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9D0D7" w14:textId="29BC3BD5" w:rsidR="007302B7" w:rsidRPr="00DD7155" w:rsidRDefault="00521F59" w:rsidP="00D6497D">
      <w:pPr>
        <w:shd w:val="clear" w:color="auto" w:fill="FFFFFF"/>
        <w:spacing w:before="120" w:after="240"/>
        <w:ind w:left="142" w:right="142" w:hanging="709"/>
        <w:jc w:val="center"/>
        <w:rPr>
          <w:rFonts w:ascii="Tahoma" w:eastAsia="Times New Roman" w:hAnsi="Tahoma" w:cs="Tahoma"/>
          <w:b/>
          <w:bCs/>
          <w:sz w:val="20"/>
        </w:rPr>
      </w:pPr>
      <w:r w:rsidRPr="00DD7155">
        <w:rPr>
          <w:rFonts w:ascii="Tahoma" w:eastAsia="Times New Roman" w:hAnsi="Tahoma" w:cs="Tahoma"/>
          <w:b/>
          <w:bCs/>
          <w:sz w:val="20"/>
        </w:rPr>
        <w:t xml:space="preserve"> </w:t>
      </w:r>
      <w:r w:rsidR="00E407B6" w:rsidRPr="00DD7155">
        <w:rPr>
          <w:rFonts w:ascii="Tahoma" w:eastAsia="Times New Roman" w:hAnsi="Tahoma" w:cs="Tahoma"/>
          <w:b/>
          <w:bCs/>
          <w:sz w:val="20"/>
        </w:rPr>
        <w:t>ДОГОВОР</w:t>
      </w:r>
    </w:p>
    <w:p w14:paraId="00FD89F9" w14:textId="72555926" w:rsidR="007302B7" w:rsidRPr="00DD7155" w:rsidRDefault="00E407B6" w:rsidP="00D6497D">
      <w:pPr>
        <w:spacing w:before="120" w:after="240"/>
        <w:ind w:left="142" w:right="142" w:hanging="709"/>
        <w:jc w:val="center"/>
        <w:rPr>
          <w:rFonts w:ascii="Tahoma" w:eastAsia="Times New Roman" w:hAnsi="Tahoma" w:cs="Tahoma"/>
          <w:b/>
          <w:bCs/>
          <w:sz w:val="20"/>
        </w:rPr>
      </w:pPr>
      <w:r w:rsidRPr="00DD7155">
        <w:rPr>
          <w:rFonts w:ascii="Tahoma" w:eastAsia="Times New Roman" w:hAnsi="Tahoma" w:cs="Tahoma"/>
          <w:b/>
          <w:bCs/>
          <w:sz w:val="20"/>
        </w:rPr>
        <w:t>СТРОИТЕЛЬНОГО ПОДРЯДА</w:t>
      </w:r>
    </w:p>
    <w:p w14:paraId="131200E0" w14:textId="4C8552E4" w:rsidR="00227DA7" w:rsidRPr="00DD7155" w:rsidRDefault="007302B7" w:rsidP="002F68A6">
      <w:pPr>
        <w:spacing w:before="120" w:after="240"/>
        <w:ind w:left="142" w:right="140" w:hanging="709"/>
        <w:jc w:val="right"/>
        <w:rPr>
          <w:rFonts w:ascii="Tahoma" w:hAnsi="Tahoma" w:cs="Tahoma"/>
          <w:sz w:val="20"/>
        </w:rPr>
      </w:pPr>
      <w:r w:rsidRPr="00DD7155">
        <w:rPr>
          <w:rFonts w:ascii="Tahoma" w:hAnsi="Tahoma" w:cs="Tahoma"/>
          <w:sz w:val="20"/>
        </w:rPr>
        <w:t>____.____._____</w:t>
      </w:r>
    </w:p>
    <w:bookmarkStart w:id="0" w:name="_Toc182842250" w:displacedByCustomXml="next"/>
    <w:sdt>
      <w:sdtPr>
        <w:rPr>
          <w:rFonts w:ascii="Tahoma" w:eastAsia="Times New Roman" w:hAnsi="Tahoma" w:cs="Tahoma"/>
          <w:noProof/>
          <w:kern w:val="28"/>
          <w:sz w:val="18"/>
        </w:rPr>
        <w:id w:val="-1289823902"/>
        <w:docPartObj>
          <w:docPartGallery w:val="Table of Contents"/>
          <w:docPartUnique/>
        </w:docPartObj>
      </w:sdtPr>
      <w:sdtEndPr>
        <w:rPr>
          <w:b/>
        </w:rPr>
      </w:sdtEndPr>
      <w:sdtContent>
        <w:bookmarkEnd w:id="0" w:displacedByCustomXml="prev"/>
        <w:p w14:paraId="34B83FF2" w14:textId="7148562C" w:rsidR="00B96702" w:rsidRPr="00DD7155" w:rsidRDefault="00B96702" w:rsidP="00B87AEB">
          <w:pPr>
            <w:pStyle w:val="afff1"/>
            <w:tabs>
              <w:tab w:val="left" w:pos="709"/>
            </w:tabs>
            <w:ind w:left="142"/>
            <w:rPr>
              <w:rFonts w:ascii="Tahoma" w:hAnsi="Tahoma" w:cs="Tahoma"/>
              <w:b/>
              <w:kern w:val="28"/>
              <w:sz w:val="18"/>
            </w:rPr>
          </w:pPr>
        </w:p>
        <w:p w14:paraId="0F954508" w14:textId="4FF27B08" w:rsidR="00825A26" w:rsidRPr="001B2C62" w:rsidRDefault="00B96702"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r w:rsidRPr="00DD7155">
            <w:rPr>
              <w:rFonts w:eastAsia="Calibri"/>
              <w:kern w:val="0"/>
              <w:sz w:val="20"/>
            </w:rPr>
            <w:fldChar w:fldCharType="begin"/>
          </w:r>
          <w:r w:rsidRPr="00DD7155">
            <w:rPr>
              <w:rFonts w:eastAsia="Calibri"/>
              <w:kern w:val="0"/>
              <w:sz w:val="20"/>
            </w:rPr>
            <w:instrText xml:space="preserve"> TOC \o "1-3" \h \z \u </w:instrText>
          </w:r>
          <w:r w:rsidRPr="00DD7155">
            <w:rPr>
              <w:rFonts w:eastAsia="Calibri"/>
              <w:kern w:val="0"/>
              <w:sz w:val="20"/>
            </w:rPr>
            <w:fldChar w:fldCharType="separate"/>
          </w:r>
          <w:hyperlink w:anchor="_Toc182842250" w:history="1">
            <w:r w:rsidR="00825A26" w:rsidRPr="001B2C62">
              <w:rPr>
                <w:rStyle w:val="ab"/>
                <w:rFonts w:ascii="Tahoma" w:hAnsi="Tahoma" w:cs="Tahoma"/>
                <w:sz w:val="22"/>
                <w:szCs w:val="20"/>
                <w:lang w:eastAsia="ar-SA"/>
              </w:rPr>
              <w:t>ОГЛАВЛЕНИЕ</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_Toc182842250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1</w:t>
            </w:r>
            <w:r w:rsidR="00825A26" w:rsidRPr="001B2C62">
              <w:rPr>
                <w:rStyle w:val="ab"/>
                <w:rFonts w:ascii="Tahoma" w:hAnsi="Tahoma" w:cs="Tahoma"/>
                <w:webHidden/>
                <w:sz w:val="22"/>
                <w:szCs w:val="20"/>
                <w:lang w:eastAsia="ar-SA"/>
              </w:rPr>
              <w:fldChar w:fldCharType="end"/>
            </w:r>
          </w:hyperlink>
        </w:p>
        <w:p w14:paraId="6C860205" w14:textId="57DF152F"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1" w:history="1">
            <w:r w:rsidR="00825A26" w:rsidRPr="001B2C62">
              <w:rPr>
                <w:rStyle w:val="ab"/>
                <w:rFonts w:ascii="Tahoma" w:hAnsi="Tahoma" w:cs="Tahoma"/>
                <w:sz w:val="22"/>
                <w:szCs w:val="20"/>
                <w:lang w:eastAsia="ar-SA"/>
              </w:rPr>
              <w:t>1.</w:t>
            </w:r>
            <w:r w:rsidR="00825A26" w:rsidRPr="001B2C62">
              <w:rPr>
                <w:rStyle w:val="ab"/>
                <w:rFonts w:ascii="Tahoma" w:hAnsi="Tahoma" w:cs="Tahoma"/>
                <w:sz w:val="22"/>
                <w:szCs w:val="20"/>
                <w:lang w:eastAsia="ar-SA"/>
              </w:rPr>
              <w:tab/>
              <w:t>ПРЕДМЕТ</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_Toc182842251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2</w:t>
            </w:r>
            <w:r w:rsidR="00825A26" w:rsidRPr="001B2C62">
              <w:rPr>
                <w:rStyle w:val="ab"/>
                <w:rFonts w:ascii="Tahoma" w:hAnsi="Tahoma" w:cs="Tahoma"/>
                <w:webHidden/>
                <w:sz w:val="22"/>
                <w:szCs w:val="20"/>
                <w:lang w:eastAsia="ar-SA"/>
              </w:rPr>
              <w:fldChar w:fldCharType="end"/>
            </w:r>
          </w:hyperlink>
        </w:p>
        <w:p w14:paraId="6C0869E8" w14:textId="784113EA"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2" w:history="1">
            <w:r w:rsidR="00825A26" w:rsidRPr="001B2C62">
              <w:rPr>
                <w:rStyle w:val="ab"/>
                <w:rFonts w:ascii="Tahoma" w:hAnsi="Tahoma" w:cs="Tahoma"/>
                <w:sz w:val="22"/>
                <w:szCs w:val="20"/>
                <w:lang w:eastAsia="ar-SA"/>
              </w:rPr>
              <w:t>2.</w:t>
            </w:r>
            <w:r w:rsidR="00825A26" w:rsidRPr="001B2C62">
              <w:rPr>
                <w:rStyle w:val="ab"/>
                <w:rFonts w:ascii="Tahoma" w:hAnsi="Tahoma" w:cs="Tahoma"/>
                <w:sz w:val="22"/>
                <w:szCs w:val="20"/>
                <w:lang w:eastAsia="ar-SA"/>
              </w:rPr>
              <w:tab/>
              <w:t>ЦЕНА</w:t>
            </w:r>
            <w:r w:rsidR="00400963" w:rsidRPr="001B2C62">
              <w:rPr>
                <w:rStyle w:val="ab"/>
                <w:rFonts w:ascii="Tahoma" w:hAnsi="Tahoma" w:cs="Tahoma"/>
                <w:sz w:val="22"/>
                <w:szCs w:val="20"/>
                <w:lang w:eastAsia="ar-SA"/>
              </w:rPr>
              <w:t>……………………………………………………………………………</w:t>
            </w:r>
            <w:r w:rsidR="00BA4D1C">
              <w:rPr>
                <w:rStyle w:val="ab"/>
                <w:rFonts w:ascii="Tahoma" w:hAnsi="Tahoma" w:cs="Tahoma"/>
                <w:sz w:val="22"/>
                <w:szCs w:val="20"/>
                <w:lang w:eastAsia="ar-SA"/>
              </w:rPr>
              <w:t xml:space="preserve">                         </w:t>
            </w:r>
            <w:r w:rsidR="00400963" w:rsidRPr="001B2C62">
              <w:rPr>
                <w:rStyle w:val="ab"/>
                <w:rFonts w:ascii="Tahoma" w:hAnsi="Tahoma" w:cs="Tahoma"/>
                <w:sz w:val="22"/>
                <w:szCs w:val="20"/>
                <w:lang w:eastAsia="ar-SA"/>
              </w:rPr>
              <w:t xml:space="preserve">   </w:t>
            </w:r>
            <w:r w:rsidR="006D4B4C" w:rsidRPr="001B2C62">
              <w:rPr>
                <w:rStyle w:val="ab"/>
                <w:rFonts w:ascii="Tahoma" w:hAnsi="Tahoma" w:cs="Tahoma"/>
                <w:webHidden/>
                <w:sz w:val="22"/>
                <w:szCs w:val="20"/>
                <w:lang w:eastAsia="ar-SA"/>
              </w:rPr>
              <w:t xml:space="preserve">                  </w:t>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_Toc182842252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3</w:t>
            </w:r>
            <w:r w:rsidR="00825A26" w:rsidRPr="001B2C62">
              <w:rPr>
                <w:rStyle w:val="ab"/>
                <w:rFonts w:ascii="Tahoma" w:hAnsi="Tahoma" w:cs="Tahoma"/>
                <w:webHidden/>
                <w:sz w:val="22"/>
                <w:szCs w:val="20"/>
                <w:lang w:eastAsia="ar-SA"/>
              </w:rPr>
              <w:fldChar w:fldCharType="end"/>
            </w:r>
          </w:hyperlink>
        </w:p>
        <w:p w14:paraId="19D3DF4C" w14:textId="42DE5D2D"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3" w:history="1">
            <w:r w:rsidR="00825A26" w:rsidRPr="001B2C62">
              <w:rPr>
                <w:rStyle w:val="ab"/>
                <w:rFonts w:ascii="Tahoma" w:hAnsi="Tahoma" w:cs="Tahoma"/>
                <w:sz w:val="22"/>
                <w:szCs w:val="20"/>
                <w:lang w:eastAsia="ar-SA"/>
              </w:rPr>
              <w:t>3.</w:t>
            </w:r>
            <w:r w:rsidR="00825A26" w:rsidRPr="001B2C62">
              <w:rPr>
                <w:rStyle w:val="ab"/>
                <w:rFonts w:ascii="Tahoma" w:hAnsi="Tahoma" w:cs="Tahoma"/>
                <w:sz w:val="22"/>
                <w:szCs w:val="20"/>
                <w:lang w:eastAsia="ar-SA"/>
              </w:rPr>
              <w:tab/>
              <w:t xml:space="preserve">ПОРЯДОК РАСЧЕТОВ </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_Toc182842253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13</w:t>
            </w:r>
            <w:r w:rsidR="00825A26" w:rsidRPr="001B2C62">
              <w:rPr>
                <w:rStyle w:val="ab"/>
                <w:rFonts w:ascii="Tahoma" w:hAnsi="Tahoma" w:cs="Tahoma"/>
                <w:webHidden/>
                <w:sz w:val="22"/>
                <w:szCs w:val="20"/>
                <w:lang w:eastAsia="ar-SA"/>
              </w:rPr>
              <w:fldChar w:fldCharType="end"/>
            </w:r>
          </w:hyperlink>
        </w:p>
        <w:p w14:paraId="702A1D61" w14:textId="67A96C93"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4" w:history="1">
            <w:r w:rsidR="00825A26" w:rsidRPr="001B2C62">
              <w:rPr>
                <w:rStyle w:val="ab"/>
                <w:rFonts w:ascii="Tahoma" w:hAnsi="Tahoma" w:cs="Tahoma"/>
                <w:sz w:val="22"/>
                <w:szCs w:val="20"/>
                <w:lang w:eastAsia="ar-SA"/>
              </w:rPr>
              <w:t>4.</w:t>
            </w:r>
            <w:r w:rsidR="00825A26" w:rsidRPr="001B2C62">
              <w:rPr>
                <w:rStyle w:val="ab"/>
                <w:rFonts w:ascii="Tahoma" w:hAnsi="Tahoma" w:cs="Tahoma"/>
                <w:sz w:val="22"/>
                <w:szCs w:val="20"/>
                <w:lang w:eastAsia="ar-SA"/>
              </w:rPr>
              <w:tab/>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ОБЕСПЕЧЕНИЕ ИСПОЛНЕНИЯ ОБЯЗАТЕЛЬСТВ</w:t>
            </w:r>
            <w:r w:rsidR="00526E69" w:rsidRPr="001B2C62">
              <w:rPr>
                <w:rStyle w:val="ab"/>
                <w:rFonts w:ascii="Tahoma" w:hAnsi="Tahoma" w:cs="Tahoma"/>
                <w:sz w:val="22"/>
                <w:szCs w:val="20"/>
                <w:lang w:eastAsia="ar-SA"/>
              </w:rPr>
              <w:t>]</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_Toc182842254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25</w:t>
            </w:r>
            <w:r w:rsidR="00825A26" w:rsidRPr="001B2C62">
              <w:rPr>
                <w:rStyle w:val="ab"/>
                <w:rFonts w:ascii="Tahoma" w:hAnsi="Tahoma" w:cs="Tahoma"/>
                <w:webHidden/>
                <w:sz w:val="22"/>
                <w:szCs w:val="20"/>
                <w:lang w:eastAsia="ar-SA"/>
              </w:rPr>
              <w:fldChar w:fldCharType="end"/>
            </w:r>
          </w:hyperlink>
        </w:p>
        <w:p w14:paraId="1AB609FA" w14:textId="69B72C73"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7" w:history="1">
            <w:r w:rsidR="00825A26" w:rsidRPr="001B2C62">
              <w:rPr>
                <w:rStyle w:val="ab"/>
                <w:rFonts w:ascii="Tahoma" w:hAnsi="Tahoma" w:cs="Tahoma"/>
                <w:sz w:val="22"/>
                <w:szCs w:val="20"/>
                <w:lang w:eastAsia="ar-SA"/>
              </w:rPr>
              <w:t>5.</w:t>
            </w:r>
            <w:r w:rsidR="00825A26" w:rsidRPr="001B2C62">
              <w:rPr>
                <w:rStyle w:val="ab"/>
                <w:rFonts w:ascii="Tahoma" w:hAnsi="Tahoma" w:cs="Tahoma"/>
                <w:sz w:val="22"/>
                <w:szCs w:val="20"/>
                <w:lang w:eastAsia="ar-SA"/>
              </w:rPr>
              <w:tab/>
              <w:t>КАЛЕНДАРНО-СЕТЕВОЕ ПЛАНИРОВАНИЕ</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_Toc182842257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32</w:t>
            </w:r>
            <w:r w:rsidR="00825A26" w:rsidRPr="001B2C62">
              <w:rPr>
                <w:rStyle w:val="ab"/>
                <w:rFonts w:ascii="Tahoma" w:hAnsi="Tahoma" w:cs="Tahoma"/>
                <w:webHidden/>
                <w:sz w:val="22"/>
                <w:szCs w:val="20"/>
                <w:lang w:eastAsia="ar-SA"/>
              </w:rPr>
              <w:fldChar w:fldCharType="end"/>
            </w:r>
          </w:hyperlink>
        </w:p>
        <w:p w14:paraId="54A9797C" w14:textId="33312AF1"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8" w:history="1">
            <w:r w:rsidR="00825A26" w:rsidRPr="001B2C62">
              <w:rPr>
                <w:rStyle w:val="ab"/>
                <w:rFonts w:ascii="Tahoma" w:hAnsi="Tahoma" w:cs="Tahoma"/>
                <w:sz w:val="22"/>
                <w:szCs w:val="20"/>
                <w:lang w:eastAsia="ar-SA"/>
              </w:rPr>
              <w:t>6.</w:t>
            </w:r>
            <w:r w:rsidR="00825A26" w:rsidRPr="001B2C62">
              <w:rPr>
                <w:rStyle w:val="ab"/>
                <w:rFonts w:ascii="Tahoma" w:hAnsi="Tahoma" w:cs="Tahoma"/>
                <w:sz w:val="22"/>
                <w:szCs w:val="20"/>
                <w:lang w:eastAsia="ar-SA"/>
              </w:rPr>
              <w:tab/>
              <w:t>ТРЕБОВАНИЯ ПРИ ИСПОЛНЕНИИ ДОГОВОРА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_Toc182842258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34</w:t>
            </w:r>
            <w:r w:rsidR="00825A26" w:rsidRPr="001B2C62">
              <w:rPr>
                <w:rStyle w:val="ab"/>
                <w:rFonts w:ascii="Tahoma" w:hAnsi="Tahoma" w:cs="Tahoma"/>
                <w:webHidden/>
                <w:sz w:val="22"/>
                <w:szCs w:val="20"/>
                <w:lang w:eastAsia="ar-SA"/>
              </w:rPr>
              <w:fldChar w:fldCharType="end"/>
            </w:r>
          </w:hyperlink>
        </w:p>
        <w:p w14:paraId="04A676B2" w14:textId="0049405D"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59" w:history="1">
            <w:r w:rsidR="00825A26" w:rsidRPr="001B2C62">
              <w:rPr>
                <w:rStyle w:val="ab"/>
                <w:rFonts w:ascii="Tahoma" w:hAnsi="Tahoma" w:cs="Tahoma"/>
                <w:sz w:val="22"/>
                <w:szCs w:val="20"/>
                <w:lang w:eastAsia="ar-SA"/>
              </w:rPr>
              <w:t>7.</w:t>
            </w:r>
            <w:r w:rsidR="00825A26" w:rsidRPr="001B2C62">
              <w:rPr>
                <w:rStyle w:val="ab"/>
                <w:rFonts w:ascii="Tahoma" w:hAnsi="Tahoma" w:cs="Tahoma"/>
                <w:sz w:val="22"/>
                <w:szCs w:val="20"/>
                <w:lang w:eastAsia="ar-SA"/>
              </w:rPr>
              <w:tab/>
              <w:t>ИСХОДНЫЕ ДАННЫЕ</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_Toc182842259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35</w:t>
            </w:r>
            <w:r w:rsidR="00825A26" w:rsidRPr="001B2C62">
              <w:rPr>
                <w:rStyle w:val="ab"/>
                <w:rFonts w:ascii="Tahoma" w:hAnsi="Tahoma" w:cs="Tahoma"/>
                <w:webHidden/>
                <w:sz w:val="22"/>
                <w:szCs w:val="20"/>
                <w:lang w:eastAsia="ar-SA"/>
              </w:rPr>
              <w:fldChar w:fldCharType="end"/>
            </w:r>
          </w:hyperlink>
        </w:p>
        <w:p w14:paraId="01244CAE" w14:textId="1536D6FA"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0" w:history="1">
            <w:r w:rsidR="00825A26" w:rsidRPr="001B2C62">
              <w:rPr>
                <w:rStyle w:val="ab"/>
                <w:rFonts w:ascii="Tahoma" w:hAnsi="Tahoma" w:cs="Tahoma"/>
                <w:sz w:val="22"/>
                <w:szCs w:val="20"/>
                <w:lang w:eastAsia="ar-SA"/>
              </w:rPr>
              <w:t>8.</w:t>
            </w:r>
            <w:r w:rsidR="00825A26" w:rsidRPr="001B2C62">
              <w:rPr>
                <w:rStyle w:val="ab"/>
                <w:rFonts w:ascii="Tahoma" w:hAnsi="Tahoma" w:cs="Tahoma"/>
                <w:sz w:val="22"/>
                <w:szCs w:val="20"/>
                <w:lang w:eastAsia="ar-SA"/>
              </w:rPr>
              <w:tab/>
              <w:t>ПОРЯДОК ВЫПОЛНЕНИЯ РАБОТ</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_Toc182842260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37</w:t>
            </w:r>
            <w:r w:rsidR="00825A26" w:rsidRPr="001B2C62">
              <w:rPr>
                <w:rStyle w:val="ab"/>
                <w:rFonts w:ascii="Tahoma" w:hAnsi="Tahoma" w:cs="Tahoma"/>
                <w:webHidden/>
                <w:sz w:val="22"/>
                <w:szCs w:val="20"/>
                <w:lang w:eastAsia="ar-SA"/>
              </w:rPr>
              <w:fldChar w:fldCharType="end"/>
            </w:r>
          </w:hyperlink>
        </w:p>
        <w:p w14:paraId="689E63A9" w14:textId="73E1E838"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1" w:history="1">
            <w:r w:rsidR="00825A26" w:rsidRPr="001B2C62">
              <w:rPr>
                <w:rStyle w:val="ab"/>
                <w:rFonts w:ascii="Tahoma" w:hAnsi="Tahoma" w:cs="Tahoma"/>
                <w:sz w:val="22"/>
                <w:szCs w:val="20"/>
                <w:lang w:eastAsia="ar-SA"/>
              </w:rPr>
              <w:t>9.</w:t>
            </w:r>
            <w:r w:rsidR="00825A26" w:rsidRPr="001B2C62">
              <w:rPr>
                <w:rStyle w:val="ab"/>
                <w:rFonts w:ascii="Tahoma" w:hAnsi="Tahoma" w:cs="Tahoma"/>
                <w:sz w:val="22"/>
                <w:szCs w:val="20"/>
                <w:lang w:eastAsia="ar-SA"/>
              </w:rPr>
              <w:tab/>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ПОРЯДОК РАЗРАБОТКИ ДОКУМЕНТАЦИИ</w:t>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 xml:space="preserve"> </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_Toc182842261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45</w:t>
            </w:r>
            <w:r w:rsidR="00825A26" w:rsidRPr="001B2C62">
              <w:rPr>
                <w:rStyle w:val="ab"/>
                <w:rFonts w:ascii="Tahoma" w:hAnsi="Tahoma" w:cs="Tahoma"/>
                <w:webHidden/>
                <w:sz w:val="22"/>
                <w:szCs w:val="20"/>
                <w:lang w:eastAsia="ar-SA"/>
              </w:rPr>
              <w:fldChar w:fldCharType="end"/>
            </w:r>
          </w:hyperlink>
        </w:p>
        <w:p w14:paraId="1F6229EE" w14:textId="3C96ABC7"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2" w:history="1">
            <w:r w:rsidR="00825A26" w:rsidRPr="001B2C62">
              <w:rPr>
                <w:rStyle w:val="ab"/>
                <w:rFonts w:ascii="Tahoma" w:hAnsi="Tahoma" w:cs="Tahoma"/>
                <w:sz w:val="22"/>
                <w:szCs w:val="20"/>
                <w:lang w:eastAsia="ar-SA"/>
              </w:rPr>
              <w:t>10.</w:t>
            </w:r>
            <w:r w:rsidR="00825A26" w:rsidRPr="001B2C62">
              <w:rPr>
                <w:rStyle w:val="ab"/>
                <w:rFonts w:ascii="Tahoma" w:hAnsi="Tahoma" w:cs="Tahoma"/>
                <w:sz w:val="22"/>
                <w:szCs w:val="20"/>
                <w:lang w:eastAsia="ar-SA"/>
              </w:rPr>
              <w:tab/>
              <w:t>ОБЯЗАННОСТИ В ОБЛАСТИ ПРИРОДООХРАННОГО ЗАКОНОДАТЕЛЬСТВА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_Toc182842262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51</w:t>
            </w:r>
            <w:r w:rsidR="00825A26" w:rsidRPr="001B2C62">
              <w:rPr>
                <w:rStyle w:val="ab"/>
                <w:rFonts w:ascii="Tahoma" w:hAnsi="Tahoma" w:cs="Tahoma"/>
                <w:webHidden/>
                <w:sz w:val="22"/>
                <w:szCs w:val="20"/>
                <w:lang w:eastAsia="ar-SA"/>
              </w:rPr>
              <w:fldChar w:fldCharType="end"/>
            </w:r>
          </w:hyperlink>
        </w:p>
        <w:p w14:paraId="13EF651B" w14:textId="7B48D1DF"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3" w:history="1">
            <w:r w:rsidR="00825A26" w:rsidRPr="001B2C62">
              <w:rPr>
                <w:rStyle w:val="ab"/>
                <w:rFonts w:ascii="Tahoma" w:hAnsi="Tahoma" w:cs="Tahoma"/>
                <w:sz w:val="22"/>
                <w:szCs w:val="20"/>
                <w:lang w:eastAsia="ar-SA"/>
              </w:rPr>
              <w:t>11.</w:t>
            </w:r>
            <w:r w:rsidR="00825A26" w:rsidRPr="001B2C62">
              <w:rPr>
                <w:rStyle w:val="ab"/>
                <w:rFonts w:ascii="Tahoma" w:hAnsi="Tahoma" w:cs="Tahoma"/>
                <w:sz w:val="22"/>
                <w:szCs w:val="20"/>
                <w:lang w:eastAsia="ar-SA"/>
              </w:rPr>
              <w:tab/>
              <w:t>ПОРЯДОК ОБЕСПЕЧЕНИЯ МТР</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_Toc182842263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53</w:t>
            </w:r>
            <w:r w:rsidR="00825A26" w:rsidRPr="001B2C62">
              <w:rPr>
                <w:rStyle w:val="ab"/>
                <w:rFonts w:ascii="Tahoma" w:hAnsi="Tahoma" w:cs="Tahoma"/>
                <w:webHidden/>
                <w:sz w:val="22"/>
                <w:szCs w:val="20"/>
                <w:lang w:eastAsia="ar-SA"/>
              </w:rPr>
              <w:fldChar w:fldCharType="end"/>
            </w:r>
          </w:hyperlink>
        </w:p>
        <w:p w14:paraId="620687E3" w14:textId="33A85D63"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4" w:history="1">
            <w:r w:rsidR="00825A26" w:rsidRPr="001B2C62">
              <w:rPr>
                <w:rStyle w:val="ab"/>
                <w:rFonts w:ascii="Tahoma" w:hAnsi="Tahoma" w:cs="Tahoma"/>
                <w:sz w:val="22"/>
                <w:szCs w:val="20"/>
                <w:lang w:eastAsia="ar-SA"/>
              </w:rPr>
              <w:t>12.</w:t>
            </w:r>
            <w:r w:rsidR="00825A26" w:rsidRPr="001B2C62">
              <w:rPr>
                <w:rStyle w:val="ab"/>
                <w:rFonts w:ascii="Tahoma" w:hAnsi="Tahoma" w:cs="Tahoma"/>
                <w:sz w:val="22"/>
                <w:szCs w:val="20"/>
                <w:lang w:eastAsia="ar-SA"/>
              </w:rPr>
              <w:tab/>
              <w:t>ИСПОЛНИТЕЛЬНАЯ ДОКУМЕНТАЦИЯ</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_Toc182842264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66</w:t>
            </w:r>
            <w:r w:rsidR="00825A26" w:rsidRPr="001B2C62">
              <w:rPr>
                <w:rStyle w:val="ab"/>
                <w:rFonts w:ascii="Tahoma" w:hAnsi="Tahoma" w:cs="Tahoma"/>
                <w:webHidden/>
                <w:sz w:val="22"/>
                <w:szCs w:val="20"/>
                <w:lang w:eastAsia="ar-SA"/>
              </w:rPr>
              <w:fldChar w:fldCharType="end"/>
            </w:r>
          </w:hyperlink>
        </w:p>
        <w:p w14:paraId="2F97E974" w14:textId="5D135EBA"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5" w:history="1">
            <w:r w:rsidR="00825A26" w:rsidRPr="001B2C62">
              <w:rPr>
                <w:rStyle w:val="ab"/>
                <w:rFonts w:ascii="Tahoma" w:hAnsi="Tahoma" w:cs="Tahoma"/>
                <w:sz w:val="22"/>
                <w:szCs w:val="20"/>
                <w:lang w:eastAsia="ar-SA"/>
              </w:rPr>
              <w:t>13.</w:t>
            </w:r>
            <w:r w:rsidR="00825A26" w:rsidRPr="001B2C62">
              <w:rPr>
                <w:rStyle w:val="ab"/>
                <w:rFonts w:ascii="Tahoma" w:hAnsi="Tahoma" w:cs="Tahoma"/>
                <w:sz w:val="22"/>
                <w:szCs w:val="20"/>
                <w:lang w:eastAsia="ar-SA"/>
              </w:rPr>
              <w:tab/>
              <w:t>ОБСТОЯТЕЛЬСТВА, О КОТОРЫХ ПОДРЯДЧИК ОБЯЗАН ПРЕДУПРЕДИТЬ ЗАКАЗЧИКА.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_Toc182842265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67</w:t>
            </w:r>
            <w:r w:rsidR="00825A26" w:rsidRPr="001B2C62">
              <w:rPr>
                <w:rStyle w:val="ab"/>
                <w:rFonts w:ascii="Tahoma" w:hAnsi="Tahoma" w:cs="Tahoma"/>
                <w:webHidden/>
                <w:sz w:val="22"/>
                <w:szCs w:val="20"/>
                <w:lang w:eastAsia="ar-SA"/>
              </w:rPr>
              <w:fldChar w:fldCharType="end"/>
            </w:r>
          </w:hyperlink>
        </w:p>
        <w:p w14:paraId="71E3E6BF" w14:textId="4B25F583"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7" w:history="1">
            <w:r w:rsidR="00825A26" w:rsidRPr="001B2C62">
              <w:rPr>
                <w:rStyle w:val="ab"/>
                <w:rFonts w:ascii="Tahoma" w:hAnsi="Tahoma" w:cs="Tahoma"/>
                <w:sz w:val="22"/>
                <w:szCs w:val="20"/>
                <w:lang w:eastAsia="ar-SA"/>
              </w:rPr>
              <w:t>14.</w:t>
            </w:r>
            <w:r w:rsidR="00825A26" w:rsidRPr="001B2C62">
              <w:rPr>
                <w:rStyle w:val="ab"/>
                <w:rFonts w:ascii="Tahoma" w:hAnsi="Tahoma" w:cs="Tahoma"/>
                <w:sz w:val="22"/>
                <w:szCs w:val="20"/>
                <w:lang w:eastAsia="ar-SA"/>
              </w:rPr>
              <w:tab/>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ПУСКОНАЛАДОЧНЫЕ РАБОТЫ</w:t>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 xml:space="preserve">  </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_Toc182842267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68</w:t>
            </w:r>
            <w:r w:rsidR="00825A26" w:rsidRPr="001B2C62">
              <w:rPr>
                <w:rStyle w:val="ab"/>
                <w:rFonts w:ascii="Tahoma" w:hAnsi="Tahoma" w:cs="Tahoma"/>
                <w:webHidden/>
                <w:sz w:val="22"/>
                <w:szCs w:val="20"/>
                <w:lang w:eastAsia="ar-SA"/>
              </w:rPr>
              <w:fldChar w:fldCharType="end"/>
            </w:r>
          </w:hyperlink>
        </w:p>
        <w:p w14:paraId="4F1824E6" w14:textId="0A488AAB"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69" w:history="1">
            <w:r w:rsidR="00825A26" w:rsidRPr="001B2C62">
              <w:rPr>
                <w:rStyle w:val="ab"/>
                <w:rFonts w:ascii="Tahoma" w:hAnsi="Tahoma" w:cs="Tahoma"/>
                <w:sz w:val="22"/>
                <w:szCs w:val="20"/>
                <w:lang w:eastAsia="ar-SA"/>
              </w:rPr>
              <w:t>15.</w:t>
            </w:r>
            <w:r w:rsidR="00825A26" w:rsidRPr="001B2C62">
              <w:rPr>
                <w:rStyle w:val="ab"/>
                <w:rFonts w:ascii="Tahoma" w:hAnsi="Tahoma" w:cs="Tahoma"/>
                <w:sz w:val="22"/>
                <w:szCs w:val="20"/>
                <w:lang w:eastAsia="ar-SA"/>
              </w:rPr>
              <w:tab/>
              <w:t xml:space="preserve">ДОПОЛНИТЕЛЬНЫЕ РАБОТЫ </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_Toc182842269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70</w:t>
            </w:r>
            <w:r w:rsidR="00825A26" w:rsidRPr="001B2C62">
              <w:rPr>
                <w:rStyle w:val="ab"/>
                <w:rFonts w:ascii="Tahoma" w:hAnsi="Tahoma" w:cs="Tahoma"/>
                <w:webHidden/>
                <w:sz w:val="22"/>
                <w:szCs w:val="20"/>
                <w:lang w:eastAsia="ar-SA"/>
              </w:rPr>
              <w:fldChar w:fldCharType="end"/>
            </w:r>
          </w:hyperlink>
        </w:p>
        <w:p w14:paraId="6C4C5A9A" w14:textId="1BFC8110"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1" w:history="1">
            <w:r w:rsidR="00825A26" w:rsidRPr="001B2C62">
              <w:rPr>
                <w:rStyle w:val="ab"/>
                <w:rFonts w:ascii="Tahoma" w:hAnsi="Tahoma" w:cs="Tahoma"/>
                <w:sz w:val="22"/>
                <w:szCs w:val="20"/>
                <w:lang w:eastAsia="ar-SA"/>
              </w:rPr>
              <w:t>16.</w:t>
            </w:r>
            <w:r w:rsidR="00825A26" w:rsidRPr="001B2C62">
              <w:rPr>
                <w:rStyle w:val="ab"/>
                <w:rFonts w:ascii="Tahoma" w:hAnsi="Tahoma" w:cs="Tahoma"/>
                <w:sz w:val="22"/>
                <w:szCs w:val="20"/>
                <w:lang w:eastAsia="ar-SA"/>
              </w:rPr>
              <w:tab/>
              <w:t>СТРАХОВАНИЕ</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_Toc182842271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74</w:t>
            </w:r>
            <w:r w:rsidR="00825A26" w:rsidRPr="001B2C62">
              <w:rPr>
                <w:rStyle w:val="ab"/>
                <w:rFonts w:ascii="Tahoma" w:hAnsi="Tahoma" w:cs="Tahoma"/>
                <w:webHidden/>
                <w:sz w:val="22"/>
                <w:szCs w:val="20"/>
                <w:lang w:eastAsia="ar-SA"/>
              </w:rPr>
              <w:fldChar w:fldCharType="end"/>
            </w:r>
          </w:hyperlink>
        </w:p>
        <w:p w14:paraId="483CB7FC" w14:textId="40F00C78"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2" w:history="1">
            <w:r w:rsidR="00825A26" w:rsidRPr="001B2C62">
              <w:rPr>
                <w:rStyle w:val="ab"/>
                <w:rFonts w:ascii="Tahoma" w:hAnsi="Tahoma" w:cs="Tahoma"/>
                <w:sz w:val="22"/>
                <w:szCs w:val="20"/>
                <w:lang w:eastAsia="ar-SA"/>
              </w:rPr>
              <w:t>17.</w:t>
            </w:r>
            <w:r w:rsidR="00825A26" w:rsidRPr="001B2C62">
              <w:rPr>
                <w:rStyle w:val="ab"/>
                <w:rFonts w:ascii="Tahoma" w:hAnsi="Tahoma" w:cs="Tahoma"/>
                <w:sz w:val="22"/>
                <w:szCs w:val="20"/>
                <w:lang w:eastAsia="ar-SA"/>
              </w:rPr>
              <w:tab/>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ИНСПЕКЦИЯ НА ПРЕДПРИЯТИЯХ ПОДРЯДЧИКА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_Toc182842272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76</w:t>
            </w:r>
            <w:r w:rsidR="00825A26" w:rsidRPr="001B2C62">
              <w:rPr>
                <w:rStyle w:val="ab"/>
                <w:rFonts w:ascii="Tahoma" w:hAnsi="Tahoma" w:cs="Tahoma"/>
                <w:webHidden/>
                <w:sz w:val="22"/>
                <w:szCs w:val="20"/>
                <w:lang w:eastAsia="ar-SA"/>
              </w:rPr>
              <w:fldChar w:fldCharType="end"/>
            </w:r>
          </w:hyperlink>
        </w:p>
        <w:p w14:paraId="5C6B2A11" w14:textId="541B2046"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3" w:history="1">
            <w:r w:rsidR="00825A26" w:rsidRPr="001B2C62">
              <w:rPr>
                <w:rStyle w:val="ab"/>
                <w:rFonts w:ascii="Tahoma" w:hAnsi="Tahoma" w:cs="Tahoma"/>
                <w:sz w:val="22"/>
                <w:szCs w:val="20"/>
                <w:lang w:eastAsia="ar-SA"/>
              </w:rPr>
              <w:t>18.</w:t>
            </w:r>
            <w:r w:rsidR="00825A26" w:rsidRPr="001B2C62">
              <w:rPr>
                <w:rStyle w:val="ab"/>
                <w:rFonts w:ascii="Tahoma" w:hAnsi="Tahoma" w:cs="Tahoma"/>
                <w:sz w:val="22"/>
                <w:szCs w:val="20"/>
                <w:lang w:eastAsia="ar-SA"/>
              </w:rPr>
              <w:tab/>
            </w:r>
            <w:r w:rsidR="00526E69" w:rsidRPr="001B2C62">
              <w:rPr>
                <w:rStyle w:val="ab"/>
                <w:rFonts w:ascii="Tahoma" w:hAnsi="Tahoma" w:cs="Tahoma"/>
                <w:sz w:val="22"/>
                <w:szCs w:val="20"/>
                <w:lang w:eastAsia="ar-SA"/>
              </w:rPr>
              <w:t>[</w:t>
            </w:r>
            <w:r w:rsidR="00825A26" w:rsidRPr="001B2C62">
              <w:rPr>
                <w:rStyle w:val="ab"/>
                <w:rFonts w:ascii="Tahoma" w:hAnsi="Tahoma" w:cs="Tahoma"/>
                <w:sz w:val="22"/>
                <w:szCs w:val="20"/>
                <w:lang w:eastAsia="ar-SA"/>
              </w:rPr>
              <w:t>СТАЖИРОВКА</w:t>
            </w:r>
            <w:r w:rsidR="00526E69" w:rsidRPr="001B2C62">
              <w:rPr>
                <w:rStyle w:val="ab"/>
                <w:rFonts w:ascii="Tahoma" w:hAnsi="Tahoma" w:cs="Tahoma"/>
                <w:sz w:val="22"/>
                <w:szCs w:val="20"/>
                <w:lang w:eastAsia="ar-SA"/>
              </w:rPr>
              <w:t>]</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_Toc182842273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77</w:t>
            </w:r>
            <w:r w:rsidR="00825A26" w:rsidRPr="001B2C62">
              <w:rPr>
                <w:rStyle w:val="ab"/>
                <w:rFonts w:ascii="Tahoma" w:hAnsi="Tahoma" w:cs="Tahoma"/>
                <w:webHidden/>
                <w:sz w:val="22"/>
                <w:szCs w:val="20"/>
                <w:lang w:eastAsia="ar-SA"/>
              </w:rPr>
              <w:fldChar w:fldCharType="end"/>
            </w:r>
          </w:hyperlink>
        </w:p>
        <w:p w14:paraId="1639C11E" w14:textId="2FB1FE9D"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4" w:history="1">
            <w:r w:rsidR="00825A26" w:rsidRPr="001B2C62">
              <w:rPr>
                <w:rStyle w:val="ab"/>
                <w:rFonts w:ascii="Tahoma" w:hAnsi="Tahoma" w:cs="Tahoma"/>
                <w:sz w:val="22"/>
                <w:szCs w:val="20"/>
                <w:lang w:eastAsia="ar-SA"/>
              </w:rPr>
              <w:t>19.</w:t>
            </w:r>
            <w:r w:rsidR="00825A26" w:rsidRPr="001B2C62">
              <w:rPr>
                <w:rStyle w:val="ab"/>
                <w:rFonts w:ascii="Tahoma" w:hAnsi="Tahoma" w:cs="Tahoma"/>
                <w:sz w:val="22"/>
                <w:szCs w:val="20"/>
                <w:lang w:eastAsia="ar-SA"/>
              </w:rPr>
              <w:tab/>
              <w:t>СДАЧА-ПРИЕМКА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_Toc182842274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78</w:t>
            </w:r>
            <w:r w:rsidR="00825A26" w:rsidRPr="001B2C62">
              <w:rPr>
                <w:rStyle w:val="ab"/>
                <w:rFonts w:ascii="Tahoma" w:hAnsi="Tahoma" w:cs="Tahoma"/>
                <w:webHidden/>
                <w:sz w:val="22"/>
                <w:szCs w:val="20"/>
                <w:lang w:eastAsia="ar-SA"/>
              </w:rPr>
              <w:fldChar w:fldCharType="end"/>
            </w:r>
          </w:hyperlink>
        </w:p>
        <w:p w14:paraId="40B267CD" w14:textId="5A819710"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5" w:history="1">
            <w:r w:rsidR="00825A26" w:rsidRPr="001B2C62">
              <w:rPr>
                <w:rStyle w:val="ab"/>
                <w:rFonts w:ascii="Tahoma" w:hAnsi="Tahoma" w:cs="Tahoma"/>
                <w:sz w:val="22"/>
                <w:szCs w:val="20"/>
                <w:lang w:eastAsia="ar-SA"/>
              </w:rPr>
              <w:t>20.</w:t>
            </w:r>
            <w:r w:rsidR="00825A26" w:rsidRPr="001B2C62">
              <w:rPr>
                <w:rStyle w:val="ab"/>
                <w:rFonts w:ascii="Tahoma" w:hAnsi="Tahoma" w:cs="Tahoma"/>
                <w:sz w:val="22"/>
                <w:szCs w:val="20"/>
                <w:lang w:eastAsia="ar-SA"/>
              </w:rPr>
              <w:tab/>
              <w:t>УСТРАНЕНИЕ НЕДОСТАТКОВ</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_Toc182842275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91</w:t>
            </w:r>
            <w:r w:rsidR="00825A26" w:rsidRPr="001B2C62">
              <w:rPr>
                <w:rStyle w:val="ab"/>
                <w:rFonts w:ascii="Tahoma" w:hAnsi="Tahoma" w:cs="Tahoma"/>
                <w:webHidden/>
                <w:sz w:val="22"/>
                <w:szCs w:val="20"/>
                <w:lang w:eastAsia="ar-SA"/>
              </w:rPr>
              <w:fldChar w:fldCharType="end"/>
            </w:r>
          </w:hyperlink>
        </w:p>
        <w:p w14:paraId="1744FD64" w14:textId="388D2C56"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6" w:history="1">
            <w:r w:rsidR="00825A26" w:rsidRPr="001B2C62">
              <w:rPr>
                <w:rStyle w:val="ab"/>
                <w:rFonts w:ascii="Tahoma" w:hAnsi="Tahoma" w:cs="Tahoma"/>
                <w:sz w:val="22"/>
                <w:szCs w:val="20"/>
                <w:lang w:eastAsia="ar-SA"/>
              </w:rPr>
              <w:t>21.</w:t>
            </w:r>
            <w:r w:rsidR="00825A26" w:rsidRPr="001B2C62">
              <w:rPr>
                <w:rStyle w:val="ab"/>
                <w:rFonts w:ascii="Tahoma" w:hAnsi="Tahoma" w:cs="Tahoma"/>
                <w:sz w:val="22"/>
                <w:szCs w:val="20"/>
                <w:lang w:eastAsia="ar-SA"/>
              </w:rPr>
              <w:tab/>
              <w:t>ГАРАНТИЙНЫЙ СРОК</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_Toc182842276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93</w:t>
            </w:r>
            <w:r w:rsidR="00825A26" w:rsidRPr="001B2C62">
              <w:rPr>
                <w:rStyle w:val="ab"/>
                <w:rFonts w:ascii="Tahoma" w:hAnsi="Tahoma" w:cs="Tahoma"/>
                <w:webHidden/>
                <w:sz w:val="22"/>
                <w:szCs w:val="20"/>
                <w:lang w:eastAsia="ar-SA"/>
              </w:rPr>
              <w:fldChar w:fldCharType="end"/>
            </w:r>
          </w:hyperlink>
        </w:p>
        <w:p w14:paraId="4CB9979B" w14:textId="1AEAABD2"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7" w:history="1">
            <w:r w:rsidR="00825A26" w:rsidRPr="001B2C62">
              <w:rPr>
                <w:rStyle w:val="ab"/>
                <w:rFonts w:ascii="Tahoma" w:hAnsi="Tahoma" w:cs="Tahoma"/>
                <w:sz w:val="22"/>
                <w:szCs w:val="20"/>
                <w:lang w:eastAsia="ar-SA"/>
              </w:rPr>
              <w:t>22.</w:t>
            </w:r>
            <w:r w:rsidR="00825A26" w:rsidRPr="001B2C62">
              <w:rPr>
                <w:rStyle w:val="ab"/>
                <w:rFonts w:ascii="Tahoma" w:hAnsi="Tahoma" w:cs="Tahoma"/>
                <w:sz w:val="22"/>
                <w:szCs w:val="20"/>
                <w:lang w:eastAsia="ar-SA"/>
              </w:rPr>
              <w:tab/>
              <w:t>ОТВЕТСТВЕННОСТЬ СТОРОН</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_Toc182842277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94</w:t>
            </w:r>
            <w:r w:rsidR="00825A26" w:rsidRPr="001B2C62">
              <w:rPr>
                <w:rStyle w:val="ab"/>
                <w:rFonts w:ascii="Tahoma" w:hAnsi="Tahoma" w:cs="Tahoma"/>
                <w:webHidden/>
                <w:sz w:val="22"/>
                <w:szCs w:val="20"/>
                <w:lang w:eastAsia="ar-SA"/>
              </w:rPr>
              <w:fldChar w:fldCharType="end"/>
            </w:r>
          </w:hyperlink>
        </w:p>
        <w:p w14:paraId="06F9EA95" w14:textId="37CE6331"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78" w:history="1">
            <w:r w:rsidR="00825A26" w:rsidRPr="001B2C62">
              <w:rPr>
                <w:rStyle w:val="ab"/>
                <w:rFonts w:ascii="Tahoma" w:hAnsi="Tahoma" w:cs="Tahoma"/>
                <w:sz w:val="22"/>
                <w:szCs w:val="20"/>
                <w:lang w:eastAsia="ar-SA"/>
              </w:rPr>
              <w:t>23.</w:t>
            </w:r>
            <w:r w:rsidR="00825A26" w:rsidRPr="001B2C62">
              <w:rPr>
                <w:rStyle w:val="ab"/>
                <w:rFonts w:ascii="Tahoma" w:hAnsi="Tahoma" w:cs="Tahoma"/>
                <w:sz w:val="22"/>
                <w:szCs w:val="20"/>
                <w:lang w:eastAsia="ar-SA"/>
              </w:rPr>
              <w:tab/>
              <w:t>ПРЕКРАЩЕНИЕ ДОГОВОРА</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_Toc182842278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98</w:t>
            </w:r>
            <w:r w:rsidR="00825A26" w:rsidRPr="001B2C62">
              <w:rPr>
                <w:rStyle w:val="ab"/>
                <w:rFonts w:ascii="Tahoma" w:hAnsi="Tahoma" w:cs="Tahoma"/>
                <w:webHidden/>
                <w:sz w:val="22"/>
                <w:szCs w:val="20"/>
                <w:lang w:eastAsia="ar-SA"/>
              </w:rPr>
              <w:fldChar w:fldCharType="end"/>
            </w:r>
          </w:hyperlink>
        </w:p>
        <w:p w14:paraId="3CA8FE5E" w14:textId="03C028B8"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83" w:history="1">
            <w:r w:rsidR="00825A26" w:rsidRPr="001B2C62">
              <w:rPr>
                <w:rStyle w:val="ab"/>
                <w:rFonts w:ascii="Tahoma" w:hAnsi="Tahoma" w:cs="Tahoma"/>
                <w:sz w:val="22"/>
                <w:szCs w:val="20"/>
                <w:lang w:eastAsia="ar-SA"/>
              </w:rPr>
              <w:t>24.</w:t>
            </w:r>
            <w:r w:rsidR="00825A26" w:rsidRPr="001B2C62">
              <w:rPr>
                <w:rStyle w:val="ab"/>
                <w:rFonts w:ascii="Tahoma" w:hAnsi="Tahoma" w:cs="Tahoma"/>
                <w:sz w:val="22"/>
                <w:szCs w:val="20"/>
                <w:lang w:eastAsia="ar-SA"/>
              </w:rPr>
              <w:tab/>
              <w:t>ПРОЧИЕ УСЛОВИЯ</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_Toc182842283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98</w:t>
            </w:r>
            <w:r w:rsidR="00825A26" w:rsidRPr="001B2C62">
              <w:rPr>
                <w:rStyle w:val="ab"/>
                <w:rFonts w:ascii="Tahoma" w:hAnsi="Tahoma" w:cs="Tahoma"/>
                <w:webHidden/>
                <w:sz w:val="22"/>
                <w:szCs w:val="20"/>
                <w:lang w:eastAsia="ar-SA"/>
              </w:rPr>
              <w:fldChar w:fldCharType="end"/>
            </w:r>
          </w:hyperlink>
        </w:p>
        <w:p w14:paraId="3A332461" w14:textId="7DE6CD1E"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84" w:history="1">
            <w:r w:rsidR="00825A26" w:rsidRPr="001B2C62">
              <w:rPr>
                <w:rStyle w:val="ab"/>
                <w:rFonts w:ascii="Tahoma" w:hAnsi="Tahoma" w:cs="Tahoma"/>
                <w:sz w:val="22"/>
                <w:szCs w:val="20"/>
                <w:lang w:eastAsia="ar-SA"/>
              </w:rPr>
              <w:t>25.</w:t>
            </w:r>
            <w:r w:rsidR="00825A26" w:rsidRPr="001B2C62">
              <w:rPr>
                <w:rStyle w:val="ab"/>
                <w:rFonts w:ascii="Tahoma" w:hAnsi="Tahoma" w:cs="Tahoma"/>
                <w:sz w:val="22"/>
                <w:szCs w:val="20"/>
                <w:lang w:eastAsia="ar-SA"/>
              </w:rPr>
              <w:tab/>
              <w:t>ОПРЕДЕЛЕНИЕ И ТОЛКОВАНИЕ ТЕРМИНОВ</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_Toc182842284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99</w:t>
            </w:r>
            <w:r w:rsidR="00825A26" w:rsidRPr="001B2C62">
              <w:rPr>
                <w:rStyle w:val="ab"/>
                <w:rFonts w:ascii="Tahoma" w:hAnsi="Tahoma" w:cs="Tahoma"/>
                <w:webHidden/>
                <w:sz w:val="22"/>
                <w:szCs w:val="20"/>
                <w:lang w:eastAsia="ar-SA"/>
              </w:rPr>
              <w:fldChar w:fldCharType="end"/>
            </w:r>
          </w:hyperlink>
        </w:p>
        <w:p w14:paraId="57077AF9" w14:textId="1A57F388"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86" w:history="1">
            <w:r w:rsidR="00825A26" w:rsidRPr="001B2C62">
              <w:rPr>
                <w:rStyle w:val="ab"/>
                <w:rFonts w:ascii="Tahoma" w:hAnsi="Tahoma" w:cs="Tahoma"/>
                <w:sz w:val="22"/>
                <w:szCs w:val="20"/>
                <w:lang w:eastAsia="ar-SA"/>
              </w:rPr>
              <w:t>26.</w:t>
            </w:r>
            <w:r w:rsidR="00825A26" w:rsidRPr="001B2C62">
              <w:rPr>
                <w:rStyle w:val="ab"/>
                <w:rFonts w:ascii="Tahoma" w:hAnsi="Tahoma" w:cs="Tahoma"/>
                <w:sz w:val="22"/>
                <w:szCs w:val="20"/>
                <w:lang w:eastAsia="ar-SA"/>
              </w:rPr>
              <w:tab/>
              <w:t>ПЕРЕЧЕНЬ ПРИЛОЖЕНИЙ К ДОГОВОРУ</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_Toc182842286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109</w:t>
            </w:r>
            <w:r w:rsidR="00825A26" w:rsidRPr="001B2C62">
              <w:rPr>
                <w:rStyle w:val="ab"/>
                <w:rFonts w:ascii="Tahoma" w:hAnsi="Tahoma" w:cs="Tahoma"/>
                <w:webHidden/>
                <w:sz w:val="22"/>
                <w:szCs w:val="20"/>
                <w:lang w:eastAsia="ar-SA"/>
              </w:rPr>
              <w:fldChar w:fldCharType="end"/>
            </w:r>
          </w:hyperlink>
        </w:p>
        <w:p w14:paraId="55058536" w14:textId="3B267728" w:rsidR="00825A26" w:rsidRPr="001B2C62" w:rsidRDefault="0080488F" w:rsidP="001B2C62">
          <w:pPr>
            <w:pStyle w:val="11"/>
            <w:widowControl/>
            <w:tabs>
              <w:tab w:val="clear" w:pos="284"/>
              <w:tab w:val="clear" w:pos="567"/>
              <w:tab w:val="clear" w:pos="1564"/>
              <w:tab w:val="clear" w:pos="8820"/>
              <w:tab w:val="left" w:pos="440"/>
              <w:tab w:val="right" w:leader="dot" w:pos="9508"/>
            </w:tabs>
            <w:autoSpaceDE/>
            <w:autoSpaceDN/>
            <w:adjustRightInd/>
            <w:spacing w:after="100"/>
            <w:ind w:left="0"/>
            <w:jc w:val="left"/>
            <w:outlineLvl w:val="9"/>
            <w:rPr>
              <w:rStyle w:val="ab"/>
              <w:rFonts w:ascii="Tahoma" w:hAnsi="Tahoma" w:cs="Tahoma"/>
              <w:sz w:val="22"/>
              <w:szCs w:val="20"/>
              <w:lang w:eastAsia="ar-SA"/>
            </w:rPr>
          </w:pPr>
          <w:hyperlink w:anchor="_Toc182842287" w:history="1">
            <w:r w:rsidR="00825A26" w:rsidRPr="001B2C62">
              <w:rPr>
                <w:rStyle w:val="ab"/>
                <w:rFonts w:ascii="Tahoma" w:hAnsi="Tahoma" w:cs="Tahoma"/>
                <w:sz w:val="22"/>
                <w:szCs w:val="20"/>
                <w:lang w:eastAsia="ar-SA"/>
              </w:rPr>
              <w:t>27.</w:t>
            </w:r>
            <w:r w:rsidR="00825A26" w:rsidRPr="001B2C62">
              <w:rPr>
                <w:rStyle w:val="ab"/>
                <w:rFonts w:ascii="Tahoma" w:hAnsi="Tahoma" w:cs="Tahoma"/>
                <w:sz w:val="22"/>
                <w:szCs w:val="20"/>
                <w:lang w:eastAsia="ar-SA"/>
              </w:rPr>
              <w:tab/>
              <w:t>РЕКВИЗИТЫ СТОРОН</w:t>
            </w:r>
            <w:r w:rsidR="00825A26" w:rsidRPr="001B2C62">
              <w:rPr>
                <w:rStyle w:val="ab"/>
                <w:rFonts w:ascii="Tahoma" w:hAnsi="Tahoma" w:cs="Tahoma"/>
                <w:webHidden/>
                <w:sz w:val="22"/>
                <w:szCs w:val="20"/>
                <w:lang w:eastAsia="ar-SA"/>
              </w:rPr>
              <w:tab/>
            </w:r>
            <w:r w:rsidR="00825A26" w:rsidRPr="001B2C62">
              <w:rPr>
                <w:rStyle w:val="ab"/>
                <w:rFonts w:ascii="Tahoma" w:hAnsi="Tahoma" w:cs="Tahoma"/>
                <w:webHidden/>
                <w:sz w:val="22"/>
                <w:szCs w:val="20"/>
                <w:lang w:eastAsia="ar-SA"/>
              </w:rPr>
              <w:fldChar w:fldCharType="begin"/>
            </w:r>
            <w:r w:rsidR="00825A26" w:rsidRPr="001B2C62">
              <w:rPr>
                <w:rStyle w:val="ab"/>
                <w:rFonts w:ascii="Tahoma" w:hAnsi="Tahoma" w:cs="Tahoma"/>
                <w:webHidden/>
                <w:sz w:val="22"/>
                <w:szCs w:val="20"/>
                <w:lang w:eastAsia="ar-SA"/>
              </w:rPr>
              <w:instrText xml:space="preserve"> PAGEREF _Toc182842287 \h </w:instrText>
            </w:r>
            <w:r w:rsidR="00825A26" w:rsidRPr="001B2C62">
              <w:rPr>
                <w:rStyle w:val="ab"/>
                <w:rFonts w:ascii="Tahoma" w:hAnsi="Tahoma" w:cs="Tahoma"/>
                <w:webHidden/>
                <w:sz w:val="22"/>
                <w:szCs w:val="20"/>
                <w:lang w:eastAsia="ar-SA"/>
              </w:rPr>
            </w:r>
            <w:r w:rsidR="00825A26" w:rsidRPr="001B2C62">
              <w:rPr>
                <w:rStyle w:val="ab"/>
                <w:rFonts w:ascii="Tahoma" w:hAnsi="Tahoma" w:cs="Tahoma"/>
                <w:webHidden/>
                <w:sz w:val="22"/>
                <w:szCs w:val="20"/>
                <w:lang w:eastAsia="ar-SA"/>
              </w:rPr>
              <w:fldChar w:fldCharType="separate"/>
            </w:r>
            <w:r w:rsidR="007348AF">
              <w:rPr>
                <w:rStyle w:val="ab"/>
                <w:rFonts w:ascii="Tahoma" w:hAnsi="Tahoma" w:cs="Tahoma"/>
                <w:webHidden/>
                <w:sz w:val="22"/>
                <w:szCs w:val="20"/>
                <w:lang w:eastAsia="ar-SA"/>
              </w:rPr>
              <w:t>110</w:t>
            </w:r>
            <w:r w:rsidR="00825A26" w:rsidRPr="001B2C62">
              <w:rPr>
                <w:rStyle w:val="ab"/>
                <w:rFonts w:ascii="Tahoma" w:hAnsi="Tahoma" w:cs="Tahoma"/>
                <w:webHidden/>
                <w:sz w:val="22"/>
                <w:szCs w:val="20"/>
                <w:lang w:eastAsia="ar-SA"/>
              </w:rPr>
              <w:fldChar w:fldCharType="end"/>
            </w:r>
          </w:hyperlink>
        </w:p>
        <w:p w14:paraId="00124EA4" w14:textId="1881D055" w:rsidR="00B96702" w:rsidRPr="00DD7155" w:rsidRDefault="00B96702" w:rsidP="002F68A6">
          <w:pPr>
            <w:pStyle w:val="11"/>
            <w:outlineLvl w:val="9"/>
            <w:rPr>
              <w:rFonts w:ascii="Tahoma" w:hAnsi="Tahoma" w:cs="Tahoma"/>
              <w:b/>
              <w:sz w:val="18"/>
            </w:rPr>
          </w:pPr>
          <w:r w:rsidRPr="00DD7155">
            <w:rPr>
              <w:rFonts w:eastAsia="Calibri"/>
              <w:kern w:val="0"/>
              <w:sz w:val="20"/>
            </w:rPr>
            <w:fldChar w:fldCharType="end"/>
          </w:r>
        </w:p>
      </w:sdtContent>
    </w:sdt>
    <w:p w14:paraId="6263B10F" w14:textId="77777777" w:rsidR="001659A5" w:rsidRPr="00DD7155" w:rsidRDefault="001659A5" w:rsidP="001659A5">
      <w:pPr>
        <w:tabs>
          <w:tab w:val="left" w:pos="284"/>
        </w:tabs>
        <w:ind w:left="-709" w:firstLine="0"/>
        <w:rPr>
          <w:rFonts w:ascii="Tahoma" w:hAnsi="Tahoma" w:cs="Tahoma"/>
          <w:i/>
          <w:sz w:val="16"/>
        </w:rPr>
        <w:sectPr w:rsidR="001659A5" w:rsidRPr="00DD7155" w:rsidSect="00EA23FF">
          <w:headerReference w:type="default" r:id="rId8"/>
          <w:footerReference w:type="default" r:id="rId9"/>
          <w:pgSz w:w="11906" w:h="16838" w:code="9"/>
          <w:pgMar w:top="567" w:right="991" w:bottom="426" w:left="1418" w:header="0" w:footer="42" w:gutter="0"/>
          <w:pgNumType w:start="1"/>
          <w:cols w:space="708"/>
          <w:titlePg/>
          <w:docGrid w:linePitch="360"/>
        </w:sectPr>
      </w:pPr>
    </w:p>
    <w:p w14:paraId="745D69E6" w14:textId="77777777" w:rsidR="00503A32" w:rsidRPr="00DD7155" w:rsidRDefault="00503A32" w:rsidP="00503A32">
      <w:pPr>
        <w:pStyle w:val="ae"/>
        <w:spacing w:before="100" w:after="100"/>
        <w:ind w:left="-709" w:firstLine="0"/>
        <w:jc w:val="both"/>
        <w:rPr>
          <w:rFonts w:ascii="Tahoma" w:hAnsi="Tahoma" w:cs="Tahoma"/>
          <w:b w:val="0"/>
          <w:i/>
          <w:sz w:val="18"/>
          <w:szCs w:val="22"/>
        </w:rPr>
      </w:pPr>
      <w:r w:rsidRPr="00DD7155">
        <w:rPr>
          <w:rFonts w:ascii="Tahoma" w:hAnsi="Tahoma" w:cs="Tahoma"/>
          <w:b w:val="0"/>
          <w:i/>
          <w:sz w:val="18"/>
          <w:szCs w:val="22"/>
        </w:rPr>
        <w:lastRenderedPageBreak/>
        <w:t>ТИПОВАЯ ФОРМА.</w:t>
      </w:r>
    </w:p>
    <w:p w14:paraId="3EB488FA" w14:textId="4B8BC4E9" w:rsidR="00503A32" w:rsidRPr="00DD7155" w:rsidRDefault="00503A32" w:rsidP="00503A32">
      <w:pPr>
        <w:pStyle w:val="ae"/>
        <w:spacing w:before="100" w:after="100"/>
        <w:ind w:left="-709" w:firstLine="0"/>
        <w:jc w:val="both"/>
        <w:rPr>
          <w:rFonts w:ascii="Tahoma" w:hAnsi="Tahoma" w:cs="Tahoma"/>
          <w:b w:val="0"/>
          <w:i/>
          <w:sz w:val="18"/>
          <w:szCs w:val="22"/>
        </w:rPr>
      </w:pPr>
      <w:r w:rsidRPr="00DD7155">
        <w:rPr>
          <w:rFonts w:ascii="Tahoma" w:hAnsi="Tahoma" w:cs="Tahoma"/>
          <w:b w:val="0"/>
          <w:i/>
          <w:sz w:val="18"/>
          <w:szCs w:val="22"/>
        </w:rPr>
        <w:t xml:space="preserve">Заказчик: Компания / РОКС НН </w:t>
      </w:r>
    </w:p>
    <w:p w14:paraId="2EF7B25E" w14:textId="4C0DF75C" w:rsidR="00503A32" w:rsidRPr="00DD7155" w:rsidRDefault="00503A32" w:rsidP="00503A32">
      <w:pPr>
        <w:pStyle w:val="ae"/>
        <w:spacing w:before="100" w:after="100"/>
        <w:ind w:left="-709" w:firstLine="0"/>
        <w:jc w:val="both"/>
        <w:rPr>
          <w:rFonts w:ascii="Tahoma" w:hAnsi="Tahoma" w:cs="Tahoma"/>
          <w:b w:val="0"/>
          <w:i/>
          <w:sz w:val="18"/>
          <w:szCs w:val="22"/>
        </w:rPr>
      </w:pPr>
      <w:r w:rsidRPr="00DD7155">
        <w:rPr>
          <w:rFonts w:ascii="Tahoma" w:hAnsi="Tahoma" w:cs="Tahoma"/>
          <w:b w:val="0"/>
          <w:i/>
          <w:sz w:val="18"/>
          <w:szCs w:val="22"/>
        </w:rPr>
        <w:t>Исполнитель: сторонний контрагент</w:t>
      </w:r>
    </w:p>
    <w:p w14:paraId="6F8287ED" w14:textId="77777777" w:rsidR="00503A32" w:rsidRPr="00DD7155" w:rsidRDefault="00503A32" w:rsidP="00503A32">
      <w:pPr>
        <w:pStyle w:val="ae"/>
        <w:spacing w:before="100" w:after="100"/>
        <w:ind w:left="-709" w:firstLine="0"/>
        <w:jc w:val="both"/>
        <w:rPr>
          <w:rFonts w:ascii="Tahoma" w:hAnsi="Tahoma" w:cs="Tahoma"/>
          <w:b w:val="0"/>
          <w:i/>
          <w:color w:val="FF0000"/>
          <w:sz w:val="18"/>
          <w:szCs w:val="22"/>
        </w:rPr>
      </w:pPr>
    </w:p>
    <w:p w14:paraId="33643DF2" w14:textId="7DA58FBF" w:rsidR="00503A32" w:rsidRPr="00DD7155" w:rsidRDefault="00503A32" w:rsidP="00503A32">
      <w:pPr>
        <w:tabs>
          <w:tab w:val="left" w:pos="284"/>
        </w:tabs>
        <w:ind w:left="-709" w:firstLine="0"/>
        <w:rPr>
          <w:rFonts w:ascii="Tahoma" w:hAnsi="Tahoma" w:cs="Tahoma"/>
          <w:i/>
          <w:sz w:val="18"/>
          <w:szCs w:val="22"/>
        </w:rPr>
      </w:pPr>
      <w:r w:rsidRPr="00DD7155">
        <w:rPr>
          <w:rFonts w:ascii="Tahoma" w:hAnsi="Tahoma" w:cs="Tahoma"/>
          <w:i/>
          <w:sz w:val="18"/>
          <w:szCs w:val="22"/>
        </w:rPr>
        <w:t>Применяется с __.__.20__.__.</w:t>
      </w:r>
    </w:p>
    <w:p w14:paraId="5F7CF4E7" w14:textId="77777777" w:rsidR="00503A32" w:rsidRPr="00DD7155" w:rsidRDefault="00503A32">
      <w:pPr>
        <w:tabs>
          <w:tab w:val="left" w:pos="284"/>
        </w:tabs>
        <w:ind w:left="-709" w:firstLine="0"/>
        <w:rPr>
          <w:rFonts w:ascii="Tahoma" w:hAnsi="Tahoma" w:cs="Tahoma"/>
          <w:i/>
          <w:sz w:val="16"/>
        </w:rPr>
      </w:pPr>
    </w:p>
    <w:p w14:paraId="44B70CA5" w14:textId="739969CE" w:rsidR="00E83A67" w:rsidRPr="00DD7155" w:rsidRDefault="00E83A67">
      <w:pPr>
        <w:tabs>
          <w:tab w:val="left" w:pos="284"/>
        </w:tabs>
        <w:ind w:left="-709" w:firstLine="0"/>
        <w:rPr>
          <w:rFonts w:ascii="Tahoma" w:hAnsi="Tahoma" w:cs="Tahoma"/>
          <w:i/>
          <w:sz w:val="16"/>
          <w:highlight w:val="cyan"/>
        </w:rPr>
      </w:pPr>
      <w:r w:rsidRPr="00DD7155">
        <w:rPr>
          <w:rFonts w:ascii="Tahoma" w:hAnsi="Tahoma" w:cs="Tahoma"/>
          <w:i/>
          <w:sz w:val="16"/>
        </w:rPr>
        <w:t>Легенды:</w:t>
      </w:r>
    </w:p>
    <w:p w14:paraId="3D6D007D"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00FFFF"/>
          <w:sz w:val="16"/>
          <w:highlight w:val="cyan"/>
        </w:rPr>
        <w:t>-------</w:t>
      </w:r>
      <w:r w:rsidRPr="00DD7155">
        <w:rPr>
          <w:rFonts w:ascii="Tahoma" w:hAnsi="Tahoma" w:cs="Tahoma"/>
          <w:i/>
          <w:sz w:val="16"/>
        </w:rPr>
        <w:t xml:space="preserve"> </w:t>
      </w:r>
      <w:r w:rsidR="00F013E9" w:rsidRPr="00DD7155">
        <w:rPr>
          <w:rFonts w:ascii="Tahoma" w:hAnsi="Tahoma" w:cs="Tahoma"/>
          <w:i/>
          <w:sz w:val="16"/>
        </w:rPr>
        <w:t>–</w:t>
      </w:r>
      <w:r w:rsidRPr="00DD7155">
        <w:rPr>
          <w:rFonts w:ascii="Tahoma" w:hAnsi="Tahoma" w:cs="Tahoma"/>
          <w:i/>
          <w:sz w:val="16"/>
        </w:rPr>
        <w:t xml:space="preserve"> Гарантийное удержание</w:t>
      </w:r>
    </w:p>
    <w:p w14:paraId="19B8A07E" w14:textId="77777777" w:rsidR="00E83A67" w:rsidRPr="00DD7155" w:rsidRDefault="00F013E9">
      <w:pPr>
        <w:tabs>
          <w:tab w:val="left" w:pos="426"/>
        </w:tabs>
        <w:ind w:left="-709" w:firstLine="0"/>
        <w:rPr>
          <w:rFonts w:ascii="Tahoma" w:hAnsi="Tahoma" w:cs="Tahoma"/>
          <w:i/>
          <w:sz w:val="16"/>
        </w:rPr>
      </w:pPr>
      <w:r w:rsidRPr="00DD7155">
        <w:rPr>
          <w:rFonts w:ascii="Tahoma" w:hAnsi="Tahoma" w:cs="Tahoma"/>
          <w:i/>
          <w:color w:val="FFFF00"/>
          <w:sz w:val="16"/>
          <w:highlight w:val="yellow"/>
        </w:rPr>
        <w:t>-------</w:t>
      </w:r>
      <w:r w:rsidRPr="00DD7155">
        <w:rPr>
          <w:rFonts w:ascii="Tahoma" w:hAnsi="Tahoma" w:cs="Tahoma"/>
          <w:i/>
          <w:color w:val="FF0000"/>
          <w:sz w:val="16"/>
        </w:rPr>
        <w:t xml:space="preserve"> </w:t>
      </w:r>
      <w:r w:rsidRPr="00DD7155">
        <w:rPr>
          <w:rFonts w:ascii="Tahoma" w:hAnsi="Tahoma" w:cs="Tahoma"/>
          <w:i/>
          <w:sz w:val="16"/>
        </w:rPr>
        <w:t>–</w:t>
      </w:r>
      <w:r w:rsidR="00E83A67" w:rsidRPr="00DD7155">
        <w:rPr>
          <w:rFonts w:ascii="Tahoma" w:hAnsi="Tahoma" w:cs="Tahoma"/>
          <w:i/>
          <w:sz w:val="16"/>
        </w:rPr>
        <w:t xml:space="preserve"> Авансирование</w:t>
      </w:r>
    </w:p>
    <w:p w14:paraId="5AF1B686" w14:textId="77777777" w:rsidR="00E83A67" w:rsidRPr="00DD7155" w:rsidRDefault="00E83A67">
      <w:pPr>
        <w:tabs>
          <w:tab w:val="left" w:pos="426"/>
        </w:tabs>
        <w:ind w:left="-709" w:firstLine="0"/>
        <w:rPr>
          <w:rFonts w:ascii="Tahoma" w:hAnsi="Tahoma" w:cs="Tahoma"/>
          <w:i/>
          <w:sz w:val="16"/>
        </w:rPr>
      </w:pPr>
      <w:r w:rsidRPr="00DD7155">
        <w:rPr>
          <w:rFonts w:ascii="Tahoma" w:hAnsi="Tahoma" w:cs="Tahoma"/>
          <w:i/>
          <w:color w:val="FFFF00"/>
          <w:sz w:val="16"/>
          <w:highlight w:val="black"/>
        </w:rPr>
        <w:t>Текст</w:t>
      </w:r>
      <w:r w:rsidRPr="00DD7155">
        <w:rPr>
          <w:rFonts w:ascii="Tahoma" w:hAnsi="Tahoma" w:cs="Tahoma"/>
          <w:sz w:val="16"/>
        </w:rPr>
        <w:t xml:space="preserve"> </w:t>
      </w:r>
      <w:r w:rsidR="00F013E9" w:rsidRPr="00DD7155">
        <w:rPr>
          <w:rFonts w:ascii="Tahoma" w:hAnsi="Tahoma" w:cs="Tahoma"/>
          <w:i/>
          <w:sz w:val="16"/>
        </w:rPr>
        <w:t>–</w:t>
      </w:r>
      <w:r w:rsidRPr="00DD7155">
        <w:rPr>
          <w:rFonts w:ascii="Tahoma" w:hAnsi="Tahoma" w:cs="Tahoma"/>
          <w:sz w:val="16"/>
        </w:rPr>
        <w:t xml:space="preserve"> Для конкурентных закупок с участием СМСП в рамках 223-ФЗ</w:t>
      </w:r>
    </w:p>
    <w:p w14:paraId="05F407BA" w14:textId="4ED760A8" w:rsidR="00E83A67" w:rsidRPr="00DD7155" w:rsidRDefault="005451AD">
      <w:pPr>
        <w:tabs>
          <w:tab w:val="left" w:pos="284"/>
        </w:tabs>
        <w:ind w:left="-709" w:firstLine="0"/>
        <w:rPr>
          <w:rFonts w:ascii="Tahoma" w:hAnsi="Tahoma" w:cs="Tahoma"/>
          <w:i/>
          <w:sz w:val="16"/>
        </w:rPr>
      </w:pPr>
      <w:r w:rsidRPr="00DD7155">
        <w:rPr>
          <w:rFonts w:ascii="Tahoma" w:hAnsi="Tahoma" w:cs="Tahoma"/>
          <w:i/>
          <w:color w:val="DDD9C3" w:themeColor="background2" w:themeShade="E6"/>
          <w:sz w:val="16"/>
          <w:highlight w:val="lightGray"/>
        </w:rPr>
        <w:t xml:space="preserve"> </w:t>
      </w:r>
      <w:r w:rsidR="00F013E9" w:rsidRPr="00DD7155">
        <w:rPr>
          <w:rFonts w:ascii="Tahoma" w:hAnsi="Tahoma" w:cs="Tahoma"/>
          <w:i/>
          <w:color w:val="DDD9C3" w:themeColor="background2" w:themeShade="E6"/>
          <w:sz w:val="16"/>
          <w:highlight w:val="lightGray"/>
        </w:rPr>
        <w:t xml:space="preserve">       </w:t>
      </w:r>
      <w:r w:rsidR="00F013E9" w:rsidRPr="00DD7155">
        <w:rPr>
          <w:rFonts w:ascii="Tahoma" w:hAnsi="Tahoma" w:cs="Tahoma"/>
          <w:i/>
          <w:color w:val="DDD9C3" w:themeColor="background2" w:themeShade="E6"/>
          <w:sz w:val="16"/>
        </w:rPr>
        <w:t xml:space="preserve"> </w:t>
      </w:r>
      <w:r w:rsidR="00E83A67" w:rsidRPr="00DD7155">
        <w:rPr>
          <w:rFonts w:ascii="Tahoma" w:hAnsi="Tahoma" w:cs="Tahoma"/>
          <w:i/>
          <w:sz w:val="16"/>
        </w:rPr>
        <w:t xml:space="preserve"> </w:t>
      </w:r>
      <w:r w:rsidR="00F013E9" w:rsidRPr="00DD7155">
        <w:rPr>
          <w:rFonts w:ascii="Tahoma" w:hAnsi="Tahoma" w:cs="Tahoma"/>
          <w:i/>
          <w:sz w:val="16"/>
        </w:rPr>
        <w:t>–</w:t>
      </w:r>
      <w:r w:rsidR="00E83A67" w:rsidRPr="00DD7155">
        <w:rPr>
          <w:rFonts w:ascii="Tahoma" w:hAnsi="Tahoma" w:cs="Tahoma"/>
          <w:i/>
          <w:sz w:val="16"/>
        </w:rPr>
        <w:t xml:space="preserve"> Проектные-изыскательские работы</w:t>
      </w:r>
      <w:r w:rsidR="00A50CE7" w:rsidRPr="00DD7155">
        <w:rPr>
          <w:rFonts w:ascii="Tahoma" w:hAnsi="Tahoma" w:cs="Tahoma"/>
          <w:i/>
          <w:sz w:val="16"/>
        </w:rPr>
        <w:t xml:space="preserve"> (ПИР)</w:t>
      </w:r>
    </w:p>
    <w:p w14:paraId="7DD92443"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00B050"/>
          <w:sz w:val="16"/>
          <w:highlight w:val="lightGray"/>
        </w:rPr>
        <w:t>Текст</w:t>
      </w:r>
      <w:r w:rsidRPr="00DD7155">
        <w:rPr>
          <w:rFonts w:ascii="Tahoma" w:hAnsi="Tahoma" w:cs="Tahoma"/>
          <w:i/>
          <w:sz w:val="16"/>
        </w:rPr>
        <w:t xml:space="preserve"> – Экспертиза</w:t>
      </w:r>
      <w:r w:rsidR="003C306E" w:rsidRPr="00DD7155">
        <w:rPr>
          <w:rFonts w:ascii="Tahoma" w:hAnsi="Tahoma" w:cs="Tahoma"/>
          <w:i/>
          <w:sz w:val="16"/>
        </w:rPr>
        <w:t xml:space="preserve"> (в рамках ПИР)</w:t>
      </w:r>
    </w:p>
    <w:p w14:paraId="0E51194D"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215868" w:themeColor="accent5" w:themeShade="80"/>
          <w:sz w:val="16"/>
          <w:highlight w:val="lightGray"/>
        </w:rPr>
        <w:t>Текст</w:t>
      </w:r>
      <w:r w:rsidRPr="00DD7155">
        <w:rPr>
          <w:rFonts w:ascii="Tahoma" w:hAnsi="Tahoma" w:cs="Tahoma"/>
          <w:i/>
          <w:sz w:val="16"/>
        </w:rPr>
        <w:t xml:space="preserve"> – Экспертиза с возмещением</w:t>
      </w:r>
      <w:r w:rsidR="00A50CE7" w:rsidRPr="00DD7155">
        <w:rPr>
          <w:rFonts w:ascii="Tahoma" w:hAnsi="Tahoma" w:cs="Tahoma"/>
          <w:i/>
          <w:sz w:val="16"/>
        </w:rPr>
        <w:t xml:space="preserve"> понесенных расходов</w:t>
      </w:r>
      <w:r w:rsidRPr="00DD7155">
        <w:rPr>
          <w:rFonts w:ascii="Tahoma" w:hAnsi="Tahoma" w:cs="Tahoma"/>
          <w:i/>
          <w:sz w:val="16"/>
        </w:rPr>
        <w:t xml:space="preserve"> </w:t>
      </w:r>
      <w:r w:rsidR="003C306E" w:rsidRPr="00DD7155">
        <w:rPr>
          <w:rFonts w:ascii="Tahoma" w:hAnsi="Tahoma" w:cs="Tahoma"/>
          <w:i/>
          <w:sz w:val="16"/>
        </w:rPr>
        <w:t>(в рамках ПИР)</w:t>
      </w:r>
    </w:p>
    <w:p w14:paraId="5844554B"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FF0000"/>
          <w:sz w:val="16"/>
          <w:highlight w:val="lightGray"/>
        </w:rPr>
        <w:t>Текст</w:t>
      </w:r>
      <w:r w:rsidRPr="00DD7155">
        <w:rPr>
          <w:rFonts w:ascii="Tahoma" w:hAnsi="Tahoma" w:cs="Tahoma"/>
          <w:i/>
          <w:sz w:val="16"/>
        </w:rPr>
        <w:t xml:space="preserve"> - Части Документации</w:t>
      </w:r>
      <w:r w:rsidR="003C306E" w:rsidRPr="00DD7155">
        <w:rPr>
          <w:rFonts w:ascii="Tahoma" w:hAnsi="Tahoma" w:cs="Tahoma"/>
          <w:i/>
          <w:sz w:val="16"/>
        </w:rPr>
        <w:t xml:space="preserve"> (в рамках ПИР)</w:t>
      </w:r>
    </w:p>
    <w:p w14:paraId="50891289" w14:textId="77777777" w:rsidR="001913AE" w:rsidRPr="00DD7155" w:rsidRDefault="001913AE">
      <w:pPr>
        <w:tabs>
          <w:tab w:val="left" w:pos="284"/>
        </w:tabs>
        <w:ind w:left="-709" w:firstLine="0"/>
        <w:rPr>
          <w:rFonts w:ascii="Tahoma" w:hAnsi="Tahoma" w:cs="Tahoma"/>
          <w:i/>
          <w:sz w:val="16"/>
        </w:rPr>
      </w:pPr>
      <w:r w:rsidRPr="00DD7155">
        <w:rPr>
          <w:rFonts w:ascii="Tahoma" w:hAnsi="Tahoma" w:cs="Tahoma"/>
          <w:i/>
          <w:color w:val="FFFF00"/>
          <w:sz w:val="16"/>
          <w:highlight w:val="lightGray"/>
        </w:rPr>
        <w:t>Текст</w:t>
      </w:r>
      <w:r w:rsidRPr="00DD7155">
        <w:rPr>
          <w:rFonts w:ascii="Tahoma" w:hAnsi="Tahoma" w:cs="Tahoma"/>
          <w:i/>
          <w:sz w:val="16"/>
        </w:rPr>
        <w:t xml:space="preserve"> – Авторский надзор</w:t>
      </w:r>
      <w:r w:rsidR="003C306E" w:rsidRPr="00DD7155">
        <w:rPr>
          <w:rFonts w:ascii="Tahoma" w:hAnsi="Tahoma" w:cs="Tahoma"/>
          <w:i/>
          <w:sz w:val="16"/>
        </w:rPr>
        <w:t xml:space="preserve"> (в рамках ПИР)</w:t>
      </w:r>
    </w:p>
    <w:p w14:paraId="3598E803" w14:textId="1364DA2B" w:rsidR="00E83A67" w:rsidRPr="00DD7155" w:rsidRDefault="00E83A67">
      <w:pPr>
        <w:tabs>
          <w:tab w:val="left" w:pos="284"/>
        </w:tabs>
        <w:ind w:left="-709" w:firstLine="0"/>
        <w:rPr>
          <w:rFonts w:ascii="Tahoma" w:hAnsi="Tahoma" w:cs="Tahoma"/>
          <w:i/>
          <w:sz w:val="16"/>
        </w:rPr>
      </w:pPr>
      <w:r w:rsidRPr="00DD7155">
        <w:rPr>
          <w:rFonts w:ascii="Tahoma" w:hAnsi="Tahoma" w:cs="Tahoma"/>
          <w:i/>
          <w:color w:val="FF0000"/>
          <w:sz w:val="16"/>
          <w:highlight w:val="red"/>
        </w:rPr>
        <w:t>-------</w:t>
      </w:r>
      <w:r w:rsidRPr="00DD7155">
        <w:rPr>
          <w:rFonts w:ascii="Tahoma" w:hAnsi="Tahoma" w:cs="Tahoma"/>
          <w:i/>
          <w:color w:val="31849B" w:themeColor="accent5" w:themeShade="BF"/>
          <w:sz w:val="16"/>
        </w:rPr>
        <w:t xml:space="preserve"> </w:t>
      </w:r>
      <w:r w:rsidR="00F013E9" w:rsidRPr="00DD7155">
        <w:rPr>
          <w:rFonts w:ascii="Tahoma" w:hAnsi="Tahoma" w:cs="Tahoma"/>
          <w:i/>
          <w:sz w:val="16"/>
        </w:rPr>
        <w:t>–</w:t>
      </w:r>
      <w:r w:rsidRPr="00DD7155">
        <w:rPr>
          <w:rFonts w:ascii="Tahoma" w:hAnsi="Tahoma" w:cs="Tahoma"/>
          <w:i/>
          <w:sz w:val="16"/>
        </w:rPr>
        <w:t xml:space="preserve"> Поставка Подрядчика по </w:t>
      </w:r>
      <w:r w:rsidR="00FD6D82" w:rsidRPr="00DD7155">
        <w:rPr>
          <w:rFonts w:ascii="Tahoma" w:hAnsi="Tahoma" w:cs="Tahoma"/>
          <w:i/>
          <w:sz w:val="16"/>
        </w:rPr>
        <w:t>Товарной накладной НН.ТОРГ-12.1</w:t>
      </w:r>
    </w:p>
    <w:p w14:paraId="4609978D"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00FF00"/>
          <w:sz w:val="16"/>
          <w:highlight w:val="green"/>
        </w:rPr>
        <w:t>-------</w:t>
      </w:r>
      <w:r w:rsidRPr="00DD7155">
        <w:rPr>
          <w:rFonts w:ascii="Tahoma" w:hAnsi="Tahoma" w:cs="Tahoma"/>
          <w:i/>
          <w:color w:val="00FF00"/>
          <w:sz w:val="16"/>
        </w:rPr>
        <w:t xml:space="preserve"> </w:t>
      </w:r>
      <w:r w:rsidR="00F013E9" w:rsidRPr="00DD7155">
        <w:rPr>
          <w:rFonts w:ascii="Tahoma" w:hAnsi="Tahoma" w:cs="Tahoma"/>
          <w:i/>
          <w:sz w:val="16"/>
        </w:rPr>
        <w:t>–</w:t>
      </w:r>
      <w:r w:rsidRPr="00DD7155">
        <w:rPr>
          <w:rFonts w:ascii="Tahoma" w:hAnsi="Tahoma" w:cs="Tahoma"/>
          <w:i/>
          <w:sz w:val="16"/>
        </w:rPr>
        <w:t xml:space="preserve"> Услуги</w:t>
      </w:r>
    </w:p>
    <w:p w14:paraId="7907DB9A"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FF00FF"/>
          <w:sz w:val="16"/>
          <w:highlight w:val="magenta"/>
        </w:rPr>
        <w:t>-------</w:t>
      </w:r>
      <w:r w:rsidRPr="00DD7155">
        <w:rPr>
          <w:rFonts w:ascii="Tahoma" w:hAnsi="Tahoma" w:cs="Tahoma"/>
          <w:i/>
          <w:color w:val="00FF00"/>
          <w:sz w:val="16"/>
        </w:rPr>
        <w:t xml:space="preserve"> </w:t>
      </w:r>
      <w:r w:rsidR="00F013E9" w:rsidRPr="00DD7155">
        <w:rPr>
          <w:rFonts w:ascii="Tahoma" w:hAnsi="Tahoma" w:cs="Tahoma"/>
          <w:i/>
          <w:sz w:val="16"/>
        </w:rPr>
        <w:t>–</w:t>
      </w:r>
      <w:r w:rsidRPr="00DD7155">
        <w:rPr>
          <w:rFonts w:ascii="Tahoma" w:hAnsi="Tahoma" w:cs="Tahoma"/>
          <w:i/>
          <w:sz w:val="16"/>
        </w:rPr>
        <w:t xml:space="preserve"> Права на ПО</w:t>
      </w:r>
    </w:p>
    <w:p w14:paraId="3D80ABEA" w14:textId="2D228D0E" w:rsidR="00AD3088" w:rsidRPr="00DD7155" w:rsidRDefault="00AD3088">
      <w:pPr>
        <w:tabs>
          <w:tab w:val="left" w:pos="284"/>
        </w:tabs>
        <w:ind w:left="-709" w:firstLine="0"/>
        <w:rPr>
          <w:rFonts w:ascii="Tahoma" w:hAnsi="Tahoma" w:cs="Tahoma"/>
          <w:i/>
          <w:sz w:val="16"/>
        </w:rPr>
      </w:pPr>
      <w:r w:rsidRPr="00DD7155">
        <w:rPr>
          <w:rFonts w:ascii="Tahoma" w:hAnsi="Tahoma" w:cs="Tahoma"/>
          <w:i/>
          <w:color w:val="00B050"/>
          <w:sz w:val="16"/>
          <w:highlight w:val="black"/>
        </w:rPr>
        <w:t>Текст</w:t>
      </w:r>
      <w:r w:rsidRPr="00DD7155">
        <w:rPr>
          <w:rFonts w:ascii="Tahoma" w:hAnsi="Tahoma" w:cs="Tahoma"/>
          <w:i/>
          <w:color w:val="FF00FF"/>
          <w:sz w:val="16"/>
        </w:rPr>
        <w:t xml:space="preserve"> –</w:t>
      </w:r>
      <w:r w:rsidRPr="00DD7155">
        <w:rPr>
          <w:rFonts w:ascii="Tahoma" w:hAnsi="Tahoma" w:cs="Tahoma"/>
          <w:i/>
          <w:sz w:val="16"/>
        </w:rPr>
        <w:t xml:space="preserve"> Демонтажные работы (</w:t>
      </w:r>
      <w:r w:rsidR="005404FC" w:rsidRPr="00DD7155">
        <w:rPr>
          <w:rFonts w:ascii="Tahoma" w:hAnsi="Tahoma" w:cs="Tahoma"/>
          <w:i/>
          <w:sz w:val="16"/>
        </w:rPr>
        <w:t>ОРЕХ</w:t>
      </w:r>
      <w:r w:rsidRPr="00DD7155">
        <w:rPr>
          <w:rFonts w:ascii="Tahoma" w:hAnsi="Tahoma" w:cs="Tahoma"/>
          <w:i/>
          <w:sz w:val="16"/>
        </w:rPr>
        <w:t>-затраты)</w:t>
      </w:r>
    </w:p>
    <w:p w14:paraId="75D018EA"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31849B" w:themeColor="accent5" w:themeShade="BF"/>
          <w:sz w:val="16"/>
          <w:highlight w:val="darkCyan"/>
        </w:rPr>
        <w:t>-------</w:t>
      </w:r>
      <w:r w:rsidR="00F013E9" w:rsidRPr="00DD7155">
        <w:rPr>
          <w:rFonts w:ascii="Tahoma" w:hAnsi="Tahoma" w:cs="Tahoma"/>
          <w:i/>
          <w:sz w:val="16"/>
        </w:rPr>
        <w:t xml:space="preserve"> –</w:t>
      </w:r>
      <w:r w:rsidRPr="00DD7155">
        <w:rPr>
          <w:rFonts w:ascii="Tahoma" w:hAnsi="Tahoma" w:cs="Tahoma"/>
          <w:i/>
          <w:sz w:val="16"/>
        </w:rPr>
        <w:t xml:space="preserve"> НДС (счет-фактуры)</w:t>
      </w:r>
    </w:p>
    <w:p w14:paraId="4B58C311"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800000"/>
          <w:sz w:val="16"/>
          <w:highlight w:val="darkRed"/>
        </w:rPr>
        <w:t>-------</w:t>
      </w:r>
      <w:r w:rsidRPr="00DD7155">
        <w:rPr>
          <w:rFonts w:ascii="Tahoma" w:hAnsi="Tahoma" w:cs="Tahoma"/>
          <w:i/>
          <w:color w:val="31849B" w:themeColor="accent5" w:themeShade="BF"/>
          <w:sz w:val="16"/>
        </w:rPr>
        <w:t xml:space="preserve"> </w:t>
      </w:r>
      <w:r w:rsidR="00F013E9" w:rsidRPr="00DD7155">
        <w:rPr>
          <w:rFonts w:ascii="Tahoma" w:hAnsi="Tahoma" w:cs="Tahoma"/>
          <w:i/>
          <w:sz w:val="16"/>
        </w:rPr>
        <w:t>–</w:t>
      </w:r>
      <w:r w:rsidRPr="00DD7155">
        <w:rPr>
          <w:rFonts w:ascii="Tahoma" w:hAnsi="Tahoma" w:cs="Tahoma"/>
          <w:i/>
          <w:sz w:val="16"/>
        </w:rPr>
        <w:t xml:space="preserve"> Компенсируемые затраты</w:t>
      </w:r>
    </w:p>
    <w:p w14:paraId="65D65B1B"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0000FF"/>
          <w:sz w:val="16"/>
          <w:highlight w:val="blue"/>
        </w:rPr>
        <w:t>-------</w:t>
      </w:r>
      <w:r w:rsidRPr="00DD7155">
        <w:rPr>
          <w:rFonts w:ascii="Tahoma" w:hAnsi="Tahoma" w:cs="Tahoma"/>
          <w:i/>
          <w:color w:val="31849B" w:themeColor="accent5" w:themeShade="BF"/>
          <w:sz w:val="16"/>
        </w:rPr>
        <w:t xml:space="preserve"> </w:t>
      </w:r>
      <w:r w:rsidR="00F013E9" w:rsidRPr="00DD7155">
        <w:rPr>
          <w:rFonts w:ascii="Tahoma" w:hAnsi="Tahoma" w:cs="Tahoma"/>
          <w:i/>
          <w:sz w:val="16"/>
        </w:rPr>
        <w:t>–</w:t>
      </w:r>
      <w:r w:rsidRPr="00DD7155">
        <w:rPr>
          <w:rFonts w:ascii="Tahoma" w:hAnsi="Tahoma" w:cs="Tahoma"/>
          <w:i/>
          <w:sz w:val="16"/>
        </w:rPr>
        <w:t xml:space="preserve"> Давальческие МТР Заказчика</w:t>
      </w:r>
    </w:p>
    <w:p w14:paraId="6B7212EB" w14:textId="0D6C39FA" w:rsidR="00E83A67" w:rsidRPr="00DD7155" w:rsidRDefault="00E83A67">
      <w:pPr>
        <w:tabs>
          <w:tab w:val="left" w:pos="284"/>
        </w:tabs>
        <w:ind w:left="-709" w:firstLine="0"/>
        <w:rPr>
          <w:rFonts w:ascii="Tahoma" w:hAnsi="Tahoma" w:cs="Tahoma"/>
          <w:i/>
          <w:sz w:val="16"/>
        </w:rPr>
      </w:pPr>
      <w:r w:rsidRPr="00DD7155">
        <w:rPr>
          <w:rFonts w:ascii="Tahoma" w:hAnsi="Tahoma" w:cs="Tahoma"/>
          <w:i/>
          <w:color w:val="4F6228" w:themeColor="accent3" w:themeShade="80"/>
          <w:sz w:val="16"/>
          <w:highlight w:val="darkGreen"/>
        </w:rPr>
        <w:t>-------</w:t>
      </w:r>
      <w:r w:rsidRPr="00DD7155">
        <w:rPr>
          <w:rFonts w:ascii="Tahoma" w:hAnsi="Tahoma" w:cs="Tahoma"/>
          <w:i/>
          <w:sz w:val="16"/>
        </w:rPr>
        <w:t xml:space="preserve"> </w:t>
      </w:r>
      <w:r w:rsidR="00F013E9" w:rsidRPr="00DD7155">
        <w:rPr>
          <w:rFonts w:ascii="Tahoma" w:hAnsi="Tahoma" w:cs="Tahoma"/>
          <w:i/>
          <w:sz w:val="16"/>
        </w:rPr>
        <w:t>–</w:t>
      </w:r>
      <w:r w:rsidRPr="00DD7155">
        <w:rPr>
          <w:rFonts w:ascii="Tahoma" w:hAnsi="Tahoma" w:cs="Tahoma"/>
          <w:i/>
          <w:sz w:val="16"/>
        </w:rPr>
        <w:t xml:space="preserve"> </w:t>
      </w:r>
      <w:r w:rsidR="00526E69" w:rsidRPr="00526E69">
        <w:rPr>
          <w:rFonts w:ascii="Tahoma" w:hAnsi="Tahoma" w:cs="Tahoma"/>
          <w:b/>
          <w:i/>
          <w:color w:val="FF0000"/>
          <w:sz w:val="16"/>
        </w:rPr>
        <w:t>[</w:t>
      </w:r>
      <w:r w:rsidR="00917875" w:rsidRPr="00DD7155">
        <w:rPr>
          <w:rFonts w:ascii="Tahoma" w:hAnsi="Tahoma" w:cs="Tahoma"/>
          <w:sz w:val="16"/>
        </w:rPr>
        <w:t>Этап</w:t>
      </w:r>
      <w:r w:rsidR="00526E69" w:rsidRPr="00526E69">
        <w:rPr>
          <w:rFonts w:ascii="Tahoma" w:hAnsi="Tahoma" w:cs="Tahoma"/>
          <w:b/>
          <w:i/>
          <w:color w:val="FF0000"/>
          <w:sz w:val="16"/>
        </w:rPr>
        <w:t>]</w:t>
      </w:r>
      <w:r w:rsidR="009C32C3" w:rsidRPr="00DD7155">
        <w:rPr>
          <w:rFonts w:ascii="Tahoma" w:hAnsi="Tahoma" w:cs="Tahoma"/>
          <w:i/>
          <w:sz w:val="16"/>
        </w:rPr>
        <w:t xml:space="preserve"> </w:t>
      </w:r>
      <w:r w:rsidR="00526E69" w:rsidRPr="00526E69">
        <w:rPr>
          <w:rFonts w:ascii="Tahoma" w:hAnsi="Tahoma" w:cs="Tahoma"/>
          <w:b/>
          <w:i/>
          <w:color w:val="FF0000"/>
          <w:sz w:val="16"/>
        </w:rPr>
        <w:t>[</w:t>
      </w:r>
      <w:r w:rsidR="00682DCB" w:rsidRPr="00DD7155">
        <w:rPr>
          <w:rFonts w:ascii="Tahoma" w:hAnsi="Tahoma" w:cs="Tahoma"/>
          <w:i/>
          <w:sz w:val="16"/>
        </w:rPr>
        <w:t>/</w:t>
      </w:r>
      <w:r w:rsidR="00C31710" w:rsidRPr="00DD7155">
        <w:rPr>
          <w:rFonts w:ascii="Tahoma" w:hAnsi="Tahoma" w:cs="Tahoma"/>
          <w:i/>
          <w:sz w:val="16"/>
        </w:rPr>
        <w:t>ПК</w:t>
      </w:r>
      <w:r w:rsidR="00526E69" w:rsidRPr="00526E69">
        <w:rPr>
          <w:rFonts w:ascii="Tahoma" w:hAnsi="Tahoma" w:cs="Tahoma"/>
          <w:b/>
          <w:i/>
          <w:color w:val="FF0000"/>
          <w:sz w:val="16"/>
        </w:rPr>
        <w:t>]</w:t>
      </w:r>
      <w:r w:rsidR="009C32C3" w:rsidRPr="00DD7155">
        <w:rPr>
          <w:rFonts w:ascii="Tahoma" w:hAnsi="Tahoma" w:cs="Tahoma"/>
          <w:i/>
          <w:sz w:val="16"/>
        </w:rPr>
        <w:t xml:space="preserve"> </w:t>
      </w:r>
      <w:r w:rsidR="00526E69" w:rsidRPr="00526E69">
        <w:rPr>
          <w:rFonts w:ascii="Tahoma" w:hAnsi="Tahoma" w:cs="Tahoma"/>
          <w:b/>
          <w:i/>
          <w:color w:val="FF0000"/>
          <w:sz w:val="16"/>
        </w:rPr>
        <w:t>[</w:t>
      </w:r>
      <w:r w:rsidR="00682DCB" w:rsidRPr="00DD7155">
        <w:rPr>
          <w:rFonts w:ascii="Tahoma" w:hAnsi="Tahoma" w:cs="Tahoma"/>
          <w:i/>
          <w:sz w:val="16"/>
        </w:rPr>
        <w:t>/</w:t>
      </w:r>
      <w:r w:rsidR="009C32C3" w:rsidRPr="00DD7155">
        <w:rPr>
          <w:rFonts w:ascii="Tahoma" w:hAnsi="Tahoma" w:cs="Tahoma"/>
          <w:i/>
          <w:sz w:val="16"/>
        </w:rPr>
        <w:t>Титульный объект</w:t>
      </w:r>
      <w:r w:rsidR="00526E69" w:rsidRPr="00526E69">
        <w:rPr>
          <w:rFonts w:ascii="Tahoma" w:hAnsi="Tahoma" w:cs="Tahoma"/>
          <w:b/>
          <w:i/>
          <w:color w:val="FF0000"/>
          <w:sz w:val="16"/>
        </w:rPr>
        <w:t>]</w:t>
      </w:r>
      <w:r w:rsidR="009C32C3" w:rsidRPr="00DD7155" w:rsidDel="009C32C3">
        <w:rPr>
          <w:rFonts w:ascii="Tahoma" w:hAnsi="Tahoma" w:cs="Tahoma"/>
          <w:i/>
          <w:sz w:val="16"/>
        </w:rPr>
        <w:t xml:space="preserve"> </w:t>
      </w:r>
    </w:p>
    <w:p w14:paraId="124CA1BB" w14:textId="527FE7E4" w:rsidR="00EA23FF" w:rsidRDefault="00EA23FF">
      <w:pPr>
        <w:tabs>
          <w:tab w:val="left" w:pos="284"/>
        </w:tabs>
        <w:ind w:left="-709" w:firstLine="0"/>
        <w:rPr>
          <w:rFonts w:ascii="Tahoma" w:hAnsi="Tahoma" w:cs="Tahoma"/>
          <w:i/>
          <w:sz w:val="16"/>
        </w:rPr>
      </w:pPr>
      <w:r w:rsidRPr="00DD7155">
        <w:rPr>
          <w:rFonts w:ascii="Tahoma" w:hAnsi="Tahoma" w:cs="Tahoma"/>
          <w:i/>
          <w:color w:val="4F6228" w:themeColor="accent3" w:themeShade="80"/>
          <w:sz w:val="16"/>
          <w:highlight w:val="darkMagenta"/>
        </w:rPr>
        <w:t>-------</w:t>
      </w:r>
      <w:r w:rsidRPr="00DD7155">
        <w:rPr>
          <w:rFonts w:ascii="Tahoma" w:hAnsi="Tahoma" w:cs="Tahoma"/>
          <w:i/>
          <w:sz w:val="16"/>
        </w:rPr>
        <w:t xml:space="preserve"> – При использовании отсрочки платежа свыше установленной ЛНА на условиях коммерческого кредита</w:t>
      </w:r>
    </w:p>
    <w:p w14:paraId="325F337C" w14:textId="526CFDF1" w:rsidR="00301CE3" w:rsidRDefault="00301CE3" w:rsidP="00301CE3">
      <w:pPr>
        <w:tabs>
          <w:tab w:val="left" w:pos="284"/>
        </w:tabs>
        <w:ind w:left="-709" w:firstLine="0"/>
        <w:rPr>
          <w:rFonts w:ascii="Tahoma" w:hAnsi="Tahoma" w:cs="Tahoma"/>
          <w:i/>
          <w:sz w:val="16"/>
        </w:rPr>
      </w:pPr>
      <w:r w:rsidRPr="00301CE3">
        <w:rPr>
          <w:rFonts w:ascii="Tahoma" w:hAnsi="Tahoma" w:cs="Tahoma"/>
          <w:i/>
          <w:sz w:val="20"/>
          <w:szCs w:val="20"/>
          <w:shd w:val="clear" w:color="auto" w:fill="9BBB59" w:themeFill="accent3"/>
        </w:rPr>
        <w:t xml:space="preserve">          </w:t>
      </w:r>
      <w:r w:rsidRPr="00912734">
        <w:rPr>
          <w:rFonts w:ascii="Tahoma" w:hAnsi="Tahoma" w:cs="Tahoma"/>
          <w:i/>
          <w:sz w:val="20"/>
          <w:szCs w:val="20"/>
        </w:rPr>
        <w:t xml:space="preserve"> </w:t>
      </w:r>
      <w:r w:rsidRPr="00AE5F4C">
        <w:rPr>
          <w:rFonts w:ascii="Tahoma" w:hAnsi="Tahoma" w:cs="Tahoma"/>
          <w:i/>
          <w:sz w:val="16"/>
        </w:rPr>
        <w:t>- X в пределах, установленного %, может изменяться путем подписания запросов</w:t>
      </w:r>
    </w:p>
    <w:p w14:paraId="3A56E7CF" w14:textId="6D20BED2" w:rsidR="00845344" w:rsidRPr="00AE5F4C" w:rsidRDefault="00845344" w:rsidP="00845344">
      <w:pPr>
        <w:shd w:val="clear" w:color="auto" w:fill="EAF1DD" w:themeFill="accent3" w:themeFillTint="33"/>
        <w:tabs>
          <w:tab w:val="left" w:pos="284"/>
        </w:tabs>
        <w:ind w:left="-709" w:firstLine="0"/>
        <w:rPr>
          <w:rFonts w:ascii="Tahoma" w:hAnsi="Tahoma" w:cs="Tahoma"/>
          <w:i/>
          <w:sz w:val="16"/>
        </w:rPr>
      </w:pPr>
      <w:r>
        <w:rPr>
          <w:rFonts w:ascii="Tahoma" w:hAnsi="Tahoma" w:cs="Tahoma"/>
          <w:i/>
          <w:sz w:val="16"/>
        </w:rPr>
        <w:t>ПНР</w:t>
      </w:r>
    </w:p>
    <w:p w14:paraId="0FEFF73D" w14:textId="77777777" w:rsidR="00301CE3" w:rsidRPr="00DD7155" w:rsidRDefault="00301CE3">
      <w:pPr>
        <w:tabs>
          <w:tab w:val="left" w:pos="284"/>
        </w:tabs>
        <w:ind w:left="-709" w:firstLine="0"/>
        <w:rPr>
          <w:rFonts w:ascii="Tahoma" w:hAnsi="Tahoma" w:cs="Tahoma"/>
          <w:i/>
          <w:sz w:val="16"/>
        </w:rPr>
      </w:pPr>
    </w:p>
    <w:p w14:paraId="20E54D31"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00B0F0"/>
          <w:sz w:val="16"/>
        </w:rPr>
        <w:t>Текст</w:t>
      </w:r>
      <w:r w:rsidRPr="00DD7155">
        <w:rPr>
          <w:rFonts w:ascii="Tahoma" w:hAnsi="Tahoma" w:cs="Tahoma"/>
          <w:i/>
          <w:sz w:val="16"/>
        </w:rPr>
        <w:t xml:space="preserve"> – Строительная площадка</w:t>
      </w:r>
    </w:p>
    <w:p w14:paraId="17CF0481" w14:textId="77777777" w:rsidR="00E83A67" w:rsidRPr="00DD7155" w:rsidRDefault="00E83A67">
      <w:pPr>
        <w:tabs>
          <w:tab w:val="left" w:pos="284"/>
        </w:tabs>
        <w:ind w:left="-709" w:firstLine="0"/>
        <w:rPr>
          <w:rFonts w:ascii="Tahoma" w:hAnsi="Tahoma" w:cs="Tahoma"/>
          <w:i/>
          <w:sz w:val="16"/>
        </w:rPr>
      </w:pPr>
      <w:r w:rsidRPr="00DD7155">
        <w:rPr>
          <w:rFonts w:ascii="Tahoma" w:hAnsi="Tahoma" w:cs="Tahoma"/>
          <w:i/>
          <w:color w:val="7030A0"/>
          <w:sz w:val="16"/>
        </w:rPr>
        <w:t xml:space="preserve">Текст </w:t>
      </w:r>
      <w:r w:rsidRPr="00DD7155">
        <w:rPr>
          <w:rFonts w:ascii="Tahoma" w:hAnsi="Tahoma" w:cs="Tahoma"/>
          <w:i/>
          <w:sz w:val="16"/>
        </w:rPr>
        <w:t>– Объект</w:t>
      </w:r>
    </w:p>
    <w:p w14:paraId="7BEC8913" w14:textId="77777777" w:rsidR="00F475E3" w:rsidRPr="00DD7155" w:rsidRDefault="00E83A67">
      <w:pPr>
        <w:tabs>
          <w:tab w:val="left" w:pos="284"/>
        </w:tabs>
        <w:ind w:left="-709" w:firstLine="0"/>
        <w:rPr>
          <w:rFonts w:ascii="Tahoma" w:hAnsi="Tahoma" w:cs="Tahoma"/>
          <w:i/>
          <w:sz w:val="16"/>
        </w:rPr>
      </w:pPr>
      <w:r w:rsidRPr="00DD7155">
        <w:rPr>
          <w:rFonts w:ascii="Tahoma" w:hAnsi="Tahoma" w:cs="Tahoma"/>
          <w:i/>
          <w:color w:val="F79646" w:themeColor="accent6"/>
          <w:sz w:val="16"/>
        </w:rPr>
        <w:t xml:space="preserve">Текст </w:t>
      </w:r>
      <w:r w:rsidRPr="00DD7155">
        <w:rPr>
          <w:rFonts w:ascii="Tahoma" w:hAnsi="Tahoma" w:cs="Tahoma"/>
          <w:i/>
          <w:sz w:val="16"/>
        </w:rPr>
        <w:t>– Единый платежный день</w:t>
      </w:r>
    </w:p>
    <w:p w14:paraId="3C53914B" w14:textId="767C3017" w:rsidR="007048FE" w:rsidRDefault="00F475E3">
      <w:pPr>
        <w:tabs>
          <w:tab w:val="left" w:pos="284"/>
        </w:tabs>
        <w:ind w:left="-709" w:firstLine="0"/>
        <w:rPr>
          <w:rFonts w:ascii="Tahoma" w:hAnsi="Tahoma" w:cs="Tahoma"/>
          <w:i/>
          <w:sz w:val="16"/>
        </w:rPr>
      </w:pPr>
      <w:r w:rsidRPr="00DD7155">
        <w:rPr>
          <w:rFonts w:ascii="Tahoma" w:hAnsi="Tahoma" w:cs="Tahoma"/>
          <w:i/>
          <w:color w:val="632423" w:themeColor="accent2" w:themeShade="80"/>
          <w:sz w:val="16"/>
        </w:rPr>
        <w:t>Текст –</w:t>
      </w:r>
      <w:r w:rsidR="009C32C3" w:rsidRPr="00DD7155">
        <w:rPr>
          <w:rFonts w:ascii="Tahoma" w:hAnsi="Tahoma" w:cs="Tahoma"/>
          <w:i/>
          <w:color w:val="632423" w:themeColor="accent2" w:themeShade="80"/>
          <w:sz w:val="16"/>
        </w:rPr>
        <w:t xml:space="preserve"> </w:t>
      </w:r>
      <w:r w:rsidRPr="00DD7155">
        <w:rPr>
          <w:rFonts w:ascii="Tahoma" w:hAnsi="Tahoma" w:cs="Tahoma"/>
          <w:i/>
          <w:sz w:val="16"/>
        </w:rPr>
        <w:t>Акт о завершении работ по Договору</w:t>
      </w:r>
      <w:bookmarkStart w:id="11" w:name="_Toc528579919"/>
      <w:bookmarkStart w:id="12" w:name="_Toc403405723"/>
      <w:bookmarkStart w:id="13" w:name="_Toc403405934"/>
      <w:bookmarkStart w:id="14" w:name="_Toc403405974"/>
      <w:bookmarkStart w:id="15" w:name="_Toc403417596"/>
      <w:bookmarkStart w:id="16" w:name="_Toc403417622"/>
      <w:bookmarkStart w:id="17" w:name="_Toc403775381"/>
      <w:bookmarkStart w:id="18" w:name="_Toc403775490"/>
      <w:bookmarkStart w:id="19" w:name="_Toc452462621"/>
      <w:bookmarkStart w:id="20" w:name="_Toc55791987"/>
      <w:bookmarkStart w:id="21" w:name="_Toc305139526"/>
    </w:p>
    <w:p w14:paraId="154DD825" w14:textId="1EEDEA4C" w:rsidR="000151BA" w:rsidRPr="006138B4" w:rsidRDefault="000151BA" w:rsidP="006138B4">
      <w:pPr>
        <w:shd w:val="clear" w:color="auto" w:fill="B6DDE8" w:themeFill="accent5" w:themeFillTint="66"/>
        <w:tabs>
          <w:tab w:val="left" w:pos="284"/>
        </w:tabs>
        <w:ind w:left="-709" w:firstLine="0"/>
        <w:rPr>
          <w:rFonts w:ascii="Tahoma" w:hAnsi="Tahoma" w:cs="Tahoma"/>
          <w:i/>
          <w:sz w:val="16"/>
        </w:rPr>
      </w:pPr>
      <w:r w:rsidRPr="006138B4">
        <w:rPr>
          <w:rFonts w:ascii="Tahoma" w:hAnsi="Tahoma" w:cs="Tahoma"/>
          <w:i/>
          <w:sz w:val="16"/>
        </w:rPr>
        <w:t xml:space="preserve">         – </w:t>
      </w:r>
      <w:r w:rsidR="006138B4" w:rsidRPr="006138B4">
        <w:rPr>
          <w:rFonts w:ascii="Tahoma" w:hAnsi="Tahoma" w:cs="Tahoma"/>
          <w:i/>
          <w:sz w:val="16"/>
        </w:rPr>
        <w:t xml:space="preserve">Акт приемки законченного строительством объекта </w:t>
      </w:r>
      <w:r w:rsidRPr="006138B4">
        <w:rPr>
          <w:rFonts w:ascii="Tahoma" w:hAnsi="Tahoma" w:cs="Tahoma"/>
          <w:i/>
          <w:sz w:val="16"/>
        </w:rPr>
        <w:t>– документ, составленный по форме [Акта приемки законченного строительством объекта по форме НН.КС-11.1] / [Акта приемки законченного строительством объекта приемочной комиссией по форме НН.КС-14.1]</w:t>
      </w:r>
    </w:p>
    <w:p w14:paraId="50BB530D" w14:textId="550C112E" w:rsidR="00503A32" w:rsidRDefault="00C919BC" w:rsidP="00C919BC">
      <w:pPr>
        <w:widowControl/>
        <w:shd w:val="clear" w:color="auto" w:fill="E5B8B7" w:themeFill="accent2" w:themeFillTint="66"/>
        <w:autoSpaceDE/>
        <w:autoSpaceDN/>
        <w:adjustRightInd/>
        <w:spacing w:before="120" w:after="240"/>
        <w:ind w:left="-709" w:firstLine="0"/>
        <w:jc w:val="left"/>
        <w:rPr>
          <w:rFonts w:ascii="Tahoma" w:hAnsi="Tahoma" w:cs="Tahoma"/>
          <w:i/>
          <w:sz w:val="16"/>
        </w:rPr>
      </w:pPr>
      <w:r w:rsidRPr="00C919BC">
        <w:rPr>
          <w:rFonts w:ascii="Tahoma" w:hAnsi="Tahoma" w:cs="Tahoma"/>
          <w:i/>
          <w:sz w:val="16"/>
        </w:rPr>
        <w:t xml:space="preserve">         – Акт формы НН.ОС-3.1</w:t>
      </w:r>
    </w:p>
    <w:p w14:paraId="4AFBEF99" w14:textId="79B259F9" w:rsidR="0048346E" w:rsidRDefault="0048346E" w:rsidP="0048346E">
      <w:pPr>
        <w:widowControl/>
        <w:shd w:val="clear" w:color="auto" w:fill="CCC0D9" w:themeFill="accent4" w:themeFillTint="66"/>
        <w:autoSpaceDE/>
        <w:autoSpaceDN/>
        <w:adjustRightInd/>
        <w:spacing w:before="120" w:after="240"/>
        <w:ind w:left="-709" w:firstLine="0"/>
        <w:jc w:val="left"/>
        <w:rPr>
          <w:rFonts w:ascii="Tahoma" w:hAnsi="Tahoma" w:cs="Tahoma"/>
          <w:i/>
          <w:sz w:val="16"/>
        </w:rPr>
      </w:pPr>
      <w:r w:rsidRPr="00C919BC">
        <w:rPr>
          <w:rFonts w:ascii="Tahoma" w:hAnsi="Tahoma" w:cs="Tahoma"/>
          <w:i/>
          <w:sz w:val="16"/>
        </w:rPr>
        <w:t xml:space="preserve">         – </w:t>
      </w:r>
      <w:r w:rsidRPr="0048346E">
        <w:rPr>
          <w:rFonts w:ascii="Tahoma" w:hAnsi="Tahoma" w:cs="Tahoma"/>
          <w:i/>
          <w:sz w:val="16"/>
        </w:rPr>
        <w:t>АКТ ФОРМЫ НН.ОС-15.1</w:t>
      </w:r>
    </w:p>
    <w:p w14:paraId="4A329C98" w14:textId="063CC1E6" w:rsidR="0029294E" w:rsidRPr="00C919BC" w:rsidRDefault="0029294E" w:rsidP="0029294E">
      <w:pPr>
        <w:widowControl/>
        <w:shd w:val="clear" w:color="auto" w:fill="FBD4B4" w:themeFill="accent6" w:themeFillTint="66"/>
        <w:autoSpaceDE/>
        <w:autoSpaceDN/>
        <w:adjustRightInd/>
        <w:spacing w:before="120" w:after="240"/>
        <w:ind w:left="-709" w:firstLine="0"/>
        <w:jc w:val="left"/>
        <w:rPr>
          <w:rFonts w:ascii="Tahoma" w:hAnsi="Tahoma" w:cs="Tahoma"/>
          <w:i/>
          <w:sz w:val="16"/>
        </w:rPr>
      </w:pPr>
      <w:r w:rsidRPr="0029294E">
        <w:rPr>
          <w:rFonts w:ascii="Tahoma" w:hAnsi="Tahoma" w:cs="Tahoma"/>
          <w:i/>
          <w:sz w:val="16"/>
        </w:rPr>
        <w:t>календарно-сетевое планирование</w:t>
      </w:r>
    </w:p>
    <w:p w14:paraId="1D6F9F0E" w14:textId="77777777" w:rsidR="00503A32" w:rsidRPr="00DD7155" w:rsidRDefault="00503A32" w:rsidP="00503A32">
      <w:pPr>
        <w:pBdr>
          <w:top w:val="nil"/>
          <w:left w:val="nil"/>
          <w:bottom w:val="nil"/>
          <w:right w:val="nil"/>
          <w:between w:val="nil"/>
        </w:pBdr>
        <w:spacing w:after="240"/>
        <w:ind w:left="-709" w:firstLine="0"/>
        <w:rPr>
          <w:rFonts w:ascii="Tahoma" w:hAnsi="Tahoma" w:cs="Tahoma"/>
          <w:b/>
          <w:i/>
          <w:color w:val="000000"/>
          <w:sz w:val="18"/>
          <w:szCs w:val="22"/>
        </w:rPr>
      </w:pPr>
      <w:r w:rsidRPr="00DD7155">
        <w:rPr>
          <w:rFonts w:ascii="Tahoma" w:hAnsi="Tahoma" w:cs="Tahoma"/>
          <w:b/>
          <w:i/>
          <w:color w:val="000000"/>
          <w:sz w:val="18"/>
          <w:szCs w:val="22"/>
        </w:rPr>
        <w:t>Перекрестные ссылки:</w:t>
      </w:r>
    </w:p>
    <w:p w14:paraId="5E359AF3" w14:textId="2B102435" w:rsidR="00503A32" w:rsidRPr="00DD7155" w:rsidRDefault="00503A32" w:rsidP="00503A32">
      <w:pPr>
        <w:spacing w:after="240"/>
        <w:ind w:left="-709" w:firstLine="0"/>
        <w:rPr>
          <w:rFonts w:ascii="Tahoma" w:hAnsi="Tahoma" w:cs="Tahoma"/>
          <w:i/>
          <w:sz w:val="18"/>
          <w:szCs w:val="22"/>
        </w:rPr>
      </w:pPr>
      <w:r w:rsidRPr="00DD7155">
        <w:rPr>
          <w:rFonts w:ascii="Tahoma" w:hAnsi="Tahoma" w:cs="Tahoma"/>
          <w:i/>
          <w:sz w:val="18"/>
          <w:szCs w:val="22"/>
        </w:rPr>
        <w:t xml:space="preserve">В договоре исключены перекрестные ссылки, номера приложений и разделов (в целях </w:t>
      </w:r>
      <w:r w:rsidR="00387B53" w:rsidRPr="00DD7155">
        <w:rPr>
          <w:rFonts w:ascii="Tahoma" w:hAnsi="Tahoma" w:cs="Tahoma"/>
          <w:i/>
          <w:sz w:val="18"/>
          <w:szCs w:val="22"/>
        </w:rPr>
        <w:t xml:space="preserve">исключения </w:t>
      </w:r>
      <w:r w:rsidRPr="00DD7155">
        <w:rPr>
          <w:rFonts w:ascii="Tahoma" w:hAnsi="Tahoma" w:cs="Tahoma"/>
          <w:i/>
          <w:sz w:val="18"/>
          <w:szCs w:val="22"/>
        </w:rPr>
        <w:t>опечаток).</w:t>
      </w:r>
    </w:p>
    <w:p w14:paraId="49864554" w14:textId="77777777" w:rsidR="00503A32" w:rsidRPr="00DD7155" w:rsidRDefault="00503A32" w:rsidP="00503A32">
      <w:pPr>
        <w:ind w:left="-709" w:firstLine="0"/>
        <w:rPr>
          <w:rFonts w:ascii="Tahoma" w:hAnsi="Tahoma" w:cs="Tahoma"/>
          <w:i/>
          <w:sz w:val="18"/>
          <w:szCs w:val="22"/>
        </w:rPr>
      </w:pPr>
      <w:r w:rsidRPr="00DD7155">
        <w:rPr>
          <w:rFonts w:ascii="Tahoma" w:hAnsi="Tahoma" w:cs="Tahoma"/>
          <w:i/>
          <w:sz w:val="18"/>
          <w:szCs w:val="22"/>
        </w:rPr>
        <w:t>Например,</w:t>
      </w:r>
    </w:p>
    <w:p w14:paraId="3F1E7451" w14:textId="77777777" w:rsidR="00503A32" w:rsidRPr="00DD7155" w:rsidRDefault="00503A32" w:rsidP="00503A32">
      <w:pPr>
        <w:ind w:left="-709" w:firstLine="0"/>
        <w:rPr>
          <w:rFonts w:ascii="Tahoma" w:hAnsi="Tahoma" w:cs="Tahoma"/>
          <w:i/>
          <w:sz w:val="18"/>
          <w:szCs w:val="22"/>
        </w:rPr>
      </w:pPr>
      <w:r w:rsidRPr="00DD7155">
        <w:rPr>
          <w:rFonts w:ascii="Tahoma" w:hAnsi="Tahoma" w:cs="Tahoma"/>
          <w:i/>
          <w:sz w:val="18"/>
          <w:szCs w:val="22"/>
        </w:rPr>
        <w:t xml:space="preserve">Вместо «Приложение № 4 к Договору» </w:t>
      </w:r>
    </w:p>
    <w:p w14:paraId="0E61283D" w14:textId="786A7778" w:rsidR="00503A32" w:rsidRPr="00DD7155" w:rsidRDefault="00503A32" w:rsidP="00503A32">
      <w:pPr>
        <w:ind w:left="-709" w:firstLine="0"/>
        <w:rPr>
          <w:rFonts w:ascii="Tahoma" w:hAnsi="Tahoma" w:cs="Tahoma"/>
          <w:i/>
          <w:sz w:val="18"/>
          <w:szCs w:val="22"/>
        </w:rPr>
      </w:pPr>
      <w:r w:rsidRPr="00DD7155">
        <w:rPr>
          <w:rFonts w:ascii="Tahoma" w:hAnsi="Tahoma" w:cs="Tahoma"/>
          <w:i/>
          <w:sz w:val="18"/>
          <w:szCs w:val="22"/>
        </w:rPr>
        <w:t>Написано «Приложение «</w:t>
      </w:r>
      <w:r w:rsidRPr="00DD7155">
        <w:rPr>
          <w:rFonts w:ascii="Tahoma" w:hAnsi="Tahoma" w:cs="Tahoma"/>
          <w:b/>
          <w:i/>
          <w:spacing w:val="3"/>
          <w:sz w:val="18"/>
          <w:szCs w:val="22"/>
        </w:rPr>
        <w:t>Календарный план</w:t>
      </w:r>
      <w:r w:rsidRPr="00DD7155">
        <w:rPr>
          <w:rFonts w:ascii="Tahoma" w:hAnsi="Tahoma" w:cs="Tahoma"/>
          <w:i/>
          <w:iCs/>
          <w:sz w:val="18"/>
          <w:szCs w:val="22"/>
        </w:rPr>
        <w:t>»</w:t>
      </w:r>
      <w:r w:rsidR="00B55A49" w:rsidRPr="00DD7155">
        <w:rPr>
          <w:rFonts w:ascii="Tahoma" w:hAnsi="Tahoma" w:cs="Tahoma"/>
          <w:i/>
          <w:iCs/>
          <w:sz w:val="18"/>
          <w:szCs w:val="22"/>
        </w:rPr>
        <w:t>/</w:t>
      </w:r>
      <w:r w:rsidR="00B55A49" w:rsidRPr="00DD7155">
        <w:rPr>
          <w:rFonts w:ascii="Tahoma" w:hAnsi="Tahoma" w:cs="Tahoma"/>
          <w:b/>
          <w:i/>
          <w:iCs/>
          <w:sz w:val="18"/>
          <w:szCs w:val="22"/>
        </w:rPr>
        <w:t>Календарный план</w:t>
      </w:r>
    </w:p>
    <w:p w14:paraId="40515359" w14:textId="77777777" w:rsidR="00503A32" w:rsidRPr="00DD7155" w:rsidRDefault="00503A32" w:rsidP="00503A32">
      <w:pPr>
        <w:ind w:left="-709" w:firstLine="0"/>
        <w:rPr>
          <w:rFonts w:ascii="Tahoma" w:hAnsi="Tahoma" w:cs="Tahoma"/>
          <w:i/>
          <w:sz w:val="18"/>
          <w:szCs w:val="22"/>
        </w:rPr>
      </w:pPr>
    </w:p>
    <w:p w14:paraId="0AF7571A" w14:textId="77777777" w:rsidR="00503A32" w:rsidRPr="00DD7155" w:rsidRDefault="00503A32" w:rsidP="00503A32">
      <w:pPr>
        <w:ind w:left="-709" w:firstLine="0"/>
        <w:rPr>
          <w:rFonts w:ascii="Tahoma" w:hAnsi="Tahoma" w:cs="Tahoma"/>
          <w:i/>
          <w:sz w:val="18"/>
          <w:szCs w:val="22"/>
        </w:rPr>
      </w:pPr>
      <w:r w:rsidRPr="00DD7155">
        <w:rPr>
          <w:rFonts w:ascii="Tahoma" w:hAnsi="Tahoma" w:cs="Tahoma"/>
          <w:i/>
          <w:sz w:val="18"/>
          <w:szCs w:val="22"/>
        </w:rPr>
        <w:t>Вместо «согласно разделу 2 Договора»</w:t>
      </w:r>
    </w:p>
    <w:p w14:paraId="4DD524C9" w14:textId="7B2A0B5F" w:rsidR="00503A32" w:rsidRPr="00DD7155" w:rsidRDefault="00503A32" w:rsidP="00503A32">
      <w:pPr>
        <w:spacing w:after="240"/>
        <w:ind w:left="-709" w:firstLine="0"/>
        <w:rPr>
          <w:rFonts w:ascii="Tahoma" w:hAnsi="Tahoma" w:cs="Tahoma"/>
          <w:i/>
          <w:sz w:val="18"/>
          <w:szCs w:val="22"/>
        </w:rPr>
      </w:pPr>
      <w:r w:rsidRPr="00DD7155">
        <w:rPr>
          <w:rFonts w:ascii="Tahoma" w:hAnsi="Tahoma" w:cs="Tahoma"/>
          <w:i/>
          <w:sz w:val="18"/>
          <w:szCs w:val="22"/>
        </w:rPr>
        <w:t>Написано «разделу «</w:t>
      </w:r>
      <w:r w:rsidRPr="00DD7155">
        <w:rPr>
          <w:rFonts w:ascii="Tahoma" w:hAnsi="Tahoma" w:cs="Tahoma"/>
          <w:b/>
          <w:i/>
          <w:sz w:val="18"/>
          <w:szCs w:val="22"/>
        </w:rPr>
        <w:t>Цена Договора</w:t>
      </w:r>
      <w:r w:rsidRPr="00DD7155">
        <w:rPr>
          <w:rFonts w:ascii="Tahoma" w:hAnsi="Tahoma" w:cs="Tahoma"/>
          <w:i/>
          <w:sz w:val="18"/>
          <w:szCs w:val="22"/>
        </w:rPr>
        <w:t>»</w:t>
      </w:r>
      <w:r w:rsidR="00B55A49" w:rsidRPr="00DD7155">
        <w:rPr>
          <w:rFonts w:ascii="Tahoma" w:hAnsi="Tahoma" w:cs="Tahoma"/>
          <w:i/>
          <w:sz w:val="18"/>
          <w:szCs w:val="22"/>
        </w:rPr>
        <w:t>»</w:t>
      </w:r>
    </w:p>
    <w:p w14:paraId="04F11089" w14:textId="77777777" w:rsidR="00503A32" w:rsidRPr="00DD7155" w:rsidRDefault="00503A32" w:rsidP="00503A32">
      <w:pPr>
        <w:pBdr>
          <w:top w:val="nil"/>
          <w:left w:val="nil"/>
          <w:bottom w:val="nil"/>
          <w:right w:val="nil"/>
          <w:between w:val="nil"/>
        </w:pBdr>
        <w:spacing w:after="240"/>
        <w:ind w:left="-709" w:firstLine="0"/>
        <w:rPr>
          <w:rFonts w:ascii="Tahoma" w:hAnsi="Tahoma" w:cs="Tahoma"/>
          <w:b/>
          <w:i/>
          <w:color w:val="000000"/>
          <w:sz w:val="18"/>
          <w:szCs w:val="22"/>
        </w:rPr>
      </w:pPr>
      <w:r w:rsidRPr="00DD7155">
        <w:rPr>
          <w:rFonts w:ascii="Tahoma" w:hAnsi="Tahoma" w:cs="Tahoma"/>
          <w:b/>
          <w:i/>
          <w:color w:val="000000"/>
          <w:sz w:val="18"/>
          <w:szCs w:val="22"/>
        </w:rPr>
        <w:t>Условные обозначения:</w:t>
      </w:r>
    </w:p>
    <w:p w14:paraId="2F7EE932" w14:textId="77777777" w:rsidR="000002DB" w:rsidRPr="00861BB9" w:rsidRDefault="000002DB" w:rsidP="00682DCB">
      <w:pPr>
        <w:ind w:left="-709" w:firstLine="0"/>
        <w:rPr>
          <w:rFonts w:ascii="Tahoma" w:hAnsi="Tahoma" w:cs="Tahoma"/>
          <w:i/>
          <w:sz w:val="20"/>
          <w:szCs w:val="22"/>
        </w:rPr>
      </w:pPr>
      <w:r w:rsidRPr="00861BB9">
        <w:rPr>
          <w:rFonts w:ascii="Tahoma" w:hAnsi="Tahoma" w:cs="Tahoma"/>
          <w:i/>
          <w:sz w:val="20"/>
          <w:szCs w:val="22"/>
        </w:rPr>
        <w:t>Варианты, приведённые в квадратных скобках «</w:t>
      </w:r>
      <w:r w:rsidRPr="006D486E">
        <w:rPr>
          <w:rFonts w:ascii="Tahoma" w:hAnsi="Tahoma" w:cs="Tahoma"/>
          <w:b/>
          <w:i/>
          <w:color w:val="FF0000"/>
          <w:sz w:val="20"/>
          <w:szCs w:val="22"/>
        </w:rPr>
        <w:t>[</w:t>
      </w:r>
      <w:r w:rsidRPr="00861BB9">
        <w:rPr>
          <w:rFonts w:ascii="Tahoma" w:hAnsi="Tahoma" w:cs="Tahoma"/>
          <w:i/>
          <w:sz w:val="20"/>
          <w:szCs w:val="22"/>
        </w:rPr>
        <w:t>…</w:t>
      </w:r>
      <w:r w:rsidRPr="006D486E">
        <w:rPr>
          <w:rFonts w:ascii="Tahoma" w:hAnsi="Tahoma" w:cs="Tahoma"/>
          <w:b/>
          <w:i/>
          <w:color w:val="FF0000"/>
          <w:sz w:val="20"/>
          <w:szCs w:val="22"/>
        </w:rPr>
        <w:t>]</w:t>
      </w:r>
      <w:r w:rsidRPr="00861BB9">
        <w:rPr>
          <w:rFonts w:ascii="Tahoma" w:hAnsi="Tahoma" w:cs="Tahoma"/>
          <w:i/>
          <w:sz w:val="20"/>
          <w:szCs w:val="22"/>
        </w:rPr>
        <w:t>» – нужно выбирать, если это применимо к отношениям. При перечислении через «/» - нужно выбирать один из вариантов, приведенных через «/». Если знак «</w:t>
      </w:r>
      <w:r w:rsidRPr="00861BB9">
        <w:rPr>
          <w:rFonts w:ascii="Tahoma" w:hAnsi="Tahoma" w:cs="Tahoma"/>
          <w:i/>
          <w:color w:val="FF0000"/>
          <w:sz w:val="20"/>
          <w:szCs w:val="22"/>
        </w:rPr>
        <w:t>/</w:t>
      </w:r>
      <w:r w:rsidRPr="00861BB9">
        <w:rPr>
          <w:rFonts w:ascii="Tahoma" w:hAnsi="Tahoma" w:cs="Tahoma"/>
          <w:i/>
          <w:sz w:val="20"/>
          <w:szCs w:val="22"/>
        </w:rPr>
        <w:t>» приведен за пределами квадратных скобок - / «</w:t>
      </w:r>
      <w:r w:rsidRPr="006D486E">
        <w:rPr>
          <w:rFonts w:ascii="Tahoma" w:hAnsi="Tahoma" w:cs="Tahoma"/>
          <w:b/>
          <w:i/>
          <w:color w:val="FF0000"/>
          <w:sz w:val="20"/>
          <w:szCs w:val="22"/>
        </w:rPr>
        <w:t>[</w:t>
      </w:r>
      <w:r w:rsidRPr="00861BB9">
        <w:rPr>
          <w:rFonts w:ascii="Tahoma" w:hAnsi="Tahoma" w:cs="Tahoma"/>
          <w:i/>
          <w:sz w:val="20"/>
          <w:szCs w:val="22"/>
        </w:rPr>
        <w:t>…</w:t>
      </w:r>
      <w:r w:rsidRPr="006D486E">
        <w:rPr>
          <w:rFonts w:ascii="Tahoma" w:hAnsi="Tahoma" w:cs="Tahoma"/>
          <w:b/>
          <w:i/>
          <w:color w:val="FF0000"/>
          <w:sz w:val="20"/>
          <w:szCs w:val="22"/>
        </w:rPr>
        <w:t>]</w:t>
      </w:r>
      <w:r w:rsidRPr="00861BB9">
        <w:rPr>
          <w:rFonts w:ascii="Tahoma" w:hAnsi="Tahoma" w:cs="Tahoma"/>
          <w:i/>
          <w:sz w:val="20"/>
          <w:szCs w:val="22"/>
        </w:rPr>
        <w:t>» - в таком случае, знак «/» удаляется. Если знак «/» размещен внутри квадратных скобок «</w:t>
      </w:r>
      <w:r w:rsidRPr="006D486E">
        <w:rPr>
          <w:rFonts w:ascii="Tahoma" w:hAnsi="Tahoma" w:cs="Tahoma"/>
          <w:b/>
          <w:i/>
          <w:color w:val="FF0000"/>
          <w:sz w:val="20"/>
          <w:szCs w:val="22"/>
        </w:rPr>
        <w:t>[</w:t>
      </w:r>
      <w:r w:rsidRPr="00861BB9">
        <w:rPr>
          <w:rFonts w:ascii="Tahoma" w:hAnsi="Tahoma" w:cs="Tahoma"/>
          <w:i/>
          <w:sz w:val="20"/>
          <w:szCs w:val="22"/>
        </w:rPr>
        <w:t>/...</w:t>
      </w:r>
      <w:r w:rsidRPr="006D486E">
        <w:rPr>
          <w:rFonts w:ascii="Tahoma" w:hAnsi="Tahoma" w:cs="Tahoma"/>
          <w:b/>
          <w:i/>
          <w:color w:val="FF0000"/>
          <w:sz w:val="20"/>
          <w:szCs w:val="22"/>
        </w:rPr>
        <w:t>]</w:t>
      </w:r>
      <w:r w:rsidRPr="00861BB9">
        <w:rPr>
          <w:rFonts w:ascii="Tahoma" w:hAnsi="Tahoma" w:cs="Tahoma"/>
          <w:i/>
          <w:sz w:val="20"/>
          <w:szCs w:val="22"/>
        </w:rPr>
        <w:t>» - в таком случае знак «/» необходимо оставить в тексте.</w:t>
      </w:r>
    </w:p>
    <w:p w14:paraId="32C4E673" w14:textId="77777777" w:rsidR="000002DB" w:rsidRPr="00861BB9" w:rsidRDefault="000002DB" w:rsidP="00682DCB">
      <w:pPr>
        <w:ind w:left="-709" w:firstLine="0"/>
        <w:rPr>
          <w:rFonts w:ascii="Tahoma" w:hAnsi="Tahoma" w:cs="Tahoma"/>
          <w:i/>
          <w:sz w:val="20"/>
          <w:szCs w:val="22"/>
        </w:rPr>
      </w:pPr>
      <w:r w:rsidRPr="00861BB9">
        <w:rPr>
          <w:rFonts w:ascii="Tahoma" w:hAnsi="Tahoma" w:cs="Tahoma"/>
          <w:i/>
          <w:sz w:val="20"/>
          <w:szCs w:val="22"/>
        </w:rPr>
        <w:t>Все примечания и сноски должны быть удалены в процессе подготовки договора.</w:t>
      </w:r>
    </w:p>
    <w:p w14:paraId="46C9A7F6" w14:textId="77777777" w:rsidR="000002DB" w:rsidRPr="00861BB9" w:rsidRDefault="000002DB" w:rsidP="00682DCB">
      <w:pPr>
        <w:ind w:left="-709" w:firstLine="0"/>
        <w:rPr>
          <w:rFonts w:ascii="Tahoma" w:hAnsi="Tahoma" w:cs="Tahoma"/>
          <w:i/>
          <w:sz w:val="20"/>
          <w:szCs w:val="22"/>
        </w:rPr>
      </w:pPr>
      <w:r w:rsidRPr="006D486E">
        <w:rPr>
          <w:rFonts w:ascii="Tahoma" w:hAnsi="Tahoma" w:cs="Tahoma"/>
          <w:b/>
          <w:i/>
          <w:color w:val="FF0000"/>
          <w:sz w:val="20"/>
          <w:szCs w:val="22"/>
        </w:rPr>
        <w:t>[</w:t>
      </w:r>
      <w:r w:rsidRPr="00861BB9">
        <w:rPr>
          <w:rFonts w:ascii="Tahoma" w:hAnsi="Tahoma" w:cs="Tahoma"/>
          <w:i/>
          <w:sz w:val="20"/>
          <w:szCs w:val="22"/>
        </w:rPr>
        <w:t>•</w:t>
      </w:r>
      <w:r w:rsidRPr="006D486E">
        <w:rPr>
          <w:rFonts w:ascii="Tahoma" w:hAnsi="Tahoma" w:cs="Tahoma"/>
          <w:b/>
          <w:i/>
          <w:color w:val="FF0000"/>
          <w:sz w:val="20"/>
          <w:szCs w:val="22"/>
        </w:rPr>
        <w:t>]</w:t>
      </w:r>
      <w:r w:rsidRPr="00861BB9">
        <w:rPr>
          <w:rFonts w:ascii="Tahoma" w:hAnsi="Tahoma" w:cs="Tahoma"/>
          <w:i/>
          <w:sz w:val="20"/>
          <w:szCs w:val="22"/>
        </w:rPr>
        <w:t xml:space="preserve"> – знак, используемый вместо «___», подлежит удалению с заполнением соответствующего места в тексте необходимыми сведениями. </w:t>
      </w:r>
    </w:p>
    <w:p w14:paraId="413D6E92" w14:textId="77777777" w:rsidR="000002DB" w:rsidRPr="00861BB9" w:rsidRDefault="000002DB" w:rsidP="00682DCB">
      <w:pPr>
        <w:ind w:left="-709" w:firstLine="0"/>
        <w:rPr>
          <w:rFonts w:ascii="Tahoma" w:hAnsi="Tahoma" w:cs="Tahoma"/>
          <w:sz w:val="20"/>
          <w:szCs w:val="22"/>
        </w:rPr>
      </w:pPr>
      <w:r w:rsidRPr="00861BB9">
        <w:rPr>
          <w:rFonts w:ascii="Tahoma" w:hAnsi="Tahoma" w:cs="Tahoma"/>
          <w:sz w:val="20"/>
          <w:szCs w:val="22"/>
        </w:rPr>
        <w:t>Текст</w:t>
      </w:r>
      <w:r>
        <w:rPr>
          <w:rFonts w:ascii="Tahoma" w:hAnsi="Tahoma" w:cs="Tahoma"/>
          <w:sz w:val="20"/>
          <w:szCs w:val="22"/>
        </w:rPr>
        <w:t>,</w:t>
      </w:r>
      <w:r w:rsidRPr="00861BB9">
        <w:rPr>
          <w:rFonts w:ascii="Tahoma" w:hAnsi="Tahoma" w:cs="Tahoma"/>
          <w:sz w:val="20"/>
          <w:szCs w:val="22"/>
        </w:rPr>
        <w:t xml:space="preserve"> указанный</w:t>
      </w:r>
      <w:r>
        <w:rPr>
          <w:rFonts w:ascii="Tahoma" w:hAnsi="Tahoma" w:cs="Tahoma"/>
          <w:i/>
          <w:sz w:val="20"/>
          <w:szCs w:val="22"/>
        </w:rPr>
        <w:t xml:space="preserve"> курсивом </w:t>
      </w:r>
      <w:r w:rsidRPr="00861BB9">
        <w:rPr>
          <w:rFonts w:ascii="Tahoma" w:hAnsi="Tahoma" w:cs="Tahoma"/>
          <w:sz w:val="20"/>
          <w:szCs w:val="22"/>
        </w:rPr>
        <w:t>исключается.</w:t>
      </w:r>
    </w:p>
    <w:p w14:paraId="6CF9B998" w14:textId="499E15E8" w:rsidR="007048FE" w:rsidRPr="00DD7155" w:rsidRDefault="007048FE" w:rsidP="00503A32">
      <w:pPr>
        <w:widowControl/>
        <w:autoSpaceDE/>
        <w:autoSpaceDN/>
        <w:adjustRightInd/>
        <w:spacing w:before="120" w:after="240"/>
        <w:ind w:left="-709" w:firstLine="0"/>
        <w:jc w:val="left"/>
        <w:rPr>
          <w:rFonts w:ascii="Tahoma" w:hAnsi="Tahoma" w:cs="Tahoma"/>
          <w:i/>
          <w:color w:val="632423" w:themeColor="accent2" w:themeShade="80"/>
          <w:sz w:val="16"/>
        </w:rPr>
      </w:pPr>
      <w:r w:rsidRPr="00DD7155">
        <w:rPr>
          <w:rFonts w:ascii="Tahoma" w:hAnsi="Tahoma" w:cs="Tahoma"/>
          <w:i/>
          <w:color w:val="632423" w:themeColor="accent2" w:themeShade="80"/>
          <w:sz w:val="16"/>
        </w:rPr>
        <w:br w:type="page"/>
      </w:r>
    </w:p>
    <w:tbl>
      <w:tblPr>
        <w:tblStyle w:val="affa"/>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1B2C62" w:rsidRPr="00450BF5" w14:paraId="41C1BA9D" w14:textId="77777777" w:rsidTr="00E07253">
        <w:tc>
          <w:tcPr>
            <w:tcW w:w="5241" w:type="dxa"/>
            <w:gridSpan w:val="2"/>
          </w:tcPr>
          <w:p w14:paraId="2B8C4547" w14:textId="77777777" w:rsidR="00AB196B" w:rsidRPr="008D76AA" w:rsidRDefault="00AB196B" w:rsidP="00AB196B">
            <w:pPr>
              <w:ind w:left="-112" w:right="140" w:hanging="5"/>
              <w:rPr>
                <w:rFonts w:ascii="Tahoma" w:hAnsi="Tahoma" w:cs="Tahoma"/>
                <w:b/>
                <w:sz w:val="20"/>
                <w:szCs w:val="20"/>
              </w:rPr>
            </w:pPr>
            <w:bookmarkStart w:id="22" w:name="_Toc528579920"/>
            <w:bookmarkStart w:id="23" w:name="_Toc124437093"/>
            <w:bookmarkStart w:id="24" w:name="_Toc132134329"/>
            <w:bookmarkStart w:id="25" w:name="_Toc133432136"/>
            <w:bookmarkStart w:id="26" w:name="_Toc159513125"/>
            <w:bookmarkStart w:id="27" w:name="_Toc159522990"/>
            <w:bookmarkStart w:id="28" w:name="_Toc182842251"/>
            <w:bookmarkEnd w:id="11"/>
            <w:r w:rsidRPr="008D76AA">
              <w:rPr>
                <w:rFonts w:ascii="Tahoma" w:hAnsi="Tahoma" w:cs="Tahoma"/>
                <w:b/>
                <w:sz w:val="20"/>
                <w:szCs w:val="20"/>
              </w:rPr>
              <w:lastRenderedPageBreak/>
              <w:t>Заказчик</w:t>
            </w:r>
          </w:p>
          <w:p w14:paraId="3F4A8EC8" w14:textId="77777777" w:rsidR="00AB196B" w:rsidRPr="008D76AA" w:rsidRDefault="00AB196B" w:rsidP="00AB196B">
            <w:pPr>
              <w:ind w:left="-112" w:right="140" w:hanging="5"/>
              <w:rPr>
                <w:rFonts w:ascii="Tahoma" w:hAnsi="Tahoma" w:cs="Tahoma"/>
                <w:b/>
                <w:sz w:val="20"/>
                <w:szCs w:val="20"/>
              </w:rPr>
            </w:pPr>
          </w:p>
          <w:p w14:paraId="2A546E44" w14:textId="77777777" w:rsidR="00AB196B" w:rsidRPr="008D76AA" w:rsidRDefault="00AB196B" w:rsidP="00AB196B">
            <w:pPr>
              <w:ind w:left="-112" w:right="140" w:hanging="5"/>
              <w:rPr>
                <w:rFonts w:ascii="Tahoma" w:hAnsi="Tahoma" w:cs="Tahoma"/>
                <w:color w:val="FF0000"/>
                <w:sz w:val="20"/>
                <w:szCs w:val="20"/>
              </w:rPr>
            </w:pPr>
            <w:r w:rsidRPr="008D76AA">
              <w:rPr>
                <w:rFonts w:ascii="Tahoma" w:hAnsi="Tahoma" w:cs="Tahoma"/>
                <w:b/>
                <w:color w:val="FF0000"/>
                <w:sz w:val="20"/>
                <w:szCs w:val="20"/>
              </w:rPr>
              <w:t>[</w:t>
            </w:r>
            <w:r w:rsidRPr="008D76AA">
              <w:rPr>
                <w:rFonts w:ascii="Tahoma" w:hAnsi="Tahoma" w:cs="Tahoma"/>
                <w:b/>
                <w:sz w:val="20"/>
                <w:szCs w:val="20"/>
              </w:rPr>
              <w:t xml:space="preserve"> ПАО «ГМК “Норильский никель”» </w:t>
            </w:r>
            <w:r w:rsidRPr="008D76AA">
              <w:rPr>
                <w:rFonts w:ascii="Tahoma" w:hAnsi="Tahoma" w:cs="Tahoma"/>
                <w:b/>
                <w:color w:val="FF0000"/>
                <w:sz w:val="20"/>
                <w:szCs w:val="20"/>
              </w:rPr>
              <w:t>]</w:t>
            </w:r>
          </w:p>
          <w:p w14:paraId="0416F7DB" w14:textId="77777777" w:rsidR="00AB196B" w:rsidRPr="008D76AA" w:rsidRDefault="00AB196B" w:rsidP="00AB196B">
            <w:pPr>
              <w:ind w:left="-112" w:right="140" w:hanging="5"/>
              <w:rPr>
                <w:rFonts w:ascii="Tahoma" w:hAnsi="Tahoma" w:cs="Tahoma"/>
                <w:i/>
                <w:sz w:val="20"/>
                <w:szCs w:val="20"/>
              </w:rPr>
            </w:pPr>
            <w:r w:rsidRPr="008D76AA">
              <w:rPr>
                <w:rFonts w:ascii="Tahoma" w:hAnsi="Tahoma" w:cs="Tahoma"/>
                <w:color w:val="FF0000"/>
                <w:sz w:val="20"/>
                <w:szCs w:val="20"/>
              </w:rPr>
              <w:t>/</w:t>
            </w:r>
            <w:r w:rsidRPr="008D76AA">
              <w:rPr>
                <w:rFonts w:ascii="Tahoma" w:hAnsi="Tahoma" w:cs="Tahoma"/>
                <w:b/>
                <w:sz w:val="20"/>
                <w:szCs w:val="20"/>
              </w:rPr>
              <w:t xml:space="preserve"> </w:t>
            </w:r>
            <w:r w:rsidRPr="008D76AA">
              <w:rPr>
                <w:rFonts w:ascii="Tahoma" w:hAnsi="Tahoma" w:cs="Tahoma"/>
                <w:b/>
                <w:color w:val="FF0000"/>
                <w:sz w:val="20"/>
                <w:szCs w:val="20"/>
              </w:rPr>
              <w:t>[</w:t>
            </w:r>
            <w:r w:rsidRPr="008D76AA">
              <w:rPr>
                <w:rFonts w:ascii="Tahoma" w:hAnsi="Tahoma" w:cs="Tahoma"/>
                <w:b/>
                <w:sz w:val="20"/>
                <w:szCs w:val="20"/>
              </w:rPr>
              <w:t xml:space="preserve"> РОКС НН </w:t>
            </w:r>
            <w:r w:rsidRPr="008D76AA">
              <w:rPr>
                <w:rFonts w:ascii="Tahoma" w:hAnsi="Tahoma" w:cs="Tahoma"/>
                <w:b/>
                <w:color w:val="FF0000"/>
                <w:sz w:val="20"/>
                <w:szCs w:val="20"/>
              </w:rPr>
              <w:t>]</w:t>
            </w:r>
            <w:r w:rsidRPr="008D76AA">
              <w:rPr>
                <w:rFonts w:ascii="Tahoma" w:hAnsi="Tahoma" w:cs="Tahoma"/>
                <w:b/>
                <w:sz w:val="20"/>
                <w:szCs w:val="20"/>
              </w:rPr>
              <w:t xml:space="preserve"> </w:t>
            </w:r>
          </w:p>
          <w:p w14:paraId="002F352D" w14:textId="77777777" w:rsidR="00AB196B" w:rsidRPr="008D76AA" w:rsidRDefault="00AB196B" w:rsidP="00AB196B">
            <w:pPr>
              <w:ind w:left="-112" w:hanging="5"/>
              <w:rPr>
                <w:rFonts w:ascii="Tahoma" w:hAnsi="Tahoma" w:cs="Tahoma"/>
                <w:sz w:val="20"/>
                <w:szCs w:val="20"/>
              </w:rPr>
            </w:pPr>
            <w:r w:rsidRPr="008D76AA">
              <w:rPr>
                <w:rFonts w:ascii="Tahoma" w:hAnsi="Tahoma" w:cs="Tahoma"/>
                <w:sz w:val="20"/>
                <w:szCs w:val="20"/>
              </w:rPr>
              <w:t xml:space="preserve">в лице </w:t>
            </w:r>
            <w:r w:rsidRPr="008D76AA">
              <w:rPr>
                <w:rFonts w:ascii="Tahoma" w:hAnsi="Tahoma" w:cs="Tahoma"/>
                <w:b/>
                <w:color w:val="FF0000"/>
                <w:sz w:val="20"/>
                <w:szCs w:val="20"/>
                <w:u w:color="FFFFFF" w:themeColor="background1"/>
              </w:rPr>
              <w:t>[</w:t>
            </w:r>
            <w:r w:rsidRPr="008D76AA">
              <w:rPr>
                <w:rFonts w:ascii="Tahoma" w:hAnsi="Tahoma" w:cs="Tahoma"/>
                <w:sz w:val="20"/>
                <w:szCs w:val="20"/>
              </w:rPr>
              <w:t>•</w:t>
            </w:r>
            <w:r w:rsidRPr="008D76AA">
              <w:rPr>
                <w:rFonts w:ascii="Tahoma" w:hAnsi="Tahoma" w:cs="Tahoma"/>
                <w:b/>
                <w:color w:val="FF0000"/>
                <w:sz w:val="20"/>
                <w:szCs w:val="20"/>
                <w:u w:color="FFFFFF" w:themeColor="background1"/>
              </w:rPr>
              <w:t>]</w:t>
            </w:r>
            <w:r w:rsidRPr="008D76AA">
              <w:rPr>
                <w:rFonts w:ascii="Tahoma" w:hAnsi="Tahoma" w:cs="Tahoma"/>
                <w:sz w:val="20"/>
                <w:szCs w:val="20"/>
              </w:rPr>
              <w:t>,</w:t>
            </w:r>
          </w:p>
          <w:p w14:paraId="6DA06E2B" w14:textId="7B5D0EA6" w:rsidR="00AB196B" w:rsidRPr="008D76AA" w:rsidRDefault="00AB196B" w:rsidP="00AB196B">
            <w:pPr>
              <w:ind w:left="-112" w:right="140" w:hanging="1"/>
              <w:rPr>
                <w:rFonts w:ascii="Tahoma" w:hAnsi="Tahoma" w:cs="Tahoma"/>
                <w:sz w:val="20"/>
                <w:szCs w:val="20"/>
              </w:rPr>
            </w:pPr>
            <w:r w:rsidRPr="008D76AA">
              <w:rPr>
                <w:rFonts w:ascii="Tahoma" w:hAnsi="Tahoma" w:cs="Tahoma"/>
                <w:sz w:val="20"/>
                <w:szCs w:val="20"/>
              </w:rPr>
              <w:t xml:space="preserve">действующего на основании </w:t>
            </w:r>
            <w:r w:rsidRPr="008D76AA">
              <w:rPr>
                <w:rFonts w:ascii="Tahoma" w:hAnsi="Tahoma" w:cs="Tahoma"/>
                <w:b/>
                <w:color w:val="FF0000"/>
                <w:sz w:val="20"/>
                <w:szCs w:val="20"/>
                <w:u w:color="FFFFFF" w:themeColor="background1"/>
              </w:rPr>
              <w:t>[</w:t>
            </w:r>
            <w:r w:rsidRPr="008D76AA">
              <w:rPr>
                <w:rFonts w:ascii="Tahoma" w:hAnsi="Tahoma" w:cs="Tahoma"/>
                <w:sz w:val="20"/>
                <w:szCs w:val="20"/>
              </w:rPr>
              <w:t>•</w:t>
            </w:r>
            <w:r w:rsidRPr="008D76AA">
              <w:rPr>
                <w:rFonts w:ascii="Tahoma" w:hAnsi="Tahoma" w:cs="Tahoma"/>
                <w:b/>
                <w:color w:val="FF0000"/>
                <w:sz w:val="20"/>
                <w:szCs w:val="20"/>
                <w:u w:color="FFFFFF" w:themeColor="background1"/>
              </w:rPr>
              <w:t>]</w:t>
            </w:r>
            <w:r w:rsidRPr="008D76AA">
              <w:rPr>
                <w:rFonts w:ascii="Tahoma" w:hAnsi="Tahoma" w:cs="Tahoma"/>
                <w:sz w:val="20"/>
                <w:szCs w:val="20"/>
              </w:rPr>
              <w:t xml:space="preserve"> </w:t>
            </w:r>
          </w:p>
          <w:p w14:paraId="63AF3BA7" w14:textId="497B5220" w:rsidR="001B2C62" w:rsidRPr="008D76AA" w:rsidRDefault="001B2C62" w:rsidP="001B2C62">
            <w:pPr>
              <w:ind w:left="-110" w:hanging="1"/>
              <w:rPr>
                <w:rFonts w:ascii="Tahoma" w:hAnsi="Tahoma" w:cs="Tahoma"/>
                <w:sz w:val="20"/>
                <w:szCs w:val="20"/>
              </w:rPr>
            </w:pPr>
          </w:p>
        </w:tc>
        <w:tc>
          <w:tcPr>
            <w:tcW w:w="4953" w:type="dxa"/>
            <w:gridSpan w:val="3"/>
          </w:tcPr>
          <w:p w14:paraId="3C07E8CC" w14:textId="77777777" w:rsidR="00AB196B" w:rsidRPr="008D76AA" w:rsidRDefault="00AB196B" w:rsidP="00AB196B">
            <w:pPr>
              <w:ind w:left="181" w:right="140" w:hanging="1"/>
              <w:rPr>
                <w:rFonts w:ascii="Tahoma" w:hAnsi="Tahoma" w:cs="Tahoma"/>
                <w:b/>
                <w:sz w:val="20"/>
                <w:szCs w:val="20"/>
              </w:rPr>
            </w:pPr>
            <w:r w:rsidRPr="008D76AA">
              <w:rPr>
                <w:rFonts w:ascii="Tahoma" w:hAnsi="Tahoma" w:cs="Tahoma"/>
                <w:b/>
                <w:sz w:val="20"/>
                <w:szCs w:val="20"/>
              </w:rPr>
              <w:t>Подрядчик</w:t>
            </w:r>
          </w:p>
          <w:p w14:paraId="167AA291" w14:textId="77777777" w:rsidR="00AB196B" w:rsidRPr="008D76AA" w:rsidRDefault="00AB196B" w:rsidP="00AB196B">
            <w:pPr>
              <w:ind w:left="181" w:right="140" w:hanging="1"/>
              <w:rPr>
                <w:rFonts w:ascii="Tahoma" w:hAnsi="Tahoma" w:cs="Tahoma"/>
                <w:b/>
                <w:sz w:val="20"/>
                <w:szCs w:val="20"/>
              </w:rPr>
            </w:pPr>
          </w:p>
          <w:p w14:paraId="79BB60F3" w14:textId="77777777" w:rsidR="00AB196B" w:rsidRPr="008D76AA" w:rsidRDefault="00AB196B" w:rsidP="00AB196B">
            <w:pPr>
              <w:ind w:left="181" w:right="140" w:hanging="1"/>
              <w:rPr>
                <w:rFonts w:ascii="Tahoma" w:hAnsi="Tahoma" w:cs="Tahoma"/>
                <w:i/>
                <w:sz w:val="20"/>
                <w:szCs w:val="20"/>
              </w:rPr>
            </w:pPr>
            <w:r w:rsidRPr="008D76AA">
              <w:rPr>
                <w:rFonts w:ascii="Tahoma" w:hAnsi="Tahoma" w:cs="Tahoma"/>
                <w:b/>
                <w:color w:val="FF0000"/>
                <w:sz w:val="20"/>
                <w:szCs w:val="20"/>
                <w:u w:color="FFFFFF" w:themeColor="background1"/>
              </w:rPr>
              <w:t>[</w:t>
            </w:r>
            <w:r w:rsidRPr="008D76AA">
              <w:rPr>
                <w:rFonts w:ascii="Tahoma" w:hAnsi="Tahoma" w:cs="Tahoma"/>
                <w:sz w:val="20"/>
                <w:szCs w:val="20"/>
              </w:rPr>
              <w:t>•</w:t>
            </w:r>
            <w:r w:rsidRPr="008D76AA">
              <w:rPr>
                <w:rFonts w:ascii="Tahoma" w:hAnsi="Tahoma" w:cs="Tahoma"/>
                <w:b/>
                <w:color w:val="FF0000"/>
                <w:sz w:val="20"/>
                <w:szCs w:val="20"/>
                <w:u w:color="FFFFFF" w:themeColor="background1"/>
              </w:rPr>
              <w:t>]</w:t>
            </w:r>
            <w:r w:rsidRPr="008D76AA">
              <w:rPr>
                <w:rFonts w:ascii="Tahoma" w:hAnsi="Tahoma" w:cs="Tahoma"/>
                <w:sz w:val="20"/>
                <w:szCs w:val="20"/>
              </w:rPr>
              <w:t xml:space="preserve"> </w:t>
            </w:r>
          </w:p>
          <w:p w14:paraId="24834709" w14:textId="77777777" w:rsidR="00AB196B" w:rsidRPr="008D76AA" w:rsidRDefault="00AB196B" w:rsidP="00AB196B">
            <w:pPr>
              <w:ind w:left="181" w:hanging="1"/>
              <w:rPr>
                <w:rFonts w:ascii="Tahoma" w:hAnsi="Tahoma" w:cs="Tahoma"/>
                <w:sz w:val="20"/>
                <w:szCs w:val="20"/>
              </w:rPr>
            </w:pPr>
            <w:r w:rsidRPr="008D76AA">
              <w:rPr>
                <w:rFonts w:ascii="Tahoma" w:hAnsi="Tahoma" w:cs="Tahoma"/>
                <w:b/>
                <w:color w:val="FF0000"/>
                <w:sz w:val="20"/>
                <w:szCs w:val="20"/>
                <w:u w:color="FFFFFF" w:themeColor="background1"/>
              </w:rPr>
              <w:t>[</w:t>
            </w:r>
            <w:r w:rsidRPr="008D76AA">
              <w:rPr>
                <w:rFonts w:ascii="Tahoma" w:hAnsi="Tahoma" w:cs="Tahoma"/>
                <w:sz w:val="20"/>
                <w:szCs w:val="20"/>
              </w:rPr>
              <w:t xml:space="preserve"> в лице </w:t>
            </w:r>
            <w:r w:rsidRPr="008D76AA">
              <w:rPr>
                <w:rFonts w:ascii="Tahoma" w:hAnsi="Tahoma" w:cs="Tahoma"/>
                <w:b/>
                <w:color w:val="FF0000"/>
                <w:sz w:val="20"/>
                <w:szCs w:val="20"/>
                <w:u w:color="FFFFFF" w:themeColor="background1"/>
              </w:rPr>
              <w:t>[</w:t>
            </w:r>
            <w:r w:rsidRPr="008D76AA">
              <w:rPr>
                <w:rFonts w:ascii="Tahoma" w:hAnsi="Tahoma" w:cs="Tahoma"/>
                <w:sz w:val="20"/>
                <w:szCs w:val="20"/>
              </w:rPr>
              <w:t>•</w:t>
            </w:r>
            <w:r w:rsidRPr="008D76AA">
              <w:rPr>
                <w:rFonts w:ascii="Tahoma" w:hAnsi="Tahoma" w:cs="Tahoma"/>
                <w:b/>
                <w:color w:val="FF0000"/>
                <w:sz w:val="20"/>
                <w:szCs w:val="20"/>
                <w:u w:color="FFFFFF" w:themeColor="background1"/>
              </w:rPr>
              <w:t>]</w:t>
            </w:r>
            <w:r w:rsidRPr="008D76AA">
              <w:rPr>
                <w:rFonts w:ascii="Tahoma" w:hAnsi="Tahoma" w:cs="Tahoma"/>
                <w:sz w:val="20"/>
                <w:szCs w:val="20"/>
              </w:rPr>
              <w:t>,</w:t>
            </w:r>
          </w:p>
          <w:p w14:paraId="0BA7DC79" w14:textId="5B48E861" w:rsidR="001B2C62" w:rsidRPr="008D76AA" w:rsidRDefault="00AB196B" w:rsidP="00AB196B">
            <w:pPr>
              <w:ind w:left="181" w:hanging="5"/>
              <w:rPr>
                <w:rFonts w:ascii="Tahoma" w:hAnsi="Tahoma" w:cs="Tahoma"/>
                <w:sz w:val="20"/>
                <w:szCs w:val="20"/>
              </w:rPr>
            </w:pPr>
            <w:r w:rsidRPr="008D76AA">
              <w:rPr>
                <w:rFonts w:ascii="Tahoma" w:hAnsi="Tahoma" w:cs="Tahoma"/>
                <w:sz w:val="20"/>
                <w:szCs w:val="20"/>
              </w:rPr>
              <w:t xml:space="preserve">действующего на основании </w:t>
            </w:r>
            <w:r w:rsidRPr="008D76AA">
              <w:rPr>
                <w:rFonts w:ascii="Tahoma" w:hAnsi="Tahoma" w:cs="Tahoma"/>
                <w:b/>
                <w:color w:val="FF0000"/>
                <w:sz w:val="20"/>
                <w:szCs w:val="20"/>
                <w:u w:color="FFFFFF" w:themeColor="background1"/>
              </w:rPr>
              <w:t>[</w:t>
            </w:r>
            <w:r w:rsidRPr="008D76AA">
              <w:rPr>
                <w:rFonts w:ascii="Tahoma" w:hAnsi="Tahoma" w:cs="Tahoma"/>
                <w:sz w:val="20"/>
                <w:szCs w:val="20"/>
              </w:rPr>
              <w:t>•</w:t>
            </w:r>
            <w:r w:rsidRPr="008D76AA">
              <w:rPr>
                <w:rFonts w:ascii="Tahoma" w:hAnsi="Tahoma" w:cs="Tahoma"/>
                <w:b/>
                <w:color w:val="FF0000"/>
                <w:sz w:val="20"/>
                <w:szCs w:val="20"/>
                <w:u w:color="FFFFFF" w:themeColor="background1"/>
              </w:rPr>
              <w:t>]]</w:t>
            </w:r>
            <w:r w:rsidRPr="008D76AA">
              <w:rPr>
                <w:rFonts w:ascii="Tahoma" w:hAnsi="Tahoma" w:cs="Tahoma"/>
                <w:sz w:val="20"/>
                <w:szCs w:val="20"/>
              </w:rPr>
              <w:t xml:space="preserve"> </w:t>
            </w:r>
            <w:r w:rsidR="001B2C62" w:rsidRPr="008D76AA">
              <w:rPr>
                <w:rFonts w:ascii="Tahoma" w:hAnsi="Tahoma" w:cs="Tahoma"/>
                <w:sz w:val="20"/>
                <w:szCs w:val="20"/>
              </w:rPr>
              <w:t xml:space="preserve"> </w:t>
            </w:r>
          </w:p>
        </w:tc>
      </w:tr>
      <w:tr w:rsidR="001B2C62" w:rsidRPr="00450BF5" w14:paraId="3733CE08" w14:textId="77777777" w:rsidTr="00E07253">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4020FCC4" w14:textId="77777777" w:rsidR="001B2C62" w:rsidRPr="008D76AA" w:rsidRDefault="001B2C62" w:rsidP="00E07253">
            <w:pPr>
              <w:pStyle w:val="SL0CommentSimplawyer"/>
              <w:rPr>
                <w:sz w:val="20"/>
                <w:szCs w:val="20"/>
              </w:rPr>
            </w:pPr>
          </w:p>
          <w:p w14:paraId="4C8DBBFA" w14:textId="77777777" w:rsidR="001B2C62" w:rsidRPr="008D76AA" w:rsidRDefault="001B2C62" w:rsidP="00E07253">
            <w:pPr>
              <w:pStyle w:val="SL0CommentSimplawyer"/>
              <w:rPr>
                <w:sz w:val="20"/>
                <w:szCs w:val="20"/>
              </w:rPr>
            </w:pPr>
            <w:r w:rsidRPr="008D76AA">
              <w:rPr>
                <w:sz w:val="20"/>
                <w:szCs w:val="20"/>
              </w:rPr>
              <w:t>Подпись и печать</w:t>
            </w:r>
          </w:p>
        </w:tc>
        <w:tc>
          <w:tcPr>
            <w:tcW w:w="709" w:type="dxa"/>
            <w:gridSpan w:val="2"/>
            <w:tcMar>
              <w:left w:w="0" w:type="dxa"/>
            </w:tcMar>
          </w:tcPr>
          <w:p w14:paraId="74713850" w14:textId="77777777" w:rsidR="001B2C62" w:rsidRPr="008D76AA" w:rsidRDefault="001B2C62" w:rsidP="00E07253">
            <w:pPr>
              <w:pStyle w:val="SL0CommentSimplawyer"/>
              <w:rPr>
                <w:sz w:val="20"/>
                <w:szCs w:val="20"/>
              </w:rPr>
            </w:pPr>
          </w:p>
        </w:tc>
        <w:tc>
          <w:tcPr>
            <w:tcW w:w="4394" w:type="dxa"/>
            <w:tcBorders>
              <w:bottom w:val="dotted" w:sz="4" w:space="0" w:color="A6A6A6" w:themeColor="background1" w:themeShade="A6"/>
            </w:tcBorders>
            <w:tcMar>
              <w:left w:w="0" w:type="dxa"/>
            </w:tcMar>
          </w:tcPr>
          <w:p w14:paraId="368A54BE" w14:textId="77777777" w:rsidR="001B2C62" w:rsidRPr="008D76AA" w:rsidRDefault="001B2C62" w:rsidP="00E07253">
            <w:pPr>
              <w:pStyle w:val="SL0CommentSimplawyer"/>
              <w:rPr>
                <w:sz w:val="20"/>
                <w:szCs w:val="20"/>
              </w:rPr>
            </w:pPr>
          </w:p>
          <w:p w14:paraId="73E1C447" w14:textId="77777777" w:rsidR="001B2C62" w:rsidRPr="008D76AA" w:rsidRDefault="001B2C62" w:rsidP="00E07253">
            <w:pPr>
              <w:pStyle w:val="SL0CommentSimplawyer"/>
              <w:rPr>
                <w:sz w:val="20"/>
                <w:szCs w:val="20"/>
              </w:rPr>
            </w:pPr>
            <w:r w:rsidRPr="008D76AA">
              <w:rPr>
                <w:sz w:val="20"/>
                <w:szCs w:val="20"/>
              </w:rPr>
              <w:t>Подпись и печать</w:t>
            </w:r>
          </w:p>
        </w:tc>
      </w:tr>
      <w:tr w:rsidR="001B2C62" w:rsidRPr="00450BF5" w14:paraId="39E2016B" w14:textId="77777777" w:rsidTr="00E07253">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973D4A8" w14:textId="77777777" w:rsidR="001B2C62" w:rsidRPr="008D76AA" w:rsidRDefault="001B2C62" w:rsidP="00E07253">
            <w:pPr>
              <w:pStyle w:val="af9"/>
              <w:rPr>
                <w:rFonts w:ascii="Tahoma" w:hAnsi="Tahoma" w:cs="Tahoma"/>
                <w:sz w:val="20"/>
              </w:rPr>
            </w:pPr>
          </w:p>
          <w:p w14:paraId="4BB2235F" w14:textId="77777777" w:rsidR="001B2C62" w:rsidRPr="008D76AA" w:rsidRDefault="001B2C62" w:rsidP="00E07253">
            <w:pPr>
              <w:pStyle w:val="af9"/>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0C03D466" w14:textId="77777777" w:rsidR="001B2C62" w:rsidRPr="008D76AA" w:rsidRDefault="001B2C62" w:rsidP="00E07253">
            <w:pPr>
              <w:pStyle w:val="af9"/>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9F7FB37" w14:textId="77777777" w:rsidR="001B2C62" w:rsidRPr="008D76AA" w:rsidRDefault="001B2C62" w:rsidP="00E07253">
            <w:pPr>
              <w:pStyle w:val="af9"/>
              <w:rPr>
                <w:rFonts w:ascii="Tahoma" w:hAnsi="Tahoma" w:cs="Tahoma"/>
                <w:sz w:val="20"/>
              </w:rPr>
            </w:pPr>
          </w:p>
          <w:p w14:paraId="096D1C44" w14:textId="77777777" w:rsidR="001B2C62" w:rsidRPr="008D76AA" w:rsidRDefault="001B2C62" w:rsidP="00E07253">
            <w:pPr>
              <w:pStyle w:val="af9"/>
              <w:rPr>
                <w:rFonts w:ascii="Tahoma" w:hAnsi="Tahoma" w:cs="Tahoma"/>
                <w:sz w:val="20"/>
              </w:rPr>
            </w:pPr>
          </w:p>
        </w:tc>
      </w:tr>
    </w:tbl>
    <w:p w14:paraId="5338E902" w14:textId="77777777" w:rsidR="001B2C62" w:rsidRPr="008D76AA" w:rsidRDefault="001B2C62" w:rsidP="00B87AEB">
      <w:pPr>
        <w:pStyle w:val="afff1"/>
        <w:tabs>
          <w:tab w:val="left" w:pos="709"/>
        </w:tabs>
        <w:ind w:left="142"/>
        <w:rPr>
          <w:rFonts w:ascii="Tahoma" w:hAnsi="Tahoma" w:cs="Tahoma"/>
          <w:sz w:val="20"/>
          <w:szCs w:val="20"/>
        </w:rPr>
      </w:pPr>
    </w:p>
    <w:p w14:paraId="43904E5E" w14:textId="1BFCFB14" w:rsidR="001D3DD9" w:rsidRPr="008D76AA" w:rsidRDefault="00E407B6" w:rsidP="009C32C3">
      <w:pPr>
        <w:pStyle w:val="1"/>
        <w:numPr>
          <w:ilvl w:val="0"/>
          <w:numId w:val="13"/>
        </w:numPr>
        <w:spacing w:before="120" w:after="240"/>
        <w:ind w:left="142" w:hanging="1135"/>
        <w:jc w:val="both"/>
        <w:rPr>
          <w:rFonts w:ascii="Tahoma" w:hAnsi="Tahoma" w:cs="Tahoma"/>
          <w:sz w:val="20"/>
          <w:szCs w:val="20"/>
        </w:rPr>
      </w:pPr>
      <w:r w:rsidRPr="008D76AA">
        <w:rPr>
          <w:rFonts w:ascii="Tahoma" w:hAnsi="Tahoma" w:cs="Tahoma"/>
          <w:sz w:val="20"/>
          <w:szCs w:val="20"/>
        </w:rPr>
        <w:t xml:space="preserve">ПРЕДМЕТ </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51E69AC1" w14:textId="77777777" w:rsidR="00B87AEB" w:rsidRPr="008D76AA" w:rsidRDefault="00B7697D" w:rsidP="00D6497D">
      <w:pPr>
        <w:pStyle w:val="afff1"/>
        <w:numPr>
          <w:ilvl w:val="1"/>
          <w:numId w:val="13"/>
        </w:numPr>
        <w:tabs>
          <w:tab w:val="left" w:pos="709"/>
        </w:tabs>
        <w:spacing w:before="120" w:after="240"/>
        <w:ind w:left="142" w:hanging="1135"/>
        <w:rPr>
          <w:rFonts w:ascii="Tahoma" w:hAnsi="Tahoma" w:cs="Tahoma"/>
          <w:sz w:val="20"/>
          <w:szCs w:val="20"/>
        </w:rPr>
      </w:pPr>
      <w:bookmarkStart w:id="29" w:name="_Toc528579921"/>
      <w:r w:rsidRPr="008D76AA">
        <w:rPr>
          <w:rFonts w:ascii="Tahoma" w:hAnsi="Tahoma" w:cs="Tahoma"/>
          <w:sz w:val="20"/>
          <w:szCs w:val="20"/>
        </w:rPr>
        <w:t>П</w:t>
      </w:r>
      <w:r w:rsidR="007A3398" w:rsidRPr="008D76AA">
        <w:rPr>
          <w:rFonts w:ascii="Tahoma" w:hAnsi="Tahoma" w:cs="Tahoma"/>
          <w:sz w:val="20"/>
          <w:szCs w:val="20"/>
        </w:rPr>
        <w:t>одрядчик</w:t>
      </w:r>
      <w:r w:rsidR="00571AE4" w:rsidRPr="008D76AA">
        <w:rPr>
          <w:rFonts w:ascii="Tahoma" w:hAnsi="Tahoma" w:cs="Tahoma"/>
          <w:sz w:val="20"/>
          <w:szCs w:val="20"/>
        </w:rPr>
        <w:t xml:space="preserve"> </w:t>
      </w:r>
      <w:r w:rsidR="0008678A" w:rsidRPr="008D76AA">
        <w:rPr>
          <w:rFonts w:ascii="Tahoma" w:hAnsi="Tahoma" w:cs="Tahoma"/>
          <w:sz w:val="20"/>
          <w:szCs w:val="20"/>
        </w:rPr>
        <w:t>выполняет</w:t>
      </w:r>
      <w:r w:rsidR="00571AE4" w:rsidRPr="008D76AA">
        <w:rPr>
          <w:rFonts w:ascii="Tahoma" w:hAnsi="Tahoma" w:cs="Tahoma"/>
          <w:sz w:val="20"/>
          <w:szCs w:val="20"/>
        </w:rPr>
        <w:t xml:space="preserve"> </w:t>
      </w:r>
    </w:p>
    <w:tbl>
      <w:tblPr>
        <w:tblStyle w:val="37"/>
        <w:tblpPr w:bottomFromText="113" w:vertAnchor="text" w:tblpX="-993" w:tblpY="1"/>
        <w:tblOverlap w:val="nev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1134"/>
        <w:gridCol w:w="9356"/>
      </w:tblGrid>
      <w:tr w:rsidR="00B87AEB" w:rsidRPr="008D76AA" w14:paraId="49459067" w14:textId="77777777" w:rsidTr="00AE5F4C">
        <w:tc>
          <w:tcPr>
            <w:tcW w:w="1134" w:type="dxa"/>
            <w:tcBorders>
              <w:right w:val="dotted" w:sz="4" w:space="0" w:color="A6A6A6" w:themeColor="background1" w:themeShade="A6"/>
            </w:tcBorders>
          </w:tcPr>
          <w:p w14:paraId="2DFC643F" w14:textId="77777777" w:rsidR="00B87AEB" w:rsidRPr="008D76AA" w:rsidRDefault="00B87AEB" w:rsidP="00AE5F4C">
            <w:pPr>
              <w:rPr>
                <w:rFonts w:cs="Tahoma"/>
                <w:sz w:val="20"/>
                <w:szCs w:val="20"/>
                <w:lang w:eastAsia="en-US"/>
              </w:rPr>
            </w:pPr>
          </w:p>
        </w:tc>
        <w:tc>
          <w:tcPr>
            <w:tcW w:w="935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69E7D9B" w14:textId="7F1D70AC" w:rsidR="00B87AEB" w:rsidRPr="008D76AA" w:rsidRDefault="00B87AEB" w:rsidP="00B87AEB">
            <w:pPr>
              <w:pStyle w:val="afff1"/>
              <w:numPr>
                <w:ilvl w:val="1"/>
                <w:numId w:val="13"/>
              </w:numPr>
              <w:tabs>
                <w:tab w:val="left" w:pos="709"/>
              </w:tabs>
              <w:spacing w:before="120" w:after="240"/>
              <w:ind w:left="142" w:hanging="1135"/>
              <w:rPr>
                <w:rFonts w:ascii="Tahoma" w:hAnsi="Tahoma" w:cs="Tahoma"/>
                <w:sz w:val="20"/>
                <w:szCs w:val="20"/>
              </w:rPr>
            </w:pPr>
            <w:r w:rsidRPr="008D76AA">
              <w:rPr>
                <w:rFonts w:ascii="Tahoma" w:hAnsi="Tahoma" w:cs="Tahoma"/>
                <w:sz w:val="20"/>
                <w:szCs w:val="20"/>
              </w:rPr>
              <w:t xml:space="preserve">весь комплекс Работ </w:t>
            </w:r>
            <w:r w:rsidRPr="008D76AA">
              <w:rPr>
                <w:rFonts w:ascii="Tahoma" w:hAnsi="Tahoma" w:cs="Tahoma"/>
                <w:b/>
                <w:color w:val="FF0000"/>
                <w:sz w:val="20"/>
                <w:szCs w:val="20"/>
                <w:u w:color="FF0000"/>
              </w:rPr>
              <w:t>[</w:t>
            </w:r>
            <w:r w:rsidRPr="008D76AA">
              <w:rPr>
                <w:rFonts w:ascii="Tahoma" w:hAnsi="Tahoma" w:cs="Tahoma"/>
                <w:sz w:val="20"/>
                <w:szCs w:val="20"/>
                <w:highlight w:val="green"/>
              </w:rPr>
              <w:t>и Услуг</w:t>
            </w:r>
            <w:r w:rsidRPr="008D76AA">
              <w:rPr>
                <w:rFonts w:ascii="Tahoma" w:hAnsi="Tahoma" w:cs="Tahoma"/>
                <w:b/>
                <w:color w:val="FF0000"/>
                <w:sz w:val="20"/>
                <w:szCs w:val="20"/>
              </w:rPr>
              <w:t>]</w:t>
            </w:r>
            <w:r w:rsidRPr="008D76AA">
              <w:rPr>
                <w:rFonts w:ascii="Tahoma" w:hAnsi="Tahoma" w:cs="Tahoma"/>
                <w:sz w:val="20"/>
                <w:szCs w:val="20"/>
              </w:rPr>
              <w:t xml:space="preserve"> </w:t>
            </w:r>
            <w:r w:rsidRPr="008D76AA">
              <w:rPr>
                <w:rFonts w:ascii="Tahoma" w:hAnsi="Tahoma" w:cs="Tahoma"/>
                <w:b/>
                <w:color w:val="FF0000"/>
                <w:sz w:val="20"/>
                <w:szCs w:val="20"/>
                <w:u w:color="FF0000"/>
              </w:rPr>
              <w:t>[</w:t>
            </w:r>
            <w:r w:rsidRPr="008D76AA">
              <w:rPr>
                <w:rFonts w:ascii="Tahoma" w:hAnsi="Tahoma" w:cs="Tahoma"/>
                <w:sz w:val="20"/>
                <w:szCs w:val="20"/>
              </w:rPr>
              <w:t>,</w:t>
            </w:r>
            <w:r w:rsidRPr="008D76AA">
              <w:rPr>
                <w:rFonts w:ascii="Tahoma" w:hAnsi="Tahoma" w:cs="Tahoma"/>
                <w:sz w:val="20"/>
                <w:szCs w:val="20"/>
                <w:highlight w:val="red"/>
              </w:rPr>
              <w:t>а также поставку Товара</w:t>
            </w:r>
            <w:r w:rsidRPr="008D76AA">
              <w:rPr>
                <w:rFonts w:ascii="Tahoma" w:hAnsi="Tahoma" w:cs="Tahoma"/>
                <w:b/>
                <w:color w:val="FF0000"/>
                <w:sz w:val="20"/>
                <w:szCs w:val="20"/>
              </w:rPr>
              <w:t>]</w:t>
            </w:r>
            <w:r w:rsidRPr="008D76AA">
              <w:rPr>
                <w:rFonts w:ascii="Tahoma" w:hAnsi="Tahoma" w:cs="Tahoma"/>
                <w:sz w:val="20"/>
                <w:szCs w:val="20"/>
              </w:rPr>
              <w:t xml:space="preserve"> </w:t>
            </w:r>
            <w:r w:rsidRPr="008D76AA">
              <w:rPr>
                <w:rFonts w:ascii="Tahoma" w:hAnsi="Tahoma" w:cs="Tahoma"/>
                <w:b/>
                <w:color w:val="FF0000"/>
                <w:sz w:val="20"/>
                <w:szCs w:val="20"/>
                <w:u w:color="FF0000"/>
              </w:rPr>
              <w:t>[</w:t>
            </w:r>
            <w:r w:rsidRPr="008D76AA">
              <w:rPr>
                <w:rFonts w:ascii="Tahoma" w:hAnsi="Tahoma" w:cs="Tahoma"/>
                <w:sz w:val="20"/>
                <w:szCs w:val="20"/>
              </w:rPr>
              <w:t>,</w:t>
            </w:r>
            <w:r w:rsidRPr="008D76AA">
              <w:rPr>
                <w:rFonts w:ascii="Tahoma" w:hAnsi="Tahoma" w:cs="Tahoma"/>
                <w:sz w:val="20"/>
                <w:szCs w:val="20"/>
                <w:highlight w:val="magenta"/>
              </w:rPr>
              <w:t>передачу Прав на ПО</w:t>
            </w:r>
            <w:r w:rsidRPr="008D76AA">
              <w:rPr>
                <w:rFonts w:ascii="Tahoma" w:hAnsi="Tahoma" w:cs="Tahoma"/>
                <w:b/>
                <w:color w:val="FF0000"/>
                <w:sz w:val="20"/>
                <w:szCs w:val="20"/>
              </w:rPr>
              <w:t>]</w:t>
            </w:r>
            <w:r w:rsidRPr="008D76AA">
              <w:rPr>
                <w:rFonts w:ascii="Tahoma" w:hAnsi="Tahoma" w:cs="Tahoma"/>
                <w:b/>
                <w:color w:val="FF0000"/>
                <w:sz w:val="20"/>
                <w:szCs w:val="20"/>
                <w:u w:color="FF0000"/>
              </w:rPr>
              <w:t xml:space="preserve"> [,</w:t>
            </w:r>
            <w:r w:rsidRPr="008D76AA">
              <w:rPr>
                <w:rFonts w:ascii="Tahoma" w:hAnsi="Tahoma" w:cs="Tahoma"/>
                <w:color w:val="00B050"/>
                <w:sz w:val="20"/>
                <w:szCs w:val="20"/>
                <w:highlight w:val="black"/>
              </w:rPr>
              <w:t>Демонтажных работ</w:t>
            </w:r>
            <w:r w:rsidRPr="008D76AA">
              <w:rPr>
                <w:rFonts w:ascii="Tahoma" w:hAnsi="Tahoma" w:cs="Tahoma"/>
                <w:b/>
                <w:color w:val="FF0000"/>
                <w:sz w:val="20"/>
                <w:szCs w:val="20"/>
              </w:rPr>
              <w:t xml:space="preserve">] </w:t>
            </w:r>
            <w:r w:rsidRPr="008D76AA">
              <w:rPr>
                <w:rFonts w:ascii="Tahoma" w:hAnsi="Tahoma" w:cs="Tahoma"/>
                <w:sz w:val="20"/>
                <w:szCs w:val="20"/>
              </w:rPr>
              <w:t>в соответствии с Требованиями.</w:t>
            </w:r>
          </w:p>
        </w:tc>
      </w:tr>
    </w:tbl>
    <w:p w14:paraId="7D36C6E1" w14:textId="018B64EF" w:rsidR="002A2116" w:rsidRPr="008D76AA" w:rsidRDefault="002A2116">
      <w:pPr>
        <w:pStyle w:val="afff1"/>
        <w:numPr>
          <w:ilvl w:val="1"/>
          <w:numId w:val="13"/>
        </w:numPr>
        <w:tabs>
          <w:tab w:val="left" w:pos="709"/>
        </w:tabs>
        <w:spacing w:before="120" w:after="240"/>
        <w:ind w:left="142" w:hanging="1135"/>
        <w:rPr>
          <w:rFonts w:ascii="Tahoma" w:hAnsi="Tahoma" w:cs="Tahoma"/>
          <w:sz w:val="20"/>
          <w:szCs w:val="20"/>
        </w:rPr>
      </w:pPr>
      <w:r w:rsidRPr="008D76AA">
        <w:rPr>
          <w:rFonts w:ascii="Tahoma" w:hAnsi="Tahoma" w:cs="Tahoma"/>
          <w:sz w:val="20"/>
          <w:szCs w:val="20"/>
        </w:rPr>
        <w:t xml:space="preserve">Объект </w:t>
      </w:r>
      <w:r w:rsidR="00526E69" w:rsidRPr="008D76AA">
        <w:rPr>
          <w:rFonts w:ascii="Tahoma" w:hAnsi="Tahoma" w:cs="Tahoma"/>
          <w:b/>
          <w:color w:val="FF0000"/>
          <w:sz w:val="20"/>
          <w:szCs w:val="20"/>
          <w:u w:color="FF0000"/>
        </w:rPr>
        <w:t>[</w:t>
      </w:r>
      <w:r w:rsidRPr="008D76AA">
        <w:rPr>
          <w:rFonts w:ascii="Tahoma" w:hAnsi="Tahoma" w:cs="Tahoma"/>
          <w:sz w:val="20"/>
          <w:szCs w:val="20"/>
        </w:rPr>
        <w:t>•</w:t>
      </w:r>
      <w:r w:rsidR="00526E69" w:rsidRPr="008D76AA">
        <w:rPr>
          <w:rFonts w:ascii="Tahoma" w:hAnsi="Tahoma" w:cs="Tahoma"/>
          <w:b/>
          <w:color w:val="FF0000"/>
          <w:sz w:val="20"/>
          <w:szCs w:val="20"/>
        </w:rPr>
        <w:t>]</w:t>
      </w:r>
      <w:r w:rsidR="00F87D40" w:rsidRPr="008D76AA">
        <w:rPr>
          <w:rFonts w:ascii="Tahoma" w:hAnsi="Tahoma" w:cs="Tahoma"/>
          <w:sz w:val="20"/>
          <w:szCs w:val="20"/>
        </w:rPr>
        <w:t xml:space="preserve"> </w:t>
      </w:r>
      <w:r w:rsidR="00F87D40" w:rsidRPr="008D76AA">
        <w:rPr>
          <w:rFonts w:ascii="Tahoma" w:hAnsi="Tahoma" w:cs="Tahoma"/>
          <w:i/>
          <w:sz w:val="20"/>
          <w:szCs w:val="20"/>
        </w:rPr>
        <w:t>(Указывается наименование Объекта</w:t>
      </w:r>
      <w:r w:rsidR="00F87D40" w:rsidRPr="008D76AA" w:rsidDel="00F87D40">
        <w:rPr>
          <w:rStyle w:val="ad"/>
          <w:rFonts w:ascii="Tahoma" w:hAnsi="Tahoma" w:cs="Tahoma"/>
          <w:i/>
          <w:sz w:val="20"/>
          <w:szCs w:val="20"/>
        </w:rPr>
        <w:t xml:space="preserve"> </w:t>
      </w:r>
      <w:r w:rsidR="00F87D40" w:rsidRPr="008D76AA">
        <w:rPr>
          <w:rFonts w:ascii="Tahoma" w:hAnsi="Tahoma" w:cs="Tahoma"/>
          <w:i/>
          <w:sz w:val="20"/>
          <w:szCs w:val="20"/>
        </w:rPr>
        <w:t>)</w:t>
      </w:r>
      <w:r w:rsidRPr="008D76AA">
        <w:rPr>
          <w:rFonts w:ascii="Tahoma" w:hAnsi="Tahoma" w:cs="Tahoma"/>
          <w:sz w:val="20"/>
          <w:szCs w:val="20"/>
        </w:rPr>
        <w:t xml:space="preserve">. </w:t>
      </w:r>
    </w:p>
    <w:p w14:paraId="3978A5CB" w14:textId="7F902D55" w:rsidR="002A2116" w:rsidRPr="008D76AA" w:rsidRDefault="002A2116" w:rsidP="001D22E2">
      <w:pPr>
        <w:pStyle w:val="afff1"/>
        <w:numPr>
          <w:ilvl w:val="1"/>
          <w:numId w:val="13"/>
        </w:numPr>
        <w:tabs>
          <w:tab w:val="left" w:pos="709"/>
        </w:tabs>
        <w:spacing w:before="120" w:after="240"/>
        <w:ind w:left="142" w:hanging="1135"/>
        <w:rPr>
          <w:rFonts w:ascii="Tahoma" w:hAnsi="Tahoma" w:cs="Tahoma"/>
          <w:sz w:val="20"/>
          <w:szCs w:val="20"/>
        </w:rPr>
      </w:pPr>
      <w:r w:rsidRPr="008D76AA">
        <w:rPr>
          <w:rFonts w:ascii="Tahoma" w:hAnsi="Tahoma" w:cs="Tahoma"/>
          <w:sz w:val="20"/>
          <w:szCs w:val="20"/>
        </w:rPr>
        <w:t xml:space="preserve">Проект </w:t>
      </w:r>
      <w:r w:rsidR="00526E69" w:rsidRPr="008D76AA">
        <w:rPr>
          <w:rFonts w:ascii="Tahoma" w:hAnsi="Tahoma" w:cs="Tahoma"/>
          <w:b/>
          <w:color w:val="FF0000"/>
          <w:sz w:val="20"/>
          <w:szCs w:val="20"/>
          <w:u w:color="FF0000"/>
        </w:rPr>
        <w:t>[</w:t>
      </w:r>
      <w:r w:rsidRPr="008D76AA">
        <w:rPr>
          <w:rFonts w:ascii="Tahoma" w:hAnsi="Tahoma" w:cs="Tahoma"/>
          <w:sz w:val="20"/>
          <w:szCs w:val="20"/>
        </w:rPr>
        <w:t>•</w:t>
      </w:r>
      <w:r w:rsidR="00526E69" w:rsidRPr="008D76AA">
        <w:rPr>
          <w:rFonts w:ascii="Tahoma" w:hAnsi="Tahoma" w:cs="Tahoma"/>
          <w:b/>
          <w:color w:val="FF0000"/>
          <w:sz w:val="20"/>
          <w:szCs w:val="20"/>
        </w:rPr>
        <w:t>]</w:t>
      </w:r>
      <w:r w:rsidRPr="008D76AA">
        <w:rPr>
          <w:rFonts w:ascii="Tahoma" w:hAnsi="Tahoma" w:cs="Tahoma"/>
          <w:sz w:val="20"/>
          <w:szCs w:val="20"/>
        </w:rPr>
        <w:t xml:space="preserve"> (шифр </w:t>
      </w:r>
      <w:r w:rsidR="00526E69" w:rsidRPr="008D76AA">
        <w:rPr>
          <w:rFonts w:ascii="Tahoma" w:hAnsi="Tahoma" w:cs="Tahoma"/>
          <w:b/>
          <w:color w:val="FF0000"/>
          <w:sz w:val="20"/>
          <w:szCs w:val="20"/>
          <w:u w:color="FF0000"/>
        </w:rPr>
        <w:t>[</w:t>
      </w:r>
      <w:r w:rsidRPr="008D76AA">
        <w:rPr>
          <w:rFonts w:ascii="Tahoma" w:hAnsi="Tahoma" w:cs="Tahoma"/>
          <w:sz w:val="20"/>
          <w:szCs w:val="20"/>
        </w:rPr>
        <w:t>•</w:t>
      </w:r>
      <w:r w:rsidR="00526E69" w:rsidRPr="008D76AA">
        <w:rPr>
          <w:rFonts w:ascii="Tahoma" w:hAnsi="Tahoma" w:cs="Tahoma"/>
          <w:b/>
          <w:color w:val="FF0000"/>
          <w:sz w:val="20"/>
          <w:szCs w:val="20"/>
        </w:rPr>
        <w:t>]</w:t>
      </w:r>
      <w:r w:rsidRPr="008D76AA">
        <w:rPr>
          <w:rFonts w:ascii="Tahoma" w:hAnsi="Tahoma" w:cs="Tahoma"/>
          <w:sz w:val="20"/>
          <w:szCs w:val="20"/>
        </w:rPr>
        <w:t>).</w:t>
      </w:r>
    </w:p>
    <w:p w14:paraId="171D698C" w14:textId="297F805A" w:rsidR="009B6FB4" w:rsidRPr="008D76AA" w:rsidRDefault="009B6FB4" w:rsidP="009B6FB4">
      <w:pPr>
        <w:pStyle w:val="afff1"/>
        <w:numPr>
          <w:ilvl w:val="1"/>
          <w:numId w:val="13"/>
        </w:numPr>
        <w:tabs>
          <w:tab w:val="left" w:pos="709"/>
        </w:tabs>
        <w:spacing w:before="120" w:after="240"/>
        <w:ind w:left="142" w:hanging="1135"/>
        <w:rPr>
          <w:rFonts w:ascii="Tahoma" w:hAnsi="Tahoma" w:cs="Tahoma"/>
          <w:sz w:val="20"/>
          <w:szCs w:val="20"/>
        </w:rPr>
      </w:pPr>
      <w:r w:rsidRPr="008D76AA">
        <w:rPr>
          <w:rFonts w:ascii="Tahoma" w:hAnsi="Tahoma" w:cs="Tahoma"/>
          <w:sz w:val="20"/>
          <w:szCs w:val="20"/>
        </w:rPr>
        <w:t xml:space="preserve">Итоговым результатом </w:t>
      </w:r>
      <w:r w:rsidR="00AB196B">
        <w:rPr>
          <w:rFonts w:ascii="Tahoma" w:hAnsi="Tahoma" w:cs="Tahoma"/>
          <w:sz w:val="20"/>
          <w:szCs w:val="20"/>
        </w:rPr>
        <w:t>р</w:t>
      </w:r>
      <w:r w:rsidR="00AB196B" w:rsidRPr="008D76AA">
        <w:rPr>
          <w:rFonts w:ascii="Tahoma" w:hAnsi="Tahoma" w:cs="Tahoma"/>
          <w:sz w:val="20"/>
          <w:szCs w:val="20"/>
        </w:rPr>
        <w:t xml:space="preserve">абот </w:t>
      </w:r>
      <w:r w:rsidRPr="008D76AA">
        <w:rPr>
          <w:rFonts w:ascii="Tahoma" w:hAnsi="Tahoma" w:cs="Tahoma"/>
          <w:sz w:val="20"/>
          <w:szCs w:val="20"/>
        </w:rPr>
        <w:t xml:space="preserve">по Договору </w:t>
      </w:r>
      <w:r w:rsidR="00526E69" w:rsidRPr="008D76AA">
        <w:rPr>
          <w:rFonts w:ascii="Tahoma" w:hAnsi="Tahoma" w:cs="Tahoma"/>
          <w:b/>
          <w:color w:val="FF0000"/>
          <w:sz w:val="20"/>
          <w:szCs w:val="20"/>
          <w:u w:color="FF0000"/>
        </w:rPr>
        <w:t>[</w:t>
      </w:r>
      <w:r w:rsidRPr="008D76AA">
        <w:rPr>
          <w:rFonts w:ascii="Tahoma" w:hAnsi="Tahoma" w:cs="Tahoma"/>
          <w:sz w:val="20"/>
          <w:szCs w:val="20"/>
        </w:rPr>
        <w:t>является</w:t>
      </w:r>
      <w:r w:rsidR="00526E69" w:rsidRPr="008D76AA">
        <w:rPr>
          <w:rFonts w:ascii="Tahoma" w:hAnsi="Tahoma" w:cs="Tahoma"/>
          <w:b/>
          <w:color w:val="FF0000"/>
          <w:sz w:val="20"/>
          <w:szCs w:val="20"/>
        </w:rPr>
        <w:t>]</w:t>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sz w:val="20"/>
          <w:szCs w:val="20"/>
        </w:rPr>
        <w:t>являются</w:t>
      </w:r>
      <w:r w:rsidR="00526E69" w:rsidRPr="008D76AA">
        <w:rPr>
          <w:rFonts w:ascii="Tahoma" w:hAnsi="Tahoma" w:cs="Tahoma"/>
          <w:b/>
          <w:color w:val="FF0000"/>
          <w:sz w:val="20"/>
          <w:szCs w:val="20"/>
        </w:rPr>
        <w:t>]</w:t>
      </w:r>
      <w:r w:rsidRPr="008D76AA">
        <w:rPr>
          <w:rFonts w:ascii="Tahoma" w:hAnsi="Tahoma" w:cs="Tahoma"/>
          <w:sz w:val="20"/>
          <w:szCs w:val="20"/>
        </w:rPr>
        <w:t xml:space="preserve"> </w:t>
      </w:r>
    </w:p>
    <w:p w14:paraId="5E66E371" w14:textId="479E93F9" w:rsidR="009B6FB4" w:rsidRPr="008D76AA" w:rsidRDefault="009B6FB4" w:rsidP="00C919BC">
      <w:pPr>
        <w:pStyle w:val="afff1"/>
        <w:shd w:val="clear" w:color="auto" w:fill="B6DDE8" w:themeFill="accent5" w:themeFillTint="66"/>
        <w:spacing w:before="120" w:after="240"/>
        <w:ind w:left="142"/>
        <w:rPr>
          <w:rFonts w:ascii="Tahoma" w:hAnsi="Tahoma" w:cs="Tahoma"/>
          <w:sz w:val="20"/>
          <w:szCs w:val="20"/>
        </w:rPr>
      </w:pPr>
      <w:r w:rsidRPr="008D76AA">
        <w:rPr>
          <w:rFonts w:ascii="Tahoma" w:hAnsi="Tahoma" w:cs="Tahoma"/>
          <w:b/>
          <w:i/>
          <w:sz w:val="20"/>
          <w:szCs w:val="20"/>
        </w:rPr>
        <w:t>Вариант 1</w:t>
      </w:r>
      <w:r w:rsidRPr="008D76AA">
        <w:rPr>
          <w:rFonts w:ascii="Tahoma" w:hAnsi="Tahoma" w:cs="Tahoma"/>
          <w:b/>
          <w:sz w:val="20"/>
          <w:szCs w:val="20"/>
        </w:rPr>
        <w:t>.</w:t>
      </w:r>
      <w:r w:rsidR="00077BED" w:rsidRPr="008D76AA">
        <w:rPr>
          <w:rStyle w:val="ad"/>
          <w:b/>
          <w:sz w:val="20"/>
          <w:szCs w:val="20"/>
        </w:rPr>
        <w:footnoteReference w:id="2"/>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C919BC">
        <w:rPr>
          <w:rFonts w:ascii="Tahoma" w:hAnsi="Tahoma" w:cs="Tahoma"/>
          <w:sz w:val="20"/>
          <w:szCs w:val="20"/>
          <w:shd w:val="clear" w:color="auto" w:fill="B6DDE8" w:themeFill="accent5" w:themeFillTint="66"/>
        </w:rPr>
        <w:t>Объект, полностью оборудованный, смонтированный, прошедший испытания, введенный в эксплуатацию и принятый по Акту приемки законченного строительством объекта, соответствующий гарантированным параметрам, определенным Проектной и Рабочей документацией, а также Требованиям и целям Проекта.</w:t>
      </w:r>
      <w:r w:rsidRPr="00C919BC">
        <w:rPr>
          <w:rFonts w:ascii="Tahoma" w:hAnsi="Tahoma" w:cs="Tahoma"/>
          <w:b/>
          <w:color w:val="FF0000"/>
          <w:sz w:val="20"/>
          <w:szCs w:val="20"/>
          <w:shd w:val="clear" w:color="auto" w:fill="B6DDE8" w:themeFill="accent5" w:themeFillTint="66"/>
        </w:rPr>
        <w:t xml:space="preserve"> </w:t>
      </w:r>
      <w:r w:rsidR="00526E69" w:rsidRPr="008D76AA">
        <w:rPr>
          <w:rFonts w:ascii="Tahoma" w:hAnsi="Tahoma" w:cs="Tahoma"/>
          <w:b/>
          <w:color w:val="FF0000"/>
          <w:sz w:val="20"/>
          <w:szCs w:val="20"/>
        </w:rPr>
        <w:t>]</w:t>
      </w:r>
      <w:r w:rsidRPr="008D76AA">
        <w:rPr>
          <w:rFonts w:ascii="Tahoma" w:hAnsi="Tahoma" w:cs="Tahoma"/>
          <w:b/>
          <w:color w:val="FF0000"/>
          <w:sz w:val="20"/>
          <w:szCs w:val="20"/>
        </w:rPr>
        <w:t xml:space="preserve"> /</w:t>
      </w:r>
    </w:p>
    <w:p w14:paraId="2C30601C" w14:textId="299F8742" w:rsidR="009B6FB4" w:rsidRPr="008D76AA" w:rsidRDefault="009B6FB4" w:rsidP="00C919BC">
      <w:pPr>
        <w:pStyle w:val="afff1"/>
        <w:shd w:val="clear" w:color="auto" w:fill="B6DDE8" w:themeFill="accent5" w:themeFillTint="66"/>
        <w:tabs>
          <w:tab w:val="left" w:pos="284"/>
          <w:tab w:val="left" w:pos="709"/>
        </w:tabs>
        <w:spacing w:before="120" w:after="240"/>
        <w:ind w:left="142"/>
        <w:rPr>
          <w:rFonts w:ascii="Tahoma" w:hAnsi="Tahoma" w:cs="Tahoma"/>
          <w:sz w:val="20"/>
          <w:szCs w:val="20"/>
        </w:rPr>
      </w:pPr>
      <w:r w:rsidRPr="008D76AA">
        <w:rPr>
          <w:rFonts w:ascii="Tahoma" w:hAnsi="Tahoma" w:cs="Tahoma"/>
          <w:b/>
          <w:i/>
          <w:sz w:val="20"/>
          <w:szCs w:val="20"/>
        </w:rPr>
        <w:t>Вариант 2</w:t>
      </w:r>
      <w:r w:rsidRPr="008D76AA">
        <w:rPr>
          <w:rFonts w:ascii="Tahoma" w:hAnsi="Tahoma" w:cs="Tahoma"/>
          <w:b/>
          <w:sz w:val="20"/>
          <w:szCs w:val="20"/>
        </w:rPr>
        <w:t>.</w:t>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sz w:val="20"/>
          <w:szCs w:val="20"/>
        </w:rPr>
        <w:t>Объекты</w:t>
      </w:r>
      <w:r w:rsidR="00D17114" w:rsidRPr="008D76AA">
        <w:rPr>
          <w:rFonts w:ascii="Tahoma" w:hAnsi="Tahoma" w:cs="Tahoma"/>
          <w:b/>
          <w:color w:val="FF0000"/>
          <w:sz w:val="20"/>
          <w:szCs w:val="20"/>
          <w:u w:color="FF0000"/>
        </w:rPr>
        <w:t xml:space="preserve"> </w:t>
      </w:r>
      <w:r w:rsidR="00526E69" w:rsidRPr="008D76AA">
        <w:rPr>
          <w:rFonts w:ascii="Tahoma" w:hAnsi="Tahoma" w:cs="Tahoma"/>
          <w:b/>
          <w:color w:val="FF0000"/>
          <w:sz w:val="20"/>
          <w:szCs w:val="20"/>
          <w:u w:color="FF0000"/>
        </w:rPr>
        <w:t>[</w:t>
      </w:r>
      <w:r w:rsidR="00D17114" w:rsidRPr="008D76AA">
        <w:rPr>
          <w:rFonts w:ascii="Tahoma" w:hAnsi="Tahoma" w:cs="Tahoma"/>
          <w:sz w:val="20"/>
          <w:szCs w:val="20"/>
        </w:rPr>
        <w:t>/</w:t>
      </w:r>
      <w:r w:rsidR="00917875" w:rsidRPr="008D76AA">
        <w:rPr>
          <w:rFonts w:ascii="Tahoma" w:hAnsi="Tahoma" w:cs="Tahoma"/>
          <w:sz w:val="20"/>
          <w:szCs w:val="20"/>
          <w:highlight w:val="darkGreen"/>
        </w:rPr>
        <w:t>Этап</w:t>
      </w:r>
      <w:r w:rsidR="00DC2198" w:rsidRPr="008D76AA">
        <w:rPr>
          <w:rFonts w:ascii="Tahoma" w:hAnsi="Tahoma" w:cs="Tahoma"/>
          <w:sz w:val="20"/>
          <w:szCs w:val="20"/>
          <w:highlight w:val="darkGreen"/>
        </w:rPr>
        <w:t>ы</w:t>
      </w:r>
      <w:r w:rsidR="00526E69" w:rsidRPr="008D76AA">
        <w:rPr>
          <w:rFonts w:ascii="Tahoma" w:hAnsi="Tahoma" w:cs="Tahoma"/>
          <w:b/>
          <w:color w:val="FF0000"/>
          <w:sz w:val="20"/>
          <w:szCs w:val="20"/>
          <w:u w:color="FF0000"/>
        </w:rPr>
        <w:t>]</w:t>
      </w:r>
      <w:r w:rsidR="009C32C3" w:rsidRPr="008D76AA">
        <w:rPr>
          <w:rFonts w:ascii="Tahoma" w:hAnsi="Tahoma" w:cs="Tahoma"/>
          <w:b/>
          <w:color w:val="FF0000"/>
          <w:sz w:val="20"/>
          <w:szCs w:val="20"/>
          <w:u w:color="FF0000"/>
        </w:rPr>
        <w:t xml:space="preserve"> </w:t>
      </w:r>
      <w:r w:rsidR="00526E69" w:rsidRPr="008D76AA">
        <w:rPr>
          <w:rFonts w:ascii="Tahoma" w:hAnsi="Tahoma" w:cs="Tahoma"/>
          <w:b/>
          <w:color w:val="FF0000"/>
          <w:sz w:val="20"/>
          <w:szCs w:val="20"/>
          <w:u w:color="FF0000"/>
        </w:rPr>
        <w:t>[</w:t>
      </w:r>
      <w:r w:rsidR="00D17114" w:rsidRPr="00AE5F4C">
        <w:rPr>
          <w:rFonts w:ascii="Tahoma" w:hAnsi="Tahoma" w:cs="Tahoma"/>
          <w:sz w:val="20"/>
          <w:szCs w:val="20"/>
          <w:u w:color="FF0000"/>
        </w:rPr>
        <w:t>/</w:t>
      </w:r>
      <w:r w:rsidR="00C31710" w:rsidRPr="008D76AA">
        <w:rPr>
          <w:rFonts w:ascii="Tahoma" w:hAnsi="Tahoma" w:cs="Tahoma"/>
          <w:sz w:val="20"/>
          <w:szCs w:val="20"/>
          <w:highlight w:val="darkGreen"/>
        </w:rPr>
        <w:t>ПК</w:t>
      </w:r>
      <w:r w:rsidR="00526E69" w:rsidRPr="008D76AA">
        <w:rPr>
          <w:rFonts w:ascii="Tahoma" w:hAnsi="Tahoma" w:cs="Tahoma"/>
          <w:b/>
          <w:color w:val="FF0000"/>
          <w:sz w:val="20"/>
          <w:szCs w:val="20"/>
          <w:u w:color="FF0000"/>
        </w:rPr>
        <w:t>]</w:t>
      </w:r>
      <w:r w:rsidR="009C32C3" w:rsidRPr="008D76AA">
        <w:rPr>
          <w:rFonts w:ascii="Tahoma" w:hAnsi="Tahoma" w:cs="Tahoma"/>
          <w:b/>
          <w:color w:val="FF0000"/>
          <w:sz w:val="20"/>
          <w:szCs w:val="20"/>
          <w:u w:color="FF0000"/>
        </w:rPr>
        <w:t xml:space="preserve"> </w:t>
      </w:r>
      <w:r w:rsidR="00526E69" w:rsidRPr="008D76AA">
        <w:rPr>
          <w:rFonts w:ascii="Tahoma" w:hAnsi="Tahoma" w:cs="Tahoma"/>
          <w:b/>
          <w:color w:val="FF0000"/>
          <w:sz w:val="20"/>
          <w:szCs w:val="20"/>
          <w:u w:color="FF0000"/>
        </w:rPr>
        <w:t>[</w:t>
      </w:r>
      <w:r w:rsidR="00D17114" w:rsidRPr="00AE5F4C">
        <w:rPr>
          <w:rFonts w:ascii="Tahoma" w:hAnsi="Tahoma" w:cs="Tahoma"/>
          <w:sz w:val="20"/>
          <w:szCs w:val="20"/>
          <w:u w:color="FF0000"/>
        </w:rPr>
        <w:t>/</w:t>
      </w:r>
      <w:r w:rsidR="00DC2198" w:rsidRPr="008D76AA">
        <w:rPr>
          <w:rFonts w:ascii="Tahoma" w:hAnsi="Tahoma" w:cs="Tahoma"/>
          <w:sz w:val="20"/>
          <w:szCs w:val="20"/>
          <w:highlight w:val="darkGreen"/>
        </w:rPr>
        <w:t xml:space="preserve">Титульные </w:t>
      </w:r>
      <w:r w:rsidR="009C32C3" w:rsidRPr="008D76AA">
        <w:rPr>
          <w:rFonts w:ascii="Tahoma" w:hAnsi="Tahoma" w:cs="Tahoma"/>
          <w:sz w:val="20"/>
          <w:szCs w:val="20"/>
          <w:highlight w:val="darkGreen"/>
        </w:rPr>
        <w:t>объект</w:t>
      </w:r>
      <w:r w:rsidR="00DC2198" w:rsidRPr="008D76AA">
        <w:rPr>
          <w:rFonts w:ascii="Tahoma" w:hAnsi="Tahoma" w:cs="Tahoma"/>
          <w:sz w:val="20"/>
          <w:szCs w:val="20"/>
          <w:highlight w:val="darkGreen"/>
        </w:rPr>
        <w:t>ы</w:t>
      </w:r>
      <w:r w:rsidR="00526E69" w:rsidRPr="008D76AA">
        <w:rPr>
          <w:rFonts w:ascii="Tahoma" w:hAnsi="Tahoma" w:cs="Tahoma"/>
          <w:b/>
          <w:color w:val="FF0000"/>
          <w:sz w:val="20"/>
          <w:szCs w:val="20"/>
          <w:u w:color="FF0000"/>
        </w:rPr>
        <w:t>]</w:t>
      </w:r>
      <w:r w:rsidR="00AC2E67" w:rsidRPr="008D76AA">
        <w:rPr>
          <w:rFonts w:ascii="Tahoma" w:hAnsi="Tahoma" w:cs="Tahoma"/>
          <w:b/>
          <w:color w:val="FF0000"/>
          <w:sz w:val="20"/>
          <w:szCs w:val="20"/>
          <w:u w:color="FF0000"/>
        </w:rPr>
        <w:t xml:space="preserve"> </w:t>
      </w:r>
      <w:r w:rsidRPr="008D76AA">
        <w:rPr>
          <w:rFonts w:ascii="Tahoma" w:hAnsi="Tahoma" w:cs="Tahoma"/>
          <w:sz w:val="20"/>
          <w:szCs w:val="20"/>
        </w:rPr>
        <w:t>полностью оборудованные, смонтированные, прошедшие испытания,</w:t>
      </w:r>
      <w:r w:rsidRPr="008D76AA">
        <w:rPr>
          <w:rStyle w:val="ac"/>
          <w:rFonts w:ascii="Tahoma" w:hAnsi="Tahoma" w:cs="Tahoma"/>
          <w:sz w:val="20"/>
          <w:szCs w:val="20"/>
        </w:rPr>
        <w:t xml:space="preserve"> </w:t>
      </w:r>
      <w:r w:rsidRPr="008D76AA">
        <w:rPr>
          <w:rFonts w:ascii="Tahoma" w:hAnsi="Tahoma" w:cs="Tahoma"/>
          <w:sz w:val="20"/>
          <w:szCs w:val="20"/>
        </w:rPr>
        <w:t>введенные в эксплуатацию и принятые по Актам приемки законченного строительством объекта, и соответствующие гарантированным параметрам, определенным Проектной и Рабочей документацией, а также Требованиям и целям Проекта.</w:t>
      </w:r>
      <w:r w:rsidRPr="008D76AA">
        <w:rPr>
          <w:rFonts w:ascii="Tahoma" w:hAnsi="Tahoma" w:cs="Tahoma"/>
          <w:b/>
          <w:color w:val="FF0000"/>
          <w:sz w:val="20"/>
          <w:szCs w:val="20"/>
        </w:rPr>
        <w:t xml:space="preserve"> </w:t>
      </w:r>
      <w:r w:rsidR="00526E69" w:rsidRPr="008D76AA">
        <w:rPr>
          <w:rFonts w:ascii="Tahoma" w:hAnsi="Tahoma" w:cs="Tahoma"/>
          <w:b/>
          <w:color w:val="FF0000"/>
          <w:sz w:val="20"/>
          <w:szCs w:val="20"/>
        </w:rPr>
        <w:t>]</w:t>
      </w:r>
      <w:r w:rsidRPr="008D76AA">
        <w:rPr>
          <w:rFonts w:ascii="Tahoma" w:hAnsi="Tahoma" w:cs="Tahoma"/>
          <w:b/>
          <w:color w:val="FF0000"/>
          <w:sz w:val="20"/>
          <w:szCs w:val="20"/>
        </w:rPr>
        <w:t xml:space="preserve"> /</w:t>
      </w:r>
    </w:p>
    <w:p w14:paraId="56E3E7E4" w14:textId="6814B39C" w:rsidR="009B6FB4" w:rsidRPr="008D76AA" w:rsidRDefault="009B6FB4" w:rsidP="008A5E7D">
      <w:pPr>
        <w:tabs>
          <w:tab w:val="left" w:pos="284"/>
          <w:tab w:val="left" w:pos="709"/>
        </w:tabs>
        <w:spacing w:before="120" w:after="240"/>
        <w:ind w:left="142" w:firstLine="0"/>
        <w:rPr>
          <w:rFonts w:ascii="Tahoma" w:hAnsi="Tahoma" w:cs="Tahoma"/>
          <w:color w:val="632423" w:themeColor="accent2" w:themeShade="80"/>
          <w:sz w:val="20"/>
          <w:szCs w:val="20"/>
        </w:rPr>
      </w:pPr>
      <w:r w:rsidRPr="008D76AA">
        <w:rPr>
          <w:rFonts w:ascii="Tahoma" w:hAnsi="Tahoma" w:cs="Tahoma"/>
          <w:b/>
          <w:i/>
          <w:sz w:val="20"/>
          <w:szCs w:val="20"/>
        </w:rPr>
        <w:t>Вариант 3</w:t>
      </w:r>
      <w:r w:rsidRPr="008D76AA">
        <w:rPr>
          <w:rFonts w:ascii="Tahoma" w:hAnsi="Tahoma" w:cs="Tahoma"/>
          <w:b/>
          <w:sz w:val="20"/>
          <w:szCs w:val="20"/>
        </w:rPr>
        <w:t>.</w:t>
      </w:r>
      <w:r w:rsidR="003E4924" w:rsidRPr="008D76AA">
        <w:rPr>
          <w:rStyle w:val="ad"/>
          <w:rFonts w:ascii="Tahoma" w:hAnsi="Tahoma"/>
          <w:color w:val="632423" w:themeColor="accent2" w:themeShade="80"/>
          <w:sz w:val="20"/>
          <w:szCs w:val="20"/>
        </w:rPr>
        <w:t xml:space="preserve"> </w:t>
      </w:r>
      <w:r w:rsidR="003E4924" w:rsidRPr="008D76AA">
        <w:rPr>
          <w:rStyle w:val="ad"/>
          <w:rFonts w:ascii="Tahoma" w:hAnsi="Tahoma" w:cs="Tahoma"/>
          <w:color w:val="632423" w:themeColor="accent2" w:themeShade="80"/>
          <w:sz w:val="20"/>
          <w:szCs w:val="20"/>
        </w:rPr>
        <w:footnoteReference w:id="3"/>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color w:val="632423" w:themeColor="accent2" w:themeShade="80"/>
          <w:sz w:val="20"/>
          <w:szCs w:val="20"/>
        </w:rPr>
        <w:t>выполненные Подрядчиком Работы, отвечающие целям Проекта и соответствующие Требованиям,</w:t>
      </w:r>
      <w:r w:rsidRPr="008D76AA" w:rsidDel="00AC5359">
        <w:rPr>
          <w:rFonts w:ascii="Tahoma" w:hAnsi="Tahoma" w:cs="Tahoma"/>
          <w:color w:val="632423" w:themeColor="accent2" w:themeShade="80"/>
          <w:sz w:val="20"/>
          <w:szCs w:val="20"/>
        </w:rPr>
        <w:t xml:space="preserve"> </w:t>
      </w:r>
      <w:r w:rsidRPr="008D76AA">
        <w:rPr>
          <w:rFonts w:ascii="Tahoma" w:hAnsi="Tahoma" w:cs="Tahoma"/>
          <w:color w:val="632423" w:themeColor="accent2" w:themeShade="80"/>
          <w:sz w:val="20"/>
          <w:szCs w:val="20"/>
        </w:rPr>
        <w:t>результат которых принят по Акту о завершении работ по Договору.</w:t>
      </w:r>
      <w:r w:rsidR="00526E69" w:rsidRPr="008D76AA">
        <w:rPr>
          <w:rFonts w:ascii="Tahoma" w:hAnsi="Tahoma" w:cs="Tahoma"/>
          <w:b/>
          <w:color w:val="FF0000"/>
          <w:sz w:val="20"/>
          <w:szCs w:val="20"/>
        </w:rPr>
        <w:t>]</w:t>
      </w:r>
      <w:r w:rsidRPr="008D76AA">
        <w:rPr>
          <w:rFonts w:ascii="Tahoma" w:hAnsi="Tahoma" w:cs="Tahoma"/>
          <w:b/>
          <w:color w:val="FF0000"/>
          <w:sz w:val="20"/>
          <w:szCs w:val="20"/>
        </w:rPr>
        <w:t>/</w:t>
      </w:r>
    </w:p>
    <w:p w14:paraId="0043E7E1" w14:textId="2DB2116D" w:rsidR="009B6FB4" w:rsidRPr="008D76AA" w:rsidRDefault="009B6FB4" w:rsidP="008A5E7D">
      <w:pPr>
        <w:tabs>
          <w:tab w:val="left" w:pos="284"/>
          <w:tab w:val="left" w:pos="709"/>
        </w:tabs>
        <w:spacing w:before="120" w:after="240"/>
        <w:ind w:left="142" w:firstLine="0"/>
        <w:rPr>
          <w:rFonts w:ascii="Tahoma" w:hAnsi="Tahoma" w:cs="Tahoma"/>
          <w:color w:val="632423" w:themeColor="accent2" w:themeShade="80"/>
          <w:sz w:val="20"/>
          <w:szCs w:val="20"/>
        </w:rPr>
      </w:pPr>
      <w:r w:rsidRPr="008D76AA">
        <w:rPr>
          <w:rFonts w:ascii="Tahoma" w:hAnsi="Tahoma" w:cs="Tahoma"/>
          <w:b/>
          <w:i/>
          <w:sz w:val="20"/>
          <w:szCs w:val="20"/>
        </w:rPr>
        <w:t>Вариант 4</w:t>
      </w:r>
      <w:r w:rsidRPr="008D76AA">
        <w:rPr>
          <w:rFonts w:ascii="Tahoma" w:hAnsi="Tahoma" w:cs="Tahoma"/>
          <w:b/>
          <w:sz w:val="20"/>
          <w:szCs w:val="20"/>
        </w:rPr>
        <w:t>.</w:t>
      </w:r>
      <w:r w:rsidR="003E4924" w:rsidRPr="008D76AA">
        <w:rPr>
          <w:rFonts w:ascii="Tahoma" w:hAnsi="Tahoma"/>
          <w:color w:val="632423" w:themeColor="accent2" w:themeShade="80"/>
          <w:sz w:val="20"/>
          <w:szCs w:val="20"/>
          <w:vertAlign w:val="superscript"/>
        </w:rPr>
        <w:t xml:space="preserve"> </w:t>
      </w:r>
      <w:r w:rsidR="003E4924" w:rsidRPr="008D76AA">
        <w:rPr>
          <w:rFonts w:ascii="Tahoma" w:hAnsi="Tahoma" w:cs="Tahoma"/>
          <w:color w:val="632423" w:themeColor="accent2" w:themeShade="80"/>
          <w:sz w:val="20"/>
          <w:szCs w:val="20"/>
          <w:vertAlign w:val="superscript"/>
        </w:rPr>
        <w:footnoteReference w:id="4"/>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color w:val="632423" w:themeColor="accent2" w:themeShade="80"/>
          <w:sz w:val="20"/>
          <w:szCs w:val="20"/>
        </w:rPr>
        <w:t xml:space="preserve">выполненные Подрядчиком по всем предусмотренным Договором </w:t>
      </w:r>
      <w:r w:rsidR="00526E69" w:rsidRPr="008D76AA">
        <w:rPr>
          <w:rFonts w:ascii="Tahoma" w:hAnsi="Tahoma" w:cs="Tahoma"/>
          <w:b/>
          <w:color w:val="FF0000"/>
          <w:sz w:val="20"/>
          <w:szCs w:val="20"/>
          <w:u w:color="FF0000"/>
        </w:rPr>
        <w:t>[</w:t>
      </w:r>
      <w:r w:rsidR="00D80F6C" w:rsidRPr="008D76AA">
        <w:rPr>
          <w:rFonts w:ascii="Tahoma" w:hAnsi="Tahoma" w:cs="Tahoma"/>
          <w:color w:val="632423" w:themeColor="accent2" w:themeShade="80"/>
          <w:sz w:val="20"/>
          <w:szCs w:val="20"/>
        </w:rPr>
        <w:t>Объект</w:t>
      </w:r>
      <w:r w:rsidRPr="008D76AA">
        <w:rPr>
          <w:rFonts w:ascii="Tahoma" w:hAnsi="Tahoma" w:cs="Tahoma"/>
          <w:color w:val="632423" w:themeColor="accent2" w:themeShade="80"/>
          <w:sz w:val="20"/>
          <w:szCs w:val="20"/>
        </w:rPr>
        <w:t>ам</w:t>
      </w:r>
      <w:r w:rsidR="005E7C46" w:rsidRPr="008D76AA">
        <w:rPr>
          <w:rFonts w:ascii="Tahoma" w:hAnsi="Tahoma" w:cs="Tahoma"/>
          <w:color w:val="632423" w:themeColor="accent2" w:themeShade="80"/>
          <w:sz w:val="20"/>
          <w:szCs w:val="20"/>
        </w:rPr>
        <w:t xml:space="preserve"> </w:t>
      </w:r>
      <w:r w:rsidR="00526E69" w:rsidRPr="008D76AA">
        <w:rPr>
          <w:rFonts w:ascii="Tahoma" w:hAnsi="Tahoma" w:cs="Tahoma"/>
          <w:b/>
          <w:color w:val="FF0000"/>
          <w:sz w:val="20"/>
          <w:szCs w:val="20"/>
          <w:u w:color="FF0000"/>
        </w:rPr>
        <w:t>[</w:t>
      </w:r>
      <w:r w:rsidR="005E7C46" w:rsidRPr="008D76AA">
        <w:rPr>
          <w:rFonts w:ascii="Tahoma" w:hAnsi="Tahoma" w:cs="Tahoma"/>
          <w:b/>
          <w:color w:val="FF0000"/>
          <w:sz w:val="20"/>
          <w:szCs w:val="20"/>
          <w:u w:color="FF0000"/>
        </w:rPr>
        <w:t xml:space="preserve"> </w:t>
      </w:r>
      <w:r w:rsidR="00526E69" w:rsidRPr="008D76AA">
        <w:rPr>
          <w:rFonts w:ascii="Tahoma" w:hAnsi="Tahoma" w:cs="Tahoma"/>
          <w:b/>
          <w:color w:val="FF0000"/>
          <w:sz w:val="20"/>
          <w:szCs w:val="20"/>
          <w:u w:color="FF0000"/>
        </w:rPr>
        <w:t>[</w:t>
      </w:r>
      <w:r w:rsidR="00E07253" w:rsidRPr="008D76AA">
        <w:rPr>
          <w:rFonts w:ascii="Tahoma" w:hAnsi="Tahoma" w:cs="Tahoma"/>
          <w:color w:val="632423" w:themeColor="accent2" w:themeShade="80"/>
          <w:sz w:val="20"/>
          <w:szCs w:val="20"/>
        </w:rPr>
        <w:t>,</w:t>
      </w:r>
      <w:r w:rsidR="005E7C46" w:rsidRPr="008D76AA">
        <w:rPr>
          <w:rFonts w:ascii="Tahoma" w:hAnsi="Tahoma" w:cs="Tahoma"/>
          <w:sz w:val="20"/>
          <w:szCs w:val="20"/>
          <w:highlight w:val="darkGreen"/>
        </w:rPr>
        <w:t>каждому</w:t>
      </w:r>
      <w:r w:rsidR="001B2C62" w:rsidRPr="008D76AA">
        <w:rPr>
          <w:rFonts w:ascii="Tahoma" w:hAnsi="Tahoma" w:cs="Tahoma"/>
          <w:b/>
          <w:color w:val="FF0000"/>
          <w:sz w:val="20"/>
          <w:szCs w:val="20"/>
          <w:u w:color="FF0000"/>
        </w:rPr>
        <w:t>[</w:t>
      </w:r>
      <w:r w:rsidR="001B2C62" w:rsidRPr="008D76AA">
        <w:rPr>
          <w:rFonts w:ascii="Tahoma" w:hAnsi="Tahoma" w:cs="Tahoma"/>
          <w:sz w:val="20"/>
          <w:szCs w:val="20"/>
          <w:highlight w:val="darkGreen"/>
          <w:u w:color="FF0000"/>
        </w:rPr>
        <w:t>Этап</w:t>
      </w:r>
      <w:r w:rsidR="001B2C62" w:rsidRPr="008D76AA">
        <w:rPr>
          <w:rFonts w:ascii="Tahoma" w:hAnsi="Tahoma" w:cs="Tahoma"/>
          <w:sz w:val="20"/>
          <w:szCs w:val="20"/>
          <w:u w:color="FF0000"/>
        </w:rPr>
        <w:t>у</w:t>
      </w:r>
      <w:r w:rsidR="001B2C62" w:rsidRPr="008D76AA">
        <w:rPr>
          <w:rFonts w:ascii="Tahoma" w:hAnsi="Tahoma" w:cs="Tahoma"/>
          <w:b/>
          <w:color w:val="FF0000"/>
          <w:sz w:val="20"/>
          <w:szCs w:val="20"/>
          <w:u w:color="FF0000"/>
        </w:rPr>
        <w:t>] [</w:t>
      </w:r>
      <w:r w:rsidR="001B2C62" w:rsidRPr="008D76AA">
        <w:rPr>
          <w:rFonts w:ascii="Tahoma" w:hAnsi="Tahoma" w:cs="Tahoma"/>
          <w:sz w:val="20"/>
          <w:szCs w:val="20"/>
          <w:highlight w:val="darkGreen"/>
          <w:u w:color="FF0000"/>
        </w:rPr>
        <w:t>/ПК</w:t>
      </w:r>
      <w:r w:rsidR="001B2C62" w:rsidRPr="008D76AA">
        <w:rPr>
          <w:rFonts w:ascii="Tahoma" w:hAnsi="Tahoma" w:cs="Tahoma"/>
          <w:b/>
          <w:color w:val="FF0000"/>
          <w:sz w:val="20"/>
          <w:szCs w:val="20"/>
          <w:u w:color="FF0000"/>
        </w:rPr>
        <w:t>] [</w:t>
      </w:r>
      <w:r w:rsidR="001B2C62" w:rsidRPr="008D76AA">
        <w:rPr>
          <w:rFonts w:ascii="Tahoma" w:hAnsi="Tahoma" w:cs="Tahoma"/>
          <w:sz w:val="20"/>
          <w:szCs w:val="20"/>
          <w:highlight w:val="darkGreen"/>
          <w:u w:color="FF0000"/>
        </w:rPr>
        <w:t>/Титульному объекту</w:t>
      </w:r>
      <w:r w:rsidR="001B2C62" w:rsidRPr="008D76AA">
        <w:rPr>
          <w:rFonts w:ascii="Tahoma" w:hAnsi="Tahoma" w:cs="Tahoma"/>
          <w:b/>
          <w:color w:val="FF0000"/>
          <w:sz w:val="20"/>
          <w:szCs w:val="20"/>
          <w:u w:color="FF0000"/>
        </w:rPr>
        <w:t>]</w:t>
      </w:r>
      <w:r w:rsidR="00E07253" w:rsidRPr="008D76AA">
        <w:rPr>
          <w:rFonts w:ascii="Tahoma" w:hAnsi="Tahoma" w:cs="Tahoma"/>
          <w:b/>
          <w:color w:val="FF0000"/>
          <w:sz w:val="20"/>
          <w:szCs w:val="20"/>
          <w:u w:color="FF0000"/>
        </w:rPr>
        <w:t xml:space="preserve"> /</w:t>
      </w:r>
      <w:r w:rsidR="005E7C46" w:rsidRPr="008D76AA">
        <w:rPr>
          <w:rFonts w:ascii="Tahoma" w:hAnsi="Tahoma" w:cs="Tahoma"/>
          <w:b/>
          <w:color w:val="FF0000"/>
          <w:sz w:val="20"/>
          <w:szCs w:val="20"/>
          <w:u w:color="FF0000"/>
        </w:rPr>
        <w:t xml:space="preserve"> </w:t>
      </w:r>
      <w:r w:rsidR="001B2C62" w:rsidRPr="008D76AA">
        <w:rPr>
          <w:rFonts w:ascii="Tahoma" w:hAnsi="Tahoma" w:cs="Tahoma"/>
          <w:b/>
          <w:color w:val="FF0000"/>
          <w:sz w:val="20"/>
          <w:szCs w:val="20"/>
          <w:u w:color="FF0000"/>
        </w:rPr>
        <w:t>[</w:t>
      </w:r>
      <w:r w:rsidR="001B2C62" w:rsidRPr="008D76AA">
        <w:rPr>
          <w:rFonts w:ascii="Tahoma" w:hAnsi="Tahoma" w:cs="Tahoma"/>
          <w:sz w:val="20"/>
          <w:szCs w:val="20"/>
        </w:rPr>
        <w:t>/</w:t>
      </w:r>
      <w:r w:rsidR="001B2C62" w:rsidRPr="008D76AA">
        <w:rPr>
          <w:rFonts w:ascii="Tahoma" w:hAnsi="Tahoma" w:cs="Tahoma"/>
          <w:sz w:val="20"/>
          <w:szCs w:val="20"/>
          <w:highlight w:val="darkGreen"/>
          <w:u w:color="FF0000"/>
        </w:rPr>
        <w:t>Этапам</w:t>
      </w:r>
      <w:r w:rsidR="001B2C62" w:rsidRPr="008D76AA">
        <w:rPr>
          <w:rFonts w:ascii="Tahoma" w:hAnsi="Tahoma" w:cs="Tahoma"/>
          <w:b/>
          <w:color w:val="FF0000"/>
          <w:sz w:val="20"/>
          <w:szCs w:val="20"/>
          <w:u w:color="FF0000"/>
        </w:rPr>
        <w:t>] [</w:t>
      </w:r>
      <w:r w:rsidR="001B2C62" w:rsidRPr="008D76AA">
        <w:rPr>
          <w:rFonts w:ascii="Tahoma" w:hAnsi="Tahoma" w:cs="Tahoma"/>
          <w:sz w:val="20"/>
          <w:szCs w:val="20"/>
          <w:highlight w:val="darkGreen"/>
          <w:u w:color="FF0000"/>
        </w:rPr>
        <w:t>/ПК</w:t>
      </w:r>
      <w:r w:rsidR="001B2C62" w:rsidRPr="008D76AA">
        <w:rPr>
          <w:rFonts w:ascii="Tahoma" w:hAnsi="Tahoma" w:cs="Tahoma"/>
          <w:b/>
          <w:color w:val="FF0000"/>
          <w:sz w:val="20"/>
          <w:szCs w:val="20"/>
          <w:u w:color="FF0000"/>
        </w:rPr>
        <w:t>] [</w:t>
      </w:r>
      <w:r w:rsidR="001B2C62" w:rsidRPr="008D76AA">
        <w:rPr>
          <w:rFonts w:ascii="Tahoma" w:hAnsi="Tahoma" w:cs="Tahoma"/>
          <w:sz w:val="20"/>
          <w:szCs w:val="20"/>
          <w:highlight w:val="darkGreen"/>
          <w:u w:color="FF0000"/>
        </w:rPr>
        <w:t>/Титульным объектам</w:t>
      </w:r>
      <w:r w:rsidR="001B2C62" w:rsidRPr="008D76AA">
        <w:rPr>
          <w:rFonts w:ascii="Tahoma" w:hAnsi="Tahoma" w:cs="Tahoma"/>
          <w:b/>
          <w:color w:val="FF0000"/>
          <w:sz w:val="20"/>
          <w:szCs w:val="20"/>
          <w:u w:color="FF0000"/>
        </w:rPr>
        <w:t>]</w:t>
      </w:r>
      <w:r w:rsidRPr="008D76AA">
        <w:rPr>
          <w:rFonts w:ascii="Tahoma" w:hAnsi="Tahoma" w:cs="Tahoma"/>
          <w:color w:val="632423" w:themeColor="accent2" w:themeShade="80"/>
          <w:sz w:val="20"/>
          <w:szCs w:val="20"/>
        </w:rPr>
        <w:t xml:space="preserve"> </w:t>
      </w:r>
      <w:r w:rsidR="00E07253" w:rsidRPr="008D76AA">
        <w:rPr>
          <w:rFonts w:ascii="Tahoma" w:hAnsi="Tahoma" w:cs="Tahoma"/>
          <w:b/>
          <w:color w:val="FF0000"/>
          <w:sz w:val="20"/>
          <w:szCs w:val="20"/>
          <w:u w:color="FF0000"/>
        </w:rPr>
        <w:t>]</w:t>
      </w:r>
      <w:r w:rsidRPr="008D76AA">
        <w:rPr>
          <w:rFonts w:ascii="Tahoma" w:hAnsi="Tahoma" w:cs="Tahoma"/>
          <w:color w:val="632423" w:themeColor="accent2" w:themeShade="80"/>
          <w:sz w:val="20"/>
          <w:szCs w:val="20"/>
        </w:rPr>
        <w:t>Работы, принятые по Актам о завершении работ по Договору, отвечающие целям Проекта и соответствующие Требованиям.</w:t>
      </w:r>
      <w:r w:rsidRPr="008D76AA">
        <w:rPr>
          <w:rFonts w:ascii="Tahoma" w:hAnsi="Tahoma" w:cs="Tahoma"/>
          <w:b/>
          <w:color w:val="FF0000"/>
          <w:sz w:val="20"/>
          <w:szCs w:val="20"/>
        </w:rPr>
        <w:t xml:space="preserve"> </w:t>
      </w:r>
      <w:r w:rsidR="00526E69" w:rsidRPr="008D76AA">
        <w:rPr>
          <w:rFonts w:ascii="Tahoma" w:hAnsi="Tahoma" w:cs="Tahoma"/>
          <w:b/>
          <w:color w:val="FF0000"/>
          <w:sz w:val="20"/>
          <w:szCs w:val="20"/>
        </w:rPr>
        <w:t>]</w:t>
      </w:r>
      <w:r w:rsidR="00571A96" w:rsidRPr="008D76AA">
        <w:rPr>
          <w:rFonts w:ascii="Tahoma" w:hAnsi="Tahoma" w:cs="Tahoma"/>
          <w:b/>
          <w:color w:val="FF0000"/>
          <w:sz w:val="20"/>
          <w:szCs w:val="20"/>
        </w:rPr>
        <w:t xml:space="preserve"> /</w:t>
      </w:r>
    </w:p>
    <w:p w14:paraId="4823523E" w14:textId="1B6BD796" w:rsidR="009B6FB4" w:rsidRDefault="009B6FB4" w:rsidP="008A5E7D">
      <w:pPr>
        <w:tabs>
          <w:tab w:val="left" w:pos="284"/>
          <w:tab w:val="left" w:pos="709"/>
        </w:tabs>
        <w:spacing w:before="120" w:after="240"/>
        <w:ind w:left="142" w:firstLine="0"/>
        <w:rPr>
          <w:rFonts w:ascii="Tahoma" w:hAnsi="Tahoma" w:cs="Tahoma"/>
          <w:b/>
          <w:color w:val="FF0000"/>
          <w:sz w:val="20"/>
          <w:szCs w:val="20"/>
        </w:rPr>
      </w:pPr>
      <w:r w:rsidRPr="008D76AA">
        <w:rPr>
          <w:rFonts w:ascii="Tahoma" w:hAnsi="Tahoma" w:cs="Tahoma"/>
          <w:b/>
          <w:i/>
          <w:sz w:val="20"/>
          <w:szCs w:val="20"/>
        </w:rPr>
        <w:t>Вариант 5</w:t>
      </w:r>
      <w:r w:rsidRPr="008D76AA">
        <w:rPr>
          <w:rFonts w:ascii="Tahoma" w:hAnsi="Tahoma" w:cs="Tahoma"/>
          <w:b/>
          <w:sz w:val="20"/>
          <w:szCs w:val="20"/>
        </w:rPr>
        <w:t>.</w:t>
      </w:r>
      <w:r w:rsidR="003E4924" w:rsidRPr="008D76AA">
        <w:rPr>
          <w:rStyle w:val="ad"/>
          <w:rFonts w:ascii="Tahoma" w:hAnsi="Tahoma" w:cs="Tahoma"/>
          <w:sz w:val="20"/>
          <w:szCs w:val="20"/>
        </w:rPr>
        <w:t xml:space="preserve"> </w:t>
      </w:r>
      <w:r w:rsidR="003E4924" w:rsidRPr="008D76AA">
        <w:rPr>
          <w:rStyle w:val="ad"/>
          <w:rFonts w:ascii="Tahoma" w:hAnsi="Tahoma" w:cs="Tahoma"/>
          <w:sz w:val="20"/>
          <w:szCs w:val="20"/>
        </w:rPr>
        <w:footnoteReference w:id="5"/>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color w:val="00B050"/>
          <w:sz w:val="20"/>
          <w:szCs w:val="20"/>
          <w:highlight w:val="black"/>
        </w:rPr>
        <w:t>Результатом Демонтажных работ являются выполненные демонтажные работы, соответствующие Требованиям, результат которых принят Заказчиком по Акту о завершении демонтажных работ в отношении Объектов</w:t>
      </w:r>
      <w:r w:rsidR="00D87A10" w:rsidRPr="008D76AA">
        <w:rPr>
          <w:rFonts w:ascii="Tahoma" w:hAnsi="Tahoma" w:cs="Tahoma"/>
          <w:color w:val="00B050"/>
          <w:sz w:val="20"/>
          <w:szCs w:val="20"/>
          <w:highlight w:val="black"/>
        </w:rPr>
        <w:t xml:space="preserve"> (</w:t>
      </w:r>
      <w:r w:rsidR="008F17A5" w:rsidRPr="008D76AA">
        <w:rPr>
          <w:rFonts w:ascii="Tahoma" w:hAnsi="Tahoma" w:cs="Tahoma"/>
          <w:color w:val="00B050"/>
          <w:sz w:val="20"/>
          <w:szCs w:val="20"/>
          <w:highlight w:val="black"/>
        </w:rPr>
        <w:t>-</w:t>
      </w:r>
      <w:r w:rsidR="00D87A10" w:rsidRPr="008D76AA">
        <w:rPr>
          <w:rFonts w:ascii="Tahoma" w:hAnsi="Tahoma" w:cs="Tahoma"/>
          <w:color w:val="00B050"/>
          <w:sz w:val="20"/>
          <w:szCs w:val="20"/>
          <w:highlight w:val="black"/>
        </w:rPr>
        <w:t>а)</w:t>
      </w:r>
      <w:r w:rsidRPr="008D76AA">
        <w:rPr>
          <w:rFonts w:ascii="Tahoma" w:hAnsi="Tahoma" w:cs="Tahoma"/>
          <w:color w:val="00B050"/>
          <w:sz w:val="20"/>
          <w:szCs w:val="20"/>
          <w:highlight w:val="black"/>
        </w:rPr>
        <w:t xml:space="preserve"> демонтажа.</w:t>
      </w:r>
      <w:r w:rsidR="003E4924" w:rsidRPr="008D76AA">
        <w:rPr>
          <w:rFonts w:ascii="Tahoma" w:hAnsi="Tahoma" w:cs="Tahoma"/>
          <w:b/>
          <w:color w:val="FF0000"/>
          <w:sz w:val="20"/>
          <w:szCs w:val="20"/>
        </w:rPr>
        <w:t xml:space="preserve"> </w:t>
      </w:r>
    </w:p>
    <w:p w14:paraId="6B6C961A" w14:textId="37848717" w:rsidR="00AB196B" w:rsidRPr="008D76AA" w:rsidRDefault="00AB196B" w:rsidP="008A5E7D">
      <w:pPr>
        <w:tabs>
          <w:tab w:val="left" w:pos="284"/>
          <w:tab w:val="left" w:pos="709"/>
        </w:tabs>
        <w:spacing w:before="120" w:after="240"/>
        <w:ind w:left="142" w:firstLine="0"/>
        <w:rPr>
          <w:rFonts w:ascii="Tahoma" w:hAnsi="Tahoma" w:cs="Tahoma"/>
          <w:color w:val="00B050"/>
          <w:sz w:val="20"/>
          <w:szCs w:val="20"/>
          <w:highlight w:val="black"/>
        </w:rPr>
      </w:pPr>
      <w:r w:rsidRPr="008D76AA">
        <w:rPr>
          <w:rFonts w:ascii="Tahoma" w:hAnsi="Tahoma" w:cs="Tahoma"/>
          <w:b/>
          <w:i/>
          <w:sz w:val="20"/>
          <w:szCs w:val="20"/>
        </w:rPr>
        <w:t xml:space="preserve">Вариант </w:t>
      </w:r>
      <w:r>
        <w:rPr>
          <w:rFonts w:ascii="Tahoma" w:hAnsi="Tahoma" w:cs="Tahoma"/>
          <w:b/>
          <w:i/>
          <w:sz w:val="20"/>
          <w:szCs w:val="20"/>
        </w:rPr>
        <w:t>6</w:t>
      </w:r>
      <w:r w:rsidRPr="008D76AA">
        <w:rPr>
          <w:rFonts w:ascii="Tahoma" w:hAnsi="Tahoma" w:cs="Tahoma"/>
          <w:b/>
          <w:sz w:val="20"/>
          <w:szCs w:val="20"/>
        </w:rPr>
        <w:t>.</w:t>
      </w:r>
      <w:r w:rsidRPr="008D76AA">
        <w:rPr>
          <w:rStyle w:val="ad"/>
          <w:rFonts w:ascii="Tahoma" w:hAnsi="Tahoma" w:cs="Tahoma"/>
          <w:sz w:val="20"/>
          <w:szCs w:val="20"/>
        </w:rPr>
        <w:t xml:space="preserve"> </w:t>
      </w:r>
      <w:r w:rsidRPr="008D76AA">
        <w:rPr>
          <w:rStyle w:val="ad"/>
          <w:rFonts w:ascii="Tahoma" w:hAnsi="Tahoma" w:cs="Tahoma"/>
          <w:sz w:val="20"/>
          <w:szCs w:val="20"/>
        </w:rPr>
        <w:footnoteReference w:id="6"/>
      </w:r>
      <w:r w:rsidRPr="008D76AA">
        <w:rPr>
          <w:rFonts w:ascii="Tahoma" w:hAnsi="Tahoma" w:cs="Tahoma"/>
          <w:sz w:val="20"/>
          <w:szCs w:val="20"/>
        </w:rPr>
        <w:t xml:space="preserve"> </w:t>
      </w:r>
      <w:r w:rsidRPr="008D76AA">
        <w:rPr>
          <w:rFonts w:ascii="Tahoma" w:hAnsi="Tahoma" w:cs="Tahoma"/>
          <w:b/>
          <w:color w:val="FF0000"/>
          <w:sz w:val="20"/>
          <w:szCs w:val="20"/>
          <w:u w:color="FF0000"/>
        </w:rPr>
        <w:t>[</w:t>
      </w:r>
      <w:r>
        <w:rPr>
          <w:rFonts w:ascii="Tahoma" w:hAnsi="Tahoma" w:cs="Tahoma"/>
          <w:b/>
          <w:color w:val="FF0000"/>
          <w:sz w:val="20"/>
          <w:szCs w:val="20"/>
          <w:u w:color="FF0000"/>
        </w:rPr>
        <w:t xml:space="preserve"> </w:t>
      </w:r>
      <w:r w:rsidRPr="00AB196B">
        <w:rPr>
          <w:rFonts w:ascii="Tahoma" w:hAnsi="Tahoma" w:cs="Tahoma"/>
          <w:sz w:val="20"/>
          <w:szCs w:val="20"/>
          <w:highlight w:val="green"/>
        </w:rPr>
        <w:t xml:space="preserve">Результатом Услуг являются оказанные услуги соответствующие Требованиям, результат которых принят Заказчиком по Акту </w:t>
      </w:r>
      <w:r w:rsidRPr="00AB196B">
        <w:rPr>
          <w:rFonts w:ascii="Tahoma" w:hAnsi="Tahoma" w:cs="Tahoma"/>
          <w:sz w:val="20"/>
          <w:highlight w:val="green"/>
        </w:rPr>
        <w:t>сдачи-приемки работ (услуг).</w:t>
      </w:r>
      <w:r w:rsidRPr="00AB196B">
        <w:rPr>
          <w:rFonts w:ascii="Tahoma" w:hAnsi="Tahoma" w:cs="Tahoma"/>
          <w:b/>
          <w:color w:val="FF0000"/>
          <w:sz w:val="20"/>
          <w:szCs w:val="20"/>
        </w:rPr>
        <w:t xml:space="preserve"> </w:t>
      </w:r>
      <w:r w:rsidRPr="008D76AA">
        <w:rPr>
          <w:rFonts w:ascii="Tahoma" w:hAnsi="Tahoma" w:cs="Tahoma"/>
          <w:b/>
          <w:color w:val="FF0000"/>
          <w:sz w:val="20"/>
          <w:szCs w:val="20"/>
        </w:rPr>
        <w:t>]</w:t>
      </w:r>
    </w:p>
    <w:p w14:paraId="22318CCD" w14:textId="6466E380" w:rsidR="009B6FB4" w:rsidRPr="008D76AA" w:rsidRDefault="009B6FB4" w:rsidP="009B6FB4">
      <w:pPr>
        <w:pStyle w:val="1"/>
        <w:numPr>
          <w:ilvl w:val="0"/>
          <w:numId w:val="13"/>
        </w:numPr>
        <w:spacing w:before="120" w:after="240"/>
        <w:ind w:left="142" w:hanging="1135"/>
        <w:jc w:val="both"/>
        <w:rPr>
          <w:rFonts w:ascii="Tahoma" w:hAnsi="Tahoma" w:cs="Tahoma"/>
          <w:sz w:val="20"/>
          <w:szCs w:val="20"/>
        </w:rPr>
      </w:pPr>
      <w:r w:rsidRPr="008D76AA">
        <w:rPr>
          <w:rFonts w:ascii="Tahoma" w:hAnsi="Tahoma" w:cs="Tahoma"/>
          <w:sz w:val="20"/>
          <w:szCs w:val="20"/>
        </w:rPr>
        <w:lastRenderedPageBreak/>
        <w:t>СРОКИ</w:t>
      </w:r>
    </w:p>
    <w:p w14:paraId="4CEB1C07" w14:textId="133A55A2" w:rsidR="009B0C8D" w:rsidRPr="009B0C8D" w:rsidRDefault="002A2116" w:rsidP="009B0C8D">
      <w:pPr>
        <w:pStyle w:val="afff1"/>
        <w:numPr>
          <w:ilvl w:val="1"/>
          <w:numId w:val="13"/>
        </w:numPr>
        <w:tabs>
          <w:tab w:val="left" w:pos="709"/>
        </w:tabs>
        <w:spacing w:before="120" w:after="240"/>
        <w:ind w:left="142" w:hanging="1135"/>
        <w:rPr>
          <w:rFonts w:ascii="Tahoma" w:hAnsi="Tahoma" w:cs="Tahoma"/>
          <w:sz w:val="20"/>
          <w:szCs w:val="20"/>
        </w:rPr>
      </w:pPr>
      <w:r w:rsidRPr="009B0C8D">
        <w:rPr>
          <w:rFonts w:ascii="Tahoma" w:hAnsi="Tahoma" w:cs="Tahoma"/>
          <w:sz w:val="20"/>
          <w:szCs w:val="20"/>
        </w:rPr>
        <w:t xml:space="preserve">Общий срок выполнения </w:t>
      </w:r>
      <w:r w:rsidR="00757BE9" w:rsidRPr="009B0C8D">
        <w:rPr>
          <w:rFonts w:ascii="Tahoma" w:hAnsi="Tahoma" w:cs="Tahoma"/>
          <w:sz w:val="20"/>
          <w:szCs w:val="20"/>
        </w:rPr>
        <w:t>работ</w:t>
      </w:r>
      <w:r w:rsidRPr="009B0C8D">
        <w:rPr>
          <w:rFonts w:ascii="Tahoma" w:hAnsi="Tahoma" w:cs="Tahoma"/>
          <w:sz w:val="20"/>
          <w:szCs w:val="20"/>
        </w:rPr>
        <w:t xml:space="preserve">: </w:t>
      </w:r>
      <w:r w:rsidR="009B0C8D" w:rsidRPr="009B0C8D">
        <w:rPr>
          <w:rFonts w:ascii="Tahoma" w:hAnsi="Tahoma" w:cs="Tahoma"/>
          <w:color w:val="FF0000"/>
          <w:sz w:val="20"/>
          <w:szCs w:val="20"/>
        </w:rPr>
        <w:t>[</w:t>
      </w:r>
      <w:r w:rsidR="009B0C8D" w:rsidRPr="009B0C8D">
        <w:rPr>
          <w:rFonts w:ascii="Tahoma" w:hAnsi="Tahoma" w:cs="Tahoma"/>
          <w:sz w:val="20"/>
          <w:szCs w:val="20"/>
        </w:rPr>
        <w:t xml:space="preserve"> с </w:t>
      </w:r>
      <w:r w:rsidR="009B0C8D" w:rsidRPr="009B0C8D">
        <w:rPr>
          <w:rFonts w:ascii="Tahoma" w:hAnsi="Tahoma" w:cs="Tahoma"/>
          <w:color w:val="FF0000"/>
          <w:sz w:val="20"/>
          <w:szCs w:val="20"/>
        </w:rPr>
        <w:t>[</w:t>
      </w:r>
      <w:r w:rsidR="009B0C8D" w:rsidRPr="009B0C8D">
        <w:rPr>
          <w:rFonts w:ascii="Tahoma" w:hAnsi="Tahoma" w:cs="Tahoma"/>
          <w:bCs/>
          <w:sz w:val="20"/>
          <w:szCs w:val="20"/>
        </w:rPr>
        <w:t>•</w:t>
      </w:r>
      <w:r w:rsidR="009B0C8D" w:rsidRPr="009B0C8D">
        <w:rPr>
          <w:rFonts w:ascii="Tahoma" w:hAnsi="Tahoma" w:cs="Tahoma"/>
          <w:color w:val="FF0000"/>
          <w:sz w:val="20"/>
          <w:szCs w:val="20"/>
        </w:rPr>
        <w:t>]</w:t>
      </w:r>
      <w:r w:rsidR="009B0C8D" w:rsidRPr="009B0C8D">
        <w:rPr>
          <w:rStyle w:val="ad"/>
          <w:rFonts w:ascii="Tahoma" w:hAnsi="Tahoma" w:cs="Tahoma"/>
          <w:sz w:val="20"/>
          <w:szCs w:val="20"/>
        </w:rPr>
        <w:footnoteReference w:id="7"/>
      </w:r>
      <w:r w:rsidR="009B0C8D" w:rsidRPr="009B0C8D">
        <w:rPr>
          <w:rFonts w:ascii="Tahoma" w:hAnsi="Tahoma" w:cs="Tahoma"/>
          <w:sz w:val="20"/>
          <w:szCs w:val="20"/>
        </w:rPr>
        <w:t xml:space="preserve"> по </w:t>
      </w:r>
      <w:r w:rsidR="009B0C8D" w:rsidRPr="009B0C8D">
        <w:rPr>
          <w:rFonts w:ascii="Tahoma" w:hAnsi="Tahoma" w:cs="Tahoma"/>
          <w:color w:val="FF0000"/>
          <w:sz w:val="20"/>
          <w:szCs w:val="20"/>
        </w:rPr>
        <w:t>[</w:t>
      </w:r>
      <w:r w:rsidR="009B0C8D" w:rsidRPr="009B0C8D">
        <w:rPr>
          <w:rFonts w:ascii="Tahoma" w:hAnsi="Tahoma" w:cs="Tahoma"/>
          <w:bCs/>
          <w:sz w:val="20"/>
          <w:szCs w:val="20"/>
        </w:rPr>
        <w:t>•</w:t>
      </w:r>
      <w:r w:rsidR="009B0C8D" w:rsidRPr="009B0C8D">
        <w:rPr>
          <w:rFonts w:ascii="Tahoma" w:hAnsi="Tahoma" w:cs="Tahoma"/>
          <w:color w:val="FF0000"/>
          <w:sz w:val="20"/>
          <w:szCs w:val="20"/>
        </w:rPr>
        <w:t>] ]</w:t>
      </w:r>
    </w:p>
    <w:p w14:paraId="729F1ED1" w14:textId="77777777" w:rsidR="009B0C8D" w:rsidRPr="009B0C8D" w:rsidRDefault="009B0C8D" w:rsidP="009B0C8D">
      <w:pPr>
        <w:pStyle w:val="SL0Text8Simplawyer"/>
        <w:rPr>
          <w:sz w:val="20"/>
          <w:szCs w:val="20"/>
        </w:rPr>
      </w:pPr>
      <w:r w:rsidRPr="009B0C8D">
        <w:rPr>
          <w:color w:val="FF0000"/>
          <w:sz w:val="20"/>
          <w:szCs w:val="20"/>
        </w:rPr>
        <w:t>/</w:t>
      </w:r>
      <w:r w:rsidRPr="009B0C8D">
        <w:rPr>
          <w:sz w:val="20"/>
          <w:szCs w:val="20"/>
        </w:rPr>
        <w:t xml:space="preserve"> </w:t>
      </w:r>
    </w:p>
    <w:p w14:paraId="1ACFD331" w14:textId="5D6E35CE" w:rsidR="00E56C8F" w:rsidRPr="009B0C8D" w:rsidRDefault="009B0C8D" w:rsidP="009B0C8D">
      <w:pPr>
        <w:pStyle w:val="afff1"/>
        <w:tabs>
          <w:tab w:val="left" w:pos="709"/>
        </w:tabs>
        <w:spacing w:before="120" w:after="240"/>
        <w:ind w:left="142"/>
        <w:rPr>
          <w:rFonts w:ascii="Tahoma" w:hAnsi="Tahoma" w:cs="Tahoma"/>
          <w:sz w:val="20"/>
          <w:szCs w:val="20"/>
        </w:rPr>
      </w:pPr>
      <w:r w:rsidRPr="009B0C8D">
        <w:rPr>
          <w:rFonts w:ascii="Tahoma" w:hAnsi="Tahoma" w:cs="Tahoma"/>
          <w:color w:val="FF0000"/>
          <w:sz w:val="20"/>
          <w:szCs w:val="20"/>
        </w:rPr>
        <w:t>[</w:t>
      </w:r>
      <w:r w:rsidRPr="009B0C8D">
        <w:rPr>
          <w:rFonts w:ascii="Tahoma" w:hAnsi="Tahoma" w:cs="Tahoma"/>
          <w:sz w:val="20"/>
          <w:szCs w:val="20"/>
        </w:rPr>
        <w:t xml:space="preserve"> не позднее </w:t>
      </w:r>
      <w:r w:rsidRPr="009B0C8D">
        <w:rPr>
          <w:rFonts w:ascii="Tahoma" w:hAnsi="Tahoma" w:cs="Tahoma"/>
          <w:bCs/>
          <w:color w:val="FF0000"/>
          <w:sz w:val="20"/>
          <w:szCs w:val="20"/>
        </w:rPr>
        <w:t>[</w:t>
      </w:r>
      <w:r w:rsidRPr="009B0C8D">
        <w:rPr>
          <w:rFonts w:ascii="Tahoma" w:hAnsi="Tahoma" w:cs="Tahoma"/>
          <w:bCs/>
          <w:sz w:val="20"/>
          <w:szCs w:val="20"/>
        </w:rPr>
        <w:t>•</w:t>
      </w:r>
      <w:r w:rsidRPr="009B0C8D">
        <w:rPr>
          <w:rFonts w:ascii="Tahoma" w:hAnsi="Tahoma" w:cs="Tahoma"/>
          <w:bCs/>
          <w:color w:val="FF0000"/>
          <w:sz w:val="20"/>
          <w:szCs w:val="20"/>
        </w:rPr>
        <w:t>]</w:t>
      </w:r>
      <w:r w:rsidRPr="009B0C8D">
        <w:rPr>
          <w:rFonts w:ascii="Tahoma" w:hAnsi="Tahoma" w:cs="Tahoma"/>
          <w:sz w:val="20"/>
          <w:szCs w:val="20"/>
        </w:rPr>
        <w:t xml:space="preserve"> </w:t>
      </w:r>
      <w:r w:rsidRPr="009B0C8D">
        <w:rPr>
          <w:rFonts w:ascii="Tahoma" w:hAnsi="Tahoma" w:cs="Tahoma"/>
          <w:color w:val="FF0000"/>
          <w:sz w:val="20"/>
          <w:szCs w:val="20"/>
        </w:rPr>
        <w:t xml:space="preserve">[ </w:t>
      </w:r>
      <w:r w:rsidRPr="009B0C8D">
        <w:rPr>
          <w:rFonts w:ascii="Tahoma" w:hAnsi="Tahoma" w:cs="Tahoma"/>
          <w:sz w:val="20"/>
          <w:szCs w:val="20"/>
        </w:rPr>
        <w:t xml:space="preserve">дней </w:t>
      </w:r>
      <w:r w:rsidRPr="009B0C8D">
        <w:rPr>
          <w:rFonts w:ascii="Tahoma" w:hAnsi="Tahoma" w:cs="Tahoma"/>
          <w:color w:val="FF0000"/>
          <w:sz w:val="20"/>
          <w:szCs w:val="20"/>
        </w:rPr>
        <w:t>]</w:t>
      </w:r>
      <w:r w:rsidRPr="009B0C8D">
        <w:rPr>
          <w:rFonts w:ascii="Tahoma" w:hAnsi="Tahoma" w:cs="Tahoma"/>
          <w:sz w:val="20"/>
          <w:szCs w:val="20"/>
        </w:rPr>
        <w:t xml:space="preserve"> </w:t>
      </w:r>
      <w:r w:rsidRPr="009B0C8D">
        <w:rPr>
          <w:rFonts w:ascii="Tahoma" w:hAnsi="Tahoma" w:cs="Tahoma"/>
          <w:color w:val="FF0000"/>
          <w:sz w:val="20"/>
          <w:szCs w:val="20"/>
        </w:rPr>
        <w:t xml:space="preserve">/ [ </w:t>
      </w:r>
      <w:r w:rsidRPr="009B0C8D">
        <w:rPr>
          <w:rFonts w:ascii="Tahoma" w:hAnsi="Tahoma" w:cs="Tahoma"/>
          <w:sz w:val="20"/>
          <w:szCs w:val="20"/>
        </w:rPr>
        <w:t xml:space="preserve">месяцев </w:t>
      </w:r>
      <w:r w:rsidRPr="009B0C8D">
        <w:rPr>
          <w:rFonts w:ascii="Tahoma" w:hAnsi="Tahoma" w:cs="Tahoma"/>
          <w:color w:val="FF0000"/>
          <w:sz w:val="20"/>
          <w:szCs w:val="20"/>
        </w:rPr>
        <w:t>]</w:t>
      </w:r>
      <w:r w:rsidRPr="009B0C8D">
        <w:rPr>
          <w:rFonts w:ascii="Tahoma" w:hAnsi="Tahoma" w:cs="Tahoma"/>
          <w:sz w:val="20"/>
          <w:szCs w:val="20"/>
        </w:rPr>
        <w:t xml:space="preserve"> с даты заключения Договора </w:t>
      </w:r>
      <w:r w:rsidRPr="009B0C8D">
        <w:rPr>
          <w:rFonts w:ascii="Tahoma" w:hAnsi="Tahoma" w:cs="Tahoma"/>
          <w:color w:val="FF0000"/>
          <w:sz w:val="20"/>
          <w:szCs w:val="20"/>
        </w:rPr>
        <w:t>]</w:t>
      </w:r>
      <w:r w:rsidR="002A2116" w:rsidRPr="009B0C8D">
        <w:rPr>
          <w:rFonts w:ascii="Tahoma" w:hAnsi="Tahoma" w:cs="Tahoma"/>
          <w:sz w:val="20"/>
          <w:szCs w:val="20"/>
        </w:rPr>
        <w:t xml:space="preserve">. </w:t>
      </w:r>
    </w:p>
    <w:p w14:paraId="7846FACC" w14:textId="32E94198" w:rsidR="00E56C8F" w:rsidRPr="008D76AA" w:rsidRDefault="002A2116" w:rsidP="00AE5F4C">
      <w:pPr>
        <w:pStyle w:val="afff1"/>
        <w:tabs>
          <w:tab w:val="left" w:pos="709"/>
        </w:tabs>
        <w:spacing w:before="120" w:after="240"/>
        <w:ind w:left="142"/>
        <w:rPr>
          <w:rFonts w:ascii="Tahoma" w:hAnsi="Tahoma" w:cs="Tahoma"/>
          <w:sz w:val="20"/>
          <w:szCs w:val="20"/>
        </w:rPr>
      </w:pPr>
      <w:r w:rsidRPr="008D76AA">
        <w:rPr>
          <w:rFonts w:ascii="Tahoma" w:hAnsi="Tahoma" w:cs="Tahoma"/>
          <w:sz w:val="20"/>
          <w:szCs w:val="20"/>
        </w:rPr>
        <w:t xml:space="preserve">Промежуточные сроки определяются </w:t>
      </w:r>
      <w:r w:rsidR="002018B6" w:rsidRPr="008D76AA">
        <w:rPr>
          <w:rFonts w:ascii="Tahoma" w:hAnsi="Tahoma" w:cs="Tahoma"/>
          <w:sz w:val="20"/>
          <w:szCs w:val="20"/>
        </w:rPr>
        <w:t xml:space="preserve">Приложением Календарный </w:t>
      </w:r>
      <w:r w:rsidRPr="008D76AA">
        <w:rPr>
          <w:rFonts w:ascii="Tahoma" w:hAnsi="Tahoma" w:cs="Tahoma"/>
          <w:sz w:val="20"/>
          <w:szCs w:val="20"/>
        </w:rPr>
        <w:t>план</w:t>
      </w:r>
      <w:r w:rsidR="00AB196B">
        <w:rPr>
          <w:rFonts w:ascii="Tahoma" w:hAnsi="Tahoma" w:cs="Tahoma"/>
          <w:sz w:val="20"/>
          <w:szCs w:val="20"/>
        </w:rPr>
        <w:t xml:space="preserve"> </w:t>
      </w:r>
      <w:r w:rsidR="00AB196B" w:rsidRPr="0029294E">
        <w:rPr>
          <w:rFonts w:ascii="Tahoma" w:hAnsi="Tahoma" w:cs="Tahoma"/>
          <w:b/>
          <w:color w:val="FF0000"/>
          <w:sz w:val="20"/>
          <w:szCs w:val="20"/>
          <w:u w:color="FF0000"/>
          <w:shd w:val="clear" w:color="auto" w:fill="FBD4B4" w:themeFill="accent6" w:themeFillTint="66"/>
        </w:rPr>
        <w:t>[</w:t>
      </w:r>
      <w:r w:rsidR="00A7455D" w:rsidRPr="0029294E">
        <w:rPr>
          <w:rFonts w:ascii="Tahoma" w:hAnsi="Tahoma" w:cs="Tahoma"/>
          <w:sz w:val="20"/>
          <w:szCs w:val="20"/>
          <w:shd w:val="clear" w:color="auto" w:fill="FBD4B4" w:themeFill="accent6" w:themeFillTint="66"/>
        </w:rPr>
        <w:t xml:space="preserve">, </w:t>
      </w:r>
      <w:r w:rsidR="00660F11" w:rsidRPr="0029294E">
        <w:rPr>
          <w:rFonts w:ascii="Tahoma" w:hAnsi="Tahoma" w:cs="Tahoma"/>
          <w:sz w:val="20"/>
          <w:szCs w:val="20"/>
          <w:shd w:val="clear" w:color="auto" w:fill="FBD4B4" w:themeFill="accent6" w:themeFillTint="66"/>
        </w:rPr>
        <w:t>Д</w:t>
      </w:r>
      <w:r w:rsidR="00A7455D" w:rsidRPr="0029294E">
        <w:rPr>
          <w:rFonts w:ascii="Tahoma" w:hAnsi="Tahoma" w:cs="Tahoma"/>
          <w:sz w:val="20"/>
          <w:szCs w:val="20"/>
          <w:shd w:val="clear" w:color="auto" w:fill="FBD4B4" w:themeFill="accent6" w:themeFillTint="66"/>
        </w:rPr>
        <w:t>етальным календарно-сетевым графиком</w:t>
      </w:r>
      <w:r w:rsidR="00757BE9" w:rsidRPr="008D76AA">
        <w:rPr>
          <w:rFonts w:ascii="Tahoma" w:hAnsi="Tahoma" w:cs="Tahoma"/>
          <w:b/>
          <w:color w:val="FF0000"/>
          <w:sz w:val="20"/>
          <w:szCs w:val="20"/>
        </w:rPr>
        <w:t>]</w:t>
      </w:r>
      <w:r w:rsidRPr="008D76AA">
        <w:rPr>
          <w:rFonts w:ascii="Tahoma" w:hAnsi="Tahoma" w:cs="Tahoma"/>
          <w:sz w:val="20"/>
          <w:szCs w:val="20"/>
        </w:rPr>
        <w:t xml:space="preserve">. </w:t>
      </w:r>
    </w:p>
    <w:p w14:paraId="647D208E" w14:textId="3FF3EDE9" w:rsidR="002A2116" w:rsidRPr="008D76AA" w:rsidRDefault="002A2116" w:rsidP="00AE5F4C">
      <w:pPr>
        <w:pStyle w:val="afff1"/>
        <w:tabs>
          <w:tab w:val="left" w:pos="709"/>
        </w:tabs>
        <w:spacing w:before="120" w:after="240"/>
        <w:ind w:left="142"/>
        <w:rPr>
          <w:rFonts w:ascii="Tahoma" w:hAnsi="Tahoma" w:cs="Tahoma"/>
          <w:sz w:val="20"/>
          <w:szCs w:val="20"/>
        </w:rPr>
      </w:pPr>
      <w:r w:rsidRPr="008D76AA">
        <w:rPr>
          <w:rFonts w:ascii="Tahoma" w:hAnsi="Tahoma" w:cs="Tahoma"/>
          <w:sz w:val="20"/>
          <w:szCs w:val="20"/>
        </w:rPr>
        <w:t>Подрядчик вправе с согласия Заказчика выполнить Работы</w:t>
      </w:r>
      <w:r w:rsidR="009B0C8D">
        <w:rPr>
          <w:rFonts w:ascii="Tahoma" w:hAnsi="Tahoma" w:cs="Tahoma"/>
          <w:sz w:val="20"/>
          <w:szCs w:val="20"/>
        </w:rPr>
        <w:t xml:space="preserve"> </w:t>
      </w:r>
      <w:r w:rsidR="00757BE9" w:rsidRPr="008D76AA">
        <w:rPr>
          <w:rFonts w:ascii="Tahoma" w:hAnsi="Tahoma" w:cs="Tahoma"/>
          <w:b/>
          <w:color w:val="FF0000"/>
          <w:sz w:val="20"/>
          <w:szCs w:val="20"/>
          <w:u w:color="FF0000"/>
        </w:rPr>
        <w:t>[</w:t>
      </w:r>
      <w:r w:rsidR="00757BE9">
        <w:rPr>
          <w:rFonts w:ascii="Tahoma" w:hAnsi="Tahoma" w:cs="Tahoma"/>
          <w:sz w:val="20"/>
          <w:szCs w:val="20"/>
          <w:highlight w:val="green"/>
        </w:rPr>
        <w:t>,</w:t>
      </w:r>
      <w:r w:rsidR="00757BE9" w:rsidRPr="008D76AA">
        <w:rPr>
          <w:rFonts w:ascii="Tahoma" w:hAnsi="Tahoma" w:cs="Tahoma"/>
          <w:sz w:val="20"/>
          <w:szCs w:val="20"/>
          <w:highlight w:val="green"/>
        </w:rPr>
        <w:t xml:space="preserve"> Услуг</w:t>
      </w:r>
      <w:r w:rsidR="00757BE9">
        <w:rPr>
          <w:rFonts w:ascii="Tahoma" w:hAnsi="Tahoma" w:cs="Tahoma"/>
          <w:sz w:val="20"/>
          <w:szCs w:val="20"/>
        </w:rPr>
        <w:t>и</w:t>
      </w:r>
      <w:r w:rsidR="00757BE9" w:rsidRPr="008D76AA">
        <w:rPr>
          <w:rFonts w:ascii="Tahoma" w:hAnsi="Tahoma" w:cs="Tahoma"/>
          <w:b/>
          <w:color w:val="FF0000"/>
          <w:sz w:val="20"/>
          <w:szCs w:val="20"/>
        </w:rPr>
        <w:t>]</w:t>
      </w:r>
      <w:r w:rsidR="00757BE9" w:rsidRPr="00757BE9">
        <w:rPr>
          <w:rFonts w:ascii="Tahoma" w:hAnsi="Tahoma" w:cs="Tahoma"/>
          <w:b/>
          <w:color w:val="FF0000"/>
          <w:sz w:val="20"/>
          <w:szCs w:val="20"/>
          <w:u w:color="FF0000"/>
        </w:rPr>
        <w:t xml:space="preserve"> </w:t>
      </w:r>
      <w:r w:rsidR="00757BE9" w:rsidRPr="008D76AA">
        <w:rPr>
          <w:rFonts w:ascii="Tahoma" w:hAnsi="Tahoma" w:cs="Tahoma"/>
          <w:b/>
          <w:color w:val="FF0000"/>
          <w:sz w:val="20"/>
          <w:szCs w:val="20"/>
          <w:u w:color="FF0000"/>
        </w:rPr>
        <w:t>[,</w:t>
      </w:r>
      <w:r w:rsidR="00757BE9" w:rsidRPr="008D76AA">
        <w:rPr>
          <w:rFonts w:ascii="Tahoma" w:hAnsi="Tahoma" w:cs="Tahoma"/>
          <w:color w:val="00B050"/>
          <w:sz w:val="20"/>
          <w:szCs w:val="20"/>
          <w:highlight w:val="black"/>
        </w:rPr>
        <w:t>Демонтажны</w:t>
      </w:r>
      <w:r w:rsidR="00757BE9">
        <w:rPr>
          <w:rFonts w:ascii="Tahoma" w:hAnsi="Tahoma" w:cs="Tahoma"/>
          <w:color w:val="00B050"/>
          <w:sz w:val="20"/>
          <w:szCs w:val="20"/>
          <w:highlight w:val="black"/>
        </w:rPr>
        <w:t>е</w:t>
      </w:r>
      <w:r w:rsidR="00757BE9" w:rsidRPr="008D76AA">
        <w:rPr>
          <w:rFonts w:ascii="Tahoma" w:hAnsi="Tahoma" w:cs="Tahoma"/>
          <w:color w:val="00B050"/>
          <w:sz w:val="20"/>
          <w:szCs w:val="20"/>
          <w:highlight w:val="black"/>
        </w:rPr>
        <w:t xml:space="preserve"> работ</w:t>
      </w:r>
      <w:r w:rsidR="00757BE9">
        <w:rPr>
          <w:rFonts w:ascii="Tahoma" w:hAnsi="Tahoma" w:cs="Tahoma"/>
          <w:color w:val="00B050"/>
          <w:sz w:val="20"/>
          <w:szCs w:val="20"/>
        </w:rPr>
        <w:t>ы</w:t>
      </w:r>
      <w:r w:rsidR="00757BE9" w:rsidRPr="008D76AA">
        <w:rPr>
          <w:rFonts w:ascii="Tahoma" w:hAnsi="Tahoma" w:cs="Tahoma"/>
          <w:b/>
          <w:color w:val="FF0000"/>
          <w:sz w:val="20"/>
          <w:szCs w:val="20"/>
        </w:rPr>
        <w:t>]</w:t>
      </w:r>
      <w:r w:rsidR="00757BE9" w:rsidRPr="008D76AA">
        <w:rPr>
          <w:rFonts w:ascii="Tahoma" w:hAnsi="Tahoma" w:cs="Tahoma"/>
          <w:sz w:val="20"/>
          <w:szCs w:val="20"/>
        </w:rPr>
        <w:t xml:space="preserve"> </w:t>
      </w:r>
      <w:r w:rsidR="00757BE9" w:rsidRPr="008D76AA">
        <w:rPr>
          <w:rFonts w:ascii="Tahoma" w:hAnsi="Tahoma" w:cs="Tahoma"/>
          <w:b/>
          <w:color w:val="FF0000"/>
          <w:sz w:val="20"/>
          <w:szCs w:val="20"/>
          <w:u w:color="FF0000"/>
        </w:rPr>
        <w:t>[</w:t>
      </w:r>
      <w:r w:rsidR="00757BE9" w:rsidRPr="008D76AA">
        <w:rPr>
          <w:rFonts w:ascii="Tahoma" w:hAnsi="Tahoma" w:cs="Tahoma"/>
          <w:sz w:val="20"/>
          <w:szCs w:val="20"/>
        </w:rPr>
        <w:t>,</w:t>
      </w:r>
      <w:r w:rsidR="00757BE9" w:rsidRPr="008D76AA">
        <w:rPr>
          <w:rFonts w:ascii="Tahoma" w:hAnsi="Tahoma" w:cs="Tahoma"/>
          <w:sz w:val="20"/>
          <w:szCs w:val="20"/>
          <w:highlight w:val="red"/>
        </w:rPr>
        <w:t>постав</w:t>
      </w:r>
      <w:r w:rsidR="00757BE9">
        <w:rPr>
          <w:rFonts w:ascii="Tahoma" w:hAnsi="Tahoma" w:cs="Tahoma"/>
          <w:sz w:val="20"/>
          <w:szCs w:val="20"/>
          <w:highlight w:val="red"/>
        </w:rPr>
        <w:t>ить Товар</w:t>
      </w:r>
      <w:r w:rsidR="00757BE9" w:rsidRPr="008D76AA">
        <w:rPr>
          <w:rFonts w:ascii="Tahoma" w:hAnsi="Tahoma" w:cs="Tahoma"/>
          <w:b/>
          <w:color w:val="FF0000"/>
          <w:sz w:val="20"/>
          <w:szCs w:val="20"/>
        </w:rPr>
        <w:t>]</w:t>
      </w:r>
      <w:r w:rsidR="00757BE9" w:rsidRPr="008D76AA">
        <w:rPr>
          <w:rFonts w:ascii="Tahoma" w:hAnsi="Tahoma" w:cs="Tahoma"/>
          <w:sz w:val="20"/>
          <w:szCs w:val="20"/>
        </w:rPr>
        <w:t xml:space="preserve"> </w:t>
      </w:r>
      <w:r w:rsidR="00757BE9" w:rsidRPr="008D76AA">
        <w:rPr>
          <w:rFonts w:ascii="Tahoma" w:hAnsi="Tahoma" w:cs="Tahoma"/>
          <w:b/>
          <w:color w:val="FF0000"/>
          <w:sz w:val="20"/>
          <w:szCs w:val="20"/>
          <w:u w:color="FF0000"/>
        </w:rPr>
        <w:t>[</w:t>
      </w:r>
      <w:r w:rsidR="00757BE9" w:rsidRPr="008D76AA">
        <w:rPr>
          <w:rFonts w:ascii="Tahoma" w:hAnsi="Tahoma" w:cs="Tahoma"/>
          <w:sz w:val="20"/>
          <w:szCs w:val="20"/>
        </w:rPr>
        <w:t>,</w:t>
      </w:r>
      <w:r w:rsidR="00757BE9" w:rsidRPr="008D76AA">
        <w:rPr>
          <w:rFonts w:ascii="Tahoma" w:hAnsi="Tahoma" w:cs="Tahoma"/>
          <w:sz w:val="20"/>
          <w:szCs w:val="20"/>
          <w:highlight w:val="magenta"/>
        </w:rPr>
        <w:t>переда</w:t>
      </w:r>
      <w:r w:rsidR="00757BE9">
        <w:rPr>
          <w:rFonts w:ascii="Tahoma" w:hAnsi="Tahoma" w:cs="Tahoma"/>
          <w:sz w:val="20"/>
          <w:szCs w:val="20"/>
          <w:highlight w:val="magenta"/>
        </w:rPr>
        <w:t>ть</w:t>
      </w:r>
      <w:r w:rsidR="00757BE9" w:rsidRPr="008D76AA">
        <w:rPr>
          <w:rFonts w:ascii="Tahoma" w:hAnsi="Tahoma" w:cs="Tahoma"/>
          <w:sz w:val="20"/>
          <w:szCs w:val="20"/>
          <w:highlight w:val="magenta"/>
        </w:rPr>
        <w:t xml:space="preserve"> Прав</w:t>
      </w:r>
      <w:r w:rsidR="00757BE9">
        <w:rPr>
          <w:rFonts w:ascii="Tahoma" w:hAnsi="Tahoma" w:cs="Tahoma"/>
          <w:sz w:val="20"/>
          <w:szCs w:val="20"/>
          <w:highlight w:val="magenta"/>
        </w:rPr>
        <w:t>а</w:t>
      </w:r>
      <w:r w:rsidR="00757BE9" w:rsidRPr="008D76AA">
        <w:rPr>
          <w:rFonts w:ascii="Tahoma" w:hAnsi="Tahoma" w:cs="Tahoma"/>
          <w:sz w:val="20"/>
          <w:szCs w:val="20"/>
          <w:highlight w:val="magenta"/>
        </w:rPr>
        <w:t xml:space="preserve"> на ПО</w:t>
      </w:r>
      <w:r w:rsidR="00757BE9" w:rsidRPr="008D76AA">
        <w:rPr>
          <w:rFonts w:ascii="Tahoma" w:hAnsi="Tahoma" w:cs="Tahoma"/>
          <w:b/>
          <w:color w:val="FF0000"/>
          <w:sz w:val="20"/>
          <w:szCs w:val="20"/>
        </w:rPr>
        <w:t>]</w:t>
      </w:r>
      <w:r w:rsidR="00757BE9" w:rsidRPr="008D76AA">
        <w:rPr>
          <w:rFonts w:ascii="Tahoma" w:hAnsi="Tahoma" w:cs="Tahoma"/>
          <w:b/>
          <w:color w:val="FF0000"/>
          <w:sz w:val="20"/>
          <w:szCs w:val="20"/>
          <w:u w:color="FF0000"/>
        </w:rPr>
        <w:t xml:space="preserve"> </w:t>
      </w:r>
      <w:r w:rsidRPr="008D76AA">
        <w:rPr>
          <w:rFonts w:ascii="Tahoma" w:hAnsi="Tahoma" w:cs="Tahoma"/>
          <w:sz w:val="20"/>
          <w:szCs w:val="20"/>
        </w:rPr>
        <w:t>досрочно.</w:t>
      </w:r>
    </w:p>
    <w:p w14:paraId="2F56D030" w14:textId="5B59022E" w:rsidR="002A2116" w:rsidRPr="008D76AA" w:rsidRDefault="002A2116">
      <w:pPr>
        <w:pStyle w:val="afff1"/>
        <w:numPr>
          <w:ilvl w:val="1"/>
          <w:numId w:val="13"/>
        </w:numPr>
        <w:tabs>
          <w:tab w:val="left" w:pos="709"/>
        </w:tabs>
        <w:spacing w:before="120" w:after="240"/>
        <w:ind w:left="142" w:hanging="1135"/>
        <w:rPr>
          <w:rFonts w:ascii="Tahoma" w:hAnsi="Tahoma" w:cs="Tahoma"/>
          <w:i/>
          <w:sz w:val="20"/>
          <w:szCs w:val="20"/>
        </w:rPr>
      </w:pPr>
      <w:bookmarkStart w:id="30" w:name="_Toc528579929"/>
      <w:r w:rsidRPr="008D76AA">
        <w:rPr>
          <w:rFonts w:ascii="Tahoma" w:hAnsi="Tahoma" w:cs="Tahoma"/>
          <w:sz w:val="20"/>
          <w:szCs w:val="20"/>
        </w:rPr>
        <w:t xml:space="preserve">Договор вступает в силу с момента его подписания Сторонами и действует до полного исполнения </w:t>
      </w:r>
      <w:r w:rsidR="002018B6" w:rsidRPr="008D76AA">
        <w:rPr>
          <w:rFonts w:ascii="Tahoma" w:hAnsi="Tahoma" w:cs="Tahoma"/>
          <w:sz w:val="20"/>
          <w:szCs w:val="20"/>
        </w:rPr>
        <w:t xml:space="preserve">ими </w:t>
      </w:r>
      <w:r w:rsidRPr="008D76AA">
        <w:rPr>
          <w:rFonts w:ascii="Tahoma" w:hAnsi="Tahoma" w:cs="Tahoma"/>
          <w:sz w:val="20"/>
          <w:szCs w:val="20"/>
        </w:rPr>
        <w:t xml:space="preserve">своих обязательств. </w:t>
      </w:r>
      <w:r w:rsidR="00526E69" w:rsidRPr="008D76AA">
        <w:rPr>
          <w:rFonts w:ascii="Tahoma" w:hAnsi="Tahoma" w:cs="Tahoma"/>
          <w:b/>
          <w:color w:val="FF0000"/>
          <w:sz w:val="20"/>
          <w:szCs w:val="20"/>
          <w:u w:color="FF0000"/>
        </w:rPr>
        <w:t>[</w:t>
      </w:r>
      <w:r w:rsidRPr="008D76AA">
        <w:rPr>
          <w:rFonts w:ascii="Tahoma" w:hAnsi="Tahoma" w:cs="Tahoma"/>
          <w:sz w:val="20"/>
          <w:szCs w:val="20"/>
        </w:rPr>
        <w:t xml:space="preserve">Условия Договора распространяются на отношения Сторон, возникшие с </w:t>
      </w:r>
      <w:r w:rsidR="00526E69" w:rsidRPr="008D76AA">
        <w:rPr>
          <w:rFonts w:ascii="Tahoma" w:hAnsi="Tahoma" w:cs="Tahoma"/>
          <w:b/>
          <w:color w:val="FF0000"/>
          <w:sz w:val="20"/>
          <w:szCs w:val="20"/>
          <w:u w:color="FF0000"/>
        </w:rPr>
        <w:t>[</w:t>
      </w:r>
      <w:r w:rsidRPr="008D76AA">
        <w:rPr>
          <w:rFonts w:ascii="Tahoma" w:hAnsi="Tahoma" w:cs="Tahoma"/>
          <w:sz w:val="20"/>
          <w:szCs w:val="20"/>
        </w:rPr>
        <w:t>•</w:t>
      </w:r>
      <w:r w:rsidR="00526E69" w:rsidRPr="008D76AA">
        <w:rPr>
          <w:rFonts w:ascii="Tahoma" w:hAnsi="Tahoma" w:cs="Tahoma"/>
          <w:b/>
          <w:color w:val="FF0000"/>
          <w:sz w:val="20"/>
          <w:szCs w:val="20"/>
        </w:rPr>
        <w:t>]</w:t>
      </w:r>
      <w:r w:rsidR="00301CE3" w:rsidRPr="008D76AA">
        <w:rPr>
          <w:rStyle w:val="ad"/>
          <w:b/>
          <w:color w:val="FF0000"/>
          <w:sz w:val="20"/>
          <w:szCs w:val="20"/>
        </w:rPr>
        <w:footnoteReference w:id="8"/>
      </w:r>
      <w:r w:rsidRPr="008D76AA">
        <w:rPr>
          <w:rFonts w:ascii="Tahoma" w:hAnsi="Tahoma" w:cs="Tahoma"/>
          <w:sz w:val="20"/>
          <w:szCs w:val="20"/>
        </w:rPr>
        <w:t>.</w:t>
      </w:r>
      <w:r w:rsidR="00526E69" w:rsidRPr="008D76AA">
        <w:rPr>
          <w:rFonts w:ascii="Tahoma" w:hAnsi="Tahoma" w:cs="Tahoma"/>
          <w:b/>
          <w:color w:val="FF0000"/>
          <w:sz w:val="20"/>
          <w:szCs w:val="20"/>
        </w:rPr>
        <w:t>]</w:t>
      </w:r>
    </w:p>
    <w:p w14:paraId="071C3C5B" w14:textId="6C2E03F5" w:rsidR="00012E46" w:rsidRPr="00DD7155" w:rsidRDefault="00E407B6" w:rsidP="002F68A6">
      <w:pPr>
        <w:pStyle w:val="1"/>
        <w:numPr>
          <w:ilvl w:val="0"/>
          <w:numId w:val="13"/>
        </w:numPr>
        <w:spacing w:before="120" w:after="240"/>
        <w:ind w:left="142" w:hanging="1135"/>
        <w:jc w:val="both"/>
        <w:rPr>
          <w:rFonts w:ascii="Tahoma" w:hAnsi="Tahoma" w:cs="Tahoma"/>
          <w:sz w:val="20"/>
          <w:szCs w:val="20"/>
        </w:rPr>
      </w:pPr>
      <w:bookmarkStart w:id="31" w:name="_Ref12107833"/>
      <w:bookmarkStart w:id="32" w:name="_Ref12107842"/>
      <w:bookmarkStart w:id="33" w:name="_Ref12107849"/>
      <w:bookmarkStart w:id="34" w:name="_Ref12107865"/>
      <w:bookmarkStart w:id="35" w:name="_Ref12112094"/>
      <w:bookmarkStart w:id="36" w:name="_Toc55791988"/>
      <w:bookmarkStart w:id="37" w:name="_Toc305139527"/>
      <w:bookmarkStart w:id="38" w:name="_Ref494813037"/>
      <w:bookmarkStart w:id="39" w:name="_Ref497325574"/>
      <w:bookmarkStart w:id="40" w:name="_Toc528579930"/>
      <w:bookmarkStart w:id="41" w:name="_Toc124437094"/>
      <w:bookmarkStart w:id="42" w:name="_Toc132134330"/>
      <w:bookmarkStart w:id="43" w:name="_Toc133432137"/>
      <w:bookmarkStart w:id="44" w:name="_Toc159513126"/>
      <w:bookmarkStart w:id="45" w:name="_Toc159522991"/>
      <w:bookmarkStart w:id="46" w:name="_Toc182842252"/>
      <w:bookmarkEnd w:id="29"/>
      <w:bookmarkEnd w:id="30"/>
      <w:r w:rsidRPr="00DD7155">
        <w:rPr>
          <w:rFonts w:ascii="Tahoma" w:hAnsi="Tahoma" w:cs="Tahoma"/>
          <w:sz w:val="20"/>
          <w:szCs w:val="20"/>
        </w:rPr>
        <w:t>ЦЕНА</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009B3EA6" w:rsidRPr="00DD7155">
        <w:rPr>
          <w:rStyle w:val="ad"/>
          <w:sz w:val="20"/>
          <w:szCs w:val="20"/>
        </w:rPr>
        <w:footnoteReference w:id="9"/>
      </w:r>
    </w:p>
    <w:p w14:paraId="614416FE" w14:textId="6176C68F" w:rsidR="00750858" w:rsidRPr="008D76AA" w:rsidRDefault="00541172" w:rsidP="0049241E">
      <w:pPr>
        <w:pStyle w:val="afff1"/>
        <w:numPr>
          <w:ilvl w:val="1"/>
          <w:numId w:val="13"/>
        </w:numPr>
        <w:tabs>
          <w:tab w:val="left" w:pos="709"/>
        </w:tabs>
        <w:spacing w:before="120" w:after="240"/>
        <w:ind w:left="142" w:hanging="1135"/>
        <w:rPr>
          <w:rFonts w:ascii="Tahoma" w:hAnsi="Tahoma" w:cs="Tahoma"/>
          <w:sz w:val="20"/>
          <w:szCs w:val="20"/>
        </w:rPr>
      </w:pPr>
      <w:bookmarkStart w:id="47" w:name="_Toc528579931"/>
      <w:bookmarkStart w:id="48" w:name="_Ref499821228"/>
      <w:bookmarkStart w:id="49" w:name="_Ref497327407"/>
      <w:bookmarkStart w:id="50" w:name="_Ref497400904"/>
      <w:bookmarkStart w:id="51" w:name="_Ref494813004"/>
      <w:r w:rsidRPr="008D76AA">
        <w:rPr>
          <w:rFonts w:ascii="Tahoma" w:hAnsi="Tahoma" w:cs="Tahoma"/>
          <w:sz w:val="20"/>
          <w:szCs w:val="20"/>
        </w:rPr>
        <w:t xml:space="preserve">Цена </w:t>
      </w:r>
      <w:r w:rsidR="000E3815" w:rsidRPr="008D76AA">
        <w:rPr>
          <w:rFonts w:ascii="Tahoma" w:hAnsi="Tahoma" w:cs="Tahoma"/>
          <w:sz w:val="20"/>
          <w:szCs w:val="20"/>
        </w:rPr>
        <w:t>Договора</w:t>
      </w:r>
      <w:r w:rsidRPr="008D76AA">
        <w:rPr>
          <w:rFonts w:ascii="Tahoma" w:hAnsi="Tahoma" w:cs="Tahoma"/>
          <w:sz w:val="20"/>
          <w:szCs w:val="20"/>
        </w:rPr>
        <w:t xml:space="preserve"> </w:t>
      </w:r>
      <w:r w:rsidR="006563B3" w:rsidRPr="008D76AA">
        <w:rPr>
          <w:rFonts w:ascii="Tahoma" w:hAnsi="Tahoma" w:cs="Tahoma"/>
          <w:sz w:val="20"/>
          <w:szCs w:val="20"/>
        </w:rPr>
        <w:t xml:space="preserve">является </w:t>
      </w:r>
      <w:r w:rsidR="00526E69" w:rsidRPr="008D76AA">
        <w:rPr>
          <w:rFonts w:ascii="Tahoma" w:hAnsi="Tahoma" w:cs="Tahoma"/>
          <w:b/>
          <w:color w:val="FF0000"/>
          <w:sz w:val="20"/>
          <w:szCs w:val="20"/>
          <w:u w:color="FF0000"/>
        </w:rPr>
        <w:t>[</w:t>
      </w:r>
      <w:r w:rsidR="006563B3" w:rsidRPr="008D76AA">
        <w:rPr>
          <w:rFonts w:ascii="Tahoma" w:hAnsi="Tahoma" w:cs="Tahoma"/>
          <w:sz w:val="20"/>
          <w:szCs w:val="20"/>
        </w:rPr>
        <w:t>предельной</w:t>
      </w:r>
      <w:r w:rsidR="00526E69" w:rsidRPr="008D76AA">
        <w:rPr>
          <w:rFonts w:ascii="Tahoma" w:hAnsi="Tahoma" w:cs="Tahoma"/>
          <w:b/>
          <w:color w:val="FF0000"/>
          <w:sz w:val="20"/>
          <w:szCs w:val="20"/>
        </w:rPr>
        <w:t>]</w:t>
      </w:r>
      <w:r w:rsidR="006563B3"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006563B3" w:rsidRPr="008D76AA">
        <w:rPr>
          <w:rFonts w:ascii="Tahoma" w:hAnsi="Tahoma" w:cs="Tahoma"/>
          <w:sz w:val="20"/>
          <w:szCs w:val="20"/>
        </w:rPr>
        <w:t>твердой</w:t>
      </w:r>
      <w:r w:rsidR="00526E69" w:rsidRPr="008D76AA">
        <w:rPr>
          <w:rFonts w:ascii="Tahoma" w:hAnsi="Tahoma" w:cs="Tahoma"/>
          <w:b/>
          <w:color w:val="FF0000"/>
          <w:sz w:val="20"/>
          <w:szCs w:val="20"/>
        </w:rPr>
        <w:t>]</w:t>
      </w:r>
      <w:r w:rsidR="007D1849" w:rsidRPr="008D76AA">
        <w:rPr>
          <w:rStyle w:val="ad"/>
          <w:rFonts w:ascii="Tahoma" w:hAnsi="Tahoma" w:cs="Tahoma"/>
          <w:sz w:val="20"/>
          <w:szCs w:val="20"/>
        </w:rPr>
        <w:footnoteReference w:id="10"/>
      </w:r>
      <w:r w:rsidR="007D1849" w:rsidRPr="008D76AA">
        <w:rPr>
          <w:rFonts w:ascii="Tahoma" w:hAnsi="Tahoma" w:cs="Tahoma"/>
          <w:sz w:val="20"/>
          <w:szCs w:val="20"/>
        </w:rPr>
        <w:t xml:space="preserve"> и составляет:</w:t>
      </w:r>
    </w:p>
    <w:tbl>
      <w:tblPr>
        <w:tblStyle w:val="affa"/>
        <w:tblpPr w:bottomFromText="113" w:vertAnchor="text" w:tblpX="142" w:tblpY="1"/>
        <w:tblOverlap w:val="never"/>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977"/>
        <w:gridCol w:w="3260"/>
        <w:gridCol w:w="3119"/>
      </w:tblGrid>
      <w:tr w:rsidR="00247BBB" w:rsidRPr="008D76AA" w14:paraId="7B060E60" w14:textId="77777777" w:rsidTr="007C5386">
        <w:trPr>
          <w:tblHeader/>
        </w:trPr>
        <w:tc>
          <w:tcPr>
            <w:tcW w:w="2977" w:type="dxa"/>
            <w:tcBorders>
              <w:bottom w:val="dotted" w:sz="4" w:space="0" w:color="A6A6A6" w:themeColor="background1" w:themeShade="A6"/>
            </w:tcBorders>
          </w:tcPr>
          <w:p w14:paraId="0D45FB4E" w14:textId="6D9C1D9F" w:rsidR="00247BBB" w:rsidRPr="008D76AA" w:rsidRDefault="00526E69" w:rsidP="00247BBB">
            <w:pPr>
              <w:spacing w:before="120" w:after="240"/>
              <w:ind w:firstLine="0"/>
              <w:rPr>
                <w:rFonts w:ascii="Tahoma" w:hAnsi="Tahoma" w:cs="Tahoma"/>
                <w:sz w:val="20"/>
                <w:szCs w:val="20"/>
              </w:rPr>
            </w:pPr>
            <w:r w:rsidRPr="008D76AA">
              <w:rPr>
                <w:rFonts w:ascii="Tahoma" w:hAnsi="Tahoma" w:cs="Tahoma"/>
                <w:b/>
                <w:color w:val="FF0000"/>
                <w:sz w:val="20"/>
                <w:szCs w:val="20"/>
                <w:u w:color="FF0000"/>
                <w:lang w:val="en-US"/>
              </w:rPr>
              <w:t>[</w:t>
            </w:r>
            <w:r w:rsidR="00247BBB" w:rsidRPr="008D76AA">
              <w:rPr>
                <w:rFonts w:ascii="Tahoma" w:hAnsi="Tahoma" w:cs="Tahoma"/>
                <w:sz w:val="20"/>
                <w:szCs w:val="20"/>
              </w:rPr>
              <w:t>без НДС</w:t>
            </w:r>
            <w:r w:rsidRPr="008D76AA">
              <w:rPr>
                <w:rFonts w:ascii="Tahoma" w:hAnsi="Tahoma" w:cs="Tahoma"/>
                <w:b/>
                <w:color w:val="FF0000"/>
                <w:sz w:val="20"/>
                <w:szCs w:val="20"/>
                <w:lang w:val="en-US"/>
              </w:rPr>
              <w:t>]</w:t>
            </w:r>
            <w:r w:rsidR="00247BBB" w:rsidRPr="008D76AA">
              <w:rPr>
                <w:rStyle w:val="ad"/>
                <w:rFonts w:ascii="Tahoma" w:hAnsi="Tahoma" w:cs="Tahoma"/>
                <w:sz w:val="20"/>
                <w:szCs w:val="20"/>
                <w:lang w:val="en-US"/>
              </w:rPr>
              <w:footnoteReference w:id="11"/>
            </w:r>
            <w:r w:rsidR="00247BBB" w:rsidRPr="008D76AA">
              <w:rPr>
                <w:rFonts w:ascii="Tahoma" w:hAnsi="Tahoma" w:cs="Tahoma"/>
                <w:sz w:val="20"/>
                <w:szCs w:val="20"/>
                <w:lang w:val="en-US"/>
              </w:rPr>
              <w:t xml:space="preserve"> </w:t>
            </w:r>
          </w:p>
        </w:tc>
        <w:tc>
          <w:tcPr>
            <w:tcW w:w="3260" w:type="dxa"/>
            <w:tcBorders>
              <w:bottom w:val="dotted" w:sz="4" w:space="0" w:color="A6A6A6" w:themeColor="background1" w:themeShade="A6"/>
            </w:tcBorders>
          </w:tcPr>
          <w:p w14:paraId="50C69AE7" w14:textId="4D37DCAA" w:rsidR="00247BBB" w:rsidRPr="008D76AA" w:rsidRDefault="00247BBB" w:rsidP="00247BBB">
            <w:pPr>
              <w:spacing w:before="120" w:after="240"/>
              <w:ind w:firstLine="2"/>
              <w:rPr>
                <w:rFonts w:ascii="Tahoma" w:hAnsi="Tahoma" w:cs="Tahoma"/>
                <w:sz w:val="20"/>
                <w:szCs w:val="20"/>
              </w:rPr>
            </w:pPr>
            <w:r w:rsidRPr="008D76AA">
              <w:rPr>
                <w:rFonts w:ascii="Tahoma" w:hAnsi="Tahoma" w:cs="Tahoma"/>
                <w:sz w:val="20"/>
                <w:szCs w:val="20"/>
              </w:rPr>
              <w:t xml:space="preserve">НДС </w:t>
            </w:r>
            <w:r w:rsidR="00526E69" w:rsidRPr="008D76AA">
              <w:rPr>
                <w:rFonts w:ascii="Tahoma" w:hAnsi="Tahoma" w:cs="Tahoma"/>
                <w:b/>
                <w:bCs/>
                <w:color w:val="FF0000"/>
                <w:sz w:val="20"/>
                <w:szCs w:val="20"/>
                <w:u w:color="FF0000"/>
              </w:rPr>
              <w:t>[</w:t>
            </w:r>
            <w:r w:rsidRPr="008D76AA">
              <w:rPr>
                <w:rFonts w:ascii="Tahoma" w:hAnsi="Tahoma" w:cs="Tahoma"/>
                <w:sz w:val="20"/>
                <w:szCs w:val="20"/>
                <w:highlight w:val="darkCyan"/>
              </w:rPr>
              <w:t xml:space="preserve"> (</w:t>
            </w:r>
            <w:r w:rsidR="00526E69" w:rsidRPr="008D76AA">
              <w:rPr>
                <w:rFonts w:ascii="Tahoma" w:hAnsi="Tahoma" w:cs="Tahoma"/>
                <w:b/>
                <w:color w:val="FF0000"/>
                <w:sz w:val="20"/>
                <w:szCs w:val="20"/>
                <w:u w:color="FF0000"/>
              </w:rPr>
              <w:t>[</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Pr="008D76AA">
              <w:rPr>
                <w:rStyle w:val="ad"/>
                <w:rFonts w:ascii="Tahoma" w:hAnsi="Tahoma" w:cs="Tahoma"/>
                <w:sz w:val="20"/>
                <w:szCs w:val="20"/>
                <w:lang w:val="en-US"/>
              </w:rPr>
              <w:footnoteReference w:id="12"/>
            </w:r>
          </w:p>
        </w:tc>
        <w:tc>
          <w:tcPr>
            <w:tcW w:w="3119" w:type="dxa"/>
            <w:tcBorders>
              <w:bottom w:val="dotted" w:sz="4" w:space="0" w:color="A6A6A6" w:themeColor="background1" w:themeShade="A6"/>
            </w:tcBorders>
            <w:tcMar>
              <w:right w:w="0" w:type="dxa"/>
            </w:tcMar>
          </w:tcPr>
          <w:p w14:paraId="6E317944" w14:textId="29F48A67" w:rsidR="00247BBB" w:rsidRPr="008D76AA" w:rsidRDefault="00247BBB" w:rsidP="000E57DA">
            <w:pPr>
              <w:spacing w:before="120" w:after="240"/>
              <w:ind w:firstLine="0"/>
              <w:rPr>
                <w:rFonts w:ascii="Tahoma" w:hAnsi="Tahoma" w:cs="Tahoma"/>
                <w:sz w:val="20"/>
                <w:szCs w:val="20"/>
                <w:highlight w:val="darkCyan"/>
              </w:rPr>
            </w:pPr>
            <w:r w:rsidRPr="008D76AA">
              <w:rPr>
                <w:rFonts w:ascii="Tahoma" w:hAnsi="Tahoma" w:cs="Tahoma"/>
                <w:sz w:val="20"/>
                <w:szCs w:val="20"/>
              </w:rPr>
              <w:t xml:space="preserve">Итого </w:t>
            </w:r>
            <w:r w:rsidR="00526E69" w:rsidRPr="008D76AA">
              <w:rPr>
                <w:rFonts w:ascii="Tahoma" w:hAnsi="Tahoma" w:cs="Tahoma"/>
                <w:b/>
                <w:color w:val="FF0000"/>
                <w:sz w:val="20"/>
                <w:szCs w:val="20"/>
                <w:u w:color="FF0000"/>
              </w:rPr>
              <w:t>[</w:t>
            </w:r>
            <w:r w:rsidRPr="008D76AA">
              <w:rPr>
                <w:rFonts w:ascii="Tahoma" w:hAnsi="Tahoma" w:cs="Tahoma"/>
                <w:sz w:val="20"/>
                <w:szCs w:val="20"/>
                <w:highlight w:val="darkCyan"/>
              </w:rPr>
              <w:t>включая НДС</w:t>
            </w:r>
            <w:r w:rsidR="00526E69" w:rsidRPr="008D76AA">
              <w:rPr>
                <w:rFonts w:ascii="Tahoma" w:hAnsi="Tahoma" w:cs="Tahoma"/>
                <w:b/>
                <w:color w:val="FF0000"/>
                <w:sz w:val="20"/>
                <w:szCs w:val="20"/>
              </w:rPr>
              <w:t>]</w:t>
            </w:r>
            <w:r w:rsidR="000E57DA" w:rsidRPr="008D76AA">
              <w:rPr>
                <w:rStyle w:val="ad"/>
                <w:rFonts w:ascii="Tahoma" w:hAnsi="Tahoma" w:cs="Tahoma"/>
                <w:sz w:val="20"/>
                <w:szCs w:val="20"/>
              </w:rPr>
              <w:footnoteReference w:id="13"/>
            </w:r>
          </w:p>
        </w:tc>
      </w:tr>
      <w:tr w:rsidR="00247BBB" w:rsidRPr="008D76AA" w14:paraId="2E1283BD" w14:textId="77777777" w:rsidTr="007C5386">
        <w:trPr>
          <w:trHeight w:val="70"/>
        </w:trPr>
        <w:tc>
          <w:tcPr>
            <w:tcW w:w="2977"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2626FA3" w14:textId="16B124B0" w:rsidR="00247BBB" w:rsidRPr="008D76AA" w:rsidRDefault="00526E69" w:rsidP="00247BBB">
            <w:pPr>
              <w:spacing w:before="120" w:after="240"/>
              <w:ind w:firstLine="0"/>
              <w:rPr>
                <w:rFonts w:ascii="Tahoma" w:hAnsi="Tahoma" w:cs="Tahoma"/>
                <w:sz w:val="20"/>
                <w:szCs w:val="20"/>
              </w:rPr>
            </w:pPr>
            <w:r w:rsidRPr="008D76AA">
              <w:rPr>
                <w:rFonts w:ascii="Tahoma" w:hAnsi="Tahoma" w:cs="Tahoma"/>
                <w:b/>
                <w:color w:val="FF0000"/>
                <w:sz w:val="20"/>
                <w:szCs w:val="20"/>
                <w:u w:color="FF0000"/>
              </w:rPr>
              <w:t>[</w:t>
            </w:r>
            <w:r w:rsidR="00247BBB" w:rsidRPr="008D76AA">
              <w:rPr>
                <w:rFonts w:ascii="Tahoma" w:hAnsi="Tahoma" w:cs="Tahoma"/>
                <w:sz w:val="20"/>
                <w:szCs w:val="20"/>
              </w:rPr>
              <w:t>•</w:t>
            </w:r>
            <w:r w:rsidRPr="008D76AA">
              <w:rPr>
                <w:rFonts w:ascii="Tahoma" w:hAnsi="Tahoma" w:cs="Tahoma"/>
                <w:b/>
                <w:color w:val="FF0000"/>
                <w:sz w:val="20"/>
                <w:szCs w:val="20"/>
              </w:rPr>
              <w:t>]</w:t>
            </w:r>
            <w:r w:rsidR="00247BBB" w:rsidRPr="008D76AA">
              <w:rPr>
                <w:rFonts w:ascii="Tahoma" w:hAnsi="Tahoma" w:cs="Tahoma"/>
                <w:sz w:val="20"/>
                <w:szCs w:val="20"/>
                <w:vertAlign w:val="superscript"/>
              </w:rPr>
              <w:footnoteReference w:id="14"/>
            </w:r>
            <w:r w:rsidR="00247BBB" w:rsidRPr="008D76AA">
              <w:rPr>
                <w:rFonts w:ascii="Tahoma" w:hAnsi="Tahoma" w:cs="Tahoma"/>
                <w:sz w:val="20"/>
                <w:szCs w:val="20"/>
              </w:rPr>
              <w:t xml:space="preserve"> рублей (далее – </w:t>
            </w:r>
            <w:r w:rsidR="00247BBB" w:rsidRPr="008D76AA">
              <w:rPr>
                <w:rFonts w:ascii="Tahoma" w:hAnsi="Tahoma" w:cs="Tahoma"/>
                <w:b/>
                <w:sz w:val="20"/>
                <w:szCs w:val="20"/>
              </w:rPr>
              <w:t>₽</w:t>
            </w:r>
            <w:r w:rsidR="00247BBB" w:rsidRPr="008D76AA">
              <w:rPr>
                <w:rFonts w:ascii="Tahoma" w:hAnsi="Tahoma" w:cs="Tahoma"/>
                <w:sz w:val="20"/>
                <w:szCs w:val="20"/>
              </w:rPr>
              <w:t>)</w:t>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5619650" w14:textId="32AD50B5" w:rsidR="00247BBB" w:rsidRPr="008D76AA" w:rsidRDefault="00247BBB" w:rsidP="00247BBB">
            <w:pPr>
              <w:spacing w:before="120" w:after="240"/>
              <w:ind w:firstLine="0"/>
              <w:rPr>
                <w:rFonts w:ascii="Tahoma" w:hAnsi="Tahoma" w:cs="Tahoma"/>
                <w:sz w:val="20"/>
                <w:szCs w:val="20"/>
                <w:highlight w:val="darkCyan"/>
              </w:rPr>
            </w:pPr>
            <w:r w:rsidRPr="008D76AA" w:rsidDel="00216888">
              <w:rPr>
                <w:rFonts w:ascii="Tahoma" w:hAnsi="Tahoma" w:cs="Tahoma"/>
                <w:b/>
                <w:bCs/>
                <w:color w:val="FF0000"/>
                <w:sz w:val="20"/>
                <w:szCs w:val="20"/>
                <w:u w:color="FF0000"/>
              </w:rPr>
              <w:t xml:space="preserve"> </w:t>
            </w:r>
            <w:r w:rsidR="00526E69" w:rsidRPr="008D76AA">
              <w:rPr>
                <w:rFonts w:ascii="Tahoma" w:hAnsi="Tahoma" w:cs="Tahoma"/>
                <w:b/>
                <w:bCs/>
                <w:color w:val="FF0000"/>
                <w:sz w:val="20"/>
                <w:szCs w:val="20"/>
                <w:u w:color="FF0000"/>
              </w:rPr>
              <w:t>[</w:t>
            </w:r>
            <w:r w:rsidRPr="008D76AA">
              <w:rPr>
                <w:rFonts w:ascii="Tahoma" w:hAnsi="Tahoma" w:cs="Tahoma"/>
                <w:bCs/>
                <w:sz w:val="20"/>
                <w:szCs w:val="20"/>
                <w:highlight w:val="darkCyan"/>
              </w:rPr>
              <w:t>•</w:t>
            </w:r>
            <w:r w:rsidR="00526E69" w:rsidRPr="008D76AA">
              <w:rPr>
                <w:rFonts w:ascii="Tahoma" w:hAnsi="Tahoma" w:cs="Tahoma"/>
                <w:b/>
                <w:bCs/>
                <w:color w:val="FF0000"/>
                <w:sz w:val="20"/>
                <w:szCs w:val="20"/>
              </w:rPr>
              <w:t>]</w:t>
            </w:r>
            <w:r w:rsidRPr="008D76AA">
              <w:rPr>
                <w:rStyle w:val="ad"/>
                <w:rFonts w:ascii="Tahoma" w:hAnsi="Tahoma" w:cs="Tahoma"/>
                <w:sz w:val="20"/>
                <w:szCs w:val="20"/>
                <w:lang w:val="en-US"/>
              </w:rPr>
              <w:footnoteReference w:id="15"/>
            </w:r>
            <w:r w:rsidRPr="008D76AA">
              <w:rPr>
                <w:rFonts w:ascii="Tahoma" w:hAnsi="Tahoma" w:cs="Tahoma"/>
                <w:b/>
                <w:bCs/>
                <w:color w:val="FF0000"/>
                <w:sz w:val="20"/>
                <w:szCs w:val="20"/>
                <w:u w:color="FF0000"/>
              </w:rPr>
              <w:t xml:space="preserve"> </w:t>
            </w:r>
            <w:r w:rsidR="00526E69" w:rsidRPr="008D76AA">
              <w:rPr>
                <w:rFonts w:ascii="Tahoma" w:hAnsi="Tahoma" w:cs="Tahoma"/>
                <w:b/>
                <w:bCs/>
                <w:color w:val="FF0000"/>
                <w:sz w:val="20"/>
                <w:szCs w:val="20"/>
                <w:u w:color="FF0000"/>
              </w:rPr>
              <w:t>[</w:t>
            </w:r>
            <w:r w:rsidRPr="008D76AA">
              <w:rPr>
                <w:rFonts w:ascii="Tahoma" w:hAnsi="Tahoma" w:cs="Tahoma"/>
                <w:bCs/>
                <w:sz w:val="20"/>
                <w:szCs w:val="20"/>
                <w:highlight w:val="darkCyan"/>
              </w:rPr>
              <w:t> </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Pr="008D76AA">
              <w:rPr>
                <w:rFonts w:ascii="Tahoma" w:hAnsi="Tahoma" w:cs="Tahoma"/>
                <w:b/>
                <w:color w:val="FF0000"/>
                <w:sz w:val="20"/>
                <w:szCs w:val="20"/>
              </w:rPr>
              <w:t xml:space="preserve"> </w:t>
            </w:r>
            <w:r w:rsidRPr="008D76AA">
              <w:rPr>
                <w:rStyle w:val="ad"/>
                <w:rFonts w:ascii="Tahoma" w:hAnsi="Tahoma" w:cs="Tahoma"/>
                <w:sz w:val="20"/>
                <w:szCs w:val="20"/>
                <w:lang w:val="en-US"/>
              </w:rPr>
              <w:footnoteReference w:id="16"/>
            </w:r>
            <w:r w:rsidRPr="008D76AA">
              <w:rPr>
                <w:rFonts w:ascii="Tahoma" w:hAnsi="Tahoma" w:cs="Tahoma"/>
                <w:b/>
                <w:color w:val="FF0000"/>
                <w:sz w:val="20"/>
                <w:szCs w:val="20"/>
              </w:rPr>
              <w:t xml:space="preserve">  </w:t>
            </w:r>
            <w:r w:rsidRPr="008D76AA">
              <w:rPr>
                <w:rFonts w:ascii="Tahoma" w:hAnsi="Tahoma" w:cs="Tahoma"/>
                <w:sz w:val="20"/>
                <w:szCs w:val="20"/>
              </w:rPr>
              <w:t>/</w:t>
            </w:r>
          </w:p>
          <w:p w14:paraId="0BD0233A" w14:textId="52C773CC" w:rsidR="00247BBB" w:rsidRPr="008D76AA" w:rsidRDefault="00526E69" w:rsidP="00247BBB">
            <w:pPr>
              <w:spacing w:before="120" w:after="240"/>
              <w:ind w:firstLine="0"/>
              <w:rPr>
                <w:rFonts w:ascii="Tahoma" w:hAnsi="Tahoma" w:cs="Tahoma"/>
                <w:sz w:val="20"/>
                <w:szCs w:val="20"/>
              </w:rPr>
            </w:pPr>
            <w:r w:rsidRPr="008D76AA">
              <w:rPr>
                <w:rFonts w:ascii="Tahoma" w:hAnsi="Tahoma" w:cs="Tahoma"/>
                <w:b/>
                <w:color w:val="FF0000"/>
                <w:sz w:val="20"/>
                <w:szCs w:val="20"/>
                <w:u w:color="FF0000"/>
              </w:rPr>
              <w:t>[</w:t>
            </w:r>
            <w:r w:rsidR="00247BBB" w:rsidRPr="008D76AA">
              <w:rPr>
                <w:rFonts w:ascii="Tahoma" w:hAnsi="Tahoma" w:cs="Tahoma"/>
                <w:sz w:val="20"/>
                <w:szCs w:val="20"/>
                <w:highlight w:val="darkCyan"/>
              </w:rPr>
              <w:t xml:space="preserve">НДС не облагается на основании пп. </w:t>
            </w:r>
            <w:r w:rsidRPr="008D76AA">
              <w:rPr>
                <w:rFonts w:ascii="Tahoma" w:hAnsi="Tahoma" w:cs="Tahoma"/>
                <w:b/>
                <w:color w:val="FF0000"/>
                <w:sz w:val="20"/>
                <w:szCs w:val="20"/>
                <w:u w:color="FF0000"/>
              </w:rPr>
              <w:t>[</w:t>
            </w:r>
            <w:r w:rsidR="00247BBB" w:rsidRPr="008D76AA">
              <w:rPr>
                <w:rFonts w:ascii="Tahoma" w:hAnsi="Tahoma" w:cs="Tahoma"/>
                <w:sz w:val="20"/>
                <w:szCs w:val="20"/>
                <w:highlight w:val="darkCyan"/>
              </w:rPr>
              <w:t>•</w:t>
            </w:r>
            <w:r w:rsidRPr="008D76AA">
              <w:rPr>
                <w:rFonts w:ascii="Tahoma" w:hAnsi="Tahoma" w:cs="Tahoma"/>
                <w:b/>
                <w:color w:val="FF0000"/>
                <w:sz w:val="20"/>
                <w:szCs w:val="20"/>
              </w:rPr>
              <w:t>]</w:t>
            </w:r>
            <w:r w:rsidR="00247BBB" w:rsidRPr="008D76AA">
              <w:rPr>
                <w:rFonts w:ascii="Tahoma" w:hAnsi="Tahoma" w:cs="Tahoma"/>
                <w:sz w:val="20"/>
                <w:szCs w:val="20"/>
                <w:highlight w:val="darkCyan"/>
              </w:rPr>
              <w:t xml:space="preserve"> п.</w:t>
            </w:r>
            <w:r w:rsidRPr="008D76AA">
              <w:rPr>
                <w:rFonts w:ascii="Tahoma" w:hAnsi="Tahoma" w:cs="Tahoma"/>
                <w:b/>
                <w:color w:val="FF0000"/>
                <w:sz w:val="20"/>
                <w:szCs w:val="20"/>
                <w:u w:color="FF0000"/>
              </w:rPr>
              <w:t>[</w:t>
            </w:r>
            <w:r w:rsidR="00247BBB" w:rsidRPr="008D76AA">
              <w:rPr>
                <w:rFonts w:ascii="Tahoma" w:hAnsi="Tahoma" w:cs="Tahoma"/>
                <w:sz w:val="20"/>
                <w:szCs w:val="20"/>
                <w:highlight w:val="darkCyan"/>
              </w:rPr>
              <w:t>•</w:t>
            </w:r>
            <w:r w:rsidRPr="008D76AA">
              <w:rPr>
                <w:rFonts w:ascii="Tahoma" w:hAnsi="Tahoma" w:cs="Tahoma"/>
                <w:b/>
                <w:color w:val="FF0000"/>
                <w:sz w:val="20"/>
                <w:szCs w:val="20"/>
              </w:rPr>
              <w:t>]</w:t>
            </w:r>
            <w:r w:rsidR="00247BBB" w:rsidRPr="008D76AA">
              <w:rPr>
                <w:rFonts w:ascii="Tahoma" w:hAnsi="Tahoma" w:cs="Tahoma"/>
                <w:sz w:val="20"/>
                <w:szCs w:val="20"/>
                <w:highlight w:val="darkCyan"/>
              </w:rPr>
              <w:t xml:space="preserve"> ст. </w:t>
            </w:r>
            <w:r w:rsidRPr="008D76AA">
              <w:rPr>
                <w:rFonts w:ascii="Tahoma" w:hAnsi="Tahoma" w:cs="Tahoma"/>
                <w:b/>
                <w:color w:val="FF0000"/>
                <w:sz w:val="20"/>
                <w:szCs w:val="20"/>
                <w:u w:color="FF0000"/>
              </w:rPr>
              <w:t>[</w:t>
            </w:r>
            <w:r w:rsidR="00247BBB" w:rsidRPr="008D76AA">
              <w:rPr>
                <w:rFonts w:ascii="Tahoma" w:hAnsi="Tahoma" w:cs="Tahoma"/>
                <w:sz w:val="20"/>
                <w:szCs w:val="20"/>
                <w:highlight w:val="darkCyan"/>
              </w:rPr>
              <w:t>•</w:t>
            </w:r>
            <w:r w:rsidRPr="008D76AA">
              <w:rPr>
                <w:rFonts w:ascii="Tahoma" w:hAnsi="Tahoma" w:cs="Tahoma"/>
                <w:b/>
                <w:color w:val="FF0000"/>
                <w:sz w:val="20"/>
                <w:szCs w:val="20"/>
              </w:rPr>
              <w:t>]</w:t>
            </w:r>
            <w:r w:rsidR="00247BBB" w:rsidRPr="008D76AA">
              <w:rPr>
                <w:rFonts w:ascii="Tahoma" w:hAnsi="Tahoma" w:cs="Tahoma"/>
                <w:sz w:val="20"/>
                <w:szCs w:val="20"/>
                <w:highlight w:val="darkCyan"/>
              </w:rPr>
              <w:t xml:space="preserve"> Налогового кодекса РФ.</w:t>
            </w:r>
            <w:r w:rsidRPr="008D76AA">
              <w:rPr>
                <w:rFonts w:ascii="Tahoma" w:hAnsi="Tahoma" w:cs="Tahoma"/>
                <w:b/>
                <w:color w:val="FF0000"/>
                <w:sz w:val="20"/>
                <w:szCs w:val="20"/>
              </w:rPr>
              <w:t>]</w:t>
            </w:r>
            <w:r w:rsidR="00247BBB" w:rsidRPr="008D76AA">
              <w:rPr>
                <w:rStyle w:val="ad"/>
                <w:rFonts w:ascii="Tahoma" w:hAnsi="Tahoma" w:cs="Tahoma"/>
                <w:sz w:val="20"/>
                <w:szCs w:val="20"/>
              </w:rPr>
              <w:footnoteReference w:id="17"/>
            </w:r>
          </w:p>
        </w:tc>
        <w:tc>
          <w:tcPr>
            <w:tcW w:w="311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AE42955" w14:textId="22B715BE" w:rsidR="00247BBB" w:rsidRPr="008D76AA" w:rsidRDefault="00247BBB" w:rsidP="00247BBB">
            <w:pPr>
              <w:spacing w:before="120" w:after="240"/>
              <w:ind w:firstLine="25"/>
              <w:rPr>
                <w:rFonts w:ascii="Tahoma" w:hAnsi="Tahoma" w:cs="Tahoma"/>
                <w:bCs/>
                <w:sz w:val="20"/>
                <w:szCs w:val="20"/>
                <w:highlight w:val="darkCyan"/>
              </w:rPr>
            </w:pPr>
            <w:r w:rsidRPr="008D76AA">
              <w:rPr>
                <w:rFonts w:ascii="Tahoma" w:hAnsi="Tahoma" w:cs="Tahoma"/>
                <w:b/>
                <w:bCs/>
                <w:color w:val="FF0000"/>
                <w:sz w:val="20"/>
                <w:szCs w:val="20"/>
                <w:u w:color="FF0000"/>
              </w:rPr>
              <w:t xml:space="preserve"> </w:t>
            </w:r>
            <w:r w:rsidR="00526E69" w:rsidRPr="008D76AA">
              <w:rPr>
                <w:rFonts w:ascii="Tahoma" w:hAnsi="Tahoma" w:cs="Tahoma"/>
                <w:b/>
                <w:bCs/>
                <w:color w:val="FF0000"/>
                <w:sz w:val="20"/>
                <w:szCs w:val="20"/>
                <w:u w:color="FF0000"/>
              </w:rPr>
              <w:t>[</w:t>
            </w:r>
            <w:r w:rsidRPr="008D76AA">
              <w:rPr>
                <w:rFonts w:ascii="Tahoma" w:hAnsi="Tahoma" w:cs="Tahoma"/>
                <w:bCs/>
                <w:sz w:val="20"/>
                <w:szCs w:val="20"/>
                <w:highlight w:val="darkCyan"/>
              </w:rPr>
              <w:t>•</w:t>
            </w:r>
            <w:r w:rsidR="00526E69" w:rsidRPr="008D76AA">
              <w:rPr>
                <w:rFonts w:ascii="Tahoma" w:hAnsi="Tahoma" w:cs="Tahoma"/>
                <w:b/>
                <w:bCs/>
                <w:color w:val="FF0000"/>
                <w:sz w:val="20"/>
                <w:szCs w:val="20"/>
              </w:rPr>
              <w:t>]</w:t>
            </w:r>
            <w:r w:rsidR="00526E69" w:rsidRPr="008D76AA">
              <w:rPr>
                <w:rFonts w:ascii="Tahoma" w:hAnsi="Tahoma" w:cs="Tahoma"/>
                <w:b/>
                <w:bCs/>
                <w:color w:val="FF0000"/>
                <w:sz w:val="20"/>
                <w:szCs w:val="20"/>
                <w:u w:color="FF0000"/>
              </w:rPr>
              <w:t>[</w:t>
            </w:r>
            <w:r w:rsidRPr="008D76AA">
              <w:rPr>
                <w:rFonts w:ascii="Tahoma" w:hAnsi="Tahoma" w:cs="Tahoma"/>
                <w:bCs/>
                <w:sz w:val="20"/>
                <w:szCs w:val="20"/>
                <w:highlight w:val="darkCyan"/>
              </w:rPr>
              <w:t> </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Pr="008D76AA">
              <w:rPr>
                <w:rStyle w:val="ad"/>
                <w:rFonts w:ascii="Tahoma" w:hAnsi="Tahoma" w:cs="Tahoma"/>
                <w:sz w:val="20"/>
                <w:szCs w:val="20"/>
              </w:rPr>
              <w:footnoteReference w:id="18"/>
            </w:r>
          </w:p>
        </w:tc>
      </w:tr>
    </w:tbl>
    <w:p w14:paraId="5408A64F" w14:textId="10B1FE67" w:rsidR="00247BBB" w:rsidRPr="00DD7155" w:rsidRDefault="00247BBB" w:rsidP="00682DCB">
      <w:pPr>
        <w:pStyle w:val="afff1"/>
        <w:tabs>
          <w:tab w:val="left" w:pos="709"/>
        </w:tabs>
        <w:ind w:left="142"/>
        <w:rPr>
          <w:rFonts w:ascii="Tahoma" w:hAnsi="Tahoma" w:cs="Tahoma"/>
          <w:sz w:val="18"/>
          <w:szCs w:val="22"/>
        </w:rPr>
      </w:pPr>
    </w:p>
    <w:tbl>
      <w:tblPr>
        <w:tblStyle w:val="affa"/>
        <w:tblpPr w:leftFromText="180" w:rightFromText="180" w:vertAnchor="text" w:tblpX="131" w:tblpY="1"/>
        <w:tblOverlap w:val="never"/>
        <w:tblW w:w="93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26"/>
        <w:gridCol w:w="2230"/>
        <w:gridCol w:w="2031"/>
        <w:gridCol w:w="2044"/>
        <w:gridCol w:w="2045"/>
      </w:tblGrid>
      <w:tr w:rsidR="00046548" w:rsidRPr="00DD7155" w14:paraId="42DFE339" w14:textId="77777777" w:rsidTr="006D4B4C">
        <w:trPr>
          <w:tblHeader/>
        </w:trPr>
        <w:tc>
          <w:tcPr>
            <w:tcW w:w="1026" w:type="dxa"/>
          </w:tcPr>
          <w:p w14:paraId="6ADB3941" w14:textId="77777777" w:rsidR="00046548" w:rsidRPr="008D76AA" w:rsidRDefault="00046548" w:rsidP="007C5386">
            <w:pPr>
              <w:pStyle w:val="1112"/>
              <w:tabs>
                <w:tab w:val="left" w:pos="284"/>
                <w:tab w:val="left" w:pos="924"/>
              </w:tabs>
              <w:spacing w:before="120" w:after="240"/>
              <w:rPr>
                <w:rFonts w:ascii="Tahoma" w:hAnsi="Tahoma" w:cs="Tahoma"/>
                <w:sz w:val="20"/>
                <w:szCs w:val="20"/>
                <w:highlight w:val="lightGray"/>
              </w:rPr>
            </w:pPr>
          </w:p>
        </w:tc>
        <w:tc>
          <w:tcPr>
            <w:tcW w:w="2230" w:type="dxa"/>
            <w:shd w:val="clear" w:color="auto" w:fill="F2F2F2" w:themeFill="background1" w:themeFillShade="F2"/>
          </w:tcPr>
          <w:p w14:paraId="77306879" w14:textId="2ECEC2CD" w:rsidR="00046548" w:rsidRPr="008D76AA" w:rsidRDefault="00526E69" w:rsidP="007C5386">
            <w:pPr>
              <w:pStyle w:val="afff1"/>
              <w:tabs>
                <w:tab w:val="left" w:pos="284"/>
              </w:tabs>
              <w:spacing w:before="120" w:after="240"/>
              <w:ind w:left="142"/>
              <w:rPr>
                <w:rFonts w:ascii="Tahoma" w:hAnsi="Tahoma" w:cs="Tahoma"/>
                <w:sz w:val="20"/>
                <w:szCs w:val="20"/>
              </w:rPr>
            </w:pPr>
            <w:r w:rsidRPr="008D76AA">
              <w:rPr>
                <w:rFonts w:ascii="Tahoma" w:hAnsi="Tahoma" w:cs="Tahoma"/>
                <w:b/>
                <w:color w:val="FF0000"/>
                <w:sz w:val="20"/>
                <w:szCs w:val="20"/>
                <w:u w:color="FF0000"/>
              </w:rPr>
              <w:t>[</w:t>
            </w:r>
            <w:r w:rsidR="00046548" w:rsidRPr="008D76AA">
              <w:rPr>
                <w:rFonts w:ascii="Tahoma" w:hAnsi="Tahoma" w:cs="Tahoma"/>
                <w:sz w:val="20"/>
                <w:szCs w:val="20"/>
              </w:rPr>
              <w:t>Цена Договора включает в себя</w:t>
            </w:r>
            <w:r w:rsidR="00046548" w:rsidRPr="008D76AA">
              <w:rPr>
                <w:rStyle w:val="ad"/>
                <w:rFonts w:ascii="Tahoma" w:hAnsi="Tahoma" w:cs="Tahoma"/>
                <w:sz w:val="20"/>
                <w:szCs w:val="20"/>
              </w:rPr>
              <w:footnoteReference w:id="19"/>
            </w:r>
            <w:r w:rsidR="00046548" w:rsidRPr="008D76AA">
              <w:rPr>
                <w:rFonts w:ascii="Tahoma" w:hAnsi="Tahoma" w:cs="Tahoma"/>
                <w:sz w:val="20"/>
                <w:szCs w:val="20"/>
              </w:rPr>
              <w:t xml:space="preserve">: </w:t>
            </w:r>
          </w:p>
          <w:p w14:paraId="1724DF86" w14:textId="77777777" w:rsidR="00046548" w:rsidRPr="008D76AA" w:rsidRDefault="00046548" w:rsidP="007C5386">
            <w:pPr>
              <w:pStyle w:val="1112"/>
              <w:tabs>
                <w:tab w:val="left" w:pos="284"/>
                <w:tab w:val="left" w:pos="924"/>
              </w:tabs>
              <w:spacing w:before="120" w:after="240"/>
              <w:rPr>
                <w:rFonts w:ascii="Tahoma" w:hAnsi="Tahoma" w:cs="Tahoma"/>
                <w:sz w:val="20"/>
                <w:szCs w:val="20"/>
                <w:highlight w:val="lightGray"/>
              </w:rPr>
            </w:pPr>
          </w:p>
        </w:tc>
        <w:tc>
          <w:tcPr>
            <w:tcW w:w="2031" w:type="dxa"/>
            <w:shd w:val="clear" w:color="auto" w:fill="F2F2F2" w:themeFill="background1" w:themeFillShade="F2"/>
          </w:tcPr>
          <w:p w14:paraId="7C9FCB01" w14:textId="11BC722F" w:rsidR="00046548" w:rsidRPr="008D76AA" w:rsidRDefault="00046548" w:rsidP="000E57DA">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sz w:val="20"/>
                <w:szCs w:val="20"/>
              </w:rPr>
              <w:t xml:space="preserve">Сумма </w:t>
            </w:r>
            <w:r w:rsidR="00526E69" w:rsidRPr="008D76AA">
              <w:rPr>
                <w:rFonts w:ascii="Tahoma" w:hAnsi="Tahoma" w:cs="Tahoma"/>
                <w:b/>
                <w:color w:val="FF0000"/>
                <w:sz w:val="20"/>
                <w:szCs w:val="20"/>
                <w:u w:color="FF0000"/>
              </w:rPr>
              <w:t>[</w:t>
            </w:r>
            <w:r w:rsidRPr="008D76AA">
              <w:rPr>
                <w:rFonts w:ascii="Tahoma" w:hAnsi="Tahoma" w:cs="Tahoma"/>
                <w:sz w:val="20"/>
                <w:szCs w:val="20"/>
              </w:rPr>
              <w:t>без НДС</w:t>
            </w:r>
            <w:r w:rsidR="00526E69" w:rsidRPr="008D76AA">
              <w:rPr>
                <w:rFonts w:ascii="Tahoma" w:hAnsi="Tahoma" w:cs="Tahoma"/>
                <w:b/>
                <w:color w:val="FF0000"/>
                <w:sz w:val="20"/>
                <w:szCs w:val="20"/>
              </w:rPr>
              <w:t>]</w:t>
            </w:r>
            <w:r w:rsidR="000E57DA" w:rsidRPr="008D76AA">
              <w:rPr>
                <w:rStyle w:val="ad"/>
                <w:sz w:val="20"/>
                <w:szCs w:val="20"/>
              </w:rPr>
              <w:footnoteReference w:id="20"/>
            </w:r>
            <w:r w:rsidR="000E57DA" w:rsidRPr="008D76AA">
              <w:rPr>
                <w:rFonts w:ascii="Tahoma" w:hAnsi="Tahoma" w:cs="Tahoma"/>
                <w:sz w:val="20"/>
                <w:szCs w:val="20"/>
                <w:highlight w:val="lightGray"/>
              </w:rPr>
              <w:t xml:space="preserve"> </w:t>
            </w:r>
          </w:p>
        </w:tc>
        <w:tc>
          <w:tcPr>
            <w:tcW w:w="2044" w:type="dxa"/>
            <w:shd w:val="clear" w:color="auto" w:fill="F2F2F2" w:themeFill="background1" w:themeFillShade="F2"/>
          </w:tcPr>
          <w:p w14:paraId="193BCF77" w14:textId="5E8064C0" w:rsidR="00046548" w:rsidRPr="008D76AA" w:rsidRDefault="00046548" w:rsidP="007C5386">
            <w:pPr>
              <w:spacing w:before="120" w:after="240"/>
              <w:ind w:firstLine="0"/>
              <w:rPr>
                <w:rFonts w:ascii="Tahoma" w:hAnsi="Tahoma" w:cs="Tahoma"/>
                <w:sz w:val="20"/>
                <w:szCs w:val="20"/>
                <w:highlight w:val="darkCyan"/>
              </w:rPr>
            </w:pPr>
            <w:r w:rsidRPr="008D76AA">
              <w:rPr>
                <w:rFonts w:ascii="Tahoma" w:hAnsi="Tahoma" w:cs="Tahoma"/>
                <w:sz w:val="20"/>
                <w:szCs w:val="20"/>
              </w:rPr>
              <w:t xml:space="preserve">Сумма НДС </w:t>
            </w:r>
            <w:r w:rsidR="00526E69" w:rsidRPr="008D76AA">
              <w:rPr>
                <w:rFonts w:ascii="Tahoma" w:hAnsi="Tahoma" w:cs="Tahoma"/>
                <w:b/>
                <w:color w:val="FF0000"/>
                <w:sz w:val="20"/>
                <w:szCs w:val="20"/>
              </w:rPr>
              <w:t>[</w:t>
            </w:r>
            <w:r w:rsidRPr="008D76AA">
              <w:rPr>
                <w:rFonts w:ascii="Tahoma" w:hAnsi="Tahoma" w:cs="Tahoma"/>
                <w:sz w:val="20"/>
                <w:szCs w:val="20"/>
                <w:highlight w:val="darkCyan"/>
              </w:rPr>
              <w:t>(</w:t>
            </w:r>
            <w:r w:rsidR="00526E69" w:rsidRPr="008D76AA">
              <w:rPr>
                <w:rFonts w:ascii="Tahoma" w:hAnsi="Tahoma" w:cs="Tahoma"/>
                <w:b/>
                <w:color w:val="FF0000"/>
                <w:sz w:val="20"/>
                <w:szCs w:val="20"/>
                <w:u w:color="FF0000"/>
              </w:rPr>
              <w:t>[</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Pr="008D76AA">
              <w:rPr>
                <w:rFonts w:ascii="Tahoma" w:hAnsi="Tahoma" w:cs="Tahoma"/>
                <w:sz w:val="20"/>
                <w:szCs w:val="20"/>
                <w:highlight w:val="darkCyan"/>
              </w:rPr>
              <w:t>%)</w:t>
            </w:r>
            <w:r w:rsidR="00526E69" w:rsidRPr="008D76AA">
              <w:rPr>
                <w:rFonts w:ascii="Tahoma" w:hAnsi="Tahoma" w:cs="Tahoma"/>
                <w:b/>
                <w:color w:val="FF0000"/>
                <w:sz w:val="20"/>
                <w:szCs w:val="20"/>
              </w:rPr>
              <w:t>]</w:t>
            </w:r>
            <w:r w:rsidR="00550000" w:rsidRPr="008D76AA">
              <w:rPr>
                <w:rStyle w:val="ad"/>
                <w:rFonts w:cs="Tahoma"/>
                <w:sz w:val="20"/>
                <w:szCs w:val="20"/>
              </w:rPr>
              <w:footnoteReference w:id="21"/>
            </w:r>
          </w:p>
          <w:p w14:paraId="2692C380" w14:textId="03983DD9" w:rsidR="00046548" w:rsidRPr="008D76AA" w:rsidRDefault="00526E69" w:rsidP="007C5386">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00046548" w:rsidRPr="008D76AA">
              <w:rPr>
                <w:rFonts w:ascii="Tahoma" w:hAnsi="Tahoma" w:cs="Tahoma"/>
                <w:sz w:val="20"/>
                <w:szCs w:val="20"/>
                <w:highlight w:val="darkCyan"/>
              </w:rPr>
              <w:t xml:space="preserve">НДС не облагается на основании пп. </w:t>
            </w:r>
            <w:r w:rsidRPr="008D76AA">
              <w:rPr>
                <w:rFonts w:ascii="Tahoma" w:hAnsi="Tahoma" w:cs="Tahoma"/>
                <w:b/>
                <w:color w:val="FF0000"/>
                <w:sz w:val="20"/>
                <w:szCs w:val="20"/>
                <w:u w:color="FF0000"/>
              </w:rPr>
              <w:t>[</w:t>
            </w:r>
            <w:r w:rsidR="00046548" w:rsidRPr="008D76AA">
              <w:rPr>
                <w:rFonts w:ascii="Tahoma" w:hAnsi="Tahoma" w:cs="Tahoma"/>
                <w:sz w:val="20"/>
                <w:szCs w:val="20"/>
                <w:highlight w:val="darkCyan"/>
              </w:rPr>
              <w:t>•</w:t>
            </w:r>
            <w:r w:rsidRPr="008D76AA">
              <w:rPr>
                <w:rFonts w:ascii="Tahoma" w:hAnsi="Tahoma" w:cs="Tahoma"/>
                <w:b/>
                <w:color w:val="FF0000"/>
                <w:sz w:val="20"/>
                <w:szCs w:val="20"/>
              </w:rPr>
              <w:t>]</w:t>
            </w:r>
            <w:r w:rsidR="00046548" w:rsidRPr="008D76AA">
              <w:rPr>
                <w:rFonts w:ascii="Tahoma" w:hAnsi="Tahoma" w:cs="Tahoma"/>
                <w:sz w:val="20"/>
                <w:szCs w:val="20"/>
                <w:highlight w:val="darkCyan"/>
              </w:rPr>
              <w:t xml:space="preserve"> п.</w:t>
            </w:r>
            <w:r w:rsidRPr="008D76AA">
              <w:rPr>
                <w:rFonts w:ascii="Tahoma" w:hAnsi="Tahoma" w:cs="Tahoma"/>
                <w:b/>
                <w:color w:val="FF0000"/>
                <w:sz w:val="20"/>
                <w:szCs w:val="20"/>
                <w:u w:color="FF0000"/>
              </w:rPr>
              <w:t>[</w:t>
            </w:r>
            <w:r w:rsidR="00046548" w:rsidRPr="008D76AA">
              <w:rPr>
                <w:rFonts w:ascii="Tahoma" w:hAnsi="Tahoma" w:cs="Tahoma"/>
                <w:sz w:val="20"/>
                <w:szCs w:val="20"/>
                <w:highlight w:val="darkCyan"/>
              </w:rPr>
              <w:t>•</w:t>
            </w:r>
            <w:r w:rsidRPr="008D76AA">
              <w:rPr>
                <w:rFonts w:ascii="Tahoma" w:hAnsi="Tahoma" w:cs="Tahoma"/>
                <w:b/>
                <w:color w:val="FF0000"/>
                <w:sz w:val="20"/>
                <w:szCs w:val="20"/>
              </w:rPr>
              <w:t>]</w:t>
            </w:r>
            <w:r w:rsidR="00046548" w:rsidRPr="008D76AA">
              <w:rPr>
                <w:rFonts w:ascii="Tahoma" w:hAnsi="Tahoma" w:cs="Tahoma"/>
                <w:sz w:val="20"/>
                <w:szCs w:val="20"/>
                <w:highlight w:val="darkCyan"/>
              </w:rPr>
              <w:t xml:space="preserve"> ст. </w:t>
            </w:r>
            <w:r w:rsidRPr="008D76AA">
              <w:rPr>
                <w:rFonts w:ascii="Tahoma" w:hAnsi="Tahoma" w:cs="Tahoma"/>
                <w:b/>
                <w:color w:val="FF0000"/>
                <w:sz w:val="20"/>
                <w:szCs w:val="20"/>
                <w:u w:color="FF0000"/>
              </w:rPr>
              <w:t>[</w:t>
            </w:r>
            <w:r w:rsidR="00046548" w:rsidRPr="008D76AA">
              <w:rPr>
                <w:rFonts w:ascii="Tahoma" w:hAnsi="Tahoma" w:cs="Tahoma"/>
                <w:sz w:val="20"/>
                <w:szCs w:val="20"/>
                <w:highlight w:val="darkCyan"/>
              </w:rPr>
              <w:t>•</w:t>
            </w:r>
            <w:r w:rsidRPr="008D76AA">
              <w:rPr>
                <w:rFonts w:ascii="Tahoma" w:hAnsi="Tahoma" w:cs="Tahoma"/>
                <w:b/>
                <w:color w:val="FF0000"/>
                <w:sz w:val="20"/>
                <w:szCs w:val="20"/>
              </w:rPr>
              <w:t>]</w:t>
            </w:r>
            <w:r w:rsidR="00046548" w:rsidRPr="008D76AA">
              <w:rPr>
                <w:rFonts w:ascii="Tahoma" w:hAnsi="Tahoma" w:cs="Tahoma"/>
                <w:sz w:val="20"/>
                <w:szCs w:val="20"/>
                <w:highlight w:val="darkCyan"/>
              </w:rPr>
              <w:t xml:space="preserve"> Налогового кодекса РФ.</w:t>
            </w:r>
            <w:r w:rsidRPr="008D76AA">
              <w:rPr>
                <w:rFonts w:ascii="Tahoma" w:hAnsi="Tahoma" w:cs="Tahoma"/>
                <w:b/>
                <w:color w:val="FF0000"/>
                <w:sz w:val="20"/>
                <w:szCs w:val="20"/>
              </w:rPr>
              <w:t>]</w:t>
            </w:r>
            <w:r w:rsidR="00046548" w:rsidRPr="008D76AA">
              <w:rPr>
                <w:rFonts w:ascii="Tahoma" w:hAnsi="Tahoma" w:cs="Tahoma"/>
                <w:sz w:val="20"/>
                <w:szCs w:val="20"/>
              </w:rPr>
              <w:t xml:space="preserve"> </w:t>
            </w:r>
            <w:r w:rsidR="00550000" w:rsidRPr="008D76AA">
              <w:rPr>
                <w:rStyle w:val="ad"/>
                <w:rFonts w:cs="Tahoma"/>
                <w:sz w:val="20"/>
                <w:szCs w:val="20"/>
              </w:rPr>
              <w:footnoteReference w:id="22"/>
            </w:r>
          </w:p>
        </w:tc>
        <w:tc>
          <w:tcPr>
            <w:tcW w:w="2045" w:type="dxa"/>
            <w:shd w:val="clear" w:color="auto" w:fill="F2F2F2" w:themeFill="background1" w:themeFillShade="F2"/>
          </w:tcPr>
          <w:p w14:paraId="6762D2F9" w14:textId="6A6710E1" w:rsidR="00046548" w:rsidRPr="008D76AA" w:rsidRDefault="00046548" w:rsidP="007C5386">
            <w:pPr>
              <w:spacing w:before="120" w:after="240"/>
              <w:ind w:firstLine="0"/>
              <w:rPr>
                <w:rFonts w:ascii="Tahoma" w:hAnsi="Tahoma" w:cs="Tahoma"/>
                <w:sz w:val="20"/>
                <w:szCs w:val="20"/>
                <w:highlight w:val="darkCyan"/>
              </w:rPr>
            </w:pPr>
            <w:r w:rsidRPr="008D76AA">
              <w:rPr>
                <w:rFonts w:ascii="Tahoma" w:hAnsi="Tahoma" w:cs="Tahoma"/>
                <w:sz w:val="20"/>
                <w:szCs w:val="20"/>
              </w:rPr>
              <w:t xml:space="preserve">Итого </w:t>
            </w:r>
            <w:r w:rsidR="00526E69" w:rsidRPr="008D76AA">
              <w:rPr>
                <w:rFonts w:ascii="Tahoma" w:hAnsi="Tahoma" w:cs="Tahoma"/>
                <w:b/>
                <w:color w:val="FF0000"/>
                <w:sz w:val="20"/>
                <w:szCs w:val="20"/>
                <w:u w:color="FF0000"/>
              </w:rPr>
              <w:t>[</w:t>
            </w:r>
            <w:r w:rsidRPr="008D76AA">
              <w:rPr>
                <w:rFonts w:ascii="Tahoma" w:hAnsi="Tahoma" w:cs="Tahoma"/>
                <w:sz w:val="20"/>
                <w:szCs w:val="20"/>
                <w:highlight w:val="darkCyan"/>
              </w:rPr>
              <w:t>включая</w:t>
            </w:r>
          </w:p>
          <w:p w14:paraId="5544939D" w14:textId="294ED61C" w:rsidR="00046548" w:rsidRPr="008D76AA" w:rsidRDefault="00046548" w:rsidP="007C5386">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sz w:val="20"/>
                <w:szCs w:val="20"/>
                <w:highlight w:val="darkCyan"/>
              </w:rPr>
              <w:t> НДС</w:t>
            </w:r>
            <w:r w:rsidR="00526E69" w:rsidRPr="008D76AA">
              <w:rPr>
                <w:rFonts w:ascii="Tahoma" w:hAnsi="Tahoma" w:cs="Tahoma"/>
                <w:b/>
                <w:color w:val="FF0000"/>
                <w:sz w:val="20"/>
                <w:szCs w:val="20"/>
              </w:rPr>
              <w:t>]</w:t>
            </w:r>
            <w:r w:rsidR="000E57DA" w:rsidRPr="008D76AA">
              <w:rPr>
                <w:rStyle w:val="ad"/>
                <w:sz w:val="20"/>
                <w:szCs w:val="20"/>
              </w:rPr>
              <w:footnoteReference w:id="23"/>
            </w:r>
          </w:p>
        </w:tc>
      </w:tr>
      <w:tr w:rsidR="00046548" w:rsidRPr="00DD7155" w14:paraId="5A09857F" w14:textId="77777777" w:rsidTr="006D4B4C">
        <w:tc>
          <w:tcPr>
            <w:tcW w:w="1026" w:type="dxa"/>
          </w:tcPr>
          <w:p w14:paraId="221CDED8" w14:textId="77777777" w:rsidR="00046548" w:rsidRPr="008D76AA" w:rsidRDefault="00046548" w:rsidP="00B87AEB">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489DD5D7" w14:textId="3C1C8493" w:rsidR="00046548" w:rsidRPr="008D76AA" w:rsidRDefault="00526E69"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00046548" w:rsidRPr="008D76AA">
              <w:rPr>
                <w:rFonts w:ascii="Tahoma" w:hAnsi="Tahoma" w:cs="Tahoma"/>
                <w:sz w:val="20"/>
                <w:szCs w:val="20"/>
                <w:highlight w:val="lightGray"/>
              </w:rPr>
              <w:t>Разработка</w:t>
            </w:r>
            <w:r w:rsidR="00845344" w:rsidRPr="008D76AA">
              <w:rPr>
                <w:rFonts w:ascii="Tahoma" w:hAnsi="Tahoma" w:cs="Tahoma"/>
                <w:b/>
                <w:color w:val="FF0000"/>
                <w:sz w:val="20"/>
                <w:szCs w:val="20"/>
              </w:rPr>
              <w:t>]</w:t>
            </w:r>
            <w:r w:rsidR="00046548" w:rsidRPr="008D76AA">
              <w:rPr>
                <w:rFonts w:ascii="Tahoma" w:hAnsi="Tahoma" w:cs="Tahoma"/>
                <w:sz w:val="20"/>
                <w:szCs w:val="20"/>
                <w:highlight w:val="lightGray"/>
              </w:rPr>
              <w:t xml:space="preserve"> / </w:t>
            </w:r>
            <w:r w:rsidRPr="008D76AA">
              <w:rPr>
                <w:rFonts w:ascii="Tahoma" w:hAnsi="Tahoma" w:cs="Tahoma"/>
                <w:b/>
                <w:color w:val="FF0000"/>
                <w:sz w:val="20"/>
                <w:szCs w:val="20"/>
                <w:u w:color="FF0000"/>
              </w:rPr>
              <w:t>[</w:t>
            </w:r>
            <w:r w:rsidR="00046548" w:rsidRPr="008D76AA">
              <w:rPr>
                <w:rFonts w:ascii="Tahoma" w:hAnsi="Tahoma" w:cs="Tahoma"/>
                <w:sz w:val="20"/>
                <w:szCs w:val="20"/>
                <w:highlight w:val="lightGray"/>
              </w:rPr>
              <w:t>Корректировка</w:t>
            </w:r>
            <w:r w:rsidRPr="008D76AA">
              <w:rPr>
                <w:rFonts w:ascii="Tahoma" w:hAnsi="Tahoma" w:cs="Tahoma"/>
                <w:b/>
                <w:color w:val="FF0000"/>
                <w:sz w:val="20"/>
                <w:szCs w:val="20"/>
              </w:rPr>
              <w:t>]</w:t>
            </w:r>
            <w:r w:rsidR="00046548" w:rsidRPr="008D76AA">
              <w:rPr>
                <w:rFonts w:ascii="Tahoma" w:hAnsi="Tahoma" w:cs="Tahoma"/>
                <w:sz w:val="20"/>
                <w:szCs w:val="20"/>
                <w:highlight w:val="lightGray"/>
              </w:rPr>
              <w:t xml:space="preserve"> Документации, в т.ч.</w:t>
            </w:r>
          </w:p>
        </w:tc>
        <w:tc>
          <w:tcPr>
            <w:tcW w:w="2031" w:type="dxa"/>
          </w:tcPr>
          <w:p w14:paraId="6A217CFC" w14:textId="66B7F0B9" w:rsidR="00046548" w:rsidRPr="008D76AA" w:rsidRDefault="00526E69" w:rsidP="007C5386">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00046548" w:rsidRPr="008D76AA">
              <w:rPr>
                <w:rFonts w:ascii="Tahoma" w:hAnsi="Tahoma" w:cs="Tahoma"/>
                <w:sz w:val="20"/>
                <w:szCs w:val="20"/>
              </w:rPr>
              <w:t>•</w:t>
            </w:r>
            <w:r w:rsidRPr="008D76AA">
              <w:rPr>
                <w:rFonts w:ascii="Tahoma" w:hAnsi="Tahoma" w:cs="Tahoma"/>
                <w:b/>
                <w:color w:val="FF0000"/>
                <w:sz w:val="20"/>
                <w:szCs w:val="20"/>
              </w:rPr>
              <w:t>]</w:t>
            </w:r>
            <w:r w:rsidR="00046548" w:rsidRPr="008D76AA">
              <w:rPr>
                <w:rFonts w:ascii="Tahoma" w:hAnsi="Tahoma" w:cs="Tahoma"/>
                <w:sz w:val="20"/>
                <w:szCs w:val="20"/>
              </w:rPr>
              <w:t> </w:t>
            </w:r>
            <w:r w:rsidRPr="008D76AA">
              <w:rPr>
                <w:rFonts w:ascii="Tahoma" w:hAnsi="Tahoma" w:cs="Tahoma"/>
                <w:b/>
                <w:bCs/>
                <w:color w:val="FF0000"/>
                <w:sz w:val="20"/>
                <w:szCs w:val="20"/>
                <w:u w:color="FF0000"/>
              </w:rPr>
              <w:t>[</w:t>
            </w:r>
            <w:r w:rsidR="00046548" w:rsidRPr="008D76AA">
              <w:rPr>
                <w:rFonts w:ascii="Tahoma" w:hAnsi="Tahoma" w:cs="Tahoma"/>
                <w:bCs/>
                <w:sz w:val="20"/>
                <w:szCs w:val="20"/>
              </w:rPr>
              <w:t> </w:t>
            </w:r>
            <w:r w:rsidR="00046548" w:rsidRPr="008D76AA">
              <w:rPr>
                <w:rFonts w:ascii="Tahoma" w:hAnsi="Tahoma" w:cs="Tahoma"/>
                <w:sz w:val="20"/>
                <w:szCs w:val="20"/>
              </w:rPr>
              <w:t>₽</w:t>
            </w:r>
            <w:r w:rsidRPr="008D76AA">
              <w:rPr>
                <w:rFonts w:ascii="Tahoma" w:hAnsi="Tahoma" w:cs="Tahoma"/>
                <w:b/>
                <w:color w:val="FF0000"/>
                <w:sz w:val="20"/>
                <w:szCs w:val="20"/>
              </w:rPr>
              <w:t>]</w:t>
            </w:r>
          </w:p>
        </w:tc>
        <w:tc>
          <w:tcPr>
            <w:tcW w:w="2044" w:type="dxa"/>
          </w:tcPr>
          <w:p w14:paraId="21C4AE42" w14:textId="44042758" w:rsidR="00046548" w:rsidRPr="008D76AA" w:rsidRDefault="00526E69" w:rsidP="000E57DA">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00046548" w:rsidRPr="008D76AA">
              <w:rPr>
                <w:rFonts w:ascii="Tahoma" w:hAnsi="Tahoma" w:cs="Tahoma"/>
                <w:bCs/>
                <w:sz w:val="20"/>
                <w:szCs w:val="20"/>
                <w:highlight w:val="darkCyan"/>
              </w:rPr>
              <w:t>•</w:t>
            </w:r>
            <w:r w:rsidRPr="008D76AA">
              <w:rPr>
                <w:rFonts w:ascii="Tahoma" w:hAnsi="Tahoma" w:cs="Tahoma"/>
                <w:b/>
                <w:bCs/>
                <w:color w:val="FF0000"/>
                <w:sz w:val="20"/>
                <w:szCs w:val="20"/>
              </w:rPr>
              <w:t>]</w:t>
            </w:r>
            <w:r w:rsidR="00046548"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00046548" w:rsidRPr="008D76AA">
              <w:rPr>
                <w:rFonts w:ascii="Tahoma" w:hAnsi="Tahoma" w:cs="Tahoma"/>
                <w:bCs/>
                <w:sz w:val="20"/>
                <w:szCs w:val="20"/>
              </w:rPr>
              <w:t> </w:t>
            </w:r>
            <w:r w:rsidR="00046548"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00046548" w:rsidRPr="008D76AA">
              <w:rPr>
                <w:rFonts w:ascii="Tahoma" w:hAnsi="Tahoma" w:cs="Tahoma"/>
                <w:sz w:val="20"/>
                <w:szCs w:val="20"/>
                <w:highlight w:val="darkCyan"/>
                <w:vertAlign w:val="superscript"/>
              </w:rPr>
              <w:t xml:space="preserve"> </w:t>
            </w:r>
            <w:r w:rsidR="000E57DA" w:rsidRPr="008D76AA">
              <w:rPr>
                <w:rStyle w:val="ad"/>
                <w:sz w:val="20"/>
                <w:szCs w:val="20"/>
                <w:highlight w:val="darkCyan"/>
              </w:rPr>
              <w:footnoteReference w:id="24"/>
            </w:r>
          </w:p>
        </w:tc>
        <w:tc>
          <w:tcPr>
            <w:tcW w:w="2045" w:type="dxa"/>
          </w:tcPr>
          <w:p w14:paraId="115DE43C" w14:textId="2B079487" w:rsidR="00046548" w:rsidRPr="008D76AA" w:rsidRDefault="00526E69" w:rsidP="007C5386">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00046548"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00046548" w:rsidRPr="008D76AA">
              <w:rPr>
                <w:rFonts w:ascii="Tahoma" w:hAnsi="Tahoma" w:cs="Tahoma"/>
                <w:bCs/>
                <w:sz w:val="20"/>
                <w:szCs w:val="20"/>
              </w:rPr>
              <w:t> </w:t>
            </w:r>
            <w:r w:rsidR="00046548"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6707BCEA" w14:textId="77777777" w:rsidTr="006D4B4C">
        <w:tc>
          <w:tcPr>
            <w:tcW w:w="1026" w:type="dxa"/>
          </w:tcPr>
          <w:p w14:paraId="3A533FB7"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26C01C82" w14:textId="197B4A0D" w:rsidR="00845344" w:rsidRPr="008D76AA" w:rsidRDefault="00845344" w:rsidP="00845344">
            <w:pPr>
              <w:spacing w:before="120" w:after="240"/>
              <w:ind w:firstLine="0"/>
              <w:rPr>
                <w:rFonts w:ascii="Tahoma" w:hAnsi="Tahoma" w:cs="Tahoma"/>
                <w:sz w:val="20"/>
                <w:szCs w:val="20"/>
                <w:highlight w:val="lightGray"/>
              </w:rPr>
            </w:pPr>
            <w:r w:rsidRPr="008D76AA">
              <w:rPr>
                <w:rFonts w:ascii="Tahoma" w:hAnsi="Tahoma" w:cs="Tahoma"/>
                <w:b/>
                <w:color w:val="FF0000"/>
                <w:sz w:val="20"/>
                <w:szCs w:val="20"/>
                <w:u w:color="FF0000"/>
              </w:rPr>
              <w:t>[</w:t>
            </w:r>
            <w:r w:rsidRPr="008D76AA">
              <w:rPr>
                <w:rFonts w:ascii="Tahoma" w:hAnsi="Tahoma" w:cs="Tahoma"/>
                <w:sz w:val="20"/>
                <w:szCs w:val="20"/>
                <w:highlight w:val="lightGray"/>
              </w:rPr>
              <w:t>Разработка</w:t>
            </w:r>
            <w:r w:rsidRPr="008D76AA">
              <w:rPr>
                <w:rFonts w:ascii="Tahoma" w:hAnsi="Tahoma" w:cs="Tahoma"/>
                <w:b/>
                <w:color w:val="FF0000"/>
                <w:sz w:val="20"/>
                <w:szCs w:val="20"/>
              </w:rPr>
              <w:t>]</w:t>
            </w:r>
            <w:r w:rsidRPr="008D76AA">
              <w:rPr>
                <w:rFonts w:ascii="Tahoma" w:hAnsi="Tahoma" w:cs="Tahoma"/>
                <w:sz w:val="20"/>
                <w:szCs w:val="20"/>
                <w:highlight w:val="lightGray"/>
              </w:rPr>
              <w:t xml:space="preserve"> / </w:t>
            </w:r>
            <w:r w:rsidRPr="008D76AA">
              <w:rPr>
                <w:rFonts w:ascii="Tahoma" w:hAnsi="Tahoma" w:cs="Tahoma"/>
                <w:b/>
                <w:color w:val="FF0000"/>
                <w:sz w:val="20"/>
                <w:szCs w:val="20"/>
                <w:u w:color="FF0000"/>
              </w:rPr>
              <w:t>[</w:t>
            </w:r>
            <w:r w:rsidRPr="008D76AA">
              <w:rPr>
                <w:rFonts w:ascii="Tahoma" w:hAnsi="Tahoma" w:cs="Tahoma"/>
                <w:sz w:val="20"/>
                <w:szCs w:val="20"/>
                <w:highlight w:val="lightGray"/>
              </w:rPr>
              <w:t>Корректировка</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БИ</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ДИ,</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ТР,</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ТП,</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ОТР,</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ОТС,</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ПД,</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РД,</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КДНО,</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rPr>
              <w:t>]</w:t>
            </w:r>
          </w:p>
          <w:p w14:paraId="33127694" w14:textId="640A84DC"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p>
        </w:tc>
        <w:tc>
          <w:tcPr>
            <w:tcW w:w="2031" w:type="dxa"/>
          </w:tcPr>
          <w:p w14:paraId="665BCCF4" w14:textId="23C6E357"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6AD28787" w14:textId="053495CA"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25"/>
            </w:r>
          </w:p>
        </w:tc>
        <w:tc>
          <w:tcPr>
            <w:tcW w:w="2045" w:type="dxa"/>
          </w:tcPr>
          <w:p w14:paraId="29A62C8C" w14:textId="57A7EB8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2627604F" w14:textId="77777777" w:rsidTr="006D4B4C">
        <w:tc>
          <w:tcPr>
            <w:tcW w:w="1026" w:type="dxa"/>
          </w:tcPr>
          <w:p w14:paraId="47D5275F"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5754301E" w14:textId="7334CEFD" w:rsidR="00845344" w:rsidRPr="008D76AA" w:rsidRDefault="00845344" w:rsidP="00845344">
            <w:pPr>
              <w:spacing w:before="120" w:after="240"/>
              <w:ind w:firstLine="0"/>
              <w:rPr>
                <w:rFonts w:ascii="Tahoma" w:hAnsi="Tahoma" w:cs="Tahoma"/>
                <w:b/>
                <w:color w:val="FF0000"/>
                <w:sz w:val="20"/>
                <w:szCs w:val="20"/>
                <w:u w:color="FF0000"/>
              </w:rPr>
            </w:pPr>
            <w:r w:rsidRPr="008D76AA">
              <w:rPr>
                <w:rFonts w:ascii="Tahoma" w:hAnsi="Tahoma" w:cs="Tahoma"/>
                <w:b/>
                <w:color w:val="FF0000"/>
                <w:sz w:val="20"/>
                <w:szCs w:val="20"/>
                <w:u w:color="FF0000"/>
              </w:rPr>
              <w:t>[</w:t>
            </w:r>
            <w:r>
              <w:rPr>
                <w:rFonts w:ascii="Tahoma" w:hAnsi="Tahoma" w:cs="Tahoma"/>
                <w:sz w:val="20"/>
                <w:szCs w:val="20"/>
                <w:highlight w:val="lightGray"/>
              </w:rPr>
              <w:t>В</w:t>
            </w:r>
            <w:r w:rsidRPr="008D76AA">
              <w:rPr>
                <w:rFonts w:ascii="Tahoma" w:hAnsi="Tahoma" w:cs="Tahoma"/>
                <w:sz w:val="20"/>
                <w:szCs w:val="20"/>
                <w:highlight w:val="lightGray"/>
              </w:rPr>
              <w:t xml:space="preserve">ыполнение </w:t>
            </w:r>
            <w:r w:rsidRPr="008D76AA">
              <w:rPr>
                <w:rFonts w:ascii="Tahoma" w:hAnsi="Tahoma" w:cs="Tahoma"/>
                <w:b/>
                <w:color w:val="FF0000"/>
                <w:sz w:val="20"/>
                <w:szCs w:val="20"/>
                <w:u w:color="FF0000"/>
              </w:rPr>
              <w:t>[</w:t>
            </w:r>
            <w:r w:rsidRPr="008D76AA">
              <w:rPr>
                <w:rFonts w:ascii="Tahoma" w:hAnsi="Tahoma" w:cs="Tahoma"/>
                <w:sz w:val="20"/>
                <w:szCs w:val="20"/>
                <w:highlight w:val="lightGray"/>
              </w:rPr>
              <w:t>ИИ,</w:t>
            </w:r>
            <w:r w:rsidRPr="008D76AA">
              <w:rPr>
                <w:rFonts w:ascii="Tahoma" w:hAnsi="Tahoma" w:cs="Tahoma"/>
                <w:b/>
                <w:color w:val="FF0000"/>
                <w:sz w:val="20"/>
                <w:szCs w:val="20"/>
              </w:rPr>
              <w:t>]</w:t>
            </w:r>
            <w:r w:rsidRPr="008D76AA">
              <w:rPr>
                <w:rFonts w:ascii="Tahoma" w:hAnsi="Tahoma" w:cs="Tahoma"/>
                <w:sz w:val="20"/>
                <w:szCs w:val="20"/>
                <w:highlight w:val="lightGray"/>
              </w:rPr>
              <w:t xml:space="preserve"> </w:t>
            </w:r>
            <w:r w:rsidRPr="008D76AA">
              <w:rPr>
                <w:rFonts w:ascii="Tahoma" w:hAnsi="Tahoma" w:cs="Tahoma"/>
                <w:b/>
                <w:color w:val="FF0000"/>
                <w:sz w:val="20"/>
                <w:szCs w:val="20"/>
                <w:u w:color="FF0000"/>
              </w:rPr>
              <w:t>[</w:t>
            </w:r>
            <w:r w:rsidRPr="008D76AA">
              <w:rPr>
                <w:rFonts w:ascii="Tahoma" w:hAnsi="Tahoma" w:cs="Tahoma"/>
                <w:sz w:val="20"/>
                <w:szCs w:val="20"/>
                <w:highlight w:val="lightGray"/>
              </w:rPr>
              <w:t>КО,</w:t>
            </w:r>
            <w:r w:rsidRPr="008D76AA">
              <w:rPr>
                <w:rFonts w:ascii="Tahoma" w:hAnsi="Tahoma" w:cs="Tahoma"/>
                <w:b/>
                <w:color w:val="FF0000"/>
                <w:sz w:val="20"/>
                <w:szCs w:val="20"/>
              </w:rPr>
              <w:t>]</w:t>
            </w:r>
          </w:p>
        </w:tc>
        <w:tc>
          <w:tcPr>
            <w:tcW w:w="2031" w:type="dxa"/>
          </w:tcPr>
          <w:p w14:paraId="53C6C91C" w14:textId="10422F47" w:rsidR="00845344" w:rsidRPr="008D76AA" w:rsidRDefault="00845344" w:rsidP="00845344">
            <w:pPr>
              <w:pStyle w:val="1112"/>
              <w:tabs>
                <w:tab w:val="left" w:pos="284"/>
                <w:tab w:val="left" w:pos="924"/>
              </w:tabs>
              <w:spacing w:before="120" w:after="240"/>
              <w:rPr>
                <w:rFonts w:ascii="Tahoma" w:hAnsi="Tahoma" w:cs="Tahoma"/>
                <w:b/>
                <w:color w:val="FF0000"/>
                <w:sz w:val="20"/>
                <w:szCs w:val="20"/>
                <w:u w:color="FF0000"/>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0C1E2BB0" w14:textId="77777777" w:rsidR="00845344" w:rsidRPr="008D76AA" w:rsidRDefault="00845344" w:rsidP="00845344">
            <w:pPr>
              <w:pStyle w:val="1112"/>
              <w:tabs>
                <w:tab w:val="left" w:pos="284"/>
                <w:tab w:val="left" w:pos="924"/>
              </w:tabs>
              <w:spacing w:before="120" w:after="240"/>
              <w:rPr>
                <w:rFonts w:ascii="Tahoma" w:hAnsi="Tahoma" w:cs="Tahoma"/>
                <w:b/>
                <w:bCs/>
                <w:color w:val="FF0000"/>
                <w:sz w:val="20"/>
                <w:szCs w:val="20"/>
                <w:u w:color="FF0000"/>
              </w:rPr>
            </w:pPr>
          </w:p>
        </w:tc>
        <w:tc>
          <w:tcPr>
            <w:tcW w:w="2045" w:type="dxa"/>
          </w:tcPr>
          <w:p w14:paraId="7C7EC3B8" w14:textId="77777777" w:rsidR="00845344" w:rsidRPr="008D76AA" w:rsidRDefault="00845344" w:rsidP="00845344">
            <w:pPr>
              <w:pStyle w:val="1112"/>
              <w:tabs>
                <w:tab w:val="left" w:pos="284"/>
                <w:tab w:val="left" w:pos="924"/>
              </w:tabs>
              <w:spacing w:before="120" w:after="240"/>
              <w:rPr>
                <w:rFonts w:ascii="Tahoma" w:hAnsi="Tahoma" w:cs="Tahoma"/>
                <w:b/>
                <w:bCs/>
                <w:color w:val="FF0000"/>
                <w:sz w:val="20"/>
                <w:szCs w:val="20"/>
                <w:u w:color="FF0000"/>
              </w:rPr>
            </w:pPr>
          </w:p>
        </w:tc>
      </w:tr>
      <w:tr w:rsidR="00845344" w:rsidRPr="00DD7155" w14:paraId="38C390D2" w14:textId="77777777" w:rsidTr="006D4B4C">
        <w:tc>
          <w:tcPr>
            <w:tcW w:w="1026" w:type="dxa"/>
          </w:tcPr>
          <w:p w14:paraId="2EE756D8"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7BFB5D47" w14:textId="7FF11D06" w:rsidR="00845344" w:rsidRPr="008D76AA" w:rsidRDefault="00845344" w:rsidP="00CD30DF">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Pr="008D76AA">
              <w:rPr>
                <w:rFonts w:ascii="Tahoma" w:hAnsi="Tahoma" w:cs="Tahoma"/>
                <w:color w:val="215868" w:themeColor="accent5" w:themeShade="80"/>
                <w:sz w:val="20"/>
                <w:szCs w:val="20"/>
                <w:highlight w:val="lightGray"/>
              </w:rPr>
              <w:t xml:space="preserve">Расходы </w:t>
            </w:r>
            <w:r w:rsidR="00CD30DF">
              <w:rPr>
                <w:rFonts w:ascii="Tahoma" w:hAnsi="Tahoma" w:cs="Tahoma"/>
                <w:color w:val="215868" w:themeColor="accent5" w:themeShade="80"/>
                <w:sz w:val="20"/>
                <w:szCs w:val="20"/>
                <w:highlight w:val="lightGray"/>
              </w:rPr>
              <w:t xml:space="preserve">на Экспертизу, понесенные </w:t>
            </w:r>
            <w:r w:rsidRPr="008D76AA">
              <w:rPr>
                <w:rFonts w:ascii="Tahoma" w:hAnsi="Tahoma" w:cs="Tahoma"/>
                <w:color w:val="215868" w:themeColor="accent5" w:themeShade="80"/>
                <w:sz w:val="20"/>
                <w:szCs w:val="20"/>
                <w:highlight w:val="lightGray"/>
              </w:rPr>
              <w:t>Подрядчик</w:t>
            </w:r>
            <w:r w:rsidR="00CD30DF">
              <w:rPr>
                <w:rFonts w:ascii="Tahoma" w:hAnsi="Tahoma" w:cs="Tahoma"/>
                <w:color w:val="215868" w:themeColor="accent5" w:themeShade="80"/>
                <w:sz w:val="20"/>
                <w:szCs w:val="20"/>
                <w:highlight w:val="lightGray"/>
              </w:rPr>
              <w:t xml:space="preserve">ом, по поручению Заказчика </w:t>
            </w:r>
            <w:r w:rsidRPr="008D76AA">
              <w:rPr>
                <w:rFonts w:ascii="Tahoma" w:hAnsi="Tahoma" w:cs="Tahoma"/>
                <w:color w:val="215868" w:themeColor="accent5" w:themeShade="80"/>
                <w:sz w:val="20"/>
                <w:szCs w:val="20"/>
                <w:highlight w:val="lightGray"/>
              </w:rPr>
              <w:t xml:space="preserve"> не должны превышать</w:t>
            </w:r>
            <w:r w:rsidRPr="008D76AA">
              <w:rPr>
                <w:rFonts w:ascii="Tahoma" w:hAnsi="Tahoma" w:cs="Tahoma"/>
                <w:b/>
                <w:color w:val="FF0000"/>
                <w:sz w:val="20"/>
                <w:szCs w:val="20"/>
              </w:rPr>
              <w:t>]</w:t>
            </w:r>
          </w:p>
        </w:tc>
        <w:tc>
          <w:tcPr>
            <w:tcW w:w="2031" w:type="dxa"/>
          </w:tcPr>
          <w:p w14:paraId="75367190" w14:textId="1B22CADF"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44AF9C6B" w14:textId="4892CC2C"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26"/>
            </w:r>
          </w:p>
        </w:tc>
        <w:tc>
          <w:tcPr>
            <w:tcW w:w="2045" w:type="dxa"/>
          </w:tcPr>
          <w:p w14:paraId="20109F7F" w14:textId="701E9DA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3453C501" w14:textId="77777777" w:rsidTr="006D4B4C">
        <w:tc>
          <w:tcPr>
            <w:tcW w:w="1026" w:type="dxa"/>
          </w:tcPr>
          <w:p w14:paraId="41979F48"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70C66292" w14:textId="4EB56BED"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sz w:val="20"/>
                <w:szCs w:val="20"/>
              </w:rPr>
              <w:t xml:space="preserve">СМР, включая материалы </w:t>
            </w:r>
            <w:r w:rsidRPr="008D76AA">
              <w:rPr>
                <w:rFonts w:ascii="Tahoma" w:hAnsi="Tahoma" w:cs="Tahoma"/>
                <w:b/>
                <w:color w:val="FF0000"/>
                <w:sz w:val="20"/>
                <w:szCs w:val="20"/>
                <w:lang w:val="en-US"/>
              </w:rPr>
              <w:t>]</w:t>
            </w:r>
          </w:p>
        </w:tc>
        <w:tc>
          <w:tcPr>
            <w:tcW w:w="2031" w:type="dxa"/>
          </w:tcPr>
          <w:p w14:paraId="05C07DF1" w14:textId="0753E6C0"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44AC469D" w14:textId="328E12B9"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27"/>
            </w:r>
          </w:p>
        </w:tc>
        <w:tc>
          <w:tcPr>
            <w:tcW w:w="2045" w:type="dxa"/>
          </w:tcPr>
          <w:p w14:paraId="201DDA7E" w14:textId="3B5FF1C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71B6F8DC" w14:textId="77777777" w:rsidTr="006D4B4C">
        <w:tc>
          <w:tcPr>
            <w:tcW w:w="1026" w:type="dxa"/>
          </w:tcPr>
          <w:p w14:paraId="0CB977CE"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4235D567" w14:textId="2C2E09DD"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sz w:val="20"/>
                <w:szCs w:val="20"/>
              </w:rPr>
              <w:t>Оборудование</w:t>
            </w:r>
            <w:r w:rsidRPr="008D76AA">
              <w:rPr>
                <w:rFonts w:ascii="Tahoma" w:hAnsi="Tahoma" w:cs="Tahoma"/>
                <w:b/>
                <w:color w:val="FF0000"/>
                <w:sz w:val="20"/>
                <w:szCs w:val="20"/>
                <w:lang w:val="en-US"/>
              </w:rPr>
              <w:t>]</w:t>
            </w:r>
            <w:r w:rsidR="001C3E51">
              <w:rPr>
                <w:rStyle w:val="ad"/>
                <w:b/>
                <w:color w:val="FF0000"/>
                <w:szCs w:val="20"/>
              </w:rPr>
              <w:footnoteReference w:id="28"/>
            </w:r>
          </w:p>
        </w:tc>
        <w:tc>
          <w:tcPr>
            <w:tcW w:w="2031" w:type="dxa"/>
          </w:tcPr>
          <w:p w14:paraId="2648B9C5" w14:textId="6B34BFFA"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4F0B7CE1" w14:textId="5591A72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29"/>
            </w:r>
          </w:p>
        </w:tc>
        <w:tc>
          <w:tcPr>
            <w:tcW w:w="2045" w:type="dxa"/>
          </w:tcPr>
          <w:p w14:paraId="06C29411" w14:textId="25AECA7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4502AC0D" w14:textId="77777777" w:rsidTr="006D4B4C">
        <w:tc>
          <w:tcPr>
            <w:tcW w:w="1026" w:type="dxa"/>
          </w:tcPr>
          <w:p w14:paraId="137601F7"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313625E4" w14:textId="3AEC3D86"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B050"/>
                <w:sz w:val="20"/>
                <w:szCs w:val="20"/>
                <w:highlight w:val="black"/>
              </w:rPr>
              <w:t>Демонтажные работы</w:t>
            </w:r>
            <w:r w:rsidRPr="008D76AA">
              <w:rPr>
                <w:rFonts w:ascii="Tahoma" w:hAnsi="Tahoma" w:cs="Tahoma"/>
                <w:b/>
                <w:color w:val="FF0000"/>
                <w:sz w:val="20"/>
                <w:szCs w:val="20"/>
                <w:lang w:val="en-US"/>
              </w:rPr>
              <w:t>]</w:t>
            </w:r>
          </w:p>
        </w:tc>
        <w:tc>
          <w:tcPr>
            <w:tcW w:w="2031" w:type="dxa"/>
          </w:tcPr>
          <w:p w14:paraId="05586869" w14:textId="13808325"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2BAA29AF" w14:textId="321C533C"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0"/>
            </w:r>
          </w:p>
        </w:tc>
        <w:tc>
          <w:tcPr>
            <w:tcW w:w="2045" w:type="dxa"/>
          </w:tcPr>
          <w:p w14:paraId="3A0DF87D" w14:textId="283B47E7"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66CDF106" w14:textId="77777777" w:rsidTr="006D4B4C">
        <w:tc>
          <w:tcPr>
            <w:tcW w:w="1026" w:type="dxa"/>
          </w:tcPr>
          <w:p w14:paraId="128F43FF"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1D3035E0" w14:textId="54CC5A6A"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0000"/>
                <w:sz w:val="20"/>
                <w:szCs w:val="20"/>
                <w:highlight w:val="red"/>
              </w:rPr>
              <w:t>Товар в т.ч.</w:t>
            </w:r>
            <w:r w:rsidRPr="008D76AA">
              <w:rPr>
                <w:rFonts w:ascii="Tahoma" w:hAnsi="Tahoma" w:cs="Tahoma"/>
                <w:b/>
                <w:color w:val="FF0000"/>
                <w:sz w:val="20"/>
                <w:szCs w:val="20"/>
                <w:lang w:val="en-US"/>
              </w:rPr>
              <w:t>]</w:t>
            </w:r>
          </w:p>
        </w:tc>
        <w:tc>
          <w:tcPr>
            <w:tcW w:w="2031" w:type="dxa"/>
          </w:tcPr>
          <w:p w14:paraId="5D8F9A9B" w14:textId="16F263E5"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692B0A0B" w14:textId="72D7E7DC"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1"/>
            </w:r>
          </w:p>
        </w:tc>
        <w:tc>
          <w:tcPr>
            <w:tcW w:w="2045" w:type="dxa"/>
          </w:tcPr>
          <w:p w14:paraId="332D2AC1" w14:textId="02ECDAB9"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0F5E5FD0" w14:textId="77777777" w:rsidTr="006D4B4C">
        <w:tc>
          <w:tcPr>
            <w:tcW w:w="1026" w:type="dxa"/>
          </w:tcPr>
          <w:p w14:paraId="05A454E4"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0C595CEA" w14:textId="483D4BF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0000"/>
                <w:sz w:val="20"/>
                <w:szCs w:val="20"/>
                <w:highlight w:val="red"/>
              </w:rPr>
              <w:t>Оборудование поставки Подрядчика</w:t>
            </w:r>
            <w:r w:rsidRPr="008D76AA">
              <w:rPr>
                <w:rFonts w:ascii="Tahoma" w:hAnsi="Tahoma" w:cs="Tahoma"/>
                <w:b/>
                <w:color w:val="FF0000"/>
                <w:sz w:val="20"/>
                <w:szCs w:val="20"/>
                <w:lang w:val="en-US"/>
              </w:rPr>
              <w:t>]</w:t>
            </w:r>
          </w:p>
        </w:tc>
        <w:tc>
          <w:tcPr>
            <w:tcW w:w="2031" w:type="dxa"/>
          </w:tcPr>
          <w:p w14:paraId="5B4E2551" w14:textId="4BF16D01"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5FFA89FD" w14:textId="4F3BD70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2"/>
            </w:r>
          </w:p>
        </w:tc>
        <w:tc>
          <w:tcPr>
            <w:tcW w:w="2045" w:type="dxa"/>
          </w:tcPr>
          <w:p w14:paraId="298C8887" w14:textId="52FEDA11"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5F7E7E41" w14:textId="77777777" w:rsidTr="006D4B4C">
        <w:tc>
          <w:tcPr>
            <w:tcW w:w="1026" w:type="dxa"/>
          </w:tcPr>
          <w:p w14:paraId="328E6DF4"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1D1CF6BF" w14:textId="32D70077"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0000"/>
                <w:sz w:val="20"/>
                <w:szCs w:val="20"/>
                <w:highlight w:val="red"/>
              </w:rPr>
              <w:t>ЗИП</w:t>
            </w:r>
            <w:r w:rsidRPr="008D76AA">
              <w:rPr>
                <w:rFonts w:ascii="Tahoma" w:hAnsi="Tahoma" w:cs="Tahoma"/>
                <w:b/>
                <w:color w:val="FF0000"/>
                <w:sz w:val="20"/>
                <w:szCs w:val="20"/>
                <w:lang w:val="en-US"/>
              </w:rPr>
              <w:t>]</w:t>
            </w:r>
          </w:p>
        </w:tc>
        <w:tc>
          <w:tcPr>
            <w:tcW w:w="2031" w:type="dxa"/>
          </w:tcPr>
          <w:p w14:paraId="7B32AD56" w14:textId="11058CD6"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6230C609" w14:textId="3FF0FE0A"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3"/>
            </w:r>
          </w:p>
        </w:tc>
        <w:tc>
          <w:tcPr>
            <w:tcW w:w="2045" w:type="dxa"/>
          </w:tcPr>
          <w:p w14:paraId="042A229C" w14:textId="2CAA3D51"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18D60B3E" w14:textId="77777777" w:rsidTr="006D4B4C">
        <w:tc>
          <w:tcPr>
            <w:tcW w:w="1026" w:type="dxa"/>
          </w:tcPr>
          <w:p w14:paraId="12BE7DAD"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30E80534" w14:textId="684FBFB5"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0000"/>
                <w:sz w:val="20"/>
                <w:szCs w:val="20"/>
                <w:highlight w:val="red"/>
              </w:rPr>
              <w:t>Материалы поставки Подрядчика</w:t>
            </w:r>
            <w:r w:rsidRPr="008D76AA">
              <w:rPr>
                <w:rFonts w:ascii="Tahoma" w:hAnsi="Tahoma" w:cs="Tahoma"/>
                <w:b/>
                <w:color w:val="FF0000"/>
                <w:sz w:val="20"/>
                <w:szCs w:val="20"/>
                <w:lang w:val="en-US"/>
              </w:rPr>
              <w:t>]</w:t>
            </w:r>
          </w:p>
        </w:tc>
        <w:tc>
          <w:tcPr>
            <w:tcW w:w="2031" w:type="dxa"/>
          </w:tcPr>
          <w:p w14:paraId="501C6DF0" w14:textId="0C10D33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6DB2660E" w14:textId="161A0DF5"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4"/>
            </w:r>
          </w:p>
        </w:tc>
        <w:tc>
          <w:tcPr>
            <w:tcW w:w="2045" w:type="dxa"/>
          </w:tcPr>
          <w:p w14:paraId="70020711" w14:textId="7D956DAE"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50AA347E" w14:textId="77777777" w:rsidTr="00845344">
        <w:tc>
          <w:tcPr>
            <w:tcW w:w="1026" w:type="dxa"/>
          </w:tcPr>
          <w:p w14:paraId="667A0AEF"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shd w:val="clear" w:color="auto" w:fill="EAF1DD" w:themeFill="accent3" w:themeFillTint="33"/>
          </w:tcPr>
          <w:p w14:paraId="7302629D" w14:textId="04329D0D"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color w:val="000000"/>
                <w:sz w:val="20"/>
                <w:szCs w:val="20"/>
              </w:rPr>
              <w:t>ПНР, в т.ч.</w:t>
            </w:r>
          </w:p>
        </w:tc>
        <w:tc>
          <w:tcPr>
            <w:tcW w:w="2031" w:type="dxa"/>
          </w:tcPr>
          <w:p w14:paraId="3D8E218A" w14:textId="5179339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10A97265" w14:textId="7B848796"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5"/>
            </w:r>
          </w:p>
        </w:tc>
        <w:tc>
          <w:tcPr>
            <w:tcW w:w="2045" w:type="dxa"/>
          </w:tcPr>
          <w:p w14:paraId="4F963633" w14:textId="2B4C34C5"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14F8B2F2" w14:textId="77777777" w:rsidTr="00845344">
        <w:tc>
          <w:tcPr>
            <w:tcW w:w="1026" w:type="dxa"/>
          </w:tcPr>
          <w:p w14:paraId="2CACAA2E"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shd w:val="clear" w:color="auto" w:fill="EAF1DD" w:themeFill="accent3" w:themeFillTint="33"/>
          </w:tcPr>
          <w:p w14:paraId="77096978" w14:textId="77777777"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color w:val="000000"/>
                <w:sz w:val="20"/>
                <w:szCs w:val="20"/>
              </w:rPr>
              <w:t>ПНР в части Индивидуальных испытаний</w:t>
            </w:r>
          </w:p>
        </w:tc>
        <w:tc>
          <w:tcPr>
            <w:tcW w:w="2031" w:type="dxa"/>
          </w:tcPr>
          <w:p w14:paraId="3F201ABA" w14:textId="2448609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4DAE2E68" w14:textId="4D4ED78C"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6"/>
            </w:r>
          </w:p>
        </w:tc>
        <w:tc>
          <w:tcPr>
            <w:tcW w:w="2045" w:type="dxa"/>
          </w:tcPr>
          <w:p w14:paraId="2E3727A5" w14:textId="3B622A98"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5A39915F" w14:textId="77777777" w:rsidTr="00845344">
        <w:tc>
          <w:tcPr>
            <w:tcW w:w="1026" w:type="dxa"/>
          </w:tcPr>
          <w:p w14:paraId="23F5A4C3"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shd w:val="clear" w:color="auto" w:fill="EAF1DD" w:themeFill="accent3" w:themeFillTint="33"/>
          </w:tcPr>
          <w:p w14:paraId="21BEA52F" w14:textId="3026A62F"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Pr="008D76AA">
              <w:rPr>
                <w:rFonts w:ascii="Tahoma" w:hAnsi="Tahoma" w:cs="Tahoma"/>
                <w:color w:val="000000"/>
                <w:sz w:val="20"/>
                <w:szCs w:val="20"/>
              </w:rPr>
              <w:t>ПНР в части Комплексного опробования</w:t>
            </w:r>
            <w:r w:rsidRPr="008D76AA">
              <w:rPr>
                <w:rFonts w:ascii="Tahoma" w:hAnsi="Tahoma" w:cs="Tahoma"/>
                <w:b/>
                <w:color w:val="FF0000"/>
                <w:sz w:val="20"/>
                <w:szCs w:val="20"/>
              </w:rPr>
              <w:t>]</w:t>
            </w:r>
          </w:p>
        </w:tc>
        <w:tc>
          <w:tcPr>
            <w:tcW w:w="2031" w:type="dxa"/>
          </w:tcPr>
          <w:p w14:paraId="29D3B579" w14:textId="2FBE7A7D"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39E59BAE" w14:textId="370C162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7"/>
            </w:r>
          </w:p>
        </w:tc>
        <w:tc>
          <w:tcPr>
            <w:tcW w:w="2045" w:type="dxa"/>
          </w:tcPr>
          <w:p w14:paraId="389228F2" w14:textId="15C0D8F7"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7A5DFA7E" w14:textId="77777777" w:rsidTr="006D4B4C">
        <w:tc>
          <w:tcPr>
            <w:tcW w:w="1026" w:type="dxa"/>
          </w:tcPr>
          <w:p w14:paraId="6D8AD1F6"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01A5AC27" w14:textId="7B4F1D7B"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12323A">
              <w:rPr>
                <w:rFonts w:ascii="Tahoma" w:hAnsi="Tahoma" w:cs="Tahoma"/>
                <w:color w:val="000000"/>
                <w:sz w:val="20"/>
                <w:szCs w:val="20"/>
                <w:highlight w:val="green"/>
              </w:rPr>
              <w:t>Стажировка</w:t>
            </w:r>
            <w:r w:rsidRPr="008D76AA">
              <w:rPr>
                <w:rFonts w:ascii="Tahoma" w:hAnsi="Tahoma" w:cs="Tahoma"/>
                <w:b/>
                <w:color w:val="FF0000"/>
                <w:sz w:val="20"/>
                <w:szCs w:val="20"/>
                <w:lang w:val="en-US"/>
              </w:rPr>
              <w:t>]</w:t>
            </w:r>
          </w:p>
        </w:tc>
        <w:tc>
          <w:tcPr>
            <w:tcW w:w="2031" w:type="dxa"/>
          </w:tcPr>
          <w:p w14:paraId="4BCA094B" w14:textId="48A94FC9"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20D353C5" w14:textId="4404FE7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8"/>
            </w:r>
          </w:p>
        </w:tc>
        <w:tc>
          <w:tcPr>
            <w:tcW w:w="2045" w:type="dxa"/>
          </w:tcPr>
          <w:p w14:paraId="6641837B" w14:textId="453669B0"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2E199F1C" w14:textId="77777777" w:rsidTr="006D4B4C">
        <w:tc>
          <w:tcPr>
            <w:tcW w:w="1026" w:type="dxa"/>
          </w:tcPr>
          <w:p w14:paraId="025FBACC"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2D8DE3E0" w14:textId="2462F25F"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sz w:val="20"/>
                <w:szCs w:val="20"/>
                <w:highlight w:val="magenta"/>
              </w:rPr>
              <w:t>Права на ПО</w:t>
            </w:r>
            <w:r w:rsidRPr="008D76AA">
              <w:rPr>
                <w:rFonts w:ascii="Tahoma" w:hAnsi="Tahoma" w:cs="Tahoma"/>
                <w:b/>
                <w:color w:val="FF0000"/>
                <w:sz w:val="20"/>
                <w:szCs w:val="20"/>
                <w:lang w:val="en-US"/>
              </w:rPr>
              <w:t>]</w:t>
            </w:r>
          </w:p>
        </w:tc>
        <w:tc>
          <w:tcPr>
            <w:tcW w:w="2031" w:type="dxa"/>
          </w:tcPr>
          <w:p w14:paraId="376BD1F5" w14:textId="5546C656"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3E627CB8" w14:textId="13701F3A"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39"/>
            </w:r>
          </w:p>
        </w:tc>
        <w:tc>
          <w:tcPr>
            <w:tcW w:w="2045" w:type="dxa"/>
          </w:tcPr>
          <w:p w14:paraId="63577B14" w14:textId="3978FE89"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3ED0B24D" w14:textId="77777777" w:rsidTr="006D4B4C">
        <w:tc>
          <w:tcPr>
            <w:tcW w:w="1026" w:type="dxa"/>
          </w:tcPr>
          <w:p w14:paraId="27F9BDC7"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32F25582" w14:textId="5CD1842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F17097">
              <w:rPr>
                <w:rFonts w:ascii="Tahoma" w:hAnsi="Tahoma" w:cs="Tahoma"/>
                <w:b/>
                <w:color w:val="FF0000"/>
                <w:sz w:val="20"/>
                <w:szCs w:val="20"/>
                <w:highlight w:val="green"/>
                <w:u w:color="FF0000"/>
                <w:lang w:val="en-US"/>
              </w:rPr>
              <w:t>[</w:t>
            </w:r>
            <w:r w:rsidRPr="008D76AA">
              <w:rPr>
                <w:rFonts w:ascii="Tahoma" w:hAnsi="Tahoma" w:cs="Tahoma"/>
                <w:color w:val="FFFF00"/>
                <w:sz w:val="20"/>
                <w:szCs w:val="20"/>
                <w:highlight w:val="lightGray"/>
              </w:rPr>
              <w:t>Авторский надзор</w:t>
            </w:r>
            <w:r w:rsidRPr="00F17097">
              <w:rPr>
                <w:rFonts w:ascii="Tahoma" w:hAnsi="Tahoma" w:cs="Tahoma"/>
                <w:b/>
                <w:color w:val="FF0000"/>
                <w:sz w:val="20"/>
                <w:szCs w:val="20"/>
                <w:highlight w:val="green"/>
                <w:lang w:val="en-US"/>
              </w:rPr>
              <w:t>]</w:t>
            </w:r>
          </w:p>
        </w:tc>
        <w:tc>
          <w:tcPr>
            <w:tcW w:w="2031" w:type="dxa"/>
          </w:tcPr>
          <w:p w14:paraId="15C72A61" w14:textId="3836684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14B19007" w14:textId="4298852E"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40"/>
            </w:r>
          </w:p>
        </w:tc>
        <w:tc>
          <w:tcPr>
            <w:tcW w:w="2045" w:type="dxa"/>
          </w:tcPr>
          <w:p w14:paraId="7AEF0646" w14:textId="52903906"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670838CF" w14:textId="77777777" w:rsidTr="006D4B4C">
        <w:tc>
          <w:tcPr>
            <w:tcW w:w="1026" w:type="dxa"/>
          </w:tcPr>
          <w:p w14:paraId="67550C03" w14:textId="77777777" w:rsidR="00845344" w:rsidRPr="008D76AA" w:rsidRDefault="00845344" w:rsidP="00845344">
            <w:pPr>
              <w:pStyle w:val="afff1"/>
              <w:numPr>
                <w:ilvl w:val="2"/>
                <w:numId w:val="13"/>
              </w:numPr>
              <w:tabs>
                <w:tab w:val="left" w:pos="709"/>
              </w:tabs>
              <w:spacing w:before="120" w:after="240"/>
              <w:ind w:hanging="788"/>
              <w:rPr>
                <w:rFonts w:ascii="Tahoma" w:hAnsi="Tahoma" w:cs="Tahoma"/>
                <w:sz w:val="20"/>
                <w:szCs w:val="20"/>
              </w:rPr>
            </w:pPr>
          </w:p>
        </w:tc>
        <w:tc>
          <w:tcPr>
            <w:tcW w:w="2230" w:type="dxa"/>
          </w:tcPr>
          <w:p w14:paraId="44BAB957" w14:textId="72313040"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lang w:val="en-US"/>
              </w:rPr>
              <w:t>[</w:t>
            </w:r>
            <w:r w:rsidRPr="008D76AA">
              <w:rPr>
                <w:rFonts w:ascii="Tahoma" w:hAnsi="Tahoma" w:cs="Tahoma"/>
                <w:sz w:val="20"/>
                <w:szCs w:val="20"/>
                <w:highlight w:val="darkRed"/>
              </w:rPr>
              <w:t>ПКЗ</w:t>
            </w:r>
            <w:r w:rsidRPr="008D76AA">
              <w:rPr>
                <w:rFonts w:ascii="Tahoma" w:hAnsi="Tahoma" w:cs="Tahoma"/>
                <w:sz w:val="20"/>
                <w:szCs w:val="20"/>
              </w:rPr>
              <w:t>,</w:t>
            </w:r>
            <w:r w:rsidRPr="008D76AA">
              <w:rPr>
                <w:rFonts w:ascii="Tahoma" w:hAnsi="Tahoma" w:cs="Tahoma"/>
                <w:b/>
                <w:color w:val="FF0000"/>
                <w:sz w:val="20"/>
                <w:szCs w:val="20"/>
                <w:lang w:val="en-US"/>
              </w:rPr>
              <w:t>]</w:t>
            </w:r>
            <w:r w:rsidRPr="008D76AA">
              <w:rPr>
                <w:rFonts w:ascii="Tahoma" w:hAnsi="Tahoma" w:cs="Tahoma"/>
                <w:sz w:val="20"/>
                <w:szCs w:val="20"/>
              </w:rPr>
              <w:t xml:space="preserve"> </w:t>
            </w:r>
            <w:r w:rsidRPr="00F17097">
              <w:rPr>
                <w:rFonts w:ascii="Tahoma" w:hAnsi="Tahoma" w:cs="Tahoma"/>
                <w:b/>
                <w:color w:val="FF0000"/>
                <w:sz w:val="20"/>
                <w:szCs w:val="20"/>
                <w:u w:color="FF0000"/>
                <w:lang w:val="en-US"/>
              </w:rPr>
              <w:t>[</w:t>
            </w:r>
            <w:r w:rsidRPr="00F17097">
              <w:rPr>
                <w:rFonts w:ascii="Tahoma" w:hAnsi="Tahoma" w:cs="Tahoma"/>
                <w:sz w:val="20"/>
                <w:szCs w:val="20"/>
              </w:rPr>
              <w:t xml:space="preserve"> в т.ч.</w:t>
            </w:r>
            <w:r w:rsidRPr="00F17097">
              <w:rPr>
                <w:rFonts w:ascii="Tahoma" w:hAnsi="Tahoma" w:cs="Tahoma"/>
                <w:b/>
                <w:color w:val="FF0000"/>
                <w:sz w:val="20"/>
                <w:szCs w:val="20"/>
                <w:lang w:val="en-US"/>
              </w:rPr>
              <w:t>]</w:t>
            </w:r>
          </w:p>
        </w:tc>
        <w:tc>
          <w:tcPr>
            <w:tcW w:w="2031" w:type="dxa"/>
          </w:tcPr>
          <w:p w14:paraId="4A6507CF" w14:textId="3C46833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20E97BCC" w14:textId="3F3F4D8D"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41"/>
            </w:r>
          </w:p>
        </w:tc>
        <w:tc>
          <w:tcPr>
            <w:tcW w:w="2045" w:type="dxa"/>
          </w:tcPr>
          <w:p w14:paraId="383F14A8" w14:textId="3E987F5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33C9A2CD" w14:textId="77777777" w:rsidTr="006D4B4C">
        <w:tc>
          <w:tcPr>
            <w:tcW w:w="1026" w:type="dxa"/>
          </w:tcPr>
          <w:p w14:paraId="41785DDA" w14:textId="77777777" w:rsidR="00845344" w:rsidRPr="008D76AA" w:rsidRDefault="00845344" w:rsidP="00845344">
            <w:pPr>
              <w:pStyle w:val="1112"/>
              <w:numPr>
                <w:ilvl w:val="3"/>
                <w:numId w:val="13"/>
              </w:numPr>
              <w:tabs>
                <w:tab w:val="left" w:pos="142"/>
                <w:tab w:val="left" w:pos="924"/>
              </w:tabs>
              <w:spacing w:before="120" w:after="240"/>
              <w:ind w:left="142" w:hanging="142"/>
              <w:rPr>
                <w:rFonts w:ascii="Tahoma" w:hAnsi="Tahoma" w:cs="Tahoma"/>
                <w:sz w:val="20"/>
                <w:szCs w:val="20"/>
              </w:rPr>
            </w:pPr>
          </w:p>
        </w:tc>
        <w:tc>
          <w:tcPr>
            <w:tcW w:w="2230" w:type="dxa"/>
          </w:tcPr>
          <w:p w14:paraId="41B54950" w14:textId="2DA3816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lang w:val="en-US"/>
              </w:rPr>
              <w:t>[</w:t>
            </w:r>
            <w:r w:rsidRPr="008D76AA">
              <w:rPr>
                <w:rFonts w:ascii="Tahoma" w:hAnsi="Tahoma" w:cs="Tahoma"/>
                <w:sz w:val="20"/>
                <w:szCs w:val="20"/>
                <w:highlight w:val="darkRed"/>
              </w:rPr>
              <w:t>ПКЗ на Демонтажные работы</w:t>
            </w:r>
            <w:r w:rsidRPr="008D76AA">
              <w:rPr>
                <w:rFonts w:ascii="Tahoma" w:hAnsi="Tahoma" w:cs="Tahoma"/>
                <w:b/>
                <w:color w:val="FF0000"/>
                <w:sz w:val="20"/>
                <w:szCs w:val="20"/>
                <w:lang w:val="en-US"/>
              </w:rPr>
              <w:t>]</w:t>
            </w:r>
            <w:r w:rsidRPr="008D76AA">
              <w:rPr>
                <w:rStyle w:val="ad"/>
                <w:color w:val="FF0000"/>
                <w:sz w:val="20"/>
                <w:szCs w:val="20"/>
                <w:lang w:val="en-US"/>
              </w:rPr>
              <w:footnoteReference w:id="42"/>
            </w:r>
          </w:p>
        </w:tc>
        <w:tc>
          <w:tcPr>
            <w:tcW w:w="2031" w:type="dxa"/>
          </w:tcPr>
          <w:p w14:paraId="62CA6916" w14:textId="154FCE24"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B46F72">
              <w:rPr>
                <w:rFonts w:ascii="Tahoma" w:hAnsi="Tahoma" w:cs="Tahoma"/>
                <w:b/>
                <w:color w:val="FF0000"/>
                <w:sz w:val="20"/>
                <w:szCs w:val="20"/>
                <w:u w:color="FF0000"/>
              </w:rPr>
              <w:t>[</w:t>
            </w:r>
            <w:r w:rsidRPr="00B46F72">
              <w:rPr>
                <w:rFonts w:ascii="Tahoma" w:hAnsi="Tahoma" w:cs="Tahoma"/>
                <w:sz w:val="20"/>
                <w:szCs w:val="20"/>
              </w:rPr>
              <w:t>•</w:t>
            </w:r>
            <w:r w:rsidRPr="00B46F72">
              <w:rPr>
                <w:rFonts w:ascii="Tahoma" w:hAnsi="Tahoma" w:cs="Tahoma"/>
                <w:b/>
                <w:color w:val="FF0000"/>
                <w:sz w:val="20"/>
                <w:szCs w:val="20"/>
              </w:rPr>
              <w:t>]</w:t>
            </w:r>
            <w:r w:rsidRPr="00B46F72">
              <w:rPr>
                <w:rFonts w:ascii="Tahoma" w:hAnsi="Tahoma" w:cs="Tahoma"/>
                <w:sz w:val="20"/>
                <w:szCs w:val="20"/>
              </w:rPr>
              <w:t> </w:t>
            </w:r>
            <w:r w:rsidRPr="00B46F72">
              <w:rPr>
                <w:rFonts w:ascii="Tahoma" w:hAnsi="Tahoma" w:cs="Tahoma"/>
                <w:b/>
                <w:bCs/>
                <w:color w:val="FF0000"/>
                <w:sz w:val="20"/>
                <w:szCs w:val="20"/>
                <w:u w:color="FF0000"/>
              </w:rPr>
              <w:t>[</w:t>
            </w:r>
            <w:r w:rsidRPr="00B46F72">
              <w:rPr>
                <w:rFonts w:ascii="Tahoma" w:hAnsi="Tahoma" w:cs="Tahoma"/>
                <w:bCs/>
                <w:sz w:val="20"/>
                <w:szCs w:val="20"/>
              </w:rPr>
              <w:t> </w:t>
            </w:r>
            <w:r w:rsidRPr="00B46F72">
              <w:rPr>
                <w:rFonts w:ascii="Tahoma" w:hAnsi="Tahoma" w:cs="Tahoma"/>
                <w:sz w:val="20"/>
                <w:szCs w:val="20"/>
              </w:rPr>
              <w:t>₽</w:t>
            </w:r>
            <w:r w:rsidRPr="00B46F72">
              <w:rPr>
                <w:rFonts w:ascii="Tahoma" w:hAnsi="Tahoma" w:cs="Tahoma"/>
                <w:b/>
                <w:color w:val="FF0000"/>
                <w:sz w:val="20"/>
                <w:szCs w:val="20"/>
              </w:rPr>
              <w:t>]</w:t>
            </w:r>
          </w:p>
        </w:tc>
        <w:tc>
          <w:tcPr>
            <w:tcW w:w="2044" w:type="dxa"/>
          </w:tcPr>
          <w:p w14:paraId="0A2E67D5" w14:textId="2C750853"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
                <w:bCs/>
                <w:color w:val="FF0000"/>
                <w:sz w:val="20"/>
                <w:szCs w:val="20"/>
                <w:u w:color="FF0000"/>
                <w:lang w:val="en-US"/>
              </w:rPr>
              <w:t>[</w:t>
            </w:r>
            <w:r w:rsidRPr="008D76AA">
              <w:rPr>
                <w:rFonts w:ascii="Tahoma" w:hAnsi="Tahoma" w:cs="Tahoma"/>
                <w:bCs/>
                <w:sz w:val="20"/>
                <w:szCs w:val="20"/>
                <w:highlight w:val="darkCyan"/>
              </w:rPr>
              <w:t>•</w:t>
            </w:r>
            <w:r w:rsidRPr="008D76AA">
              <w:rPr>
                <w:rFonts w:ascii="Tahoma" w:hAnsi="Tahoma" w:cs="Tahoma"/>
                <w:b/>
                <w:bCs/>
                <w:color w:val="FF0000"/>
                <w:sz w:val="20"/>
                <w:szCs w:val="20"/>
              </w:rPr>
              <w:t>]</w:t>
            </w:r>
            <w:r w:rsidRPr="008D76AA">
              <w:rPr>
                <w:rFonts w:ascii="Tahoma" w:hAnsi="Tahoma" w:cs="Tahoma"/>
                <w:bCs/>
                <w:sz w:val="20"/>
                <w:szCs w:val="20"/>
                <w:highlight w:val="darkCyan"/>
              </w:rPr>
              <w:t> </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r w:rsidRPr="008D76AA">
              <w:rPr>
                <w:rFonts w:ascii="Tahoma" w:hAnsi="Tahoma" w:cs="Tahoma"/>
                <w:b/>
                <w:color w:val="FF0000"/>
                <w:sz w:val="20"/>
                <w:szCs w:val="20"/>
                <w:lang w:val="en-US"/>
              </w:rPr>
              <w:t>]</w:t>
            </w:r>
            <w:r w:rsidRPr="008D76AA">
              <w:rPr>
                <w:rFonts w:ascii="Tahoma" w:hAnsi="Tahoma" w:cs="Tahoma"/>
                <w:sz w:val="20"/>
                <w:szCs w:val="20"/>
                <w:highlight w:val="darkCyan"/>
                <w:vertAlign w:val="superscript"/>
              </w:rPr>
              <w:t xml:space="preserve"> </w:t>
            </w:r>
            <w:r w:rsidRPr="008D76AA">
              <w:rPr>
                <w:rStyle w:val="ad"/>
                <w:sz w:val="20"/>
                <w:szCs w:val="20"/>
                <w:highlight w:val="darkCyan"/>
              </w:rPr>
              <w:footnoteReference w:id="43"/>
            </w:r>
          </w:p>
        </w:tc>
        <w:tc>
          <w:tcPr>
            <w:tcW w:w="2045" w:type="dxa"/>
          </w:tcPr>
          <w:p w14:paraId="31520D01" w14:textId="009A5F18"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bCs/>
                <w:color w:val="FF0000"/>
                <w:sz w:val="20"/>
                <w:szCs w:val="20"/>
                <w:u w:color="FF0000"/>
              </w:rPr>
              <w:t>[</w:t>
            </w:r>
            <w:r w:rsidRPr="008D76AA">
              <w:rPr>
                <w:rFonts w:ascii="Tahoma" w:hAnsi="Tahoma" w:cs="Tahoma"/>
                <w:bCs/>
                <w:sz w:val="20"/>
                <w:szCs w:val="20"/>
              </w:rPr>
              <w:t>•</w:t>
            </w:r>
            <w:r w:rsidRPr="008D76AA">
              <w:rPr>
                <w:rFonts w:ascii="Tahoma" w:hAnsi="Tahoma" w:cs="Tahoma"/>
                <w:b/>
                <w:bCs/>
                <w:color w:val="FF0000"/>
                <w:sz w:val="20"/>
                <w:szCs w:val="20"/>
              </w:rPr>
              <w:t>]</w:t>
            </w:r>
            <w:r w:rsidRPr="008D76AA">
              <w:rPr>
                <w:rFonts w:ascii="Tahoma" w:hAnsi="Tahoma" w:cs="Tahoma"/>
                <w:b/>
                <w:bCs/>
                <w:color w:val="FF0000"/>
                <w:sz w:val="20"/>
                <w:szCs w:val="20"/>
                <w:u w:color="FF0000"/>
              </w:rPr>
              <w:t>[</w:t>
            </w:r>
            <w:r w:rsidRPr="008D76AA">
              <w:rPr>
                <w:rFonts w:ascii="Tahoma" w:hAnsi="Tahoma" w:cs="Tahoma"/>
                <w:bCs/>
                <w:sz w:val="20"/>
                <w:szCs w:val="20"/>
              </w:rPr>
              <w:t> </w:t>
            </w:r>
            <w:r w:rsidRPr="008D76AA">
              <w:rPr>
                <w:rFonts w:ascii="Tahoma" w:hAnsi="Tahoma" w:cs="Tahoma"/>
                <w:sz w:val="20"/>
                <w:szCs w:val="20"/>
              </w:rPr>
              <w:t>₽</w:t>
            </w:r>
            <w:r w:rsidRPr="008D76AA">
              <w:rPr>
                <w:rFonts w:ascii="Tahoma" w:hAnsi="Tahoma" w:cs="Tahoma"/>
                <w:b/>
                <w:color w:val="FF0000"/>
                <w:sz w:val="20"/>
                <w:szCs w:val="20"/>
              </w:rPr>
              <w:t>]</w:t>
            </w:r>
          </w:p>
        </w:tc>
      </w:tr>
      <w:tr w:rsidR="00845344" w:rsidRPr="00DD7155" w14:paraId="07C7F038" w14:textId="77777777" w:rsidTr="006D4B4C">
        <w:tc>
          <w:tcPr>
            <w:tcW w:w="1026" w:type="dxa"/>
          </w:tcPr>
          <w:p w14:paraId="5977583B" w14:textId="77777777" w:rsidR="00845344" w:rsidRPr="008D76AA" w:rsidRDefault="00845344" w:rsidP="00845344">
            <w:pPr>
              <w:pStyle w:val="afff1"/>
              <w:numPr>
                <w:ilvl w:val="2"/>
                <w:numId w:val="13"/>
              </w:numPr>
              <w:spacing w:before="120" w:after="240"/>
              <w:ind w:hanging="788"/>
              <w:rPr>
                <w:rFonts w:ascii="Tahoma" w:hAnsi="Tahoma" w:cs="Tahoma"/>
                <w:sz w:val="20"/>
                <w:szCs w:val="20"/>
              </w:rPr>
            </w:pPr>
          </w:p>
        </w:tc>
        <w:tc>
          <w:tcPr>
            <w:tcW w:w="2230" w:type="dxa"/>
          </w:tcPr>
          <w:p w14:paraId="5280AD65" w14:textId="2F740DC2" w:rsidR="00845344" w:rsidRPr="008D76AA" w:rsidRDefault="00845344" w:rsidP="00845344">
            <w:pPr>
              <w:pStyle w:val="1112"/>
              <w:tabs>
                <w:tab w:val="left" w:pos="284"/>
                <w:tab w:val="left" w:pos="924"/>
              </w:tabs>
              <w:spacing w:before="120" w:after="240"/>
              <w:rPr>
                <w:rFonts w:ascii="Tahoma" w:hAnsi="Tahoma" w:cs="Tahoma"/>
                <w:sz w:val="20"/>
                <w:szCs w:val="20"/>
                <w:highlight w:val="lightGray"/>
              </w:rPr>
            </w:pPr>
            <w:r w:rsidRPr="008D76AA">
              <w:rPr>
                <w:rFonts w:ascii="Tahoma" w:hAnsi="Tahoma" w:cs="Tahoma"/>
                <w:b/>
                <w:color w:val="FF0000"/>
                <w:sz w:val="20"/>
                <w:szCs w:val="20"/>
                <w:u w:color="FF0000"/>
              </w:rPr>
              <w:t>[</w:t>
            </w:r>
            <w:r w:rsidRPr="008D76AA">
              <w:rPr>
                <w:rFonts w:ascii="Tahoma" w:hAnsi="Tahoma" w:cs="Tahoma"/>
                <w:sz w:val="20"/>
                <w:szCs w:val="20"/>
                <w:highlight w:val="darkMagenta"/>
              </w:rPr>
              <w:t>Сумма Процентов за пользование коммерческим кредитом</w:t>
            </w:r>
            <w:r w:rsidRPr="008D76AA">
              <w:rPr>
                <w:rFonts w:ascii="Tahoma" w:hAnsi="Tahoma" w:cs="Tahoma"/>
                <w:sz w:val="20"/>
                <w:szCs w:val="20"/>
                <w:highlight w:val="darkRed"/>
              </w:rPr>
              <w:t xml:space="preserve"> </w:t>
            </w:r>
            <w:r w:rsidRPr="008D76AA">
              <w:rPr>
                <w:rFonts w:ascii="Tahoma" w:hAnsi="Tahoma" w:cs="Tahoma"/>
                <w:b/>
                <w:color w:val="FF0000"/>
                <w:sz w:val="20"/>
                <w:szCs w:val="20"/>
              </w:rPr>
              <w:t>]</w:t>
            </w:r>
          </w:p>
        </w:tc>
        <w:tc>
          <w:tcPr>
            <w:tcW w:w="2031" w:type="dxa"/>
          </w:tcPr>
          <w:p w14:paraId="2D88CCFD" w14:textId="7C4AE97E" w:rsidR="00845344" w:rsidRPr="0029294E" w:rsidRDefault="00845344" w:rsidP="00845344">
            <w:pPr>
              <w:pStyle w:val="1112"/>
              <w:tabs>
                <w:tab w:val="left" w:pos="284"/>
                <w:tab w:val="left" w:pos="924"/>
              </w:tabs>
              <w:spacing w:before="120" w:after="240"/>
              <w:rPr>
                <w:rFonts w:ascii="Tahoma" w:hAnsi="Tahoma" w:cs="Tahoma"/>
                <w:sz w:val="20"/>
                <w:szCs w:val="20"/>
                <w:highlight w:val="darkMagenta"/>
              </w:rPr>
            </w:pPr>
            <w:r w:rsidRPr="0029294E">
              <w:rPr>
                <w:rFonts w:ascii="Tahoma" w:hAnsi="Tahoma" w:cs="Tahoma"/>
                <w:b/>
                <w:color w:val="FF0000"/>
                <w:sz w:val="20"/>
                <w:szCs w:val="20"/>
                <w:highlight w:val="darkMagenta"/>
                <w:u w:color="FF0000"/>
              </w:rPr>
              <w:t>[</w:t>
            </w:r>
            <w:r w:rsidRPr="0029294E">
              <w:rPr>
                <w:rFonts w:ascii="Tahoma" w:hAnsi="Tahoma" w:cs="Tahoma"/>
                <w:sz w:val="20"/>
                <w:szCs w:val="20"/>
                <w:highlight w:val="darkMagenta"/>
              </w:rPr>
              <w:t>•</w:t>
            </w:r>
            <w:r w:rsidRPr="0029294E">
              <w:rPr>
                <w:rFonts w:ascii="Tahoma" w:hAnsi="Tahoma" w:cs="Tahoma"/>
                <w:b/>
                <w:color w:val="FF0000"/>
                <w:sz w:val="20"/>
                <w:szCs w:val="20"/>
                <w:highlight w:val="darkMagenta"/>
              </w:rPr>
              <w:t>]</w:t>
            </w:r>
            <w:r w:rsidRPr="0029294E">
              <w:rPr>
                <w:rFonts w:ascii="Tahoma" w:hAnsi="Tahoma" w:cs="Tahoma"/>
                <w:sz w:val="20"/>
                <w:szCs w:val="20"/>
                <w:highlight w:val="darkMagenta"/>
              </w:rPr>
              <w:t> </w:t>
            </w:r>
            <w:r w:rsidRPr="0029294E">
              <w:rPr>
                <w:rFonts w:ascii="Tahoma" w:hAnsi="Tahoma" w:cs="Tahoma"/>
                <w:b/>
                <w:bCs/>
                <w:color w:val="FF0000"/>
                <w:sz w:val="20"/>
                <w:szCs w:val="20"/>
                <w:highlight w:val="darkMagenta"/>
                <w:u w:color="FF0000"/>
              </w:rPr>
              <w:t>[</w:t>
            </w:r>
            <w:r w:rsidRPr="0029294E">
              <w:rPr>
                <w:rFonts w:ascii="Tahoma" w:hAnsi="Tahoma" w:cs="Tahoma"/>
                <w:bCs/>
                <w:sz w:val="20"/>
                <w:szCs w:val="20"/>
                <w:highlight w:val="darkMagenta"/>
              </w:rPr>
              <w:t> </w:t>
            </w:r>
            <w:r w:rsidRPr="0029294E">
              <w:rPr>
                <w:rFonts w:ascii="Tahoma" w:hAnsi="Tahoma" w:cs="Tahoma"/>
                <w:sz w:val="20"/>
                <w:szCs w:val="20"/>
                <w:highlight w:val="darkMagenta"/>
              </w:rPr>
              <w:t>₽</w:t>
            </w:r>
            <w:r w:rsidRPr="0029294E">
              <w:rPr>
                <w:rFonts w:ascii="Tahoma" w:hAnsi="Tahoma" w:cs="Tahoma"/>
                <w:b/>
                <w:color w:val="FF0000"/>
                <w:sz w:val="20"/>
                <w:szCs w:val="20"/>
                <w:highlight w:val="darkMagenta"/>
              </w:rPr>
              <w:t>]</w:t>
            </w:r>
          </w:p>
        </w:tc>
        <w:tc>
          <w:tcPr>
            <w:tcW w:w="2044" w:type="dxa"/>
          </w:tcPr>
          <w:p w14:paraId="742CE2D2" w14:textId="165B9314" w:rsidR="00845344" w:rsidRPr="0029294E" w:rsidRDefault="00845344" w:rsidP="00845344">
            <w:pPr>
              <w:pStyle w:val="1112"/>
              <w:tabs>
                <w:tab w:val="left" w:pos="284"/>
                <w:tab w:val="left" w:pos="924"/>
              </w:tabs>
              <w:spacing w:before="120" w:after="240"/>
              <w:rPr>
                <w:rFonts w:ascii="Tahoma" w:hAnsi="Tahoma" w:cs="Tahoma"/>
                <w:sz w:val="20"/>
                <w:szCs w:val="20"/>
                <w:highlight w:val="darkMagenta"/>
              </w:rPr>
            </w:pPr>
            <w:r w:rsidRPr="0029294E">
              <w:rPr>
                <w:rFonts w:ascii="Tahoma" w:hAnsi="Tahoma" w:cs="Tahoma"/>
                <w:sz w:val="20"/>
                <w:szCs w:val="20"/>
                <w:highlight w:val="darkMagenta"/>
              </w:rPr>
              <w:t>НДС не облагается</w:t>
            </w:r>
          </w:p>
        </w:tc>
        <w:tc>
          <w:tcPr>
            <w:tcW w:w="2045" w:type="dxa"/>
          </w:tcPr>
          <w:p w14:paraId="7906751E" w14:textId="199F8C3E" w:rsidR="00845344" w:rsidRPr="0029294E" w:rsidRDefault="00845344" w:rsidP="00845344">
            <w:pPr>
              <w:pStyle w:val="1112"/>
              <w:tabs>
                <w:tab w:val="left" w:pos="284"/>
                <w:tab w:val="left" w:pos="924"/>
              </w:tabs>
              <w:spacing w:before="120" w:after="240"/>
              <w:rPr>
                <w:rFonts w:ascii="Tahoma" w:hAnsi="Tahoma" w:cs="Tahoma"/>
                <w:sz w:val="20"/>
                <w:szCs w:val="20"/>
                <w:highlight w:val="darkMagenta"/>
              </w:rPr>
            </w:pPr>
            <w:r w:rsidRPr="0029294E">
              <w:rPr>
                <w:rFonts w:ascii="Tahoma" w:hAnsi="Tahoma" w:cs="Tahoma"/>
                <w:sz w:val="20"/>
                <w:szCs w:val="20"/>
                <w:highlight w:val="darkMagenta"/>
              </w:rPr>
              <w:t>НДС не облагается</w:t>
            </w:r>
          </w:p>
        </w:tc>
      </w:tr>
    </w:tbl>
    <w:p w14:paraId="11655D66" w14:textId="459F57FD" w:rsidR="00F46C9D" w:rsidRPr="008D76AA" w:rsidRDefault="00541172" w:rsidP="00F82A06">
      <w:pPr>
        <w:pStyle w:val="afff1"/>
        <w:numPr>
          <w:ilvl w:val="2"/>
          <w:numId w:val="13"/>
        </w:numPr>
        <w:tabs>
          <w:tab w:val="left" w:pos="709"/>
        </w:tabs>
        <w:spacing w:before="120" w:after="240"/>
        <w:ind w:left="142" w:hanging="1135"/>
        <w:rPr>
          <w:rFonts w:ascii="Tahoma" w:hAnsi="Tahoma" w:cs="Tahoma"/>
          <w:sz w:val="20"/>
          <w:szCs w:val="22"/>
        </w:rPr>
      </w:pPr>
      <w:bookmarkStart w:id="52" w:name="_Toc528579932"/>
      <w:bookmarkEnd w:id="47"/>
      <w:r w:rsidRPr="008D76AA">
        <w:rPr>
          <w:rFonts w:ascii="Tahoma" w:hAnsi="Tahoma" w:cs="Tahoma"/>
          <w:sz w:val="20"/>
          <w:szCs w:val="22"/>
        </w:rPr>
        <w:t xml:space="preserve">Цена </w:t>
      </w:r>
      <w:r w:rsidR="00684BF6" w:rsidRPr="008D76AA">
        <w:rPr>
          <w:rFonts w:ascii="Tahoma" w:hAnsi="Tahoma" w:cs="Tahoma"/>
          <w:sz w:val="20"/>
          <w:szCs w:val="22"/>
        </w:rPr>
        <w:t xml:space="preserve">Договора </w:t>
      </w:r>
      <w:r w:rsidRPr="008D76AA">
        <w:rPr>
          <w:rFonts w:ascii="Tahoma" w:hAnsi="Tahoma" w:cs="Tahoma"/>
          <w:sz w:val="20"/>
          <w:szCs w:val="22"/>
        </w:rPr>
        <w:t xml:space="preserve">определена в </w:t>
      </w:r>
      <w:r w:rsidR="006F2D06" w:rsidRPr="008D76AA">
        <w:rPr>
          <w:rFonts w:ascii="Tahoma" w:hAnsi="Tahoma" w:cs="Tahoma"/>
          <w:sz w:val="20"/>
          <w:szCs w:val="22"/>
        </w:rPr>
        <w:t>РДЦ</w:t>
      </w:r>
      <w:r w:rsidRPr="008D76AA">
        <w:rPr>
          <w:rFonts w:ascii="Tahoma" w:hAnsi="Tahoma" w:cs="Tahoma"/>
          <w:sz w:val="20"/>
          <w:szCs w:val="22"/>
        </w:rPr>
        <w:t>,</w:t>
      </w:r>
      <w:r w:rsidR="00A841C1"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142BDF" w:rsidRPr="008D76AA">
        <w:rPr>
          <w:rFonts w:ascii="Tahoma" w:hAnsi="Tahoma" w:cs="Tahoma"/>
          <w:sz w:val="20"/>
          <w:szCs w:val="22"/>
        </w:rPr>
        <w:t>Календарном плане</w:t>
      </w:r>
      <w:r w:rsidR="00526E69" w:rsidRPr="008D76AA">
        <w:rPr>
          <w:rFonts w:ascii="Tahoma" w:hAnsi="Tahoma" w:cs="Tahoma"/>
          <w:b/>
          <w:color w:val="FF0000"/>
          <w:sz w:val="20"/>
          <w:szCs w:val="22"/>
        </w:rPr>
        <w:t>]</w:t>
      </w:r>
      <w:r w:rsidRPr="008D76AA">
        <w:rPr>
          <w:rFonts w:ascii="Tahoma" w:hAnsi="Tahoma" w:cs="Tahoma"/>
          <w:sz w:val="20"/>
          <w:szCs w:val="22"/>
        </w:rPr>
        <w:t xml:space="preserve"> составленном</w:t>
      </w:r>
      <w:r w:rsidR="00372B17" w:rsidRPr="008D76AA">
        <w:rPr>
          <w:rFonts w:ascii="Tahoma" w:hAnsi="Tahoma" w:cs="Tahoma"/>
          <w:sz w:val="20"/>
          <w:szCs w:val="22"/>
        </w:rPr>
        <w:t>, в том числе,</w:t>
      </w:r>
      <w:r w:rsidRPr="008D76AA">
        <w:rPr>
          <w:rFonts w:ascii="Tahoma" w:hAnsi="Tahoma" w:cs="Tahoma"/>
          <w:sz w:val="20"/>
          <w:szCs w:val="22"/>
        </w:rPr>
        <w:t xml:space="preserve"> в соответстви</w:t>
      </w:r>
      <w:r w:rsidR="00457612" w:rsidRPr="008D76AA">
        <w:rPr>
          <w:rFonts w:ascii="Tahoma" w:hAnsi="Tahoma" w:cs="Tahoma"/>
          <w:sz w:val="20"/>
          <w:szCs w:val="22"/>
        </w:rPr>
        <w:t>и</w:t>
      </w:r>
      <w:r w:rsidRPr="008D76AA">
        <w:rPr>
          <w:rFonts w:ascii="Tahoma" w:hAnsi="Tahoma" w:cs="Tahoma"/>
          <w:sz w:val="20"/>
          <w:szCs w:val="22"/>
        </w:rPr>
        <w:t xml:space="preserve"> с </w:t>
      </w:r>
      <w:r w:rsidR="00372B17" w:rsidRPr="008D76AA">
        <w:rPr>
          <w:rFonts w:ascii="Tahoma" w:hAnsi="Tahoma" w:cs="Tahoma"/>
          <w:sz w:val="20"/>
          <w:szCs w:val="22"/>
        </w:rPr>
        <w:t xml:space="preserve">Договором, </w:t>
      </w:r>
      <w:r w:rsidR="00526E69" w:rsidRPr="008D76AA">
        <w:rPr>
          <w:rFonts w:ascii="Tahoma" w:hAnsi="Tahoma" w:cs="Tahoma"/>
          <w:b/>
          <w:color w:val="FF0000"/>
          <w:sz w:val="20"/>
          <w:szCs w:val="22"/>
          <w:u w:color="FF0000"/>
        </w:rPr>
        <w:t>[</w:t>
      </w:r>
      <w:r w:rsidR="00447421" w:rsidRPr="008D76AA">
        <w:rPr>
          <w:rFonts w:ascii="Tahoma" w:hAnsi="Tahoma" w:cs="Tahoma"/>
          <w:sz w:val="20"/>
          <w:szCs w:val="22"/>
        </w:rPr>
        <w:t>Проектной</w:t>
      </w:r>
      <w:r w:rsidR="00526E69" w:rsidRPr="008D76AA">
        <w:rPr>
          <w:rFonts w:ascii="Tahoma" w:hAnsi="Tahoma" w:cs="Tahoma"/>
          <w:b/>
          <w:color w:val="FF0000"/>
          <w:sz w:val="20"/>
          <w:szCs w:val="22"/>
        </w:rPr>
        <w:t>]</w:t>
      </w:r>
      <w:r w:rsidR="00447421"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21035D" w:rsidRPr="008D76AA">
        <w:rPr>
          <w:rFonts w:ascii="Tahoma" w:hAnsi="Tahoma" w:cs="Tahoma"/>
          <w:sz w:val="20"/>
          <w:szCs w:val="22"/>
        </w:rPr>
        <w:t>,</w:t>
      </w:r>
      <w:r w:rsidRPr="008D76AA">
        <w:rPr>
          <w:rFonts w:ascii="Tahoma" w:hAnsi="Tahoma" w:cs="Tahoma"/>
          <w:sz w:val="20"/>
          <w:szCs w:val="22"/>
        </w:rPr>
        <w:t>Рабочей</w:t>
      </w:r>
      <w:r w:rsidR="00526E69" w:rsidRPr="008D76AA">
        <w:rPr>
          <w:rFonts w:ascii="Tahoma" w:hAnsi="Tahoma" w:cs="Tahoma"/>
          <w:b/>
          <w:color w:val="FF0000"/>
          <w:sz w:val="20"/>
          <w:szCs w:val="22"/>
        </w:rPr>
        <w:t>]</w:t>
      </w:r>
      <w:r w:rsidRPr="008D76AA">
        <w:rPr>
          <w:rFonts w:ascii="Tahoma" w:hAnsi="Tahoma" w:cs="Tahoma"/>
          <w:sz w:val="20"/>
          <w:szCs w:val="22"/>
        </w:rPr>
        <w:t xml:space="preserve"> и сметной документацией</w:t>
      </w:r>
      <w:r w:rsidR="006205E4"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5A332A" w:rsidRPr="008D76AA">
        <w:rPr>
          <w:rFonts w:ascii="Tahoma" w:hAnsi="Tahoma" w:cs="Tahoma"/>
          <w:sz w:val="20"/>
          <w:szCs w:val="22"/>
          <w:highlight w:val="red"/>
        </w:rPr>
        <w:t>Приложением «Спецификация</w:t>
      </w:r>
      <w:r w:rsidR="006205E4" w:rsidRPr="008D76AA">
        <w:rPr>
          <w:rFonts w:ascii="Tahoma" w:hAnsi="Tahoma" w:cs="Tahoma"/>
          <w:sz w:val="20"/>
          <w:szCs w:val="22"/>
          <w:highlight w:val="red"/>
        </w:rPr>
        <w:t xml:space="preserve"> </w:t>
      </w:r>
      <w:r w:rsidR="00424A70" w:rsidRPr="008D76AA">
        <w:rPr>
          <w:rFonts w:ascii="Tahoma" w:hAnsi="Tahoma" w:cs="Tahoma"/>
          <w:sz w:val="20"/>
          <w:szCs w:val="22"/>
          <w:highlight w:val="red"/>
        </w:rPr>
        <w:t>Товара</w:t>
      </w:r>
      <w:r w:rsidR="005A332A" w:rsidRPr="008D76AA">
        <w:rPr>
          <w:rFonts w:ascii="Tahoma" w:hAnsi="Tahoma" w:cs="Tahoma"/>
          <w:sz w:val="20"/>
          <w:szCs w:val="22"/>
          <w:highlight w:val="red"/>
        </w:rPr>
        <w:t>»</w:t>
      </w:r>
      <w:r w:rsidRPr="008D76AA">
        <w:rPr>
          <w:rFonts w:ascii="Tahoma" w:hAnsi="Tahoma" w:cs="Tahoma"/>
          <w:sz w:val="20"/>
          <w:szCs w:val="22"/>
          <w:highlight w:val="red"/>
        </w:rPr>
        <w:t>,</w:t>
      </w:r>
      <w:r w:rsidR="00526E69" w:rsidRPr="008D76AA">
        <w:rPr>
          <w:rFonts w:ascii="Tahoma" w:hAnsi="Tahoma" w:cs="Tahoma"/>
          <w:b/>
          <w:color w:val="FF0000"/>
          <w:sz w:val="20"/>
          <w:szCs w:val="22"/>
        </w:rPr>
        <w:t>]</w:t>
      </w:r>
      <w:r w:rsidR="00742F41"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670A64" w:rsidRPr="008D76AA">
        <w:rPr>
          <w:rFonts w:ascii="Tahoma" w:hAnsi="Tahoma" w:cs="Tahoma"/>
          <w:sz w:val="20"/>
          <w:szCs w:val="22"/>
          <w:highlight w:val="magenta"/>
        </w:rPr>
        <w:t>Приложением</w:t>
      </w:r>
      <w:r w:rsidR="00F1137A" w:rsidRPr="008D76AA">
        <w:rPr>
          <w:rFonts w:ascii="Tahoma" w:hAnsi="Tahoma" w:cs="Tahoma"/>
          <w:sz w:val="20"/>
          <w:szCs w:val="22"/>
          <w:highlight w:val="magenta"/>
        </w:rPr>
        <w:t xml:space="preserve"> «Порядок передачи и использования прав на ПО»</w:t>
      </w:r>
      <w:r w:rsidR="00526E69" w:rsidRPr="008D76AA">
        <w:rPr>
          <w:rFonts w:ascii="Tahoma" w:hAnsi="Tahoma" w:cs="Tahoma"/>
          <w:b/>
          <w:color w:val="FF0000"/>
          <w:sz w:val="20"/>
          <w:szCs w:val="22"/>
        </w:rPr>
        <w:t>]</w:t>
      </w:r>
      <w:r w:rsidR="00F1137A"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670A64" w:rsidRPr="008D76AA">
        <w:rPr>
          <w:rFonts w:ascii="Tahoma" w:hAnsi="Tahoma" w:cs="Tahoma"/>
          <w:color w:val="FFFF00"/>
          <w:sz w:val="20"/>
          <w:szCs w:val="22"/>
          <w:highlight w:val="lightGray"/>
        </w:rPr>
        <w:t>Приложением</w:t>
      </w:r>
      <w:r w:rsidR="006F651D" w:rsidRPr="008D76AA">
        <w:rPr>
          <w:rFonts w:ascii="Tahoma" w:hAnsi="Tahoma" w:cs="Tahoma"/>
          <w:color w:val="FFFF00"/>
          <w:sz w:val="20"/>
          <w:szCs w:val="22"/>
          <w:highlight w:val="lightGray"/>
        </w:rPr>
        <w:t xml:space="preserve"> «Порядок оказания услуг Авторского надзора»</w:t>
      </w:r>
      <w:r w:rsidR="00526E69" w:rsidRPr="008D76AA">
        <w:rPr>
          <w:rFonts w:ascii="Tahoma" w:hAnsi="Tahoma" w:cs="Tahoma"/>
          <w:b/>
          <w:color w:val="FF0000"/>
          <w:sz w:val="20"/>
          <w:szCs w:val="22"/>
        </w:rPr>
        <w:t>]</w:t>
      </w:r>
      <w:r w:rsidR="006F651D" w:rsidRPr="008D76AA">
        <w:rPr>
          <w:rFonts w:ascii="Tahoma" w:hAnsi="Tahoma" w:cs="Tahoma"/>
          <w:sz w:val="20"/>
          <w:szCs w:val="22"/>
        </w:rPr>
        <w:t>,</w:t>
      </w:r>
      <w:r w:rsidR="00D4608A" w:rsidRPr="008D76AA">
        <w:rPr>
          <w:rFonts w:ascii="Tahoma" w:hAnsi="Tahoma" w:cs="Tahoma"/>
          <w:sz w:val="20"/>
          <w:szCs w:val="22"/>
        </w:rPr>
        <w:t xml:space="preserve"> </w:t>
      </w:r>
      <w:r w:rsidRPr="008D76AA">
        <w:rPr>
          <w:rFonts w:ascii="Tahoma" w:hAnsi="Tahoma" w:cs="Tahoma"/>
          <w:sz w:val="20"/>
          <w:szCs w:val="22"/>
        </w:rPr>
        <w:t>и может быть пересмотрена</w:t>
      </w:r>
      <w:r w:rsidR="00A841C1" w:rsidRPr="008D76AA">
        <w:rPr>
          <w:rFonts w:ascii="Tahoma" w:hAnsi="Tahoma" w:cs="Tahoma"/>
          <w:sz w:val="20"/>
          <w:szCs w:val="22"/>
        </w:rPr>
        <w:t xml:space="preserve"> </w:t>
      </w:r>
      <w:r w:rsidR="00526E69" w:rsidRPr="008D76AA">
        <w:rPr>
          <w:rFonts w:ascii="Tahoma" w:hAnsi="Tahoma" w:cs="Tahoma"/>
          <w:b/>
          <w:color w:val="FF0000"/>
          <w:sz w:val="20"/>
          <w:szCs w:val="22"/>
          <w:u w:color="FF0000"/>
        </w:rPr>
        <w:t>[</w:t>
      </w:r>
      <w:r w:rsidR="00A841C1" w:rsidRPr="008D76AA">
        <w:rPr>
          <w:rFonts w:ascii="Tahoma" w:hAnsi="Tahoma" w:cs="Tahoma"/>
          <w:sz w:val="20"/>
          <w:szCs w:val="22"/>
        </w:rPr>
        <w:t>в сторону увеличения</w:t>
      </w:r>
      <w:r w:rsidR="00526E69" w:rsidRPr="008D76AA">
        <w:rPr>
          <w:rFonts w:ascii="Tahoma" w:hAnsi="Tahoma" w:cs="Tahoma"/>
          <w:b/>
          <w:color w:val="FF0000"/>
          <w:sz w:val="20"/>
          <w:szCs w:val="22"/>
        </w:rPr>
        <w:t>]</w:t>
      </w:r>
      <w:r w:rsidR="00A841C1" w:rsidRPr="008D76AA">
        <w:rPr>
          <w:rStyle w:val="ad"/>
          <w:rFonts w:ascii="Tahoma" w:hAnsi="Tahoma" w:cs="Tahoma"/>
          <w:sz w:val="20"/>
          <w:szCs w:val="22"/>
        </w:rPr>
        <w:footnoteReference w:id="44"/>
      </w:r>
      <w:r w:rsidR="00A841C1" w:rsidRPr="008D76AA">
        <w:rPr>
          <w:rFonts w:ascii="Tahoma" w:hAnsi="Tahoma" w:cs="Tahoma"/>
          <w:sz w:val="20"/>
          <w:szCs w:val="22"/>
        </w:rPr>
        <w:t xml:space="preserve"> </w:t>
      </w:r>
      <w:r w:rsidRPr="008D76AA">
        <w:rPr>
          <w:rFonts w:ascii="Tahoma" w:hAnsi="Tahoma" w:cs="Tahoma"/>
          <w:sz w:val="20"/>
          <w:szCs w:val="22"/>
        </w:rPr>
        <w:t>только в случаях, предусмотренных Договором.</w:t>
      </w:r>
      <w:bookmarkEnd w:id="52"/>
      <w:r w:rsidR="00441BDB" w:rsidRPr="008D76AA">
        <w:rPr>
          <w:rStyle w:val="ad"/>
          <w:rFonts w:ascii="Tahoma" w:hAnsi="Tahoma" w:cs="Tahoma"/>
          <w:sz w:val="20"/>
          <w:szCs w:val="22"/>
        </w:rPr>
        <w:t xml:space="preserve"> </w:t>
      </w:r>
      <w:bookmarkStart w:id="53" w:name="_Toc528579934"/>
    </w:p>
    <w:p w14:paraId="5DA8C2A6" w14:textId="3E400281" w:rsidR="004C45AB" w:rsidRPr="008D76AA" w:rsidRDefault="00526E69" w:rsidP="00980723">
      <w:pPr>
        <w:pStyle w:val="afff1"/>
        <w:spacing w:before="120" w:after="240"/>
        <w:ind w:left="142"/>
        <w:rPr>
          <w:rFonts w:ascii="Tahoma" w:hAnsi="Tahoma" w:cs="Tahoma"/>
          <w:sz w:val="20"/>
          <w:szCs w:val="22"/>
        </w:rPr>
      </w:pPr>
      <w:r w:rsidRPr="008D76AA">
        <w:rPr>
          <w:rFonts w:ascii="Tahoma" w:hAnsi="Tahoma" w:cs="Tahoma"/>
          <w:b/>
          <w:color w:val="FF0000"/>
          <w:sz w:val="20"/>
          <w:szCs w:val="22"/>
          <w:u w:color="FF0000"/>
        </w:rPr>
        <w:t>[</w:t>
      </w:r>
      <w:r w:rsidR="004C45AB" w:rsidRPr="008D76AA">
        <w:rPr>
          <w:rFonts w:ascii="Tahoma" w:hAnsi="Tahoma" w:cs="Tahoma"/>
          <w:sz w:val="20"/>
          <w:szCs w:val="22"/>
          <w:highlight w:val="darkMagenta"/>
        </w:rPr>
        <w:t>Сумма Процентов за пользование коммерческим кредитом по Договору пересматривается в сторону увеличения только путем заключения дополнительного соглашения</w:t>
      </w:r>
      <w:r w:rsidRPr="008D76AA">
        <w:rPr>
          <w:rFonts w:ascii="Tahoma" w:hAnsi="Tahoma" w:cs="Tahoma"/>
          <w:b/>
          <w:color w:val="FF0000"/>
          <w:sz w:val="20"/>
          <w:szCs w:val="22"/>
        </w:rPr>
        <w:t>]</w:t>
      </w:r>
      <w:r w:rsidR="004C45AB" w:rsidRPr="008D76AA">
        <w:rPr>
          <w:rFonts w:ascii="Tahoma" w:hAnsi="Tahoma" w:cs="Tahoma"/>
          <w:color w:val="FFFFFF" w:themeColor="background1"/>
          <w:sz w:val="20"/>
          <w:szCs w:val="22"/>
          <w:highlight w:val="darkMagenta"/>
        </w:rPr>
        <w:t>.</w:t>
      </w:r>
    </w:p>
    <w:p w14:paraId="78BCBFE9" w14:textId="2930334F" w:rsidR="008B0CA3" w:rsidRPr="008D76AA" w:rsidRDefault="00EC606A" w:rsidP="007724CF">
      <w:pPr>
        <w:pStyle w:val="afff1"/>
        <w:numPr>
          <w:ilvl w:val="2"/>
          <w:numId w:val="13"/>
        </w:numPr>
        <w:tabs>
          <w:tab w:val="left" w:pos="709"/>
        </w:tabs>
        <w:spacing w:before="120" w:after="240"/>
        <w:ind w:left="142" w:hanging="1135"/>
        <w:rPr>
          <w:rFonts w:ascii="Tahoma" w:hAnsi="Tahoma" w:cs="Tahoma"/>
          <w:sz w:val="20"/>
          <w:szCs w:val="20"/>
        </w:rPr>
      </w:pPr>
      <w:r w:rsidRPr="008D76AA">
        <w:rPr>
          <w:rFonts w:ascii="Tahoma" w:hAnsi="Tahoma" w:cs="Tahoma"/>
          <w:sz w:val="20"/>
          <w:szCs w:val="20"/>
        </w:rPr>
        <w:t xml:space="preserve">Цена Договора включает в себя вознаграждение Подрядчика, а также все </w:t>
      </w:r>
      <w:r w:rsidR="002172C2" w:rsidRPr="008D76AA">
        <w:rPr>
          <w:rFonts w:ascii="Tahoma" w:hAnsi="Tahoma" w:cs="Tahoma"/>
          <w:sz w:val="20"/>
          <w:szCs w:val="20"/>
        </w:rPr>
        <w:t xml:space="preserve">его </w:t>
      </w:r>
      <w:r w:rsidRPr="008D76AA">
        <w:rPr>
          <w:rFonts w:ascii="Tahoma" w:hAnsi="Tahoma" w:cs="Tahoma"/>
          <w:sz w:val="20"/>
          <w:szCs w:val="20"/>
        </w:rPr>
        <w:t>затраты по</w:t>
      </w:r>
      <w:r w:rsidR="00BE67F9" w:rsidRPr="008D76AA">
        <w:rPr>
          <w:rFonts w:ascii="Tahoma" w:hAnsi="Tahoma" w:cs="Tahoma"/>
          <w:sz w:val="20"/>
          <w:szCs w:val="20"/>
        </w:rPr>
        <w:t xml:space="preserve"> исполнению Договора</w:t>
      </w:r>
      <w:r w:rsidRPr="008D76AA">
        <w:rPr>
          <w:rFonts w:ascii="Tahoma" w:hAnsi="Tahoma" w:cs="Tahoma"/>
          <w:sz w:val="20"/>
          <w:szCs w:val="20"/>
        </w:rPr>
        <w:t xml:space="preserve">, включая, но не ограничиваясь: </w:t>
      </w:r>
      <w:r w:rsidR="00526E69" w:rsidRPr="008D76AA">
        <w:rPr>
          <w:rFonts w:ascii="Tahoma" w:hAnsi="Tahoma" w:cs="Tahoma"/>
          <w:b/>
          <w:color w:val="FF0000"/>
          <w:sz w:val="20"/>
          <w:szCs w:val="20"/>
          <w:u w:color="FF0000"/>
        </w:rPr>
        <w:t>[</w:t>
      </w:r>
      <w:r w:rsidRPr="008D76AA">
        <w:rPr>
          <w:rFonts w:ascii="Tahoma" w:hAnsi="Tahoma" w:cs="Tahoma"/>
          <w:sz w:val="20"/>
          <w:szCs w:val="20"/>
          <w:highlight w:val="red"/>
        </w:rPr>
        <w:t>поставку Товара</w:t>
      </w:r>
      <w:r w:rsidR="00526E69" w:rsidRPr="008D76AA">
        <w:rPr>
          <w:rFonts w:ascii="Tahoma" w:hAnsi="Tahoma" w:cs="Tahoma"/>
          <w:b/>
          <w:color w:val="FF0000"/>
          <w:sz w:val="20"/>
          <w:szCs w:val="20"/>
        </w:rPr>
        <w:t>]</w:t>
      </w:r>
      <w:r w:rsidRPr="008D76AA">
        <w:rPr>
          <w:rFonts w:ascii="Tahoma" w:hAnsi="Tahoma" w:cs="Tahoma"/>
          <w:sz w:val="20"/>
          <w:szCs w:val="20"/>
        </w:rPr>
        <w:t xml:space="preserve"> </w:t>
      </w:r>
      <w:r w:rsidR="00526E69" w:rsidRPr="008D76AA">
        <w:rPr>
          <w:rFonts w:ascii="Tahoma" w:hAnsi="Tahoma" w:cs="Tahoma"/>
          <w:b/>
          <w:color w:val="FF0000"/>
          <w:sz w:val="20"/>
          <w:szCs w:val="20"/>
          <w:u w:color="FF0000"/>
        </w:rPr>
        <w:t>[</w:t>
      </w:r>
      <w:r w:rsidRPr="008D76AA">
        <w:rPr>
          <w:rFonts w:ascii="Tahoma" w:hAnsi="Tahoma" w:cs="Tahoma"/>
          <w:sz w:val="20"/>
          <w:szCs w:val="20"/>
        </w:rPr>
        <w:t>обеспечение МТР Подрядчика,</w:t>
      </w:r>
      <w:r w:rsidR="00526E69" w:rsidRPr="008D76AA">
        <w:rPr>
          <w:rFonts w:ascii="Tahoma" w:hAnsi="Tahoma" w:cs="Tahoma"/>
          <w:b/>
          <w:color w:val="FF0000"/>
          <w:sz w:val="20"/>
          <w:szCs w:val="20"/>
        </w:rPr>
        <w:t>]</w:t>
      </w:r>
      <w:r w:rsidRPr="008D76AA">
        <w:rPr>
          <w:rFonts w:ascii="Tahoma" w:hAnsi="Tahoma" w:cs="Tahoma"/>
          <w:sz w:val="20"/>
          <w:szCs w:val="20"/>
        </w:rPr>
        <w:t xml:space="preserve"> их складирование, охрану, затраты на обеспечение Строительной </w:t>
      </w:r>
      <w:r w:rsidR="000B303F" w:rsidRPr="008D76AA">
        <w:rPr>
          <w:rFonts w:ascii="Tahoma" w:hAnsi="Tahoma" w:cs="Tahoma"/>
          <w:sz w:val="20"/>
          <w:szCs w:val="20"/>
        </w:rPr>
        <w:t xml:space="preserve">площадки тепловой и электрической энергией, водоснабжением, </w:t>
      </w:r>
      <w:r w:rsidR="00F12946" w:rsidRPr="008D76AA">
        <w:rPr>
          <w:rFonts w:ascii="Tahoma" w:hAnsi="Tahoma" w:cs="Tahoma"/>
          <w:sz w:val="20"/>
          <w:szCs w:val="20"/>
        </w:rPr>
        <w:t xml:space="preserve">зимнее удорожание, устройство ВЗиС, </w:t>
      </w:r>
      <w:r w:rsidR="00526E69" w:rsidRPr="008D76AA">
        <w:rPr>
          <w:rFonts w:ascii="Tahoma" w:hAnsi="Tahoma" w:cs="Tahoma"/>
          <w:b/>
          <w:color w:val="FF0000"/>
          <w:sz w:val="20"/>
          <w:szCs w:val="20"/>
          <w:u w:color="FF0000"/>
        </w:rPr>
        <w:t>[</w:t>
      </w:r>
      <w:r w:rsidR="00F12946" w:rsidRPr="008D76AA">
        <w:rPr>
          <w:rFonts w:ascii="Tahoma" w:hAnsi="Tahoma" w:cs="Tahoma"/>
          <w:sz w:val="20"/>
          <w:szCs w:val="20"/>
        </w:rPr>
        <w:t xml:space="preserve">затраты на содержание </w:t>
      </w:r>
      <w:r w:rsidR="00DE11BF" w:rsidRPr="008D76AA">
        <w:rPr>
          <w:rFonts w:ascii="Tahoma" w:hAnsi="Tahoma" w:cs="Tahoma"/>
          <w:b/>
          <w:color w:val="FF0000"/>
          <w:sz w:val="20"/>
          <w:szCs w:val="20"/>
          <w:u w:color="FF0000"/>
        </w:rPr>
        <w:t>[</w:t>
      </w:r>
      <w:r w:rsidR="00F12946" w:rsidRPr="008D76AA">
        <w:rPr>
          <w:rFonts w:ascii="Tahoma" w:hAnsi="Tahoma" w:cs="Tahoma"/>
          <w:sz w:val="20"/>
          <w:szCs w:val="20"/>
        </w:rPr>
        <w:t>вахтового</w:t>
      </w:r>
      <w:r w:rsidR="00DE11BF" w:rsidRPr="008D76AA">
        <w:rPr>
          <w:rFonts w:ascii="Tahoma" w:hAnsi="Tahoma" w:cs="Tahoma"/>
          <w:b/>
          <w:color w:val="FF0000"/>
          <w:sz w:val="20"/>
          <w:szCs w:val="20"/>
        </w:rPr>
        <w:t>]</w:t>
      </w:r>
      <w:r w:rsidR="00DE11BF">
        <w:rPr>
          <w:rFonts w:ascii="Tahoma" w:hAnsi="Tahoma" w:cs="Tahoma"/>
          <w:b/>
          <w:color w:val="FF0000"/>
          <w:sz w:val="20"/>
          <w:szCs w:val="20"/>
        </w:rPr>
        <w:t xml:space="preserve"> /</w:t>
      </w:r>
      <w:r w:rsidR="00F12946" w:rsidRPr="008D76AA">
        <w:rPr>
          <w:rFonts w:ascii="Tahoma" w:hAnsi="Tahoma" w:cs="Tahoma"/>
          <w:sz w:val="20"/>
          <w:szCs w:val="20"/>
        </w:rPr>
        <w:t xml:space="preserve"> </w:t>
      </w:r>
      <w:r w:rsidR="00DE11BF" w:rsidRPr="008D76AA">
        <w:rPr>
          <w:rFonts w:ascii="Tahoma" w:hAnsi="Tahoma" w:cs="Tahoma"/>
          <w:b/>
          <w:color w:val="FF0000"/>
          <w:sz w:val="20"/>
          <w:szCs w:val="20"/>
          <w:u w:color="FF0000"/>
        </w:rPr>
        <w:t>[</w:t>
      </w:r>
      <w:r w:rsidR="00DE11BF" w:rsidRPr="00DE11BF">
        <w:rPr>
          <w:rFonts w:ascii="Tahoma" w:hAnsi="Tahoma" w:cs="Tahoma"/>
          <w:sz w:val="20"/>
          <w:szCs w:val="20"/>
        </w:rPr>
        <w:t>/командир</w:t>
      </w:r>
      <w:r w:rsidR="00A13ECA">
        <w:rPr>
          <w:rFonts w:ascii="Tahoma" w:hAnsi="Tahoma" w:cs="Tahoma"/>
          <w:sz w:val="20"/>
          <w:szCs w:val="20"/>
        </w:rPr>
        <w:t>уемого</w:t>
      </w:r>
      <w:r w:rsidR="00DE11BF" w:rsidRPr="008D76AA">
        <w:rPr>
          <w:rFonts w:ascii="Tahoma" w:hAnsi="Tahoma" w:cs="Tahoma"/>
          <w:b/>
          <w:color w:val="FF0000"/>
          <w:sz w:val="20"/>
          <w:szCs w:val="20"/>
        </w:rPr>
        <w:t>]</w:t>
      </w:r>
      <w:r w:rsidR="00DE11BF">
        <w:rPr>
          <w:rFonts w:ascii="Tahoma" w:hAnsi="Tahoma" w:cs="Tahoma"/>
          <w:sz w:val="20"/>
          <w:szCs w:val="20"/>
        </w:rPr>
        <w:t xml:space="preserve"> </w:t>
      </w:r>
      <w:r w:rsidR="00F12946" w:rsidRPr="008D76AA">
        <w:rPr>
          <w:rFonts w:ascii="Tahoma" w:hAnsi="Tahoma" w:cs="Tahoma"/>
          <w:sz w:val="20"/>
          <w:szCs w:val="20"/>
        </w:rPr>
        <w:t>Персонала</w:t>
      </w:r>
      <w:r w:rsidR="00526E69" w:rsidRPr="008D76AA">
        <w:rPr>
          <w:rFonts w:ascii="Tahoma" w:hAnsi="Tahoma" w:cs="Tahoma"/>
          <w:b/>
          <w:color w:val="FF0000"/>
          <w:sz w:val="20"/>
          <w:szCs w:val="20"/>
        </w:rPr>
        <w:t>]</w:t>
      </w:r>
      <w:r w:rsidR="00F12946" w:rsidRPr="008D76AA">
        <w:rPr>
          <w:rFonts w:ascii="Tahoma" w:hAnsi="Tahoma" w:cs="Tahoma"/>
          <w:sz w:val="20"/>
          <w:szCs w:val="20"/>
        </w:rPr>
        <w:t>, затраты на перебазировку техники до Строительной площадки</w:t>
      </w:r>
      <w:r w:rsidR="00F17097">
        <w:rPr>
          <w:rFonts w:ascii="Tahoma" w:hAnsi="Tahoma" w:cs="Tahoma"/>
          <w:sz w:val="20"/>
          <w:szCs w:val="20"/>
        </w:rPr>
        <w:t xml:space="preserve"> </w:t>
      </w:r>
      <w:r w:rsidR="00F17097" w:rsidRPr="008D76AA">
        <w:rPr>
          <w:rFonts w:ascii="Tahoma" w:hAnsi="Tahoma" w:cs="Tahoma"/>
          <w:b/>
          <w:color w:val="FF0000"/>
          <w:sz w:val="20"/>
          <w:szCs w:val="20"/>
          <w:u w:color="FF0000"/>
        </w:rPr>
        <w:t>[</w:t>
      </w:r>
      <w:r w:rsidR="00F12946" w:rsidRPr="008D76AA">
        <w:rPr>
          <w:rFonts w:ascii="Tahoma" w:hAnsi="Tahoma" w:cs="Tahoma"/>
          <w:sz w:val="20"/>
          <w:szCs w:val="20"/>
        </w:rPr>
        <w:t xml:space="preserve">, </w:t>
      </w:r>
      <w:r w:rsidR="000E38D3" w:rsidRPr="008D76AA">
        <w:rPr>
          <w:rFonts w:ascii="Tahoma" w:hAnsi="Tahoma" w:cs="Tahoma"/>
          <w:sz w:val="20"/>
          <w:szCs w:val="20"/>
        </w:rPr>
        <w:t>доставку Персонала до места проведения Работ и его вывоз</w:t>
      </w:r>
      <w:r w:rsidR="00F17097" w:rsidRPr="008D76AA">
        <w:rPr>
          <w:rFonts w:ascii="Tahoma" w:hAnsi="Tahoma" w:cs="Tahoma"/>
          <w:b/>
          <w:color w:val="FF0000"/>
          <w:sz w:val="20"/>
          <w:szCs w:val="20"/>
        </w:rPr>
        <w:t>]</w:t>
      </w:r>
      <w:r w:rsidR="000E38D3" w:rsidRPr="008D76AA">
        <w:rPr>
          <w:rFonts w:ascii="Tahoma" w:hAnsi="Tahoma" w:cs="Tahoma"/>
          <w:sz w:val="20"/>
          <w:szCs w:val="20"/>
        </w:rPr>
        <w:t xml:space="preserve">, </w:t>
      </w:r>
      <w:r w:rsidR="000B303F" w:rsidRPr="008D76AA">
        <w:rPr>
          <w:rFonts w:ascii="Tahoma" w:hAnsi="Tahoma" w:cs="Tahoma"/>
          <w:sz w:val="20"/>
          <w:szCs w:val="20"/>
        </w:rPr>
        <w:t xml:space="preserve">обеспечение </w:t>
      </w:r>
      <w:r w:rsidRPr="008D76AA">
        <w:rPr>
          <w:rFonts w:ascii="Tahoma" w:hAnsi="Tahoma" w:cs="Tahoma"/>
          <w:sz w:val="20"/>
          <w:szCs w:val="20"/>
        </w:rPr>
        <w:t xml:space="preserve">Персонала спецодеждой, индивидуальными средствами защиты, и измерительными приборами, расходы на проживание Персонала, обслуживание техники, стоимость тары, упаковки, маркировки, затраты, связанные с вирусными инфекциями, а также иные расходы Подрядчика, возникающие в процессе обеспечения </w:t>
      </w:r>
      <w:r w:rsidR="00F014A6" w:rsidRPr="008D76AA">
        <w:rPr>
          <w:rFonts w:ascii="Tahoma" w:hAnsi="Tahoma" w:cs="Tahoma"/>
          <w:sz w:val="20"/>
          <w:szCs w:val="20"/>
        </w:rPr>
        <w:t>МТР</w:t>
      </w:r>
      <w:r w:rsidRPr="008D76AA">
        <w:rPr>
          <w:rFonts w:ascii="Tahoma" w:hAnsi="Tahoma" w:cs="Tahoma"/>
          <w:sz w:val="20"/>
          <w:szCs w:val="20"/>
        </w:rPr>
        <w:t>, в том числе расходы, связанные с хранением, доставкой М</w:t>
      </w:r>
      <w:r w:rsidR="00F014A6" w:rsidRPr="008D76AA">
        <w:rPr>
          <w:rFonts w:ascii="Tahoma" w:hAnsi="Tahoma" w:cs="Tahoma"/>
          <w:sz w:val="20"/>
          <w:szCs w:val="20"/>
        </w:rPr>
        <w:t>ТР</w:t>
      </w:r>
      <w:r w:rsidRPr="008D76AA">
        <w:rPr>
          <w:rFonts w:ascii="Tahoma" w:hAnsi="Tahoma" w:cs="Tahoma"/>
          <w:sz w:val="20"/>
          <w:szCs w:val="20"/>
        </w:rPr>
        <w:t>, погрузо-разгрузочными работами, обеспечением сертифицированной оснасткой (траверсы, чалки и т.д.),</w:t>
      </w:r>
      <w:r w:rsidR="00B502BE" w:rsidRPr="008D76AA">
        <w:rPr>
          <w:rFonts w:ascii="Tahoma" w:hAnsi="Tahoma" w:cs="Tahoma"/>
          <w:sz w:val="20"/>
          <w:szCs w:val="20"/>
        </w:rPr>
        <w:t xml:space="preserve"> расходы по транспортировке лома, отходов цветных/черных/драгоценных металлов на склад, указанный Заказчиком,</w:t>
      </w:r>
      <w:r w:rsidRPr="008D76AA">
        <w:rPr>
          <w:rFonts w:ascii="Tahoma" w:hAnsi="Tahoma" w:cs="Tahoma"/>
          <w:sz w:val="20"/>
          <w:szCs w:val="20"/>
        </w:rPr>
        <w:t xml:space="preserve"> </w:t>
      </w:r>
      <w:r w:rsidR="00D5527E" w:rsidRPr="008D76AA">
        <w:rPr>
          <w:rFonts w:ascii="Tahoma" w:hAnsi="Tahoma" w:cs="Tahoma"/>
          <w:sz w:val="20"/>
          <w:szCs w:val="20"/>
        </w:rPr>
        <w:t>затраты на размещение/утилизацию/обезвреживание отходов,</w:t>
      </w:r>
      <w:r w:rsidRPr="008D76AA">
        <w:rPr>
          <w:rFonts w:ascii="Tahoma" w:hAnsi="Tahoma" w:cs="Tahoma"/>
          <w:sz w:val="20"/>
          <w:szCs w:val="20"/>
        </w:rPr>
        <w:t xml:space="preserve"> командировочные, непредвиденные расходы и все возможные прочие расходы, издержки, накладные расходы и иные затраты, понесенные им в связи с </w:t>
      </w:r>
      <w:r w:rsidR="002172C2" w:rsidRPr="008D76AA">
        <w:rPr>
          <w:rFonts w:ascii="Tahoma" w:hAnsi="Tahoma" w:cs="Tahoma"/>
          <w:sz w:val="20"/>
          <w:szCs w:val="20"/>
        </w:rPr>
        <w:t xml:space="preserve">исполнением </w:t>
      </w:r>
      <w:r w:rsidRPr="008D76AA">
        <w:rPr>
          <w:rFonts w:ascii="Tahoma" w:hAnsi="Tahoma" w:cs="Tahoma"/>
          <w:sz w:val="20"/>
          <w:szCs w:val="20"/>
        </w:rPr>
        <w:t>Договора, а также уплату всех налогов, сборов</w:t>
      </w:r>
      <w:r w:rsidR="00176A98" w:rsidRPr="008D76AA">
        <w:rPr>
          <w:rFonts w:ascii="Tahoma" w:hAnsi="Tahoma" w:cs="Tahoma"/>
          <w:sz w:val="20"/>
          <w:szCs w:val="20"/>
        </w:rPr>
        <w:t>, пошлин</w:t>
      </w:r>
      <w:r w:rsidRPr="008D76AA">
        <w:rPr>
          <w:rFonts w:ascii="Tahoma" w:hAnsi="Tahoma" w:cs="Tahoma"/>
          <w:sz w:val="20"/>
          <w:szCs w:val="20"/>
        </w:rPr>
        <w:t xml:space="preserve"> и иных обязательных платежей, в том числе необходимых для ввоза </w:t>
      </w:r>
      <w:r w:rsidR="00F014A6" w:rsidRPr="008D76AA">
        <w:rPr>
          <w:rFonts w:ascii="Tahoma" w:hAnsi="Tahoma" w:cs="Tahoma"/>
          <w:sz w:val="20"/>
          <w:szCs w:val="20"/>
        </w:rPr>
        <w:t>МТР</w:t>
      </w:r>
      <w:r w:rsidRPr="008D76AA">
        <w:rPr>
          <w:rFonts w:ascii="Tahoma" w:hAnsi="Tahoma" w:cs="Tahoma"/>
          <w:sz w:val="20"/>
          <w:szCs w:val="20"/>
        </w:rPr>
        <w:t xml:space="preserve"> из-за рубежа.</w:t>
      </w:r>
      <w:bookmarkEnd w:id="53"/>
    </w:p>
    <w:p w14:paraId="784AB860" w14:textId="73CF7653" w:rsidR="003B24EC" w:rsidRPr="008D76AA" w:rsidRDefault="00526E69" w:rsidP="007724CF">
      <w:pPr>
        <w:pStyle w:val="afff1"/>
        <w:numPr>
          <w:ilvl w:val="2"/>
          <w:numId w:val="13"/>
        </w:numPr>
        <w:tabs>
          <w:tab w:val="left" w:pos="709"/>
        </w:tabs>
        <w:spacing w:before="120" w:after="240"/>
        <w:ind w:left="142" w:hanging="1135"/>
        <w:rPr>
          <w:rFonts w:ascii="Tahoma" w:hAnsi="Tahoma" w:cs="Tahoma"/>
          <w:sz w:val="20"/>
          <w:szCs w:val="20"/>
        </w:rPr>
      </w:pPr>
      <w:r w:rsidRPr="008D76AA">
        <w:rPr>
          <w:rFonts w:ascii="Tahoma" w:hAnsi="Tahoma" w:cs="Tahoma"/>
          <w:b/>
          <w:color w:val="FF0000"/>
          <w:sz w:val="20"/>
          <w:szCs w:val="20"/>
          <w:u w:color="FF0000"/>
        </w:rPr>
        <w:t>[</w:t>
      </w:r>
      <w:r w:rsidR="003B24EC" w:rsidRPr="008D76AA">
        <w:rPr>
          <w:rFonts w:ascii="Tahoma" w:hAnsi="Tahoma" w:cs="Tahoma"/>
          <w:sz w:val="20"/>
          <w:szCs w:val="20"/>
        </w:rPr>
        <w:t>Цена Договора не включает затраты, которые Подрядчик не осуществляет в связи с содействием Заказчика.</w:t>
      </w:r>
      <w:r w:rsidR="007724CF" w:rsidRPr="008D76AA">
        <w:rPr>
          <w:rFonts w:ascii="Tahoma" w:hAnsi="Tahoma" w:cs="Tahoma"/>
          <w:b/>
          <w:color w:val="FF0000"/>
          <w:sz w:val="20"/>
          <w:szCs w:val="20"/>
        </w:rPr>
        <w:t xml:space="preserve"> </w:t>
      </w:r>
      <w:r w:rsidRPr="008D76AA">
        <w:rPr>
          <w:rFonts w:ascii="Tahoma" w:hAnsi="Tahoma" w:cs="Tahoma"/>
          <w:b/>
          <w:color w:val="FF0000"/>
          <w:sz w:val="20"/>
          <w:szCs w:val="20"/>
        </w:rPr>
        <w:t>]</w:t>
      </w:r>
      <w:r w:rsidR="003B24EC" w:rsidRPr="008D76AA">
        <w:rPr>
          <w:rStyle w:val="ad"/>
          <w:sz w:val="22"/>
          <w:szCs w:val="20"/>
        </w:rPr>
        <w:footnoteReference w:id="45"/>
      </w:r>
    </w:p>
    <w:p w14:paraId="7DBECA82" w14:textId="6B56B043" w:rsidR="0049241E" w:rsidRPr="008D76AA" w:rsidRDefault="00526E69" w:rsidP="006E162E">
      <w:pPr>
        <w:pStyle w:val="afff1"/>
        <w:numPr>
          <w:ilvl w:val="1"/>
          <w:numId w:val="13"/>
        </w:numPr>
        <w:tabs>
          <w:tab w:val="left" w:pos="709"/>
        </w:tabs>
        <w:spacing w:before="120" w:after="240"/>
        <w:ind w:left="142" w:hanging="1135"/>
        <w:rPr>
          <w:rFonts w:ascii="Tahoma" w:hAnsi="Tahoma" w:cs="Tahoma"/>
          <w:b/>
          <w:sz w:val="20"/>
          <w:szCs w:val="18"/>
          <w:highlight w:val="lightGray"/>
        </w:rPr>
      </w:pPr>
      <w:r w:rsidRPr="008D76AA">
        <w:rPr>
          <w:rFonts w:ascii="Tahoma" w:hAnsi="Tahoma" w:cs="Tahoma"/>
          <w:b/>
          <w:color w:val="FF0000"/>
          <w:sz w:val="20"/>
          <w:szCs w:val="18"/>
          <w:u w:color="FF0000"/>
        </w:rPr>
        <w:t>[</w:t>
      </w:r>
      <w:r w:rsidR="00E407B6" w:rsidRPr="008D76AA">
        <w:rPr>
          <w:rFonts w:ascii="Tahoma" w:hAnsi="Tahoma" w:cs="Tahoma"/>
          <w:b/>
          <w:sz w:val="20"/>
          <w:szCs w:val="18"/>
          <w:highlight w:val="lightGray"/>
        </w:rPr>
        <w:t xml:space="preserve">СТОИМОСТЬ РАБОТ ПО </w:t>
      </w:r>
      <w:r w:rsidRPr="008D76AA">
        <w:rPr>
          <w:rFonts w:ascii="Tahoma" w:hAnsi="Tahoma" w:cs="Tahoma"/>
          <w:b/>
          <w:color w:val="FF0000"/>
          <w:sz w:val="20"/>
          <w:szCs w:val="18"/>
        </w:rPr>
        <w:t>[</w:t>
      </w:r>
      <w:r w:rsidR="00E407B6" w:rsidRPr="008D76AA">
        <w:rPr>
          <w:rFonts w:ascii="Tahoma" w:hAnsi="Tahoma" w:cs="Tahoma"/>
          <w:b/>
          <w:sz w:val="20"/>
          <w:szCs w:val="18"/>
          <w:highlight w:val="lightGray"/>
        </w:rPr>
        <w:t>РАЗРАБОТКЕ</w:t>
      </w:r>
      <w:r w:rsidRPr="008D76AA">
        <w:rPr>
          <w:rFonts w:ascii="Tahoma" w:hAnsi="Tahoma" w:cs="Tahoma"/>
          <w:b/>
          <w:color w:val="FF0000"/>
          <w:sz w:val="20"/>
          <w:szCs w:val="18"/>
        </w:rPr>
        <w:t>]</w:t>
      </w:r>
      <w:r w:rsidR="00D325BB" w:rsidRPr="008D76AA">
        <w:rPr>
          <w:rFonts w:ascii="Tahoma" w:hAnsi="Tahoma" w:cs="Tahoma"/>
          <w:b/>
          <w:sz w:val="20"/>
          <w:szCs w:val="18"/>
        </w:rPr>
        <w:t>/</w:t>
      </w:r>
      <w:r w:rsidRPr="008D76AA">
        <w:rPr>
          <w:rFonts w:ascii="Tahoma" w:hAnsi="Tahoma" w:cs="Tahoma"/>
          <w:b/>
          <w:color w:val="FF0000"/>
          <w:sz w:val="20"/>
          <w:szCs w:val="18"/>
        </w:rPr>
        <w:t>[</w:t>
      </w:r>
      <w:r w:rsidR="00D325BB" w:rsidRPr="008D76AA">
        <w:rPr>
          <w:rFonts w:ascii="Tahoma" w:hAnsi="Tahoma" w:cs="Tahoma"/>
          <w:sz w:val="20"/>
          <w:szCs w:val="18"/>
          <w:highlight w:val="lightGray"/>
        </w:rPr>
        <w:t xml:space="preserve"> </w:t>
      </w:r>
      <w:r w:rsidR="00D325BB" w:rsidRPr="008D76AA">
        <w:rPr>
          <w:rFonts w:ascii="Tahoma" w:hAnsi="Tahoma" w:cs="Tahoma"/>
          <w:b/>
          <w:sz w:val="20"/>
          <w:szCs w:val="18"/>
          <w:highlight w:val="lightGray"/>
        </w:rPr>
        <w:t>КОРРЕКТИРОВКЕ</w:t>
      </w:r>
      <w:r w:rsidRPr="008D76AA">
        <w:rPr>
          <w:rFonts w:ascii="Tahoma" w:hAnsi="Tahoma" w:cs="Tahoma"/>
          <w:b/>
          <w:color w:val="FF0000"/>
          <w:sz w:val="20"/>
          <w:szCs w:val="18"/>
        </w:rPr>
        <w:t>]</w:t>
      </w:r>
      <w:r w:rsidR="00975D9B" w:rsidRPr="008D76AA">
        <w:rPr>
          <w:rFonts w:ascii="Tahoma" w:hAnsi="Tahoma" w:cs="Tahoma"/>
          <w:b/>
          <w:color w:val="FF0000"/>
          <w:sz w:val="20"/>
          <w:szCs w:val="18"/>
        </w:rPr>
        <w:t xml:space="preserve"> </w:t>
      </w:r>
      <w:r w:rsidR="00E407B6" w:rsidRPr="008D76AA">
        <w:rPr>
          <w:rFonts w:ascii="Tahoma" w:hAnsi="Tahoma" w:cs="Tahoma"/>
          <w:b/>
          <w:sz w:val="20"/>
          <w:szCs w:val="18"/>
          <w:highlight w:val="lightGray"/>
        </w:rPr>
        <w:t>ДОКУМЕНТАЦИИ</w:t>
      </w:r>
      <w:r w:rsidRPr="008D76AA">
        <w:rPr>
          <w:rFonts w:ascii="Tahoma" w:hAnsi="Tahoma" w:cs="Tahoma"/>
          <w:b/>
          <w:color w:val="FF0000"/>
          <w:sz w:val="20"/>
          <w:szCs w:val="18"/>
        </w:rPr>
        <w:t>]</w:t>
      </w:r>
      <w:r w:rsidR="002F6ADC" w:rsidRPr="008D76AA" w:rsidDel="002F6ADC">
        <w:rPr>
          <w:rStyle w:val="ad"/>
          <w:rFonts w:ascii="Tahoma" w:hAnsi="Tahoma" w:cs="Tahoma"/>
          <w:b/>
          <w:sz w:val="20"/>
          <w:szCs w:val="18"/>
          <w:highlight w:val="lightGray"/>
        </w:rPr>
        <w:t xml:space="preserve"> </w:t>
      </w:r>
    </w:p>
    <w:p w14:paraId="0328A627" w14:textId="02A7C904" w:rsidR="003522D7" w:rsidRPr="00AD793C" w:rsidRDefault="008B0CA3" w:rsidP="00BB555E">
      <w:pPr>
        <w:pStyle w:val="1112"/>
        <w:spacing w:before="120" w:after="240"/>
        <w:ind w:left="142"/>
        <w:rPr>
          <w:rFonts w:ascii="Tahoma" w:hAnsi="Tahoma" w:cs="Tahoma"/>
          <w:sz w:val="20"/>
          <w:szCs w:val="20"/>
          <w:highlight w:val="lightGray"/>
        </w:rPr>
      </w:pPr>
      <w:r w:rsidRPr="008D76AA">
        <w:rPr>
          <w:rFonts w:ascii="Tahoma" w:hAnsi="Tahoma" w:cs="Tahoma"/>
          <w:sz w:val="20"/>
          <w:szCs w:val="18"/>
          <w:highlight w:val="lightGray"/>
        </w:rPr>
        <w:t xml:space="preserve">Стоимость работ по </w:t>
      </w:r>
      <w:r w:rsidR="00526E69" w:rsidRPr="008D76AA">
        <w:rPr>
          <w:rFonts w:ascii="Tahoma" w:hAnsi="Tahoma" w:cs="Tahoma"/>
          <w:b/>
          <w:color w:val="FF0000"/>
          <w:sz w:val="20"/>
          <w:szCs w:val="18"/>
        </w:rPr>
        <w:t>[</w:t>
      </w:r>
      <w:r w:rsidR="00975D9B" w:rsidRPr="008D76AA">
        <w:rPr>
          <w:rFonts w:ascii="Tahoma" w:hAnsi="Tahoma" w:cs="Tahoma"/>
          <w:sz w:val="20"/>
          <w:szCs w:val="18"/>
          <w:highlight w:val="lightGray"/>
        </w:rPr>
        <w:t>разработке</w:t>
      </w:r>
      <w:r w:rsidR="00526E69" w:rsidRPr="008D76AA">
        <w:rPr>
          <w:rFonts w:ascii="Tahoma" w:hAnsi="Tahoma" w:cs="Tahoma"/>
          <w:b/>
          <w:color w:val="FF0000"/>
          <w:sz w:val="20"/>
          <w:szCs w:val="18"/>
        </w:rPr>
        <w:t>]</w:t>
      </w:r>
      <w:r w:rsidR="00975D9B" w:rsidRPr="008D76AA">
        <w:rPr>
          <w:rFonts w:ascii="Tahoma" w:hAnsi="Tahoma" w:cs="Tahoma"/>
          <w:sz w:val="20"/>
          <w:szCs w:val="18"/>
          <w:highlight w:val="lightGray"/>
        </w:rPr>
        <w:t xml:space="preserve"> / </w:t>
      </w:r>
      <w:r w:rsidR="00526E69" w:rsidRPr="008D76AA">
        <w:rPr>
          <w:rFonts w:ascii="Tahoma" w:hAnsi="Tahoma" w:cs="Tahoma"/>
          <w:b/>
          <w:color w:val="FF0000"/>
          <w:sz w:val="20"/>
          <w:szCs w:val="18"/>
        </w:rPr>
        <w:t>[</w:t>
      </w:r>
      <w:r w:rsidR="00975D9B" w:rsidRPr="008D76AA">
        <w:rPr>
          <w:rFonts w:ascii="Tahoma" w:hAnsi="Tahoma" w:cs="Tahoma"/>
          <w:sz w:val="20"/>
          <w:szCs w:val="18"/>
          <w:highlight w:val="lightGray"/>
        </w:rPr>
        <w:t>корректировке</w:t>
      </w:r>
      <w:r w:rsidR="00526E69" w:rsidRPr="008D76AA">
        <w:rPr>
          <w:rFonts w:ascii="Tahoma" w:hAnsi="Tahoma" w:cs="Tahoma"/>
          <w:b/>
          <w:color w:val="FF0000"/>
          <w:sz w:val="20"/>
          <w:szCs w:val="18"/>
        </w:rPr>
        <w:t>]</w:t>
      </w:r>
      <w:r w:rsidR="00975D9B" w:rsidRPr="008D76AA">
        <w:rPr>
          <w:rFonts w:ascii="Tahoma" w:hAnsi="Tahoma" w:cs="Tahoma"/>
          <w:sz w:val="20"/>
          <w:szCs w:val="18"/>
          <w:highlight w:val="lightGray"/>
        </w:rPr>
        <w:t xml:space="preserve">  </w:t>
      </w:r>
      <w:r w:rsidRPr="008D76AA">
        <w:rPr>
          <w:rFonts w:ascii="Tahoma" w:hAnsi="Tahoma" w:cs="Tahoma"/>
          <w:sz w:val="20"/>
          <w:szCs w:val="18"/>
          <w:highlight w:val="lightGray"/>
        </w:rPr>
        <w:t xml:space="preserve">Документации </w:t>
      </w:r>
      <w:r w:rsidR="004F1697" w:rsidRPr="008D76AA">
        <w:rPr>
          <w:rFonts w:ascii="Tahoma" w:hAnsi="Tahoma" w:cs="Tahoma"/>
          <w:sz w:val="20"/>
          <w:szCs w:val="18"/>
          <w:highlight w:val="lightGray"/>
        </w:rPr>
        <w:t xml:space="preserve">включает в себя стоимость всех </w:t>
      </w:r>
      <w:r w:rsidR="00F17097">
        <w:rPr>
          <w:rFonts w:ascii="Tahoma" w:hAnsi="Tahoma" w:cs="Tahoma"/>
          <w:sz w:val="20"/>
          <w:szCs w:val="18"/>
          <w:highlight w:val="lightGray"/>
        </w:rPr>
        <w:t xml:space="preserve">необходимых </w:t>
      </w:r>
      <w:r w:rsidR="004F1697" w:rsidRPr="008D76AA">
        <w:rPr>
          <w:rFonts w:ascii="Tahoma" w:hAnsi="Tahoma" w:cs="Tahoma"/>
          <w:sz w:val="20"/>
          <w:szCs w:val="18"/>
          <w:highlight w:val="lightGray"/>
        </w:rPr>
        <w:t>работ в соответствии с</w:t>
      </w:r>
      <w:r w:rsidR="00F803D1" w:rsidRPr="008D76AA">
        <w:rPr>
          <w:rFonts w:ascii="Tahoma" w:hAnsi="Tahoma" w:cs="Tahoma"/>
          <w:sz w:val="20"/>
          <w:szCs w:val="18"/>
          <w:highlight w:val="lightGray"/>
        </w:rPr>
        <w:t xml:space="preserve"> Требованиями</w:t>
      </w:r>
      <w:r w:rsidR="00F17097">
        <w:rPr>
          <w:rFonts w:ascii="Tahoma" w:hAnsi="Tahoma" w:cs="Tahoma"/>
          <w:sz w:val="20"/>
          <w:szCs w:val="18"/>
          <w:highlight w:val="lightGray"/>
        </w:rPr>
        <w:t>,</w:t>
      </w:r>
      <w:r w:rsidR="004F1697" w:rsidRPr="008D76AA">
        <w:rPr>
          <w:rFonts w:ascii="Tahoma" w:hAnsi="Tahoma" w:cs="Tahoma"/>
          <w:sz w:val="20"/>
          <w:szCs w:val="18"/>
          <w:highlight w:val="lightGray"/>
        </w:rPr>
        <w:t xml:space="preserve"> Календарным планом</w:t>
      </w:r>
      <w:r w:rsidR="00E2140D" w:rsidRPr="008D76AA">
        <w:rPr>
          <w:rFonts w:ascii="Tahoma" w:hAnsi="Tahoma" w:cs="Tahoma"/>
          <w:sz w:val="20"/>
          <w:szCs w:val="18"/>
          <w:highlight w:val="lightGray"/>
        </w:rPr>
        <w:t xml:space="preserve"> проектных работ</w:t>
      </w:r>
      <w:r w:rsidR="007F4392" w:rsidRPr="008D76AA">
        <w:rPr>
          <w:rFonts w:ascii="Tahoma" w:hAnsi="Tahoma" w:cs="Tahoma"/>
          <w:sz w:val="20"/>
          <w:szCs w:val="18"/>
          <w:highlight w:val="lightGray"/>
        </w:rPr>
        <w:t xml:space="preserve"> </w:t>
      </w:r>
      <w:r w:rsidR="004F1697" w:rsidRPr="008D76AA">
        <w:rPr>
          <w:rFonts w:ascii="Tahoma" w:hAnsi="Tahoma" w:cs="Tahoma"/>
          <w:sz w:val="20"/>
          <w:szCs w:val="18"/>
          <w:highlight w:val="lightGray"/>
        </w:rPr>
        <w:t xml:space="preserve">и определяется </w:t>
      </w:r>
      <w:r w:rsidRPr="008D76AA">
        <w:rPr>
          <w:rFonts w:ascii="Tahoma" w:hAnsi="Tahoma" w:cs="Tahoma"/>
          <w:sz w:val="20"/>
          <w:szCs w:val="18"/>
          <w:highlight w:val="lightGray"/>
        </w:rPr>
        <w:t>Приложением Сметная документация</w:t>
      </w:r>
      <w:r w:rsidR="004916BD" w:rsidRPr="008D76AA">
        <w:rPr>
          <w:rFonts w:ascii="Tahoma" w:hAnsi="Tahoma" w:cs="Tahoma"/>
          <w:sz w:val="20"/>
          <w:szCs w:val="18"/>
          <w:highlight w:val="lightGray"/>
        </w:rPr>
        <w:t xml:space="preserve"> на </w:t>
      </w:r>
      <w:r w:rsidR="004916BD" w:rsidRPr="00AD793C">
        <w:rPr>
          <w:rFonts w:ascii="Tahoma" w:hAnsi="Tahoma" w:cs="Tahoma"/>
          <w:sz w:val="20"/>
          <w:szCs w:val="20"/>
          <w:highlight w:val="lightGray"/>
        </w:rPr>
        <w:t>работы по разработке Документации</w:t>
      </w:r>
      <w:r w:rsidR="004916BD" w:rsidRPr="00AD793C">
        <w:rPr>
          <w:rStyle w:val="ad"/>
          <w:rFonts w:ascii="Tahoma" w:hAnsi="Tahoma" w:cs="Tahoma"/>
          <w:sz w:val="20"/>
          <w:szCs w:val="20"/>
          <w:highlight w:val="lightGray"/>
          <w:vertAlign w:val="baseline"/>
        </w:rPr>
        <w:t xml:space="preserve"> </w:t>
      </w:r>
      <w:r w:rsidRPr="00AD793C">
        <w:rPr>
          <w:rStyle w:val="ad"/>
          <w:rFonts w:ascii="Tahoma" w:hAnsi="Tahoma" w:cs="Tahoma"/>
          <w:sz w:val="20"/>
          <w:szCs w:val="20"/>
          <w:highlight w:val="lightGray"/>
        </w:rPr>
        <w:footnoteReference w:id="46"/>
      </w:r>
      <w:r w:rsidR="00E2140D" w:rsidRPr="00AD793C">
        <w:rPr>
          <w:rFonts w:ascii="Tahoma" w:hAnsi="Tahoma" w:cs="Tahoma"/>
          <w:sz w:val="20"/>
          <w:szCs w:val="20"/>
          <w:highlight w:val="lightGray"/>
        </w:rPr>
        <w:t xml:space="preserve">, сформированной </w:t>
      </w:r>
      <w:r w:rsidRPr="00AD793C">
        <w:rPr>
          <w:rFonts w:ascii="Tahoma" w:hAnsi="Tahoma" w:cs="Tahoma"/>
          <w:sz w:val="20"/>
          <w:szCs w:val="20"/>
          <w:highlight w:val="lightGray"/>
        </w:rPr>
        <w:t>на основании</w:t>
      </w:r>
      <w:r w:rsidR="00F803D1" w:rsidRPr="00AD793C">
        <w:rPr>
          <w:rFonts w:ascii="Tahoma" w:hAnsi="Tahoma" w:cs="Tahoma"/>
          <w:sz w:val="20"/>
          <w:szCs w:val="20"/>
          <w:highlight w:val="lightGray"/>
        </w:rPr>
        <w:t>:</w:t>
      </w:r>
    </w:p>
    <w:p w14:paraId="497AC7E3" w14:textId="7C84AFCA" w:rsidR="003522D7" w:rsidRPr="00AD793C" w:rsidRDefault="00526E69" w:rsidP="002F68A6">
      <w:pPr>
        <w:pStyle w:val="1112"/>
        <w:numPr>
          <w:ilvl w:val="0"/>
          <w:numId w:val="76"/>
        </w:numPr>
        <w:spacing w:before="120" w:after="240"/>
        <w:ind w:left="142" w:firstLine="0"/>
        <w:rPr>
          <w:rFonts w:ascii="Tahoma" w:hAnsi="Tahoma" w:cs="Tahoma"/>
          <w:sz w:val="20"/>
          <w:szCs w:val="20"/>
          <w:highlight w:val="lightGray"/>
        </w:rPr>
      </w:pPr>
      <w:r w:rsidRPr="00AD793C">
        <w:rPr>
          <w:rFonts w:ascii="Tahoma" w:hAnsi="Tahoma" w:cs="Tahoma"/>
          <w:b/>
          <w:color w:val="FF0000"/>
          <w:sz w:val="20"/>
          <w:szCs w:val="20"/>
          <w:u w:color="FF0000"/>
        </w:rPr>
        <w:t>[</w:t>
      </w:r>
      <w:r w:rsidR="008B0CA3" w:rsidRPr="00AD793C">
        <w:rPr>
          <w:rFonts w:ascii="Tahoma" w:hAnsi="Tahoma" w:cs="Tahoma"/>
          <w:sz w:val="20"/>
          <w:szCs w:val="20"/>
          <w:highlight w:val="lightGray"/>
        </w:rPr>
        <w:t xml:space="preserve">Справочников базовых цен на проектные работы, </w:t>
      </w:r>
      <w:r w:rsidR="00C24932" w:rsidRPr="00AD793C">
        <w:rPr>
          <w:rFonts w:ascii="Tahoma" w:hAnsi="Tahoma" w:cs="Tahoma"/>
          <w:sz w:val="20"/>
          <w:szCs w:val="20"/>
          <w:highlight w:val="lightGray"/>
        </w:rPr>
        <w:t>Н</w:t>
      </w:r>
      <w:r w:rsidR="003522D7" w:rsidRPr="00AD793C">
        <w:rPr>
          <w:rFonts w:ascii="Tahoma" w:hAnsi="Tahoma" w:cs="Tahoma"/>
          <w:sz w:val="20"/>
          <w:szCs w:val="20"/>
          <w:highlight w:val="lightGray"/>
        </w:rPr>
        <w:t>ормативных затрат (НЗ) на проектные работы</w:t>
      </w:r>
      <w:r w:rsidRPr="00AD793C">
        <w:rPr>
          <w:rFonts w:ascii="Tahoma" w:hAnsi="Tahoma" w:cs="Tahoma"/>
          <w:b/>
          <w:color w:val="FF0000"/>
          <w:sz w:val="20"/>
          <w:szCs w:val="20"/>
        </w:rPr>
        <w:t>]</w:t>
      </w:r>
      <w:r w:rsidR="008B0CA3" w:rsidRPr="00AD793C">
        <w:rPr>
          <w:rFonts w:ascii="Tahoma" w:hAnsi="Tahoma" w:cs="Tahoma"/>
          <w:sz w:val="20"/>
          <w:szCs w:val="20"/>
          <w:highlight w:val="lightGray"/>
        </w:rPr>
        <w:t xml:space="preserve">, </w:t>
      </w:r>
    </w:p>
    <w:p w14:paraId="06531F45" w14:textId="317998A8" w:rsidR="003522D7" w:rsidRPr="00AD793C" w:rsidRDefault="00526E69" w:rsidP="002F68A6">
      <w:pPr>
        <w:pStyle w:val="1112"/>
        <w:numPr>
          <w:ilvl w:val="0"/>
          <w:numId w:val="76"/>
        </w:numPr>
        <w:spacing w:before="120" w:after="240"/>
        <w:ind w:left="142" w:firstLine="0"/>
        <w:rPr>
          <w:rFonts w:ascii="Tahoma" w:hAnsi="Tahoma" w:cs="Tahoma"/>
          <w:sz w:val="20"/>
          <w:szCs w:val="20"/>
          <w:highlight w:val="lightGray"/>
        </w:rPr>
      </w:pPr>
      <w:r w:rsidRPr="00AD793C">
        <w:rPr>
          <w:rFonts w:ascii="Tahoma" w:hAnsi="Tahoma" w:cs="Tahoma"/>
          <w:b/>
          <w:color w:val="FF0000"/>
          <w:sz w:val="20"/>
          <w:szCs w:val="20"/>
          <w:u w:color="FF0000"/>
        </w:rPr>
        <w:t>[</w:t>
      </w:r>
      <w:r w:rsidR="008B0CA3" w:rsidRPr="00AD793C">
        <w:rPr>
          <w:rFonts w:ascii="Tahoma" w:hAnsi="Tahoma" w:cs="Tahoma"/>
          <w:sz w:val="20"/>
          <w:szCs w:val="20"/>
          <w:highlight w:val="lightGray"/>
        </w:rPr>
        <w:t>Справочников базовых цен на инженерные изыскания для строительства,</w:t>
      </w:r>
      <w:r w:rsidRPr="00AD793C">
        <w:rPr>
          <w:rFonts w:ascii="Tahoma" w:hAnsi="Tahoma" w:cs="Tahoma"/>
          <w:b/>
          <w:color w:val="FF0000"/>
          <w:sz w:val="20"/>
          <w:szCs w:val="20"/>
        </w:rPr>
        <w:t>]</w:t>
      </w:r>
      <w:r w:rsidR="008B0CA3" w:rsidRPr="00AD793C">
        <w:rPr>
          <w:rFonts w:ascii="Tahoma" w:hAnsi="Tahoma" w:cs="Tahoma"/>
          <w:sz w:val="20"/>
          <w:szCs w:val="20"/>
          <w:highlight w:val="lightGray"/>
        </w:rPr>
        <w:t xml:space="preserve"> </w:t>
      </w:r>
    </w:p>
    <w:p w14:paraId="3DE34F57" w14:textId="1F488894" w:rsidR="003522D7" w:rsidRPr="00AD793C" w:rsidRDefault="00526E69" w:rsidP="002F68A6">
      <w:pPr>
        <w:pStyle w:val="1112"/>
        <w:numPr>
          <w:ilvl w:val="0"/>
          <w:numId w:val="76"/>
        </w:numPr>
        <w:spacing w:before="120" w:after="240"/>
        <w:ind w:left="142" w:firstLine="0"/>
        <w:rPr>
          <w:rFonts w:ascii="Tahoma" w:hAnsi="Tahoma" w:cs="Tahoma"/>
          <w:sz w:val="20"/>
          <w:szCs w:val="20"/>
          <w:highlight w:val="lightGray"/>
        </w:rPr>
      </w:pPr>
      <w:r w:rsidRPr="00AD793C">
        <w:rPr>
          <w:rFonts w:ascii="Tahoma" w:hAnsi="Tahoma" w:cs="Tahoma"/>
          <w:b/>
          <w:color w:val="FF0000"/>
          <w:sz w:val="20"/>
          <w:szCs w:val="20"/>
          <w:u w:color="FF0000"/>
        </w:rPr>
        <w:t>[</w:t>
      </w:r>
      <w:r w:rsidR="008B0CA3" w:rsidRPr="00AD793C">
        <w:rPr>
          <w:rFonts w:ascii="Tahoma" w:hAnsi="Tahoma" w:cs="Tahoma"/>
          <w:sz w:val="20"/>
          <w:szCs w:val="20"/>
          <w:highlight w:val="lightGray"/>
        </w:rPr>
        <w:t>сборников цен на КДНО,</w:t>
      </w:r>
      <w:r w:rsidRPr="00AD793C">
        <w:rPr>
          <w:rFonts w:ascii="Tahoma" w:hAnsi="Tahoma" w:cs="Tahoma"/>
          <w:b/>
          <w:color w:val="FF0000"/>
          <w:sz w:val="20"/>
          <w:szCs w:val="20"/>
        </w:rPr>
        <w:t>]</w:t>
      </w:r>
      <w:r w:rsidR="008B0CA3" w:rsidRPr="00AD793C">
        <w:rPr>
          <w:rFonts w:ascii="Tahoma" w:hAnsi="Tahoma" w:cs="Tahoma"/>
          <w:sz w:val="20"/>
          <w:szCs w:val="20"/>
          <w:highlight w:val="lightGray"/>
        </w:rPr>
        <w:t xml:space="preserve"> </w:t>
      </w:r>
    </w:p>
    <w:p w14:paraId="54679C10" w14:textId="3B2BE28C" w:rsidR="003522D7" w:rsidRPr="00AD793C" w:rsidRDefault="00526E69" w:rsidP="002F68A6">
      <w:pPr>
        <w:pStyle w:val="1112"/>
        <w:numPr>
          <w:ilvl w:val="0"/>
          <w:numId w:val="76"/>
        </w:numPr>
        <w:spacing w:before="120" w:after="240"/>
        <w:ind w:left="142" w:firstLine="0"/>
        <w:rPr>
          <w:rFonts w:ascii="Tahoma" w:hAnsi="Tahoma" w:cs="Tahoma"/>
          <w:sz w:val="20"/>
          <w:szCs w:val="20"/>
          <w:highlight w:val="lightGray"/>
        </w:rPr>
      </w:pPr>
      <w:r w:rsidRPr="00AD793C">
        <w:rPr>
          <w:rFonts w:ascii="Tahoma" w:hAnsi="Tahoma" w:cs="Tahoma"/>
          <w:b/>
          <w:color w:val="FF0000"/>
          <w:sz w:val="20"/>
          <w:szCs w:val="20"/>
          <w:u w:color="FF0000"/>
        </w:rPr>
        <w:t>[</w:t>
      </w:r>
      <w:r w:rsidR="003522D7" w:rsidRPr="00AD793C">
        <w:rPr>
          <w:rFonts w:ascii="Tahoma" w:hAnsi="Tahoma" w:cs="Tahoma"/>
          <w:sz w:val="20"/>
          <w:szCs w:val="20"/>
          <w:highlight w:val="lightGray"/>
        </w:rPr>
        <w:t xml:space="preserve">смет формы № 3п (с </w:t>
      </w:r>
      <w:r w:rsidR="008B0CA3" w:rsidRPr="00AD793C">
        <w:rPr>
          <w:rFonts w:ascii="Tahoma" w:hAnsi="Tahoma" w:cs="Tahoma"/>
          <w:sz w:val="20"/>
          <w:szCs w:val="20"/>
          <w:highlight w:val="lightGray"/>
        </w:rPr>
        <w:t>расшифровкой перечня работ, выполняемых соответствующей квалификационной группой работников, и</w:t>
      </w:r>
      <w:r w:rsidR="003522D7" w:rsidRPr="00AD793C">
        <w:rPr>
          <w:rFonts w:ascii="Tahoma" w:hAnsi="Tahoma" w:cs="Tahoma"/>
          <w:sz w:val="20"/>
          <w:szCs w:val="20"/>
          <w:highlight w:val="lightGray"/>
        </w:rPr>
        <w:t xml:space="preserve"> трудозатрат по данным работам)</w:t>
      </w:r>
      <w:r w:rsidR="008B18D7" w:rsidRPr="00AD793C">
        <w:rPr>
          <w:rFonts w:ascii="Tahoma" w:hAnsi="Tahoma" w:cs="Tahoma"/>
          <w:sz w:val="20"/>
          <w:szCs w:val="20"/>
          <w:highlight w:val="lightGray"/>
        </w:rPr>
        <w:t xml:space="preserve"> </w:t>
      </w:r>
      <w:r w:rsidRPr="00AD793C">
        <w:rPr>
          <w:rFonts w:ascii="Tahoma" w:hAnsi="Tahoma" w:cs="Tahoma"/>
          <w:b/>
          <w:color w:val="FF0000"/>
          <w:sz w:val="20"/>
          <w:szCs w:val="20"/>
        </w:rPr>
        <w:t>]</w:t>
      </w:r>
      <w:r w:rsidR="00686A21" w:rsidRPr="00AD793C">
        <w:rPr>
          <w:rStyle w:val="ad"/>
          <w:b/>
          <w:color w:val="FF0000"/>
          <w:sz w:val="20"/>
          <w:szCs w:val="20"/>
          <w:highlight w:val="lightGray"/>
        </w:rPr>
        <w:footnoteReference w:id="47"/>
      </w:r>
      <w:r w:rsidR="003522D7" w:rsidRPr="00AD793C">
        <w:rPr>
          <w:rFonts w:ascii="Tahoma" w:hAnsi="Tahoma" w:cs="Tahoma"/>
          <w:sz w:val="20"/>
          <w:szCs w:val="20"/>
          <w:highlight w:val="lightGray"/>
        </w:rPr>
        <w:t>.</w:t>
      </w:r>
    </w:p>
    <w:p w14:paraId="5CEADC2E" w14:textId="728359DD" w:rsidR="008B0CA3" w:rsidRPr="00AD793C" w:rsidRDefault="00526E69" w:rsidP="002F68A6">
      <w:pPr>
        <w:pStyle w:val="1112"/>
        <w:spacing w:before="120" w:after="240"/>
        <w:ind w:left="142"/>
        <w:rPr>
          <w:rFonts w:ascii="Tahoma" w:hAnsi="Tahoma" w:cs="Tahoma"/>
          <w:sz w:val="20"/>
          <w:szCs w:val="20"/>
        </w:rPr>
      </w:pPr>
      <w:r w:rsidRPr="00AD793C">
        <w:rPr>
          <w:rFonts w:ascii="Tahoma" w:hAnsi="Tahoma" w:cs="Tahoma"/>
          <w:b/>
          <w:color w:val="FF0000"/>
          <w:sz w:val="20"/>
          <w:szCs w:val="20"/>
          <w:u w:color="FF0000"/>
        </w:rPr>
        <w:t>[</w:t>
      </w:r>
      <w:r w:rsidR="00F803D1" w:rsidRPr="00AD793C">
        <w:rPr>
          <w:rFonts w:ascii="Tahoma" w:hAnsi="Tahoma" w:cs="Tahoma"/>
          <w:sz w:val="20"/>
          <w:szCs w:val="20"/>
          <w:highlight w:val="lightGray"/>
        </w:rPr>
        <w:t>С</w:t>
      </w:r>
      <w:r w:rsidR="008B0CA3" w:rsidRPr="00AD793C">
        <w:rPr>
          <w:rFonts w:ascii="Tahoma" w:hAnsi="Tahoma" w:cs="Tahoma"/>
          <w:sz w:val="20"/>
          <w:szCs w:val="20"/>
          <w:highlight w:val="lightGray"/>
        </w:rPr>
        <w:t>метн</w:t>
      </w:r>
      <w:r w:rsidR="00F803D1" w:rsidRPr="00AD793C">
        <w:rPr>
          <w:rFonts w:ascii="Tahoma" w:hAnsi="Tahoma" w:cs="Tahoma"/>
          <w:sz w:val="20"/>
          <w:szCs w:val="20"/>
          <w:highlight w:val="lightGray"/>
        </w:rPr>
        <w:t>ая</w:t>
      </w:r>
      <w:r w:rsidR="008B0CA3" w:rsidRPr="00AD793C">
        <w:rPr>
          <w:rFonts w:ascii="Tahoma" w:hAnsi="Tahoma" w:cs="Tahoma"/>
          <w:sz w:val="20"/>
          <w:szCs w:val="20"/>
          <w:highlight w:val="lightGray"/>
        </w:rPr>
        <w:t xml:space="preserve"> </w:t>
      </w:r>
      <w:r w:rsidR="00F803D1" w:rsidRPr="00AD793C">
        <w:rPr>
          <w:rFonts w:ascii="Tahoma" w:hAnsi="Tahoma" w:cs="Tahoma"/>
          <w:sz w:val="20"/>
          <w:szCs w:val="20"/>
          <w:highlight w:val="lightGray"/>
        </w:rPr>
        <w:t xml:space="preserve">стоимость приведена </w:t>
      </w:r>
      <w:r w:rsidR="008B0CA3" w:rsidRPr="00AD793C">
        <w:rPr>
          <w:rFonts w:ascii="Tahoma" w:hAnsi="Tahoma" w:cs="Tahoma"/>
          <w:sz w:val="20"/>
          <w:szCs w:val="20"/>
          <w:highlight w:val="lightGray"/>
        </w:rPr>
        <w:t>к договор</w:t>
      </w:r>
      <w:r w:rsidR="003522D7" w:rsidRPr="00AD793C">
        <w:rPr>
          <w:rFonts w:ascii="Tahoma" w:hAnsi="Tahoma" w:cs="Tahoma"/>
          <w:sz w:val="20"/>
          <w:szCs w:val="20"/>
          <w:highlight w:val="lightGray"/>
        </w:rPr>
        <w:t>ной путем применения договорного</w:t>
      </w:r>
      <w:r w:rsidR="008B0CA3" w:rsidRPr="00AD793C">
        <w:rPr>
          <w:rFonts w:ascii="Tahoma" w:hAnsi="Tahoma" w:cs="Tahoma"/>
          <w:sz w:val="20"/>
          <w:szCs w:val="20"/>
          <w:highlight w:val="lightGray"/>
        </w:rPr>
        <w:t xml:space="preserve"> коэффициента, предусмотренного в </w:t>
      </w:r>
      <w:r w:rsidR="00F25484" w:rsidRPr="00AD793C">
        <w:rPr>
          <w:rFonts w:ascii="Tahoma" w:hAnsi="Tahoma" w:cs="Tahoma"/>
          <w:sz w:val="20"/>
          <w:szCs w:val="20"/>
          <w:highlight w:val="lightGray"/>
        </w:rPr>
        <w:t>Сметной документации</w:t>
      </w:r>
      <w:r w:rsidR="004916BD" w:rsidRPr="00AD793C">
        <w:rPr>
          <w:sz w:val="20"/>
          <w:szCs w:val="20"/>
        </w:rPr>
        <w:t xml:space="preserve"> </w:t>
      </w:r>
      <w:r w:rsidR="004916BD" w:rsidRPr="00AD793C">
        <w:rPr>
          <w:rFonts w:ascii="Tahoma" w:hAnsi="Tahoma" w:cs="Tahoma"/>
          <w:sz w:val="20"/>
          <w:szCs w:val="20"/>
          <w:highlight w:val="lightGray"/>
        </w:rPr>
        <w:t>на работы по разработке Документации</w:t>
      </w:r>
      <w:r w:rsidR="008B0CA3" w:rsidRPr="00AD793C">
        <w:rPr>
          <w:rFonts w:ascii="Tahoma" w:hAnsi="Tahoma" w:cs="Tahoma"/>
          <w:sz w:val="20"/>
          <w:szCs w:val="20"/>
          <w:highlight w:val="lightGray"/>
        </w:rPr>
        <w:t>.</w:t>
      </w:r>
      <w:r w:rsidRPr="00AD793C">
        <w:rPr>
          <w:rFonts w:ascii="Tahoma" w:hAnsi="Tahoma" w:cs="Tahoma"/>
          <w:b/>
          <w:color w:val="FF0000"/>
          <w:sz w:val="20"/>
          <w:szCs w:val="20"/>
        </w:rPr>
        <w:t>]</w:t>
      </w:r>
    </w:p>
    <w:p w14:paraId="5ECD1871" w14:textId="45C7BB17" w:rsidR="00EC606A" w:rsidRPr="00AD793C" w:rsidRDefault="00E407B6" w:rsidP="00625528">
      <w:pPr>
        <w:pStyle w:val="1112"/>
        <w:numPr>
          <w:ilvl w:val="1"/>
          <w:numId w:val="13"/>
        </w:numPr>
        <w:spacing w:before="120" w:after="240"/>
        <w:ind w:left="142" w:hanging="1135"/>
        <w:rPr>
          <w:rFonts w:ascii="Tahoma" w:hAnsi="Tahoma" w:cs="Tahoma"/>
          <w:b/>
          <w:sz w:val="20"/>
          <w:szCs w:val="20"/>
        </w:rPr>
      </w:pPr>
      <w:r w:rsidRPr="00AD793C">
        <w:rPr>
          <w:rFonts w:ascii="Tahoma" w:hAnsi="Tahoma" w:cs="Tahoma"/>
          <w:b/>
          <w:sz w:val="20"/>
          <w:szCs w:val="20"/>
        </w:rPr>
        <w:t xml:space="preserve">СТОИМОСТЬ СМР </w:t>
      </w:r>
      <w:r w:rsidR="00526E69" w:rsidRPr="00AD793C">
        <w:rPr>
          <w:rFonts w:ascii="Tahoma" w:hAnsi="Tahoma" w:cs="Tahoma"/>
          <w:b/>
          <w:color w:val="FF0000"/>
          <w:sz w:val="20"/>
          <w:szCs w:val="20"/>
          <w:u w:color="FF0000"/>
        </w:rPr>
        <w:t>[</w:t>
      </w:r>
      <w:r w:rsidRPr="00AD793C">
        <w:rPr>
          <w:rFonts w:ascii="Tahoma" w:hAnsi="Tahoma" w:cs="Tahoma"/>
          <w:b/>
          <w:sz w:val="20"/>
          <w:szCs w:val="20"/>
        </w:rPr>
        <w:t xml:space="preserve">, </w:t>
      </w:r>
      <w:r w:rsidR="00DC2198" w:rsidRPr="00AD793C">
        <w:rPr>
          <w:rFonts w:ascii="Tahoma" w:hAnsi="Tahoma" w:cs="Tahoma"/>
          <w:b/>
          <w:sz w:val="20"/>
          <w:szCs w:val="20"/>
        </w:rPr>
        <w:t xml:space="preserve">ОБОРУДОВАНИЯ </w:t>
      </w:r>
      <w:r w:rsidRPr="00AD793C">
        <w:rPr>
          <w:rFonts w:ascii="Tahoma" w:hAnsi="Tahoma" w:cs="Tahoma"/>
          <w:b/>
          <w:sz w:val="20"/>
          <w:szCs w:val="20"/>
        </w:rPr>
        <w:t>ПОДРЯДЧИКА</w:t>
      </w:r>
      <w:r w:rsidR="00526E69" w:rsidRPr="00AD793C">
        <w:rPr>
          <w:rFonts w:ascii="Tahoma" w:hAnsi="Tahoma" w:cs="Tahoma"/>
          <w:b/>
          <w:color w:val="FF0000"/>
          <w:sz w:val="20"/>
          <w:szCs w:val="20"/>
        </w:rPr>
        <w:t>]</w:t>
      </w:r>
      <w:r w:rsidR="00213A5B">
        <w:rPr>
          <w:rStyle w:val="ad"/>
          <w:b/>
          <w:color w:val="FF0000"/>
          <w:szCs w:val="20"/>
        </w:rPr>
        <w:footnoteReference w:id="48"/>
      </w:r>
      <w:r w:rsidRPr="00AD793C">
        <w:rPr>
          <w:rFonts w:ascii="Tahoma" w:hAnsi="Tahoma" w:cs="Tahoma"/>
          <w:b/>
          <w:sz w:val="20"/>
          <w:szCs w:val="20"/>
        </w:rPr>
        <w:t xml:space="preserve">, </w:t>
      </w:r>
      <w:r w:rsidR="00526E69" w:rsidRPr="00AD793C">
        <w:rPr>
          <w:rFonts w:ascii="Tahoma" w:hAnsi="Tahoma" w:cs="Tahoma"/>
          <w:b/>
          <w:color w:val="FF0000"/>
          <w:sz w:val="20"/>
          <w:szCs w:val="20"/>
          <w:u w:color="FF0000"/>
        </w:rPr>
        <w:t>[</w:t>
      </w:r>
      <w:r w:rsidRPr="00AD793C">
        <w:rPr>
          <w:rFonts w:ascii="Tahoma" w:hAnsi="Tahoma" w:cs="Tahoma"/>
          <w:b/>
          <w:color w:val="00B050"/>
          <w:sz w:val="20"/>
          <w:szCs w:val="20"/>
          <w:highlight w:val="black"/>
        </w:rPr>
        <w:t>ДЕМОНТАЖНЫХ РАБОТ</w:t>
      </w:r>
      <w:r w:rsidR="00526E69" w:rsidRPr="00AD793C">
        <w:rPr>
          <w:rFonts w:ascii="Tahoma" w:hAnsi="Tahoma" w:cs="Tahoma"/>
          <w:b/>
          <w:color w:val="FF0000"/>
          <w:sz w:val="20"/>
          <w:szCs w:val="20"/>
        </w:rPr>
        <w:t>]</w:t>
      </w:r>
      <w:r w:rsidRPr="00AD793C">
        <w:rPr>
          <w:rFonts w:ascii="Tahoma" w:hAnsi="Tahoma" w:cs="Tahoma"/>
          <w:b/>
          <w:sz w:val="20"/>
          <w:szCs w:val="20"/>
        </w:rPr>
        <w:t xml:space="preserve">, </w:t>
      </w:r>
      <w:r w:rsidR="00526E69" w:rsidRPr="00AD793C">
        <w:rPr>
          <w:rFonts w:ascii="Tahoma" w:hAnsi="Tahoma" w:cs="Tahoma"/>
          <w:b/>
          <w:color w:val="FF0000"/>
          <w:sz w:val="20"/>
          <w:szCs w:val="20"/>
          <w:u w:color="FF0000"/>
        </w:rPr>
        <w:t>[</w:t>
      </w:r>
      <w:r w:rsidRPr="00845344">
        <w:rPr>
          <w:rFonts w:ascii="Tahoma" w:hAnsi="Tahoma" w:cs="Tahoma"/>
          <w:b/>
          <w:sz w:val="20"/>
          <w:szCs w:val="20"/>
          <w:shd w:val="clear" w:color="auto" w:fill="EAF1DD" w:themeFill="accent3" w:themeFillTint="33"/>
        </w:rPr>
        <w:t>ПНР</w:t>
      </w:r>
      <w:r w:rsidR="00526E69" w:rsidRPr="00AD793C">
        <w:rPr>
          <w:rFonts w:ascii="Tahoma" w:hAnsi="Tahoma" w:cs="Tahoma"/>
          <w:b/>
          <w:color w:val="FF0000"/>
          <w:sz w:val="20"/>
          <w:szCs w:val="20"/>
        </w:rPr>
        <w:t>]</w:t>
      </w:r>
    </w:p>
    <w:p w14:paraId="247BA4F7" w14:textId="0B1B1B2E" w:rsidR="005F0F63" w:rsidRPr="00AD793C" w:rsidRDefault="001659A5" w:rsidP="002F68A6">
      <w:pPr>
        <w:tabs>
          <w:tab w:val="left" w:pos="284"/>
        </w:tabs>
        <w:spacing w:before="120" w:after="240"/>
        <w:ind w:left="142" w:firstLine="0"/>
        <w:rPr>
          <w:rFonts w:ascii="Tahoma" w:hAnsi="Tahoma" w:cs="Tahoma"/>
          <w:i/>
          <w:sz w:val="20"/>
          <w:szCs w:val="20"/>
        </w:rPr>
      </w:pPr>
      <w:r w:rsidRPr="00AD793C">
        <w:rPr>
          <w:rFonts w:ascii="Tahoma" w:hAnsi="Tahoma" w:cs="Tahoma"/>
          <w:i/>
          <w:sz w:val="20"/>
          <w:szCs w:val="20"/>
        </w:rPr>
        <w:t xml:space="preserve">ЕСЛИ СТОИМОСТЬ СМР </w:t>
      </w:r>
      <w:r w:rsidR="00526E69" w:rsidRPr="00AD793C">
        <w:rPr>
          <w:rFonts w:ascii="Tahoma" w:hAnsi="Tahoma" w:cs="Tahoma"/>
          <w:b/>
          <w:i/>
          <w:sz w:val="20"/>
          <w:szCs w:val="20"/>
        </w:rPr>
        <w:t>[</w:t>
      </w:r>
      <w:r w:rsidR="00916722" w:rsidRPr="00AD793C">
        <w:rPr>
          <w:rFonts w:ascii="Tahoma" w:hAnsi="Tahoma" w:cs="Tahoma"/>
          <w:i/>
          <w:sz w:val="20"/>
          <w:szCs w:val="20"/>
        </w:rPr>
        <w:t xml:space="preserve">И ДЕМОНТАЖНЫХ РАБОТ </w:t>
      </w:r>
      <w:r w:rsidR="00526E69" w:rsidRPr="00AD793C">
        <w:rPr>
          <w:rFonts w:ascii="Tahoma" w:hAnsi="Tahoma" w:cs="Tahoma"/>
          <w:b/>
          <w:i/>
          <w:sz w:val="20"/>
          <w:szCs w:val="20"/>
        </w:rPr>
        <w:t>]</w:t>
      </w:r>
      <w:r w:rsidR="00D325BB" w:rsidRPr="00AD793C">
        <w:rPr>
          <w:rFonts w:ascii="Tahoma" w:hAnsi="Tahoma" w:cs="Tahoma"/>
          <w:i/>
          <w:sz w:val="20"/>
          <w:szCs w:val="20"/>
        </w:rPr>
        <w:t xml:space="preserve">, </w:t>
      </w:r>
      <w:r w:rsidR="00526E69" w:rsidRPr="00AD793C">
        <w:rPr>
          <w:rFonts w:ascii="Tahoma" w:hAnsi="Tahoma" w:cs="Tahoma"/>
          <w:b/>
          <w:i/>
          <w:sz w:val="20"/>
          <w:szCs w:val="20"/>
        </w:rPr>
        <w:t>[</w:t>
      </w:r>
      <w:r w:rsidR="00D325BB" w:rsidRPr="00AD793C">
        <w:rPr>
          <w:rFonts w:ascii="Tahoma" w:hAnsi="Tahoma" w:cs="Tahoma"/>
          <w:i/>
          <w:sz w:val="20"/>
          <w:szCs w:val="20"/>
        </w:rPr>
        <w:t>ПНР</w:t>
      </w:r>
      <w:r w:rsidR="00526E69" w:rsidRPr="00AD793C">
        <w:rPr>
          <w:rFonts w:ascii="Tahoma" w:hAnsi="Tahoma" w:cs="Tahoma"/>
          <w:b/>
          <w:i/>
          <w:sz w:val="20"/>
          <w:szCs w:val="20"/>
        </w:rPr>
        <w:t>]</w:t>
      </w:r>
      <w:r w:rsidR="00916722" w:rsidRPr="00AD793C">
        <w:rPr>
          <w:rFonts w:ascii="Tahoma" w:hAnsi="Tahoma" w:cs="Tahoma"/>
          <w:i/>
          <w:sz w:val="20"/>
          <w:szCs w:val="20"/>
        </w:rPr>
        <w:t xml:space="preserve"> </w:t>
      </w:r>
      <w:r w:rsidRPr="00AD793C">
        <w:rPr>
          <w:rFonts w:ascii="Tahoma" w:hAnsi="Tahoma" w:cs="Tahoma"/>
          <w:i/>
          <w:sz w:val="20"/>
          <w:szCs w:val="20"/>
        </w:rPr>
        <w:t>ОПРЕДЕЛЯЕТСЯ С ПРИМЕНЕНИЕМ ФИРСНБ-2004</w:t>
      </w:r>
    </w:p>
    <w:bookmarkEnd w:id="48"/>
    <w:bookmarkEnd w:id="49"/>
    <w:bookmarkEnd w:id="50"/>
    <w:p w14:paraId="28F9E4F5" w14:textId="1EAAA0FA" w:rsidR="005809DD" w:rsidRPr="00AD793C" w:rsidRDefault="00480583" w:rsidP="007724CF">
      <w:pPr>
        <w:pStyle w:val="1112"/>
        <w:numPr>
          <w:ilvl w:val="2"/>
          <w:numId w:val="13"/>
        </w:numPr>
        <w:spacing w:before="120" w:after="240"/>
        <w:ind w:left="142" w:hanging="1135"/>
        <w:rPr>
          <w:rFonts w:ascii="Tahoma" w:hAnsi="Tahoma" w:cs="Tahoma"/>
          <w:sz w:val="20"/>
          <w:szCs w:val="20"/>
        </w:rPr>
      </w:pPr>
      <w:r w:rsidRPr="00AD793C">
        <w:rPr>
          <w:rFonts w:ascii="Tahoma" w:hAnsi="Tahoma" w:cs="Tahoma"/>
          <w:sz w:val="20"/>
          <w:szCs w:val="20"/>
        </w:rPr>
        <w:t xml:space="preserve">Стоимость </w:t>
      </w:r>
      <w:r w:rsidR="00041444" w:rsidRPr="00AD793C">
        <w:rPr>
          <w:rFonts w:ascii="Tahoma" w:hAnsi="Tahoma" w:cs="Tahoma"/>
          <w:sz w:val="20"/>
          <w:szCs w:val="20"/>
        </w:rPr>
        <w:t>СМР</w:t>
      </w:r>
      <w:r w:rsidR="00EA51B9" w:rsidRPr="00AD793C">
        <w:rPr>
          <w:rFonts w:ascii="Tahoma" w:hAnsi="Tahoma" w:cs="Tahoma"/>
          <w:sz w:val="20"/>
          <w:szCs w:val="20"/>
        </w:rPr>
        <w:t xml:space="preserve">, включая </w:t>
      </w:r>
      <w:r w:rsidR="00F77F7E" w:rsidRPr="00AD793C">
        <w:rPr>
          <w:rFonts w:ascii="Tahoma" w:hAnsi="Tahoma" w:cs="Tahoma"/>
          <w:sz w:val="20"/>
          <w:szCs w:val="20"/>
        </w:rPr>
        <w:t>материалы</w:t>
      </w:r>
      <w:r w:rsidR="00EA51B9" w:rsidRPr="00AD793C">
        <w:rPr>
          <w:rFonts w:ascii="Tahoma" w:hAnsi="Tahoma" w:cs="Tahoma"/>
          <w:sz w:val="20"/>
          <w:szCs w:val="20"/>
        </w:rPr>
        <w:t xml:space="preserve"> Подрядчика,</w:t>
      </w:r>
      <w:r w:rsidR="001B675B"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971240" w:rsidRPr="00AD793C">
        <w:rPr>
          <w:rFonts w:ascii="Tahoma" w:hAnsi="Tahoma" w:cs="Tahoma"/>
          <w:sz w:val="20"/>
          <w:szCs w:val="20"/>
        </w:rPr>
        <w:t>,</w:t>
      </w:r>
      <w:r w:rsidR="00CF4037" w:rsidRPr="00AD793C">
        <w:rPr>
          <w:rFonts w:ascii="Tahoma" w:hAnsi="Tahoma" w:cs="Tahoma"/>
          <w:sz w:val="20"/>
          <w:szCs w:val="20"/>
        </w:rPr>
        <w:t>Оборудовани</w:t>
      </w:r>
      <w:r w:rsidR="00636E04" w:rsidRPr="00F16DDB">
        <w:rPr>
          <w:rFonts w:ascii="Tahoma" w:hAnsi="Tahoma" w:cs="Tahoma"/>
          <w:sz w:val="20"/>
          <w:szCs w:val="20"/>
        </w:rPr>
        <w:t>е</w:t>
      </w:r>
      <w:r w:rsidR="00CF4037" w:rsidRPr="00AD793C">
        <w:rPr>
          <w:rFonts w:ascii="Tahoma" w:hAnsi="Tahoma" w:cs="Tahoma"/>
          <w:sz w:val="20"/>
          <w:szCs w:val="20"/>
        </w:rPr>
        <w:t xml:space="preserve"> Подрядчика</w:t>
      </w:r>
      <w:r w:rsidR="00526E69" w:rsidRPr="00AD793C">
        <w:rPr>
          <w:rFonts w:ascii="Tahoma" w:hAnsi="Tahoma" w:cs="Tahoma"/>
          <w:b/>
          <w:color w:val="FF0000"/>
          <w:sz w:val="20"/>
          <w:szCs w:val="20"/>
        </w:rPr>
        <w:t>]</w:t>
      </w:r>
      <w:r w:rsidR="00213A5B" w:rsidRPr="00213A5B">
        <w:rPr>
          <w:rStyle w:val="ad"/>
          <w:b/>
          <w:color w:val="FF0000"/>
          <w:szCs w:val="20"/>
        </w:rPr>
        <w:t xml:space="preserve"> </w:t>
      </w:r>
      <w:r w:rsidR="00213A5B">
        <w:rPr>
          <w:rStyle w:val="ad"/>
          <w:b/>
          <w:color w:val="FF0000"/>
          <w:szCs w:val="20"/>
        </w:rPr>
        <w:footnoteReference w:id="49"/>
      </w:r>
      <w:r w:rsidR="003E5496"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FB27AA" w:rsidRPr="00AD793C">
        <w:rPr>
          <w:rFonts w:ascii="Tahoma" w:hAnsi="Tahoma" w:cs="Tahoma"/>
          <w:b/>
          <w:color w:val="00B050"/>
          <w:sz w:val="20"/>
          <w:szCs w:val="20"/>
          <w:highlight w:val="black"/>
        </w:rPr>
        <w:t xml:space="preserve">Демонтажных </w:t>
      </w:r>
      <w:r w:rsidR="003E5496" w:rsidRPr="00AD793C">
        <w:rPr>
          <w:rFonts w:ascii="Tahoma" w:hAnsi="Tahoma" w:cs="Tahoma"/>
          <w:b/>
          <w:color w:val="00B050"/>
          <w:sz w:val="20"/>
          <w:szCs w:val="20"/>
          <w:highlight w:val="black"/>
        </w:rPr>
        <w:t>работ</w:t>
      </w:r>
      <w:r w:rsidR="00526E69" w:rsidRPr="00AD793C">
        <w:rPr>
          <w:rFonts w:ascii="Tahoma" w:hAnsi="Tahoma" w:cs="Tahoma"/>
          <w:b/>
          <w:color w:val="FF0000"/>
          <w:sz w:val="20"/>
          <w:szCs w:val="20"/>
        </w:rPr>
        <w:t>]</w:t>
      </w:r>
      <w:r w:rsidR="003E5496" w:rsidRPr="00AD793C">
        <w:rPr>
          <w:rFonts w:ascii="Tahoma" w:hAnsi="Tahoma" w:cs="Tahoma"/>
          <w:b/>
          <w:sz w:val="20"/>
          <w:szCs w:val="20"/>
        </w:rPr>
        <w:t>,</w:t>
      </w:r>
      <w:r w:rsidR="00D325BB" w:rsidRPr="00AD793C">
        <w:rPr>
          <w:rFonts w:ascii="Tahoma" w:hAnsi="Tahoma" w:cs="Tahoma"/>
          <w:b/>
          <w:sz w:val="20"/>
          <w:szCs w:val="20"/>
        </w:rPr>
        <w:t xml:space="preserve"> </w:t>
      </w:r>
      <w:r w:rsidR="00526E69" w:rsidRPr="00AD793C">
        <w:rPr>
          <w:rFonts w:ascii="Tahoma" w:hAnsi="Tahoma" w:cs="Tahoma"/>
          <w:b/>
          <w:color w:val="FF0000"/>
          <w:sz w:val="20"/>
          <w:szCs w:val="20"/>
        </w:rPr>
        <w:t>[</w:t>
      </w:r>
      <w:r w:rsidR="00D325BB" w:rsidRPr="00845344">
        <w:rPr>
          <w:rFonts w:ascii="Tahoma" w:hAnsi="Tahoma" w:cs="Tahoma"/>
          <w:b/>
          <w:sz w:val="20"/>
          <w:szCs w:val="20"/>
          <w:shd w:val="clear" w:color="auto" w:fill="EAF1DD" w:themeFill="accent3" w:themeFillTint="33"/>
        </w:rPr>
        <w:t>ПНР</w:t>
      </w:r>
      <w:r w:rsidR="00526E69" w:rsidRPr="00AD793C">
        <w:rPr>
          <w:rFonts w:ascii="Tahoma" w:hAnsi="Tahoma" w:cs="Tahoma"/>
          <w:b/>
          <w:color w:val="FF0000"/>
          <w:sz w:val="20"/>
          <w:szCs w:val="20"/>
        </w:rPr>
        <w:t>]</w:t>
      </w:r>
      <w:r w:rsidR="003E5496" w:rsidRPr="00AD793C">
        <w:rPr>
          <w:rFonts w:ascii="Tahoma" w:hAnsi="Tahoma" w:cs="Tahoma"/>
          <w:b/>
          <w:sz w:val="20"/>
          <w:szCs w:val="20"/>
        </w:rPr>
        <w:t xml:space="preserve"> </w:t>
      </w:r>
      <w:r w:rsidR="00041444" w:rsidRPr="00AD793C">
        <w:rPr>
          <w:rFonts w:ascii="Tahoma" w:hAnsi="Tahoma" w:cs="Tahoma"/>
          <w:sz w:val="20"/>
          <w:szCs w:val="20"/>
        </w:rPr>
        <w:t xml:space="preserve"> </w:t>
      </w:r>
      <w:r w:rsidRPr="00AD793C">
        <w:rPr>
          <w:rFonts w:ascii="Tahoma" w:hAnsi="Tahoma" w:cs="Tahoma"/>
          <w:sz w:val="20"/>
          <w:szCs w:val="20"/>
        </w:rPr>
        <w:t>в текущих ценах определяется, как произведение сметной стоимости в базисном уровне цен</w:t>
      </w:r>
      <w:r w:rsidR="00D4608A" w:rsidRPr="00AD793C">
        <w:rPr>
          <w:rFonts w:ascii="Tahoma" w:hAnsi="Tahoma" w:cs="Tahoma"/>
          <w:sz w:val="20"/>
          <w:szCs w:val="20"/>
        </w:rPr>
        <w:t xml:space="preserve"> </w:t>
      </w:r>
      <w:r w:rsidRPr="00AD793C">
        <w:rPr>
          <w:rFonts w:ascii="Tahoma" w:hAnsi="Tahoma" w:cs="Tahoma"/>
          <w:sz w:val="20"/>
          <w:szCs w:val="20"/>
        </w:rPr>
        <w:t>2004 г. (с использованием ФирСНБ-2004 &lt;</w:t>
      </w:r>
      <w:r w:rsidR="00BC1849">
        <w:rPr>
          <w:rFonts w:ascii="Tahoma" w:hAnsi="Tahoma" w:cs="Tahoma"/>
          <w:sz w:val="20"/>
          <w:szCs w:val="20"/>
        </w:rPr>
        <w:t xml:space="preserve">доп. </w:t>
      </w:r>
      <w:r w:rsidR="00BC1849" w:rsidRPr="00AD793C">
        <w:rPr>
          <w:rFonts w:ascii="Tahoma" w:hAnsi="Tahoma" w:cs="Tahoma"/>
          <w:b/>
          <w:color w:val="FF0000"/>
          <w:sz w:val="20"/>
          <w:szCs w:val="20"/>
          <w:u w:color="FF0000"/>
        </w:rPr>
        <w:t>[</w:t>
      </w:r>
      <w:r w:rsidR="00BC1849" w:rsidRPr="00AD793C">
        <w:rPr>
          <w:rFonts w:ascii="Tahoma" w:hAnsi="Tahoma" w:cs="Tahoma"/>
          <w:sz w:val="20"/>
          <w:szCs w:val="20"/>
        </w:rPr>
        <w:t>•</w:t>
      </w:r>
      <w:r w:rsidR="00BC1849" w:rsidRPr="00AD793C">
        <w:rPr>
          <w:rFonts w:ascii="Tahoma" w:hAnsi="Tahoma" w:cs="Tahoma"/>
          <w:b/>
          <w:color w:val="FF0000"/>
          <w:sz w:val="20"/>
          <w:szCs w:val="20"/>
        </w:rPr>
        <w:t>]</w:t>
      </w:r>
      <w:r w:rsidR="00213A5B">
        <w:rPr>
          <w:rStyle w:val="ad"/>
          <w:b/>
          <w:color w:val="FF0000"/>
          <w:szCs w:val="20"/>
        </w:rPr>
        <w:footnoteReference w:id="50"/>
      </w:r>
      <w:r w:rsidR="00BC1849">
        <w:rPr>
          <w:rFonts w:ascii="Tahoma" w:hAnsi="Tahoma" w:cs="Tahoma"/>
          <w:sz w:val="20"/>
          <w:szCs w:val="20"/>
        </w:rPr>
        <w:t xml:space="preserve"> </w:t>
      </w:r>
      <w:r w:rsidRPr="00AD793C">
        <w:rPr>
          <w:rFonts w:ascii="Tahoma" w:hAnsi="Tahoma" w:cs="Tahoma"/>
          <w:sz w:val="20"/>
          <w:szCs w:val="20"/>
        </w:rPr>
        <w:t>с изм.</w:t>
      </w:r>
      <w:r w:rsidR="00BC1849">
        <w:rPr>
          <w:rFonts w:ascii="Tahoma" w:hAnsi="Tahoma" w:cs="Tahoma"/>
          <w:sz w:val="20"/>
          <w:szCs w:val="20"/>
        </w:rPr>
        <w:t xml:space="preserve"> </w:t>
      </w:r>
      <w:r w:rsidR="00526E69" w:rsidRPr="00AD793C">
        <w:rPr>
          <w:rFonts w:ascii="Tahoma" w:hAnsi="Tahoma" w:cs="Tahoma"/>
          <w:b/>
          <w:color w:val="FF0000"/>
          <w:sz w:val="20"/>
          <w:szCs w:val="20"/>
          <w:u w:color="FF0000"/>
        </w:rPr>
        <w:t>[</w:t>
      </w:r>
      <w:r w:rsidR="00456818" w:rsidRPr="00AD793C">
        <w:rPr>
          <w:rFonts w:ascii="Tahoma" w:hAnsi="Tahoma" w:cs="Tahoma"/>
          <w:sz w:val="20"/>
          <w:szCs w:val="20"/>
        </w:rPr>
        <w:t>•</w:t>
      </w:r>
      <w:r w:rsidR="00526E69" w:rsidRPr="00AD793C">
        <w:rPr>
          <w:rFonts w:ascii="Tahoma" w:hAnsi="Tahoma" w:cs="Tahoma"/>
          <w:b/>
          <w:color w:val="FF0000"/>
          <w:sz w:val="20"/>
          <w:szCs w:val="20"/>
        </w:rPr>
        <w:t>]</w:t>
      </w:r>
      <w:r w:rsidR="00213A5B">
        <w:rPr>
          <w:rStyle w:val="ad"/>
          <w:b/>
          <w:color w:val="FF0000"/>
          <w:szCs w:val="20"/>
        </w:rPr>
        <w:footnoteReference w:id="51"/>
      </w:r>
      <w:r w:rsidRPr="00AD793C">
        <w:rPr>
          <w:rFonts w:ascii="Tahoma" w:hAnsi="Tahoma" w:cs="Tahoma"/>
          <w:sz w:val="20"/>
          <w:szCs w:val="20"/>
        </w:rPr>
        <w:t xml:space="preserve">&gt;) и индексов </w:t>
      </w:r>
      <w:r w:rsidR="008B6712" w:rsidRPr="00AD793C">
        <w:rPr>
          <w:rFonts w:ascii="Tahoma" w:hAnsi="Tahoma" w:cs="Tahoma"/>
          <w:sz w:val="20"/>
          <w:szCs w:val="20"/>
        </w:rPr>
        <w:t xml:space="preserve">пересчета </w:t>
      </w:r>
      <w:r w:rsidRPr="00AD793C">
        <w:rPr>
          <w:rFonts w:ascii="Tahoma" w:hAnsi="Tahoma" w:cs="Tahoma"/>
          <w:sz w:val="20"/>
          <w:szCs w:val="20"/>
        </w:rPr>
        <w:t>по единичным расценкам к статьям прямых затрат («матрица и</w:t>
      </w:r>
      <w:r w:rsidR="0020300F">
        <w:rPr>
          <w:rFonts w:ascii="Tahoma" w:hAnsi="Tahoma" w:cs="Tahoma"/>
          <w:sz w:val="20"/>
          <w:szCs w:val="20"/>
        </w:rPr>
        <w:t xml:space="preserve">ндексов») на </w:t>
      </w:r>
      <w:r w:rsidR="00526E69" w:rsidRPr="00AD793C">
        <w:rPr>
          <w:rFonts w:ascii="Tahoma" w:hAnsi="Tahoma" w:cs="Tahoma"/>
          <w:b/>
          <w:color w:val="FF0000"/>
          <w:sz w:val="20"/>
          <w:szCs w:val="20"/>
          <w:u w:color="FF0000"/>
        </w:rPr>
        <w:t>[</w:t>
      </w:r>
      <w:r w:rsidR="00456818" w:rsidRPr="00AD793C">
        <w:rPr>
          <w:rFonts w:ascii="Tahoma" w:hAnsi="Tahoma" w:cs="Tahoma"/>
          <w:sz w:val="20"/>
          <w:szCs w:val="20"/>
        </w:rPr>
        <w:t>•</w:t>
      </w:r>
      <w:r w:rsidR="00526E69" w:rsidRPr="00AD793C">
        <w:rPr>
          <w:rFonts w:ascii="Tahoma" w:hAnsi="Tahoma" w:cs="Tahoma"/>
          <w:b/>
          <w:color w:val="FF0000"/>
          <w:sz w:val="20"/>
          <w:szCs w:val="20"/>
        </w:rPr>
        <w:t>]</w:t>
      </w:r>
      <w:r w:rsidR="0020300F">
        <w:rPr>
          <w:rStyle w:val="ad"/>
          <w:b/>
          <w:color w:val="FF0000"/>
          <w:szCs w:val="20"/>
        </w:rPr>
        <w:footnoteReference w:id="52"/>
      </w:r>
      <w:r w:rsidRPr="00AD793C">
        <w:rPr>
          <w:rFonts w:ascii="Tahoma" w:hAnsi="Tahoma" w:cs="Tahoma"/>
          <w:sz w:val="20"/>
          <w:szCs w:val="20"/>
        </w:rPr>
        <w:t xml:space="preserve">  год, утвержденных в соответствии с установленным у Заказчика порядком </w:t>
      </w:r>
      <w:r w:rsidR="008B6712" w:rsidRPr="00AD793C">
        <w:rPr>
          <w:rFonts w:ascii="Tahoma" w:hAnsi="Tahoma" w:cs="Tahoma"/>
          <w:sz w:val="20"/>
          <w:szCs w:val="20"/>
        </w:rPr>
        <w:t xml:space="preserve">с учетом </w:t>
      </w:r>
      <w:r w:rsidR="00526E69" w:rsidRPr="00AD793C">
        <w:rPr>
          <w:rFonts w:ascii="Tahoma" w:hAnsi="Tahoma" w:cs="Tahoma"/>
          <w:b/>
          <w:color w:val="FF0000"/>
          <w:sz w:val="20"/>
          <w:szCs w:val="20"/>
          <w:u w:color="FF0000"/>
        </w:rPr>
        <w:t>[</w:t>
      </w:r>
      <w:r w:rsidR="008B6712" w:rsidRPr="00AD793C">
        <w:rPr>
          <w:rFonts w:ascii="Tahoma" w:hAnsi="Tahoma" w:cs="Tahoma"/>
          <w:sz w:val="20"/>
          <w:szCs w:val="20"/>
        </w:rPr>
        <w:t>индексов инфляции</w:t>
      </w:r>
      <w:r w:rsidR="00F77F7E" w:rsidRPr="00AD793C">
        <w:rPr>
          <w:rFonts w:ascii="Tahoma" w:hAnsi="Tahoma" w:cs="Tahoma"/>
          <w:sz w:val="20"/>
          <w:szCs w:val="20"/>
        </w:rPr>
        <w:t>,</w:t>
      </w:r>
      <w:r w:rsidR="00526E69" w:rsidRPr="00AD793C">
        <w:rPr>
          <w:rFonts w:ascii="Tahoma" w:hAnsi="Tahoma" w:cs="Tahoma"/>
          <w:b/>
          <w:color w:val="FF0000"/>
          <w:sz w:val="20"/>
          <w:szCs w:val="20"/>
        </w:rPr>
        <w:t>]</w:t>
      </w:r>
      <w:r w:rsidR="0020300F">
        <w:rPr>
          <w:rStyle w:val="ad"/>
          <w:b/>
          <w:color w:val="FF0000"/>
          <w:szCs w:val="20"/>
        </w:rPr>
        <w:footnoteReference w:id="53"/>
      </w:r>
      <w:r w:rsidR="008B6712" w:rsidRPr="00AD793C">
        <w:rPr>
          <w:rFonts w:ascii="Tahoma" w:hAnsi="Tahoma" w:cs="Tahoma"/>
          <w:sz w:val="20"/>
          <w:szCs w:val="20"/>
        </w:rPr>
        <w:t xml:space="preserve"> </w:t>
      </w:r>
      <w:r w:rsidR="00F77F7E" w:rsidRPr="00AD793C">
        <w:rPr>
          <w:rFonts w:ascii="Tahoma" w:hAnsi="Tahoma" w:cs="Tahoma"/>
          <w:sz w:val="20"/>
          <w:szCs w:val="20"/>
        </w:rPr>
        <w:t>/</w:t>
      </w:r>
      <w:r w:rsidR="00F77F7E" w:rsidRPr="00AD793C">
        <w:rPr>
          <w:rFonts w:ascii="Tahoma" w:hAnsi="Tahoma" w:cs="Tahoma"/>
          <w:b/>
          <w:color w:val="FF0000"/>
          <w:sz w:val="20"/>
          <w:szCs w:val="20"/>
          <w:u w:color="FF0000"/>
        </w:rPr>
        <w:t xml:space="preserve"> </w:t>
      </w:r>
      <w:r w:rsidR="00526E69" w:rsidRPr="00AD793C">
        <w:rPr>
          <w:rFonts w:ascii="Tahoma" w:hAnsi="Tahoma" w:cs="Tahoma"/>
          <w:b/>
          <w:color w:val="FF0000"/>
          <w:sz w:val="20"/>
          <w:szCs w:val="20"/>
          <w:u w:color="FF0000"/>
        </w:rPr>
        <w:t>[</w:t>
      </w:r>
      <w:r w:rsidR="008B6712" w:rsidRPr="00AD793C">
        <w:rPr>
          <w:rFonts w:ascii="Tahoma" w:hAnsi="Tahoma" w:cs="Tahoma"/>
          <w:sz w:val="20"/>
          <w:szCs w:val="20"/>
        </w:rPr>
        <w:t>договорного</w:t>
      </w:r>
      <w:r w:rsidR="00526E69" w:rsidRPr="00AD793C">
        <w:rPr>
          <w:rFonts w:ascii="Tahoma" w:hAnsi="Tahoma" w:cs="Tahoma"/>
          <w:b/>
          <w:color w:val="FF0000"/>
          <w:sz w:val="20"/>
          <w:szCs w:val="20"/>
        </w:rPr>
        <w:t>]</w:t>
      </w:r>
      <w:r w:rsidR="008B6712" w:rsidRPr="00AD793C">
        <w:rPr>
          <w:rFonts w:ascii="Tahoma" w:hAnsi="Tahoma" w:cs="Tahoma"/>
          <w:sz w:val="20"/>
          <w:szCs w:val="20"/>
        </w:rPr>
        <w:t>/</w:t>
      </w:r>
      <w:r w:rsidR="00526E69" w:rsidRPr="00AD793C">
        <w:rPr>
          <w:rFonts w:ascii="Tahoma" w:hAnsi="Tahoma" w:cs="Tahoma"/>
          <w:b/>
          <w:color w:val="FF0000"/>
          <w:sz w:val="20"/>
          <w:szCs w:val="20"/>
          <w:u w:color="FF0000"/>
        </w:rPr>
        <w:t>[</w:t>
      </w:r>
      <w:r w:rsidR="008B6712" w:rsidRPr="00AD793C">
        <w:rPr>
          <w:rFonts w:ascii="Tahoma" w:hAnsi="Tahoma" w:cs="Tahoma"/>
          <w:sz w:val="20"/>
          <w:szCs w:val="20"/>
        </w:rPr>
        <w:t>расчетного</w:t>
      </w:r>
      <w:r w:rsidR="00A550E2" w:rsidRPr="00AD793C">
        <w:rPr>
          <w:rFonts w:ascii="Tahoma" w:hAnsi="Tahoma" w:cs="Tahoma"/>
          <w:sz w:val="20"/>
          <w:szCs w:val="20"/>
        </w:rPr>
        <w:t xml:space="preserve"> поправочного</w:t>
      </w:r>
      <w:r w:rsidR="00526E69" w:rsidRPr="00AD793C">
        <w:rPr>
          <w:rFonts w:ascii="Tahoma" w:hAnsi="Tahoma" w:cs="Tahoma"/>
          <w:b/>
          <w:color w:val="FF0000"/>
          <w:sz w:val="20"/>
          <w:szCs w:val="20"/>
        </w:rPr>
        <w:t>]</w:t>
      </w:r>
      <w:r w:rsidR="0020300F">
        <w:rPr>
          <w:rStyle w:val="ad"/>
          <w:b/>
          <w:color w:val="FF0000"/>
          <w:szCs w:val="20"/>
        </w:rPr>
        <w:footnoteReference w:id="54"/>
      </w:r>
      <w:r w:rsidR="008B6712" w:rsidRPr="00AD793C">
        <w:rPr>
          <w:rFonts w:ascii="Tahoma" w:hAnsi="Tahoma" w:cs="Tahoma"/>
          <w:sz w:val="20"/>
          <w:szCs w:val="20"/>
        </w:rPr>
        <w:t xml:space="preserve"> коэффициента</w:t>
      </w:r>
      <w:r w:rsidR="008B6712" w:rsidRPr="00AD793C">
        <w:rPr>
          <w:rStyle w:val="ad"/>
          <w:rFonts w:ascii="Tahoma" w:hAnsi="Tahoma" w:cs="Tahoma"/>
          <w:sz w:val="20"/>
          <w:szCs w:val="20"/>
        </w:rPr>
        <w:footnoteReference w:id="55"/>
      </w:r>
      <w:r w:rsidR="008B6712" w:rsidRPr="00AD793C">
        <w:rPr>
          <w:rFonts w:ascii="Tahoma" w:hAnsi="Tahoma" w:cs="Tahoma"/>
          <w:sz w:val="20"/>
          <w:szCs w:val="20"/>
        </w:rPr>
        <w:t xml:space="preserve">, предусмотренных в </w:t>
      </w:r>
      <w:r w:rsidR="006F2D06" w:rsidRPr="00AD793C">
        <w:rPr>
          <w:rFonts w:ascii="Tahoma" w:hAnsi="Tahoma" w:cs="Tahoma"/>
          <w:sz w:val="20"/>
          <w:szCs w:val="20"/>
        </w:rPr>
        <w:t>РДЦ</w:t>
      </w:r>
      <w:r w:rsidR="004C4E8A"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EB0C65" w:rsidRPr="0020300F">
        <w:rPr>
          <w:rFonts w:ascii="Tahoma" w:hAnsi="Tahoma" w:cs="Tahoma"/>
          <w:sz w:val="20"/>
          <w:szCs w:val="20"/>
          <w:highlight w:val="lightGray"/>
        </w:rPr>
        <w:t>и прочих ценовых параметров согласно </w:t>
      </w:r>
      <w:r w:rsidR="00F17097" w:rsidRPr="0020300F">
        <w:rPr>
          <w:rFonts w:ascii="Tahoma" w:hAnsi="Tahoma" w:cs="Tahoma"/>
          <w:sz w:val="20"/>
          <w:szCs w:val="20"/>
          <w:highlight w:val="lightGray"/>
        </w:rPr>
        <w:t xml:space="preserve">требованиям </w:t>
      </w:r>
      <w:r w:rsidR="00EB0C65" w:rsidRPr="0020300F">
        <w:rPr>
          <w:rFonts w:ascii="Tahoma" w:hAnsi="Tahoma" w:cs="Tahoma"/>
          <w:sz w:val="20"/>
          <w:szCs w:val="20"/>
          <w:highlight w:val="lightGray"/>
        </w:rPr>
        <w:t>к составлению сметной документации в составе приложений к Заданию на проектирование</w:t>
      </w:r>
      <w:r w:rsidR="00526E69" w:rsidRPr="00AD793C">
        <w:rPr>
          <w:rFonts w:ascii="Tahoma" w:hAnsi="Tahoma" w:cs="Tahoma"/>
          <w:b/>
          <w:color w:val="FF0000"/>
          <w:sz w:val="20"/>
          <w:szCs w:val="20"/>
        </w:rPr>
        <w:t>]</w:t>
      </w:r>
      <w:r w:rsidR="0020300F">
        <w:rPr>
          <w:rStyle w:val="ad"/>
          <w:b/>
          <w:color w:val="FF0000"/>
          <w:szCs w:val="20"/>
        </w:rPr>
        <w:footnoteReference w:id="56"/>
      </w:r>
      <w:r w:rsidR="00EC549B" w:rsidRPr="00AD793C">
        <w:rPr>
          <w:rFonts w:ascii="Tahoma" w:hAnsi="Tahoma" w:cs="Tahoma"/>
          <w:color w:val="000000"/>
          <w:sz w:val="20"/>
          <w:szCs w:val="20"/>
        </w:rPr>
        <w:t>.</w:t>
      </w:r>
    </w:p>
    <w:p w14:paraId="79EE323B" w14:textId="442BAA02" w:rsidR="003742A3" w:rsidRPr="00AD793C" w:rsidRDefault="003742A3" w:rsidP="00625528">
      <w:pPr>
        <w:pStyle w:val="1112"/>
        <w:spacing w:before="120" w:after="240"/>
        <w:ind w:left="142"/>
        <w:rPr>
          <w:rFonts w:ascii="Tahoma" w:hAnsi="Tahoma" w:cs="Tahoma"/>
          <w:sz w:val="20"/>
          <w:szCs w:val="20"/>
        </w:rPr>
      </w:pPr>
      <w:r w:rsidRPr="00AD793C">
        <w:rPr>
          <w:rFonts w:ascii="Tahoma" w:hAnsi="Tahoma" w:cs="Tahoma"/>
          <w:sz w:val="20"/>
          <w:szCs w:val="20"/>
        </w:rPr>
        <w:t>/</w:t>
      </w:r>
    </w:p>
    <w:p w14:paraId="1CA9490F" w14:textId="01F01E96" w:rsidR="00480583" w:rsidRPr="00AD793C" w:rsidRDefault="001659A5" w:rsidP="002F68A6">
      <w:pPr>
        <w:spacing w:before="120" w:after="240"/>
        <w:ind w:left="142" w:firstLine="0"/>
        <w:rPr>
          <w:rFonts w:ascii="Tahoma" w:hAnsi="Tahoma" w:cs="Tahoma"/>
          <w:i/>
          <w:sz w:val="20"/>
          <w:szCs w:val="20"/>
        </w:rPr>
      </w:pPr>
      <w:r w:rsidRPr="00AD793C">
        <w:rPr>
          <w:rFonts w:ascii="Tahoma" w:hAnsi="Tahoma" w:cs="Tahoma"/>
          <w:i/>
          <w:sz w:val="20"/>
          <w:szCs w:val="20"/>
        </w:rPr>
        <w:t xml:space="preserve">ЕСЛИ СТОИМОСТЬ </w:t>
      </w:r>
      <w:r w:rsidRPr="00F17097">
        <w:rPr>
          <w:rFonts w:ascii="Tahoma" w:hAnsi="Tahoma" w:cs="Tahoma"/>
          <w:i/>
          <w:sz w:val="20"/>
          <w:szCs w:val="20"/>
        </w:rPr>
        <w:t xml:space="preserve">СМР </w:t>
      </w:r>
      <w:r w:rsidR="00526E69" w:rsidRPr="00F17097">
        <w:rPr>
          <w:rFonts w:ascii="Tahoma" w:hAnsi="Tahoma" w:cs="Tahoma"/>
          <w:b/>
          <w:i/>
          <w:sz w:val="20"/>
          <w:szCs w:val="20"/>
        </w:rPr>
        <w:t>[</w:t>
      </w:r>
      <w:r w:rsidR="00916722" w:rsidRPr="00F17097">
        <w:rPr>
          <w:rFonts w:ascii="Tahoma" w:hAnsi="Tahoma" w:cs="Tahoma"/>
          <w:b/>
          <w:i/>
          <w:color w:val="00B050"/>
          <w:sz w:val="20"/>
          <w:szCs w:val="20"/>
          <w:highlight w:val="black"/>
        </w:rPr>
        <w:t>И ДЕМОНТАЖНЫХ РАБОТ</w:t>
      </w:r>
      <w:r w:rsidR="00916722" w:rsidRPr="00F17097">
        <w:rPr>
          <w:rFonts w:ascii="Tahoma" w:hAnsi="Tahoma" w:cs="Tahoma"/>
          <w:i/>
          <w:sz w:val="20"/>
          <w:szCs w:val="20"/>
        </w:rPr>
        <w:t xml:space="preserve"> </w:t>
      </w:r>
      <w:r w:rsidR="00526E69" w:rsidRPr="00F17097">
        <w:rPr>
          <w:rFonts w:ascii="Tahoma" w:hAnsi="Tahoma" w:cs="Tahoma"/>
          <w:b/>
          <w:i/>
          <w:sz w:val="20"/>
          <w:szCs w:val="20"/>
        </w:rPr>
        <w:t>]</w:t>
      </w:r>
      <w:r w:rsidR="00D325BB" w:rsidRPr="00F17097">
        <w:rPr>
          <w:rFonts w:ascii="Tahoma" w:hAnsi="Tahoma" w:cs="Tahoma"/>
          <w:i/>
          <w:sz w:val="20"/>
          <w:szCs w:val="20"/>
        </w:rPr>
        <w:t xml:space="preserve">, </w:t>
      </w:r>
      <w:r w:rsidR="00526E69" w:rsidRPr="00F17097">
        <w:rPr>
          <w:rFonts w:ascii="Tahoma" w:hAnsi="Tahoma" w:cs="Tahoma"/>
          <w:b/>
          <w:i/>
          <w:sz w:val="20"/>
          <w:szCs w:val="20"/>
        </w:rPr>
        <w:t>[</w:t>
      </w:r>
      <w:r w:rsidR="00D325BB" w:rsidRPr="00F17097">
        <w:rPr>
          <w:rFonts w:ascii="Tahoma" w:hAnsi="Tahoma" w:cs="Tahoma"/>
          <w:i/>
          <w:sz w:val="20"/>
          <w:szCs w:val="20"/>
          <w:shd w:val="clear" w:color="auto" w:fill="EAF1DD" w:themeFill="accent3" w:themeFillTint="33"/>
        </w:rPr>
        <w:t>ПНР</w:t>
      </w:r>
      <w:r w:rsidR="00526E69" w:rsidRPr="00F17097">
        <w:rPr>
          <w:rFonts w:ascii="Tahoma" w:hAnsi="Tahoma" w:cs="Tahoma"/>
          <w:b/>
          <w:i/>
          <w:sz w:val="20"/>
          <w:szCs w:val="20"/>
        </w:rPr>
        <w:t>]</w:t>
      </w:r>
      <w:r w:rsidR="00916722" w:rsidRPr="00F17097">
        <w:rPr>
          <w:rFonts w:ascii="Tahoma" w:hAnsi="Tahoma" w:cs="Tahoma"/>
          <w:i/>
          <w:sz w:val="20"/>
          <w:szCs w:val="20"/>
        </w:rPr>
        <w:t xml:space="preserve"> </w:t>
      </w:r>
      <w:r w:rsidRPr="00F17097">
        <w:rPr>
          <w:rFonts w:ascii="Tahoma" w:hAnsi="Tahoma" w:cs="Tahoma"/>
          <w:i/>
          <w:sz w:val="20"/>
          <w:szCs w:val="20"/>
        </w:rPr>
        <w:t>ОПРЕДЕЛЯЕТСЯ</w:t>
      </w:r>
      <w:r w:rsidRPr="00AD793C">
        <w:rPr>
          <w:rFonts w:ascii="Tahoma" w:hAnsi="Tahoma" w:cs="Tahoma"/>
          <w:i/>
          <w:sz w:val="20"/>
          <w:szCs w:val="20"/>
        </w:rPr>
        <w:t xml:space="preserve"> С ПРИМЕНЕНИЕМ ТСНБ/ФСНБ:</w:t>
      </w:r>
    </w:p>
    <w:p w14:paraId="1AC10C1E" w14:textId="0B8976C3" w:rsidR="00480583" w:rsidRPr="00AD793C" w:rsidRDefault="00526E69" w:rsidP="0049241E">
      <w:pPr>
        <w:spacing w:before="120" w:after="240"/>
        <w:ind w:left="142" w:firstLine="0"/>
        <w:rPr>
          <w:rFonts w:ascii="Tahoma" w:hAnsi="Tahoma" w:cs="Tahoma"/>
          <w:sz w:val="20"/>
          <w:szCs w:val="20"/>
        </w:rPr>
      </w:pPr>
      <w:r w:rsidRPr="00AD793C">
        <w:rPr>
          <w:rFonts w:ascii="Tahoma" w:hAnsi="Tahoma" w:cs="Tahoma"/>
          <w:b/>
          <w:color w:val="FF0000"/>
          <w:sz w:val="20"/>
          <w:szCs w:val="20"/>
          <w:u w:color="FF0000"/>
        </w:rPr>
        <w:t>[</w:t>
      </w:r>
      <w:r w:rsidR="00480583" w:rsidRPr="00AD793C">
        <w:rPr>
          <w:rFonts w:ascii="Tahoma" w:hAnsi="Tahoma" w:cs="Tahoma"/>
          <w:sz w:val="20"/>
          <w:szCs w:val="20"/>
        </w:rPr>
        <w:t xml:space="preserve">Стоимость </w:t>
      </w:r>
      <w:r w:rsidR="00041444" w:rsidRPr="00AD793C">
        <w:rPr>
          <w:rFonts w:ascii="Tahoma" w:hAnsi="Tahoma" w:cs="Tahoma"/>
          <w:sz w:val="20"/>
          <w:szCs w:val="20"/>
        </w:rPr>
        <w:t>СМР</w:t>
      </w:r>
      <w:r w:rsidR="00EA51B9" w:rsidRPr="00AD793C">
        <w:rPr>
          <w:rFonts w:ascii="Tahoma" w:hAnsi="Tahoma" w:cs="Tahoma"/>
          <w:sz w:val="20"/>
          <w:szCs w:val="20"/>
        </w:rPr>
        <w:t xml:space="preserve">, включая </w:t>
      </w:r>
      <w:r w:rsidR="00F77F7E" w:rsidRPr="00AD793C">
        <w:rPr>
          <w:rFonts w:ascii="Tahoma" w:hAnsi="Tahoma" w:cs="Tahoma"/>
          <w:sz w:val="20"/>
          <w:szCs w:val="20"/>
        </w:rPr>
        <w:t>материалы</w:t>
      </w:r>
      <w:r w:rsidR="00EA51B9" w:rsidRPr="00AD793C">
        <w:rPr>
          <w:rFonts w:ascii="Tahoma" w:hAnsi="Tahoma" w:cs="Tahoma"/>
          <w:sz w:val="20"/>
          <w:szCs w:val="20"/>
        </w:rPr>
        <w:t xml:space="preserve"> Подрядчика</w:t>
      </w:r>
      <w:r w:rsidR="00971240" w:rsidRPr="00AD793C">
        <w:rPr>
          <w:rFonts w:ascii="Tahoma" w:hAnsi="Tahoma" w:cs="Tahoma"/>
          <w:sz w:val="20"/>
          <w:szCs w:val="20"/>
        </w:rPr>
        <w:t xml:space="preserve"> </w:t>
      </w:r>
      <w:r w:rsidRPr="00AD793C">
        <w:rPr>
          <w:rFonts w:ascii="Tahoma" w:hAnsi="Tahoma" w:cs="Tahoma"/>
          <w:b/>
          <w:color w:val="FF0000"/>
          <w:sz w:val="20"/>
          <w:szCs w:val="20"/>
          <w:u w:color="FF0000"/>
        </w:rPr>
        <w:t>[</w:t>
      </w:r>
      <w:r w:rsidR="00971240" w:rsidRPr="00AD793C">
        <w:rPr>
          <w:rFonts w:ascii="Tahoma" w:hAnsi="Tahoma" w:cs="Tahoma"/>
          <w:sz w:val="20"/>
          <w:szCs w:val="20"/>
        </w:rPr>
        <w:t>,</w:t>
      </w:r>
      <w:r w:rsidR="003944D1" w:rsidRPr="00AD793C">
        <w:rPr>
          <w:rFonts w:ascii="Tahoma" w:hAnsi="Tahoma" w:cs="Tahoma"/>
          <w:sz w:val="20"/>
          <w:szCs w:val="20"/>
        </w:rPr>
        <w:t>Оборудовани</w:t>
      </w:r>
      <w:r w:rsidR="003944D1">
        <w:rPr>
          <w:rFonts w:ascii="Tahoma" w:hAnsi="Tahoma" w:cs="Tahoma"/>
          <w:sz w:val="20"/>
          <w:szCs w:val="20"/>
        </w:rPr>
        <w:t>е</w:t>
      </w:r>
      <w:r w:rsidR="003944D1" w:rsidRPr="00AD793C">
        <w:rPr>
          <w:rFonts w:ascii="Tahoma" w:hAnsi="Tahoma" w:cs="Tahoma"/>
          <w:sz w:val="20"/>
          <w:szCs w:val="20"/>
        </w:rPr>
        <w:t xml:space="preserve"> </w:t>
      </w:r>
      <w:r w:rsidR="00CF4037" w:rsidRPr="00AD793C">
        <w:rPr>
          <w:rFonts w:ascii="Tahoma" w:hAnsi="Tahoma" w:cs="Tahoma"/>
          <w:sz w:val="20"/>
          <w:szCs w:val="20"/>
        </w:rPr>
        <w:t>Подрядчика</w:t>
      </w:r>
      <w:r w:rsidRPr="00AD793C">
        <w:rPr>
          <w:rFonts w:ascii="Tahoma" w:hAnsi="Tahoma" w:cs="Tahoma"/>
          <w:b/>
          <w:color w:val="FF0000"/>
          <w:sz w:val="20"/>
          <w:szCs w:val="20"/>
        </w:rPr>
        <w:t>]</w:t>
      </w:r>
      <w:r w:rsidR="00213A5B" w:rsidRPr="00213A5B">
        <w:rPr>
          <w:rStyle w:val="ad"/>
          <w:b/>
          <w:color w:val="FF0000"/>
          <w:szCs w:val="20"/>
        </w:rPr>
        <w:t xml:space="preserve"> </w:t>
      </w:r>
      <w:r w:rsidR="00213A5B">
        <w:rPr>
          <w:rStyle w:val="ad"/>
          <w:b/>
          <w:color w:val="FF0000"/>
          <w:szCs w:val="20"/>
        </w:rPr>
        <w:footnoteReference w:id="57"/>
      </w:r>
      <w:r w:rsidR="003E5496" w:rsidRPr="00AD793C">
        <w:rPr>
          <w:rFonts w:ascii="Tahoma" w:hAnsi="Tahoma" w:cs="Tahoma"/>
          <w:sz w:val="20"/>
          <w:szCs w:val="20"/>
        </w:rPr>
        <w:t xml:space="preserve">, </w:t>
      </w:r>
      <w:r w:rsidRPr="00AD793C">
        <w:rPr>
          <w:rFonts w:ascii="Tahoma" w:hAnsi="Tahoma" w:cs="Tahoma"/>
          <w:b/>
          <w:color w:val="FF0000"/>
          <w:sz w:val="20"/>
          <w:szCs w:val="20"/>
          <w:u w:color="FF0000"/>
        </w:rPr>
        <w:t>[</w:t>
      </w:r>
      <w:r w:rsidR="003944D1" w:rsidRPr="003944D1">
        <w:rPr>
          <w:rFonts w:ascii="Tahoma" w:hAnsi="Tahoma" w:cs="Tahoma"/>
          <w:color w:val="00B050"/>
          <w:sz w:val="20"/>
          <w:szCs w:val="20"/>
          <w:highlight w:val="black"/>
        </w:rPr>
        <w:t xml:space="preserve">Демонтажные </w:t>
      </w:r>
      <w:r w:rsidR="003E5496" w:rsidRPr="003944D1">
        <w:rPr>
          <w:rFonts w:ascii="Tahoma" w:hAnsi="Tahoma" w:cs="Tahoma"/>
          <w:color w:val="00B050"/>
          <w:sz w:val="20"/>
          <w:szCs w:val="20"/>
          <w:highlight w:val="black"/>
        </w:rPr>
        <w:t>работ</w:t>
      </w:r>
      <w:r w:rsidR="003944D1" w:rsidRPr="003944D1">
        <w:rPr>
          <w:rFonts w:ascii="Tahoma" w:hAnsi="Tahoma" w:cs="Tahoma"/>
          <w:color w:val="00B050"/>
          <w:sz w:val="20"/>
          <w:szCs w:val="20"/>
        </w:rPr>
        <w:t>ы</w:t>
      </w:r>
      <w:r w:rsidRPr="00AD793C">
        <w:rPr>
          <w:rFonts w:ascii="Tahoma" w:hAnsi="Tahoma" w:cs="Tahoma"/>
          <w:b/>
          <w:color w:val="FF0000"/>
          <w:sz w:val="20"/>
          <w:szCs w:val="20"/>
        </w:rPr>
        <w:t>]</w:t>
      </w:r>
      <w:r w:rsidR="003E5496" w:rsidRPr="00AD793C">
        <w:rPr>
          <w:rFonts w:ascii="Tahoma" w:hAnsi="Tahoma" w:cs="Tahoma"/>
          <w:b/>
          <w:sz w:val="20"/>
          <w:szCs w:val="20"/>
        </w:rPr>
        <w:t>,</w:t>
      </w:r>
      <w:r w:rsidR="00D325BB" w:rsidRPr="00AD793C">
        <w:rPr>
          <w:rFonts w:ascii="Tahoma" w:hAnsi="Tahoma" w:cs="Tahoma"/>
          <w:b/>
          <w:sz w:val="20"/>
          <w:szCs w:val="20"/>
        </w:rPr>
        <w:t xml:space="preserve"> </w:t>
      </w:r>
      <w:r w:rsidRPr="00AD793C">
        <w:rPr>
          <w:rFonts w:ascii="Tahoma" w:hAnsi="Tahoma" w:cs="Tahoma"/>
          <w:b/>
          <w:color w:val="FF0000"/>
          <w:sz w:val="20"/>
          <w:szCs w:val="20"/>
        </w:rPr>
        <w:t>[</w:t>
      </w:r>
      <w:r w:rsidR="00D325BB" w:rsidRPr="00F17097">
        <w:rPr>
          <w:rFonts w:ascii="Tahoma" w:hAnsi="Tahoma" w:cs="Tahoma"/>
          <w:sz w:val="20"/>
          <w:szCs w:val="20"/>
          <w:shd w:val="clear" w:color="auto" w:fill="EAF1DD" w:themeFill="accent3" w:themeFillTint="33"/>
        </w:rPr>
        <w:t>ПНР</w:t>
      </w:r>
      <w:r w:rsidRPr="00AD793C">
        <w:rPr>
          <w:rFonts w:ascii="Tahoma" w:hAnsi="Tahoma" w:cs="Tahoma"/>
          <w:b/>
          <w:color w:val="FF0000"/>
          <w:sz w:val="20"/>
          <w:szCs w:val="20"/>
        </w:rPr>
        <w:t>]</w:t>
      </w:r>
      <w:r w:rsidR="00041444" w:rsidRPr="00AD793C">
        <w:rPr>
          <w:rFonts w:ascii="Tahoma" w:hAnsi="Tahoma" w:cs="Tahoma"/>
          <w:sz w:val="20"/>
          <w:szCs w:val="20"/>
        </w:rPr>
        <w:t xml:space="preserve"> </w:t>
      </w:r>
      <w:r w:rsidR="00480583" w:rsidRPr="00AD793C">
        <w:rPr>
          <w:rFonts w:ascii="Tahoma" w:hAnsi="Tahoma" w:cs="Tahoma"/>
          <w:sz w:val="20"/>
          <w:szCs w:val="20"/>
        </w:rPr>
        <w:t>в</w:t>
      </w:r>
      <w:r w:rsidR="00D4608A" w:rsidRPr="00AD793C">
        <w:rPr>
          <w:rFonts w:ascii="Tahoma" w:hAnsi="Tahoma" w:cs="Tahoma"/>
          <w:sz w:val="20"/>
          <w:szCs w:val="20"/>
        </w:rPr>
        <w:t xml:space="preserve"> </w:t>
      </w:r>
      <w:r w:rsidR="00480583" w:rsidRPr="00AD793C">
        <w:rPr>
          <w:rFonts w:ascii="Tahoma" w:hAnsi="Tahoma" w:cs="Tahoma"/>
          <w:sz w:val="20"/>
          <w:szCs w:val="20"/>
        </w:rPr>
        <w:t>текущих</w:t>
      </w:r>
      <w:r w:rsidR="00480583" w:rsidRPr="00AD793C">
        <w:rPr>
          <w:rFonts w:ascii="Tahoma" w:hAnsi="Tahoma" w:cs="Tahoma"/>
          <w:b/>
          <w:sz w:val="20"/>
          <w:szCs w:val="20"/>
        </w:rPr>
        <w:t xml:space="preserve"> </w:t>
      </w:r>
      <w:r w:rsidR="00480583" w:rsidRPr="00AD793C">
        <w:rPr>
          <w:rFonts w:ascii="Tahoma" w:hAnsi="Tahoma" w:cs="Tahoma"/>
          <w:sz w:val="20"/>
          <w:szCs w:val="20"/>
        </w:rPr>
        <w:t xml:space="preserve">ценах определяется, как произведение сметной стоимости в базисном уровне цен 2001 года с использованием </w:t>
      </w:r>
      <w:r w:rsidR="00027B63" w:rsidRPr="00AD793C">
        <w:rPr>
          <w:rFonts w:ascii="Tahoma" w:hAnsi="Tahoma" w:cs="Tahoma"/>
          <w:b/>
          <w:color w:val="FF0000"/>
          <w:sz w:val="20"/>
          <w:szCs w:val="20"/>
          <w:u w:color="FF0000"/>
        </w:rPr>
        <w:t>[</w:t>
      </w:r>
      <w:r w:rsidR="00480583" w:rsidRPr="00AD793C">
        <w:rPr>
          <w:rFonts w:ascii="Tahoma" w:hAnsi="Tahoma" w:cs="Tahoma"/>
          <w:sz w:val="20"/>
          <w:szCs w:val="20"/>
        </w:rPr>
        <w:t>ТСНБ-2001 в редакции</w:t>
      </w:r>
      <w:r w:rsidR="00456818" w:rsidRPr="00AD793C">
        <w:rPr>
          <w:rFonts w:ascii="Tahoma" w:hAnsi="Tahoma" w:cs="Tahoma"/>
          <w:sz w:val="20"/>
          <w:szCs w:val="20"/>
        </w:rPr>
        <w:t xml:space="preserve"> </w:t>
      </w:r>
      <w:r w:rsidRPr="00AD793C">
        <w:rPr>
          <w:rFonts w:ascii="Tahoma" w:hAnsi="Tahoma" w:cs="Tahoma"/>
          <w:b/>
          <w:color w:val="FF0000"/>
          <w:sz w:val="20"/>
          <w:szCs w:val="20"/>
          <w:u w:color="FF0000"/>
        </w:rPr>
        <w:t>[</w:t>
      </w:r>
      <w:r w:rsidR="00456818" w:rsidRPr="00AD793C">
        <w:rPr>
          <w:rFonts w:ascii="Tahoma" w:hAnsi="Tahoma" w:cs="Tahoma"/>
          <w:sz w:val="20"/>
          <w:szCs w:val="20"/>
        </w:rPr>
        <w:t>•</w:t>
      </w:r>
      <w:r w:rsidRPr="00AD793C">
        <w:rPr>
          <w:rFonts w:ascii="Tahoma" w:hAnsi="Tahoma" w:cs="Tahoma"/>
          <w:b/>
          <w:color w:val="FF0000"/>
          <w:sz w:val="20"/>
          <w:szCs w:val="20"/>
        </w:rPr>
        <w:t>]</w:t>
      </w:r>
      <w:r w:rsidR="00480583" w:rsidRPr="00AD793C">
        <w:rPr>
          <w:rFonts w:ascii="Tahoma" w:hAnsi="Tahoma" w:cs="Tahoma"/>
          <w:sz w:val="20"/>
          <w:szCs w:val="20"/>
        </w:rPr>
        <w:t xml:space="preserve"> </w:t>
      </w:r>
      <w:r w:rsidR="003944D1">
        <w:rPr>
          <w:rFonts w:ascii="Tahoma" w:hAnsi="Tahoma" w:cs="Tahoma"/>
          <w:b/>
          <w:color w:val="FF0000"/>
          <w:sz w:val="20"/>
          <w:szCs w:val="20"/>
          <w:u w:color="FF0000"/>
        </w:rPr>
        <w:t>(</w:t>
      </w:r>
      <w:r w:rsidR="00480583" w:rsidRPr="00AD793C">
        <w:rPr>
          <w:rFonts w:ascii="Tahoma" w:hAnsi="Tahoma" w:cs="Tahoma"/>
          <w:i/>
          <w:sz w:val="20"/>
          <w:szCs w:val="20"/>
        </w:rPr>
        <w:t>указать регион применения соответствующей сметно-нормативной базы</w:t>
      </w:r>
      <w:r w:rsidR="003944D1">
        <w:rPr>
          <w:rFonts w:ascii="Tahoma" w:hAnsi="Tahoma" w:cs="Tahoma"/>
          <w:i/>
          <w:sz w:val="20"/>
          <w:szCs w:val="20"/>
        </w:rPr>
        <w:t>)</w:t>
      </w:r>
      <w:r w:rsidR="00027B63" w:rsidRPr="00027B63">
        <w:rPr>
          <w:rFonts w:ascii="Tahoma" w:hAnsi="Tahoma" w:cs="Tahoma"/>
          <w:b/>
          <w:color w:val="FF0000"/>
          <w:sz w:val="20"/>
          <w:szCs w:val="20"/>
        </w:rPr>
        <w:t xml:space="preserve"> </w:t>
      </w:r>
      <w:r w:rsidR="00027B63" w:rsidRPr="00AD793C">
        <w:rPr>
          <w:rFonts w:ascii="Tahoma" w:hAnsi="Tahoma" w:cs="Tahoma"/>
          <w:b/>
          <w:color w:val="FF0000"/>
          <w:sz w:val="20"/>
          <w:szCs w:val="20"/>
        </w:rPr>
        <w:t>]</w:t>
      </w:r>
      <w:r w:rsidR="001E7659">
        <w:rPr>
          <w:rStyle w:val="ad"/>
          <w:b/>
          <w:color w:val="FF0000"/>
          <w:szCs w:val="20"/>
        </w:rPr>
        <w:footnoteReference w:id="58"/>
      </w:r>
      <w:r w:rsidR="00480583" w:rsidRPr="00AD793C">
        <w:rPr>
          <w:rFonts w:ascii="Tahoma" w:hAnsi="Tahoma" w:cs="Tahoma"/>
          <w:sz w:val="20"/>
          <w:szCs w:val="20"/>
        </w:rPr>
        <w:t xml:space="preserve"> </w:t>
      </w:r>
      <w:r w:rsidRPr="00AD793C">
        <w:rPr>
          <w:rFonts w:ascii="Tahoma" w:hAnsi="Tahoma" w:cs="Tahoma"/>
          <w:b/>
          <w:color w:val="FF0000"/>
          <w:sz w:val="20"/>
          <w:szCs w:val="20"/>
          <w:u w:color="FF0000"/>
        </w:rPr>
        <w:t>[</w:t>
      </w:r>
      <w:r w:rsidR="00BA175D" w:rsidRPr="00AD793C">
        <w:rPr>
          <w:rFonts w:ascii="Tahoma" w:hAnsi="Tahoma" w:cs="Tahoma"/>
          <w:sz w:val="20"/>
          <w:szCs w:val="20"/>
        </w:rPr>
        <w:t>ФСНБ</w:t>
      </w:r>
      <w:r w:rsidR="00480583" w:rsidRPr="00AD793C">
        <w:rPr>
          <w:rFonts w:ascii="Tahoma" w:hAnsi="Tahoma" w:cs="Tahoma"/>
          <w:sz w:val="20"/>
          <w:szCs w:val="20"/>
        </w:rPr>
        <w:t>-</w:t>
      </w:r>
      <w:r w:rsidR="00867EA1" w:rsidRPr="00AD793C">
        <w:rPr>
          <w:rFonts w:ascii="Tahoma" w:hAnsi="Tahoma" w:cs="Tahoma"/>
          <w:sz w:val="20"/>
          <w:szCs w:val="20"/>
        </w:rPr>
        <w:t>2001</w:t>
      </w:r>
      <w:r w:rsidR="00480583" w:rsidRPr="00AD793C">
        <w:rPr>
          <w:rFonts w:ascii="Tahoma" w:hAnsi="Tahoma" w:cs="Tahoma"/>
          <w:sz w:val="20"/>
          <w:szCs w:val="20"/>
        </w:rPr>
        <w:t xml:space="preserve"> в редакции</w:t>
      </w:r>
      <w:r w:rsidR="00867EA1" w:rsidRPr="00AD793C">
        <w:rPr>
          <w:rFonts w:ascii="Tahoma" w:hAnsi="Tahoma" w:cs="Tahoma"/>
          <w:sz w:val="20"/>
          <w:szCs w:val="20"/>
        </w:rPr>
        <w:t xml:space="preserve"> 2020 г. (</w:t>
      </w:r>
      <w:r w:rsidR="00213A5B">
        <w:rPr>
          <w:rFonts w:ascii="Tahoma" w:hAnsi="Tahoma" w:cs="Tahoma"/>
          <w:sz w:val="20"/>
          <w:szCs w:val="20"/>
        </w:rPr>
        <w:t xml:space="preserve">доп. </w:t>
      </w:r>
      <w:r w:rsidR="00213A5B" w:rsidRPr="00AD793C">
        <w:rPr>
          <w:rFonts w:ascii="Tahoma" w:hAnsi="Tahoma" w:cs="Tahoma"/>
          <w:b/>
          <w:color w:val="FF0000"/>
          <w:sz w:val="20"/>
          <w:szCs w:val="20"/>
          <w:u w:color="FF0000"/>
        </w:rPr>
        <w:t>[</w:t>
      </w:r>
      <w:r w:rsidR="00213A5B" w:rsidRPr="00AD793C">
        <w:rPr>
          <w:rFonts w:ascii="Tahoma" w:hAnsi="Tahoma" w:cs="Tahoma"/>
          <w:sz w:val="20"/>
          <w:szCs w:val="20"/>
        </w:rPr>
        <w:t>•</w:t>
      </w:r>
      <w:r w:rsidR="00213A5B" w:rsidRPr="00AD793C">
        <w:rPr>
          <w:rFonts w:ascii="Tahoma" w:hAnsi="Tahoma" w:cs="Tahoma"/>
          <w:b/>
          <w:color w:val="FF0000"/>
          <w:sz w:val="20"/>
          <w:szCs w:val="20"/>
        </w:rPr>
        <w:t>]</w:t>
      </w:r>
      <w:r w:rsidR="00213A5B">
        <w:rPr>
          <w:rStyle w:val="ad"/>
          <w:b/>
          <w:color w:val="FF0000"/>
          <w:szCs w:val="20"/>
        </w:rPr>
        <w:footnoteReference w:id="59"/>
      </w:r>
      <w:r w:rsidR="00213A5B">
        <w:rPr>
          <w:rFonts w:ascii="Tahoma" w:hAnsi="Tahoma" w:cs="Tahoma"/>
          <w:sz w:val="20"/>
          <w:szCs w:val="20"/>
        </w:rPr>
        <w:t xml:space="preserve"> </w:t>
      </w:r>
      <w:r w:rsidR="00213A5B" w:rsidRPr="00AD793C">
        <w:rPr>
          <w:rFonts w:ascii="Tahoma" w:hAnsi="Tahoma" w:cs="Tahoma"/>
          <w:sz w:val="20"/>
          <w:szCs w:val="20"/>
        </w:rPr>
        <w:t>с изм.</w:t>
      </w:r>
      <w:r w:rsidR="00213A5B">
        <w:rPr>
          <w:rFonts w:ascii="Tahoma" w:hAnsi="Tahoma" w:cs="Tahoma"/>
          <w:sz w:val="20"/>
          <w:szCs w:val="20"/>
        </w:rPr>
        <w:t xml:space="preserve"> </w:t>
      </w:r>
      <w:r w:rsidR="00213A5B" w:rsidRPr="00AD793C">
        <w:rPr>
          <w:rFonts w:ascii="Tahoma" w:hAnsi="Tahoma" w:cs="Tahoma"/>
          <w:b/>
          <w:color w:val="FF0000"/>
          <w:sz w:val="20"/>
          <w:szCs w:val="20"/>
          <w:u w:color="FF0000"/>
        </w:rPr>
        <w:t>[</w:t>
      </w:r>
      <w:r w:rsidR="00213A5B" w:rsidRPr="00AD793C">
        <w:rPr>
          <w:rFonts w:ascii="Tahoma" w:hAnsi="Tahoma" w:cs="Tahoma"/>
          <w:sz w:val="20"/>
          <w:szCs w:val="20"/>
        </w:rPr>
        <w:t>•</w:t>
      </w:r>
      <w:r w:rsidR="00213A5B" w:rsidRPr="00AD793C">
        <w:rPr>
          <w:rFonts w:ascii="Tahoma" w:hAnsi="Tahoma" w:cs="Tahoma"/>
          <w:b/>
          <w:color w:val="FF0000"/>
          <w:sz w:val="20"/>
          <w:szCs w:val="20"/>
        </w:rPr>
        <w:t>]</w:t>
      </w:r>
      <w:r w:rsidR="00213A5B">
        <w:rPr>
          <w:rStyle w:val="ad"/>
          <w:b/>
          <w:color w:val="FF0000"/>
          <w:szCs w:val="20"/>
        </w:rPr>
        <w:footnoteReference w:id="60"/>
      </w:r>
      <w:r w:rsidR="00027B63" w:rsidRPr="00027B63">
        <w:rPr>
          <w:rFonts w:ascii="Tahoma" w:hAnsi="Tahoma" w:cs="Tahoma"/>
          <w:b/>
          <w:color w:val="FF0000"/>
          <w:sz w:val="20"/>
          <w:szCs w:val="20"/>
        </w:rPr>
        <w:t xml:space="preserve"> </w:t>
      </w:r>
      <w:r w:rsidR="00027B63"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1"/>
      </w:r>
      <w:r w:rsidR="00FD4359" w:rsidRPr="00AD793C">
        <w:rPr>
          <w:rFonts w:ascii="Tahoma" w:hAnsi="Tahoma" w:cs="Tahoma"/>
          <w:sz w:val="20"/>
          <w:szCs w:val="20"/>
        </w:rPr>
        <w:t xml:space="preserve">, </w:t>
      </w:r>
      <w:r w:rsidRPr="00AD793C">
        <w:rPr>
          <w:rFonts w:ascii="Tahoma" w:hAnsi="Tahoma" w:cs="Tahoma"/>
          <w:b/>
          <w:color w:val="FF0000"/>
          <w:sz w:val="20"/>
          <w:szCs w:val="20"/>
          <w:u w:color="FF0000"/>
        </w:rPr>
        <w:t>[</w:t>
      </w:r>
      <w:r w:rsidR="00FD4359" w:rsidRPr="00AD793C">
        <w:rPr>
          <w:rFonts w:ascii="Tahoma" w:hAnsi="Tahoma" w:cs="Tahoma"/>
          <w:sz w:val="20"/>
          <w:szCs w:val="20"/>
        </w:rPr>
        <w:t>ФСНБ-2022</w:t>
      </w:r>
      <w:r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2"/>
      </w:r>
      <w:r w:rsidR="00480583" w:rsidRPr="00AD793C">
        <w:rPr>
          <w:rFonts w:ascii="Tahoma" w:hAnsi="Tahoma" w:cs="Tahoma"/>
          <w:sz w:val="20"/>
          <w:szCs w:val="20"/>
        </w:rPr>
        <w:t xml:space="preserve"> </w:t>
      </w:r>
      <w:r w:rsidRPr="00AD793C">
        <w:rPr>
          <w:rFonts w:ascii="Tahoma" w:hAnsi="Tahoma" w:cs="Tahoma"/>
          <w:b/>
          <w:color w:val="FF0000"/>
          <w:sz w:val="20"/>
          <w:szCs w:val="20"/>
          <w:u w:color="FF0000"/>
        </w:rPr>
        <w:t>[</w:t>
      </w:r>
      <w:r w:rsidR="00480583" w:rsidRPr="00AD793C">
        <w:rPr>
          <w:rFonts w:ascii="Tahoma" w:hAnsi="Tahoma" w:cs="Tahoma"/>
          <w:sz w:val="20"/>
          <w:szCs w:val="20"/>
        </w:rPr>
        <w:t xml:space="preserve">и индексов </w:t>
      </w:r>
      <w:r w:rsidR="008B6712" w:rsidRPr="00AD793C">
        <w:rPr>
          <w:rFonts w:ascii="Tahoma" w:hAnsi="Tahoma" w:cs="Tahoma"/>
          <w:sz w:val="20"/>
          <w:szCs w:val="20"/>
        </w:rPr>
        <w:t xml:space="preserve">пересчета </w:t>
      </w:r>
      <w:r w:rsidR="00480583" w:rsidRPr="00AD793C">
        <w:rPr>
          <w:rFonts w:ascii="Tahoma" w:hAnsi="Tahoma" w:cs="Tahoma"/>
          <w:sz w:val="20"/>
          <w:szCs w:val="20"/>
        </w:rPr>
        <w:t>сметной стоимости из базисного в текущий уровень цен по статьям прямых затрат</w:t>
      </w:r>
      <w:r w:rsidRPr="00AD793C">
        <w:rPr>
          <w:rFonts w:ascii="Tahoma" w:hAnsi="Tahoma" w:cs="Tahoma"/>
          <w:b/>
          <w:color w:val="FF0000"/>
          <w:sz w:val="20"/>
          <w:szCs w:val="20"/>
        </w:rPr>
        <w:t>]</w:t>
      </w:r>
      <w:r w:rsidR="001E7659">
        <w:rPr>
          <w:rStyle w:val="ad"/>
          <w:b/>
          <w:color w:val="FF0000"/>
          <w:szCs w:val="20"/>
        </w:rPr>
        <w:footnoteReference w:id="63"/>
      </w:r>
      <w:r w:rsidR="00480583" w:rsidRPr="00AD793C">
        <w:rPr>
          <w:rFonts w:ascii="Tahoma" w:hAnsi="Tahoma" w:cs="Tahoma"/>
          <w:sz w:val="20"/>
          <w:szCs w:val="20"/>
        </w:rPr>
        <w:t>,</w:t>
      </w:r>
      <w:r w:rsidR="00C35215" w:rsidRPr="00C35215">
        <w:rPr>
          <w:rFonts w:ascii="Tahoma" w:hAnsi="Tahoma" w:cs="Tahoma"/>
          <w:b/>
          <w:color w:val="FF0000"/>
          <w:sz w:val="20"/>
          <w:szCs w:val="20"/>
          <w:u w:color="FF0000"/>
        </w:rPr>
        <w:t xml:space="preserve"> </w:t>
      </w:r>
      <w:r w:rsidR="00C35215" w:rsidRPr="00AD793C">
        <w:rPr>
          <w:rFonts w:ascii="Tahoma" w:hAnsi="Tahoma" w:cs="Tahoma"/>
          <w:b/>
          <w:color w:val="FF0000"/>
          <w:sz w:val="20"/>
          <w:szCs w:val="20"/>
          <w:u w:color="FF0000"/>
        </w:rPr>
        <w:t>[</w:t>
      </w:r>
      <w:r w:rsidR="00480583" w:rsidRPr="00AD793C">
        <w:rPr>
          <w:rFonts w:ascii="Tahoma" w:hAnsi="Tahoma" w:cs="Tahoma"/>
          <w:sz w:val="20"/>
          <w:szCs w:val="20"/>
        </w:rPr>
        <w:t xml:space="preserve"> выпускаемых </w:t>
      </w:r>
      <w:r w:rsidRPr="00AD793C">
        <w:rPr>
          <w:rFonts w:ascii="Tahoma" w:hAnsi="Tahoma" w:cs="Tahoma"/>
          <w:b/>
          <w:color w:val="FF0000"/>
          <w:sz w:val="20"/>
          <w:szCs w:val="20"/>
          <w:u w:color="FF0000"/>
        </w:rPr>
        <w:t>[</w:t>
      </w:r>
      <w:r w:rsidR="00456818" w:rsidRPr="00AD793C">
        <w:rPr>
          <w:rFonts w:ascii="Tahoma" w:hAnsi="Tahoma" w:cs="Tahoma"/>
          <w:sz w:val="20"/>
          <w:szCs w:val="20"/>
        </w:rPr>
        <w:t>•</w:t>
      </w:r>
      <w:r w:rsidRPr="00AD793C">
        <w:rPr>
          <w:rFonts w:ascii="Tahoma" w:hAnsi="Tahoma" w:cs="Tahoma"/>
          <w:b/>
          <w:color w:val="FF0000"/>
          <w:sz w:val="20"/>
          <w:szCs w:val="20"/>
        </w:rPr>
        <w:t>]</w:t>
      </w:r>
      <w:r w:rsidR="003944D1">
        <w:rPr>
          <w:rFonts w:ascii="Tahoma" w:hAnsi="Tahoma" w:cs="Tahoma"/>
          <w:b/>
          <w:color w:val="FF0000"/>
          <w:sz w:val="20"/>
          <w:szCs w:val="20"/>
        </w:rPr>
        <w:t xml:space="preserve"> (</w:t>
      </w:r>
      <w:r w:rsidR="00480583" w:rsidRPr="00AD793C">
        <w:rPr>
          <w:rFonts w:ascii="Tahoma" w:hAnsi="Tahoma" w:cs="Tahoma"/>
          <w:i/>
          <w:sz w:val="20"/>
          <w:szCs w:val="20"/>
        </w:rPr>
        <w:t>указать организацию, разрабатывающую/выпускающую соответствующие индексы пересчета сметной стоимости</w:t>
      </w:r>
      <w:r w:rsidR="003944D1">
        <w:rPr>
          <w:rFonts w:ascii="Tahoma" w:hAnsi="Tahoma" w:cs="Tahoma"/>
          <w:i/>
          <w:sz w:val="20"/>
          <w:szCs w:val="20"/>
        </w:rPr>
        <w:t xml:space="preserve">) </w:t>
      </w:r>
      <w:r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4"/>
      </w:r>
      <w:r w:rsidR="00D4608A" w:rsidRPr="00AD793C">
        <w:rPr>
          <w:rFonts w:ascii="Tahoma" w:hAnsi="Tahoma" w:cs="Tahoma"/>
          <w:sz w:val="20"/>
          <w:szCs w:val="20"/>
        </w:rPr>
        <w:t xml:space="preserve"> </w:t>
      </w:r>
      <w:r w:rsidR="008B6712" w:rsidRPr="00AD793C">
        <w:rPr>
          <w:rFonts w:ascii="Tahoma" w:hAnsi="Tahoma" w:cs="Tahoma"/>
          <w:sz w:val="20"/>
          <w:szCs w:val="20"/>
        </w:rPr>
        <w:t xml:space="preserve"> с учетом </w:t>
      </w:r>
      <w:r w:rsidRPr="00AD793C">
        <w:rPr>
          <w:rFonts w:ascii="Tahoma" w:hAnsi="Tahoma" w:cs="Tahoma"/>
          <w:b/>
          <w:color w:val="FF0000"/>
          <w:sz w:val="20"/>
          <w:szCs w:val="20"/>
          <w:u w:color="FF0000"/>
        </w:rPr>
        <w:t>[</w:t>
      </w:r>
      <w:r w:rsidR="008B6712" w:rsidRPr="00AD793C">
        <w:rPr>
          <w:rFonts w:ascii="Tahoma" w:hAnsi="Tahoma" w:cs="Tahoma"/>
          <w:sz w:val="20"/>
          <w:szCs w:val="20"/>
        </w:rPr>
        <w:t>индексов инфляции,</w:t>
      </w:r>
      <w:r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5"/>
      </w:r>
      <w:r w:rsidR="00F77F7E" w:rsidRPr="00AD793C">
        <w:rPr>
          <w:rFonts w:ascii="Tahoma" w:hAnsi="Tahoma" w:cs="Tahoma"/>
          <w:b/>
          <w:color w:val="FF0000"/>
          <w:sz w:val="20"/>
          <w:szCs w:val="20"/>
        </w:rPr>
        <w:t xml:space="preserve"> </w:t>
      </w:r>
      <w:r w:rsidR="00F77F7E" w:rsidRPr="00AD793C">
        <w:rPr>
          <w:rFonts w:ascii="Tahoma" w:hAnsi="Tahoma" w:cs="Tahoma"/>
          <w:sz w:val="20"/>
          <w:szCs w:val="20"/>
        </w:rPr>
        <w:t>/</w:t>
      </w:r>
      <w:r w:rsidR="008B6712" w:rsidRPr="00AD793C">
        <w:rPr>
          <w:rFonts w:ascii="Tahoma" w:hAnsi="Tahoma" w:cs="Tahoma"/>
          <w:sz w:val="20"/>
          <w:szCs w:val="20"/>
        </w:rPr>
        <w:t xml:space="preserve"> </w:t>
      </w:r>
      <w:r w:rsidRPr="00AD793C">
        <w:rPr>
          <w:rFonts w:ascii="Tahoma" w:hAnsi="Tahoma" w:cs="Tahoma"/>
          <w:b/>
          <w:color w:val="FF0000"/>
          <w:sz w:val="20"/>
          <w:szCs w:val="20"/>
          <w:u w:color="FF0000"/>
        </w:rPr>
        <w:t>[</w:t>
      </w:r>
      <w:r w:rsidR="008B6712" w:rsidRPr="00AD793C">
        <w:rPr>
          <w:rFonts w:ascii="Tahoma" w:hAnsi="Tahoma" w:cs="Tahoma"/>
          <w:sz w:val="20"/>
          <w:szCs w:val="20"/>
        </w:rPr>
        <w:t>договорного</w:t>
      </w:r>
      <w:r w:rsidRPr="00AD793C">
        <w:rPr>
          <w:rFonts w:ascii="Tahoma" w:hAnsi="Tahoma" w:cs="Tahoma"/>
          <w:b/>
          <w:color w:val="FF0000"/>
          <w:sz w:val="20"/>
          <w:szCs w:val="20"/>
        </w:rPr>
        <w:t>]</w:t>
      </w:r>
      <w:r w:rsidR="008B6712" w:rsidRPr="00AD793C">
        <w:rPr>
          <w:rFonts w:ascii="Tahoma" w:hAnsi="Tahoma" w:cs="Tahoma"/>
          <w:sz w:val="20"/>
          <w:szCs w:val="20"/>
        </w:rPr>
        <w:t>/</w:t>
      </w:r>
      <w:r w:rsidRPr="00AD793C">
        <w:rPr>
          <w:rFonts w:ascii="Tahoma" w:hAnsi="Tahoma" w:cs="Tahoma"/>
          <w:b/>
          <w:color w:val="FF0000"/>
          <w:sz w:val="20"/>
          <w:szCs w:val="20"/>
          <w:u w:color="FF0000"/>
        </w:rPr>
        <w:t>[</w:t>
      </w:r>
      <w:r w:rsidR="008B6712" w:rsidRPr="00AD793C">
        <w:rPr>
          <w:rFonts w:ascii="Tahoma" w:hAnsi="Tahoma" w:cs="Tahoma"/>
          <w:sz w:val="20"/>
          <w:szCs w:val="20"/>
        </w:rPr>
        <w:t>расчетного</w:t>
      </w:r>
      <w:r w:rsidR="00A550E2" w:rsidRPr="00AD793C">
        <w:rPr>
          <w:rFonts w:ascii="Tahoma" w:hAnsi="Tahoma" w:cs="Tahoma"/>
          <w:sz w:val="20"/>
          <w:szCs w:val="20"/>
        </w:rPr>
        <w:t xml:space="preserve"> поправочного</w:t>
      </w:r>
      <w:r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6"/>
      </w:r>
      <w:r w:rsidR="008B6712" w:rsidRPr="00AD793C">
        <w:rPr>
          <w:rFonts w:ascii="Tahoma" w:hAnsi="Tahoma" w:cs="Tahoma"/>
          <w:sz w:val="20"/>
          <w:szCs w:val="20"/>
        </w:rPr>
        <w:t xml:space="preserve"> коэффициента</w:t>
      </w:r>
      <w:r w:rsidR="0022022C" w:rsidRPr="00AD793C">
        <w:rPr>
          <w:rFonts w:ascii="Tahoma" w:hAnsi="Tahoma" w:cs="Tahoma"/>
          <w:sz w:val="20"/>
          <w:szCs w:val="20"/>
        </w:rPr>
        <w:t>,</w:t>
      </w:r>
      <w:r w:rsidR="008B6712" w:rsidRPr="00AD793C">
        <w:rPr>
          <w:rFonts w:ascii="Tahoma" w:hAnsi="Tahoma" w:cs="Tahoma"/>
          <w:sz w:val="20"/>
          <w:szCs w:val="20"/>
        </w:rPr>
        <w:t xml:space="preserve"> предусмотренных в </w:t>
      </w:r>
      <w:r w:rsidR="006F2D06" w:rsidRPr="00AD793C">
        <w:rPr>
          <w:rFonts w:ascii="Tahoma" w:hAnsi="Tahoma" w:cs="Tahoma"/>
          <w:sz w:val="20"/>
          <w:szCs w:val="20"/>
        </w:rPr>
        <w:t>РДЦ</w:t>
      </w:r>
      <w:r w:rsidR="00F52255" w:rsidRPr="00AD793C">
        <w:rPr>
          <w:rFonts w:ascii="Tahoma" w:hAnsi="Tahoma" w:cs="Tahoma"/>
          <w:sz w:val="20"/>
          <w:szCs w:val="20"/>
        </w:rPr>
        <w:t xml:space="preserve">, </w:t>
      </w:r>
      <w:r w:rsidRPr="00AD793C">
        <w:rPr>
          <w:rFonts w:ascii="Tahoma" w:hAnsi="Tahoma" w:cs="Tahoma"/>
          <w:b/>
          <w:color w:val="FF0000"/>
          <w:sz w:val="20"/>
          <w:szCs w:val="20"/>
          <w:u w:color="FF0000"/>
        </w:rPr>
        <w:t>[</w:t>
      </w:r>
      <w:r w:rsidR="00F52255" w:rsidRPr="00C35215">
        <w:rPr>
          <w:rFonts w:ascii="Tahoma" w:hAnsi="Tahoma" w:cs="Tahoma"/>
          <w:sz w:val="20"/>
          <w:szCs w:val="20"/>
          <w:highlight w:val="lightGray"/>
        </w:rPr>
        <w:t>и прочих ценовых параметров согласно </w:t>
      </w:r>
      <w:r w:rsidR="003944D1" w:rsidRPr="00C35215">
        <w:rPr>
          <w:rFonts w:ascii="Tahoma" w:hAnsi="Tahoma" w:cs="Tahoma"/>
          <w:sz w:val="20"/>
          <w:szCs w:val="20"/>
          <w:highlight w:val="lightGray"/>
        </w:rPr>
        <w:t xml:space="preserve">требованиям </w:t>
      </w:r>
      <w:r w:rsidR="00F52255" w:rsidRPr="00C35215">
        <w:rPr>
          <w:rFonts w:ascii="Tahoma" w:hAnsi="Tahoma" w:cs="Tahoma"/>
          <w:sz w:val="20"/>
          <w:szCs w:val="20"/>
          <w:highlight w:val="lightGray"/>
        </w:rPr>
        <w:t>к составлению сметной документации в составе приложений к Заданию на проектирование</w:t>
      </w:r>
      <w:r w:rsidRPr="00AD793C">
        <w:rPr>
          <w:rFonts w:ascii="Tahoma" w:hAnsi="Tahoma" w:cs="Tahoma"/>
          <w:b/>
          <w:color w:val="FF0000"/>
          <w:sz w:val="20"/>
          <w:szCs w:val="20"/>
        </w:rPr>
        <w:t>]</w:t>
      </w:r>
      <w:r w:rsidR="001E7659" w:rsidRPr="001E7659">
        <w:rPr>
          <w:rStyle w:val="ad"/>
          <w:b/>
          <w:color w:val="FF0000"/>
          <w:szCs w:val="20"/>
        </w:rPr>
        <w:t xml:space="preserve"> </w:t>
      </w:r>
      <w:r w:rsidR="001E7659">
        <w:rPr>
          <w:rStyle w:val="ad"/>
          <w:b/>
          <w:color w:val="FF0000"/>
          <w:szCs w:val="20"/>
        </w:rPr>
        <w:footnoteReference w:id="67"/>
      </w:r>
      <w:r w:rsidR="008B6712" w:rsidRPr="00AD793C">
        <w:rPr>
          <w:rFonts w:ascii="Tahoma" w:hAnsi="Tahoma" w:cs="Tahoma"/>
          <w:sz w:val="20"/>
          <w:szCs w:val="20"/>
        </w:rPr>
        <w:t>.</w:t>
      </w:r>
    </w:p>
    <w:p w14:paraId="79E70287" w14:textId="3B252205" w:rsidR="00423F9A" w:rsidRPr="00AD793C" w:rsidRDefault="001659A5" w:rsidP="002F68A6">
      <w:pPr>
        <w:spacing w:before="120" w:after="240"/>
        <w:ind w:left="142" w:firstLine="0"/>
        <w:rPr>
          <w:rFonts w:ascii="Tahoma" w:hAnsi="Tahoma" w:cs="Tahoma"/>
          <w:i/>
          <w:sz w:val="20"/>
          <w:szCs w:val="20"/>
        </w:rPr>
      </w:pPr>
      <w:r w:rsidRPr="00AD793C">
        <w:rPr>
          <w:rFonts w:ascii="Tahoma" w:hAnsi="Tahoma" w:cs="Tahoma"/>
          <w:i/>
          <w:sz w:val="20"/>
          <w:szCs w:val="20"/>
        </w:rPr>
        <w:t xml:space="preserve">ЕСЛИ </w:t>
      </w:r>
      <w:r w:rsidR="007F7C7A">
        <w:rPr>
          <w:rFonts w:ascii="Tahoma" w:hAnsi="Tahoma" w:cs="Tahoma"/>
          <w:i/>
          <w:sz w:val="20"/>
          <w:szCs w:val="20"/>
        </w:rPr>
        <w:t xml:space="preserve">НА МОМЕНТ ЗАКЛЮЧЕНИЯ ДОГОВОРА ИМЕЕТСЯ РАЗРАБОТАННАЯ ПД,  </w:t>
      </w:r>
      <w:r w:rsidRPr="00AD793C">
        <w:rPr>
          <w:rFonts w:ascii="Tahoma" w:hAnsi="Tahoma" w:cs="Tahoma"/>
          <w:i/>
          <w:sz w:val="20"/>
          <w:szCs w:val="20"/>
        </w:rPr>
        <w:t>РД БУДЕТ ВЫДАВАТЬСЯ ЗАКАЗЧИКОМ ПОСЛЕ ЗАКЛЮЧЕНИЯ ДОГОВОРА</w:t>
      </w:r>
      <w:r w:rsidR="002B296A">
        <w:rPr>
          <w:rFonts w:ascii="Tahoma" w:hAnsi="Tahoma" w:cs="Tahoma"/>
          <w:i/>
          <w:sz w:val="20"/>
          <w:szCs w:val="20"/>
        </w:rPr>
        <w:t>, А ПОДРЯДЧИК ВЫПОЛНЯЕТ ТОЛЬКО СМР</w:t>
      </w:r>
      <w:r w:rsidRPr="00AD793C">
        <w:rPr>
          <w:rFonts w:ascii="Tahoma" w:hAnsi="Tahoma" w:cs="Tahoma"/>
          <w:i/>
          <w:sz w:val="20"/>
          <w:szCs w:val="20"/>
        </w:rPr>
        <w:t xml:space="preserve">: </w:t>
      </w:r>
    </w:p>
    <w:p w14:paraId="3259A786" w14:textId="5F91FB3E" w:rsidR="006E162E" w:rsidRPr="00AD793C" w:rsidRDefault="00526E69" w:rsidP="007724CF">
      <w:pPr>
        <w:pStyle w:val="1112"/>
        <w:numPr>
          <w:ilvl w:val="2"/>
          <w:numId w:val="13"/>
        </w:numPr>
        <w:spacing w:before="120" w:after="240"/>
        <w:ind w:left="142" w:hanging="1135"/>
        <w:rPr>
          <w:rFonts w:ascii="Tahoma" w:hAnsi="Tahoma" w:cs="Tahoma"/>
          <w:strike/>
          <w:sz w:val="20"/>
          <w:szCs w:val="20"/>
        </w:rPr>
      </w:pPr>
      <w:r w:rsidRPr="00AD793C">
        <w:rPr>
          <w:rFonts w:ascii="Tahoma" w:hAnsi="Tahoma" w:cs="Tahoma"/>
          <w:b/>
          <w:color w:val="FF0000"/>
          <w:sz w:val="20"/>
          <w:szCs w:val="20"/>
          <w:u w:color="FF0000"/>
        </w:rPr>
        <w:t>[</w:t>
      </w:r>
      <w:r w:rsidR="00591E22" w:rsidRPr="00AD793C">
        <w:rPr>
          <w:rFonts w:ascii="Tahoma" w:hAnsi="Tahoma" w:cs="Tahoma"/>
          <w:sz w:val="20"/>
          <w:szCs w:val="20"/>
        </w:rPr>
        <w:t xml:space="preserve"> Цена Договора подлежит уточнению и актуализа</w:t>
      </w:r>
      <w:r w:rsidR="00EC549B" w:rsidRPr="00AD793C">
        <w:rPr>
          <w:rFonts w:ascii="Tahoma" w:hAnsi="Tahoma" w:cs="Tahoma"/>
          <w:sz w:val="20"/>
          <w:szCs w:val="20"/>
        </w:rPr>
        <w:t xml:space="preserve">ции (распределению стоимости по </w:t>
      </w:r>
      <w:r w:rsidR="00591E22" w:rsidRPr="00AD793C">
        <w:rPr>
          <w:rFonts w:ascii="Tahoma" w:hAnsi="Tahoma" w:cs="Tahoma"/>
          <w:sz w:val="20"/>
          <w:szCs w:val="20"/>
        </w:rPr>
        <w:t xml:space="preserve">статьям затрат, видам работ, объектам </w:t>
      </w:r>
      <w:r w:rsidR="00566765" w:rsidRPr="00AD793C">
        <w:rPr>
          <w:rFonts w:ascii="Tahoma" w:hAnsi="Tahoma" w:cs="Tahoma"/>
          <w:sz w:val="20"/>
          <w:szCs w:val="20"/>
        </w:rPr>
        <w:t xml:space="preserve">капитального </w:t>
      </w:r>
      <w:r w:rsidR="00591E22" w:rsidRPr="00AD793C">
        <w:rPr>
          <w:rFonts w:ascii="Tahoma" w:hAnsi="Tahoma" w:cs="Tahoma"/>
          <w:sz w:val="20"/>
          <w:szCs w:val="20"/>
        </w:rPr>
        <w:t xml:space="preserve">строительства) по результатам </w:t>
      </w:r>
      <w:r w:rsidR="002F326E" w:rsidRPr="00AD793C">
        <w:rPr>
          <w:rFonts w:ascii="Tahoma" w:hAnsi="Tahoma" w:cs="Tahoma"/>
          <w:sz w:val="20"/>
          <w:szCs w:val="20"/>
        </w:rPr>
        <w:t xml:space="preserve">выданной </w:t>
      </w:r>
      <w:r w:rsidR="00A647F3" w:rsidRPr="00AD793C">
        <w:rPr>
          <w:rFonts w:ascii="Tahoma" w:hAnsi="Tahoma" w:cs="Tahoma"/>
          <w:sz w:val="20"/>
          <w:szCs w:val="20"/>
        </w:rPr>
        <w:t xml:space="preserve">Заказчиком в производство работ </w:t>
      </w:r>
      <w:r w:rsidR="00E44355">
        <w:rPr>
          <w:rFonts w:ascii="Tahoma" w:hAnsi="Tahoma" w:cs="Tahoma"/>
          <w:sz w:val="20"/>
          <w:szCs w:val="20"/>
        </w:rPr>
        <w:t>РД</w:t>
      </w:r>
      <w:r w:rsidR="00B05C52" w:rsidRPr="00AD793C">
        <w:rPr>
          <w:rFonts w:ascii="Tahoma" w:hAnsi="Tahoma" w:cs="Tahoma"/>
          <w:sz w:val="20"/>
          <w:szCs w:val="20"/>
        </w:rPr>
        <w:t xml:space="preserve"> </w:t>
      </w:r>
      <w:r w:rsidRPr="00AD793C">
        <w:rPr>
          <w:rFonts w:ascii="Tahoma" w:hAnsi="Tahoma" w:cs="Tahoma"/>
          <w:b/>
          <w:color w:val="FF0000"/>
          <w:sz w:val="20"/>
          <w:szCs w:val="20"/>
          <w:u w:color="FF0000"/>
        </w:rPr>
        <w:t>[</w:t>
      </w:r>
      <w:r w:rsidR="00D67C3B" w:rsidRPr="00AD793C">
        <w:rPr>
          <w:rFonts w:ascii="Tahoma" w:hAnsi="Tahoma" w:cs="Tahoma"/>
          <w:sz w:val="20"/>
          <w:szCs w:val="20"/>
        </w:rPr>
        <w:t>включая сметную документацию</w:t>
      </w:r>
      <w:r w:rsidRPr="00AD793C">
        <w:rPr>
          <w:rFonts w:ascii="Tahoma" w:hAnsi="Tahoma" w:cs="Tahoma"/>
          <w:b/>
          <w:color w:val="FF0000"/>
          <w:sz w:val="20"/>
          <w:szCs w:val="20"/>
        </w:rPr>
        <w:t>]</w:t>
      </w:r>
      <w:r w:rsidR="00C469AB">
        <w:rPr>
          <w:rStyle w:val="ad"/>
          <w:b/>
          <w:color w:val="FF0000"/>
          <w:szCs w:val="20"/>
        </w:rPr>
        <w:footnoteReference w:id="68"/>
      </w:r>
      <w:r w:rsidR="00D67C3B" w:rsidRPr="00AD793C">
        <w:rPr>
          <w:rFonts w:ascii="Tahoma" w:hAnsi="Tahoma" w:cs="Tahoma"/>
          <w:sz w:val="20"/>
          <w:szCs w:val="20"/>
        </w:rPr>
        <w:t>,</w:t>
      </w:r>
      <w:r w:rsidR="00591E22" w:rsidRPr="00AD793C">
        <w:rPr>
          <w:rFonts w:ascii="Tahoma" w:hAnsi="Tahoma" w:cs="Tahoma"/>
          <w:sz w:val="20"/>
          <w:szCs w:val="20"/>
        </w:rPr>
        <w:t xml:space="preserve"> </w:t>
      </w:r>
      <w:r w:rsidR="007540B9" w:rsidRPr="00AD793C">
        <w:rPr>
          <w:rFonts w:ascii="Tahoma" w:hAnsi="Tahoma" w:cs="Tahoma"/>
          <w:sz w:val="20"/>
          <w:szCs w:val="20"/>
        </w:rPr>
        <w:t xml:space="preserve">с актуализацией </w:t>
      </w:r>
      <w:r w:rsidR="00A06958" w:rsidRPr="00AD793C">
        <w:rPr>
          <w:rFonts w:ascii="Tahoma" w:hAnsi="Tahoma" w:cs="Tahoma"/>
          <w:sz w:val="20"/>
          <w:szCs w:val="20"/>
        </w:rPr>
        <w:t xml:space="preserve">Приложений </w:t>
      </w:r>
      <w:r w:rsidR="007540B9" w:rsidRPr="00AD793C">
        <w:rPr>
          <w:rFonts w:ascii="Tahoma" w:hAnsi="Tahoma" w:cs="Tahoma"/>
          <w:sz w:val="20"/>
          <w:szCs w:val="20"/>
        </w:rPr>
        <w:t>РДЦ</w:t>
      </w:r>
      <w:r w:rsidR="00BE02AA" w:rsidRPr="00AD793C">
        <w:rPr>
          <w:rFonts w:ascii="Tahoma" w:hAnsi="Tahoma" w:cs="Tahoma"/>
          <w:sz w:val="20"/>
          <w:szCs w:val="20"/>
        </w:rPr>
        <w:t xml:space="preserve"> </w:t>
      </w:r>
      <w:r w:rsidR="003944D1" w:rsidRPr="00AD793C">
        <w:rPr>
          <w:rFonts w:ascii="Tahoma" w:hAnsi="Tahoma" w:cs="Tahoma"/>
          <w:b/>
          <w:color w:val="FF0000"/>
          <w:sz w:val="20"/>
          <w:szCs w:val="20"/>
          <w:u w:color="FF0000"/>
        </w:rPr>
        <w:t>[</w:t>
      </w:r>
      <w:r w:rsidR="003944D1">
        <w:rPr>
          <w:rFonts w:ascii="Tahoma" w:hAnsi="Tahoma" w:cs="Tahoma"/>
          <w:sz w:val="20"/>
          <w:szCs w:val="20"/>
          <w:highlight w:val="red"/>
        </w:rPr>
        <w:t>,</w:t>
      </w:r>
      <w:r w:rsidR="00A06958" w:rsidRPr="00AD793C">
        <w:rPr>
          <w:rFonts w:ascii="Tahoma" w:hAnsi="Tahoma" w:cs="Tahoma"/>
          <w:sz w:val="20"/>
          <w:szCs w:val="20"/>
          <w:highlight w:val="red"/>
        </w:rPr>
        <w:t>Спецификации Товара</w:t>
      </w:r>
      <w:r w:rsidRPr="00AD793C">
        <w:rPr>
          <w:rFonts w:ascii="Tahoma" w:hAnsi="Tahoma" w:cs="Tahoma"/>
          <w:b/>
          <w:color w:val="FF0000"/>
          <w:sz w:val="20"/>
          <w:szCs w:val="20"/>
        </w:rPr>
        <w:t>]</w:t>
      </w:r>
      <w:r w:rsidR="00A06958" w:rsidRPr="00AD793C">
        <w:rPr>
          <w:rFonts w:ascii="Tahoma" w:hAnsi="Tahoma" w:cs="Tahoma"/>
          <w:sz w:val="20"/>
          <w:szCs w:val="20"/>
        </w:rPr>
        <w:t xml:space="preserve"> </w:t>
      </w:r>
      <w:r w:rsidR="003944D1" w:rsidRPr="00AD793C">
        <w:rPr>
          <w:rFonts w:ascii="Tahoma" w:hAnsi="Tahoma" w:cs="Tahoma"/>
          <w:sz w:val="20"/>
          <w:szCs w:val="20"/>
        </w:rPr>
        <w:t>,</w:t>
      </w:r>
      <w:r w:rsidR="00142BDF" w:rsidRPr="00AD793C">
        <w:rPr>
          <w:rFonts w:ascii="Tahoma" w:hAnsi="Tahoma" w:cs="Tahoma"/>
          <w:sz w:val="20"/>
          <w:szCs w:val="20"/>
        </w:rPr>
        <w:t>Календарного плана</w:t>
      </w:r>
      <w:r w:rsidR="007540B9" w:rsidRPr="00AD793C">
        <w:rPr>
          <w:rFonts w:ascii="Tahoma" w:hAnsi="Tahoma" w:cs="Tahoma"/>
          <w:sz w:val="20"/>
          <w:szCs w:val="20"/>
        </w:rPr>
        <w:t xml:space="preserve"> </w:t>
      </w:r>
      <w:r w:rsidR="00591E22" w:rsidRPr="00AD793C">
        <w:rPr>
          <w:rFonts w:ascii="Tahoma" w:hAnsi="Tahoma" w:cs="Tahoma"/>
          <w:sz w:val="20"/>
          <w:szCs w:val="20"/>
        </w:rPr>
        <w:t>на основании заключаемого Сторонами дополнительного соглашения и не может превышать Цену Договора.</w:t>
      </w:r>
      <w:r w:rsidRPr="00AD793C">
        <w:rPr>
          <w:rFonts w:ascii="Tahoma" w:hAnsi="Tahoma" w:cs="Tahoma"/>
          <w:b/>
          <w:color w:val="FF0000"/>
          <w:sz w:val="20"/>
          <w:szCs w:val="20"/>
        </w:rPr>
        <w:t>]</w:t>
      </w:r>
      <w:r w:rsidR="008E0549" w:rsidRPr="00AD793C">
        <w:rPr>
          <w:rFonts w:ascii="Tahoma" w:hAnsi="Tahoma" w:cs="Tahoma"/>
          <w:sz w:val="20"/>
          <w:szCs w:val="20"/>
        </w:rPr>
        <w:t xml:space="preserve"> </w:t>
      </w:r>
    </w:p>
    <w:p w14:paraId="2E58DB79" w14:textId="3B6F27E1" w:rsidR="00591E22" w:rsidRPr="00AD793C" w:rsidRDefault="009A2B15" w:rsidP="006E162E">
      <w:pPr>
        <w:pStyle w:val="1112"/>
        <w:shd w:val="clear" w:color="auto" w:fill="FFFFFF" w:themeFill="background1"/>
        <w:spacing w:before="120" w:after="240"/>
        <w:ind w:left="142"/>
        <w:rPr>
          <w:rFonts w:ascii="Tahoma" w:hAnsi="Tahoma" w:cs="Tahoma"/>
          <w:strike/>
          <w:sz w:val="20"/>
          <w:szCs w:val="20"/>
        </w:rPr>
      </w:pPr>
      <w:r w:rsidRPr="00AD793C">
        <w:rPr>
          <w:rFonts w:ascii="Tahoma" w:hAnsi="Tahoma" w:cs="Tahoma"/>
          <w:sz w:val="20"/>
          <w:szCs w:val="20"/>
        </w:rPr>
        <w:t>/</w:t>
      </w:r>
    </w:p>
    <w:p w14:paraId="6D2233D2" w14:textId="7E60645E" w:rsidR="00B05C52" w:rsidRPr="00AD793C" w:rsidRDefault="007F7C7A" w:rsidP="002F68A6">
      <w:pPr>
        <w:spacing w:before="120" w:after="240"/>
        <w:ind w:left="142" w:firstLine="0"/>
        <w:rPr>
          <w:rFonts w:ascii="Tahoma" w:hAnsi="Tahoma" w:cs="Tahoma"/>
          <w:i/>
          <w:sz w:val="20"/>
          <w:szCs w:val="20"/>
        </w:rPr>
      </w:pPr>
      <w:r w:rsidRPr="00F16DDB">
        <w:rPr>
          <w:rFonts w:ascii="Tahoma" w:hAnsi="Tahoma" w:cs="Tahoma"/>
          <w:i/>
          <w:sz w:val="20"/>
          <w:szCs w:val="20"/>
          <w:highlight w:val="lightGray"/>
        </w:rPr>
        <w:t xml:space="preserve">ЕСЛИ </w:t>
      </w:r>
      <w:r w:rsidR="001659A5" w:rsidRPr="002A158F">
        <w:rPr>
          <w:rFonts w:ascii="Tahoma" w:hAnsi="Tahoma" w:cs="Tahoma"/>
          <w:i/>
          <w:sz w:val="20"/>
          <w:szCs w:val="20"/>
          <w:highlight w:val="lightGray"/>
        </w:rPr>
        <w:t>Р</w:t>
      </w:r>
      <w:r w:rsidR="001659A5" w:rsidRPr="00B27F4C">
        <w:rPr>
          <w:rFonts w:ascii="Tahoma" w:hAnsi="Tahoma" w:cs="Tahoma"/>
          <w:i/>
          <w:sz w:val="20"/>
          <w:szCs w:val="20"/>
          <w:highlight w:val="lightGray"/>
        </w:rPr>
        <w:t xml:space="preserve">АЗРАБОТКА </w:t>
      </w:r>
      <w:r w:rsidRPr="00B27F4C">
        <w:rPr>
          <w:rFonts w:ascii="Tahoma" w:hAnsi="Tahoma" w:cs="Tahoma"/>
          <w:i/>
          <w:sz w:val="20"/>
          <w:szCs w:val="20"/>
          <w:highlight w:val="lightGray"/>
        </w:rPr>
        <w:t>[</w:t>
      </w:r>
      <w:r w:rsidR="001659A5" w:rsidRPr="00B27F4C">
        <w:rPr>
          <w:rFonts w:ascii="Tahoma" w:hAnsi="Tahoma" w:cs="Tahoma"/>
          <w:i/>
          <w:sz w:val="20"/>
          <w:szCs w:val="20"/>
          <w:highlight w:val="lightGray"/>
        </w:rPr>
        <w:t>ПД</w:t>
      </w:r>
      <w:r w:rsidRPr="00B27F4C">
        <w:rPr>
          <w:rFonts w:ascii="Tahoma" w:hAnsi="Tahoma" w:cs="Tahoma"/>
          <w:i/>
          <w:sz w:val="20"/>
          <w:szCs w:val="20"/>
          <w:highlight w:val="lightGray"/>
        </w:rPr>
        <w:t>]</w:t>
      </w:r>
      <w:r w:rsidR="001659A5" w:rsidRPr="00B27F4C">
        <w:rPr>
          <w:rFonts w:ascii="Tahoma" w:hAnsi="Tahoma" w:cs="Tahoma"/>
          <w:i/>
          <w:sz w:val="20"/>
          <w:szCs w:val="20"/>
          <w:highlight w:val="lightGray"/>
        </w:rPr>
        <w:t>/РД ОСУЩЕСТВЛЯЕТСЯ ПОДРЯДЧИКОМ</w:t>
      </w:r>
      <w:r w:rsidRPr="00B27F4C">
        <w:rPr>
          <w:rFonts w:ascii="Tahoma" w:hAnsi="Tahoma" w:cs="Tahoma"/>
          <w:i/>
          <w:sz w:val="20"/>
          <w:szCs w:val="20"/>
          <w:highlight w:val="lightGray"/>
        </w:rPr>
        <w:t xml:space="preserve"> В РАМКАХ ИСПОЛНЕНИЯ ДОГОВОРА</w:t>
      </w:r>
      <w:r w:rsidR="001659A5" w:rsidRPr="00AD793C">
        <w:rPr>
          <w:rFonts w:ascii="Tahoma" w:hAnsi="Tahoma" w:cs="Tahoma"/>
          <w:i/>
          <w:sz w:val="20"/>
          <w:szCs w:val="20"/>
        </w:rPr>
        <w:t>:</w:t>
      </w:r>
    </w:p>
    <w:p w14:paraId="542AE1F8" w14:textId="567810FF" w:rsidR="00D92E30" w:rsidRPr="00AD793C" w:rsidRDefault="00526E69" w:rsidP="006E162E">
      <w:pPr>
        <w:pStyle w:val="1112"/>
        <w:shd w:val="clear" w:color="auto" w:fill="FFFFFF" w:themeFill="background1"/>
        <w:spacing w:before="120" w:after="240"/>
        <w:ind w:left="142"/>
        <w:rPr>
          <w:rFonts w:ascii="Tahoma" w:hAnsi="Tahoma" w:cs="Tahoma"/>
          <w:strike/>
          <w:sz w:val="20"/>
          <w:szCs w:val="20"/>
        </w:rPr>
      </w:pPr>
      <w:r w:rsidRPr="00AD793C">
        <w:rPr>
          <w:rFonts w:ascii="Tahoma" w:hAnsi="Tahoma" w:cs="Tahoma"/>
          <w:b/>
          <w:color w:val="FF0000"/>
          <w:sz w:val="20"/>
          <w:szCs w:val="20"/>
          <w:u w:color="FF0000"/>
        </w:rPr>
        <w:t>[</w:t>
      </w:r>
      <w:r w:rsidR="00B05C52" w:rsidRPr="00F16DDB">
        <w:rPr>
          <w:rFonts w:ascii="Tahoma" w:hAnsi="Tahoma" w:cs="Tahoma"/>
          <w:sz w:val="20"/>
          <w:szCs w:val="20"/>
          <w:highlight w:val="lightGray"/>
        </w:rPr>
        <w:t xml:space="preserve">Цена Договора подлежит уточнению и актуализации (распределению стоимости по статьям затрат, видам работ, объектам капитального строительства) по результатам разработки и приемки Заказчиком </w:t>
      </w:r>
      <w:r w:rsidRPr="00F16DDB">
        <w:rPr>
          <w:rFonts w:ascii="Tahoma" w:hAnsi="Tahoma" w:cs="Tahoma"/>
          <w:b/>
          <w:color w:val="FF0000"/>
          <w:sz w:val="20"/>
          <w:szCs w:val="20"/>
          <w:highlight w:val="lightGray"/>
          <w:u w:color="FF0000"/>
        </w:rPr>
        <w:t>[</w:t>
      </w:r>
      <w:r w:rsidR="00E44355" w:rsidRPr="00F16DDB">
        <w:rPr>
          <w:rFonts w:ascii="Tahoma" w:hAnsi="Tahoma" w:cs="Tahoma"/>
          <w:sz w:val="20"/>
          <w:szCs w:val="20"/>
          <w:highlight w:val="lightGray"/>
        </w:rPr>
        <w:t xml:space="preserve">ПД </w:t>
      </w:r>
      <w:r w:rsidR="0056050D" w:rsidRPr="00F16DDB">
        <w:rPr>
          <w:rFonts w:ascii="Tahoma" w:hAnsi="Tahoma" w:cs="Tahoma"/>
          <w:sz w:val="20"/>
          <w:szCs w:val="20"/>
          <w:highlight w:val="lightGray"/>
        </w:rPr>
        <w:t>и/или</w:t>
      </w:r>
      <w:r w:rsidRPr="00F16DDB">
        <w:rPr>
          <w:rFonts w:ascii="Tahoma" w:hAnsi="Tahoma" w:cs="Tahoma"/>
          <w:b/>
          <w:color w:val="FF0000"/>
          <w:sz w:val="20"/>
          <w:szCs w:val="20"/>
          <w:highlight w:val="lightGray"/>
        </w:rPr>
        <w:t>]</w:t>
      </w:r>
      <w:r w:rsidR="00027B63" w:rsidRPr="00F16DDB">
        <w:rPr>
          <w:rStyle w:val="ad"/>
          <w:b/>
          <w:color w:val="FF0000"/>
          <w:szCs w:val="20"/>
          <w:highlight w:val="lightGray"/>
        </w:rPr>
        <w:footnoteReference w:id="69"/>
      </w:r>
      <w:r w:rsidR="0056050D" w:rsidRPr="00F16DDB">
        <w:rPr>
          <w:rFonts w:ascii="Tahoma" w:hAnsi="Tahoma" w:cs="Tahoma"/>
          <w:sz w:val="20"/>
          <w:szCs w:val="20"/>
          <w:highlight w:val="lightGray"/>
        </w:rPr>
        <w:t xml:space="preserve"> </w:t>
      </w:r>
      <w:r w:rsidR="00E44355" w:rsidRPr="00F16DDB">
        <w:rPr>
          <w:rFonts w:ascii="Tahoma" w:hAnsi="Tahoma" w:cs="Tahoma"/>
          <w:sz w:val="20"/>
          <w:szCs w:val="20"/>
          <w:highlight w:val="lightGray"/>
        </w:rPr>
        <w:t>РД</w:t>
      </w:r>
      <w:r w:rsidR="00B05C52" w:rsidRPr="00F16DDB">
        <w:rPr>
          <w:rFonts w:ascii="Tahoma" w:hAnsi="Tahoma" w:cs="Tahoma"/>
          <w:sz w:val="20"/>
          <w:szCs w:val="20"/>
          <w:highlight w:val="lightGray"/>
        </w:rPr>
        <w:t xml:space="preserve">, включая сметную документацию, </w:t>
      </w:r>
      <w:r w:rsidR="009F7AD8" w:rsidRPr="00F16DDB">
        <w:rPr>
          <w:rFonts w:ascii="Tahoma" w:hAnsi="Tahoma" w:cs="Tahoma"/>
          <w:sz w:val="20"/>
          <w:szCs w:val="20"/>
          <w:highlight w:val="lightGray"/>
        </w:rPr>
        <w:t xml:space="preserve">разработанной </w:t>
      </w:r>
      <w:r w:rsidR="00B23476" w:rsidRPr="00F16DDB">
        <w:rPr>
          <w:rFonts w:ascii="Tahoma" w:hAnsi="Tahoma" w:cs="Tahoma"/>
          <w:sz w:val="20"/>
          <w:szCs w:val="20"/>
          <w:highlight w:val="lightGray"/>
        </w:rPr>
        <w:t xml:space="preserve">по </w:t>
      </w:r>
      <w:r w:rsidR="009F7AD8" w:rsidRPr="00F16DDB">
        <w:rPr>
          <w:rFonts w:ascii="Tahoma" w:hAnsi="Tahoma" w:cs="Tahoma"/>
          <w:sz w:val="20"/>
          <w:szCs w:val="20"/>
          <w:highlight w:val="lightGray"/>
        </w:rPr>
        <w:t>Д</w:t>
      </w:r>
      <w:r w:rsidR="00B23476" w:rsidRPr="00F16DDB">
        <w:rPr>
          <w:rFonts w:ascii="Tahoma" w:hAnsi="Tahoma" w:cs="Tahoma"/>
          <w:sz w:val="20"/>
          <w:szCs w:val="20"/>
          <w:highlight w:val="lightGray"/>
        </w:rPr>
        <w:t>оговору</w:t>
      </w:r>
      <w:r w:rsidR="00B05C52" w:rsidRPr="00F16DDB">
        <w:rPr>
          <w:rFonts w:ascii="Tahoma" w:hAnsi="Tahoma" w:cs="Tahoma"/>
          <w:sz w:val="20"/>
          <w:szCs w:val="20"/>
          <w:highlight w:val="lightGray"/>
        </w:rPr>
        <w:t xml:space="preserve"> с актуализацией Приложений РДЦ</w:t>
      </w:r>
      <w:r w:rsidR="00203E7D" w:rsidRPr="00AD793C">
        <w:rPr>
          <w:rFonts w:ascii="Tahoma" w:hAnsi="Tahoma" w:cs="Tahoma"/>
          <w:sz w:val="20"/>
          <w:szCs w:val="20"/>
        </w:rPr>
        <w:t xml:space="preserve"> </w:t>
      </w:r>
      <w:r w:rsidRPr="00AD793C">
        <w:rPr>
          <w:rFonts w:ascii="Tahoma" w:hAnsi="Tahoma" w:cs="Tahoma"/>
          <w:b/>
          <w:color w:val="FF0000"/>
          <w:sz w:val="20"/>
          <w:szCs w:val="20"/>
          <w:u w:color="FF0000"/>
        </w:rPr>
        <w:t>[</w:t>
      </w:r>
      <w:r w:rsidR="003944D1">
        <w:rPr>
          <w:rFonts w:ascii="Tahoma" w:hAnsi="Tahoma" w:cs="Tahoma"/>
          <w:b/>
          <w:color w:val="FF0000"/>
          <w:sz w:val="20"/>
          <w:szCs w:val="20"/>
          <w:u w:color="FF0000"/>
        </w:rPr>
        <w:t>,</w:t>
      </w:r>
      <w:r w:rsidR="00B05C52" w:rsidRPr="00AD793C">
        <w:rPr>
          <w:rFonts w:ascii="Tahoma" w:hAnsi="Tahoma" w:cs="Tahoma"/>
          <w:sz w:val="20"/>
          <w:szCs w:val="20"/>
          <w:highlight w:val="red"/>
        </w:rPr>
        <w:t>Спецификации Товара</w:t>
      </w:r>
      <w:r w:rsidRPr="00AD793C">
        <w:rPr>
          <w:rFonts w:ascii="Tahoma" w:hAnsi="Tahoma" w:cs="Tahoma"/>
          <w:b/>
          <w:color w:val="FF0000"/>
          <w:sz w:val="20"/>
          <w:szCs w:val="20"/>
        </w:rPr>
        <w:t>]</w:t>
      </w:r>
      <w:r w:rsidR="00B05C52" w:rsidRPr="00AD793C">
        <w:rPr>
          <w:rFonts w:ascii="Tahoma" w:hAnsi="Tahoma" w:cs="Tahoma"/>
          <w:sz w:val="20"/>
          <w:szCs w:val="20"/>
        </w:rPr>
        <w:t xml:space="preserve">, </w:t>
      </w:r>
      <w:r w:rsidR="00142BDF" w:rsidRPr="00F16DDB">
        <w:rPr>
          <w:rFonts w:ascii="Tahoma" w:hAnsi="Tahoma" w:cs="Tahoma"/>
          <w:sz w:val="20"/>
          <w:szCs w:val="20"/>
          <w:highlight w:val="lightGray"/>
        </w:rPr>
        <w:t>Календарного плана</w:t>
      </w:r>
      <w:r w:rsidR="00B05C52" w:rsidRPr="00F16DDB">
        <w:rPr>
          <w:rFonts w:ascii="Tahoma" w:hAnsi="Tahoma" w:cs="Tahoma"/>
          <w:sz w:val="20"/>
          <w:szCs w:val="20"/>
          <w:highlight w:val="lightGray"/>
        </w:rPr>
        <w:t xml:space="preserve"> на основании заключаемого Сторонами дополнительного соглашения </w:t>
      </w:r>
      <w:r w:rsidR="00085FAB" w:rsidRPr="00F16DDB">
        <w:rPr>
          <w:rFonts w:ascii="Tahoma" w:hAnsi="Tahoma" w:cs="Tahoma"/>
          <w:b/>
          <w:color w:val="FF0000"/>
          <w:sz w:val="20"/>
          <w:szCs w:val="20"/>
          <w:highlight w:val="lightGray"/>
          <w:u w:color="FF0000"/>
        </w:rPr>
        <w:t>[</w:t>
      </w:r>
      <w:r w:rsidR="00B05C52" w:rsidRPr="00F16DDB">
        <w:rPr>
          <w:rFonts w:ascii="Tahoma" w:hAnsi="Tahoma" w:cs="Tahoma"/>
          <w:sz w:val="20"/>
          <w:szCs w:val="20"/>
          <w:highlight w:val="lightGray"/>
        </w:rPr>
        <w:t>и н</w:t>
      </w:r>
      <w:r w:rsidR="00B905A0" w:rsidRPr="00F16DDB">
        <w:rPr>
          <w:rFonts w:ascii="Tahoma" w:hAnsi="Tahoma" w:cs="Tahoma"/>
          <w:sz w:val="20"/>
          <w:szCs w:val="20"/>
          <w:highlight w:val="lightGray"/>
        </w:rPr>
        <w:t>е может превышать Цену Договора</w:t>
      </w:r>
      <w:r w:rsidR="00085FAB" w:rsidRPr="00AD793C">
        <w:rPr>
          <w:rFonts w:ascii="Tahoma" w:hAnsi="Tahoma" w:cs="Tahoma"/>
          <w:b/>
          <w:color w:val="FF0000"/>
          <w:sz w:val="20"/>
          <w:szCs w:val="20"/>
        </w:rPr>
        <w:t>]</w:t>
      </w:r>
      <w:r w:rsidR="00B05C52" w:rsidRPr="00AD793C">
        <w:rPr>
          <w:rFonts w:ascii="Tahoma" w:hAnsi="Tahoma" w:cs="Tahoma"/>
          <w:sz w:val="20"/>
          <w:szCs w:val="20"/>
        </w:rPr>
        <w:t>.</w:t>
      </w:r>
      <w:r w:rsidRPr="00AD793C">
        <w:rPr>
          <w:rFonts w:ascii="Tahoma" w:hAnsi="Tahoma" w:cs="Tahoma"/>
          <w:b/>
          <w:color w:val="FF0000"/>
          <w:sz w:val="20"/>
          <w:szCs w:val="20"/>
        </w:rPr>
        <w:t>]</w:t>
      </w:r>
    </w:p>
    <w:p w14:paraId="06DD13C2" w14:textId="75FFC8EA" w:rsidR="00D80A8A" w:rsidRPr="00AD793C" w:rsidRDefault="00876290" w:rsidP="00BB555E">
      <w:pPr>
        <w:shd w:val="clear" w:color="auto" w:fill="FFFFFF" w:themeFill="background1"/>
        <w:spacing w:before="120" w:after="240"/>
        <w:ind w:left="142" w:hanging="993"/>
        <w:rPr>
          <w:rFonts w:ascii="Tahoma" w:hAnsi="Tahoma" w:cs="Tahoma"/>
          <w:sz w:val="20"/>
          <w:szCs w:val="20"/>
        </w:rPr>
      </w:pPr>
      <w:r w:rsidRPr="00AD793C">
        <w:rPr>
          <w:rFonts w:ascii="Tahoma" w:hAnsi="Tahoma" w:cs="Tahoma"/>
          <w:sz w:val="20"/>
          <w:szCs w:val="20"/>
        </w:rPr>
        <w:t>3</w:t>
      </w:r>
      <w:r w:rsidR="00D92E30" w:rsidRPr="00AD793C">
        <w:rPr>
          <w:rFonts w:ascii="Tahoma" w:hAnsi="Tahoma" w:cs="Tahoma"/>
          <w:sz w:val="20"/>
          <w:szCs w:val="20"/>
        </w:rPr>
        <w:t xml:space="preserve">.3.2.1. </w:t>
      </w:r>
      <w:r w:rsidR="00BC4FFC"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4E5270">
        <w:rPr>
          <w:rFonts w:ascii="Tahoma" w:hAnsi="Tahoma" w:cs="Tahoma"/>
          <w:sz w:val="20"/>
          <w:szCs w:val="20"/>
        </w:rPr>
        <w:t>П</w:t>
      </w:r>
      <w:r w:rsidR="008E0549" w:rsidRPr="00AD793C">
        <w:rPr>
          <w:rFonts w:ascii="Tahoma" w:hAnsi="Tahoma" w:cs="Tahoma"/>
          <w:sz w:val="20"/>
          <w:szCs w:val="20"/>
        </w:rPr>
        <w:t xml:space="preserve">ри превышении сметной стоимости работ по утвержденной Заказчиком сметной документации </w:t>
      </w:r>
      <w:r w:rsidR="004E5270" w:rsidRPr="00AD793C">
        <w:rPr>
          <w:rFonts w:ascii="Tahoma" w:hAnsi="Tahoma" w:cs="Tahoma"/>
          <w:sz w:val="20"/>
          <w:szCs w:val="20"/>
        </w:rPr>
        <w:t xml:space="preserve">осуществляется </w:t>
      </w:r>
      <w:r w:rsidR="004E5270">
        <w:rPr>
          <w:rFonts w:ascii="Tahoma" w:hAnsi="Tahoma" w:cs="Tahoma"/>
          <w:sz w:val="20"/>
          <w:szCs w:val="20"/>
        </w:rPr>
        <w:t>п</w:t>
      </w:r>
      <w:r w:rsidR="004E5270" w:rsidRPr="00AD793C">
        <w:rPr>
          <w:rFonts w:ascii="Tahoma" w:hAnsi="Tahoma" w:cs="Tahoma"/>
          <w:sz w:val="20"/>
          <w:szCs w:val="20"/>
        </w:rPr>
        <w:t xml:space="preserve">риведение </w:t>
      </w:r>
      <w:r w:rsidR="004E5270" w:rsidRPr="004E5270">
        <w:rPr>
          <w:rFonts w:ascii="Tahoma" w:hAnsi="Tahoma" w:cs="Tahoma"/>
          <w:sz w:val="20"/>
          <w:szCs w:val="20"/>
        </w:rPr>
        <w:t xml:space="preserve"> </w:t>
      </w:r>
      <w:r w:rsidR="004E5270" w:rsidRPr="00AD793C">
        <w:rPr>
          <w:rFonts w:ascii="Tahoma" w:hAnsi="Tahoma" w:cs="Tahoma"/>
          <w:sz w:val="20"/>
          <w:szCs w:val="20"/>
        </w:rPr>
        <w:t xml:space="preserve">к Цене Договора </w:t>
      </w:r>
      <w:r w:rsidR="008E0549" w:rsidRPr="00AD793C">
        <w:rPr>
          <w:rFonts w:ascii="Tahoma" w:hAnsi="Tahoma" w:cs="Tahoma"/>
          <w:sz w:val="20"/>
          <w:szCs w:val="20"/>
        </w:rPr>
        <w:t xml:space="preserve">путем применения </w:t>
      </w:r>
      <w:r w:rsidR="00526E69" w:rsidRPr="00AD793C">
        <w:rPr>
          <w:rFonts w:ascii="Tahoma" w:hAnsi="Tahoma" w:cs="Tahoma"/>
          <w:b/>
          <w:color w:val="FF0000"/>
          <w:sz w:val="20"/>
          <w:szCs w:val="20"/>
          <w:u w:color="FF0000"/>
        </w:rPr>
        <w:t>[</w:t>
      </w:r>
      <w:r w:rsidR="00B2238E" w:rsidRPr="00AD793C">
        <w:rPr>
          <w:rFonts w:ascii="Tahoma" w:hAnsi="Tahoma" w:cs="Tahoma"/>
          <w:sz w:val="20"/>
          <w:szCs w:val="20"/>
        </w:rPr>
        <w:t>договорного</w:t>
      </w:r>
      <w:r w:rsidR="00526E69" w:rsidRPr="00AD793C">
        <w:rPr>
          <w:rFonts w:ascii="Tahoma" w:hAnsi="Tahoma" w:cs="Tahoma"/>
          <w:b/>
          <w:color w:val="FF0000"/>
          <w:sz w:val="20"/>
          <w:szCs w:val="20"/>
        </w:rPr>
        <w:t>]</w:t>
      </w:r>
      <w:r w:rsidR="00B2238E"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8E0549" w:rsidRPr="00AD793C">
        <w:rPr>
          <w:rFonts w:ascii="Tahoma" w:hAnsi="Tahoma" w:cs="Tahoma"/>
          <w:sz w:val="20"/>
          <w:szCs w:val="20"/>
        </w:rPr>
        <w:t>расчетного поправочного</w:t>
      </w:r>
      <w:r w:rsidR="00526E69" w:rsidRPr="00AD793C">
        <w:rPr>
          <w:rFonts w:ascii="Tahoma" w:hAnsi="Tahoma" w:cs="Tahoma"/>
          <w:b/>
          <w:color w:val="FF0000"/>
          <w:sz w:val="20"/>
          <w:szCs w:val="20"/>
        </w:rPr>
        <w:t>]</w:t>
      </w:r>
      <w:r w:rsidR="003C05D5" w:rsidRPr="003C05D5">
        <w:rPr>
          <w:rStyle w:val="ad"/>
          <w:b/>
          <w:color w:val="FF0000"/>
          <w:szCs w:val="20"/>
        </w:rPr>
        <w:t xml:space="preserve"> </w:t>
      </w:r>
      <w:r w:rsidR="003C05D5">
        <w:rPr>
          <w:rStyle w:val="ad"/>
          <w:b/>
          <w:color w:val="FF0000"/>
          <w:szCs w:val="20"/>
        </w:rPr>
        <w:footnoteReference w:id="70"/>
      </w:r>
      <w:r w:rsidR="008E0549" w:rsidRPr="00AD793C">
        <w:rPr>
          <w:rFonts w:ascii="Tahoma" w:hAnsi="Tahoma" w:cs="Tahoma"/>
          <w:sz w:val="20"/>
          <w:szCs w:val="20"/>
        </w:rPr>
        <w:t xml:space="preserve"> коэффициента.</w:t>
      </w:r>
      <w:r w:rsidR="009E68AD" w:rsidRPr="00AD793C">
        <w:rPr>
          <w:rFonts w:ascii="Tahoma" w:hAnsi="Tahoma" w:cs="Tahoma"/>
          <w:b/>
          <w:color w:val="FF0000"/>
          <w:sz w:val="20"/>
          <w:szCs w:val="20"/>
        </w:rPr>
        <w:t xml:space="preserve"> </w:t>
      </w:r>
      <w:r w:rsidR="00526E69" w:rsidRPr="00AD793C">
        <w:rPr>
          <w:rFonts w:ascii="Tahoma" w:hAnsi="Tahoma" w:cs="Tahoma"/>
          <w:b/>
          <w:color w:val="FF0000"/>
          <w:sz w:val="20"/>
          <w:szCs w:val="20"/>
          <w:u w:color="FF0000"/>
        </w:rPr>
        <w:t>[</w:t>
      </w:r>
      <w:r w:rsidR="009E68AD" w:rsidRPr="00AD793C">
        <w:rPr>
          <w:rFonts w:ascii="Tahoma" w:hAnsi="Tahoma" w:cs="Tahoma"/>
          <w:sz w:val="20"/>
          <w:szCs w:val="20"/>
        </w:rPr>
        <w:t>Договорной</w:t>
      </w:r>
      <w:r w:rsidR="00526E69" w:rsidRPr="00AD793C">
        <w:rPr>
          <w:rFonts w:ascii="Tahoma" w:hAnsi="Tahoma" w:cs="Tahoma"/>
          <w:b/>
          <w:color w:val="FF0000"/>
          <w:sz w:val="20"/>
          <w:szCs w:val="20"/>
        </w:rPr>
        <w:t>]</w:t>
      </w:r>
      <w:r w:rsidR="009E68AD" w:rsidRPr="00AD793C">
        <w:rPr>
          <w:rFonts w:ascii="Tahoma" w:hAnsi="Tahoma" w:cs="Tahoma"/>
          <w:sz w:val="20"/>
          <w:szCs w:val="20"/>
        </w:rPr>
        <w:t>/</w:t>
      </w:r>
      <w:r w:rsidR="009E68AD" w:rsidRPr="00AD793C">
        <w:rPr>
          <w:rFonts w:ascii="Tahoma" w:hAnsi="Tahoma" w:cs="Tahoma"/>
          <w:b/>
          <w:color w:val="FF0000"/>
          <w:sz w:val="20"/>
          <w:szCs w:val="20"/>
          <w:u w:color="FF0000"/>
        </w:rPr>
        <w:t xml:space="preserve"> </w:t>
      </w:r>
      <w:r w:rsidR="00526E69" w:rsidRPr="00AD793C">
        <w:rPr>
          <w:rFonts w:ascii="Tahoma" w:hAnsi="Tahoma" w:cs="Tahoma"/>
          <w:b/>
          <w:color w:val="FF0000"/>
          <w:sz w:val="20"/>
          <w:szCs w:val="20"/>
          <w:u w:color="FF0000"/>
        </w:rPr>
        <w:t>[</w:t>
      </w:r>
      <w:r w:rsidR="00591E22" w:rsidRPr="00AD793C">
        <w:rPr>
          <w:rFonts w:ascii="Tahoma" w:hAnsi="Tahoma" w:cs="Tahoma"/>
          <w:sz w:val="20"/>
          <w:szCs w:val="20"/>
        </w:rPr>
        <w:t xml:space="preserve">Расчетный </w:t>
      </w:r>
      <w:r w:rsidR="00203E7D" w:rsidRPr="00AD793C">
        <w:rPr>
          <w:rFonts w:ascii="Tahoma" w:hAnsi="Tahoma" w:cs="Tahoma"/>
          <w:sz w:val="20"/>
          <w:szCs w:val="20"/>
        </w:rPr>
        <w:t>поправочный</w:t>
      </w:r>
      <w:r w:rsidR="00526E69" w:rsidRPr="00AD793C">
        <w:rPr>
          <w:rFonts w:ascii="Tahoma" w:hAnsi="Tahoma" w:cs="Tahoma"/>
          <w:b/>
          <w:color w:val="FF0000"/>
          <w:sz w:val="20"/>
          <w:szCs w:val="20"/>
        </w:rPr>
        <w:t>]</w:t>
      </w:r>
      <w:r w:rsidR="003C05D5" w:rsidRPr="003C05D5">
        <w:rPr>
          <w:rStyle w:val="ad"/>
          <w:b/>
          <w:color w:val="FF0000"/>
          <w:szCs w:val="20"/>
        </w:rPr>
        <w:t xml:space="preserve"> </w:t>
      </w:r>
      <w:r w:rsidR="003C05D5">
        <w:rPr>
          <w:rStyle w:val="ad"/>
          <w:b/>
          <w:color w:val="FF0000"/>
          <w:szCs w:val="20"/>
        </w:rPr>
        <w:footnoteReference w:id="71"/>
      </w:r>
      <w:r w:rsidR="00203E7D" w:rsidRPr="00AD793C">
        <w:rPr>
          <w:rFonts w:ascii="Tahoma" w:hAnsi="Tahoma" w:cs="Tahoma"/>
          <w:sz w:val="20"/>
          <w:szCs w:val="20"/>
        </w:rPr>
        <w:t xml:space="preserve"> </w:t>
      </w:r>
      <w:r w:rsidR="00591E22" w:rsidRPr="00AD793C">
        <w:rPr>
          <w:rFonts w:ascii="Tahoma" w:hAnsi="Tahoma" w:cs="Tahoma"/>
          <w:sz w:val="20"/>
          <w:szCs w:val="20"/>
        </w:rPr>
        <w:t xml:space="preserve">коэффициент определяется, как отношение стоимости работ, определенной в </w:t>
      </w:r>
      <w:r w:rsidR="006F2D06" w:rsidRPr="00AD793C">
        <w:rPr>
          <w:rFonts w:ascii="Tahoma" w:hAnsi="Tahoma" w:cs="Tahoma"/>
          <w:sz w:val="20"/>
          <w:szCs w:val="20"/>
        </w:rPr>
        <w:t>РДЦ</w:t>
      </w:r>
      <w:r w:rsidR="00591E22"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3944D1" w:rsidRPr="003944D1">
        <w:rPr>
          <w:rFonts w:ascii="Tahoma" w:hAnsi="Tahoma" w:cs="Tahoma"/>
          <w:sz w:val="20"/>
          <w:szCs w:val="20"/>
        </w:rPr>
        <w:t>,</w:t>
      </w:r>
      <w:r w:rsidR="00591E22" w:rsidRPr="00AD793C">
        <w:rPr>
          <w:rFonts w:ascii="Tahoma" w:hAnsi="Tahoma" w:cs="Tahoma"/>
          <w:sz w:val="20"/>
          <w:szCs w:val="20"/>
        </w:rPr>
        <w:t>сформированном на основании проектно-сметной документации стадии ПД</w:t>
      </w:r>
      <w:r w:rsidR="00526E69" w:rsidRPr="00AD793C">
        <w:rPr>
          <w:rFonts w:ascii="Tahoma" w:hAnsi="Tahoma" w:cs="Tahoma"/>
          <w:b/>
          <w:color w:val="FF0000"/>
          <w:sz w:val="20"/>
          <w:szCs w:val="20"/>
        </w:rPr>
        <w:t>]</w:t>
      </w:r>
      <w:r w:rsidR="003C05D5">
        <w:rPr>
          <w:rStyle w:val="ad"/>
          <w:b/>
          <w:color w:val="FF0000"/>
          <w:szCs w:val="20"/>
        </w:rPr>
        <w:footnoteReference w:id="72"/>
      </w:r>
      <w:r w:rsidR="00591E22" w:rsidRPr="00AD793C">
        <w:rPr>
          <w:rFonts w:ascii="Tahoma" w:hAnsi="Tahoma" w:cs="Tahoma"/>
          <w:sz w:val="20"/>
          <w:szCs w:val="20"/>
        </w:rPr>
        <w:t xml:space="preserve">, к соответствующей сметной стоимости работ по утвержденной </w:t>
      </w:r>
      <w:r w:rsidR="00041444" w:rsidRPr="00AD793C">
        <w:rPr>
          <w:rFonts w:ascii="Tahoma" w:hAnsi="Tahoma" w:cs="Tahoma"/>
          <w:sz w:val="20"/>
          <w:szCs w:val="20"/>
        </w:rPr>
        <w:t>З</w:t>
      </w:r>
      <w:r w:rsidR="00591E22" w:rsidRPr="00AD793C">
        <w:rPr>
          <w:rFonts w:ascii="Tahoma" w:hAnsi="Tahoma" w:cs="Tahoma"/>
          <w:sz w:val="20"/>
          <w:szCs w:val="20"/>
        </w:rPr>
        <w:t>аказчиком на стадии РД.</w:t>
      </w:r>
      <w:r w:rsidR="00C36470" w:rsidRPr="00AD793C">
        <w:rPr>
          <w:rFonts w:ascii="Tahoma" w:hAnsi="Tahoma" w:cs="Tahoma"/>
          <w:sz w:val="20"/>
          <w:szCs w:val="20"/>
        </w:rPr>
        <w:t xml:space="preserve"> </w:t>
      </w:r>
      <w:r w:rsidR="003C05D5" w:rsidRPr="00AD793C">
        <w:rPr>
          <w:rStyle w:val="ad"/>
          <w:rFonts w:ascii="Tahoma" w:hAnsi="Tahoma" w:cs="Tahoma"/>
          <w:sz w:val="20"/>
          <w:szCs w:val="20"/>
        </w:rPr>
        <w:footnoteReference w:id="73"/>
      </w:r>
    </w:p>
    <w:p w14:paraId="72BB6F61" w14:textId="753738A9" w:rsidR="000F419A" w:rsidRPr="00AD793C" w:rsidRDefault="00755EF9" w:rsidP="007724CF">
      <w:pPr>
        <w:pStyle w:val="1112"/>
        <w:numPr>
          <w:ilvl w:val="2"/>
          <w:numId w:val="13"/>
        </w:numPr>
        <w:spacing w:before="120" w:after="240"/>
        <w:ind w:left="142" w:hanging="1135"/>
        <w:rPr>
          <w:rFonts w:ascii="Tahoma" w:hAnsi="Tahoma" w:cs="Tahoma"/>
          <w:sz w:val="20"/>
          <w:szCs w:val="20"/>
        </w:rPr>
      </w:pPr>
      <w:r w:rsidRPr="00AD793C">
        <w:rPr>
          <w:rFonts w:ascii="Tahoma" w:hAnsi="Tahoma" w:cs="Tahoma"/>
          <w:sz w:val="20"/>
          <w:szCs w:val="20"/>
        </w:rPr>
        <w:t xml:space="preserve">Стоимость </w:t>
      </w:r>
      <w:r w:rsidR="00CF4037" w:rsidRPr="00AD793C">
        <w:rPr>
          <w:rFonts w:ascii="Tahoma" w:hAnsi="Tahoma" w:cs="Tahoma"/>
          <w:sz w:val="20"/>
          <w:szCs w:val="20"/>
        </w:rPr>
        <w:t>материалов</w:t>
      </w:r>
      <w:r w:rsidR="00C0400E" w:rsidRPr="00AD793C">
        <w:rPr>
          <w:rFonts w:ascii="Tahoma" w:hAnsi="Tahoma" w:cs="Tahoma"/>
          <w:sz w:val="20"/>
          <w:szCs w:val="20"/>
        </w:rPr>
        <w:t xml:space="preserve"> </w:t>
      </w:r>
      <w:r w:rsidRPr="00AD793C">
        <w:rPr>
          <w:rFonts w:ascii="Tahoma" w:hAnsi="Tahoma" w:cs="Tahoma"/>
          <w:sz w:val="20"/>
          <w:szCs w:val="20"/>
        </w:rPr>
        <w:t xml:space="preserve">Подрядчика включена в </w:t>
      </w:r>
      <w:r w:rsidR="007F7C7A">
        <w:rPr>
          <w:rFonts w:ascii="Tahoma" w:hAnsi="Tahoma" w:cs="Tahoma"/>
          <w:sz w:val="20"/>
          <w:szCs w:val="20"/>
        </w:rPr>
        <w:t>Стоимость</w:t>
      </w:r>
      <w:r w:rsidR="007F7C7A" w:rsidRPr="00AD793C">
        <w:rPr>
          <w:rFonts w:ascii="Tahoma" w:hAnsi="Tahoma" w:cs="Tahoma"/>
          <w:sz w:val="20"/>
          <w:szCs w:val="20"/>
        </w:rPr>
        <w:t xml:space="preserve"> </w:t>
      </w:r>
      <w:r w:rsidRPr="00AD793C">
        <w:rPr>
          <w:rFonts w:ascii="Tahoma" w:hAnsi="Tahoma" w:cs="Tahoma"/>
          <w:sz w:val="20"/>
          <w:szCs w:val="20"/>
        </w:rPr>
        <w:t>СМР</w:t>
      </w:r>
      <w:r w:rsidR="00C0400E" w:rsidRPr="00AD793C">
        <w:rPr>
          <w:rFonts w:ascii="Tahoma" w:hAnsi="Tahoma" w:cs="Tahoma"/>
          <w:sz w:val="20"/>
          <w:szCs w:val="20"/>
        </w:rPr>
        <w:t xml:space="preserve">. Стоимость материалов </w:t>
      </w:r>
      <w:r w:rsidR="00526E69" w:rsidRPr="00AD793C">
        <w:rPr>
          <w:rFonts w:ascii="Tahoma" w:hAnsi="Tahoma" w:cs="Tahoma"/>
          <w:b/>
          <w:color w:val="FF0000"/>
          <w:sz w:val="20"/>
          <w:szCs w:val="20"/>
          <w:u w:color="FF0000"/>
        </w:rPr>
        <w:t>[</w:t>
      </w:r>
      <w:r w:rsidR="00C0400E" w:rsidRPr="00AD793C">
        <w:rPr>
          <w:rFonts w:ascii="Tahoma" w:hAnsi="Tahoma" w:cs="Tahoma"/>
          <w:sz w:val="20"/>
          <w:szCs w:val="20"/>
        </w:rPr>
        <w:t>и Оборудования</w:t>
      </w:r>
      <w:r w:rsidR="00526E69" w:rsidRPr="00AD793C">
        <w:rPr>
          <w:rFonts w:ascii="Tahoma" w:hAnsi="Tahoma" w:cs="Tahoma"/>
          <w:b/>
          <w:color w:val="FF0000"/>
          <w:sz w:val="20"/>
          <w:szCs w:val="20"/>
        </w:rPr>
        <w:t>]</w:t>
      </w:r>
      <w:r w:rsidR="003C05D5" w:rsidRPr="003C05D5">
        <w:rPr>
          <w:rStyle w:val="ad"/>
          <w:b/>
          <w:color w:val="FF0000"/>
          <w:szCs w:val="20"/>
        </w:rPr>
        <w:t xml:space="preserve"> </w:t>
      </w:r>
      <w:r w:rsidR="003C05D5">
        <w:rPr>
          <w:rStyle w:val="ad"/>
          <w:b/>
          <w:color w:val="FF0000"/>
          <w:szCs w:val="20"/>
        </w:rPr>
        <w:footnoteReference w:id="74"/>
      </w:r>
      <w:r w:rsidR="009554E4" w:rsidRPr="00AD793C">
        <w:rPr>
          <w:rFonts w:ascii="Tahoma" w:hAnsi="Tahoma" w:cs="Tahoma"/>
          <w:sz w:val="20"/>
          <w:szCs w:val="20"/>
        </w:rPr>
        <w:t xml:space="preserve"> </w:t>
      </w:r>
      <w:r w:rsidRPr="00AD793C">
        <w:rPr>
          <w:rFonts w:ascii="Tahoma" w:hAnsi="Tahoma" w:cs="Tahoma"/>
          <w:sz w:val="20"/>
          <w:szCs w:val="20"/>
        </w:rPr>
        <w:t xml:space="preserve">определяется на основании разработанной </w:t>
      </w:r>
      <w:r w:rsidR="00526E69" w:rsidRPr="00AD793C">
        <w:rPr>
          <w:rFonts w:ascii="Tahoma" w:hAnsi="Tahoma" w:cs="Tahoma"/>
          <w:b/>
          <w:color w:val="FF0000"/>
          <w:sz w:val="20"/>
          <w:szCs w:val="20"/>
          <w:u w:color="FF0000"/>
        </w:rPr>
        <w:t>[</w:t>
      </w:r>
      <w:r w:rsidRPr="00AD793C">
        <w:rPr>
          <w:rFonts w:ascii="Tahoma" w:hAnsi="Tahoma" w:cs="Tahoma"/>
          <w:sz w:val="20"/>
          <w:szCs w:val="20"/>
          <w:highlight w:val="lightGray"/>
        </w:rPr>
        <w:t>Подрядчиком</w:t>
      </w:r>
      <w:r w:rsidR="00526E69" w:rsidRPr="00AD793C">
        <w:rPr>
          <w:rFonts w:ascii="Tahoma" w:hAnsi="Tahoma" w:cs="Tahoma"/>
          <w:b/>
          <w:color w:val="FF0000"/>
          <w:sz w:val="20"/>
          <w:szCs w:val="20"/>
        </w:rPr>
        <w:t>]</w:t>
      </w:r>
      <w:r w:rsidR="007F7C7A" w:rsidRPr="00B27F4C">
        <w:rPr>
          <w:rStyle w:val="ad"/>
          <w:szCs w:val="20"/>
        </w:rPr>
        <w:footnoteReference w:id="75"/>
      </w:r>
      <w:r w:rsidRPr="00AD793C">
        <w:rPr>
          <w:rFonts w:ascii="Tahoma" w:hAnsi="Tahoma" w:cs="Tahoma"/>
          <w:sz w:val="20"/>
          <w:szCs w:val="20"/>
        </w:rPr>
        <w:t xml:space="preserve"> и утвержденной Заказчиком </w:t>
      </w:r>
      <w:r w:rsidR="00526E69" w:rsidRPr="00AD793C">
        <w:rPr>
          <w:rFonts w:ascii="Tahoma" w:hAnsi="Tahoma" w:cs="Tahoma"/>
          <w:b/>
          <w:color w:val="FF0000"/>
          <w:sz w:val="20"/>
          <w:szCs w:val="20"/>
          <w:u w:color="FF0000"/>
        </w:rPr>
        <w:t>[</w:t>
      </w:r>
      <w:r w:rsidR="00E44355">
        <w:rPr>
          <w:rFonts w:ascii="Tahoma" w:hAnsi="Tahoma" w:cs="Tahoma"/>
          <w:sz w:val="20"/>
          <w:szCs w:val="20"/>
        </w:rPr>
        <w:t>ПД</w:t>
      </w:r>
      <w:r w:rsidR="00526E69" w:rsidRPr="00AD793C">
        <w:rPr>
          <w:rFonts w:ascii="Tahoma" w:hAnsi="Tahoma" w:cs="Tahoma"/>
          <w:b/>
          <w:color w:val="FF0000"/>
          <w:sz w:val="20"/>
          <w:szCs w:val="20"/>
        </w:rPr>
        <w:t>]</w:t>
      </w:r>
      <w:r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E44355">
        <w:rPr>
          <w:rFonts w:ascii="Tahoma" w:hAnsi="Tahoma" w:cs="Tahoma"/>
          <w:sz w:val="20"/>
          <w:szCs w:val="20"/>
        </w:rPr>
        <w:t>РД</w:t>
      </w:r>
      <w:r w:rsidR="00526E69" w:rsidRPr="00AD793C">
        <w:rPr>
          <w:rFonts w:ascii="Tahoma" w:hAnsi="Tahoma" w:cs="Tahoma"/>
          <w:b/>
          <w:color w:val="FF0000"/>
          <w:sz w:val="20"/>
          <w:szCs w:val="20"/>
        </w:rPr>
        <w:t>]</w:t>
      </w:r>
      <w:r w:rsidRPr="00AD793C">
        <w:rPr>
          <w:rFonts w:ascii="Tahoma" w:hAnsi="Tahoma" w:cs="Tahoma"/>
          <w:sz w:val="20"/>
          <w:szCs w:val="20"/>
        </w:rPr>
        <w:t xml:space="preserve"> по ценовым парам</w:t>
      </w:r>
      <w:r w:rsidR="00320FFB" w:rsidRPr="00AD793C">
        <w:rPr>
          <w:rFonts w:ascii="Tahoma" w:hAnsi="Tahoma" w:cs="Tahoma"/>
          <w:sz w:val="20"/>
          <w:szCs w:val="20"/>
        </w:rPr>
        <w:t xml:space="preserve">етрам, установленным </w:t>
      </w:r>
      <w:r w:rsidR="003944D1" w:rsidRPr="00AD793C">
        <w:rPr>
          <w:rFonts w:ascii="Tahoma" w:hAnsi="Tahoma" w:cs="Tahoma"/>
          <w:sz w:val="20"/>
          <w:szCs w:val="20"/>
        </w:rPr>
        <w:t>п</w:t>
      </w:r>
      <w:r w:rsidR="003944D1">
        <w:rPr>
          <w:rFonts w:ascii="Tahoma" w:hAnsi="Tahoma" w:cs="Tahoma"/>
          <w:sz w:val="20"/>
          <w:szCs w:val="20"/>
        </w:rPr>
        <w:t>.</w:t>
      </w:r>
      <w:r w:rsidR="003944D1" w:rsidRPr="00AD793C">
        <w:rPr>
          <w:rFonts w:ascii="Tahoma" w:hAnsi="Tahoma" w:cs="Tahoma"/>
          <w:sz w:val="20"/>
          <w:szCs w:val="20"/>
        </w:rPr>
        <w:t xml:space="preserve"> </w:t>
      </w:r>
      <w:r w:rsidR="005B7FF0" w:rsidRPr="00AD793C">
        <w:rPr>
          <w:rFonts w:ascii="Tahoma" w:hAnsi="Tahoma" w:cs="Tahoma"/>
          <w:sz w:val="20"/>
          <w:szCs w:val="20"/>
        </w:rPr>
        <w:t>3</w:t>
      </w:r>
      <w:r w:rsidRPr="00AD793C">
        <w:rPr>
          <w:rFonts w:ascii="Tahoma" w:hAnsi="Tahoma" w:cs="Tahoma"/>
          <w:sz w:val="20"/>
          <w:szCs w:val="20"/>
        </w:rPr>
        <w:t>.3</w:t>
      </w:r>
      <w:r w:rsidR="00BC746E" w:rsidRPr="00AD793C">
        <w:rPr>
          <w:rFonts w:ascii="Tahoma" w:hAnsi="Tahoma" w:cs="Tahoma"/>
          <w:sz w:val="20"/>
          <w:szCs w:val="20"/>
        </w:rPr>
        <w:t>.1</w:t>
      </w:r>
      <w:r w:rsidRPr="00AD793C">
        <w:rPr>
          <w:rFonts w:ascii="Tahoma" w:hAnsi="Tahoma" w:cs="Tahoma"/>
          <w:sz w:val="20"/>
          <w:szCs w:val="20"/>
        </w:rPr>
        <w:t xml:space="preserve"> Договора, и не должна превышать </w:t>
      </w:r>
      <w:r w:rsidR="007F7C7A">
        <w:rPr>
          <w:rFonts w:ascii="Tahoma" w:hAnsi="Tahoma" w:cs="Tahoma"/>
          <w:sz w:val="20"/>
          <w:szCs w:val="20"/>
        </w:rPr>
        <w:t>Стоимость</w:t>
      </w:r>
      <w:r w:rsidR="007F7C7A" w:rsidRPr="00AD793C">
        <w:rPr>
          <w:rFonts w:ascii="Tahoma" w:hAnsi="Tahoma" w:cs="Tahoma"/>
          <w:sz w:val="20"/>
          <w:szCs w:val="20"/>
        </w:rPr>
        <w:t xml:space="preserve"> </w:t>
      </w:r>
      <w:r w:rsidRPr="00AD793C">
        <w:rPr>
          <w:rFonts w:ascii="Tahoma" w:hAnsi="Tahoma" w:cs="Tahoma"/>
          <w:sz w:val="20"/>
          <w:szCs w:val="20"/>
        </w:rPr>
        <w:t>СМР</w:t>
      </w:r>
      <w:r w:rsidR="00BA2A63" w:rsidRPr="00AD793C">
        <w:rPr>
          <w:rFonts w:ascii="Tahoma" w:hAnsi="Tahoma" w:cs="Tahoma"/>
          <w:sz w:val="20"/>
          <w:szCs w:val="20"/>
        </w:rPr>
        <w:t xml:space="preserve"> </w:t>
      </w:r>
      <w:r w:rsidR="00526E69" w:rsidRPr="00AD793C">
        <w:rPr>
          <w:rFonts w:ascii="Tahoma" w:hAnsi="Tahoma" w:cs="Tahoma"/>
          <w:b/>
          <w:color w:val="FF0000"/>
          <w:sz w:val="20"/>
          <w:szCs w:val="20"/>
          <w:u w:color="FF0000"/>
        </w:rPr>
        <w:t>[</w:t>
      </w:r>
      <w:r w:rsidR="00F013A5" w:rsidRPr="00AD793C">
        <w:rPr>
          <w:rFonts w:ascii="Tahoma" w:hAnsi="Tahoma" w:cs="Tahoma"/>
          <w:sz w:val="20"/>
          <w:szCs w:val="20"/>
        </w:rPr>
        <w:t xml:space="preserve">, </w:t>
      </w:r>
      <w:r w:rsidR="00A75063" w:rsidRPr="00AD793C">
        <w:rPr>
          <w:rFonts w:ascii="Tahoma" w:hAnsi="Tahoma" w:cs="Tahoma"/>
          <w:sz w:val="20"/>
          <w:szCs w:val="20"/>
        </w:rPr>
        <w:t>Оборудовани</w:t>
      </w:r>
      <w:r w:rsidR="00CF4037" w:rsidRPr="00AD793C">
        <w:rPr>
          <w:rFonts w:ascii="Tahoma" w:hAnsi="Tahoma" w:cs="Tahoma"/>
          <w:sz w:val="20"/>
          <w:szCs w:val="20"/>
        </w:rPr>
        <w:t>я</w:t>
      </w:r>
      <w:r w:rsidR="00BA2A63" w:rsidRPr="00AD793C">
        <w:rPr>
          <w:rFonts w:ascii="Tahoma" w:hAnsi="Tahoma" w:cs="Tahoma"/>
          <w:sz w:val="20"/>
          <w:szCs w:val="20"/>
        </w:rPr>
        <w:t xml:space="preserve"> Подрядчика</w:t>
      </w:r>
      <w:r w:rsidR="00526E69" w:rsidRPr="00AD793C">
        <w:rPr>
          <w:rFonts w:ascii="Tahoma" w:hAnsi="Tahoma" w:cs="Tahoma"/>
          <w:b/>
          <w:color w:val="FF0000"/>
          <w:sz w:val="20"/>
          <w:szCs w:val="20"/>
        </w:rPr>
        <w:t>]</w:t>
      </w:r>
      <w:r w:rsidR="003C05D5" w:rsidRPr="003C05D5">
        <w:rPr>
          <w:rStyle w:val="ad"/>
          <w:b/>
          <w:color w:val="FF0000"/>
          <w:szCs w:val="20"/>
        </w:rPr>
        <w:t xml:space="preserve"> </w:t>
      </w:r>
      <w:r w:rsidR="003C05D5">
        <w:rPr>
          <w:rStyle w:val="ad"/>
          <w:b/>
          <w:color w:val="FF0000"/>
          <w:szCs w:val="20"/>
        </w:rPr>
        <w:footnoteReference w:id="76"/>
      </w:r>
      <w:r w:rsidRPr="00AD793C">
        <w:rPr>
          <w:rFonts w:ascii="Tahoma" w:hAnsi="Tahoma" w:cs="Tahoma"/>
          <w:sz w:val="20"/>
          <w:szCs w:val="20"/>
        </w:rPr>
        <w:t>, указанную в РДЦ.</w:t>
      </w:r>
    </w:p>
    <w:p w14:paraId="5288E1AD" w14:textId="52767E27" w:rsidR="009934C4" w:rsidRPr="00AD793C" w:rsidRDefault="00526E69" w:rsidP="003944D1">
      <w:pPr>
        <w:pStyle w:val="1112"/>
        <w:numPr>
          <w:ilvl w:val="2"/>
          <w:numId w:val="13"/>
        </w:numPr>
        <w:shd w:val="clear" w:color="auto" w:fill="EAF1DD" w:themeFill="accent3" w:themeFillTint="33"/>
        <w:spacing w:before="120" w:after="240"/>
        <w:ind w:left="142" w:hanging="1135"/>
        <w:rPr>
          <w:rFonts w:ascii="Tahoma" w:hAnsi="Tahoma" w:cs="Tahoma"/>
          <w:sz w:val="20"/>
          <w:szCs w:val="20"/>
        </w:rPr>
      </w:pPr>
      <w:r w:rsidRPr="00AD793C">
        <w:rPr>
          <w:rFonts w:ascii="Tahoma" w:hAnsi="Tahoma" w:cs="Tahoma"/>
          <w:b/>
          <w:color w:val="FF0000"/>
          <w:sz w:val="20"/>
          <w:szCs w:val="20"/>
          <w:u w:color="FF0000"/>
        </w:rPr>
        <w:t>[</w:t>
      </w:r>
      <w:r w:rsidR="009934C4" w:rsidRPr="00AD793C">
        <w:rPr>
          <w:rFonts w:ascii="Tahoma" w:hAnsi="Tahoma" w:cs="Tahoma"/>
          <w:sz w:val="20"/>
          <w:szCs w:val="20"/>
        </w:rPr>
        <w:t xml:space="preserve">Стоимость </w:t>
      </w:r>
      <w:r w:rsidR="003944D1">
        <w:rPr>
          <w:rFonts w:ascii="Tahoma" w:hAnsi="Tahoma" w:cs="Tahoma"/>
          <w:sz w:val="20"/>
          <w:szCs w:val="20"/>
        </w:rPr>
        <w:t>ПНР</w:t>
      </w:r>
      <w:r w:rsidR="009934C4" w:rsidRPr="00AD793C">
        <w:rPr>
          <w:rFonts w:ascii="Tahoma" w:hAnsi="Tahoma" w:cs="Tahoma"/>
          <w:sz w:val="20"/>
          <w:szCs w:val="20"/>
        </w:rPr>
        <w:t xml:space="preserve"> (</w:t>
      </w:r>
      <w:r w:rsidRPr="00AD793C">
        <w:rPr>
          <w:rFonts w:ascii="Tahoma" w:hAnsi="Tahoma" w:cs="Tahoma"/>
          <w:b/>
          <w:color w:val="FF0000"/>
          <w:sz w:val="20"/>
          <w:szCs w:val="20"/>
          <w:u w:color="FF0000"/>
        </w:rPr>
        <w:t>[</w:t>
      </w:r>
      <w:r w:rsidR="009934C4" w:rsidRPr="00AD793C">
        <w:rPr>
          <w:rFonts w:ascii="Tahoma" w:hAnsi="Tahoma" w:cs="Tahoma"/>
          <w:sz w:val="20"/>
          <w:szCs w:val="20"/>
        </w:rPr>
        <w:t>«вхолостую»</w:t>
      </w:r>
      <w:r w:rsidRPr="00AD793C">
        <w:rPr>
          <w:rFonts w:ascii="Tahoma" w:hAnsi="Tahoma" w:cs="Tahoma"/>
          <w:b/>
          <w:color w:val="FF0000"/>
          <w:sz w:val="20"/>
          <w:szCs w:val="20"/>
        </w:rPr>
        <w:t>]</w:t>
      </w:r>
      <w:r w:rsidR="009934C4" w:rsidRPr="00AD793C">
        <w:rPr>
          <w:rFonts w:ascii="Tahoma" w:hAnsi="Tahoma" w:cs="Tahoma"/>
          <w:sz w:val="20"/>
          <w:szCs w:val="20"/>
        </w:rPr>
        <w:t xml:space="preserve">, </w:t>
      </w:r>
      <w:r w:rsidRPr="00AD793C">
        <w:rPr>
          <w:rFonts w:ascii="Tahoma" w:hAnsi="Tahoma" w:cs="Tahoma"/>
          <w:b/>
          <w:color w:val="FF0000"/>
          <w:sz w:val="20"/>
          <w:szCs w:val="20"/>
          <w:u w:color="FF0000"/>
        </w:rPr>
        <w:t>[</w:t>
      </w:r>
      <w:r w:rsidR="009934C4" w:rsidRPr="00AD793C">
        <w:rPr>
          <w:rFonts w:ascii="Tahoma" w:hAnsi="Tahoma" w:cs="Tahoma"/>
          <w:sz w:val="20"/>
          <w:szCs w:val="20"/>
        </w:rPr>
        <w:t>«под нагрузкой»</w:t>
      </w:r>
      <w:r w:rsidRPr="00AD793C">
        <w:rPr>
          <w:rFonts w:ascii="Tahoma" w:hAnsi="Tahoma" w:cs="Tahoma"/>
          <w:b/>
          <w:color w:val="FF0000"/>
          <w:sz w:val="20"/>
          <w:szCs w:val="20"/>
        </w:rPr>
        <w:t>]</w:t>
      </w:r>
      <w:r w:rsidR="009934C4" w:rsidRPr="00AD793C">
        <w:rPr>
          <w:rFonts w:ascii="Tahoma" w:hAnsi="Tahoma" w:cs="Tahoma"/>
          <w:sz w:val="20"/>
          <w:szCs w:val="20"/>
        </w:rPr>
        <w:t>)</w:t>
      </w:r>
      <w:r w:rsidR="00D4608A" w:rsidRPr="00AD793C">
        <w:rPr>
          <w:rFonts w:ascii="Tahoma" w:hAnsi="Tahoma" w:cs="Tahoma"/>
          <w:sz w:val="20"/>
          <w:szCs w:val="20"/>
        </w:rPr>
        <w:t xml:space="preserve"> </w:t>
      </w:r>
      <w:r w:rsidR="009934C4" w:rsidRPr="00AD793C">
        <w:rPr>
          <w:rFonts w:ascii="Tahoma" w:hAnsi="Tahoma" w:cs="Tahoma"/>
          <w:sz w:val="20"/>
          <w:szCs w:val="20"/>
        </w:rPr>
        <w:t>включена в Цену Договора, определя</w:t>
      </w:r>
      <w:r w:rsidR="00916722" w:rsidRPr="00AD793C">
        <w:rPr>
          <w:rFonts w:ascii="Tahoma" w:hAnsi="Tahoma" w:cs="Tahoma"/>
          <w:sz w:val="20"/>
          <w:szCs w:val="20"/>
        </w:rPr>
        <w:t>е</w:t>
      </w:r>
      <w:r w:rsidR="009934C4" w:rsidRPr="00AD793C">
        <w:rPr>
          <w:rFonts w:ascii="Tahoma" w:hAnsi="Tahoma" w:cs="Tahoma"/>
          <w:sz w:val="20"/>
          <w:szCs w:val="20"/>
        </w:rPr>
        <w:t xml:space="preserve">тся на основании разработанной </w:t>
      </w:r>
      <w:r w:rsidRPr="00AD793C">
        <w:rPr>
          <w:rFonts w:ascii="Tahoma" w:hAnsi="Tahoma" w:cs="Tahoma"/>
          <w:b/>
          <w:color w:val="FF0000"/>
          <w:sz w:val="20"/>
          <w:szCs w:val="20"/>
          <w:u w:color="FF0000"/>
        </w:rPr>
        <w:t>[</w:t>
      </w:r>
      <w:r w:rsidR="009934C4" w:rsidRPr="00AD793C">
        <w:rPr>
          <w:rFonts w:ascii="Tahoma" w:hAnsi="Tahoma" w:cs="Tahoma"/>
          <w:sz w:val="20"/>
          <w:szCs w:val="20"/>
          <w:highlight w:val="lightGray"/>
        </w:rPr>
        <w:t>Подрядчиком</w:t>
      </w:r>
      <w:r w:rsidRPr="00AD793C">
        <w:rPr>
          <w:rFonts w:ascii="Tahoma" w:hAnsi="Tahoma" w:cs="Tahoma"/>
          <w:b/>
          <w:color w:val="FF0000"/>
          <w:sz w:val="20"/>
          <w:szCs w:val="20"/>
        </w:rPr>
        <w:t>]</w:t>
      </w:r>
      <w:r w:rsidR="009934C4" w:rsidRPr="00AD793C">
        <w:rPr>
          <w:rFonts w:ascii="Tahoma" w:hAnsi="Tahoma" w:cs="Tahoma"/>
          <w:sz w:val="20"/>
          <w:szCs w:val="20"/>
        </w:rPr>
        <w:t xml:space="preserve"> и утвержденной Заказчиком </w:t>
      </w:r>
      <w:r w:rsidR="007F7C7A" w:rsidRPr="00AD793C">
        <w:rPr>
          <w:rFonts w:ascii="Tahoma" w:hAnsi="Tahoma" w:cs="Tahoma"/>
          <w:b/>
          <w:color w:val="FF0000"/>
          <w:sz w:val="20"/>
          <w:szCs w:val="20"/>
          <w:u w:color="FF0000"/>
        </w:rPr>
        <w:t>[</w:t>
      </w:r>
      <w:r w:rsidR="007F7C7A">
        <w:rPr>
          <w:rFonts w:ascii="Tahoma" w:hAnsi="Tahoma" w:cs="Tahoma"/>
          <w:sz w:val="20"/>
          <w:szCs w:val="20"/>
        </w:rPr>
        <w:t>ПД</w:t>
      </w:r>
      <w:r w:rsidR="007F7C7A" w:rsidRPr="00AD793C">
        <w:rPr>
          <w:rFonts w:ascii="Tahoma" w:hAnsi="Tahoma" w:cs="Tahoma"/>
          <w:b/>
          <w:color w:val="FF0000"/>
          <w:sz w:val="20"/>
          <w:szCs w:val="20"/>
        </w:rPr>
        <w:t>]</w:t>
      </w:r>
      <w:r w:rsidR="007F7C7A" w:rsidRPr="00AD793C">
        <w:rPr>
          <w:rFonts w:ascii="Tahoma" w:hAnsi="Tahoma" w:cs="Tahoma"/>
          <w:sz w:val="20"/>
          <w:szCs w:val="20"/>
        </w:rPr>
        <w:t xml:space="preserve"> </w:t>
      </w:r>
      <w:r w:rsidR="007F7C7A" w:rsidRPr="00AD793C">
        <w:rPr>
          <w:rFonts w:ascii="Tahoma" w:hAnsi="Tahoma" w:cs="Tahoma"/>
          <w:b/>
          <w:color w:val="FF0000"/>
          <w:sz w:val="20"/>
          <w:szCs w:val="20"/>
          <w:u w:color="FF0000"/>
        </w:rPr>
        <w:t>[</w:t>
      </w:r>
      <w:r w:rsidR="007F7C7A">
        <w:rPr>
          <w:rFonts w:ascii="Tahoma" w:hAnsi="Tahoma" w:cs="Tahoma"/>
          <w:sz w:val="20"/>
          <w:szCs w:val="20"/>
        </w:rPr>
        <w:t>РД</w:t>
      </w:r>
      <w:r w:rsidR="007F7C7A" w:rsidRPr="00AD793C">
        <w:rPr>
          <w:rFonts w:ascii="Tahoma" w:hAnsi="Tahoma" w:cs="Tahoma"/>
          <w:b/>
          <w:color w:val="FF0000"/>
          <w:sz w:val="20"/>
          <w:szCs w:val="20"/>
        </w:rPr>
        <w:t>]</w:t>
      </w:r>
      <w:r w:rsidR="007F7C7A">
        <w:rPr>
          <w:rFonts w:ascii="Tahoma" w:hAnsi="Tahoma" w:cs="Tahoma"/>
          <w:b/>
          <w:color w:val="FF0000"/>
          <w:sz w:val="20"/>
          <w:szCs w:val="20"/>
        </w:rPr>
        <w:t xml:space="preserve"> </w:t>
      </w:r>
      <w:r w:rsidR="009934C4" w:rsidRPr="00AD793C">
        <w:rPr>
          <w:rFonts w:ascii="Tahoma" w:hAnsi="Tahoma" w:cs="Tahoma"/>
          <w:sz w:val="20"/>
          <w:szCs w:val="20"/>
        </w:rPr>
        <w:t>на производство работ по ценовым парам</w:t>
      </w:r>
      <w:r w:rsidR="00211279" w:rsidRPr="00AD793C">
        <w:rPr>
          <w:rFonts w:ascii="Tahoma" w:hAnsi="Tahoma" w:cs="Tahoma"/>
          <w:sz w:val="20"/>
          <w:szCs w:val="20"/>
        </w:rPr>
        <w:t xml:space="preserve">етрам, установленным </w:t>
      </w:r>
      <w:r w:rsidR="003944D1" w:rsidRPr="00AD793C">
        <w:rPr>
          <w:rFonts w:ascii="Tahoma" w:hAnsi="Tahoma" w:cs="Tahoma"/>
          <w:sz w:val="20"/>
          <w:szCs w:val="20"/>
        </w:rPr>
        <w:t>п</w:t>
      </w:r>
      <w:r w:rsidR="003944D1">
        <w:rPr>
          <w:rFonts w:ascii="Tahoma" w:hAnsi="Tahoma" w:cs="Tahoma"/>
          <w:sz w:val="20"/>
          <w:szCs w:val="20"/>
        </w:rPr>
        <w:t>.</w:t>
      </w:r>
      <w:r w:rsidR="003944D1" w:rsidRPr="00AD793C">
        <w:rPr>
          <w:rFonts w:ascii="Tahoma" w:hAnsi="Tahoma" w:cs="Tahoma"/>
          <w:sz w:val="20"/>
          <w:szCs w:val="20"/>
        </w:rPr>
        <w:t xml:space="preserve"> </w:t>
      </w:r>
      <w:r w:rsidR="00916722" w:rsidRPr="00AD793C">
        <w:rPr>
          <w:rFonts w:ascii="Tahoma" w:hAnsi="Tahoma" w:cs="Tahoma"/>
          <w:sz w:val="20"/>
          <w:szCs w:val="20"/>
        </w:rPr>
        <w:t>3</w:t>
      </w:r>
      <w:r w:rsidR="00755EF9" w:rsidRPr="00AD793C">
        <w:rPr>
          <w:rFonts w:ascii="Tahoma" w:hAnsi="Tahoma" w:cs="Tahoma"/>
          <w:sz w:val="20"/>
          <w:szCs w:val="20"/>
        </w:rPr>
        <w:t>.3</w:t>
      </w:r>
      <w:r w:rsidR="00BC746E" w:rsidRPr="00AD793C">
        <w:rPr>
          <w:rFonts w:ascii="Tahoma" w:hAnsi="Tahoma" w:cs="Tahoma"/>
          <w:sz w:val="20"/>
          <w:szCs w:val="20"/>
        </w:rPr>
        <w:t>.1</w:t>
      </w:r>
      <w:r w:rsidR="009934C4" w:rsidRPr="00AD793C">
        <w:rPr>
          <w:rFonts w:ascii="Tahoma" w:hAnsi="Tahoma" w:cs="Tahoma"/>
          <w:sz w:val="20"/>
          <w:szCs w:val="20"/>
        </w:rPr>
        <w:t xml:space="preserve"> Договора, и не должна превышать Цену</w:t>
      </w:r>
      <w:r w:rsidR="00211279" w:rsidRPr="00AD793C">
        <w:rPr>
          <w:rFonts w:ascii="Tahoma" w:hAnsi="Tahoma" w:cs="Tahoma"/>
          <w:sz w:val="20"/>
          <w:szCs w:val="20"/>
        </w:rPr>
        <w:t xml:space="preserve"> ПНР, определённую в </w:t>
      </w:r>
      <w:r w:rsidR="003944D1" w:rsidRPr="00AD793C">
        <w:rPr>
          <w:rFonts w:ascii="Tahoma" w:hAnsi="Tahoma" w:cs="Tahoma"/>
          <w:sz w:val="20"/>
          <w:szCs w:val="20"/>
        </w:rPr>
        <w:t>п</w:t>
      </w:r>
      <w:r w:rsidR="003944D1">
        <w:rPr>
          <w:rFonts w:ascii="Tahoma" w:hAnsi="Tahoma" w:cs="Tahoma"/>
          <w:sz w:val="20"/>
          <w:szCs w:val="20"/>
        </w:rPr>
        <w:t>.</w:t>
      </w:r>
      <w:r w:rsidR="003944D1" w:rsidRPr="00AD793C">
        <w:rPr>
          <w:rFonts w:ascii="Tahoma" w:hAnsi="Tahoma" w:cs="Tahoma"/>
          <w:sz w:val="20"/>
          <w:szCs w:val="20"/>
        </w:rPr>
        <w:t xml:space="preserve"> </w:t>
      </w:r>
      <w:r w:rsidR="00916722" w:rsidRPr="00AD793C">
        <w:rPr>
          <w:rFonts w:ascii="Tahoma" w:hAnsi="Tahoma" w:cs="Tahoma"/>
          <w:sz w:val="20"/>
          <w:szCs w:val="20"/>
        </w:rPr>
        <w:t>3</w:t>
      </w:r>
      <w:r w:rsidR="00211279" w:rsidRPr="00AD793C">
        <w:rPr>
          <w:rFonts w:ascii="Tahoma" w:hAnsi="Tahoma" w:cs="Tahoma"/>
          <w:sz w:val="20"/>
          <w:szCs w:val="20"/>
        </w:rPr>
        <w:t>.1.</w:t>
      </w:r>
      <w:r w:rsidR="00916722" w:rsidRPr="00AD793C">
        <w:rPr>
          <w:rFonts w:ascii="Tahoma" w:hAnsi="Tahoma" w:cs="Tahoma"/>
          <w:sz w:val="20"/>
          <w:szCs w:val="20"/>
        </w:rPr>
        <w:t>7</w:t>
      </w:r>
      <w:r w:rsidR="009934C4" w:rsidRPr="00AD793C">
        <w:rPr>
          <w:rFonts w:ascii="Tahoma" w:hAnsi="Tahoma" w:cs="Tahoma"/>
          <w:sz w:val="20"/>
          <w:szCs w:val="20"/>
        </w:rPr>
        <w:t>. Договора.</w:t>
      </w:r>
      <w:r w:rsidRPr="00AD793C">
        <w:rPr>
          <w:rFonts w:ascii="Tahoma" w:hAnsi="Tahoma" w:cs="Tahoma"/>
          <w:b/>
          <w:color w:val="FF0000"/>
          <w:sz w:val="20"/>
          <w:szCs w:val="20"/>
        </w:rPr>
        <w:t>]</w:t>
      </w:r>
      <w:r w:rsidR="009934C4" w:rsidRPr="00AD793C">
        <w:rPr>
          <w:rFonts w:ascii="Tahoma" w:hAnsi="Tahoma" w:cs="Tahoma"/>
          <w:sz w:val="20"/>
          <w:szCs w:val="20"/>
        </w:rPr>
        <w:t xml:space="preserve">. </w:t>
      </w:r>
    </w:p>
    <w:p w14:paraId="68468110" w14:textId="77777777" w:rsidR="009934C4" w:rsidRPr="00AD793C" w:rsidRDefault="009934C4" w:rsidP="002F68A6">
      <w:pPr>
        <w:pStyle w:val="1112"/>
        <w:shd w:val="clear" w:color="auto" w:fill="FFFFFF" w:themeFill="background1"/>
        <w:spacing w:before="120" w:after="240"/>
        <w:ind w:left="142"/>
        <w:rPr>
          <w:rFonts w:ascii="Tahoma" w:hAnsi="Tahoma" w:cs="Tahoma"/>
          <w:sz w:val="20"/>
          <w:szCs w:val="20"/>
        </w:rPr>
      </w:pPr>
      <w:r w:rsidRPr="00AD793C">
        <w:rPr>
          <w:rFonts w:ascii="Tahoma" w:hAnsi="Tahoma" w:cs="Tahoma"/>
          <w:sz w:val="20"/>
          <w:szCs w:val="20"/>
        </w:rPr>
        <w:t xml:space="preserve">/ </w:t>
      </w:r>
    </w:p>
    <w:p w14:paraId="0FFE0B86" w14:textId="71D74777" w:rsidR="00F77F7E" w:rsidRPr="00AD793C" w:rsidRDefault="00526E69" w:rsidP="003944D1">
      <w:pPr>
        <w:pStyle w:val="1112"/>
        <w:shd w:val="clear" w:color="auto" w:fill="EAF1DD" w:themeFill="accent3" w:themeFillTint="33"/>
        <w:spacing w:before="120" w:after="240"/>
        <w:ind w:left="142"/>
        <w:rPr>
          <w:rFonts w:ascii="Tahoma" w:hAnsi="Tahoma" w:cs="Tahoma"/>
          <w:sz w:val="20"/>
          <w:szCs w:val="20"/>
        </w:rPr>
      </w:pPr>
      <w:r w:rsidRPr="00AD793C">
        <w:rPr>
          <w:rFonts w:ascii="Tahoma" w:hAnsi="Tahoma" w:cs="Tahoma"/>
          <w:b/>
          <w:color w:val="FF0000"/>
          <w:sz w:val="20"/>
          <w:szCs w:val="20"/>
          <w:u w:color="FF0000"/>
        </w:rPr>
        <w:t>[</w:t>
      </w:r>
      <w:r w:rsidR="009934C4" w:rsidRPr="003944D1">
        <w:rPr>
          <w:rFonts w:ascii="Tahoma" w:hAnsi="Tahoma" w:cs="Tahoma"/>
          <w:sz w:val="20"/>
          <w:szCs w:val="20"/>
          <w:shd w:val="clear" w:color="auto" w:fill="EAF1DD" w:themeFill="accent3" w:themeFillTint="33"/>
        </w:rPr>
        <w:t xml:space="preserve">Стоимость </w:t>
      </w:r>
      <w:r w:rsidR="003944D1">
        <w:rPr>
          <w:rFonts w:ascii="Tahoma" w:hAnsi="Tahoma" w:cs="Tahoma"/>
          <w:sz w:val="20"/>
          <w:szCs w:val="20"/>
          <w:shd w:val="clear" w:color="auto" w:fill="EAF1DD" w:themeFill="accent3" w:themeFillTint="33"/>
        </w:rPr>
        <w:t>ПНР</w:t>
      </w:r>
      <w:r w:rsidR="009934C4" w:rsidRPr="00AD793C">
        <w:rPr>
          <w:rFonts w:ascii="Tahoma" w:hAnsi="Tahoma" w:cs="Tahoma"/>
          <w:sz w:val="20"/>
          <w:szCs w:val="20"/>
        </w:rPr>
        <w:t xml:space="preserve"> (</w:t>
      </w:r>
      <w:r w:rsidRPr="00AD793C">
        <w:rPr>
          <w:rFonts w:ascii="Tahoma" w:hAnsi="Tahoma" w:cs="Tahoma"/>
          <w:b/>
          <w:color w:val="FF0000"/>
          <w:sz w:val="20"/>
          <w:szCs w:val="20"/>
          <w:u w:color="FF0000"/>
        </w:rPr>
        <w:t>[</w:t>
      </w:r>
      <w:r w:rsidR="009934C4" w:rsidRPr="00AD793C">
        <w:rPr>
          <w:rFonts w:ascii="Tahoma" w:hAnsi="Tahoma" w:cs="Tahoma"/>
          <w:sz w:val="20"/>
          <w:szCs w:val="20"/>
        </w:rPr>
        <w:t>«вхолостую»</w:t>
      </w:r>
      <w:r w:rsidRPr="00AD793C">
        <w:rPr>
          <w:rFonts w:ascii="Tahoma" w:hAnsi="Tahoma" w:cs="Tahoma"/>
          <w:b/>
          <w:color w:val="FF0000"/>
          <w:sz w:val="20"/>
          <w:szCs w:val="20"/>
        </w:rPr>
        <w:t>]</w:t>
      </w:r>
      <w:r w:rsidR="009934C4" w:rsidRPr="00AD793C">
        <w:rPr>
          <w:rFonts w:ascii="Tahoma" w:hAnsi="Tahoma" w:cs="Tahoma"/>
          <w:sz w:val="20"/>
          <w:szCs w:val="20"/>
        </w:rPr>
        <w:t xml:space="preserve">, </w:t>
      </w:r>
      <w:r w:rsidRPr="00AD793C">
        <w:rPr>
          <w:rFonts w:ascii="Tahoma" w:hAnsi="Tahoma" w:cs="Tahoma"/>
          <w:b/>
          <w:color w:val="FF0000"/>
          <w:sz w:val="20"/>
          <w:szCs w:val="20"/>
          <w:u w:color="FF0000"/>
        </w:rPr>
        <w:t>[</w:t>
      </w:r>
      <w:r w:rsidR="009934C4" w:rsidRPr="00AD793C">
        <w:rPr>
          <w:rFonts w:ascii="Tahoma" w:hAnsi="Tahoma" w:cs="Tahoma"/>
          <w:sz w:val="20"/>
          <w:szCs w:val="20"/>
        </w:rPr>
        <w:t>«под нагрузкой»</w:t>
      </w:r>
      <w:r w:rsidRPr="00AD793C">
        <w:rPr>
          <w:rFonts w:ascii="Tahoma" w:hAnsi="Tahoma" w:cs="Tahoma"/>
          <w:b/>
          <w:color w:val="FF0000"/>
          <w:sz w:val="20"/>
          <w:szCs w:val="20"/>
        </w:rPr>
        <w:t>]</w:t>
      </w:r>
      <w:r w:rsidR="009934C4" w:rsidRPr="00AD793C">
        <w:rPr>
          <w:rFonts w:ascii="Tahoma" w:hAnsi="Tahoma" w:cs="Tahoma"/>
          <w:sz w:val="20"/>
          <w:szCs w:val="20"/>
        </w:rPr>
        <w:t xml:space="preserve">) включена в Цену Договора и в РДЦ в качестве лимита средств </w:t>
      </w:r>
      <w:r w:rsidRPr="00AD793C">
        <w:rPr>
          <w:rFonts w:ascii="Tahoma" w:hAnsi="Tahoma" w:cs="Tahoma"/>
          <w:b/>
          <w:color w:val="FF0000"/>
          <w:sz w:val="20"/>
          <w:szCs w:val="20"/>
          <w:u w:color="FF0000"/>
        </w:rPr>
        <w:t>[</w:t>
      </w:r>
      <w:r w:rsidR="009934C4" w:rsidRPr="00AD793C">
        <w:rPr>
          <w:rFonts w:ascii="Tahoma" w:hAnsi="Tahoma" w:cs="Tahoma"/>
          <w:sz w:val="20"/>
          <w:szCs w:val="20"/>
        </w:rPr>
        <w:t>на основании сметной документации</w:t>
      </w:r>
      <w:r w:rsidRPr="00AD793C">
        <w:rPr>
          <w:rFonts w:ascii="Tahoma" w:hAnsi="Tahoma" w:cs="Tahoma"/>
          <w:b/>
          <w:color w:val="FF0000"/>
          <w:sz w:val="20"/>
          <w:szCs w:val="20"/>
        </w:rPr>
        <w:t>]</w:t>
      </w:r>
      <w:r w:rsidR="003C05D5">
        <w:rPr>
          <w:rStyle w:val="ad"/>
          <w:b/>
          <w:color w:val="FF0000"/>
          <w:szCs w:val="20"/>
        </w:rPr>
        <w:footnoteReference w:id="77"/>
      </w:r>
      <w:r w:rsidR="009934C4" w:rsidRPr="00AD793C">
        <w:rPr>
          <w:rFonts w:ascii="Tahoma" w:hAnsi="Tahoma" w:cs="Tahoma"/>
          <w:sz w:val="20"/>
          <w:szCs w:val="20"/>
        </w:rPr>
        <w:t xml:space="preserve"> и не должна превышать Цену</w:t>
      </w:r>
      <w:r w:rsidR="00403490" w:rsidRPr="00AD793C">
        <w:rPr>
          <w:rFonts w:ascii="Tahoma" w:hAnsi="Tahoma" w:cs="Tahoma"/>
          <w:sz w:val="20"/>
          <w:szCs w:val="20"/>
        </w:rPr>
        <w:t xml:space="preserve"> ПНР, определённую в п. </w:t>
      </w:r>
      <w:r w:rsidR="00916722" w:rsidRPr="00AD793C">
        <w:rPr>
          <w:rFonts w:ascii="Tahoma" w:hAnsi="Tahoma" w:cs="Tahoma"/>
          <w:sz w:val="20"/>
          <w:szCs w:val="20"/>
        </w:rPr>
        <w:t>3</w:t>
      </w:r>
      <w:r w:rsidR="00403490" w:rsidRPr="00AD793C">
        <w:rPr>
          <w:rFonts w:ascii="Tahoma" w:hAnsi="Tahoma" w:cs="Tahoma"/>
          <w:sz w:val="20"/>
          <w:szCs w:val="20"/>
        </w:rPr>
        <w:t>.1.</w:t>
      </w:r>
      <w:r w:rsidR="00916722" w:rsidRPr="00AD793C">
        <w:rPr>
          <w:rFonts w:ascii="Tahoma" w:hAnsi="Tahoma" w:cs="Tahoma"/>
          <w:sz w:val="20"/>
          <w:szCs w:val="20"/>
        </w:rPr>
        <w:t>7</w:t>
      </w:r>
      <w:r w:rsidR="009934C4" w:rsidRPr="00AD793C">
        <w:rPr>
          <w:rFonts w:ascii="Tahoma" w:hAnsi="Tahoma" w:cs="Tahoma"/>
          <w:sz w:val="20"/>
          <w:szCs w:val="20"/>
        </w:rPr>
        <w:t>. Договора.</w:t>
      </w:r>
      <w:r w:rsidR="009934C4" w:rsidRPr="00AD793C" w:rsidDel="00F26482">
        <w:rPr>
          <w:rFonts w:ascii="Tahoma" w:hAnsi="Tahoma" w:cs="Tahoma"/>
          <w:sz w:val="20"/>
          <w:szCs w:val="20"/>
        </w:rPr>
        <w:t xml:space="preserve"> </w:t>
      </w:r>
    </w:p>
    <w:p w14:paraId="73D22D22" w14:textId="46C4E992" w:rsidR="009934C4" w:rsidRPr="00AD793C" w:rsidRDefault="00F77F7E" w:rsidP="003944D1">
      <w:pPr>
        <w:pStyle w:val="1112"/>
        <w:shd w:val="clear" w:color="auto" w:fill="EAF1DD" w:themeFill="accent3" w:themeFillTint="33"/>
        <w:spacing w:before="120" w:after="240"/>
        <w:ind w:left="142"/>
        <w:rPr>
          <w:rFonts w:ascii="Tahoma" w:hAnsi="Tahoma" w:cs="Tahoma"/>
          <w:sz w:val="20"/>
          <w:szCs w:val="20"/>
        </w:rPr>
      </w:pPr>
      <w:r w:rsidRPr="00AD793C">
        <w:rPr>
          <w:rFonts w:ascii="Tahoma" w:hAnsi="Tahoma" w:cs="Tahoma"/>
          <w:sz w:val="20"/>
          <w:szCs w:val="20"/>
          <w:u w:color="FF0000"/>
        </w:rPr>
        <w:t>Стороны разрабатывают л</w:t>
      </w:r>
      <w:r w:rsidR="009934C4" w:rsidRPr="00AD793C">
        <w:rPr>
          <w:rFonts w:ascii="Tahoma" w:hAnsi="Tahoma" w:cs="Tahoma"/>
          <w:sz w:val="20"/>
          <w:szCs w:val="20"/>
        </w:rPr>
        <w:t xml:space="preserve">окальные сметные расчеты на </w:t>
      </w:r>
      <w:r w:rsidR="003944D1">
        <w:rPr>
          <w:rFonts w:ascii="Tahoma" w:hAnsi="Tahoma" w:cs="Tahoma"/>
          <w:sz w:val="20"/>
          <w:szCs w:val="20"/>
        </w:rPr>
        <w:t>ПНР</w:t>
      </w:r>
      <w:r w:rsidR="009934C4" w:rsidRPr="00AD793C">
        <w:rPr>
          <w:rFonts w:ascii="Tahoma" w:hAnsi="Tahoma" w:cs="Tahoma"/>
          <w:sz w:val="20"/>
          <w:szCs w:val="20"/>
        </w:rPr>
        <w:t xml:space="preserve"> после составлен</w:t>
      </w:r>
      <w:r w:rsidRPr="00AD793C">
        <w:rPr>
          <w:rFonts w:ascii="Tahoma" w:hAnsi="Tahoma" w:cs="Tahoma"/>
          <w:sz w:val="20"/>
          <w:szCs w:val="20"/>
        </w:rPr>
        <w:t xml:space="preserve">ия Подрядчиком и согласования </w:t>
      </w:r>
      <w:r w:rsidR="009934C4" w:rsidRPr="00AD793C">
        <w:rPr>
          <w:rFonts w:ascii="Tahoma" w:hAnsi="Tahoma" w:cs="Tahoma"/>
          <w:sz w:val="20"/>
          <w:szCs w:val="20"/>
        </w:rPr>
        <w:t xml:space="preserve">Заказчиком Программы проведения пусконаладочных </w:t>
      </w:r>
      <w:r w:rsidRPr="00AD793C">
        <w:rPr>
          <w:rFonts w:ascii="Tahoma" w:hAnsi="Tahoma" w:cs="Tahoma"/>
          <w:sz w:val="20"/>
          <w:szCs w:val="20"/>
        </w:rPr>
        <w:t xml:space="preserve">работ. </w:t>
      </w:r>
      <w:r w:rsidRPr="00AD793C">
        <w:rPr>
          <w:rFonts w:ascii="Tahoma" w:hAnsi="Tahoma" w:cs="Tahoma"/>
          <w:sz w:val="20"/>
          <w:szCs w:val="20"/>
          <w:u w:color="FF0000"/>
        </w:rPr>
        <w:t xml:space="preserve">Стороны утверждают локальные сметные расчеты </w:t>
      </w:r>
      <w:r w:rsidR="009934C4" w:rsidRPr="00AD793C">
        <w:rPr>
          <w:rFonts w:ascii="Tahoma" w:hAnsi="Tahoma" w:cs="Tahoma"/>
          <w:sz w:val="20"/>
          <w:szCs w:val="20"/>
        </w:rPr>
        <w:t xml:space="preserve">путем подписания дополнительного соглашения. Сметы на </w:t>
      </w:r>
      <w:r w:rsidR="003944D1">
        <w:rPr>
          <w:rFonts w:ascii="Tahoma" w:hAnsi="Tahoma" w:cs="Tahoma"/>
          <w:sz w:val="20"/>
          <w:szCs w:val="20"/>
        </w:rPr>
        <w:t>ПНР</w:t>
      </w:r>
      <w:r w:rsidR="009934C4" w:rsidRPr="00AD793C">
        <w:rPr>
          <w:rFonts w:ascii="Tahoma" w:hAnsi="Tahoma" w:cs="Tahoma"/>
          <w:sz w:val="20"/>
          <w:szCs w:val="20"/>
        </w:rPr>
        <w:t xml:space="preserve"> формируются по ценовым параме</w:t>
      </w:r>
      <w:r w:rsidR="00403490" w:rsidRPr="00AD793C">
        <w:rPr>
          <w:rFonts w:ascii="Tahoma" w:hAnsi="Tahoma" w:cs="Tahoma"/>
          <w:sz w:val="20"/>
          <w:szCs w:val="20"/>
        </w:rPr>
        <w:t xml:space="preserve">трам, установленным в </w:t>
      </w:r>
      <w:r w:rsidR="003944D1" w:rsidRPr="00AD793C">
        <w:rPr>
          <w:rFonts w:ascii="Tahoma" w:hAnsi="Tahoma" w:cs="Tahoma"/>
          <w:sz w:val="20"/>
          <w:szCs w:val="20"/>
        </w:rPr>
        <w:t>п</w:t>
      </w:r>
      <w:r w:rsidR="003944D1">
        <w:rPr>
          <w:rFonts w:ascii="Tahoma" w:hAnsi="Tahoma" w:cs="Tahoma"/>
          <w:sz w:val="20"/>
          <w:szCs w:val="20"/>
        </w:rPr>
        <w:t>.</w:t>
      </w:r>
      <w:r w:rsidR="003944D1" w:rsidRPr="00AD793C">
        <w:rPr>
          <w:rFonts w:ascii="Tahoma" w:hAnsi="Tahoma" w:cs="Tahoma"/>
          <w:sz w:val="20"/>
          <w:szCs w:val="20"/>
        </w:rPr>
        <w:t xml:space="preserve"> </w:t>
      </w:r>
      <w:r w:rsidR="00916722" w:rsidRPr="00AD793C">
        <w:rPr>
          <w:rFonts w:ascii="Tahoma" w:hAnsi="Tahoma" w:cs="Tahoma"/>
          <w:sz w:val="20"/>
          <w:szCs w:val="20"/>
        </w:rPr>
        <w:t>3</w:t>
      </w:r>
      <w:r w:rsidR="00755EF9" w:rsidRPr="00AD793C">
        <w:rPr>
          <w:rFonts w:ascii="Tahoma" w:hAnsi="Tahoma" w:cs="Tahoma"/>
          <w:sz w:val="20"/>
          <w:szCs w:val="20"/>
        </w:rPr>
        <w:t>.3</w:t>
      </w:r>
      <w:r w:rsidR="00BC746E" w:rsidRPr="00AD793C">
        <w:rPr>
          <w:rFonts w:ascii="Tahoma" w:hAnsi="Tahoma" w:cs="Tahoma"/>
          <w:sz w:val="20"/>
          <w:szCs w:val="20"/>
        </w:rPr>
        <w:t>.1</w:t>
      </w:r>
      <w:r w:rsidR="00755EF9" w:rsidRPr="00AD793C">
        <w:rPr>
          <w:rFonts w:ascii="Tahoma" w:hAnsi="Tahoma" w:cs="Tahoma"/>
          <w:sz w:val="20"/>
          <w:szCs w:val="20"/>
        </w:rPr>
        <w:t xml:space="preserve"> Договора</w:t>
      </w:r>
      <w:r w:rsidR="00526E69" w:rsidRPr="00AD793C">
        <w:rPr>
          <w:rFonts w:ascii="Tahoma" w:hAnsi="Tahoma" w:cs="Tahoma"/>
          <w:b/>
          <w:color w:val="FF0000"/>
          <w:sz w:val="20"/>
          <w:szCs w:val="20"/>
        </w:rPr>
        <w:t>]</w:t>
      </w:r>
      <w:r w:rsidR="009934C4" w:rsidRPr="00AD793C">
        <w:rPr>
          <w:rFonts w:ascii="Tahoma" w:hAnsi="Tahoma" w:cs="Tahoma"/>
          <w:sz w:val="20"/>
          <w:szCs w:val="20"/>
        </w:rPr>
        <w:t>.</w:t>
      </w:r>
    </w:p>
    <w:p w14:paraId="4D105717" w14:textId="057BDFB2" w:rsidR="00755EF9" w:rsidRPr="00AD793C" w:rsidRDefault="00526E69" w:rsidP="00625528">
      <w:pPr>
        <w:pStyle w:val="1112"/>
        <w:numPr>
          <w:ilvl w:val="1"/>
          <w:numId w:val="13"/>
        </w:numPr>
        <w:spacing w:before="120" w:after="240"/>
        <w:ind w:left="142" w:hanging="1135"/>
        <w:rPr>
          <w:rFonts w:ascii="Tahoma" w:hAnsi="Tahoma" w:cs="Tahoma"/>
          <w:sz w:val="20"/>
          <w:szCs w:val="20"/>
          <w:highlight w:val="red"/>
        </w:rPr>
      </w:pPr>
      <w:r w:rsidRPr="00AD793C">
        <w:rPr>
          <w:rFonts w:ascii="Tahoma" w:hAnsi="Tahoma" w:cs="Tahoma"/>
          <w:b/>
          <w:color w:val="FF0000"/>
          <w:sz w:val="20"/>
          <w:szCs w:val="20"/>
          <w:u w:color="FF0000"/>
          <w:lang w:val="en-US"/>
        </w:rPr>
        <w:t>[</w:t>
      </w:r>
      <w:r w:rsidR="00E407B6" w:rsidRPr="00AD793C">
        <w:rPr>
          <w:rFonts w:ascii="Tahoma" w:hAnsi="Tahoma" w:cs="Tahoma"/>
          <w:b/>
          <w:sz w:val="20"/>
          <w:szCs w:val="20"/>
          <w:highlight w:val="red"/>
        </w:rPr>
        <w:t>СТОИМОСТЬ</w:t>
      </w:r>
      <w:r w:rsidR="00E407B6" w:rsidRPr="00AD793C">
        <w:rPr>
          <w:rFonts w:ascii="Tahoma" w:hAnsi="Tahoma" w:cs="Tahoma"/>
          <w:sz w:val="20"/>
          <w:szCs w:val="20"/>
          <w:highlight w:val="red"/>
        </w:rPr>
        <w:t xml:space="preserve"> </w:t>
      </w:r>
      <w:r w:rsidR="00E407B6" w:rsidRPr="00AD793C">
        <w:rPr>
          <w:rFonts w:ascii="Tahoma" w:hAnsi="Tahoma" w:cs="Tahoma"/>
          <w:b/>
          <w:sz w:val="20"/>
          <w:szCs w:val="20"/>
          <w:highlight w:val="red"/>
        </w:rPr>
        <w:t>ТОВАРА</w:t>
      </w:r>
      <w:r w:rsidRPr="00AD793C">
        <w:rPr>
          <w:rFonts w:ascii="Tahoma" w:hAnsi="Tahoma" w:cs="Tahoma"/>
          <w:b/>
          <w:color w:val="FF0000"/>
          <w:sz w:val="20"/>
          <w:szCs w:val="20"/>
          <w:lang w:val="en-US"/>
        </w:rPr>
        <w:t>]</w:t>
      </w:r>
    </w:p>
    <w:p w14:paraId="1A312CE3" w14:textId="63CC0625" w:rsidR="00EC1440" w:rsidRPr="00AD793C" w:rsidRDefault="00526E69" w:rsidP="007724CF">
      <w:pPr>
        <w:pStyle w:val="1112"/>
        <w:numPr>
          <w:ilvl w:val="2"/>
          <w:numId w:val="13"/>
        </w:numPr>
        <w:spacing w:before="120" w:after="240"/>
        <w:ind w:left="142" w:hanging="1135"/>
        <w:rPr>
          <w:rFonts w:ascii="Tahoma" w:hAnsi="Tahoma" w:cs="Tahoma"/>
          <w:sz w:val="20"/>
          <w:szCs w:val="20"/>
        </w:rPr>
      </w:pPr>
      <w:r w:rsidRPr="00AD793C">
        <w:rPr>
          <w:rFonts w:ascii="Tahoma" w:hAnsi="Tahoma" w:cs="Tahoma"/>
          <w:b/>
          <w:color w:val="FF0000"/>
          <w:sz w:val="20"/>
          <w:szCs w:val="20"/>
          <w:u w:color="FF0000"/>
        </w:rPr>
        <w:t>[</w:t>
      </w:r>
      <w:r w:rsidR="00755EF9" w:rsidRPr="00AD793C">
        <w:rPr>
          <w:rFonts w:ascii="Tahoma" w:hAnsi="Tahoma" w:cs="Tahoma"/>
          <w:sz w:val="20"/>
          <w:szCs w:val="20"/>
        </w:rPr>
        <w:t>Стоимость, количество, характеристики, сроки поставки Подрядчиком Товара, указаны в Спецификации Товара</w:t>
      </w:r>
      <w:r w:rsidRPr="00AD793C">
        <w:rPr>
          <w:rFonts w:ascii="Tahoma" w:hAnsi="Tahoma" w:cs="Tahoma"/>
          <w:b/>
          <w:color w:val="FF0000"/>
          <w:sz w:val="20"/>
          <w:szCs w:val="20"/>
        </w:rPr>
        <w:t>]</w:t>
      </w:r>
    </w:p>
    <w:p w14:paraId="06E9EF37" w14:textId="41D4C25C" w:rsidR="00755EF9" w:rsidRPr="00AD793C" w:rsidRDefault="00755EF9" w:rsidP="00BB555E">
      <w:pPr>
        <w:pStyle w:val="1112"/>
        <w:spacing w:before="120" w:after="240"/>
        <w:ind w:left="142"/>
        <w:rPr>
          <w:rFonts w:ascii="Tahoma" w:hAnsi="Tahoma" w:cs="Tahoma"/>
          <w:sz w:val="20"/>
          <w:szCs w:val="20"/>
        </w:rPr>
      </w:pPr>
      <w:r w:rsidRPr="00AD793C">
        <w:rPr>
          <w:rFonts w:ascii="Tahoma" w:hAnsi="Tahoma" w:cs="Tahoma"/>
          <w:sz w:val="20"/>
          <w:szCs w:val="20"/>
        </w:rPr>
        <w:t>/</w:t>
      </w:r>
    </w:p>
    <w:p w14:paraId="578ACCFF" w14:textId="7BDFB1F5" w:rsidR="00755EF9" w:rsidRDefault="00526E69" w:rsidP="00BB555E">
      <w:pPr>
        <w:pStyle w:val="1112"/>
        <w:spacing w:before="120" w:after="240"/>
        <w:ind w:left="142"/>
        <w:rPr>
          <w:rFonts w:ascii="Tahoma" w:hAnsi="Tahoma" w:cs="Tahoma"/>
          <w:sz w:val="20"/>
          <w:szCs w:val="20"/>
        </w:rPr>
      </w:pPr>
      <w:r w:rsidRPr="00AD793C">
        <w:rPr>
          <w:rFonts w:ascii="Tahoma" w:hAnsi="Tahoma" w:cs="Tahoma"/>
          <w:b/>
          <w:color w:val="FF0000"/>
          <w:sz w:val="20"/>
          <w:szCs w:val="20"/>
          <w:u w:color="FF0000"/>
        </w:rPr>
        <w:t>[</w:t>
      </w:r>
      <w:r w:rsidR="00755EF9" w:rsidRPr="00AD793C">
        <w:rPr>
          <w:rFonts w:ascii="Tahoma" w:hAnsi="Tahoma" w:cs="Tahoma"/>
          <w:sz w:val="20"/>
          <w:szCs w:val="20"/>
        </w:rPr>
        <w:t xml:space="preserve">Стоимость, количество, характеристики, сроки поставки Подрядчиком Товара, будут определены по результатам разработки </w:t>
      </w:r>
      <w:r w:rsidR="003944D1" w:rsidRPr="00AD793C">
        <w:rPr>
          <w:rFonts w:ascii="Tahoma" w:hAnsi="Tahoma" w:cs="Tahoma"/>
          <w:b/>
          <w:color w:val="FF0000"/>
          <w:sz w:val="20"/>
          <w:szCs w:val="20"/>
          <w:u w:color="FF0000"/>
        </w:rPr>
        <w:t>[</w:t>
      </w:r>
      <w:r w:rsidR="00755EF9" w:rsidRPr="00AD793C">
        <w:rPr>
          <w:rFonts w:ascii="Tahoma" w:hAnsi="Tahoma" w:cs="Tahoma"/>
          <w:sz w:val="20"/>
          <w:szCs w:val="20"/>
        </w:rPr>
        <w:t>ПД</w:t>
      </w:r>
      <w:r w:rsidR="003944D1" w:rsidRPr="00AD793C">
        <w:rPr>
          <w:rFonts w:ascii="Tahoma" w:hAnsi="Tahoma" w:cs="Tahoma"/>
          <w:b/>
          <w:color w:val="FF0000"/>
          <w:sz w:val="20"/>
          <w:szCs w:val="20"/>
        </w:rPr>
        <w:t>]</w:t>
      </w:r>
      <w:r w:rsidR="00755EF9" w:rsidRPr="00AD793C">
        <w:rPr>
          <w:rFonts w:ascii="Tahoma" w:hAnsi="Tahoma" w:cs="Tahoma"/>
          <w:sz w:val="20"/>
          <w:szCs w:val="20"/>
        </w:rPr>
        <w:t xml:space="preserve"> </w:t>
      </w:r>
      <w:r w:rsidRPr="00AD793C">
        <w:rPr>
          <w:rFonts w:ascii="Tahoma" w:hAnsi="Tahoma" w:cs="Tahoma"/>
          <w:b/>
          <w:color w:val="FF0000"/>
          <w:sz w:val="20"/>
          <w:szCs w:val="20"/>
          <w:u w:color="FF0000"/>
        </w:rPr>
        <w:t>[</w:t>
      </w:r>
      <w:r w:rsidR="00755EF9" w:rsidRPr="00AD793C">
        <w:rPr>
          <w:rFonts w:ascii="Tahoma" w:hAnsi="Tahoma" w:cs="Tahoma"/>
          <w:sz w:val="20"/>
          <w:szCs w:val="20"/>
        </w:rPr>
        <w:t>РД</w:t>
      </w:r>
      <w:r w:rsidRPr="00AD793C">
        <w:rPr>
          <w:rFonts w:ascii="Tahoma" w:hAnsi="Tahoma" w:cs="Tahoma"/>
          <w:b/>
          <w:color w:val="FF0000"/>
          <w:sz w:val="20"/>
          <w:szCs w:val="20"/>
        </w:rPr>
        <w:t>]</w:t>
      </w:r>
      <w:r w:rsidR="003944D1">
        <w:rPr>
          <w:rFonts w:ascii="Tahoma" w:hAnsi="Tahoma" w:cs="Tahoma"/>
          <w:b/>
          <w:color w:val="FF0000"/>
          <w:sz w:val="20"/>
          <w:szCs w:val="20"/>
        </w:rPr>
        <w:t xml:space="preserve"> </w:t>
      </w:r>
      <w:r w:rsidR="003944D1" w:rsidRPr="003944D1">
        <w:rPr>
          <w:rFonts w:ascii="Tahoma" w:hAnsi="Tahoma" w:cs="Tahoma"/>
          <w:sz w:val="20"/>
          <w:szCs w:val="20"/>
        </w:rPr>
        <w:t>без превышения цены Товара, согласованной при подписании Договора,</w:t>
      </w:r>
      <w:r w:rsidR="00755EF9" w:rsidRPr="00AD793C">
        <w:rPr>
          <w:rFonts w:ascii="Tahoma" w:hAnsi="Tahoma" w:cs="Tahoma"/>
          <w:sz w:val="20"/>
          <w:szCs w:val="20"/>
        </w:rPr>
        <w:t xml:space="preserve"> и указаны в Спецификации Товара, которую Подрядчик разрабатывает по форме соответствующего Приложения и передает на согласование Заказчику в соответствии с</w:t>
      </w:r>
      <w:r w:rsidR="00403490" w:rsidRPr="00AD793C">
        <w:rPr>
          <w:rFonts w:ascii="Tahoma" w:hAnsi="Tahoma" w:cs="Tahoma"/>
          <w:sz w:val="20"/>
          <w:szCs w:val="20"/>
        </w:rPr>
        <w:t xml:space="preserve"> разделом «Порядок обеспечения МТР»</w:t>
      </w:r>
      <w:r w:rsidR="00755EF9" w:rsidRPr="00AD793C">
        <w:rPr>
          <w:rFonts w:ascii="Tahoma" w:hAnsi="Tahoma" w:cs="Tahoma"/>
          <w:sz w:val="20"/>
          <w:szCs w:val="20"/>
        </w:rPr>
        <w:t xml:space="preserve">. Спецификация Товара </w:t>
      </w:r>
      <w:r w:rsidR="00FE02A5" w:rsidRPr="00AD793C">
        <w:rPr>
          <w:rFonts w:ascii="Tahoma" w:hAnsi="Tahoma" w:cs="Tahoma"/>
          <w:sz w:val="20"/>
          <w:szCs w:val="20"/>
        </w:rPr>
        <w:t xml:space="preserve">вместе с актуализированным РДЦ </w:t>
      </w:r>
      <w:r w:rsidR="00755EF9" w:rsidRPr="00AD793C">
        <w:rPr>
          <w:rFonts w:ascii="Tahoma" w:hAnsi="Tahoma" w:cs="Tahoma"/>
          <w:sz w:val="20"/>
          <w:szCs w:val="20"/>
        </w:rPr>
        <w:t>утверждается путем подписания дополнительного соглашения.</w:t>
      </w:r>
      <w:r w:rsidRPr="00AD793C">
        <w:rPr>
          <w:rFonts w:ascii="Tahoma" w:hAnsi="Tahoma" w:cs="Tahoma"/>
          <w:b/>
          <w:color w:val="FF0000"/>
          <w:sz w:val="20"/>
          <w:szCs w:val="20"/>
        </w:rPr>
        <w:t>]</w:t>
      </w:r>
      <w:r w:rsidR="003C05D5">
        <w:rPr>
          <w:rStyle w:val="ad"/>
          <w:b/>
          <w:color w:val="FF0000"/>
          <w:szCs w:val="20"/>
        </w:rPr>
        <w:footnoteReference w:id="78"/>
      </w:r>
      <w:r w:rsidR="00755EF9" w:rsidRPr="00AD793C">
        <w:rPr>
          <w:rFonts w:ascii="Tahoma" w:hAnsi="Tahoma" w:cs="Tahoma"/>
          <w:sz w:val="20"/>
          <w:szCs w:val="20"/>
        </w:rPr>
        <w:t xml:space="preserve"> </w:t>
      </w:r>
    </w:p>
    <w:p w14:paraId="7C795545" w14:textId="5803AFB2" w:rsidR="001660FB" w:rsidRPr="00AD793C" w:rsidRDefault="00526E69" w:rsidP="00625528">
      <w:pPr>
        <w:pStyle w:val="1112"/>
        <w:numPr>
          <w:ilvl w:val="1"/>
          <w:numId w:val="13"/>
        </w:numPr>
        <w:spacing w:before="120" w:after="240"/>
        <w:ind w:left="142" w:hanging="1135"/>
        <w:rPr>
          <w:rFonts w:ascii="Tahoma" w:hAnsi="Tahoma" w:cs="Tahoma"/>
          <w:sz w:val="20"/>
          <w:szCs w:val="20"/>
        </w:rPr>
      </w:pPr>
      <w:r w:rsidRPr="00AD793C">
        <w:rPr>
          <w:rFonts w:ascii="Tahoma" w:hAnsi="Tahoma" w:cs="Tahoma"/>
          <w:b/>
          <w:color w:val="FF0000"/>
          <w:sz w:val="20"/>
          <w:szCs w:val="20"/>
        </w:rPr>
        <w:t>[</w:t>
      </w:r>
      <w:r w:rsidR="00E407B6" w:rsidRPr="00AD793C">
        <w:rPr>
          <w:rFonts w:ascii="Tahoma" w:hAnsi="Tahoma" w:cs="Tahoma"/>
          <w:b/>
          <w:sz w:val="20"/>
          <w:szCs w:val="20"/>
        </w:rPr>
        <w:t>СТОИМОСТЬ</w:t>
      </w:r>
      <w:r w:rsidR="00E407B6" w:rsidRPr="00AD793C">
        <w:rPr>
          <w:rFonts w:ascii="Tahoma" w:hAnsi="Tahoma" w:cs="Tahoma"/>
          <w:sz w:val="20"/>
          <w:szCs w:val="20"/>
        </w:rPr>
        <w:t xml:space="preserve"> </w:t>
      </w:r>
      <w:r w:rsidRPr="00AD793C">
        <w:rPr>
          <w:rFonts w:ascii="Tahoma" w:hAnsi="Tahoma" w:cs="Tahoma"/>
          <w:b/>
          <w:color w:val="FF0000"/>
          <w:sz w:val="20"/>
          <w:szCs w:val="20"/>
        </w:rPr>
        <w:t>[</w:t>
      </w:r>
      <w:r w:rsidR="00E407B6" w:rsidRPr="00AD793C">
        <w:rPr>
          <w:rFonts w:ascii="Tahoma" w:hAnsi="Tahoma" w:cs="Tahoma"/>
          <w:b/>
          <w:sz w:val="20"/>
          <w:szCs w:val="20"/>
          <w:highlight w:val="green"/>
        </w:rPr>
        <w:t>УСЛУГ</w:t>
      </w:r>
      <w:r w:rsidRPr="00AD793C">
        <w:rPr>
          <w:rFonts w:ascii="Tahoma" w:hAnsi="Tahoma" w:cs="Tahoma"/>
          <w:b/>
          <w:color w:val="FF0000"/>
          <w:sz w:val="20"/>
          <w:szCs w:val="20"/>
        </w:rPr>
        <w:t>]</w:t>
      </w:r>
      <w:r w:rsidR="00E407B6" w:rsidRPr="00AD793C">
        <w:rPr>
          <w:rFonts w:ascii="Tahoma" w:hAnsi="Tahoma" w:cs="Tahoma"/>
          <w:b/>
          <w:sz w:val="20"/>
          <w:szCs w:val="20"/>
        </w:rPr>
        <w:t xml:space="preserve"> </w:t>
      </w:r>
      <w:r w:rsidRPr="00AD793C">
        <w:rPr>
          <w:rFonts w:ascii="Tahoma" w:hAnsi="Tahoma" w:cs="Tahoma"/>
          <w:b/>
          <w:color w:val="FF0000"/>
          <w:sz w:val="20"/>
          <w:szCs w:val="20"/>
          <w:u w:color="FF0000"/>
        </w:rPr>
        <w:t>[</w:t>
      </w:r>
      <w:r w:rsidR="00E407B6" w:rsidRPr="00AD793C">
        <w:rPr>
          <w:rFonts w:ascii="Tahoma" w:hAnsi="Tahoma" w:cs="Tahoma"/>
          <w:b/>
          <w:sz w:val="20"/>
          <w:szCs w:val="20"/>
          <w:highlight w:val="magenta"/>
        </w:rPr>
        <w:t>И ПРАВ НА ПО</w:t>
      </w:r>
      <w:r w:rsidRPr="00AD793C">
        <w:rPr>
          <w:rFonts w:ascii="Tahoma" w:hAnsi="Tahoma" w:cs="Tahoma"/>
          <w:b/>
          <w:color w:val="FF0000"/>
          <w:sz w:val="20"/>
          <w:szCs w:val="20"/>
        </w:rPr>
        <w:t>]]</w:t>
      </w:r>
    </w:p>
    <w:p w14:paraId="55C93101" w14:textId="4FBAF1EC" w:rsidR="00582150" w:rsidRPr="003944D1" w:rsidRDefault="00526E69" w:rsidP="007724CF">
      <w:pPr>
        <w:pStyle w:val="1112"/>
        <w:numPr>
          <w:ilvl w:val="2"/>
          <w:numId w:val="13"/>
        </w:numPr>
        <w:spacing w:before="120" w:after="240"/>
        <w:ind w:left="142" w:hanging="1135"/>
        <w:rPr>
          <w:rFonts w:ascii="Tahoma" w:hAnsi="Tahoma" w:cs="Tahoma"/>
          <w:sz w:val="20"/>
          <w:szCs w:val="20"/>
        </w:rPr>
      </w:pPr>
      <w:r w:rsidRPr="00AD793C">
        <w:rPr>
          <w:rFonts w:ascii="Tahoma" w:hAnsi="Tahoma" w:cs="Tahoma"/>
          <w:b/>
          <w:color w:val="FF0000"/>
          <w:sz w:val="20"/>
          <w:szCs w:val="20"/>
          <w:u w:color="FF0000"/>
          <w:bdr w:val="nil"/>
        </w:rPr>
        <w:t>[</w:t>
      </w:r>
      <w:r w:rsidR="00247CF5" w:rsidRPr="00AD793C">
        <w:rPr>
          <w:rFonts w:ascii="Tahoma" w:hAnsi="Tahoma" w:cs="Tahoma"/>
          <w:sz w:val="20"/>
          <w:szCs w:val="20"/>
          <w:highlight w:val="green"/>
          <w:u w:color="000000"/>
          <w:bdr w:val="nil"/>
        </w:rPr>
        <w:t xml:space="preserve">Стоимость услуг по Стажировке включена в </w:t>
      </w:r>
      <w:r w:rsidR="00085FAB">
        <w:rPr>
          <w:rFonts w:ascii="Tahoma" w:hAnsi="Tahoma" w:cs="Tahoma"/>
          <w:sz w:val="20"/>
          <w:szCs w:val="20"/>
          <w:highlight w:val="green"/>
          <w:u w:color="000000"/>
          <w:bdr w:val="nil"/>
        </w:rPr>
        <w:t>Ц</w:t>
      </w:r>
      <w:r w:rsidR="00085FAB" w:rsidRPr="00AD793C">
        <w:rPr>
          <w:rFonts w:ascii="Tahoma" w:hAnsi="Tahoma" w:cs="Tahoma"/>
          <w:sz w:val="20"/>
          <w:szCs w:val="20"/>
          <w:highlight w:val="green"/>
          <w:u w:color="000000"/>
          <w:bdr w:val="nil"/>
        </w:rPr>
        <w:t xml:space="preserve">ену </w:t>
      </w:r>
      <w:r w:rsidR="00247CF5" w:rsidRPr="00AD793C">
        <w:rPr>
          <w:rFonts w:ascii="Tahoma" w:hAnsi="Tahoma" w:cs="Tahoma"/>
          <w:sz w:val="20"/>
          <w:szCs w:val="20"/>
          <w:highlight w:val="green"/>
          <w:u w:color="000000"/>
          <w:bdr w:val="nil"/>
        </w:rPr>
        <w:t>Договора в соответствии с РДЦ, в качестве лимита средств и будет определяться на основании расчетов, которые будут разработаны и подписаны Сторонами после составления Подрядчиком и согласования с Заказчиком Программы проведения Стажировки (теоретического и практического обучения) исходя из данных о количестве и квалификационном составе работников, сроков Стажировки, на основании РД</w:t>
      </w:r>
      <w:r w:rsidR="002E3453" w:rsidRPr="00AD793C">
        <w:rPr>
          <w:rFonts w:ascii="Tahoma" w:hAnsi="Tahoma" w:cs="Tahoma"/>
          <w:sz w:val="20"/>
          <w:szCs w:val="20"/>
          <w:highlight w:val="green"/>
          <w:u w:color="000000"/>
          <w:bdr w:val="nil"/>
        </w:rPr>
        <w:t>,</w:t>
      </w:r>
      <w:r w:rsidR="00247CF5" w:rsidRPr="00AD793C">
        <w:rPr>
          <w:rFonts w:ascii="Tahoma" w:hAnsi="Tahoma" w:cs="Tahoma"/>
          <w:sz w:val="20"/>
          <w:szCs w:val="20"/>
          <w:highlight w:val="green"/>
          <w:u w:color="000000"/>
          <w:bdr w:val="nil"/>
        </w:rPr>
        <w:t xml:space="preserve"> </w:t>
      </w:r>
      <w:r w:rsidR="007A0145" w:rsidRPr="00AD793C">
        <w:rPr>
          <w:rFonts w:ascii="Tahoma" w:hAnsi="Tahoma" w:cs="Tahoma"/>
          <w:sz w:val="20"/>
          <w:szCs w:val="20"/>
          <w:highlight w:val="green"/>
          <w:u w:color="000000"/>
          <w:bdr w:val="nil"/>
        </w:rPr>
        <w:t xml:space="preserve">путем заключения дополнительного соглашения </w:t>
      </w:r>
      <w:r w:rsidR="00247CF5" w:rsidRPr="00AD793C">
        <w:rPr>
          <w:rFonts w:ascii="Tahoma" w:hAnsi="Tahoma" w:cs="Tahoma"/>
          <w:sz w:val="20"/>
          <w:szCs w:val="20"/>
          <w:highlight w:val="green"/>
          <w:u w:color="000000"/>
          <w:bdr w:val="nil"/>
        </w:rPr>
        <w:t xml:space="preserve">и не может превышать стоимость, указанную в п. </w:t>
      </w:r>
      <w:r w:rsidRPr="00AD793C">
        <w:rPr>
          <w:rFonts w:ascii="Tahoma" w:hAnsi="Tahoma" w:cs="Tahoma"/>
          <w:b/>
          <w:color w:val="FF0000"/>
          <w:sz w:val="20"/>
          <w:szCs w:val="20"/>
          <w:u w:color="FF0000"/>
          <w:bdr w:val="nil"/>
        </w:rPr>
        <w:t>[</w:t>
      </w:r>
      <w:r w:rsidR="00FB27AA" w:rsidRPr="00AD793C">
        <w:rPr>
          <w:rFonts w:ascii="Tahoma" w:hAnsi="Tahoma" w:cs="Tahoma"/>
          <w:sz w:val="20"/>
          <w:szCs w:val="20"/>
          <w:highlight w:val="green"/>
          <w:u w:color="000000"/>
          <w:bdr w:val="nil"/>
        </w:rPr>
        <w:t>3</w:t>
      </w:r>
      <w:r w:rsidR="00B905A0" w:rsidRPr="00AD793C">
        <w:rPr>
          <w:rFonts w:ascii="Tahoma" w:hAnsi="Tahoma" w:cs="Tahoma"/>
          <w:sz w:val="20"/>
          <w:szCs w:val="20"/>
          <w:highlight w:val="green"/>
          <w:u w:color="000000"/>
          <w:bdr w:val="nil"/>
        </w:rPr>
        <w:t>.</w:t>
      </w:r>
      <w:r w:rsidR="004A0248" w:rsidRPr="00AD793C">
        <w:rPr>
          <w:rFonts w:ascii="Tahoma" w:hAnsi="Tahoma" w:cs="Tahoma"/>
          <w:sz w:val="20"/>
          <w:szCs w:val="20"/>
          <w:highlight w:val="green"/>
          <w:u w:color="000000"/>
          <w:bdr w:val="nil"/>
        </w:rPr>
        <w:t>1.</w:t>
      </w:r>
      <w:r w:rsidR="00FB27AA" w:rsidRPr="00AD793C">
        <w:rPr>
          <w:rFonts w:ascii="Tahoma" w:hAnsi="Tahoma" w:cs="Tahoma"/>
          <w:sz w:val="20"/>
          <w:szCs w:val="20"/>
          <w:highlight w:val="green"/>
          <w:u w:color="000000"/>
          <w:bdr w:val="nil"/>
        </w:rPr>
        <w:t>8</w:t>
      </w:r>
      <w:r w:rsidR="004A0248" w:rsidRPr="00AD793C">
        <w:rPr>
          <w:rFonts w:ascii="Tahoma" w:hAnsi="Tahoma" w:cs="Tahoma"/>
          <w:sz w:val="20"/>
          <w:szCs w:val="20"/>
          <w:highlight w:val="green"/>
          <w:u w:color="000000"/>
          <w:bdr w:val="nil"/>
        </w:rPr>
        <w:t>.</w:t>
      </w:r>
      <w:r w:rsidRPr="00AD793C">
        <w:rPr>
          <w:rFonts w:ascii="Tahoma" w:hAnsi="Tahoma" w:cs="Tahoma"/>
          <w:b/>
          <w:color w:val="FF0000"/>
          <w:sz w:val="20"/>
          <w:szCs w:val="20"/>
          <w:u w:color="000000"/>
          <w:bdr w:val="nil"/>
        </w:rPr>
        <w:t>]</w:t>
      </w:r>
      <w:r w:rsidR="001C5AF7" w:rsidRPr="00AD793C">
        <w:rPr>
          <w:rFonts w:ascii="Tahoma" w:hAnsi="Tahoma" w:cs="Tahoma"/>
          <w:sz w:val="20"/>
          <w:szCs w:val="20"/>
          <w:highlight w:val="green"/>
          <w:u w:color="000000"/>
          <w:bdr w:val="nil"/>
        </w:rPr>
        <w:t xml:space="preserve"> </w:t>
      </w:r>
      <w:r w:rsidR="00247CF5" w:rsidRPr="00AD793C">
        <w:rPr>
          <w:rFonts w:ascii="Tahoma" w:hAnsi="Tahoma" w:cs="Tahoma"/>
          <w:sz w:val="20"/>
          <w:szCs w:val="20"/>
          <w:highlight w:val="green"/>
          <w:u w:color="000000"/>
          <w:bdr w:val="nil"/>
        </w:rPr>
        <w:t>Договора и РДЦ.</w:t>
      </w:r>
      <w:r w:rsidRPr="00AD793C">
        <w:rPr>
          <w:rFonts w:ascii="Tahoma" w:hAnsi="Tahoma" w:cs="Tahoma"/>
          <w:b/>
          <w:color w:val="FF0000"/>
          <w:sz w:val="20"/>
          <w:szCs w:val="20"/>
          <w:u w:color="000000"/>
          <w:bdr w:val="nil"/>
        </w:rPr>
        <w:t>]</w:t>
      </w:r>
      <w:r w:rsidR="00D862DB" w:rsidRPr="00AD793C" w:rsidDel="00D862DB">
        <w:rPr>
          <w:rStyle w:val="ad"/>
          <w:rFonts w:ascii="Tahoma" w:hAnsi="Tahoma" w:cs="Tahoma"/>
          <w:sz w:val="20"/>
          <w:szCs w:val="20"/>
          <w:u w:color="000000"/>
          <w:bdr w:val="nil"/>
        </w:rPr>
        <w:t xml:space="preserve"> </w:t>
      </w:r>
      <w:r w:rsidR="00B905A0" w:rsidRPr="00AD793C">
        <w:rPr>
          <w:rFonts w:ascii="Tahoma" w:hAnsi="Tahoma" w:cs="Tahoma"/>
          <w:sz w:val="20"/>
          <w:szCs w:val="20"/>
          <w:vertAlign w:val="superscript"/>
        </w:rPr>
        <w:footnoteReference w:id="79"/>
      </w:r>
    </w:p>
    <w:p w14:paraId="7893880F" w14:textId="77777777" w:rsidR="003944D1" w:rsidRPr="00DD7155" w:rsidRDefault="003944D1" w:rsidP="003944D1">
      <w:pPr>
        <w:pStyle w:val="1112"/>
        <w:numPr>
          <w:ilvl w:val="2"/>
          <w:numId w:val="13"/>
        </w:numPr>
        <w:spacing w:before="120" w:after="240"/>
        <w:ind w:left="142" w:hanging="1135"/>
        <w:rPr>
          <w:rFonts w:ascii="Tahoma" w:hAnsi="Tahoma" w:cs="Tahoma"/>
          <w:sz w:val="20"/>
          <w:highlight w:val="lightGray"/>
          <w:u w:color="000000"/>
          <w:bdr w:val="nil"/>
        </w:rPr>
      </w:pPr>
      <w:r w:rsidRPr="003944D1">
        <w:rPr>
          <w:rFonts w:ascii="Tahoma" w:hAnsi="Tahoma" w:cs="Tahoma"/>
          <w:b/>
          <w:color w:val="FF0000"/>
          <w:sz w:val="20"/>
          <w:highlight w:val="green"/>
          <w:u w:color="FF0000"/>
          <w:bdr w:val="nil"/>
          <w:shd w:val="clear" w:color="auto" w:fill="BFBFBF" w:themeFill="background1" w:themeFillShade="BF"/>
        </w:rPr>
        <w:t>[</w:t>
      </w:r>
      <w:r w:rsidRPr="00DD7155">
        <w:rPr>
          <w:rFonts w:ascii="Tahoma" w:hAnsi="Tahoma" w:cs="Tahoma"/>
          <w:color w:val="FFFF00"/>
          <w:sz w:val="20"/>
          <w:highlight w:val="lightGray"/>
          <w:u w:color="000000"/>
          <w:bdr w:val="nil"/>
          <w:shd w:val="clear" w:color="auto" w:fill="BFBFBF" w:themeFill="background1" w:themeFillShade="BF"/>
        </w:rPr>
        <w:t xml:space="preserve">Стоимость услуг по Авторскому надзору определяется в соответствии с Приложением Порядок оказания услуг Авторского надзора и не может превышать стоимость, указанную в п. </w:t>
      </w:r>
      <w:r w:rsidRPr="00526E69">
        <w:rPr>
          <w:rFonts w:ascii="Tahoma" w:hAnsi="Tahoma" w:cs="Tahoma"/>
          <w:b/>
          <w:color w:val="FF0000"/>
          <w:sz w:val="20"/>
          <w:u w:color="FF0000"/>
          <w:bdr w:val="nil"/>
          <w:shd w:val="clear" w:color="auto" w:fill="BFBFBF" w:themeFill="background1" w:themeFillShade="BF"/>
        </w:rPr>
        <w:t>[</w:t>
      </w:r>
      <w:r w:rsidRPr="00DD7155">
        <w:rPr>
          <w:rFonts w:ascii="Tahoma" w:hAnsi="Tahoma" w:cs="Tahoma"/>
          <w:color w:val="FFFF00"/>
          <w:sz w:val="20"/>
          <w:highlight w:val="lightGray"/>
          <w:u w:color="000000"/>
          <w:bdr w:val="nil"/>
          <w:shd w:val="clear" w:color="auto" w:fill="BFBFBF" w:themeFill="background1" w:themeFillShade="BF"/>
        </w:rPr>
        <w:t>3.1.10</w:t>
      </w:r>
      <w:r w:rsidRPr="00526E69">
        <w:rPr>
          <w:rFonts w:ascii="Tahoma" w:hAnsi="Tahoma" w:cs="Tahoma"/>
          <w:b/>
          <w:color w:val="FF0000"/>
          <w:sz w:val="20"/>
          <w:u w:color="000000"/>
          <w:bdr w:val="nil"/>
          <w:shd w:val="clear" w:color="auto" w:fill="BFBFBF" w:themeFill="background1" w:themeFillShade="BF"/>
        </w:rPr>
        <w:t>]</w:t>
      </w:r>
      <w:r w:rsidRPr="00DD7155">
        <w:rPr>
          <w:rFonts w:ascii="Tahoma" w:hAnsi="Tahoma" w:cs="Tahoma"/>
          <w:color w:val="FFFF00"/>
          <w:sz w:val="20"/>
          <w:highlight w:val="lightGray"/>
          <w:u w:color="000000"/>
          <w:bdr w:val="nil"/>
          <w:shd w:val="clear" w:color="auto" w:fill="BFBFBF" w:themeFill="background1" w:themeFillShade="BF"/>
        </w:rPr>
        <w:t xml:space="preserve"> Договора и РДЦ.</w:t>
      </w:r>
      <w:r w:rsidRPr="003944D1">
        <w:rPr>
          <w:rFonts w:ascii="Tahoma" w:hAnsi="Tahoma" w:cs="Tahoma"/>
          <w:b/>
          <w:color w:val="FF0000"/>
          <w:sz w:val="20"/>
          <w:highlight w:val="green"/>
          <w:u w:color="000000"/>
          <w:bdr w:val="nil"/>
          <w:shd w:val="clear" w:color="auto" w:fill="BFBFBF" w:themeFill="background1" w:themeFillShade="BF"/>
        </w:rPr>
        <w:t>]</w:t>
      </w:r>
    </w:p>
    <w:p w14:paraId="2269C45D" w14:textId="723550B5" w:rsidR="00023378" w:rsidRPr="00DD7155" w:rsidRDefault="00526E69" w:rsidP="007724CF">
      <w:pPr>
        <w:pStyle w:val="1112"/>
        <w:numPr>
          <w:ilvl w:val="2"/>
          <w:numId w:val="13"/>
        </w:numPr>
        <w:spacing w:before="120" w:after="240"/>
        <w:ind w:left="142" w:hanging="1135"/>
        <w:rPr>
          <w:rFonts w:ascii="Tahoma" w:hAnsi="Tahoma" w:cs="Tahoma"/>
          <w:sz w:val="20"/>
          <w:highlight w:val="magenta"/>
        </w:rPr>
      </w:pPr>
      <w:r w:rsidRPr="00526E69">
        <w:rPr>
          <w:rFonts w:ascii="Tahoma" w:hAnsi="Tahoma" w:cs="Tahoma"/>
          <w:b/>
          <w:color w:val="FF0000"/>
          <w:sz w:val="20"/>
          <w:u w:color="FF0000"/>
          <w:bdr w:val="nil"/>
        </w:rPr>
        <w:t>[</w:t>
      </w:r>
      <w:r w:rsidR="00023378" w:rsidRPr="00DD7155">
        <w:rPr>
          <w:rFonts w:ascii="Tahoma" w:hAnsi="Tahoma" w:cs="Tahoma"/>
          <w:sz w:val="20"/>
          <w:highlight w:val="magenta"/>
          <w:u w:color="000000"/>
          <w:bdr w:val="nil"/>
        </w:rPr>
        <w:t xml:space="preserve">Стоимость Прав на ПО определяется в соответствии с Приложением </w:t>
      </w:r>
      <w:r w:rsidR="00023378" w:rsidRPr="00DD7155">
        <w:rPr>
          <w:rFonts w:ascii="Tahoma" w:hAnsi="Tahoma" w:cs="Tahoma"/>
          <w:sz w:val="20"/>
          <w:highlight w:val="magenta"/>
        </w:rPr>
        <w:t>Порядок передачи и использования прав на ПО</w:t>
      </w:r>
      <w:r w:rsidR="00023378" w:rsidRPr="00DD7155">
        <w:rPr>
          <w:rFonts w:ascii="Tahoma" w:hAnsi="Tahoma" w:cs="Tahoma"/>
          <w:sz w:val="20"/>
          <w:highlight w:val="magenta"/>
          <w:u w:color="000000"/>
          <w:bdr w:val="nil"/>
        </w:rPr>
        <w:t xml:space="preserve"> и не может превышать стоимость, указанную в п.</w:t>
      </w:r>
      <w:r w:rsidR="00A90B90" w:rsidRPr="00DD7155">
        <w:rPr>
          <w:rFonts w:ascii="Tahoma" w:hAnsi="Tahoma" w:cs="Tahoma"/>
          <w:sz w:val="20"/>
          <w:highlight w:val="magenta"/>
          <w:u w:color="000000"/>
          <w:bdr w:val="nil"/>
        </w:rPr>
        <w:t xml:space="preserve"> </w:t>
      </w:r>
      <w:r w:rsidRPr="00526E69">
        <w:rPr>
          <w:rFonts w:ascii="Tahoma" w:hAnsi="Tahoma" w:cs="Tahoma"/>
          <w:b/>
          <w:color w:val="FF0000"/>
          <w:sz w:val="20"/>
          <w:u w:color="FF0000"/>
          <w:bdr w:val="nil"/>
        </w:rPr>
        <w:t>[</w:t>
      </w:r>
      <w:r w:rsidR="00FB27AA" w:rsidRPr="00DD7155">
        <w:rPr>
          <w:rFonts w:ascii="Tahoma" w:hAnsi="Tahoma" w:cs="Tahoma"/>
          <w:sz w:val="20"/>
          <w:highlight w:val="magenta"/>
          <w:u w:color="000000"/>
          <w:bdr w:val="nil"/>
        </w:rPr>
        <w:t>3</w:t>
      </w:r>
      <w:r w:rsidR="00B905A0" w:rsidRPr="00DD7155">
        <w:rPr>
          <w:rFonts w:ascii="Tahoma" w:hAnsi="Tahoma" w:cs="Tahoma"/>
          <w:sz w:val="20"/>
          <w:highlight w:val="magenta"/>
          <w:u w:color="000000"/>
          <w:bdr w:val="nil"/>
        </w:rPr>
        <w:t>.</w:t>
      </w:r>
      <w:r w:rsidR="00023378" w:rsidRPr="00DD7155">
        <w:rPr>
          <w:rFonts w:ascii="Tahoma" w:hAnsi="Tahoma" w:cs="Tahoma"/>
          <w:sz w:val="20"/>
          <w:highlight w:val="magenta"/>
          <w:u w:color="000000"/>
          <w:bdr w:val="nil"/>
        </w:rPr>
        <w:t>1.</w:t>
      </w:r>
      <w:r w:rsidR="00FB27AA" w:rsidRPr="00DD7155">
        <w:rPr>
          <w:rFonts w:ascii="Tahoma" w:hAnsi="Tahoma" w:cs="Tahoma"/>
          <w:sz w:val="20"/>
          <w:highlight w:val="magenta"/>
          <w:u w:color="000000"/>
          <w:bdr w:val="nil"/>
        </w:rPr>
        <w:t>9</w:t>
      </w:r>
      <w:r w:rsidRPr="00526E69">
        <w:rPr>
          <w:rFonts w:ascii="Tahoma" w:hAnsi="Tahoma" w:cs="Tahoma"/>
          <w:b/>
          <w:color w:val="FF0000"/>
          <w:sz w:val="20"/>
          <w:u w:color="000000"/>
          <w:bdr w:val="nil"/>
        </w:rPr>
        <w:t>]</w:t>
      </w:r>
      <w:r w:rsidR="00023378" w:rsidRPr="00DD7155">
        <w:rPr>
          <w:rFonts w:ascii="Tahoma" w:hAnsi="Tahoma" w:cs="Tahoma"/>
          <w:sz w:val="20"/>
          <w:highlight w:val="magenta"/>
          <w:u w:color="000000"/>
          <w:bdr w:val="nil"/>
        </w:rPr>
        <w:t xml:space="preserve"> Договора и РДЦ.</w:t>
      </w:r>
      <w:r w:rsidRPr="00526E69">
        <w:rPr>
          <w:rFonts w:ascii="Tahoma" w:hAnsi="Tahoma" w:cs="Tahoma"/>
          <w:b/>
          <w:color w:val="FF0000"/>
          <w:sz w:val="20"/>
          <w:u w:color="000000"/>
          <w:bdr w:val="nil"/>
        </w:rPr>
        <w:t>]</w:t>
      </w:r>
    </w:p>
    <w:p w14:paraId="373DE5B1" w14:textId="086F1338" w:rsidR="00052BCC" w:rsidRPr="00DD7155" w:rsidRDefault="00E407B6" w:rsidP="00625528">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ИНЫЕ УСЛОВИЯ ПО ЦЕНЕ ДОГОВОРА</w:t>
      </w:r>
    </w:p>
    <w:p w14:paraId="5CA17C9C" w14:textId="330B760C" w:rsidR="00480583" w:rsidRPr="00DD7155" w:rsidRDefault="00526E69" w:rsidP="007724CF">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480583" w:rsidRPr="00DD7155">
        <w:rPr>
          <w:rFonts w:ascii="Tahoma" w:hAnsi="Tahoma" w:cs="Tahoma"/>
          <w:sz w:val="20"/>
        </w:rPr>
        <w:t>В случае внесения изменений в Рабочую документацию</w:t>
      </w:r>
      <w:r w:rsidR="00386C4B" w:rsidRPr="00DD7155">
        <w:rPr>
          <w:rFonts w:ascii="Tahoma" w:hAnsi="Tahoma" w:cs="Tahoma"/>
          <w:sz w:val="20"/>
        </w:rPr>
        <w:t>, предоставленную Заказчиком</w:t>
      </w:r>
      <w:r w:rsidR="00480583" w:rsidRPr="00DD7155">
        <w:rPr>
          <w:rFonts w:ascii="Tahoma" w:hAnsi="Tahoma" w:cs="Tahoma"/>
          <w:sz w:val="20"/>
        </w:rPr>
        <w:t xml:space="preserve">, в том числе по результатам входного контроля Подрядчиком, Стороны могут изменить </w:t>
      </w:r>
      <w:r w:rsidR="006B7BAF" w:rsidRPr="00DD7155">
        <w:rPr>
          <w:rFonts w:ascii="Tahoma" w:hAnsi="Tahoma" w:cs="Tahoma"/>
          <w:sz w:val="20"/>
        </w:rPr>
        <w:t>Ц</w:t>
      </w:r>
      <w:r w:rsidR="00480583" w:rsidRPr="00DD7155">
        <w:rPr>
          <w:rFonts w:ascii="Tahoma" w:hAnsi="Tahoma" w:cs="Tahoma"/>
          <w:sz w:val="20"/>
        </w:rPr>
        <w:t xml:space="preserve">ену Договора, включающую весь комплекс выполняемых Подрядчиком Работ, путем подписания Сторонами дополнительного соглашения с актуализацией </w:t>
      </w:r>
      <w:r w:rsidR="0041323A" w:rsidRPr="00DD7155">
        <w:rPr>
          <w:rFonts w:ascii="Tahoma" w:hAnsi="Tahoma" w:cs="Tahoma"/>
          <w:sz w:val="20"/>
        </w:rPr>
        <w:t>РДЦ</w:t>
      </w:r>
      <w:r w:rsidR="006D71F8" w:rsidRPr="00DD7155">
        <w:rPr>
          <w:rFonts w:ascii="Tahoma" w:hAnsi="Tahoma" w:cs="Tahoma"/>
          <w:sz w:val="20"/>
        </w:rPr>
        <w:t xml:space="preserve"> с учетом условий раздела «Дополнительные работы»</w:t>
      </w:r>
      <w:r w:rsidR="00480583" w:rsidRPr="00DD7155">
        <w:rPr>
          <w:rFonts w:ascii="Tahoma" w:hAnsi="Tahoma" w:cs="Tahoma"/>
          <w:sz w:val="20"/>
        </w:rPr>
        <w:t>.</w:t>
      </w:r>
      <w:r w:rsidRPr="00526E69">
        <w:rPr>
          <w:rFonts w:ascii="Tahoma" w:hAnsi="Tahoma" w:cs="Tahoma"/>
          <w:b/>
          <w:color w:val="FF0000"/>
          <w:sz w:val="20"/>
        </w:rPr>
        <w:t>]</w:t>
      </w:r>
      <w:r w:rsidR="00085FAB">
        <w:rPr>
          <w:rStyle w:val="ad"/>
          <w:b/>
          <w:color w:val="FF0000"/>
        </w:rPr>
        <w:footnoteReference w:id="80"/>
      </w:r>
    </w:p>
    <w:p w14:paraId="3A364730" w14:textId="5AC4D844" w:rsidR="007A1057" w:rsidRPr="00DD7155" w:rsidRDefault="00526E69" w:rsidP="007724CF">
      <w:pPr>
        <w:pStyle w:val="1112"/>
        <w:numPr>
          <w:ilvl w:val="2"/>
          <w:numId w:val="13"/>
        </w:numPr>
        <w:spacing w:before="120" w:after="240"/>
        <w:ind w:left="142" w:hanging="1135"/>
        <w:rPr>
          <w:rFonts w:ascii="Tahoma" w:hAnsi="Tahoma" w:cs="Tahoma"/>
          <w:sz w:val="20"/>
          <w:u w:color="000000"/>
          <w:bdr w:val="nil"/>
        </w:rPr>
      </w:pPr>
      <w:r w:rsidRPr="00526E69">
        <w:rPr>
          <w:rFonts w:ascii="Tahoma" w:hAnsi="Tahoma" w:cs="Tahoma"/>
          <w:b/>
          <w:color w:val="FF0000"/>
          <w:sz w:val="20"/>
          <w:u w:color="FF0000"/>
          <w:bdr w:val="nil"/>
        </w:rPr>
        <w:t>[</w:t>
      </w:r>
      <w:r w:rsidR="00480583" w:rsidRPr="00DD7155">
        <w:rPr>
          <w:rFonts w:ascii="Tahoma" w:hAnsi="Tahoma" w:cs="Tahoma"/>
          <w:sz w:val="20"/>
          <w:u w:color="000000"/>
          <w:bdr w:val="nil"/>
        </w:rPr>
        <w:t xml:space="preserve">По мере детализации и уточнения видов и объемов Работ на основании разработанной Рабочей документации Стороны </w:t>
      </w:r>
      <w:r w:rsidR="00085FAB">
        <w:rPr>
          <w:rFonts w:ascii="Tahoma" w:hAnsi="Tahoma" w:cs="Tahoma"/>
          <w:sz w:val="20"/>
          <w:u w:color="000000"/>
          <w:bdr w:val="nil"/>
        </w:rPr>
        <w:t>утверждают</w:t>
      </w:r>
      <w:r w:rsidR="00480583" w:rsidRPr="00DD7155">
        <w:rPr>
          <w:rFonts w:ascii="Tahoma" w:hAnsi="Tahoma" w:cs="Tahoma"/>
          <w:sz w:val="20"/>
          <w:u w:color="000000"/>
          <w:bdr w:val="nil"/>
        </w:rPr>
        <w:t xml:space="preserve"> твердую Цену Договора, </w:t>
      </w:r>
      <w:r w:rsidR="00085FAB">
        <w:rPr>
          <w:rFonts w:ascii="Tahoma" w:hAnsi="Tahoma" w:cs="Tahoma"/>
          <w:sz w:val="20"/>
          <w:u w:color="000000"/>
          <w:bdr w:val="nil"/>
        </w:rPr>
        <w:t>путем заключения</w:t>
      </w:r>
      <w:r w:rsidR="00480583" w:rsidRPr="00DD7155">
        <w:rPr>
          <w:rFonts w:ascii="Tahoma" w:hAnsi="Tahoma" w:cs="Tahoma"/>
          <w:sz w:val="20"/>
          <w:u w:color="000000"/>
          <w:bdr w:val="nil"/>
        </w:rPr>
        <w:t xml:space="preserve"> дополнительно</w:t>
      </w:r>
      <w:r w:rsidR="00085FAB">
        <w:rPr>
          <w:rFonts w:ascii="Tahoma" w:hAnsi="Tahoma" w:cs="Tahoma"/>
          <w:sz w:val="20"/>
          <w:u w:color="000000"/>
          <w:bdr w:val="nil"/>
        </w:rPr>
        <w:t>го</w:t>
      </w:r>
      <w:r w:rsidR="00480583" w:rsidRPr="00DD7155">
        <w:rPr>
          <w:rFonts w:ascii="Tahoma" w:hAnsi="Tahoma" w:cs="Tahoma"/>
          <w:sz w:val="20"/>
          <w:u w:color="000000"/>
          <w:bdr w:val="nil"/>
        </w:rPr>
        <w:t xml:space="preserve"> </w:t>
      </w:r>
      <w:r w:rsidR="00085FAB" w:rsidRPr="00DD7155">
        <w:rPr>
          <w:rFonts w:ascii="Tahoma" w:hAnsi="Tahoma" w:cs="Tahoma"/>
          <w:sz w:val="20"/>
          <w:u w:color="000000"/>
          <w:bdr w:val="nil"/>
        </w:rPr>
        <w:t>соглашени</w:t>
      </w:r>
      <w:r w:rsidR="00085FAB">
        <w:rPr>
          <w:rFonts w:ascii="Tahoma" w:hAnsi="Tahoma" w:cs="Tahoma"/>
          <w:sz w:val="20"/>
          <w:u w:color="000000"/>
          <w:bdr w:val="nil"/>
        </w:rPr>
        <w:t>я</w:t>
      </w:r>
      <w:r w:rsidR="00085FAB" w:rsidRPr="00DD7155">
        <w:rPr>
          <w:rFonts w:ascii="Tahoma" w:hAnsi="Tahoma" w:cs="Tahoma"/>
          <w:sz w:val="20"/>
          <w:u w:color="000000"/>
          <w:bdr w:val="nil"/>
        </w:rPr>
        <w:t xml:space="preserve"> </w:t>
      </w:r>
      <w:r w:rsidR="00480583" w:rsidRPr="00DD7155">
        <w:rPr>
          <w:rFonts w:ascii="Tahoma" w:hAnsi="Tahoma" w:cs="Tahoma"/>
          <w:sz w:val="20"/>
          <w:u w:color="000000"/>
          <w:bdr w:val="nil"/>
        </w:rPr>
        <w:t xml:space="preserve">к Договору, но не более предельной Цены Договора, установленной в </w:t>
      </w:r>
      <w:r w:rsidR="0041323A" w:rsidRPr="00DD7155">
        <w:rPr>
          <w:rFonts w:ascii="Tahoma" w:hAnsi="Tahoma" w:cs="Tahoma"/>
          <w:sz w:val="20"/>
          <w:u w:color="000000"/>
          <w:bdr w:val="nil"/>
        </w:rPr>
        <w:t>РДЦ</w:t>
      </w:r>
      <w:r w:rsidR="00480583" w:rsidRPr="00DD7155">
        <w:rPr>
          <w:rFonts w:ascii="Tahoma" w:hAnsi="Tahoma" w:cs="Tahoma"/>
          <w:sz w:val="20"/>
          <w:u w:color="000000"/>
          <w:bdr w:val="nil"/>
        </w:rPr>
        <w:t>.</w:t>
      </w:r>
      <w:r w:rsidRPr="00526E69">
        <w:rPr>
          <w:rFonts w:ascii="Tahoma" w:hAnsi="Tahoma" w:cs="Tahoma"/>
          <w:b/>
          <w:color w:val="FF0000"/>
          <w:sz w:val="20"/>
          <w:u w:color="000000"/>
          <w:bdr w:val="nil"/>
        </w:rPr>
        <w:t>]</w:t>
      </w:r>
      <w:r w:rsidR="00085FAB" w:rsidRPr="00085FAB">
        <w:rPr>
          <w:rStyle w:val="ad"/>
          <w:b/>
          <w:color w:val="FF0000"/>
        </w:rPr>
        <w:t xml:space="preserve"> </w:t>
      </w:r>
      <w:r w:rsidR="00085FAB">
        <w:rPr>
          <w:rStyle w:val="ad"/>
          <w:b/>
          <w:color w:val="FF0000"/>
        </w:rPr>
        <w:footnoteReference w:id="81"/>
      </w:r>
    </w:p>
    <w:p w14:paraId="27B759BF" w14:textId="32B99D04" w:rsidR="00B262DA" w:rsidRPr="00DD7155" w:rsidRDefault="007A1057" w:rsidP="007724CF">
      <w:pPr>
        <w:pStyle w:val="1112"/>
        <w:numPr>
          <w:ilvl w:val="2"/>
          <w:numId w:val="13"/>
        </w:numPr>
        <w:spacing w:before="120" w:after="240"/>
        <w:ind w:left="142" w:hanging="1135"/>
        <w:rPr>
          <w:rFonts w:ascii="Tahoma" w:hAnsi="Tahoma" w:cs="Tahoma"/>
          <w:sz w:val="20"/>
          <w:u w:color="000000"/>
          <w:bdr w:val="nil"/>
        </w:rPr>
      </w:pPr>
      <w:r w:rsidRPr="00DD7155">
        <w:rPr>
          <w:rFonts w:ascii="Tahoma" w:hAnsi="Tahoma" w:cs="Tahoma"/>
          <w:sz w:val="20"/>
          <w:u w:color="000000"/>
          <w:bdr w:val="nil"/>
        </w:rPr>
        <w:t xml:space="preserve">Любые изменения, связанные с актуализацией видов и/или превышением объемов Работ по сметной документации </w:t>
      </w:r>
      <w:r w:rsidR="00526E69" w:rsidRPr="00526E69">
        <w:rPr>
          <w:rFonts w:ascii="Tahoma" w:hAnsi="Tahoma" w:cs="Tahoma"/>
          <w:b/>
          <w:color w:val="FF0000"/>
          <w:sz w:val="20"/>
          <w:u w:color="FF0000"/>
          <w:bdr w:val="nil"/>
        </w:rPr>
        <w:t>[</w:t>
      </w:r>
      <w:r w:rsidR="00180961" w:rsidRPr="00DD7155">
        <w:rPr>
          <w:rFonts w:ascii="Tahoma" w:hAnsi="Tahoma" w:cs="Tahoma"/>
          <w:sz w:val="20"/>
          <w:u w:color="FF0000"/>
          <w:bdr w:val="nil"/>
        </w:rPr>
        <w:t xml:space="preserve">, </w:t>
      </w:r>
      <w:r w:rsidRPr="00DD7155">
        <w:rPr>
          <w:rFonts w:ascii="Tahoma" w:hAnsi="Tahoma" w:cs="Tahoma"/>
          <w:sz w:val="20"/>
          <w:u w:color="000000"/>
          <w:bdr w:val="nil"/>
        </w:rPr>
        <w:t>РД</w:t>
      </w:r>
      <w:r w:rsidR="00526E69" w:rsidRPr="00526E69">
        <w:rPr>
          <w:rFonts w:ascii="Tahoma" w:hAnsi="Tahoma" w:cs="Tahoma"/>
          <w:b/>
          <w:color w:val="FF0000"/>
          <w:sz w:val="20"/>
          <w:u w:color="000000"/>
          <w:bdr w:val="nil"/>
        </w:rPr>
        <w:t>]</w:t>
      </w:r>
      <w:r w:rsidRPr="00DD7155">
        <w:rPr>
          <w:rFonts w:ascii="Tahoma" w:hAnsi="Tahoma" w:cs="Tahoma"/>
          <w:sz w:val="20"/>
          <w:u w:color="000000"/>
          <w:bdr w:val="nil"/>
        </w:rPr>
        <w:t xml:space="preserve">, в т.ч. по </w:t>
      </w:r>
      <w:r w:rsidR="00526E69" w:rsidRPr="00526E69">
        <w:rPr>
          <w:rFonts w:ascii="Tahoma" w:hAnsi="Tahoma" w:cs="Tahoma"/>
          <w:b/>
          <w:color w:val="FF0000"/>
          <w:sz w:val="18"/>
          <w:u w:color="FF0000"/>
        </w:rPr>
        <w:t>[</w:t>
      </w:r>
      <w:r w:rsidR="008976C6" w:rsidRPr="00DD7155">
        <w:rPr>
          <w:rFonts w:ascii="Tahoma" w:hAnsi="Tahoma" w:cs="Tahoma"/>
          <w:sz w:val="20"/>
          <w:u w:color="000000"/>
          <w:bdr w:val="nil"/>
        </w:rPr>
        <w:t>Объектам</w:t>
      </w:r>
      <w:r w:rsidR="00526E69" w:rsidRPr="00526E69">
        <w:rPr>
          <w:rFonts w:ascii="Tahoma" w:hAnsi="Tahoma" w:cs="Tahoma"/>
          <w:b/>
          <w:color w:val="FF0000"/>
          <w:sz w:val="18"/>
        </w:rPr>
        <w:t>]</w:t>
      </w:r>
      <w:r w:rsidR="001B2C62" w:rsidRPr="00526E69">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1B2C62" w:rsidRPr="00DD7155">
        <w:rPr>
          <w:rFonts w:ascii="Tahoma" w:hAnsi="Tahoma" w:cs="Tahoma"/>
          <w:sz w:val="18"/>
        </w:rPr>
        <w:t>/</w:t>
      </w:r>
      <w:r w:rsidR="009C32C3" w:rsidRPr="00DD7155">
        <w:rPr>
          <w:rFonts w:ascii="Tahoma" w:hAnsi="Tahoma" w:cs="Tahoma"/>
          <w:sz w:val="18"/>
          <w:highlight w:val="darkGreen"/>
          <w:u w:color="FF0000"/>
        </w:rPr>
        <w:t>Этап</w:t>
      </w:r>
      <w:r w:rsidR="00DC2198" w:rsidRPr="00DD7155">
        <w:rPr>
          <w:rFonts w:ascii="Tahoma" w:hAnsi="Tahoma" w:cs="Tahoma"/>
          <w:sz w:val="18"/>
          <w:highlight w:val="darkGreen"/>
          <w:u w:color="FF0000"/>
        </w:rPr>
        <w:t>ам</w:t>
      </w:r>
      <w:r w:rsidR="00526E69" w:rsidRPr="00526E69">
        <w:rPr>
          <w:rFonts w:ascii="Tahoma" w:hAnsi="Tahoma" w:cs="Tahoma"/>
          <w:b/>
          <w:color w:val="FF0000"/>
          <w:sz w:val="18"/>
          <w:u w:color="FF0000"/>
        </w:rPr>
        <w:t>]</w:t>
      </w:r>
      <w:r w:rsidR="009C32C3"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1B2C62" w:rsidRPr="001B2C62">
        <w:rPr>
          <w:rFonts w:ascii="Tahoma" w:hAnsi="Tahoma" w:cs="Tahoma"/>
          <w:sz w:val="18"/>
          <w:highlight w:val="darkGreen"/>
          <w:u w:color="FF0000"/>
        </w:rPr>
        <w:t>/</w:t>
      </w:r>
      <w:r w:rsidR="00C31710" w:rsidRPr="00DD7155">
        <w:rPr>
          <w:rFonts w:ascii="Tahoma" w:hAnsi="Tahoma" w:cs="Tahoma"/>
          <w:sz w:val="18"/>
          <w:highlight w:val="darkGreen"/>
          <w:u w:color="FF0000"/>
        </w:rPr>
        <w:t>ПК</w:t>
      </w:r>
      <w:r w:rsidR="00526E69" w:rsidRPr="00526E69">
        <w:rPr>
          <w:rFonts w:ascii="Tahoma" w:hAnsi="Tahoma" w:cs="Tahoma"/>
          <w:b/>
          <w:color w:val="FF0000"/>
          <w:sz w:val="18"/>
          <w:u w:color="FF0000"/>
        </w:rPr>
        <w:t>]</w:t>
      </w:r>
      <w:r w:rsidR="009C32C3"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1B2C62" w:rsidRPr="001B2C62">
        <w:rPr>
          <w:rFonts w:ascii="Tahoma" w:hAnsi="Tahoma" w:cs="Tahoma"/>
          <w:sz w:val="18"/>
          <w:highlight w:val="darkGreen"/>
          <w:u w:color="FF0000"/>
        </w:rPr>
        <w:t>/</w:t>
      </w:r>
      <w:r w:rsidR="00DC2198" w:rsidRPr="00DD7155">
        <w:rPr>
          <w:rFonts w:ascii="Tahoma" w:hAnsi="Tahoma" w:cs="Tahoma"/>
          <w:sz w:val="18"/>
          <w:highlight w:val="darkGreen"/>
          <w:u w:color="FF0000"/>
        </w:rPr>
        <w:t xml:space="preserve">Титульным </w:t>
      </w:r>
      <w:r w:rsidR="009C32C3" w:rsidRPr="00DD7155">
        <w:rPr>
          <w:rFonts w:ascii="Tahoma" w:hAnsi="Tahoma" w:cs="Tahoma"/>
          <w:sz w:val="18"/>
          <w:highlight w:val="darkGreen"/>
          <w:u w:color="FF0000"/>
        </w:rPr>
        <w:t>объект</w:t>
      </w:r>
      <w:r w:rsidR="00DC2198" w:rsidRPr="00DD7155">
        <w:rPr>
          <w:rFonts w:ascii="Tahoma" w:hAnsi="Tahoma" w:cs="Tahoma"/>
          <w:sz w:val="18"/>
          <w:highlight w:val="darkGreen"/>
          <w:u w:color="FF0000"/>
        </w:rPr>
        <w:t>ам</w:t>
      </w:r>
      <w:r w:rsidR="00526E69" w:rsidRPr="00526E69">
        <w:rPr>
          <w:rFonts w:ascii="Tahoma" w:hAnsi="Tahoma" w:cs="Tahoma"/>
          <w:b/>
          <w:color w:val="FF0000"/>
          <w:sz w:val="18"/>
          <w:u w:color="FF0000"/>
        </w:rPr>
        <w:t>]</w:t>
      </w:r>
      <w:r w:rsidR="00DC2198" w:rsidRPr="00DD7155">
        <w:rPr>
          <w:rFonts w:ascii="Tahoma" w:hAnsi="Tahoma" w:cs="Tahoma"/>
          <w:b/>
          <w:color w:val="FF0000"/>
          <w:sz w:val="18"/>
          <w:u w:color="FF0000"/>
        </w:rPr>
        <w:t xml:space="preserve"> </w:t>
      </w:r>
      <w:r w:rsidRPr="00DD7155">
        <w:rPr>
          <w:rFonts w:ascii="Tahoma" w:hAnsi="Tahoma" w:cs="Tahoma"/>
          <w:sz w:val="20"/>
          <w:u w:color="000000"/>
          <w:bdr w:val="nil"/>
        </w:rPr>
        <w:t xml:space="preserve">и/или с перераспределением в пределах </w:t>
      </w:r>
      <w:r w:rsidR="00061D50" w:rsidRPr="00DD7155">
        <w:rPr>
          <w:rFonts w:ascii="Tahoma" w:hAnsi="Tahoma" w:cs="Tahoma"/>
          <w:sz w:val="20"/>
          <w:u w:color="000000"/>
          <w:bdr w:val="nil"/>
        </w:rPr>
        <w:t>Ц</w:t>
      </w:r>
      <w:r w:rsidRPr="00DD7155">
        <w:rPr>
          <w:rFonts w:ascii="Tahoma" w:hAnsi="Tahoma" w:cs="Tahoma"/>
          <w:sz w:val="20"/>
          <w:u w:color="000000"/>
          <w:bdr w:val="nil"/>
        </w:rPr>
        <w:t>ены Договора, предусмот</w:t>
      </w:r>
      <w:r w:rsidR="00041444" w:rsidRPr="00DD7155">
        <w:rPr>
          <w:rFonts w:ascii="Tahoma" w:hAnsi="Tahoma" w:cs="Tahoma"/>
          <w:sz w:val="20"/>
          <w:u w:color="000000"/>
          <w:bdr w:val="nil"/>
        </w:rPr>
        <w:t xml:space="preserve">ренные в РДЦ, осуществляются </w:t>
      </w:r>
      <w:r w:rsidRPr="00DD7155">
        <w:rPr>
          <w:rFonts w:ascii="Tahoma" w:hAnsi="Tahoma" w:cs="Tahoma"/>
          <w:sz w:val="20"/>
          <w:u w:color="000000"/>
          <w:bdr w:val="nil"/>
        </w:rPr>
        <w:t>посредством подписания Сторонами дополнительного соглашения к Договору и соответствующей корректировкой РДЦ</w:t>
      </w:r>
      <w:r w:rsidR="00652400" w:rsidRPr="00DD7155">
        <w:rPr>
          <w:rFonts w:ascii="Tahoma" w:hAnsi="Tahoma" w:cs="Tahoma"/>
          <w:sz w:val="20"/>
          <w:u w:color="000000"/>
          <w:bdr w:val="nil"/>
        </w:rPr>
        <w:t>.</w:t>
      </w:r>
      <w:r w:rsidR="00C8211F" w:rsidRPr="00DD7155">
        <w:rPr>
          <w:rFonts w:ascii="Tahoma" w:hAnsi="Tahoma" w:cs="Tahoma"/>
          <w:sz w:val="20"/>
          <w:u w:color="000000"/>
          <w:bdr w:val="nil"/>
        </w:rPr>
        <w:t xml:space="preserve"> </w:t>
      </w:r>
      <w:bookmarkStart w:id="54" w:name="_Toc528579937"/>
    </w:p>
    <w:p w14:paraId="3FFAC5FC" w14:textId="4CA99EA4" w:rsidR="00480583" w:rsidRPr="00DD7155" w:rsidRDefault="00E407B6" w:rsidP="00F45139">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ФАКТИЧЕСКАЯ СТОИМОСТЬ РАБОТ</w:t>
      </w:r>
      <w:r w:rsidR="0099792C">
        <w:rPr>
          <w:rFonts w:ascii="Tahoma" w:hAnsi="Tahoma" w:cs="Tahoma"/>
          <w:b/>
          <w:sz w:val="20"/>
        </w:rPr>
        <w:t xml:space="preserve"> </w:t>
      </w:r>
      <w:r w:rsidR="00526E69" w:rsidRPr="00F16DDB">
        <w:rPr>
          <w:rFonts w:ascii="Tahoma" w:hAnsi="Tahoma" w:cs="Tahoma"/>
          <w:b/>
          <w:color w:val="00B050"/>
          <w:sz w:val="20"/>
          <w:highlight w:val="black"/>
        </w:rPr>
        <w:t>[</w:t>
      </w:r>
      <w:r w:rsidR="00F45139" w:rsidRPr="00F16DDB">
        <w:rPr>
          <w:rFonts w:ascii="Tahoma" w:hAnsi="Tahoma" w:cs="Tahoma"/>
          <w:b/>
          <w:color w:val="00B050"/>
          <w:sz w:val="20"/>
          <w:highlight w:val="black"/>
        </w:rPr>
        <w:t>, ДЕМОНТАЖНЫХ РАБОТ</w:t>
      </w:r>
      <w:r w:rsidR="00526E69" w:rsidRPr="00526E69">
        <w:rPr>
          <w:rFonts w:ascii="Tahoma" w:hAnsi="Tahoma" w:cs="Tahoma"/>
          <w:b/>
          <w:color w:val="FF0000"/>
          <w:sz w:val="20"/>
        </w:rPr>
        <w:t>]</w:t>
      </w:r>
    </w:p>
    <w:p w14:paraId="128A26F9" w14:textId="321F1DD7" w:rsidR="009F72E1" w:rsidRPr="00DD7155" w:rsidRDefault="00526E69" w:rsidP="007724CF">
      <w:pPr>
        <w:pStyle w:val="1112"/>
        <w:numPr>
          <w:ilvl w:val="2"/>
          <w:numId w:val="13"/>
        </w:numPr>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9F72E1" w:rsidRPr="00DD7155">
        <w:rPr>
          <w:rFonts w:ascii="Tahoma" w:hAnsi="Tahoma" w:cs="Tahoma"/>
          <w:sz w:val="20"/>
          <w:highlight w:val="lightGray"/>
        </w:rPr>
        <w:t>Стоимость выполненных работ по Документации определяется</w:t>
      </w:r>
      <w:r w:rsidR="009F72E1" w:rsidRPr="00DD7155">
        <w:rPr>
          <w:rFonts w:ascii="Tahoma" w:hAnsi="Tahoma" w:cs="Tahoma"/>
          <w:highlight w:val="lightGray"/>
        </w:rPr>
        <w:t xml:space="preserve"> </w:t>
      </w:r>
      <w:r w:rsidR="009F72E1" w:rsidRPr="00DD7155">
        <w:rPr>
          <w:rFonts w:ascii="Tahoma" w:hAnsi="Tahoma" w:cs="Tahoma"/>
          <w:sz w:val="20"/>
          <w:highlight w:val="lightGray"/>
        </w:rPr>
        <w:t xml:space="preserve">по исполнительной смете на основании фактического отчета или документации по выполненным работам и не может превышать, указанную в </w:t>
      </w:r>
      <w:r w:rsidR="003436CF" w:rsidRPr="00DD7155">
        <w:rPr>
          <w:rFonts w:ascii="Tahoma" w:hAnsi="Tahoma" w:cs="Tahoma"/>
          <w:sz w:val="20"/>
          <w:highlight w:val="lightGray"/>
        </w:rPr>
        <w:t xml:space="preserve">РДЦ и/или </w:t>
      </w:r>
      <w:r w:rsidR="00A75063" w:rsidRPr="00DD7155">
        <w:rPr>
          <w:rFonts w:ascii="Tahoma" w:hAnsi="Tahoma" w:cs="Tahoma"/>
          <w:sz w:val="20"/>
          <w:highlight w:val="lightGray"/>
        </w:rPr>
        <w:t xml:space="preserve">«Сметной документации </w:t>
      </w:r>
      <w:r w:rsidR="00A75063" w:rsidRPr="00DD7155">
        <w:rPr>
          <w:rFonts w:ascii="Tahoma" w:hAnsi="Tahoma"/>
          <w:sz w:val="20"/>
          <w:highlight w:val="lightGray"/>
        </w:rPr>
        <w:t xml:space="preserve">на </w:t>
      </w:r>
      <w:r w:rsidR="00FB27AA" w:rsidRPr="00DD7155">
        <w:rPr>
          <w:rFonts w:ascii="Tahoma" w:hAnsi="Tahoma" w:cs="Tahoma"/>
          <w:sz w:val="20"/>
          <w:highlight w:val="lightGray"/>
        </w:rPr>
        <w:t>работы по разработке Документации</w:t>
      </w:r>
      <w:r w:rsidR="00A75063" w:rsidRPr="00DD7155">
        <w:rPr>
          <w:rFonts w:ascii="Tahoma" w:hAnsi="Tahoma" w:cs="Tahoma"/>
          <w:sz w:val="20"/>
          <w:highlight w:val="lightGray"/>
        </w:rPr>
        <w:t>»</w:t>
      </w:r>
      <w:r w:rsidR="009F72E1" w:rsidRPr="00DD7155">
        <w:rPr>
          <w:rFonts w:ascii="Tahoma" w:hAnsi="Tahoma" w:cs="Tahoma"/>
          <w:sz w:val="20"/>
          <w:highlight w:val="lightGray"/>
        </w:rPr>
        <w:t xml:space="preserve"> и </w:t>
      </w:r>
      <w:r w:rsidR="00142BDF" w:rsidRPr="00DD7155">
        <w:rPr>
          <w:rFonts w:ascii="Tahoma" w:hAnsi="Tahoma" w:cs="Tahoma"/>
          <w:sz w:val="20"/>
          <w:highlight w:val="lightGray"/>
        </w:rPr>
        <w:t>Календарном плане проектных работ</w:t>
      </w:r>
      <w:r w:rsidR="002172C2" w:rsidRPr="00DD7155">
        <w:rPr>
          <w:rFonts w:ascii="Tahoma" w:hAnsi="Tahoma" w:cs="Tahoma"/>
          <w:sz w:val="20"/>
          <w:highlight w:val="lightGray"/>
        </w:rPr>
        <w:t xml:space="preserve"> цену работ по </w:t>
      </w:r>
      <w:r w:rsidR="00975D9B" w:rsidRPr="00DD7155">
        <w:rPr>
          <w:rFonts w:ascii="Tahoma" w:hAnsi="Tahoma" w:cs="Tahoma"/>
          <w:sz w:val="20"/>
          <w:highlight w:val="lightGray"/>
        </w:rPr>
        <w:t xml:space="preserve"> </w:t>
      </w:r>
      <w:r w:rsidR="002172C2" w:rsidRPr="00DD7155">
        <w:rPr>
          <w:rFonts w:ascii="Tahoma" w:hAnsi="Tahoma" w:cs="Tahoma"/>
          <w:sz w:val="20"/>
          <w:highlight w:val="lightGray"/>
        </w:rPr>
        <w:t>Документации</w:t>
      </w:r>
      <w:r w:rsidR="004312AB" w:rsidRPr="00DD7155">
        <w:rPr>
          <w:rFonts w:ascii="Tahoma" w:hAnsi="Tahoma" w:cs="Tahoma"/>
          <w:sz w:val="20"/>
          <w:highlight w:val="lightGray"/>
        </w:rPr>
        <w:t>.</w:t>
      </w:r>
      <w:r w:rsidRPr="00526E69">
        <w:rPr>
          <w:rFonts w:ascii="Tahoma" w:hAnsi="Tahoma" w:cs="Tahoma"/>
          <w:b/>
          <w:color w:val="FF0000"/>
          <w:sz w:val="20"/>
        </w:rPr>
        <w:t>]</w:t>
      </w:r>
    </w:p>
    <w:p w14:paraId="5905CA70" w14:textId="2EB63967" w:rsidR="00480583" w:rsidRPr="00DD7155" w:rsidRDefault="0019144F"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Фактическая с</w:t>
      </w:r>
      <w:r w:rsidR="00F77F7E" w:rsidRPr="00DD7155">
        <w:rPr>
          <w:rFonts w:ascii="Tahoma" w:hAnsi="Tahoma" w:cs="Tahoma"/>
          <w:sz w:val="20"/>
        </w:rPr>
        <w:t xml:space="preserve">тоимость </w:t>
      </w:r>
      <w:r w:rsidR="008313B7" w:rsidRPr="00DD7155">
        <w:rPr>
          <w:rFonts w:ascii="Tahoma" w:hAnsi="Tahoma" w:cs="Tahoma"/>
          <w:sz w:val="20"/>
        </w:rPr>
        <w:t>Р</w:t>
      </w:r>
      <w:r w:rsidR="00F77F7E" w:rsidRPr="00DD7155">
        <w:rPr>
          <w:rFonts w:ascii="Tahoma" w:hAnsi="Tahoma" w:cs="Tahoma"/>
          <w:sz w:val="20"/>
        </w:rPr>
        <w:t xml:space="preserve">абот </w:t>
      </w:r>
      <w:r w:rsidR="00526E69" w:rsidRPr="00526E69">
        <w:rPr>
          <w:rFonts w:ascii="Tahoma" w:hAnsi="Tahoma" w:cs="Tahoma"/>
          <w:b/>
          <w:color w:val="FF0000"/>
          <w:sz w:val="20"/>
          <w:u w:color="FF0000"/>
        </w:rPr>
        <w:t>[</w:t>
      </w:r>
      <w:r w:rsidR="00F77F7E" w:rsidRPr="00DD7155">
        <w:rPr>
          <w:rFonts w:ascii="Tahoma" w:hAnsi="Tahoma" w:cs="Tahoma"/>
          <w:sz w:val="20"/>
        </w:rPr>
        <w:t xml:space="preserve">, </w:t>
      </w:r>
      <w:r w:rsidR="005562A5" w:rsidRPr="00DD7155">
        <w:rPr>
          <w:rFonts w:ascii="Tahoma" w:hAnsi="Tahoma" w:cs="Tahoma"/>
          <w:sz w:val="20"/>
        </w:rPr>
        <w:t>Оборудования</w:t>
      </w:r>
      <w:r w:rsidR="00480583" w:rsidRPr="00DD7155">
        <w:rPr>
          <w:rFonts w:ascii="Tahoma" w:hAnsi="Tahoma" w:cs="Tahoma"/>
          <w:sz w:val="20"/>
        </w:rPr>
        <w:t xml:space="preserve"> Подрядчика,</w:t>
      </w:r>
      <w:r w:rsidR="00526E69" w:rsidRPr="00526E69">
        <w:rPr>
          <w:rFonts w:ascii="Tahoma" w:hAnsi="Tahoma" w:cs="Tahoma"/>
          <w:b/>
          <w:color w:val="FF0000"/>
          <w:sz w:val="20"/>
        </w:rPr>
        <w:t>]</w:t>
      </w:r>
      <w:r w:rsidR="003C05D5" w:rsidRPr="003C05D5">
        <w:rPr>
          <w:rStyle w:val="ad"/>
          <w:b/>
          <w:color w:val="FF0000"/>
          <w:szCs w:val="20"/>
        </w:rPr>
        <w:t xml:space="preserve"> </w:t>
      </w:r>
      <w:r w:rsidR="003C05D5">
        <w:rPr>
          <w:rStyle w:val="ad"/>
          <w:b/>
          <w:color w:val="FF0000"/>
          <w:szCs w:val="20"/>
        </w:rPr>
        <w:footnoteReference w:id="82"/>
      </w:r>
      <w:r w:rsidR="00480583" w:rsidRPr="00DD7155">
        <w:rPr>
          <w:rFonts w:ascii="Tahoma" w:hAnsi="Tahoma" w:cs="Tahoma"/>
          <w:sz w:val="20"/>
        </w:rPr>
        <w:t xml:space="preserve"> </w:t>
      </w:r>
      <w:r w:rsidR="00526E69" w:rsidRPr="00526E69">
        <w:rPr>
          <w:rFonts w:ascii="Tahoma" w:hAnsi="Tahoma" w:cs="Tahoma"/>
          <w:b/>
          <w:color w:val="FF0000"/>
          <w:sz w:val="18"/>
          <w:szCs w:val="20"/>
          <w:u w:color="FF0000"/>
        </w:rPr>
        <w:t>[</w:t>
      </w:r>
      <w:r w:rsidR="00D00AF3" w:rsidRPr="00F16DDB">
        <w:rPr>
          <w:rFonts w:ascii="Tahoma" w:hAnsi="Tahoma" w:cs="Tahoma"/>
          <w:color w:val="00B050"/>
          <w:sz w:val="20"/>
          <w:szCs w:val="20"/>
          <w:highlight w:val="black"/>
        </w:rPr>
        <w:t>Демонтажных работ</w:t>
      </w:r>
      <w:r w:rsidR="00526E69" w:rsidRPr="00526E69">
        <w:rPr>
          <w:rFonts w:ascii="Tahoma" w:hAnsi="Tahoma" w:cs="Tahoma"/>
          <w:b/>
          <w:color w:val="FF0000"/>
          <w:sz w:val="18"/>
          <w:szCs w:val="20"/>
        </w:rPr>
        <w:t>]</w:t>
      </w:r>
      <w:r w:rsidR="00D00AF3" w:rsidRPr="00DD7155">
        <w:rPr>
          <w:rFonts w:ascii="Tahoma" w:hAnsi="Tahoma"/>
          <w:b/>
          <w:color w:val="FF0000"/>
          <w:sz w:val="18"/>
        </w:rPr>
        <w:t xml:space="preserve"> </w:t>
      </w:r>
      <w:r w:rsidR="00480583" w:rsidRPr="00DD7155">
        <w:rPr>
          <w:rFonts w:ascii="Tahoma" w:hAnsi="Tahoma" w:cs="Tahoma"/>
          <w:sz w:val="20"/>
        </w:rPr>
        <w:t>определяется на основании локальных смет, составленных на основании Рабочей документации</w:t>
      </w:r>
      <w:bookmarkEnd w:id="54"/>
      <w:r w:rsidR="00480583" w:rsidRPr="00DD7155">
        <w:rPr>
          <w:rFonts w:ascii="Tahoma" w:hAnsi="Tahoma" w:cs="Tahoma"/>
          <w:sz w:val="20"/>
        </w:rPr>
        <w:t>.</w:t>
      </w:r>
    </w:p>
    <w:p w14:paraId="4E341C6E" w14:textId="30654C1A" w:rsidR="00480583" w:rsidRPr="00F16DDB" w:rsidRDefault="00526E69" w:rsidP="007724CF">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480583" w:rsidRPr="00F16DDB">
        <w:rPr>
          <w:rFonts w:ascii="Tahoma" w:hAnsi="Tahoma" w:cs="Tahoma"/>
          <w:sz w:val="20"/>
          <w:highlight w:val="darkRed"/>
        </w:rPr>
        <w:t xml:space="preserve">Стоимость </w:t>
      </w:r>
      <w:r w:rsidR="008313B7" w:rsidRPr="00F16DDB">
        <w:rPr>
          <w:rFonts w:ascii="Tahoma" w:hAnsi="Tahoma" w:cs="Tahoma"/>
          <w:sz w:val="20"/>
          <w:highlight w:val="darkRed"/>
        </w:rPr>
        <w:t>Р</w:t>
      </w:r>
      <w:r w:rsidR="004312AB" w:rsidRPr="00F16DDB">
        <w:rPr>
          <w:rFonts w:ascii="Tahoma" w:hAnsi="Tahoma" w:cs="Tahoma"/>
          <w:sz w:val="20"/>
          <w:highlight w:val="darkRed"/>
        </w:rPr>
        <w:t>абот</w:t>
      </w:r>
      <w:r w:rsidR="00527668" w:rsidRPr="00F16DDB">
        <w:rPr>
          <w:rFonts w:ascii="Tahoma" w:hAnsi="Tahoma" w:cs="Tahoma"/>
          <w:sz w:val="20"/>
          <w:highlight w:val="darkRed"/>
        </w:rPr>
        <w:t>,</w:t>
      </w:r>
      <w:r w:rsidR="00BC746E" w:rsidRPr="00F16DDB">
        <w:rPr>
          <w:rFonts w:ascii="Tahoma" w:hAnsi="Tahoma" w:cs="Tahoma"/>
          <w:sz w:val="20"/>
          <w:highlight w:val="darkRed"/>
        </w:rPr>
        <w:t xml:space="preserve"> </w:t>
      </w:r>
      <w:r w:rsidRPr="00F16DDB">
        <w:rPr>
          <w:rFonts w:ascii="Tahoma" w:hAnsi="Tahoma" w:cs="Tahoma"/>
          <w:b/>
          <w:color w:val="FF0000"/>
          <w:sz w:val="20"/>
          <w:highlight w:val="darkRed"/>
          <w:u w:color="FF0000"/>
        </w:rPr>
        <w:t>[</w:t>
      </w:r>
      <w:r w:rsidR="00BC746E" w:rsidRPr="00F16DDB">
        <w:rPr>
          <w:rFonts w:ascii="Tahoma" w:hAnsi="Tahoma" w:cs="Tahoma"/>
          <w:sz w:val="20"/>
          <w:highlight w:val="darkRed"/>
        </w:rPr>
        <w:t>,</w:t>
      </w:r>
      <w:r w:rsidR="00800D87" w:rsidRPr="00F16DDB">
        <w:rPr>
          <w:rFonts w:ascii="Tahoma" w:hAnsi="Tahoma" w:cs="Tahoma"/>
          <w:sz w:val="20"/>
          <w:highlight w:val="darkRed"/>
        </w:rPr>
        <w:t xml:space="preserve"> </w:t>
      </w:r>
      <w:r w:rsidR="005562A5" w:rsidRPr="00F16DDB">
        <w:rPr>
          <w:rFonts w:ascii="Tahoma" w:hAnsi="Tahoma" w:cs="Tahoma"/>
          <w:sz w:val="20"/>
          <w:highlight w:val="darkRed"/>
        </w:rPr>
        <w:t>Оборудования Подрядчика,</w:t>
      </w:r>
      <w:r w:rsidRPr="00F16DDB">
        <w:rPr>
          <w:rFonts w:ascii="Tahoma" w:hAnsi="Tahoma" w:cs="Tahoma"/>
          <w:b/>
          <w:color w:val="FF0000"/>
          <w:sz w:val="20"/>
          <w:highlight w:val="darkRed"/>
        </w:rPr>
        <w:t>]</w:t>
      </w:r>
      <w:r w:rsidR="00D00AF3" w:rsidRPr="00DD7155">
        <w:rPr>
          <w:rFonts w:ascii="Tahoma" w:hAnsi="Tahoma" w:cs="Tahoma"/>
          <w:b/>
          <w:color w:val="FF0000"/>
          <w:sz w:val="20"/>
        </w:rPr>
        <w:t xml:space="preserve"> </w:t>
      </w:r>
      <w:r w:rsidRPr="00526E69">
        <w:rPr>
          <w:rFonts w:ascii="Tahoma" w:hAnsi="Tahoma" w:cs="Tahoma"/>
          <w:b/>
          <w:color w:val="FF0000"/>
          <w:sz w:val="18"/>
          <w:szCs w:val="20"/>
          <w:u w:color="FF0000"/>
        </w:rPr>
        <w:t>[</w:t>
      </w:r>
      <w:r w:rsidR="00D00AF3" w:rsidRPr="00F16DDB">
        <w:rPr>
          <w:rFonts w:ascii="Tahoma" w:hAnsi="Tahoma" w:cs="Tahoma"/>
          <w:color w:val="00B050"/>
          <w:sz w:val="20"/>
          <w:szCs w:val="20"/>
          <w:highlight w:val="black"/>
        </w:rPr>
        <w:t>Демонтажных работ</w:t>
      </w:r>
      <w:r w:rsidRPr="00526E69">
        <w:rPr>
          <w:rFonts w:ascii="Tahoma" w:hAnsi="Tahoma" w:cs="Tahoma"/>
          <w:b/>
          <w:color w:val="FF0000"/>
          <w:sz w:val="18"/>
          <w:szCs w:val="20"/>
        </w:rPr>
        <w:t>]</w:t>
      </w:r>
      <w:r w:rsidR="00480583" w:rsidRPr="00DD7155">
        <w:rPr>
          <w:rFonts w:ascii="Tahoma" w:hAnsi="Tahoma" w:cs="Tahoma"/>
          <w:sz w:val="20"/>
        </w:rPr>
        <w:t xml:space="preserve"> </w:t>
      </w:r>
      <w:r w:rsidR="00480583" w:rsidRPr="00F16DDB">
        <w:rPr>
          <w:rFonts w:ascii="Tahoma" w:hAnsi="Tahoma" w:cs="Tahoma"/>
          <w:sz w:val="20"/>
          <w:highlight w:val="darkRed"/>
        </w:rPr>
        <w:t xml:space="preserve">подлежащих </w:t>
      </w:r>
      <w:r w:rsidR="00BD10A2" w:rsidRPr="00F16DDB">
        <w:rPr>
          <w:rFonts w:ascii="Tahoma" w:hAnsi="Tahoma" w:cs="Tahoma"/>
          <w:color w:val="000000" w:themeColor="text1"/>
          <w:sz w:val="20"/>
          <w:highlight w:val="darkRed"/>
        </w:rPr>
        <w:t>приемке</w:t>
      </w:r>
      <w:r w:rsidR="00C117CA" w:rsidRPr="00F16DDB">
        <w:rPr>
          <w:rFonts w:ascii="Tahoma" w:hAnsi="Tahoma" w:cs="Tahoma"/>
          <w:color w:val="000000" w:themeColor="text1"/>
          <w:sz w:val="20"/>
          <w:highlight w:val="darkRed"/>
        </w:rPr>
        <w:t xml:space="preserve"> Заказчиком</w:t>
      </w:r>
      <w:r w:rsidR="00BD10A2" w:rsidRPr="00F16DDB">
        <w:rPr>
          <w:rFonts w:ascii="Tahoma" w:hAnsi="Tahoma" w:cs="Tahoma"/>
          <w:color w:val="000000" w:themeColor="text1"/>
          <w:sz w:val="20"/>
          <w:highlight w:val="darkRed"/>
        </w:rPr>
        <w:t xml:space="preserve"> </w:t>
      </w:r>
      <w:r w:rsidR="00C56947" w:rsidRPr="00F16DDB">
        <w:rPr>
          <w:rFonts w:ascii="Tahoma" w:hAnsi="Tahoma" w:cs="Tahoma"/>
          <w:color w:val="000000" w:themeColor="text1"/>
          <w:sz w:val="20"/>
          <w:highlight w:val="darkRed"/>
        </w:rPr>
        <w:t xml:space="preserve">у </w:t>
      </w:r>
      <w:r w:rsidR="00BD10A2" w:rsidRPr="00F16DDB">
        <w:rPr>
          <w:rFonts w:ascii="Tahoma" w:hAnsi="Tahoma" w:cs="Tahoma"/>
          <w:color w:val="000000" w:themeColor="text1"/>
          <w:sz w:val="20"/>
          <w:highlight w:val="darkRed"/>
        </w:rPr>
        <w:t>Подрядчик</w:t>
      </w:r>
      <w:r w:rsidR="00C56947" w:rsidRPr="00F16DDB">
        <w:rPr>
          <w:rFonts w:ascii="Tahoma" w:hAnsi="Tahoma" w:cs="Tahoma"/>
          <w:color w:val="000000" w:themeColor="text1"/>
          <w:sz w:val="20"/>
          <w:highlight w:val="darkRed"/>
        </w:rPr>
        <w:t>а</w:t>
      </w:r>
      <w:r w:rsidR="00BD10A2" w:rsidRPr="00F16DDB">
        <w:rPr>
          <w:rFonts w:ascii="Tahoma" w:hAnsi="Tahoma" w:cs="Tahoma"/>
          <w:color w:val="000000" w:themeColor="text1"/>
          <w:sz w:val="20"/>
          <w:highlight w:val="darkRed"/>
        </w:rPr>
        <w:t xml:space="preserve">, </w:t>
      </w:r>
      <w:r w:rsidR="00480583" w:rsidRPr="00F16DDB">
        <w:rPr>
          <w:rFonts w:ascii="Tahoma" w:hAnsi="Tahoma" w:cs="Tahoma"/>
          <w:sz w:val="20"/>
          <w:highlight w:val="darkRed"/>
        </w:rPr>
        <w:t xml:space="preserve">отражается в первичных учетных документах (Актах формы КС-2 и Справках формы НН.КС-3.1) </w:t>
      </w:r>
      <w:r w:rsidR="00085FAB" w:rsidRPr="00F16DDB">
        <w:rPr>
          <w:rFonts w:ascii="Tahoma" w:hAnsi="Tahoma" w:cs="Tahoma"/>
          <w:b/>
          <w:color w:val="FF0000"/>
          <w:sz w:val="20"/>
          <w:highlight w:val="darkRed"/>
          <w:u w:color="FF0000"/>
        </w:rPr>
        <w:t>[</w:t>
      </w:r>
      <w:r w:rsidR="00480583" w:rsidRPr="00F16DDB">
        <w:rPr>
          <w:rFonts w:ascii="Tahoma" w:hAnsi="Tahoma" w:cs="Tahoma"/>
          <w:sz w:val="20"/>
          <w:highlight w:val="darkRed"/>
        </w:rPr>
        <w:t>без учета стоимости МТР Заказчика</w:t>
      </w:r>
      <w:r w:rsidR="00085FAB" w:rsidRPr="00F16DDB">
        <w:rPr>
          <w:rFonts w:ascii="Tahoma" w:hAnsi="Tahoma" w:cs="Tahoma"/>
          <w:b/>
          <w:color w:val="FF0000"/>
          <w:sz w:val="20"/>
          <w:highlight w:val="darkRed"/>
        </w:rPr>
        <w:t>]</w:t>
      </w:r>
      <w:r w:rsidR="00480583" w:rsidRPr="00F16DDB">
        <w:rPr>
          <w:rFonts w:ascii="Tahoma" w:hAnsi="Tahoma" w:cs="Tahoma"/>
          <w:sz w:val="20"/>
          <w:highlight w:val="darkRed"/>
        </w:rPr>
        <w:t xml:space="preserve"> в соответствии с Договором</w:t>
      </w:r>
      <w:r w:rsidR="00480583" w:rsidRPr="00DD7155">
        <w:rPr>
          <w:rFonts w:ascii="Tahoma" w:hAnsi="Tahoma" w:cs="Tahoma"/>
          <w:sz w:val="20"/>
        </w:rPr>
        <w:t>.</w:t>
      </w:r>
      <w:r w:rsidRPr="00526E69">
        <w:rPr>
          <w:rFonts w:ascii="Tahoma" w:hAnsi="Tahoma" w:cs="Tahoma"/>
          <w:b/>
          <w:color w:val="FF0000"/>
          <w:sz w:val="20"/>
        </w:rPr>
        <w:t>]</w:t>
      </w:r>
    </w:p>
    <w:p w14:paraId="40337776" w14:textId="4DD64E68" w:rsidR="00CF5243" w:rsidRDefault="00480583"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Стоимость выполненных </w:t>
      </w:r>
      <w:r w:rsidR="008313B7" w:rsidRPr="00DD7155">
        <w:rPr>
          <w:rFonts w:ascii="Tahoma" w:hAnsi="Tahoma" w:cs="Tahoma"/>
          <w:sz w:val="20"/>
        </w:rPr>
        <w:t>Р</w:t>
      </w:r>
      <w:r w:rsidRPr="00DD7155">
        <w:rPr>
          <w:rFonts w:ascii="Tahoma" w:hAnsi="Tahoma" w:cs="Tahoma"/>
          <w:sz w:val="20"/>
        </w:rPr>
        <w:t>абот</w:t>
      </w:r>
      <w:r w:rsidR="00BC746E" w:rsidRPr="00DD7155">
        <w:rPr>
          <w:rFonts w:ascii="Tahoma" w:hAnsi="Tahoma" w:cs="Tahoma"/>
          <w:sz w:val="20"/>
        </w:rPr>
        <w:t xml:space="preserve"> </w:t>
      </w:r>
      <w:r w:rsidR="00526E69" w:rsidRPr="00526E69">
        <w:rPr>
          <w:rFonts w:ascii="Tahoma" w:hAnsi="Tahoma" w:cs="Tahoma"/>
          <w:b/>
          <w:color w:val="FF0000"/>
          <w:sz w:val="20"/>
          <w:u w:color="FF0000"/>
        </w:rPr>
        <w:t>[</w:t>
      </w:r>
      <w:r w:rsidR="00BC746E" w:rsidRPr="00DD7155">
        <w:rPr>
          <w:rFonts w:ascii="Tahoma" w:hAnsi="Tahoma" w:cs="Tahoma"/>
          <w:sz w:val="20"/>
        </w:rPr>
        <w:t>,</w:t>
      </w:r>
      <w:r w:rsidR="005562A5" w:rsidRPr="00DD7155">
        <w:rPr>
          <w:rFonts w:ascii="Tahoma" w:hAnsi="Tahoma" w:cs="Tahoma"/>
          <w:sz w:val="20"/>
        </w:rPr>
        <w:t>Оборудования</w:t>
      </w:r>
      <w:r w:rsidRPr="00DD7155">
        <w:rPr>
          <w:rFonts w:ascii="Tahoma" w:hAnsi="Tahoma" w:cs="Tahoma"/>
          <w:sz w:val="20"/>
        </w:rPr>
        <w:t xml:space="preserve"> Подрядчика,</w:t>
      </w:r>
      <w:r w:rsidR="00526E69" w:rsidRPr="00526E69">
        <w:rPr>
          <w:rFonts w:ascii="Tahoma" w:hAnsi="Tahoma" w:cs="Tahoma"/>
          <w:b/>
          <w:color w:val="FF0000"/>
          <w:sz w:val="20"/>
        </w:rPr>
        <w:t>]</w:t>
      </w:r>
      <w:r w:rsidR="003C05D5" w:rsidRPr="003C05D5">
        <w:rPr>
          <w:rStyle w:val="ad"/>
          <w:b/>
          <w:color w:val="FF0000"/>
          <w:szCs w:val="20"/>
        </w:rPr>
        <w:t xml:space="preserve"> </w:t>
      </w:r>
      <w:r w:rsidR="003C05D5">
        <w:rPr>
          <w:rStyle w:val="ad"/>
          <w:b/>
          <w:color w:val="FF0000"/>
          <w:szCs w:val="20"/>
        </w:rPr>
        <w:footnoteReference w:id="83"/>
      </w:r>
      <w:r w:rsidRPr="00DD7155">
        <w:rPr>
          <w:rFonts w:ascii="Tahoma" w:hAnsi="Tahoma" w:cs="Tahoma"/>
          <w:sz w:val="20"/>
        </w:rPr>
        <w:t xml:space="preserve"> </w:t>
      </w:r>
      <w:r w:rsidR="00526E69" w:rsidRPr="00526E69">
        <w:rPr>
          <w:rFonts w:ascii="Tahoma" w:hAnsi="Tahoma" w:cs="Tahoma"/>
          <w:b/>
          <w:color w:val="FF0000"/>
          <w:sz w:val="18"/>
          <w:szCs w:val="20"/>
          <w:u w:color="FF0000"/>
        </w:rPr>
        <w:t>[</w:t>
      </w:r>
      <w:r w:rsidR="00D00AF3" w:rsidRPr="00F16DDB">
        <w:rPr>
          <w:rFonts w:ascii="Tahoma" w:hAnsi="Tahoma" w:cs="Tahoma"/>
          <w:color w:val="00B050"/>
          <w:sz w:val="18"/>
          <w:szCs w:val="20"/>
          <w:highlight w:val="black"/>
        </w:rPr>
        <w:t>Демонтажных работ</w:t>
      </w:r>
      <w:r w:rsidR="00526E69" w:rsidRPr="00526E69">
        <w:rPr>
          <w:rFonts w:ascii="Tahoma" w:hAnsi="Tahoma" w:cs="Tahoma"/>
          <w:b/>
          <w:color w:val="FF0000"/>
          <w:sz w:val="18"/>
          <w:szCs w:val="20"/>
        </w:rPr>
        <w:t>]</w:t>
      </w:r>
      <w:r w:rsidR="00D00AF3" w:rsidRPr="00DD7155">
        <w:rPr>
          <w:rFonts w:ascii="Tahoma" w:hAnsi="Tahoma"/>
          <w:b/>
          <w:color w:val="FF0000"/>
          <w:sz w:val="18"/>
        </w:rPr>
        <w:t xml:space="preserve"> </w:t>
      </w:r>
      <w:r w:rsidRPr="00DD7155">
        <w:rPr>
          <w:rFonts w:ascii="Tahoma" w:hAnsi="Tahoma" w:cs="Tahoma"/>
          <w:sz w:val="20"/>
        </w:rPr>
        <w:t xml:space="preserve">в текущих ценах определяется </w:t>
      </w:r>
      <w:r w:rsidR="003436CF" w:rsidRPr="00DD7155">
        <w:rPr>
          <w:rFonts w:ascii="Tahoma" w:hAnsi="Tahoma" w:cs="Tahoma"/>
          <w:sz w:val="20"/>
        </w:rPr>
        <w:t xml:space="preserve">на основании сметной документации </w:t>
      </w:r>
      <w:r w:rsidRPr="00DD7155">
        <w:rPr>
          <w:rFonts w:ascii="Tahoma" w:hAnsi="Tahoma" w:cs="Tahoma"/>
          <w:sz w:val="20"/>
        </w:rPr>
        <w:t xml:space="preserve">по ценовым параметрам, установленным </w:t>
      </w:r>
      <w:r w:rsidR="003436CF" w:rsidRPr="00DD7155">
        <w:rPr>
          <w:rFonts w:ascii="Tahoma" w:hAnsi="Tahoma" w:cs="Tahoma"/>
          <w:sz w:val="20"/>
        </w:rPr>
        <w:t>в пункте</w:t>
      </w:r>
      <w:r w:rsidRPr="00DD7155">
        <w:rPr>
          <w:rFonts w:ascii="Tahoma" w:hAnsi="Tahoma" w:cs="Tahoma"/>
          <w:sz w:val="20"/>
        </w:rPr>
        <w:t xml:space="preserve"> </w:t>
      </w:r>
      <w:r w:rsidR="00526E69" w:rsidRPr="00526E69">
        <w:rPr>
          <w:rFonts w:ascii="Tahoma" w:hAnsi="Tahoma" w:cs="Tahoma"/>
          <w:b/>
          <w:color w:val="FF0000"/>
          <w:sz w:val="20"/>
          <w:u w:color="FF0000"/>
        </w:rPr>
        <w:t>[</w:t>
      </w:r>
      <w:r w:rsidR="00876290" w:rsidRPr="00DD7155">
        <w:rPr>
          <w:rFonts w:ascii="Tahoma" w:hAnsi="Tahoma" w:cs="Tahoma"/>
          <w:sz w:val="20"/>
        </w:rPr>
        <w:t>3</w:t>
      </w:r>
      <w:r w:rsidR="000C5C91" w:rsidRPr="00DD7155">
        <w:rPr>
          <w:rFonts w:ascii="Tahoma" w:hAnsi="Tahoma" w:cs="Tahoma"/>
          <w:sz w:val="20"/>
        </w:rPr>
        <w:t>.3</w:t>
      </w:r>
      <w:r w:rsidR="00BC746E" w:rsidRPr="00DD7155">
        <w:rPr>
          <w:rFonts w:ascii="Tahoma" w:hAnsi="Tahoma" w:cs="Tahoma"/>
          <w:sz w:val="20"/>
        </w:rPr>
        <w:t>.1</w:t>
      </w:r>
      <w:r w:rsidR="00526E69" w:rsidRPr="00526E69">
        <w:rPr>
          <w:rFonts w:ascii="Tahoma" w:hAnsi="Tahoma" w:cs="Tahoma"/>
          <w:b/>
          <w:color w:val="FF0000"/>
          <w:sz w:val="20"/>
        </w:rPr>
        <w:t>]</w:t>
      </w:r>
      <w:r w:rsidRPr="00DD7155">
        <w:rPr>
          <w:rFonts w:ascii="Tahoma" w:hAnsi="Tahoma" w:cs="Tahoma"/>
          <w:sz w:val="20"/>
        </w:rPr>
        <w:t xml:space="preserve"> Договора</w:t>
      </w:r>
      <w:r w:rsidR="004B6F82" w:rsidRPr="00DD7155">
        <w:rPr>
          <w:rFonts w:ascii="Tahoma" w:hAnsi="Tahoma" w:cs="Tahoma"/>
          <w:sz w:val="20"/>
        </w:rPr>
        <w:t>,</w:t>
      </w:r>
      <w:r w:rsidRPr="00DD7155">
        <w:rPr>
          <w:rFonts w:ascii="Tahoma" w:hAnsi="Tahoma" w:cs="Tahoma"/>
          <w:sz w:val="20"/>
        </w:rPr>
        <w:t xml:space="preserve"> и не может превышать Цену Договора, указанную в </w:t>
      </w:r>
      <w:r w:rsidR="0041323A" w:rsidRPr="00DD7155">
        <w:rPr>
          <w:rFonts w:ascii="Tahoma" w:hAnsi="Tahoma" w:cs="Tahoma"/>
          <w:sz w:val="20"/>
        </w:rPr>
        <w:t>РДЦ</w:t>
      </w:r>
      <w:r w:rsidR="00CF5243" w:rsidRPr="00DD7155">
        <w:rPr>
          <w:rFonts w:ascii="Tahoma" w:hAnsi="Tahoma" w:cs="Tahoma"/>
          <w:sz w:val="20"/>
        </w:rPr>
        <w:t>.</w:t>
      </w:r>
    </w:p>
    <w:p w14:paraId="318AD7C1" w14:textId="77777777" w:rsidR="00B642F4" w:rsidRPr="00DD7155" w:rsidRDefault="00B642F4" w:rsidP="00F16DDB">
      <w:pPr>
        <w:pStyle w:val="1112"/>
        <w:spacing w:before="120" w:after="240"/>
        <w:ind w:left="-993"/>
        <w:rPr>
          <w:rFonts w:ascii="Tahoma" w:hAnsi="Tahoma" w:cs="Tahoma"/>
          <w:sz w:val="20"/>
        </w:rPr>
      </w:pPr>
    </w:p>
    <w:p w14:paraId="055C5477" w14:textId="6EC89D57" w:rsidR="0096357C" w:rsidRPr="00DD7155" w:rsidRDefault="0096357C"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Стоимость лимитированных затрат отражается в </w:t>
      </w:r>
      <w:r w:rsidR="00FD6D82" w:rsidRPr="00DD7155">
        <w:rPr>
          <w:rFonts w:ascii="Tahoma" w:hAnsi="Tahoma" w:cs="Tahoma"/>
          <w:sz w:val="20"/>
        </w:rPr>
        <w:t>А</w:t>
      </w:r>
      <w:r w:rsidRPr="00DD7155">
        <w:rPr>
          <w:rFonts w:ascii="Tahoma" w:hAnsi="Tahoma" w:cs="Tahoma"/>
          <w:sz w:val="20"/>
        </w:rPr>
        <w:t xml:space="preserve">ктах формы КС-2 и формирует стоимость выполненных </w:t>
      </w:r>
      <w:r w:rsidR="00085FAB">
        <w:rPr>
          <w:rFonts w:ascii="Tahoma" w:hAnsi="Tahoma" w:cs="Tahoma"/>
          <w:sz w:val="20"/>
        </w:rPr>
        <w:t>Р</w:t>
      </w:r>
      <w:r w:rsidR="00085FAB" w:rsidRPr="00DD7155">
        <w:rPr>
          <w:rFonts w:ascii="Tahoma" w:hAnsi="Tahoma" w:cs="Tahoma"/>
          <w:sz w:val="20"/>
        </w:rPr>
        <w:t xml:space="preserve">абот </w:t>
      </w:r>
      <w:r w:rsidRPr="00DD7155">
        <w:rPr>
          <w:rFonts w:ascii="Tahoma" w:hAnsi="Tahoma" w:cs="Tahoma"/>
          <w:sz w:val="20"/>
        </w:rPr>
        <w:t xml:space="preserve">по </w:t>
      </w:r>
      <w:r w:rsidR="00526E69" w:rsidRPr="00526E69">
        <w:rPr>
          <w:rFonts w:ascii="Tahoma" w:hAnsi="Tahoma" w:cs="Tahoma"/>
          <w:b/>
          <w:color w:val="FF0000"/>
          <w:sz w:val="20"/>
          <w:u w:color="FF0000"/>
        </w:rPr>
        <w:t>[</w:t>
      </w:r>
      <w:r w:rsidRPr="00DD7155">
        <w:rPr>
          <w:rFonts w:ascii="Tahoma" w:hAnsi="Tahoma" w:cs="Tahoma"/>
          <w:sz w:val="20"/>
        </w:rPr>
        <w:t>каждому</w:t>
      </w:r>
      <w:r w:rsidR="00526E69" w:rsidRPr="00526E69">
        <w:rPr>
          <w:rFonts w:ascii="Tahoma" w:hAnsi="Tahoma" w:cs="Tahoma"/>
          <w:b/>
          <w:color w:val="FF0000"/>
          <w:sz w:val="20"/>
        </w:rPr>
        <w:t>]</w:t>
      </w:r>
      <w:r w:rsidRPr="00DD7155">
        <w:rPr>
          <w:rFonts w:ascii="Tahoma" w:hAnsi="Tahoma" w:cs="Tahoma"/>
          <w:sz w:val="20"/>
        </w:rPr>
        <w:t xml:space="preserve"> </w:t>
      </w:r>
      <w:r w:rsidRPr="00E07253">
        <w:rPr>
          <w:rFonts w:ascii="Tahoma" w:hAnsi="Tahoma" w:cs="Tahoma"/>
          <w:sz w:val="20"/>
          <w:szCs w:val="20"/>
        </w:rPr>
        <w:t>Объекту</w:t>
      </w:r>
      <w:r w:rsidR="00E07253" w:rsidRPr="00E07253">
        <w:rPr>
          <w:rFonts w:ascii="Tahoma" w:hAnsi="Tahoma" w:cs="Tahoma"/>
          <w:sz w:val="20"/>
          <w:szCs w:val="20"/>
        </w:rPr>
        <w:t xml:space="preserve"> </w:t>
      </w:r>
      <w:r w:rsidR="00E07253" w:rsidRPr="00E07253">
        <w:rPr>
          <w:rFonts w:ascii="Tahoma" w:hAnsi="Tahoma" w:cs="Tahoma"/>
          <w:b/>
          <w:color w:val="FF0000"/>
          <w:sz w:val="20"/>
          <w:szCs w:val="20"/>
          <w:u w:color="FF0000"/>
        </w:rPr>
        <w:t>[</w:t>
      </w:r>
      <w:r w:rsidR="00E07253" w:rsidRPr="00E07253">
        <w:rPr>
          <w:rFonts w:ascii="Tahoma" w:hAnsi="Tahoma" w:cs="Tahoma"/>
          <w:sz w:val="20"/>
          <w:szCs w:val="20"/>
        </w:rPr>
        <w:t>/</w:t>
      </w:r>
      <w:r w:rsidR="00E07253" w:rsidRPr="00E07253">
        <w:rPr>
          <w:rFonts w:ascii="Tahoma" w:hAnsi="Tahoma" w:cs="Tahoma"/>
          <w:sz w:val="20"/>
          <w:szCs w:val="20"/>
          <w:highlight w:val="darkGreen"/>
          <w:u w:color="FF0000"/>
        </w:rPr>
        <w:t>Этап</w:t>
      </w:r>
      <w:r w:rsidR="00E07253" w:rsidRPr="00E07253">
        <w:rPr>
          <w:rFonts w:ascii="Tahoma" w:hAnsi="Tahoma" w:cs="Tahoma"/>
          <w:sz w:val="20"/>
          <w:szCs w:val="20"/>
          <w:u w:color="FF0000"/>
        </w:rPr>
        <w:t>у</w:t>
      </w:r>
      <w:r w:rsidR="00E07253" w:rsidRPr="00E07253">
        <w:rPr>
          <w:rFonts w:ascii="Tahoma" w:hAnsi="Tahoma" w:cs="Tahoma"/>
          <w:b/>
          <w:color w:val="FF0000"/>
          <w:sz w:val="20"/>
          <w:szCs w:val="20"/>
          <w:u w:color="FF0000"/>
        </w:rPr>
        <w:t>] [</w:t>
      </w:r>
      <w:r w:rsidR="00E07253" w:rsidRPr="00E07253">
        <w:rPr>
          <w:rFonts w:ascii="Tahoma" w:hAnsi="Tahoma" w:cs="Tahoma"/>
          <w:sz w:val="20"/>
          <w:szCs w:val="20"/>
          <w:highlight w:val="darkGreen"/>
          <w:u w:color="FF0000"/>
        </w:rPr>
        <w:t>/ПК</w:t>
      </w:r>
      <w:r w:rsidR="00E07253" w:rsidRPr="00E07253">
        <w:rPr>
          <w:rFonts w:ascii="Tahoma" w:hAnsi="Tahoma" w:cs="Tahoma"/>
          <w:b/>
          <w:color w:val="FF0000"/>
          <w:sz w:val="20"/>
          <w:szCs w:val="20"/>
          <w:u w:color="FF0000"/>
        </w:rPr>
        <w:t>] [</w:t>
      </w:r>
      <w:r w:rsidR="00E07253" w:rsidRPr="00E07253">
        <w:rPr>
          <w:rFonts w:ascii="Tahoma" w:hAnsi="Tahoma" w:cs="Tahoma"/>
          <w:sz w:val="20"/>
          <w:szCs w:val="20"/>
          <w:highlight w:val="darkGreen"/>
          <w:u w:color="FF0000"/>
        </w:rPr>
        <w:t>/Титульному объект</w:t>
      </w:r>
      <w:r w:rsidR="00E07253" w:rsidRPr="00E07253">
        <w:rPr>
          <w:rFonts w:ascii="Tahoma" w:hAnsi="Tahoma" w:cs="Tahoma"/>
          <w:sz w:val="20"/>
          <w:szCs w:val="20"/>
          <w:u w:color="FF0000"/>
        </w:rPr>
        <w:t>у</w:t>
      </w:r>
      <w:r w:rsidR="00E07253" w:rsidRPr="00E07253">
        <w:rPr>
          <w:rFonts w:ascii="Tahoma" w:hAnsi="Tahoma" w:cs="Tahoma"/>
          <w:b/>
          <w:color w:val="FF0000"/>
          <w:sz w:val="20"/>
          <w:szCs w:val="20"/>
          <w:u w:color="FF0000"/>
        </w:rPr>
        <w:t>]</w:t>
      </w:r>
      <w:r w:rsidRPr="00E07253">
        <w:rPr>
          <w:rFonts w:ascii="Tahoma" w:hAnsi="Tahoma" w:cs="Tahoma"/>
          <w:sz w:val="20"/>
          <w:szCs w:val="20"/>
        </w:rPr>
        <w:t xml:space="preserve"> в соответствующем</w:t>
      </w:r>
      <w:r w:rsidRPr="00DD7155">
        <w:rPr>
          <w:rFonts w:ascii="Tahoma" w:hAnsi="Tahoma" w:cs="Tahoma"/>
          <w:sz w:val="20"/>
        </w:rPr>
        <w:t xml:space="preserve"> </w:t>
      </w:r>
      <w:r w:rsidR="00FB27AA" w:rsidRPr="00DD7155">
        <w:rPr>
          <w:rFonts w:ascii="Tahoma" w:hAnsi="Tahoma" w:cs="Tahoma"/>
          <w:sz w:val="20"/>
        </w:rPr>
        <w:t>Отчетном</w:t>
      </w:r>
      <w:r w:rsidRPr="00DD7155">
        <w:rPr>
          <w:rFonts w:ascii="Tahoma" w:hAnsi="Tahoma" w:cs="Tahoma"/>
          <w:sz w:val="20"/>
        </w:rPr>
        <w:t xml:space="preserve"> периоде.</w:t>
      </w:r>
    </w:p>
    <w:p w14:paraId="2C17BAEC" w14:textId="0F6EC7D1" w:rsidR="005A55FF" w:rsidRDefault="001659A5" w:rsidP="00BB555E">
      <w:pPr>
        <w:spacing w:before="120" w:after="240"/>
        <w:ind w:left="142" w:firstLine="0"/>
        <w:rPr>
          <w:rFonts w:ascii="Tahoma" w:hAnsi="Tahoma" w:cs="Tahoma"/>
          <w:i/>
          <w:sz w:val="20"/>
        </w:rPr>
      </w:pPr>
      <w:r w:rsidRPr="00DD7155">
        <w:rPr>
          <w:rFonts w:ascii="Tahoma" w:hAnsi="Tahoma" w:cs="Tahoma"/>
          <w:i/>
          <w:sz w:val="20"/>
        </w:rPr>
        <w:t xml:space="preserve">ЕСЛИ ЛИМИТИРОВАННЫЕ ЗАТРАТЫ ВКЛЮЧАЮТСЯ В СООТВЕТСТВИИ С НОРМАТИВОМ (В %), УСТАНОВЛЕННЫМ В РАСЧЕТЕ ДОГОВОРНОЙ ЦЕНЫ </w:t>
      </w:r>
      <w:r w:rsidRPr="00DD7155">
        <w:rPr>
          <w:rFonts w:ascii="Tahoma" w:hAnsi="Tahoma" w:cs="Tahoma"/>
          <w:b/>
          <w:i/>
          <w:sz w:val="20"/>
        </w:rPr>
        <w:t>БЕЗ РАСШИФРОВОК И ПОДТВЕРЖДАЮЩИХ ДОКУМЕНТОВ</w:t>
      </w:r>
      <w:r w:rsidRPr="00DD7155">
        <w:rPr>
          <w:rFonts w:ascii="Tahoma" w:hAnsi="Tahoma" w:cs="Tahoma"/>
          <w:i/>
          <w:sz w:val="20"/>
        </w:rPr>
        <w:t>:</w:t>
      </w:r>
    </w:p>
    <w:p w14:paraId="27F462FC" w14:textId="3C0D2E44" w:rsidR="000A5D04" w:rsidRPr="00DD7155" w:rsidRDefault="000A5D04" w:rsidP="00BB555E">
      <w:pPr>
        <w:spacing w:before="120" w:after="240"/>
        <w:ind w:left="142" w:firstLine="0"/>
        <w:rPr>
          <w:rFonts w:ascii="Tahoma" w:hAnsi="Tahoma" w:cs="Tahoma"/>
          <w:i/>
          <w:sz w:val="20"/>
        </w:rPr>
      </w:pPr>
      <w:r w:rsidRPr="00526E69">
        <w:rPr>
          <w:rFonts w:ascii="Tahoma" w:hAnsi="Tahoma" w:cs="Tahoma"/>
          <w:b/>
          <w:color w:val="FF0000"/>
          <w:sz w:val="20"/>
          <w:u w:color="FF0000"/>
        </w:rPr>
        <w:t>[</w:t>
      </w:r>
    </w:p>
    <w:p w14:paraId="256AB0A0" w14:textId="110B1E79" w:rsidR="002D638D" w:rsidRPr="00DD7155" w:rsidRDefault="00983329" w:rsidP="0096357C">
      <w:pPr>
        <w:pStyle w:val="1112"/>
        <w:numPr>
          <w:ilvl w:val="3"/>
          <w:numId w:val="13"/>
        </w:numPr>
        <w:spacing w:before="120" w:after="240"/>
        <w:ind w:left="142" w:hanging="1135"/>
        <w:rPr>
          <w:rFonts w:ascii="Tahoma" w:hAnsi="Tahoma" w:cs="Tahoma"/>
          <w:sz w:val="20"/>
        </w:rPr>
      </w:pPr>
      <w:r w:rsidRPr="00DD7155">
        <w:rPr>
          <w:rFonts w:ascii="Tahoma" w:hAnsi="Tahoma" w:cs="Tahoma"/>
          <w:sz w:val="20"/>
        </w:rPr>
        <w:t>Следующие л</w:t>
      </w:r>
      <w:r w:rsidR="005E43D3" w:rsidRPr="00DD7155">
        <w:rPr>
          <w:rFonts w:ascii="Tahoma" w:hAnsi="Tahoma" w:cs="Tahoma"/>
          <w:sz w:val="20"/>
        </w:rPr>
        <w:t xml:space="preserve">имитированные затраты без расшифровок и подтверждающих документов </w:t>
      </w:r>
      <w:r w:rsidRPr="00DD7155">
        <w:rPr>
          <w:rFonts w:ascii="Tahoma" w:hAnsi="Tahoma" w:cs="Tahoma"/>
          <w:sz w:val="20"/>
        </w:rPr>
        <w:t>отражаются в</w:t>
      </w:r>
      <w:r w:rsidR="00CF5243" w:rsidRPr="00DD7155">
        <w:rPr>
          <w:rFonts w:ascii="Tahoma" w:hAnsi="Tahoma" w:cs="Tahoma"/>
          <w:sz w:val="20"/>
        </w:rPr>
        <w:t xml:space="preserve"> </w:t>
      </w:r>
      <w:r w:rsidR="00FD6D82" w:rsidRPr="00DD7155">
        <w:rPr>
          <w:rFonts w:ascii="Tahoma" w:hAnsi="Tahoma" w:cs="Tahoma"/>
          <w:sz w:val="20"/>
        </w:rPr>
        <w:t>А</w:t>
      </w:r>
      <w:r w:rsidR="00CF5243" w:rsidRPr="00DD7155">
        <w:rPr>
          <w:rFonts w:ascii="Tahoma" w:hAnsi="Tahoma" w:cs="Tahoma"/>
          <w:sz w:val="20"/>
        </w:rPr>
        <w:t xml:space="preserve">ктах формы КС-2 отдельной строкой (в разрезе наименований) в соответствии с нормативом (в %), установленным в </w:t>
      </w:r>
      <w:r w:rsidR="00E12BDB" w:rsidRPr="00DD7155">
        <w:rPr>
          <w:rFonts w:ascii="Tahoma" w:hAnsi="Tahoma" w:cs="Tahoma"/>
          <w:sz w:val="20"/>
        </w:rPr>
        <w:t>РДЦ</w:t>
      </w:r>
      <w:r w:rsidR="00CF5243" w:rsidRPr="00DD7155">
        <w:rPr>
          <w:rFonts w:ascii="Tahoma" w:hAnsi="Tahoma" w:cs="Tahoma"/>
          <w:sz w:val="20"/>
        </w:rPr>
        <w:t xml:space="preserve">: </w:t>
      </w:r>
    </w:p>
    <w:p w14:paraId="0906A925" w14:textId="77777777" w:rsidR="002D638D" w:rsidRPr="00DD7155" w:rsidRDefault="002D638D" w:rsidP="002F68A6">
      <w:pPr>
        <w:pStyle w:val="1112"/>
        <w:spacing w:before="120" w:after="240"/>
        <w:ind w:left="142"/>
        <w:rPr>
          <w:rFonts w:ascii="Tahoma" w:hAnsi="Tahoma" w:cs="Tahoma"/>
          <w:sz w:val="20"/>
        </w:rPr>
      </w:pPr>
      <w:r w:rsidRPr="00DD7155">
        <w:rPr>
          <w:rFonts w:ascii="Tahoma" w:hAnsi="Tahoma" w:cs="Tahoma"/>
          <w:sz w:val="20"/>
        </w:rPr>
        <w:t xml:space="preserve">- </w:t>
      </w:r>
      <w:r w:rsidR="00CF5243" w:rsidRPr="00DD7155">
        <w:rPr>
          <w:rFonts w:ascii="Tahoma" w:hAnsi="Tahoma" w:cs="Tahoma"/>
          <w:sz w:val="20"/>
        </w:rPr>
        <w:t xml:space="preserve">дополнительные затраты на производство работ в зимнее время, </w:t>
      </w:r>
    </w:p>
    <w:p w14:paraId="5F939AB3" w14:textId="6B235879" w:rsidR="002D638D" w:rsidRPr="00DD7155" w:rsidRDefault="00526E6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2D638D" w:rsidRPr="00DD7155">
        <w:rPr>
          <w:rFonts w:ascii="Tahoma" w:hAnsi="Tahoma" w:cs="Tahoma"/>
          <w:sz w:val="20"/>
        </w:rPr>
        <w:t xml:space="preserve">- </w:t>
      </w:r>
      <w:r w:rsidR="00CF5243" w:rsidRPr="00DD7155">
        <w:rPr>
          <w:rFonts w:ascii="Tahoma" w:hAnsi="Tahoma" w:cs="Tahoma"/>
          <w:sz w:val="20"/>
        </w:rPr>
        <w:t>дополнительные выплаты за работу в районах Крайнего Севера,</w:t>
      </w:r>
      <w:r w:rsidRPr="00526E69">
        <w:rPr>
          <w:rFonts w:ascii="Tahoma" w:hAnsi="Tahoma" w:cs="Tahoma"/>
          <w:b/>
          <w:color w:val="FF0000"/>
          <w:sz w:val="20"/>
        </w:rPr>
        <w:t>]</w:t>
      </w:r>
      <w:r w:rsidR="00CF5243" w:rsidRPr="00DD7155">
        <w:rPr>
          <w:rFonts w:ascii="Tahoma" w:hAnsi="Tahoma" w:cs="Tahoma"/>
          <w:sz w:val="20"/>
        </w:rPr>
        <w:t xml:space="preserve"> </w:t>
      </w:r>
    </w:p>
    <w:p w14:paraId="3CA2AFF3" w14:textId="72D30C77" w:rsidR="002D638D" w:rsidRPr="00DD7155" w:rsidRDefault="00526E6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2D638D" w:rsidRPr="00DD7155">
        <w:rPr>
          <w:rFonts w:ascii="Tahoma" w:hAnsi="Tahoma" w:cs="Tahoma"/>
          <w:sz w:val="20"/>
        </w:rPr>
        <w:t xml:space="preserve">- </w:t>
      </w:r>
      <w:r w:rsidR="00CF5243" w:rsidRPr="00DD7155">
        <w:rPr>
          <w:rFonts w:ascii="Tahoma" w:hAnsi="Tahoma" w:cs="Tahoma"/>
          <w:sz w:val="20"/>
        </w:rPr>
        <w:t>прочие выплаты</w:t>
      </w:r>
      <w:r w:rsidR="002D1059" w:rsidRPr="00DD7155">
        <w:rPr>
          <w:rFonts w:ascii="Tahoma" w:hAnsi="Tahoma" w:cs="Tahoma"/>
          <w:sz w:val="20"/>
        </w:rPr>
        <w:t xml:space="preserve"> социального характера</w:t>
      </w:r>
      <w:r w:rsidR="002D638D" w:rsidRPr="00DD7155">
        <w:rPr>
          <w:rFonts w:ascii="Tahoma" w:hAnsi="Tahoma" w:cs="Tahoma"/>
          <w:sz w:val="20"/>
        </w:rPr>
        <w:t>,</w:t>
      </w:r>
      <w:r w:rsidRPr="00526E69">
        <w:rPr>
          <w:rFonts w:ascii="Tahoma" w:hAnsi="Tahoma" w:cs="Tahoma"/>
          <w:b/>
          <w:color w:val="FF0000"/>
          <w:sz w:val="20"/>
        </w:rPr>
        <w:t>]</w:t>
      </w:r>
      <w:r w:rsidR="00CF5243" w:rsidRPr="00DD7155">
        <w:rPr>
          <w:rFonts w:ascii="Tahoma" w:hAnsi="Tahoma" w:cs="Tahoma"/>
          <w:sz w:val="20"/>
        </w:rPr>
        <w:t xml:space="preserve"> </w:t>
      </w:r>
    </w:p>
    <w:p w14:paraId="4844DED5" w14:textId="716E8473" w:rsidR="002D638D" w:rsidRPr="00DD7155" w:rsidRDefault="00526E6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2D638D" w:rsidRPr="00DD7155">
        <w:rPr>
          <w:rFonts w:ascii="Tahoma" w:hAnsi="Tahoma" w:cs="Tahoma"/>
          <w:sz w:val="20"/>
        </w:rPr>
        <w:t xml:space="preserve">- </w:t>
      </w:r>
      <w:r w:rsidR="00CF5243" w:rsidRPr="00DD7155">
        <w:rPr>
          <w:rFonts w:ascii="Tahoma" w:hAnsi="Tahoma" w:cs="Tahoma"/>
          <w:sz w:val="20"/>
        </w:rPr>
        <w:t xml:space="preserve">устройство </w:t>
      </w:r>
      <w:r w:rsidR="00983329" w:rsidRPr="00DD7155">
        <w:rPr>
          <w:rFonts w:ascii="Tahoma" w:hAnsi="Tahoma" w:cs="Tahoma"/>
          <w:sz w:val="20"/>
          <w:u w:color="000000"/>
          <w:bdr w:val="nil"/>
        </w:rPr>
        <w:t>ВЗиС</w:t>
      </w:r>
      <w:r w:rsidR="002D638D" w:rsidRPr="00DD7155">
        <w:rPr>
          <w:rFonts w:ascii="Tahoma" w:hAnsi="Tahoma" w:cs="Tahoma"/>
          <w:sz w:val="20"/>
        </w:rPr>
        <w:t>,</w:t>
      </w:r>
      <w:r w:rsidRPr="00526E69">
        <w:rPr>
          <w:rFonts w:ascii="Tahoma" w:hAnsi="Tahoma" w:cs="Tahoma"/>
          <w:b/>
          <w:color w:val="FF0000"/>
          <w:sz w:val="20"/>
        </w:rPr>
        <w:t>]</w:t>
      </w:r>
      <w:r w:rsidR="00CF5243" w:rsidRPr="00DD7155">
        <w:rPr>
          <w:rFonts w:ascii="Tahoma" w:hAnsi="Tahoma" w:cs="Tahoma"/>
          <w:sz w:val="20"/>
        </w:rPr>
        <w:t xml:space="preserve"> </w:t>
      </w:r>
    </w:p>
    <w:p w14:paraId="15257E41" w14:textId="135F87E8" w:rsidR="00CF5243" w:rsidRDefault="00526E6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2D638D" w:rsidRPr="00DD7155">
        <w:rPr>
          <w:rFonts w:ascii="Tahoma" w:hAnsi="Tahoma" w:cs="Tahoma"/>
          <w:sz w:val="20"/>
        </w:rPr>
        <w:t xml:space="preserve">- </w:t>
      </w:r>
      <w:r w:rsidR="00CF5243" w:rsidRPr="00DD7155">
        <w:rPr>
          <w:rFonts w:ascii="Tahoma" w:hAnsi="Tahoma" w:cs="Tahoma"/>
          <w:sz w:val="20"/>
        </w:rPr>
        <w:t>снегоборьба</w:t>
      </w:r>
      <w:r w:rsidRPr="00526E69">
        <w:rPr>
          <w:rFonts w:ascii="Tahoma" w:hAnsi="Tahoma" w:cs="Tahoma"/>
          <w:b/>
          <w:color w:val="FF0000"/>
          <w:sz w:val="20"/>
        </w:rPr>
        <w:t>]</w:t>
      </w:r>
      <w:r w:rsidR="00CF5243" w:rsidRPr="00DD7155">
        <w:rPr>
          <w:rFonts w:ascii="Tahoma" w:hAnsi="Tahoma" w:cs="Tahoma"/>
          <w:sz w:val="20"/>
        </w:rPr>
        <w:t>.</w:t>
      </w:r>
    </w:p>
    <w:p w14:paraId="52ED8408" w14:textId="7E8610D2" w:rsidR="000A5D04" w:rsidRPr="00DD7155" w:rsidRDefault="000A5D04" w:rsidP="002F68A6">
      <w:pPr>
        <w:pStyle w:val="1112"/>
        <w:spacing w:before="120" w:after="240"/>
        <w:ind w:left="142"/>
        <w:rPr>
          <w:rFonts w:ascii="Tahoma" w:hAnsi="Tahoma" w:cs="Tahoma"/>
          <w:sz w:val="20"/>
        </w:rPr>
      </w:pPr>
      <w:r w:rsidRPr="00526E69">
        <w:rPr>
          <w:rFonts w:ascii="Tahoma" w:hAnsi="Tahoma" w:cs="Tahoma"/>
          <w:b/>
          <w:color w:val="FF0000"/>
          <w:sz w:val="20"/>
        </w:rPr>
        <w:t>]</w:t>
      </w:r>
    </w:p>
    <w:p w14:paraId="42997D2E" w14:textId="13629906" w:rsidR="00F77F7E" w:rsidRDefault="00F77F7E" w:rsidP="00F77F7E">
      <w:pPr>
        <w:spacing w:before="120" w:after="240"/>
        <w:ind w:left="142" w:firstLine="0"/>
        <w:rPr>
          <w:rFonts w:ascii="Tahoma" w:hAnsi="Tahoma" w:cs="Tahoma"/>
          <w:i/>
          <w:sz w:val="20"/>
        </w:rPr>
      </w:pPr>
      <w:r w:rsidRPr="00DD7155">
        <w:rPr>
          <w:rFonts w:ascii="Tahoma" w:hAnsi="Tahoma" w:cs="Tahoma"/>
          <w:i/>
          <w:sz w:val="20"/>
        </w:rPr>
        <w:t xml:space="preserve">ЕСЛИ УСТРОЙСТВО ВЗИС И/ИЛИ СНЕГОБОРЬБА ВКЛЮЧАЮТСЯ В СООТВЕТСТВИИ С НОРМАТИВОМ (В %), УСТАНОВЛЕННЫМ В РАСЧЕТЕ ДОГОВОРНОЙ ЦЕНЫ БЕЗ РАСШИФРОВОК И ПОДТВЕРЖДАЮЩИХ ДОКУМЕНТОВ, ДОПОЛНИТЬ </w:t>
      </w:r>
      <w:r w:rsidR="00E849B5" w:rsidRPr="00DD7155">
        <w:rPr>
          <w:rFonts w:ascii="Tahoma" w:hAnsi="Tahoma" w:cs="Tahoma"/>
          <w:i/>
          <w:sz w:val="20"/>
        </w:rPr>
        <w:t xml:space="preserve">П. </w:t>
      </w:r>
      <w:r w:rsidR="00876290" w:rsidRPr="00DD7155">
        <w:rPr>
          <w:rFonts w:ascii="Tahoma" w:hAnsi="Tahoma" w:cs="Tahoma"/>
          <w:i/>
          <w:sz w:val="20"/>
        </w:rPr>
        <w:t>3</w:t>
      </w:r>
      <w:r w:rsidR="00E849B5" w:rsidRPr="00DD7155">
        <w:rPr>
          <w:rFonts w:ascii="Tahoma" w:hAnsi="Tahoma" w:cs="Tahoma"/>
          <w:i/>
          <w:sz w:val="20"/>
        </w:rPr>
        <w:t>.7</w:t>
      </w:r>
      <w:r w:rsidR="0019144F" w:rsidRPr="00DD7155">
        <w:rPr>
          <w:rFonts w:ascii="Tahoma" w:hAnsi="Tahoma" w:cs="Tahoma"/>
          <w:i/>
          <w:sz w:val="20"/>
        </w:rPr>
        <w:t>.</w:t>
      </w:r>
      <w:r w:rsidR="00983329" w:rsidRPr="00DD7155">
        <w:rPr>
          <w:rFonts w:ascii="Tahoma" w:hAnsi="Tahoma" w:cs="Tahoma"/>
          <w:i/>
          <w:sz w:val="20"/>
        </w:rPr>
        <w:t>5.1.</w:t>
      </w:r>
      <w:r w:rsidR="00E849B5" w:rsidRPr="00DD7155">
        <w:rPr>
          <w:rFonts w:ascii="Tahoma" w:hAnsi="Tahoma" w:cs="Tahoma"/>
          <w:i/>
          <w:sz w:val="20"/>
        </w:rPr>
        <w:t xml:space="preserve"> </w:t>
      </w:r>
      <w:r w:rsidRPr="00DD7155">
        <w:rPr>
          <w:rFonts w:ascii="Tahoma" w:hAnsi="Tahoma" w:cs="Tahoma"/>
          <w:i/>
          <w:sz w:val="20"/>
        </w:rPr>
        <w:t>УСЛОВИЕМ:</w:t>
      </w:r>
    </w:p>
    <w:p w14:paraId="489525D0" w14:textId="7EBAA838" w:rsidR="000A5D04" w:rsidRPr="00DD7155" w:rsidRDefault="000A5D04" w:rsidP="00F77F7E">
      <w:pPr>
        <w:spacing w:before="120" w:after="240"/>
        <w:ind w:left="142" w:firstLine="0"/>
        <w:rPr>
          <w:rFonts w:ascii="Tahoma" w:hAnsi="Tahoma" w:cs="Tahoma"/>
          <w:i/>
          <w:sz w:val="20"/>
        </w:rPr>
      </w:pPr>
      <w:r w:rsidRPr="00526E69">
        <w:rPr>
          <w:rFonts w:ascii="Tahoma" w:hAnsi="Tahoma" w:cs="Tahoma"/>
          <w:b/>
          <w:color w:val="FF0000"/>
          <w:sz w:val="20"/>
          <w:u w:color="FF0000"/>
          <w:bdr w:val="nil"/>
        </w:rPr>
        <w:t>[</w:t>
      </w:r>
    </w:p>
    <w:p w14:paraId="22EFEFBD" w14:textId="21490373" w:rsidR="00983329" w:rsidRPr="00DD7155" w:rsidRDefault="00F77F7E" w:rsidP="00983329">
      <w:pPr>
        <w:pStyle w:val="1112"/>
        <w:numPr>
          <w:ilvl w:val="4"/>
          <w:numId w:val="13"/>
        </w:numPr>
        <w:spacing w:before="120" w:after="240"/>
        <w:ind w:left="142" w:hanging="1135"/>
        <w:rPr>
          <w:rFonts w:ascii="Tahoma" w:hAnsi="Tahoma" w:cs="Tahoma"/>
          <w:sz w:val="20"/>
          <w:u w:color="000000"/>
          <w:bdr w:val="nil"/>
        </w:rPr>
      </w:pPr>
      <w:r w:rsidRPr="00DD7155">
        <w:rPr>
          <w:rFonts w:ascii="Tahoma" w:hAnsi="Tahoma" w:cs="Tahoma"/>
          <w:b/>
          <w:color w:val="FF0000"/>
          <w:sz w:val="20"/>
          <w:u w:color="FF0000"/>
          <w:bdr w:val="nil"/>
        </w:rPr>
        <w:t xml:space="preserve"> </w:t>
      </w:r>
      <w:r w:rsidR="00A50CF2" w:rsidRPr="00DD7155">
        <w:rPr>
          <w:rFonts w:ascii="Tahoma" w:hAnsi="Tahoma" w:cs="Tahoma"/>
          <w:sz w:val="20"/>
        </w:rPr>
        <w:t>Стоимость</w:t>
      </w:r>
      <w:r w:rsidR="00A50CF2" w:rsidRPr="00DD7155">
        <w:rPr>
          <w:rFonts w:ascii="Tahoma" w:hAnsi="Tahoma" w:cs="Tahoma"/>
          <w:sz w:val="20"/>
          <w:u w:color="000000"/>
          <w:bdr w:val="nil"/>
        </w:rPr>
        <w:t xml:space="preserve"> работ по</w:t>
      </w:r>
      <w:r w:rsidR="00A50CF2" w:rsidRPr="00DD7155">
        <w:rPr>
          <w:rFonts w:ascii="Tahoma" w:hAnsi="Tahoma" w:cs="Tahoma"/>
          <w:sz w:val="20"/>
        </w:rPr>
        <w:t xml:space="preserve"> </w:t>
      </w:r>
      <w:r w:rsidR="00526E69" w:rsidRPr="00526E69">
        <w:rPr>
          <w:rFonts w:ascii="Tahoma" w:hAnsi="Tahoma" w:cs="Tahoma"/>
          <w:b/>
          <w:color w:val="FF0000"/>
          <w:sz w:val="20"/>
          <w:u w:color="FF0000"/>
        </w:rPr>
        <w:t>[</w:t>
      </w:r>
      <w:r w:rsidR="00A50CF2" w:rsidRPr="00DD7155">
        <w:rPr>
          <w:rFonts w:ascii="Tahoma" w:hAnsi="Tahoma" w:cs="Tahoma"/>
          <w:sz w:val="20"/>
        </w:rPr>
        <w:t xml:space="preserve">устройству </w:t>
      </w:r>
      <w:r w:rsidR="004D226F" w:rsidRPr="00DD7155">
        <w:rPr>
          <w:rFonts w:ascii="Tahoma" w:hAnsi="Tahoma" w:cs="Tahoma"/>
          <w:sz w:val="20"/>
        </w:rPr>
        <w:t>ВЗиС</w:t>
      </w:r>
      <w:r w:rsidR="00526E69" w:rsidRPr="00526E69">
        <w:rPr>
          <w:rFonts w:ascii="Tahoma" w:hAnsi="Tahoma" w:cs="Tahoma"/>
          <w:b/>
          <w:color w:val="FF0000"/>
          <w:sz w:val="20"/>
        </w:rPr>
        <w:t>]</w:t>
      </w:r>
      <w:r w:rsidR="00DD56B1" w:rsidRPr="00DD7155">
        <w:rPr>
          <w:rFonts w:ascii="Tahoma" w:hAnsi="Tahoma" w:cs="Tahoma"/>
          <w:sz w:val="20"/>
        </w:rPr>
        <w:t xml:space="preserve">, </w:t>
      </w:r>
      <w:r w:rsidR="00526E69" w:rsidRPr="00526E69">
        <w:rPr>
          <w:rFonts w:ascii="Tahoma" w:hAnsi="Tahoma" w:cs="Tahoma"/>
          <w:b/>
          <w:color w:val="FF0000"/>
          <w:sz w:val="20"/>
          <w:u w:color="FF0000"/>
        </w:rPr>
        <w:t>[</w:t>
      </w:r>
      <w:r w:rsidR="00DD56B1" w:rsidRPr="00DD7155">
        <w:rPr>
          <w:rFonts w:ascii="Tahoma" w:hAnsi="Tahoma" w:cs="Tahoma"/>
          <w:sz w:val="20"/>
        </w:rPr>
        <w:t>снегоборьбе</w:t>
      </w:r>
      <w:r w:rsidR="00526E69" w:rsidRPr="00526E69">
        <w:rPr>
          <w:rFonts w:ascii="Tahoma" w:hAnsi="Tahoma" w:cs="Tahoma"/>
          <w:b/>
          <w:color w:val="FF0000"/>
          <w:sz w:val="20"/>
        </w:rPr>
        <w:t>]</w:t>
      </w:r>
      <w:r w:rsidR="00A50CF2" w:rsidRPr="00DD7155">
        <w:rPr>
          <w:rFonts w:ascii="Tahoma" w:hAnsi="Tahoma" w:cs="Tahoma"/>
          <w:sz w:val="20"/>
          <w:u w:color="000000"/>
          <w:bdr w:val="nil"/>
        </w:rPr>
        <w:t xml:space="preserve"> в сумме, установленной в </w:t>
      </w:r>
      <w:r w:rsidR="00E12BDB" w:rsidRPr="00DD7155">
        <w:rPr>
          <w:rFonts w:ascii="Tahoma" w:hAnsi="Tahoma" w:cs="Tahoma"/>
          <w:sz w:val="20"/>
          <w:u w:color="000000"/>
          <w:bdr w:val="nil"/>
        </w:rPr>
        <w:t>РДЦ</w:t>
      </w:r>
      <w:r w:rsidR="00A50CF2" w:rsidRPr="00DD7155">
        <w:rPr>
          <w:rFonts w:ascii="Tahoma" w:hAnsi="Tahoma" w:cs="Tahoma"/>
          <w:sz w:val="20"/>
          <w:u w:color="000000"/>
          <w:bdr w:val="nil"/>
        </w:rPr>
        <w:t xml:space="preserve">, не подлежит увеличению. </w:t>
      </w:r>
    </w:p>
    <w:p w14:paraId="15BFBA8A" w14:textId="77777777" w:rsidR="000A5D04" w:rsidRDefault="00A50CF2" w:rsidP="00BB555E">
      <w:pPr>
        <w:pStyle w:val="1112"/>
        <w:spacing w:before="120" w:after="240"/>
        <w:ind w:left="142"/>
        <w:rPr>
          <w:rFonts w:ascii="Tahoma" w:hAnsi="Tahoma" w:cs="Tahoma"/>
          <w:sz w:val="20"/>
          <w:u w:color="000000"/>
          <w:bdr w:val="nil"/>
        </w:rPr>
      </w:pPr>
      <w:r w:rsidRPr="00DD7155">
        <w:rPr>
          <w:rFonts w:ascii="Tahoma" w:hAnsi="Tahoma" w:cs="Tahoma"/>
          <w:sz w:val="20"/>
          <w:u w:color="000000"/>
          <w:bdr w:val="nil"/>
        </w:rPr>
        <w:t>При увеличении стоимости СМР</w:t>
      </w:r>
      <w:r w:rsidR="00E12BDB" w:rsidRPr="00DD7155">
        <w:rPr>
          <w:rFonts w:ascii="Tahoma" w:hAnsi="Tahoma" w:cs="Tahoma"/>
          <w:sz w:val="20"/>
          <w:u w:color="000000"/>
          <w:bdr w:val="nil"/>
        </w:rPr>
        <w:t xml:space="preserve"> </w:t>
      </w:r>
      <w:r w:rsidR="00526E69" w:rsidRPr="00526E69">
        <w:rPr>
          <w:rFonts w:ascii="Tahoma" w:hAnsi="Tahoma" w:cs="Tahoma"/>
          <w:b/>
          <w:color w:val="FF0000"/>
          <w:sz w:val="20"/>
          <w:u w:color="FF0000"/>
        </w:rPr>
        <w:t>[</w:t>
      </w:r>
      <w:r w:rsidR="00E12BDB" w:rsidRPr="00DD7155">
        <w:rPr>
          <w:rFonts w:ascii="Tahoma" w:hAnsi="Tahoma" w:cs="Tahoma"/>
          <w:b/>
          <w:color w:val="FF0000"/>
          <w:sz w:val="20"/>
          <w:u w:color="FF0000"/>
        </w:rPr>
        <w:t xml:space="preserve">, </w:t>
      </w:r>
      <w:r w:rsidR="00E12BDB" w:rsidRPr="00DD7155">
        <w:rPr>
          <w:rFonts w:ascii="Tahoma" w:hAnsi="Tahoma" w:cs="Tahoma"/>
          <w:b/>
          <w:color w:val="00B050"/>
          <w:sz w:val="20"/>
          <w:highlight w:val="black"/>
          <w:lang w:eastAsia="en-US"/>
        </w:rPr>
        <w:t>Демонтажных</w:t>
      </w:r>
      <w:r w:rsidR="00E12BDB" w:rsidRPr="00DD7155">
        <w:rPr>
          <w:rFonts w:ascii="Tahoma" w:hAnsi="Tahoma" w:cs="Tahoma"/>
          <w:b/>
          <w:color w:val="FF0000"/>
          <w:sz w:val="20"/>
          <w:u w:color="FF0000"/>
          <w:lang w:eastAsia="en-US"/>
        </w:rPr>
        <w:t xml:space="preserve"> </w:t>
      </w:r>
      <w:r w:rsidR="00E12BDB" w:rsidRPr="00DD7155">
        <w:rPr>
          <w:rFonts w:ascii="Tahoma" w:hAnsi="Tahoma" w:cs="Tahoma"/>
          <w:b/>
          <w:color w:val="00B050"/>
          <w:sz w:val="20"/>
          <w:highlight w:val="black"/>
          <w:lang w:eastAsia="en-US"/>
        </w:rPr>
        <w:t>работ</w:t>
      </w:r>
      <w:r w:rsidR="00526E69" w:rsidRPr="00526E69">
        <w:rPr>
          <w:rFonts w:ascii="Tahoma" w:hAnsi="Tahoma" w:cs="Tahoma"/>
          <w:b/>
          <w:color w:val="FF0000"/>
          <w:sz w:val="20"/>
        </w:rPr>
        <w:t>]</w:t>
      </w:r>
      <w:r w:rsidRPr="00DD7155">
        <w:rPr>
          <w:rFonts w:ascii="Tahoma" w:hAnsi="Tahoma" w:cs="Tahoma"/>
          <w:sz w:val="20"/>
          <w:u w:color="000000"/>
          <w:bdr w:val="nil"/>
        </w:rPr>
        <w:t xml:space="preserve"> приемка оставшейся </w:t>
      </w:r>
      <w:r w:rsidR="000D052D" w:rsidRPr="00DD7155">
        <w:rPr>
          <w:rFonts w:ascii="Tahoma" w:hAnsi="Tahoma" w:cs="Tahoma"/>
          <w:sz w:val="20"/>
          <w:u w:color="000000"/>
          <w:bdr w:val="nil"/>
        </w:rPr>
        <w:t>по Договору</w:t>
      </w:r>
      <w:r w:rsidRPr="00DD7155">
        <w:rPr>
          <w:rFonts w:ascii="Tahoma" w:hAnsi="Tahoma" w:cs="Tahoma"/>
          <w:sz w:val="20"/>
          <w:u w:color="000000"/>
          <w:bdr w:val="nil"/>
        </w:rPr>
        <w:t xml:space="preserve"> стоимости </w:t>
      </w:r>
      <w:r w:rsidR="00526E69" w:rsidRPr="00526E69">
        <w:rPr>
          <w:rFonts w:ascii="Tahoma" w:hAnsi="Tahoma" w:cs="Tahoma"/>
          <w:b/>
          <w:color w:val="FF0000"/>
          <w:sz w:val="20"/>
          <w:u w:color="FF0000"/>
          <w:bdr w:val="nil"/>
        </w:rPr>
        <w:t>[</w:t>
      </w:r>
      <w:r w:rsidRPr="00DD7155">
        <w:rPr>
          <w:rFonts w:ascii="Tahoma" w:hAnsi="Tahoma" w:cs="Tahoma"/>
          <w:sz w:val="20"/>
          <w:u w:color="000000"/>
          <w:bdr w:val="nil"/>
        </w:rPr>
        <w:t>ВЗиС</w:t>
      </w:r>
      <w:r w:rsidR="00526E69" w:rsidRPr="00526E69">
        <w:rPr>
          <w:rFonts w:ascii="Tahoma" w:hAnsi="Tahoma" w:cs="Tahoma"/>
          <w:b/>
          <w:color w:val="FF0000"/>
          <w:sz w:val="20"/>
          <w:u w:color="000000"/>
          <w:bdr w:val="nil"/>
        </w:rPr>
        <w:t>]</w:t>
      </w:r>
      <w:r w:rsidR="00DD56B1" w:rsidRPr="00DD7155">
        <w:rPr>
          <w:rFonts w:ascii="Tahoma" w:hAnsi="Tahoma" w:cs="Tahoma"/>
          <w:sz w:val="20"/>
          <w:u w:color="000000"/>
          <w:bdr w:val="nil"/>
        </w:rPr>
        <w:t>,</w:t>
      </w:r>
      <w:r w:rsidRPr="00DD7155">
        <w:rPr>
          <w:rFonts w:ascii="Tahoma" w:hAnsi="Tahoma" w:cs="Tahoma"/>
          <w:sz w:val="20"/>
          <w:u w:color="000000"/>
          <w:bdr w:val="nil"/>
        </w:rPr>
        <w:t xml:space="preserve"> </w:t>
      </w:r>
      <w:r w:rsidR="00526E69" w:rsidRPr="00526E69">
        <w:rPr>
          <w:rFonts w:ascii="Tahoma" w:hAnsi="Tahoma" w:cs="Tahoma"/>
          <w:b/>
          <w:color w:val="FF0000"/>
          <w:sz w:val="20"/>
          <w:u w:color="FF0000"/>
        </w:rPr>
        <w:t>[</w:t>
      </w:r>
      <w:r w:rsidR="00DD56B1" w:rsidRPr="00DD7155">
        <w:rPr>
          <w:rFonts w:ascii="Tahoma" w:hAnsi="Tahoma" w:cs="Tahoma"/>
          <w:sz w:val="20"/>
        </w:rPr>
        <w:t>снегоборьб</w:t>
      </w:r>
      <w:r w:rsidR="004D226F" w:rsidRPr="00DD7155">
        <w:rPr>
          <w:rFonts w:ascii="Tahoma" w:hAnsi="Tahoma" w:cs="Tahoma"/>
          <w:sz w:val="20"/>
        </w:rPr>
        <w:t>ы</w:t>
      </w:r>
      <w:r w:rsidR="00526E69" w:rsidRPr="00526E69">
        <w:rPr>
          <w:rFonts w:ascii="Tahoma" w:hAnsi="Tahoma" w:cs="Tahoma"/>
          <w:b/>
          <w:color w:val="FF0000"/>
          <w:sz w:val="20"/>
        </w:rPr>
        <w:t>]</w:t>
      </w:r>
      <w:r w:rsidRPr="00DD7155">
        <w:rPr>
          <w:rFonts w:ascii="Tahoma" w:hAnsi="Tahoma" w:cs="Tahoma"/>
          <w:sz w:val="20"/>
          <w:u w:color="000000"/>
          <w:bdr w:val="nil"/>
        </w:rPr>
        <w:t xml:space="preserve"> осуществляется пропорционально выполненным СМР</w:t>
      </w:r>
      <w:r w:rsidR="00E12BDB" w:rsidRPr="00DD7155">
        <w:rPr>
          <w:rFonts w:ascii="Tahoma" w:hAnsi="Tahoma" w:cs="Tahoma"/>
          <w:sz w:val="20"/>
          <w:u w:color="000000"/>
          <w:bdr w:val="nil"/>
        </w:rPr>
        <w:t xml:space="preserve"> </w:t>
      </w:r>
      <w:r w:rsidR="00526E69" w:rsidRPr="00526E69">
        <w:rPr>
          <w:rFonts w:ascii="Tahoma" w:hAnsi="Tahoma" w:cs="Tahoma"/>
          <w:b/>
          <w:color w:val="FF0000"/>
          <w:sz w:val="20"/>
          <w:u w:color="FF0000"/>
          <w:lang w:eastAsia="en-US"/>
        </w:rPr>
        <w:t>[</w:t>
      </w:r>
      <w:r w:rsidR="00E12BDB" w:rsidRPr="00DD7155">
        <w:rPr>
          <w:rFonts w:ascii="Tahoma" w:hAnsi="Tahoma" w:cs="Tahoma"/>
          <w:b/>
          <w:color w:val="FF0000"/>
          <w:sz w:val="20"/>
          <w:u w:color="FF0000"/>
          <w:lang w:eastAsia="en-US"/>
        </w:rPr>
        <w:t xml:space="preserve">, </w:t>
      </w:r>
      <w:r w:rsidR="00E12BDB" w:rsidRPr="00DD7155">
        <w:rPr>
          <w:rFonts w:ascii="Tahoma" w:hAnsi="Tahoma" w:cs="Tahoma"/>
          <w:b/>
          <w:color w:val="00B050"/>
          <w:sz w:val="20"/>
          <w:highlight w:val="black"/>
          <w:lang w:eastAsia="en-US"/>
        </w:rPr>
        <w:t>Демонтажным работам</w:t>
      </w:r>
      <w:r w:rsidR="00526E69" w:rsidRPr="00526E69">
        <w:rPr>
          <w:rFonts w:ascii="Tahoma" w:hAnsi="Tahoma" w:cs="Tahoma"/>
          <w:b/>
          <w:color w:val="FF0000"/>
          <w:sz w:val="20"/>
        </w:rPr>
        <w:t>]</w:t>
      </w:r>
      <w:r w:rsidRPr="00DD7155">
        <w:rPr>
          <w:rFonts w:ascii="Tahoma" w:hAnsi="Tahoma" w:cs="Tahoma"/>
          <w:sz w:val="20"/>
          <w:u w:color="000000"/>
          <w:bdr w:val="nil"/>
        </w:rPr>
        <w:t xml:space="preserve"> в пределах установленного лимита средств по Договору и не может быть увеличена при её недостаточности.</w:t>
      </w:r>
    </w:p>
    <w:p w14:paraId="489A0F24" w14:textId="47A16580" w:rsidR="00A50CF2" w:rsidRPr="00DD7155" w:rsidRDefault="00526E69" w:rsidP="00BB555E">
      <w:pPr>
        <w:pStyle w:val="1112"/>
        <w:spacing w:before="120" w:after="240"/>
        <w:ind w:left="142"/>
        <w:rPr>
          <w:rFonts w:ascii="Tahoma" w:hAnsi="Tahoma" w:cs="Tahoma"/>
          <w:sz w:val="20"/>
          <w:u w:color="000000"/>
          <w:bdr w:val="nil"/>
        </w:rPr>
      </w:pPr>
      <w:r w:rsidRPr="00526E69">
        <w:rPr>
          <w:rFonts w:ascii="Tahoma" w:hAnsi="Tahoma" w:cs="Tahoma"/>
          <w:b/>
          <w:color w:val="FF0000"/>
          <w:sz w:val="20"/>
          <w:u w:color="000000"/>
          <w:bdr w:val="nil"/>
        </w:rPr>
        <w:t>]</w:t>
      </w:r>
    </w:p>
    <w:p w14:paraId="1646A7F3" w14:textId="5B8C66B3" w:rsidR="005A55FF" w:rsidRDefault="001659A5" w:rsidP="00BB555E">
      <w:pPr>
        <w:spacing w:before="120" w:after="240"/>
        <w:ind w:left="142" w:firstLine="0"/>
        <w:rPr>
          <w:rFonts w:ascii="Tahoma" w:hAnsi="Tahoma" w:cs="Tahoma"/>
          <w:i/>
          <w:sz w:val="20"/>
        </w:rPr>
      </w:pPr>
      <w:r w:rsidRPr="00DD7155">
        <w:rPr>
          <w:rFonts w:ascii="Tahoma" w:hAnsi="Tahoma" w:cs="Tahoma"/>
          <w:i/>
          <w:sz w:val="20"/>
        </w:rPr>
        <w:t xml:space="preserve">ЕСЛИ ЛИМИТИРОВАННЫЕ ЗАТРАТЫ ВКЛЮЧАЮТСЯ НА ОСНОВАНИИ </w:t>
      </w:r>
      <w:r w:rsidRPr="00DD7155">
        <w:rPr>
          <w:rFonts w:ascii="Tahoma" w:hAnsi="Tahoma" w:cs="Tahoma"/>
          <w:b/>
          <w:i/>
          <w:sz w:val="20"/>
        </w:rPr>
        <w:t>ПОДТВЕРЖДАЮЩИХ ДОКУМЕНТОВ</w:t>
      </w:r>
      <w:r w:rsidR="000A5D04">
        <w:rPr>
          <w:rFonts w:ascii="Tahoma" w:hAnsi="Tahoma" w:cs="Tahoma"/>
          <w:b/>
          <w:i/>
          <w:sz w:val="20"/>
        </w:rPr>
        <w:t xml:space="preserve"> (</w:t>
      </w:r>
      <w:r w:rsidR="000B7AB7">
        <w:rPr>
          <w:rFonts w:ascii="Tahoma" w:hAnsi="Tahoma" w:cs="Tahoma"/>
          <w:b/>
          <w:i/>
          <w:sz w:val="20"/>
        </w:rPr>
        <w:t xml:space="preserve">П. 3.7.5.1 ИСКЛЮЧИТЬ И ВКЛЮЧИТЬ </w:t>
      </w:r>
      <w:r w:rsidR="000A5D04">
        <w:rPr>
          <w:rFonts w:ascii="Tahoma" w:hAnsi="Tahoma" w:cs="Tahoma"/>
          <w:b/>
          <w:i/>
          <w:sz w:val="20"/>
        </w:rPr>
        <w:t>П. 3.7.6 -3.7.7)</w:t>
      </w:r>
      <w:r w:rsidRPr="00DD7155">
        <w:rPr>
          <w:rFonts w:ascii="Tahoma" w:hAnsi="Tahoma" w:cs="Tahoma"/>
          <w:i/>
          <w:sz w:val="20"/>
        </w:rPr>
        <w:t>:</w:t>
      </w:r>
    </w:p>
    <w:p w14:paraId="348D11E7" w14:textId="488A39D2" w:rsidR="000A5D04" w:rsidRPr="00DD7155" w:rsidRDefault="000A5D04" w:rsidP="00BB555E">
      <w:pPr>
        <w:spacing w:before="120" w:after="240"/>
        <w:ind w:left="142" w:firstLine="0"/>
        <w:rPr>
          <w:rFonts w:ascii="Tahoma" w:hAnsi="Tahoma" w:cs="Tahoma"/>
          <w:i/>
          <w:sz w:val="20"/>
        </w:rPr>
      </w:pPr>
      <w:r w:rsidRPr="00526E69">
        <w:rPr>
          <w:rFonts w:ascii="Tahoma" w:hAnsi="Tahoma" w:cs="Tahoma"/>
          <w:b/>
          <w:color w:val="FF0000"/>
          <w:sz w:val="20"/>
          <w:u w:color="FF0000"/>
        </w:rPr>
        <w:t>[</w:t>
      </w:r>
    </w:p>
    <w:p w14:paraId="2FA5D378" w14:textId="09161B89" w:rsidR="00CF5243" w:rsidRPr="00DD7155" w:rsidRDefault="00CF5243"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В качестве обоснования лимита средств, предусмотренного в договоре и РДЦ, Подрядчик формиру</w:t>
      </w:r>
      <w:r w:rsidR="0096357C" w:rsidRPr="00DD7155">
        <w:rPr>
          <w:rFonts w:ascii="Tahoma" w:hAnsi="Tahoma" w:cs="Tahoma"/>
          <w:sz w:val="20"/>
        </w:rPr>
        <w:t>ет и согласовывает</w:t>
      </w:r>
      <w:r w:rsidRPr="00DD7155">
        <w:rPr>
          <w:rFonts w:ascii="Tahoma" w:hAnsi="Tahoma" w:cs="Tahoma"/>
          <w:sz w:val="20"/>
        </w:rPr>
        <w:t xml:space="preserve"> с </w:t>
      </w:r>
      <w:r w:rsidR="00947F2B" w:rsidRPr="00DD7155">
        <w:rPr>
          <w:rFonts w:ascii="Tahoma" w:hAnsi="Tahoma" w:cs="Tahoma"/>
          <w:sz w:val="20"/>
        </w:rPr>
        <w:t>Заказчиком сметы</w:t>
      </w:r>
      <w:r w:rsidRPr="00DD7155">
        <w:rPr>
          <w:rFonts w:ascii="Tahoma" w:hAnsi="Tahoma" w:cs="Tahoma"/>
          <w:sz w:val="20"/>
        </w:rPr>
        <w:t xml:space="preserve"> и/или расчеты</w:t>
      </w:r>
      <w:r w:rsidR="0096357C" w:rsidRPr="00DD7155">
        <w:rPr>
          <w:rFonts w:ascii="Tahoma" w:hAnsi="Tahoma" w:cs="Tahoma"/>
          <w:sz w:val="20"/>
        </w:rPr>
        <w:t>, сформированные</w:t>
      </w:r>
      <w:r w:rsidRPr="00DD7155">
        <w:rPr>
          <w:rFonts w:ascii="Tahoma" w:hAnsi="Tahoma" w:cs="Tahoma"/>
          <w:sz w:val="20"/>
        </w:rPr>
        <w:t xml:space="preserve"> на основании </w:t>
      </w:r>
      <w:r w:rsidR="0096357C" w:rsidRPr="00DD7155">
        <w:rPr>
          <w:rFonts w:ascii="Tahoma" w:hAnsi="Tahoma" w:cs="Tahoma"/>
          <w:sz w:val="20"/>
        </w:rPr>
        <w:t>обосновывающих (подтверждающих)</w:t>
      </w:r>
      <w:r w:rsidR="0026221D" w:rsidRPr="00DD7155">
        <w:rPr>
          <w:rFonts w:ascii="Tahoma" w:hAnsi="Tahoma" w:cs="Tahoma"/>
          <w:sz w:val="20"/>
        </w:rPr>
        <w:t xml:space="preserve"> </w:t>
      </w:r>
      <w:r w:rsidRPr="00DD7155">
        <w:rPr>
          <w:rFonts w:ascii="Tahoma" w:hAnsi="Tahoma" w:cs="Tahoma"/>
          <w:sz w:val="20"/>
        </w:rPr>
        <w:t xml:space="preserve">документов по </w:t>
      </w:r>
      <w:r w:rsidR="009319DE" w:rsidRPr="00DD7155">
        <w:rPr>
          <w:rFonts w:ascii="Tahoma" w:hAnsi="Tahoma" w:cs="Tahoma"/>
          <w:sz w:val="20"/>
        </w:rPr>
        <w:t xml:space="preserve">следующим </w:t>
      </w:r>
      <w:r w:rsidRPr="00DD7155">
        <w:rPr>
          <w:rFonts w:ascii="Tahoma" w:hAnsi="Tahoma" w:cs="Tahoma"/>
          <w:sz w:val="20"/>
        </w:rPr>
        <w:t>лимитированны</w:t>
      </w:r>
      <w:r w:rsidR="0096357C" w:rsidRPr="00DD7155">
        <w:rPr>
          <w:rFonts w:ascii="Tahoma" w:hAnsi="Tahoma" w:cs="Tahoma"/>
          <w:sz w:val="20"/>
        </w:rPr>
        <w:t>м</w:t>
      </w:r>
      <w:r w:rsidRPr="00DD7155">
        <w:rPr>
          <w:rFonts w:ascii="Tahoma" w:hAnsi="Tahoma" w:cs="Tahoma"/>
          <w:sz w:val="20"/>
        </w:rPr>
        <w:t xml:space="preserve"> затрат</w:t>
      </w:r>
      <w:r w:rsidR="0096357C" w:rsidRPr="00DD7155">
        <w:rPr>
          <w:rFonts w:ascii="Tahoma" w:hAnsi="Tahoma" w:cs="Tahoma"/>
          <w:sz w:val="20"/>
        </w:rPr>
        <w:t>ам на</w:t>
      </w:r>
      <w:r w:rsidRPr="00DD7155">
        <w:rPr>
          <w:rFonts w:ascii="Tahoma" w:hAnsi="Tahoma" w:cs="Tahoma"/>
          <w:sz w:val="20"/>
        </w:rPr>
        <w:t>:</w:t>
      </w:r>
    </w:p>
    <w:p w14:paraId="07AE734C" w14:textId="69F65FE4" w:rsidR="00CF5243" w:rsidRPr="00DD7155" w:rsidRDefault="00526E69" w:rsidP="00BB555E">
      <w:pPr>
        <w:pStyle w:val="1112"/>
        <w:spacing w:before="120" w:after="240"/>
        <w:ind w:left="142"/>
        <w:rPr>
          <w:rFonts w:ascii="Tahoma" w:hAnsi="Tahoma" w:cs="Tahoma"/>
          <w:sz w:val="20"/>
        </w:rPr>
      </w:pPr>
      <w:r w:rsidRPr="00526E69">
        <w:rPr>
          <w:rFonts w:ascii="Tahoma" w:hAnsi="Tahoma" w:cs="Tahoma"/>
          <w:b/>
          <w:color w:val="FF0000"/>
          <w:sz w:val="20"/>
          <w:u w:color="FF0000"/>
        </w:rPr>
        <w:t>[</w:t>
      </w:r>
      <w:r w:rsidR="00CF5243" w:rsidRPr="00DD7155">
        <w:rPr>
          <w:rFonts w:ascii="Tahoma" w:hAnsi="Tahoma" w:cs="Tahoma"/>
          <w:sz w:val="20"/>
        </w:rPr>
        <w:t xml:space="preserve">- </w:t>
      </w:r>
      <w:r w:rsidR="009319DE" w:rsidRPr="00DD7155">
        <w:rPr>
          <w:rFonts w:ascii="Tahoma" w:hAnsi="Tahoma" w:cs="Tahoma"/>
          <w:sz w:val="20"/>
        </w:rPr>
        <w:t>ВЗиС</w:t>
      </w:r>
      <w:r w:rsidRPr="00526E69">
        <w:rPr>
          <w:rFonts w:ascii="Tahoma" w:hAnsi="Tahoma" w:cs="Tahoma"/>
          <w:b/>
          <w:color w:val="FF0000"/>
          <w:sz w:val="20"/>
        </w:rPr>
        <w:t>]</w:t>
      </w:r>
      <w:r w:rsidR="00CF5243" w:rsidRPr="00DD7155">
        <w:rPr>
          <w:rFonts w:ascii="Tahoma" w:hAnsi="Tahoma" w:cs="Tahoma"/>
          <w:sz w:val="20"/>
        </w:rPr>
        <w:t>;</w:t>
      </w:r>
    </w:p>
    <w:p w14:paraId="4A89CFC6" w14:textId="72D89E11" w:rsidR="00CF5243" w:rsidRPr="00DD7155" w:rsidRDefault="00526E69" w:rsidP="00BB555E">
      <w:pPr>
        <w:pStyle w:val="1112"/>
        <w:spacing w:before="120" w:after="240"/>
        <w:ind w:left="142"/>
        <w:rPr>
          <w:rFonts w:ascii="Tahoma" w:hAnsi="Tahoma" w:cs="Tahoma"/>
          <w:sz w:val="20"/>
        </w:rPr>
      </w:pPr>
      <w:r w:rsidRPr="00526E69">
        <w:rPr>
          <w:rFonts w:ascii="Tahoma" w:hAnsi="Tahoma" w:cs="Tahoma"/>
          <w:b/>
          <w:color w:val="FF0000"/>
          <w:sz w:val="20"/>
          <w:u w:color="FF0000"/>
        </w:rPr>
        <w:t>[</w:t>
      </w:r>
      <w:r w:rsidR="00CF5243" w:rsidRPr="00DD7155">
        <w:rPr>
          <w:rFonts w:ascii="Tahoma" w:hAnsi="Tahoma" w:cs="Tahoma"/>
          <w:sz w:val="20"/>
        </w:rPr>
        <w:t>- Снегоборьба</w:t>
      </w:r>
      <w:r w:rsidRPr="00526E69">
        <w:rPr>
          <w:rFonts w:ascii="Tahoma" w:hAnsi="Tahoma" w:cs="Tahoma"/>
          <w:b/>
          <w:color w:val="FF0000"/>
          <w:sz w:val="20"/>
        </w:rPr>
        <w:t>]</w:t>
      </w:r>
      <w:r w:rsidR="00CF5243" w:rsidRPr="00DD7155">
        <w:rPr>
          <w:rFonts w:ascii="Tahoma" w:hAnsi="Tahoma" w:cs="Tahoma"/>
          <w:sz w:val="20"/>
        </w:rPr>
        <w:t>,</w:t>
      </w:r>
    </w:p>
    <w:p w14:paraId="23F4BC5E" w14:textId="65F7E24F" w:rsidR="00CF5243" w:rsidRPr="00DD7155" w:rsidRDefault="00CF5243" w:rsidP="00BB555E">
      <w:pPr>
        <w:pStyle w:val="1112"/>
        <w:spacing w:before="120" w:after="240"/>
        <w:ind w:left="142"/>
        <w:rPr>
          <w:rFonts w:ascii="Tahoma" w:hAnsi="Tahoma" w:cs="Tahoma"/>
          <w:sz w:val="20"/>
        </w:rPr>
      </w:pPr>
      <w:r w:rsidRPr="00DD7155">
        <w:rPr>
          <w:rFonts w:ascii="Tahoma" w:hAnsi="Tahoma" w:cs="Tahoma"/>
          <w:sz w:val="20"/>
        </w:rPr>
        <w:t xml:space="preserve">- </w:t>
      </w:r>
      <w:r w:rsidR="0096357C" w:rsidRPr="00DD7155">
        <w:rPr>
          <w:rFonts w:ascii="Tahoma" w:hAnsi="Tahoma" w:cs="Tahoma"/>
          <w:sz w:val="20"/>
        </w:rPr>
        <w:t xml:space="preserve">Первоначальную очистку </w:t>
      </w:r>
      <w:r w:rsidRPr="00DD7155">
        <w:rPr>
          <w:rFonts w:ascii="Tahoma" w:hAnsi="Tahoma" w:cs="Tahoma"/>
          <w:sz w:val="20"/>
        </w:rPr>
        <w:t>от снега,</w:t>
      </w:r>
    </w:p>
    <w:p w14:paraId="7EEB2907" w14:textId="27BAB513" w:rsidR="00CF5243" w:rsidRPr="00DD7155" w:rsidRDefault="001D2D5E" w:rsidP="00BB555E">
      <w:pPr>
        <w:pStyle w:val="1112"/>
        <w:spacing w:before="120" w:after="240"/>
        <w:ind w:left="142"/>
        <w:rPr>
          <w:rFonts w:ascii="Tahoma" w:hAnsi="Tahoma" w:cs="Tahoma"/>
          <w:sz w:val="20"/>
        </w:rPr>
      </w:pPr>
      <w:r w:rsidRPr="00526E69">
        <w:rPr>
          <w:rFonts w:ascii="Tahoma" w:hAnsi="Tahoma" w:cs="Tahoma"/>
          <w:b/>
          <w:color w:val="FF0000"/>
          <w:sz w:val="20"/>
          <w:u w:color="FF0000"/>
        </w:rPr>
        <w:t>[</w:t>
      </w:r>
      <w:r w:rsidR="00CF5243" w:rsidRPr="00DD7155">
        <w:rPr>
          <w:rFonts w:ascii="Tahoma" w:hAnsi="Tahoma" w:cs="Tahoma"/>
          <w:sz w:val="20"/>
        </w:rPr>
        <w:t xml:space="preserve">- содержание действующих постоянных автомобильных дорог и восстановление их после </w:t>
      </w:r>
      <w:r w:rsidR="00526E69" w:rsidRPr="00526E69">
        <w:rPr>
          <w:rFonts w:ascii="Tahoma" w:hAnsi="Tahoma" w:cs="Tahoma"/>
          <w:b/>
          <w:color w:val="FF0000"/>
          <w:sz w:val="20"/>
        </w:rPr>
        <w:t>[</w:t>
      </w:r>
      <w:r w:rsidR="00CF5243" w:rsidRPr="00DD7155">
        <w:rPr>
          <w:rFonts w:ascii="Tahoma" w:hAnsi="Tahoma" w:cs="Tahoma"/>
          <w:sz w:val="20"/>
        </w:rPr>
        <w:t>окончания строительства</w:t>
      </w:r>
      <w:r w:rsidR="00526E69" w:rsidRPr="00526E69">
        <w:rPr>
          <w:rFonts w:ascii="Tahoma" w:hAnsi="Tahoma" w:cs="Tahoma"/>
          <w:b/>
          <w:color w:val="FF0000"/>
          <w:sz w:val="20"/>
        </w:rPr>
        <w:t>]</w:t>
      </w:r>
      <w:r w:rsidR="00C85071" w:rsidRPr="00DD7155">
        <w:rPr>
          <w:rFonts w:ascii="Tahoma" w:hAnsi="Tahoma" w:cs="Tahoma"/>
          <w:sz w:val="20"/>
        </w:rPr>
        <w:t xml:space="preserve"> </w:t>
      </w:r>
      <w:r w:rsidR="00526E69" w:rsidRPr="00526E69">
        <w:rPr>
          <w:rFonts w:ascii="Tahoma" w:hAnsi="Tahoma" w:cs="Tahoma"/>
          <w:b/>
          <w:color w:val="FF0000"/>
          <w:sz w:val="20"/>
          <w:u w:color="FF0000"/>
          <w:lang w:eastAsia="en-US"/>
        </w:rPr>
        <w:t>[</w:t>
      </w:r>
      <w:r w:rsidR="00E12BDB" w:rsidRPr="00DD7155">
        <w:rPr>
          <w:rFonts w:ascii="Tahoma" w:hAnsi="Tahoma" w:cs="Tahoma"/>
          <w:b/>
          <w:color w:val="FF0000"/>
          <w:sz w:val="20"/>
          <w:u w:color="FF0000"/>
          <w:lang w:eastAsia="en-US"/>
        </w:rPr>
        <w:t xml:space="preserve">, </w:t>
      </w:r>
      <w:r w:rsidR="00E12BDB" w:rsidRPr="00DD7155">
        <w:rPr>
          <w:rFonts w:ascii="Tahoma" w:hAnsi="Tahoma" w:cs="Tahoma"/>
          <w:b/>
          <w:color w:val="00B050"/>
          <w:sz w:val="20"/>
          <w:highlight w:val="black"/>
          <w:lang w:eastAsia="en-US"/>
        </w:rPr>
        <w:t>Демонтажных работ</w:t>
      </w:r>
      <w:r w:rsidR="00526E69" w:rsidRPr="00526E69">
        <w:rPr>
          <w:rFonts w:ascii="Tahoma" w:hAnsi="Tahoma" w:cs="Tahoma"/>
          <w:b/>
          <w:color w:val="FF0000"/>
          <w:sz w:val="20"/>
          <w:lang w:eastAsia="en-US"/>
        </w:rPr>
        <w:t>]</w:t>
      </w:r>
      <w:r w:rsidR="00EE7941" w:rsidRPr="00DD7155">
        <w:rPr>
          <w:rFonts w:ascii="Tahoma" w:hAnsi="Tahoma" w:cs="Tahoma"/>
          <w:sz w:val="20"/>
          <w:lang w:eastAsia="en-US"/>
        </w:rPr>
        <w:t>.</w:t>
      </w:r>
      <w:r w:rsidR="000A5D04" w:rsidRPr="000A5D04">
        <w:rPr>
          <w:rFonts w:ascii="Tahoma" w:hAnsi="Tahoma" w:cs="Tahoma"/>
          <w:b/>
          <w:color w:val="FF0000"/>
          <w:sz w:val="20"/>
        </w:rPr>
        <w:t xml:space="preserve"> </w:t>
      </w:r>
      <w:r w:rsidR="000A5D04" w:rsidRPr="00526E69">
        <w:rPr>
          <w:rFonts w:ascii="Tahoma" w:hAnsi="Tahoma" w:cs="Tahoma"/>
          <w:b/>
          <w:color w:val="FF0000"/>
          <w:sz w:val="20"/>
        </w:rPr>
        <w:t>]</w:t>
      </w:r>
      <w:r>
        <w:rPr>
          <w:rFonts w:ascii="Tahoma" w:hAnsi="Tahoma" w:cs="Tahoma"/>
          <w:sz w:val="20"/>
          <w:lang w:eastAsia="en-US"/>
        </w:rPr>
        <w:t xml:space="preserve"> </w:t>
      </w:r>
      <w:r w:rsidRPr="00F16DDB">
        <w:rPr>
          <w:rFonts w:ascii="Tahoma" w:hAnsi="Tahoma" w:cs="Tahoma"/>
          <w:color w:val="FF0000"/>
          <w:sz w:val="20"/>
          <w:lang w:eastAsia="en-US"/>
        </w:rPr>
        <w:t>/</w:t>
      </w:r>
    </w:p>
    <w:p w14:paraId="31954CBC" w14:textId="314B82AB" w:rsidR="002213E7" w:rsidRPr="00DD7155" w:rsidRDefault="000A5D04" w:rsidP="00BB555E">
      <w:pPr>
        <w:pStyle w:val="1112"/>
        <w:spacing w:before="120" w:after="240"/>
        <w:ind w:left="142"/>
        <w:rPr>
          <w:rFonts w:ascii="Tahoma" w:hAnsi="Tahoma" w:cs="Tahoma"/>
          <w:sz w:val="20"/>
        </w:rPr>
      </w:pPr>
      <w:r w:rsidRPr="00526E69">
        <w:rPr>
          <w:rFonts w:ascii="Tahoma" w:hAnsi="Tahoma" w:cs="Tahoma"/>
          <w:b/>
          <w:color w:val="FF0000"/>
          <w:sz w:val="20"/>
          <w:u w:color="FF0000"/>
        </w:rPr>
        <w:t>[</w:t>
      </w:r>
      <w:r w:rsidR="0000474B" w:rsidRPr="00DD7155">
        <w:rPr>
          <w:rFonts w:ascii="Tahoma" w:hAnsi="Tahoma" w:cs="Tahoma"/>
          <w:sz w:val="20"/>
        </w:rPr>
        <w:t>- пр.</w:t>
      </w:r>
      <w:r w:rsidR="00526E69" w:rsidRPr="00526E69">
        <w:rPr>
          <w:rFonts w:ascii="Tahoma" w:hAnsi="Tahoma" w:cs="Tahoma"/>
          <w:b/>
          <w:color w:val="FF0000"/>
          <w:sz w:val="20"/>
        </w:rPr>
        <w:t>]</w:t>
      </w:r>
    </w:p>
    <w:p w14:paraId="5EFCC941" w14:textId="302B188F" w:rsidR="00CF5243" w:rsidRPr="00DD7155" w:rsidRDefault="002D7294"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Выполненные </w:t>
      </w:r>
      <w:r w:rsidR="009E0F6D" w:rsidRPr="00DD7155">
        <w:rPr>
          <w:rFonts w:ascii="Tahoma" w:hAnsi="Tahoma" w:cs="Tahoma"/>
          <w:sz w:val="20"/>
        </w:rPr>
        <w:t>работ</w:t>
      </w:r>
      <w:r w:rsidRPr="00DD7155">
        <w:rPr>
          <w:rFonts w:ascii="Tahoma" w:hAnsi="Tahoma" w:cs="Tahoma"/>
          <w:sz w:val="20"/>
        </w:rPr>
        <w:t>ы</w:t>
      </w:r>
      <w:r w:rsidR="009E0F6D" w:rsidRPr="00DD7155">
        <w:rPr>
          <w:rFonts w:ascii="Tahoma" w:hAnsi="Tahoma" w:cs="Tahoma"/>
          <w:sz w:val="20"/>
        </w:rPr>
        <w:t xml:space="preserve"> и </w:t>
      </w:r>
      <w:r w:rsidRPr="00DD7155">
        <w:rPr>
          <w:rFonts w:ascii="Tahoma" w:hAnsi="Tahoma" w:cs="Tahoma"/>
          <w:sz w:val="20"/>
        </w:rPr>
        <w:t xml:space="preserve">понесенные </w:t>
      </w:r>
      <w:r w:rsidR="009E0F6D" w:rsidRPr="00DD7155">
        <w:rPr>
          <w:rFonts w:ascii="Tahoma" w:hAnsi="Tahoma" w:cs="Tahoma"/>
          <w:sz w:val="20"/>
        </w:rPr>
        <w:t>затрат</w:t>
      </w:r>
      <w:r w:rsidRPr="00DD7155">
        <w:rPr>
          <w:rFonts w:ascii="Tahoma" w:hAnsi="Tahoma" w:cs="Tahoma"/>
          <w:sz w:val="20"/>
        </w:rPr>
        <w:t>ы</w:t>
      </w:r>
      <w:r w:rsidR="009E0F6D" w:rsidRPr="00DD7155">
        <w:rPr>
          <w:rFonts w:ascii="Tahoma" w:hAnsi="Tahoma" w:cs="Tahoma"/>
          <w:sz w:val="20"/>
        </w:rPr>
        <w:t xml:space="preserve"> на </w:t>
      </w:r>
      <w:r w:rsidR="00526E69" w:rsidRPr="00526E69">
        <w:rPr>
          <w:rFonts w:ascii="Tahoma" w:hAnsi="Tahoma" w:cs="Tahoma"/>
          <w:b/>
          <w:color w:val="FF0000"/>
          <w:sz w:val="20"/>
          <w:u w:color="FF0000"/>
        </w:rPr>
        <w:t>[</w:t>
      </w:r>
      <w:r w:rsidR="00CF5243" w:rsidRPr="00DD7155">
        <w:rPr>
          <w:rFonts w:ascii="Tahoma" w:hAnsi="Tahoma" w:cs="Tahoma"/>
          <w:sz w:val="20"/>
        </w:rPr>
        <w:t xml:space="preserve">устройство </w:t>
      </w:r>
      <w:r w:rsidR="009319DE" w:rsidRPr="00DD7155">
        <w:rPr>
          <w:rFonts w:ascii="Tahoma" w:hAnsi="Tahoma" w:cs="Tahoma"/>
          <w:sz w:val="20"/>
        </w:rPr>
        <w:t>ВЗиС,</w:t>
      </w:r>
      <w:r w:rsidR="00526E69" w:rsidRPr="00526E69">
        <w:rPr>
          <w:rFonts w:ascii="Tahoma" w:hAnsi="Tahoma" w:cs="Tahoma"/>
          <w:b/>
          <w:color w:val="FF0000"/>
          <w:sz w:val="20"/>
        </w:rPr>
        <w:t>]</w:t>
      </w:r>
      <w:r w:rsidR="00CF5243" w:rsidRPr="00DD7155">
        <w:rPr>
          <w:rFonts w:ascii="Tahoma" w:hAnsi="Tahoma" w:cs="Tahoma"/>
          <w:sz w:val="20"/>
        </w:rPr>
        <w:t xml:space="preserve">, </w:t>
      </w:r>
      <w:r w:rsidR="00526E69" w:rsidRPr="00526E69">
        <w:rPr>
          <w:rFonts w:ascii="Tahoma" w:hAnsi="Tahoma" w:cs="Tahoma"/>
          <w:b/>
          <w:color w:val="FF0000"/>
          <w:sz w:val="20"/>
          <w:u w:color="FF0000"/>
        </w:rPr>
        <w:t>[</w:t>
      </w:r>
      <w:r w:rsidR="00CF5243" w:rsidRPr="00DD7155">
        <w:rPr>
          <w:rFonts w:ascii="Tahoma" w:hAnsi="Tahoma" w:cs="Tahoma"/>
          <w:sz w:val="20"/>
        </w:rPr>
        <w:t>cнегоборьбу,</w:t>
      </w:r>
      <w:r w:rsidR="00526E69" w:rsidRPr="00526E69">
        <w:rPr>
          <w:rFonts w:ascii="Tahoma" w:hAnsi="Tahoma" w:cs="Tahoma"/>
          <w:b/>
          <w:color w:val="FF0000"/>
          <w:sz w:val="20"/>
        </w:rPr>
        <w:t>]</w:t>
      </w:r>
      <w:r w:rsidR="00CF5243" w:rsidRPr="00DD7155">
        <w:rPr>
          <w:rFonts w:ascii="Tahoma" w:hAnsi="Tahoma" w:cs="Tahoma"/>
          <w:sz w:val="20"/>
        </w:rPr>
        <w:t xml:space="preserve">, первоначальную очистку от снега, </w:t>
      </w:r>
      <w:r w:rsidR="00526E69" w:rsidRPr="00526E69">
        <w:rPr>
          <w:rFonts w:ascii="Tahoma" w:hAnsi="Tahoma" w:cs="Tahoma"/>
          <w:b/>
          <w:color w:val="FF0000"/>
          <w:sz w:val="20"/>
          <w:u w:color="FF0000"/>
        </w:rPr>
        <w:t>[</w:t>
      </w:r>
      <w:r w:rsidR="00CF5243" w:rsidRPr="00DD7155">
        <w:rPr>
          <w:rFonts w:ascii="Tahoma" w:hAnsi="Tahoma" w:cs="Tahoma"/>
          <w:sz w:val="20"/>
        </w:rPr>
        <w:t>содержание и поддержание постоянных дорог</w:t>
      </w:r>
      <w:r w:rsidR="00526E69" w:rsidRPr="00526E69">
        <w:rPr>
          <w:rFonts w:ascii="Tahoma" w:hAnsi="Tahoma" w:cs="Tahoma"/>
          <w:b/>
          <w:color w:val="FF0000"/>
          <w:sz w:val="20"/>
        </w:rPr>
        <w:t>]</w:t>
      </w:r>
      <w:r w:rsidR="00CF5243" w:rsidRPr="00DD7155">
        <w:rPr>
          <w:rFonts w:ascii="Tahoma" w:hAnsi="Tahoma" w:cs="Tahoma"/>
          <w:sz w:val="20"/>
        </w:rPr>
        <w:t xml:space="preserve"> </w:t>
      </w:r>
      <w:r w:rsidR="00526E69" w:rsidRPr="00526E69">
        <w:rPr>
          <w:rFonts w:ascii="Tahoma" w:hAnsi="Tahoma" w:cs="Tahoma"/>
          <w:b/>
          <w:color w:val="FF0000"/>
          <w:sz w:val="20"/>
          <w:u w:color="FF0000"/>
        </w:rPr>
        <w:t>[</w:t>
      </w:r>
      <w:r w:rsidR="00CF5243" w:rsidRPr="00DD7155">
        <w:rPr>
          <w:rFonts w:ascii="Tahoma" w:hAnsi="Tahoma" w:cs="Tahoma"/>
          <w:sz w:val="20"/>
        </w:rPr>
        <w:t>и пр.</w:t>
      </w:r>
      <w:r w:rsidR="00526E69" w:rsidRPr="00526E69">
        <w:rPr>
          <w:rFonts w:ascii="Tahoma" w:hAnsi="Tahoma" w:cs="Tahoma"/>
          <w:b/>
          <w:color w:val="FF0000"/>
          <w:sz w:val="20"/>
        </w:rPr>
        <w:t>]</w:t>
      </w:r>
      <w:r w:rsidR="00CF5243" w:rsidRPr="00DD7155">
        <w:rPr>
          <w:rFonts w:ascii="Tahoma" w:hAnsi="Tahoma" w:cs="Tahoma"/>
          <w:sz w:val="20"/>
        </w:rPr>
        <w:t xml:space="preserve"> </w:t>
      </w:r>
      <w:r w:rsidR="003C4E3C" w:rsidRPr="00DD7155">
        <w:rPr>
          <w:rFonts w:ascii="Tahoma" w:hAnsi="Tahoma" w:cs="Tahoma"/>
          <w:sz w:val="20"/>
        </w:rPr>
        <w:t xml:space="preserve">подлежат приемке на основании соответствующих обосновывающих (подтверждающих) документов и </w:t>
      </w:r>
      <w:r w:rsidRPr="00DD7155">
        <w:rPr>
          <w:rFonts w:ascii="Tahoma" w:hAnsi="Tahoma" w:cs="Tahoma"/>
          <w:sz w:val="20"/>
        </w:rPr>
        <w:t>определяются</w:t>
      </w:r>
      <w:r w:rsidR="00CF5243" w:rsidRPr="00DD7155">
        <w:rPr>
          <w:rFonts w:ascii="Tahoma" w:hAnsi="Tahoma" w:cs="Tahoma"/>
          <w:sz w:val="20"/>
        </w:rPr>
        <w:t xml:space="preserve"> на основании сметной документации и/или расчетов, </w:t>
      </w:r>
      <w:r w:rsidR="00BF168E" w:rsidRPr="00DD7155">
        <w:rPr>
          <w:rFonts w:ascii="Tahoma" w:hAnsi="Tahoma" w:cs="Tahoma"/>
          <w:sz w:val="20"/>
        </w:rPr>
        <w:t xml:space="preserve">сформированных Подрядчиком и </w:t>
      </w:r>
      <w:r w:rsidR="00CF5243" w:rsidRPr="00DD7155">
        <w:rPr>
          <w:rFonts w:ascii="Tahoma" w:hAnsi="Tahoma" w:cs="Tahoma"/>
          <w:sz w:val="20"/>
        </w:rPr>
        <w:t>согласованных Заказчиком</w:t>
      </w:r>
      <w:r w:rsidR="001602AA" w:rsidRPr="00DD7155">
        <w:rPr>
          <w:rFonts w:ascii="Tahoma" w:hAnsi="Tahoma" w:cs="Tahoma"/>
          <w:sz w:val="20"/>
        </w:rPr>
        <w:t>.</w:t>
      </w:r>
      <w:r w:rsidR="00CF5243" w:rsidRPr="00DD7155">
        <w:rPr>
          <w:rFonts w:ascii="Tahoma" w:hAnsi="Tahoma" w:cs="Tahoma"/>
          <w:sz w:val="20"/>
        </w:rPr>
        <w:t xml:space="preserve"> </w:t>
      </w:r>
    </w:p>
    <w:p w14:paraId="76C714B4" w14:textId="77777777" w:rsidR="000A5D04" w:rsidRDefault="00CF5243" w:rsidP="00BB555E">
      <w:pPr>
        <w:pStyle w:val="1112"/>
        <w:spacing w:before="120" w:after="240"/>
        <w:ind w:left="142"/>
        <w:rPr>
          <w:rFonts w:ascii="Tahoma" w:hAnsi="Tahoma" w:cs="Tahoma"/>
          <w:sz w:val="20"/>
        </w:rPr>
      </w:pPr>
      <w:r w:rsidRPr="00DD7155">
        <w:rPr>
          <w:rFonts w:ascii="Tahoma" w:hAnsi="Tahoma" w:cs="Tahoma"/>
          <w:sz w:val="20"/>
        </w:rPr>
        <w:t>При заключении дополнительного соглашения обо</w:t>
      </w:r>
      <w:r w:rsidR="00EC549B" w:rsidRPr="00DD7155">
        <w:rPr>
          <w:rFonts w:ascii="Tahoma" w:hAnsi="Tahoma" w:cs="Tahoma"/>
          <w:sz w:val="20"/>
        </w:rPr>
        <w:t>сновывающие сметы и/или расчеты</w:t>
      </w:r>
      <w:r w:rsidRPr="00DD7155">
        <w:rPr>
          <w:rFonts w:ascii="Tahoma" w:hAnsi="Tahoma" w:cs="Tahoma"/>
          <w:sz w:val="20"/>
        </w:rPr>
        <w:t xml:space="preserve"> предусматриваются в составе актуализированного РДЦ.</w:t>
      </w:r>
    </w:p>
    <w:p w14:paraId="22C1AC1D" w14:textId="386AC565" w:rsidR="00CF5243" w:rsidRDefault="00526E69" w:rsidP="00BB555E">
      <w:pPr>
        <w:pStyle w:val="1112"/>
        <w:spacing w:before="120" w:after="240"/>
        <w:ind w:left="142"/>
        <w:rPr>
          <w:rFonts w:ascii="Tahoma" w:hAnsi="Tahoma" w:cs="Tahoma"/>
          <w:b/>
          <w:color w:val="FF0000"/>
          <w:sz w:val="20"/>
        </w:rPr>
      </w:pPr>
      <w:r w:rsidRPr="00526E69">
        <w:rPr>
          <w:rFonts w:ascii="Tahoma" w:hAnsi="Tahoma" w:cs="Tahoma"/>
          <w:b/>
          <w:color w:val="FF0000"/>
          <w:sz w:val="20"/>
        </w:rPr>
        <w:t>]</w:t>
      </w:r>
    </w:p>
    <w:p w14:paraId="73237759" w14:textId="780DDD58" w:rsidR="000A5D04" w:rsidRPr="00DD7155" w:rsidRDefault="000B7AB7" w:rsidP="00BB555E">
      <w:pPr>
        <w:pStyle w:val="1112"/>
        <w:spacing w:before="120" w:after="240"/>
        <w:ind w:left="142"/>
        <w:rPr>
          <w:rFonts w:ascii="Tahoma" w:hAnsi="Tahoma" w:cs="Tahoma"/>
          <w:sz w:val="20"/>
        </w:rPr>
      </w:pPr>
      <w:r w:rsidRPr="000E5F3C">
        <w:rPr>
          <w:rFonts w:ascii="Tahoma" w:hAnsi="Tahoma" w:cs="Tahoma"/>
          <w:b/>
          <w:i/>
          <w:sz w:val="20"/>
        </w:rPr>
        <w:t>ПУНКТ 3.7.8 ЯВЛЯЕТСЯ ОБЩИМ И ВКЛЮЧАЕТСЯ ПРИ ПРИМЕНЕНИИ</w:t>
      </w:r>
      <w:r>
        <w:rPr>
          <w:rFonts w:ascii="Tahoma" w:hAnsi="Tahoma" w:cs="Tahoma"/>
          <w:sz w:val="20"/>
        </w:rPr>
        <w:t xml:space="preserve"> </w:t>
      </w:r>
      <w:r>
        <w:rPr>
          <w:rFonts w:ascii="Tahoma" w:hAnsi="Tahoma" w:cs="Tahoma"/>
          <w:b/>
          <w:i/>
          <w:sz w:val="20"/>
        </w:rPr>
        <w:t>П. 3.7.5.1 ЛИБО П. 3.7.6 -3.7.7</w:t>
      </w:r>
    </w:p>
    <w:p w14:paraId="7AF4A4C8" w14:textId="05F7C2FB" w:rsidR="00CF5243" w:rsidRPr="00DD7155" w:rsidRDefault="009319DE"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Фактическая с</w:t>
      </w:r>
      <w:r w:rsidR="00F77F7E" w:rsidRPr="00DD7155">
        <w:rPr>
          <w:rFonts w:ascii="Tahoma" w:hAnsi="Tahoma" w:cs="Tahoma"/>
          <w:sz w:val="20"/>
        </w:rPr>
        <w:t>тоимость</w:t>
      </w:r>
      <w:r w:rsidR="00F77F7E"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CF5243" w:rsidRPr="00DD7155">
        <w:rPr>
          <w:rFonts w:ascii="Tahoma" w:hAnsi="Tahoma" w:cs="Tahoma"/>
          <w:sz w:val="20"/>
        </w:rPr>
        <w:t>ВЗиС</w:t>
      </w:r>
      <w:r w:rsidR="000A5D04">
        <w:rPr>
          <w:rFonts w:ascii="Tahoma" w:hAnsi="Tahoma" w:cs="Tahoma"/>
          <w:sz w:val="20"/>
        </w:rPr>
        <w:t>,</w:t>
      </w:r>
      <w:r w:rsidR="00526E69" w:rsidRPr="00526E69">
        <w:rPr>
          <w:rFonts w:ascii="Tahoma" w:hAnsi="Tahoma" w:cs="Tahoma"/>
          <w:b/>
          <w:color w:val="FF0000"/>
          <w:sz w:val="20"/>
        </w:rPr>
        <w:t>]</w:t>
      </w:r>
      <w:r w:rsidR="00CF5243" w:rsidRPr="00DD7155">
        <w:rPr>
          <w:rFonts w:ascii="Tahoma" w:hAnsi="Tahoma" w:cs="Tahoma"/>
          <w:sz w:val="20"/>
        </w:rPr>
        <w:t xml:space="preserve"> первоначальной очистк</w:t>
      </w:r>
      <w:r w:rsidR="00DA3C47" w:rsidRPr="00DD7155">
        <w:rPr>
          <w:rFonts w:ascii="Tahoma" w:hAnsi="Tahoma" w:cs="Tahoma"/>
          <w:sz w:val="20"/>
        </w:rPr>
        <w:t>и</w:t>
      </w:r>
      <w:r w:rsidR="00CF5243" w:rsidRPr="00DD7155">
        <w:rPr>
          <w:rFonts w:ascii="Tahoma" w:hAnsi="Tahoma" w:cs="Tahoma"/>
          <w:sz w:val="20"/>
        </w:rPr>
        <w:t xml:space="preserve"> от снега, </w:t>
      </w:r>
      <w:r w:rsidR="00526E69" w:rsidRPr="00526E69">
        <w:rPr>
          <w:rFonts w:ascii="Tahoma" w:hAnsi="Tahoma" w:cs="Tahoma"/>
          <w:b/>
          <w:color w:val="FF0000"/>
          <w:sz w:val="20"/>
          <w:u w:color="FF0000"/>
        </w:rPr>
        <w:t>[</w:t>
      </w:r>
      <w:r w:rsidR="00025260" w:rsidRPr="00DD7155">
        <w:rPr>
          <w:rFonts w:ascii="Tahoma" w:hAnsi="Tahoma" w:cs="Tahoma"/>
          <w:sz w:val="20"/>
        </w:rPr>
        <w:t>содержания</w:t>
      </w:r>
      <w:r w:rsidR="00CF5243" w:rsidRPr="00DD7155">
        <w:rPr>
          <w:rFonts w:ascii="Tahoma" w:hAnsi="Tahoma" w:cs="Tahoma"/>
          <w:sz w:val="20"/>
        </w:rPr>
        <w:t xml:space="preserve"> действующих постоянных автомобильных дорог и восстановление их после окончания строительства</w:t>
      </w:r>
      <w:r w:rsidR="00526E69" w:rsidRPr="00526E69">
        <w:rPr>
          <w:rFonts w:ascii="Tahoma" w:hAnsi="Tahoma" w:cs="Tahoma"/>
          <w:b/>
          <w:color w:val="FF0000"/>
          <w:sz w:val="20"/>
        </w:rPr>
        <w:t>]</w:t>
      </w:r>
      <w:r w:rsidR="00CF5243" w:rsidRPr="00DD7155">
        <w:rPr>
          <w:rFonts w:ascii="Tahoma" w:hAnsi="Tahoma" w:cs="Tahoma"/>
          <w:sz w:val="20"/>
        </w:rPr>
        <w:t xml:space="preserve"> </w:t>
      </w:r>
      <w:r w:rsidR="00526E69" w:rsidRPr="00526E69">
        <w:rPr>
          <w:rFonts w:ascii="Tahoma" w:hAnsi="Tahoma" w:cs="Tahoma"/>
          <w:b/>
          <w:color w:val="FF0000"/>
          <w:sz w:val="20"/>
          <w:u w:color="FF0000"/>
        </w:rPr>
        <w:t>[</w:t>
      </w:r>
      <w:r w:rsidR="00CF5243" w:rsidRPr="00DD7155">
        <w:rPr>
          <w:rFonts w:ascii="Tahoma" w:hAnsi="Tahoma" w:cs="Tahoma"/>
          <w:sz w:val="20"/>
        </w:rPr>
        <w:t>и пр</w:t>
      </w:r>
      <w:r w:rsidR="00526E69" w:rsidRPr="00526E69">
        <w:rPr>
          <w:rFonts w:ascii="Tahoma" w:hAnsi="Tahoma" w:cs="Tahoma"/>
          <w:b/>
          <w:color w:val="FF0000"/>
          <w:sz w:val="20"/>
        </w:rPr>
        <w:t>]</w:t>
      </w:r>
      <w:r w:rsidR="00CF5243" w:rsidRPr="00DD7155">
        <w:rPr>
          <w:rFonts w:ascii="Tahoma" w:hAnsi="Tahoma" w:cs="Tahoma"/>
          <w:sz w:val="20"/>
        </w:rPr>
        <w:t xml:space="preserve">, </w:t>
      </w:r>
      <w:r w:rsidR="00574A21" w:rsidRPr="00DD7155">
        <w:rPr>
          <w:rFonts w:ascii="Tahoma" w:hAnsi="Tahoma" w:cs="Tahoma"/>
          <w:sz w:val="20"/>
        </w:rPr>
        <w:t xml:space="preserve"> затраты на </w:t>
      </w:r>
      <w:r w:rsidR="00CF5243" w:rsidRPr="00DD7155">
        <w:rPr>
          <w:rFonts w:ascii="Tahoma" w:hAnsi="Tahoma" w:cs="Tahoma"/>
          <w:sz w:val="20"/>
        </w:rPr>
        <w:t xml:space="preserve">которые предусмотрены в </w:t>
      </w:r>
      <w:r w:rsidR="000A5D04">
        <w:rPr>
          <w:rFonts w:ascii="Tahoma" w:hAnsi="Tahoma" w:cs="Tahoma"/>
          <w:sz w:val="20"/>
        </w:rPr>
        <w:t>РДЦ</w:t>
      </w:r>
      <w:r w:rsidR="006D3F51" w:rsidRPr="00DD7155">
        <w:rPr>
          <w:rFonts w:ascii="Tahoma" w:hAnsi="Tahoma" w:cs="Tahoma"/>
          <w:sz w:val="20"/>
        </w:rPr>
        <w:t>,</w:t>
      </w:r>
      <w:r w:rsidR="00CF5243" w:rsidRPr="00DD7155">
        <w:rPr>
          <w:rFonts w:ascii="Tahoma" w:hAnsi="Tahoma" w:cs="Tahoma"/>
          <w:sz w:val="20"/>
        </w:rPr>
        <w:t xml:space="preserve"> определяется </w:t>
      </w:r>
      <w:r w:rsidR="00BF168E" w:rsidRPr="00DD7155">
        <w:rPr>
          <w:rFonts w:ascii="Tahoma" w:hAnsi="Tahoma" w:cs="Tahoma"/>
          <w:sz w:val="20"/>
        </w:rPr>
        <w:t>на основании</w:t>
      </w:r>
      <w:r w:rsidR="00CF5243" w:rsidRPr="00DD7155">
        <w:rPr>
          <w:rFonts w:ascii="Tahoma" w:hAnsi="Tahoma" w:cs="Tahoma"/>
          <w:sz w:val="20"/>
        </w:rPr>
        <w:t xml:space="preserve"> сметной документации и</w:t>
      </w:r>
      <w:r w:rsidR="00BF168E" w:rsidRPr="00DD7155">
        <w:rPr>
          <w:rFonts w:ascii="Tahoma" w:hAnsi="Tahoma" w:cs="Tahoma"/>
          <w:sz w:val="20"/>
        </w:rPr>
        <w:t>/или расчетов</w:t>
      </w:r>
      <w:r w:rsidR="00CF5243" w:rsidRPr="00DD7155">
        <w:rPr>
          <w:rFonts w:ascii="Tahoma" w:hAnsi="Tahoma" w:cs="Tahoma"/>
          <w:sz w:val="20"/>
        </w:rPr>
        <w:t>, сформированн</w:t>
      </w:r>
      <w:r w:rsidR="00BF168E" w:rsidRPr="00DD7155">
        <w:rPr>
          <w:rFonts w:ascii="Tahoma" w:hAnsi="Tahoma" w:cs="Tahoma"/>
          <w:sz w:val="20"/>
        </w:rPr>
        <w:t>ых</w:t>
      </w:r>
      <w:r w:rsidR="0009276C" w:rsidRPr="00DD7155">
        <w:rPr>
          <w:rFonts w:ascii="Tahoma" w:hAnsi="Tahoma" w:cs="Tahoma"/>
          <w:sz w:val="20"/>
        </w:rPr>
        <w:t xml:space="preserve"> </w:t>
      </w:r>
      <w:r w:rsidR="00CF5243" w:rsidRPr="00DD7155">
        <w:rPr>
          <w:rFonts w:ascii="Tahoma" w:hAnsi="Tahoma" w:cs="Tahoma"/>
          <w:sz w:val="20"/>
        </w:rPr>
        <w:t xml:space="preserve">по ценовым параметрам, установленным </w:t>
      </w:r>
      <w:r w:rsidR="00025260" w:rsidRPr="00DD7155">
        <w:rPr>
          <w:rFonts w:ascii="Tahoma" w:hAnsi="Tahoma" w:cs="Tahoma"/>
          <w:sz w:val="20"/>
        </w:rPr>
        <w:t xml:space="preserve">в </w:t>
      </w:r>
      <w:r w:rsidR="00CF5243" w:rsidRPr="00DD7155">
        <w:rPr>
          <w:rFonts w:ascii="Tahoma" w:hAnsi="Tahoma" w:cs="Tahoma"/>
          <w:sz w:val="20"/>
        </w:rPr>
        <w:t xml:space="preserve">п. </w:t>
      </w:r>
      <w:r w:rsidR="001D2D5E" w:rsidRPr="00526E69">
        <w:rPr>
          <w:rFonts w:ascii="Tahoma" w:hAnsi="Tahoma" w:cs="Tahoma"/>
          <w:b/>
          <w:color w:val="FF0000"/>
          <w:sz w:val="20"/>
          <w:u w:color="FF0000"/>
        </w:rPr>
        <w:t>[</w:t>
      </w:r>
      <w:r w:rsidR="00876290" w:rsidRPr="00DD7155">
        <w:rPr>
          <w:rFonts w:ascii="Tahoma" w:hAnsi="Tahoma" w:cs="Tahoma"/>
          <w:sz w:val="20"/>
        </w:rPr>
        <w:t>3</w:t>
      </w:r>
      <w:r w:rsidR="000C5C91" w:rsidRPr="00DD7155">
        <w:rPr>
          <w:rFonts w:ascii="Tahoma" w:hAnsi="Tahoma" w:cs="Tahoma"/>
          <w:sz w:val="20"/>
        </w:rPr>
        <w:t>.3</w:t>
      </w:r>
      <w:r w:rsidR="00BC746E" w:rsidRPr="00DD7155">
        <w:rPr>
          <w:rFonts w:ascii="Tahoma" w:hAnsi="Tahoma" w:cs="Tahoma"/>
          <w:sz w:val="20"/>
        </w:rPr>
        <w:t>.1</w:t>
      </w:r>
      <w:r w:rsidR="001D2D5E" w:rsidRPr="00526E69">
        <w:rPr>
          <w:rFonts w:ascii="Tahoma" w:hAnsi="Tahoma" w:cs="Tahoma"/>
          <w:b/>
          <w:color w:val="FF0000"/>
          <w:sz w:val="20"/>
        </w:rPr>
        <w:t>]</w:t>
      </w:r>
      <w:r w:rsidR="007C53EB" w:rsidRPr="00DD7155">
        <w:rPr>
          <w:rFonts w:ascii="Tahoma" w:hAnsi="Tahoma" w:cs="Tahoma"/>
          <w:sz w:val="20"/>
        </w:rPr>
        <w:t xml:space="preserve"> </w:t>
      </w:r>
      <w:r w:rsidR="00CF5243" w:rsidRPr="00DD7155">
        <w:rPr>
          <w:rFonts w:ascii="Tahoma" w:hAnsi="Tahoma" w:cs="Tahoma"/>
          <w:sz w:val="20"/>
        </w:rPr>
        <w:t xml:space="preserve">Договора </w:t>
      </w:r>
      <w:r w:rsidR="00526E69" w:rsidRPr="00526E69">
        <w:rPr>
          <w:rFonts w:ascii="Tahoma" w:hAnsi="Tahoma" w:cs="Tahoma"/>
          <w:b/>
          <w:color w:val="FF0000"/>
          <w:sz w:val="20"/>
          <w:u w:color="FF0000"/>
        </w:rPr>
        <w:t>[</w:t>
      </w:r>
      <w:r w:rsidR="00CF5243" w:rsidRPr="00DD7155">
        <w:rPr>
          <w:rFonts w:ascii="Tahoma" w:hAnsi="Tahoma" w:cs="Tahoma"/>
          <w:sz w:val="20"/>
        </w:rPr>
        <w:t>с учетом</w:t>
      </w:r>
      <w:r w:rsidR="00526E69" w:rsidRPr="00526E69">
        <w:rPr>
          <w:rFonts w:ascii="Tahoma" w:hAnsi="Tahoma" w:cs="Tahoma"/>
          <w:b/>
          <w:color w:val="FF0000"/>
          <w:sz w:val="20"/>
        </w:rPr>
        <w:t>]</w:t>
      </w:r>
      <w:r w:rsidR="00CF5243" w:rsidRPr="00DD7155">
        <w:rPr>
          <w:rFonts w:ascii="Tahoma" w:hAnsi="Tahoma" w:cs="Tahoma"/>
          <w:sz w:val="20"/>
        </w:rPr>
        <w:t>/</w:t>
      </w:r>
      <w:r w:rsidR="00526E69" w:rsidRPr="00526E69">
        <w:rPr>
          <w:rFonts w:ascii="Tahoma" w:hAnsi="Tahoma" w:cs="Tahoma"/>
          <w:b/>
          <w:color w:val="FF0000"/>
          <w:sz w:val="20"/>
          <w:u w:color="FF0000"/>
        </w:rPr>
        <w:t>[</w:t>
      </w:r>
      <w:r w:rsidR="00CF5243" w:rsidRPr="00DD7155">
        <w:rPr>
          <w:rFonts w:ascii="Tahoma" w:hAnsi="Tahoma" w:cs="Tahoma"/>
          <w:sz w:val="20"/>
        </w:rPr>
        <w:t>без учета</w:t>
      </w:r>
      <w:r w:rsidR="00526E69" w:rsidRPr="00526E69">
        <w:rPr>
          <w:rFonts w:ascii="Tahoma" w:hAnsi="Tahoma" w:cs="Tahoma"/>
          <w:b/>
          <w:color w:val="FF0000"/>
          <w:sz w:val="20"/>
        </w:rPr>
        <w:t>]</w:t>
      </w:r>
      <w:r w:rsidR="00CF5243" w:rsidRPr="00DD7155">
        <w:rPr>
          <w:rFonts w:ascii="Tahoma" w:hAnsi="Tahoma" w:cs="Tahoma"/>
          <w:sz w:val="20"/>
        </w:rPr>
        <w:t xml:space="preserve"> </w:t>
      </w:r>
      <w:r w:rsidR="00526E69" w:rsidRPr="00526E69">
        <w:rPr>
          <w:rFonts w:ascii="Tahoma" w:hAnsi="Tahoma" w:cs="Tahoma"/>
          <w:b/>
          <w:color w:val="FF0000"/>
          <w:sz w:val="20"/>
          <w:u w:color="FF0000"/>
        </w:rPr>
        <w:t>[</w:t>
      </w:r>
      <w:r w:rsidR="00CF5243" w:rsidRPr="00DD7155">
        <w:rPr>
          <w:rFonts w:ascii="Tahoma" w:hAnsi="Tahoma" w:cs="Tahoma"/>
          <w:sz w:val="20"/>
        </w:rPr>
        <w:t>расчетного</w:t>
      </w:r>
      <w:r w:rsidR="00526E69" w:rsidRPr="00526E69">
        <w:rPr>
          <w:rFonts w:ascii="Tahoma" w:hAnsi="Tahoma" w:cs="Tahoma"/>
          <w:b/>
          <w:color w:val="FF0000"/>
          <w:sz w:val="20"/>
        </w:rPr>
        <w:t>]</w:t>
      </w:r>
      <w:r w:rsidR="00CF5243" w:rsidRPr="00DD7155">
        <w:rPr>
          <w:rFonts w:ascii="Tahoma" w:hAnsi="Tahoma" w:cs="Tahoma"/>
          <w:sz w:val="20"/>
        </w:rPr>
        <w:t>/</w:t>
      </w:r>
      <w:r w:rsidR="00526E69" w:rsidRPr="00526E69">
        <w:rPr>
          <w:rFonts w:ascii="Tahoma" w:hAnsi="Tahoma" w:cs="Tahoma"/>
          <w:b/>
          <w:color w:val="FF0000"/>
          <w:sz w:val="20"/>
          <w:u w:color="FF0000"/>
        </w:rPr>
        <w:t>[</w:t>
      </w:r>
      <w:r w:rsidR="00CF5243" w:rsidRPr="00DD7155">
        <w:rPr>
          <w:rFonts w:ascii="Tahoma" w:hAnsi="Tahoma" w:cs="Tahoma"/>
          <w:sz w:val="20"/>
        </w:rPr>
        <w:t>договорного</w:t>
      </w:r>
      <w:r w:rsidR="00526E69" w:rsidRPr="00526E69">
        <w:rPr>
          <w:rFonts w:ascii="Tahoma" w:hAnsi="Tahoma" w:cs="Tahoma"/>
          <w:b/>
          <w:color w:val="FF0000"/>
          <w:sz w:val="20"/>
        </w:rPr>
        <w:t>]</w:t>
      </w:r>
      <w:r w:rsidR="003C05D5" w:rsidRPr="003C05D5">
        <w:rPr>
          <w:rStyle w:val="ad"/>
          <w:b/>
          <w:color w:val="FF0000"/>
          <w:szCs w:val="20"/>
        </w:rPr>
        <w:t xml:space="preserve"> </w:t>
      </w:r>
      <w:r w:rsidR="003C05D5">
        <w:rPr>
          <w:rStyle w:val="ad"/>
          <w:b/>
          <w:color w:val="FF0000"/>
          <w:szCs w:val="20"/>
        </w:rPr>
        <w:footnoteReference w:id="84"/>
      </w:r>
      <w:r w:rsidR="00CF5243" w:rsidRPr="00DD7155">
        <w:rPr>
          <w:rFonts w:ascii="Tahoma" w:hAnsi="Tahoma" w:cs="Tahoma"/>
          <w:sz w:val="20"/>
        </w:rPr>
        <w:t xml:space="preserve"> коэффициента, но не более стоимости по данному виду затрат, предусмотренной в </w:t>
      </w:r>
      <w:r w:rsidR="00E12BDB" w:rsidRPr="00DD7155">
        <w:rPr>
          <w:rFonts w:ascii="Tahoma" w:hAnsi="Tahoma" w:cs="Tahoma"/>
          <w:sz w:val="20"/>
        </w:rPr>
        <w:t>РДЦ</w:t>
      </w:r>
      <w:r w:rsidR="001D2D5E">
        <w:rPr>
          <w:rFonts w:ascii="Tahoma" w:hAnsi="Tahoma" w:cs="Tahoma"/>
          <w:sz w:val="20"/>
        </w:rPr>
        <w:t xml:space="preserve"> </w:t>
      </w:r>
      <w:r w:rsidR="001D2D5E" w:rsidRPr="00B46F72">
        <w:rPr>
          <w:rFonts w:ascii="Tahoma" w:hAnsi="Tahoma" w:cs="Tahoma"/>
          <w:b/>
          <w:color w:val="FF0000"/>
          <w:sz w:val="20"/>
          <w:szCs w:val="20"/>
          <w:u w:color="FF0000"/>
        </w:rPr>
        <w:t>[</w:t>
      </w:r>
      <w:r w:rsidR="001D2D5E" w:rsidRPr="00B46F72">
        <w:rPr>
          <w:rFonts w:ascii="Tahoma" w:hAnsi="Tahoma" w:cs="Tahoma"/>
          <w:sz w:val="20"/>
          <w:szCs w:val="20"/>
        </w:rPr>
        <w:t>•</w:t>
      </w:r>
      <w:r w:rsidR="001D2D5E" w:rsidRPr="00B46F72">
        <w:rPr>
          <w:rFonts w:ascii="Tahoma" w:hAnsi="Tahoma" w:cs="Tahoma"/>
          <w:b/>
          <w:color w:val="FF0000"/>
          <w:sz w:val="20"/>
          <w:szCs w:val="20"/>
        </w:rPr>
        <w:t>]</w:t>
      </w:r>
      <w:r w:rsidR="00CF5243" w:rsidRPr="00DD7155">
        <w:rPr>
          <w:rFonts w:ascii="Tahoma" w:hAnsi="Tahoma" w:cs="Tahoma"/>
          <w:sz w:val="20"/>
        </w:rPr>
        <w:t>.</w:t>
      </w:r>
    </w:p>
    <w:p w14:paraId="6E9A11CE" w14:textId="6A605AAB" w:rsidR="000A5D04" w:rsidRDefault="000A5D04" w:rsidP="00BB555E">
      <w:pPr>
        <w:pStyle w:val="1112"/>
        <w:spacing w:before="120" w:after="240"/>
        <w:ind w:left="142"/>
        <w:rPr>
          <w:rFonts w:ascii="Tahoma" w:hAnsi="Tahoma" w:cs="Tahoma"/>
          <w:sz w:val="20"/>
        </w:rPr>
      </w:pPr>
      <w:r w:rsidRPr="00526E69">
        <w:rPr>
          <w:rFonts w:ascii="Tahoma" w:hAnsi="Tahoma" w:cs="Tahoma"/>
          <w:b/>
          <w:color w:val="FF0000"/>
          <w:sz w:val="20"/>
        </w:rPr>
        <w:t>]</w:t>
      </w:r>
      <w:r w:rsidR="000B7AB7">
        <w:rPr>
          <w:rStyle w:val="ad"/>
          <w:b/>
          <w:color w:val="FF0000"/>
        </w:rPr>
        <w:footnoteReference w:id="85"/>
      </w:r>
    </w:p>
    <w:p w14:paraId="262D5951" w14:textId="282A01F6" w:rsidR="009319DE" w:rsidRPr="00DD7155" w:rsidRDefault="009319DE" w:rsidP="00BB555E">
      <w:pPr>
        <w:pStyle w:val="1112"/>
        <w:spacing w:before="120" w:after="240"/>
        <w:ind w:left="142"/>
        <w:rPr>
          <w:rFonts w:ascii="Tahoma" w:hAnsi="Tahoma" w:cs="Tahoma"/>
          <w:sz w:val="20"/>
        </w:rPr>
      </w:pPr>
      <w:r w:rsidRPr="00DD7155">
        <w:rPr>
          <w:rFonts w:ascii="Tahoma" w:hAnsi="Tahoma" w:cs="Tahoma"/>
          <w:sz w:val="20"/>
        </w:rPr>
        <w:t>/</w:t>
      </w:r>
    </w:p>
    <w:p w14:paraId="20C2E7CB" w14:textId="77777777" w:rsidR="000B7AB7" w:rsidRDefault="00526E69" w:rsidP="00BB555E">
      <w:pPr>
        <w:pStyle w:val="1112"/>
        <w:spacing w:before="120" w:after="240"/>
        <w:ind w:left="142"/>
        <w:rPr>
          <w:rFonts w:ascii="Tahoma" w:hAnsi="Tahoma" w:cs="Tahoma"/>
          <w:b/>
          <w:color w:val="FF0000"/>
          <w:sz w:val="20"/>
          <w:u w:color="FF0000"/>
        </w:rPr>
      </w:pPr>
      <w:r w:rsidRPr="00526E69">
        <w:rPr>
          <w:rFonts w:ascii="Tahoma" w:hAnsi="Tahoma" w:cs="Tahoma"/>
          <w:b/>
          <w:color w:val="FF0000"/>
          <w:sz w:val="20"/>
          <w:u w:color="FF0000"/>
        </w:rPr>
        <w:t>[</w:t>
      </w:r>
    </w:p>
    <w:p w14:paraId="10EF80B5" w14:textId="45CB3BD3" w:rsidR="000B7AB7" w:rsidRDefault="00CF5243" w:rsidP="00BB555E">
      <w:pPr>
        <w:pStyle w:val="1112"/>
        <w:spacing w:before="120" w:after="240"/>
        <w:ind w:left="142"/>
        <w:rPr>
          <w:rFonts w:ascii="Tahoma" w:hAnsi="Tahoma" w:cs="Tahoma"/>
          <w:sz w:val="20"/>
        </w:rPr>
      </w:pPr>
      <w:r w:rsidRPr="00DD7155">
        <w:rPr>
          <w:rFonts w:ascii="Tahoma" w:hAnsi="Tahoma" w:cs="Tahoma"/>
          <w:sz w:val="20"/>
        </w:rPr>
        <w:t xml:space="preserve">Фактическая стоимость работ по снегоборьбе, </w:t>
      </w:r>
      <w:r w:rsidR="00574A21" w:rsidRPr="00DD7155">
        <w:rPr>
          <w:rFonts w:ascii="Tahoma" w:hAnsi="Tahoma" w:cs="Tahoma"/>
          <w:sz w:val="20"/>
        </w:rPr>
        <w:t xml:space="preserve">затраты на </w:t>
      </w:r>
      <w:r w:rsidRPr="00DD7155">
        <w:rPr>
          <w:rFonts w:ascii="Tahoma" w:hAnsi="Tahoma" w:cs="Tahoma"/>
          <w:sz w:val="20"/>
        </w:rPr>
        <w:t xml:space="preserve">которые предусмотрены в </w:t>
      </w:r>
      <w:r w:rsidR="00E12BDB" w:rsidRPr="00DD7155">
        <w:rPr>
          <w:rFonts w:ascii="Tahoma" w:hAnsi="Tahoma" w:cs="Tahoma"/>
          <w:sz w:val="20"/>
        </w:rPr>
        <w:t>РДЦ</w:t>
      </w:r>
      <w:r w:rsidRPr="00DD7155">
        <w:rPr>
          <w:rFonts w:ascii="Tahoma" w:hAnsi="Tahoma" w:cs="Tahoma"/>
          <w:sz w:val="20"/>
        </w:rPr>
        <w:t xml:space="preserve">, определяется </w:t>
      </w:r>
      <w:r w:rsidR="00BF168E" w:rsidRPr="00DD7155">
        <w:rPr>
          <w:rFonts w:ascii="Tahoma" w:hAnsi="Tahoma" w:cs="Tahoma"/>
          <w:sz w:val="20"/>
        </w:rPr>
        <w:t>на основании</w:t>
      </w:r>
      <w:r w:rsidRPr="00DD7155">
        <w:rPr>
          <w:rFonts w:ascii="Tahoma" w:hAnsi="Tahoma" w:cs="Tahoma"/>
          <w:sz w:val="20"/>
        </w:rPr>
        <w:t xml:space="preserve"> сметной документации сформированной по ценовым параметрам, установленным </w:t>
      </w:r>
      <w:r w:rsidR="00025260" w:rsidRPr="00DD7155">
        <w:rPr>
          <w:rFonts w:ascii="Tahoma" w:hAnsi="Tahoma" w:cs="Tahoma"/>
          <w:sz w:val="20"/>
        </w:rPr>
        <w:t xml:space="preserve">в </w:t>
      </w:r>
      <w:r w:rsidRPr="00DD7155">
        <w:rPr>
          <w:rFonts w:ascii="Tahoma" w:hAnsi="Tahoma" w:cs="Tahoma"/>
          <w:sz w:val="20"/>
        </w:rPr>
        <w:t xml:space="preserve">п. </w:t>
      </w:r>
      <w:r w:rsidR="001D2D5E" w:rsidRPr="00526E69">
        <w:rPr>
          <w:rFonts w:ascii="Tahoma" w:hAnsi="Tahoma" w:cs="Tahoma"/>
          <w:b/>
          <w:color w:val="FF0000"/>
          <w:sz w:val="20"/>
          <w:u w:color="FF0000"/>
        </w:rPr>
        <w:t>[</w:t>
      </w:r>
      <w:r w:rsidR="00876290" w:rsidRPr="00DD7155">
        <w:rPr>
          <w:rFonts w:ascii="Tahoma" w:hAnsi="Tahoma" w:cs="Tahoma"/>
          <w:sz w:val="20"/>
        </w:rPr>
        <w:t>3</w:t>
      </w:r>
      <w:r w:rsidR="000C5C91" w:rsidRPr="00DD7155">
        <w:rPr>
          <w:rFonts w:ascii="Tahoma" w:hAnsi="Tahoma" w:cs="Tahoma"/>
          <w:sz w:val="20"/>
        </w:rPr>
        <w:t>.3</w:t>
      </w:r>
      <w:r w:rsidR="00BC746E" w:rsidRPr="00DD7155">
        <w:rPr>
          <w:rFonts w:ascii="Tahoma" w:hAnsi="Tahoma" w:cs="Tahoma"/>
          <w:sz w:val="20"/>
        </w:rPr>
        <w:t>.1</w:t>
      </w:r>
      <w:r w:rsidR="001D2D5E" w:rsidRPr="00526E69">
        <w:rPr>
          <w:rFonts w:ascii="Tahoma" w:hAnsi="Tahoma" w:cs="Tahoma"/>
          <w:b/>
          <w:color w:val="FF0000"/>
          <w:sz w:val="20"/>
        </w:rPr>
        <w:t>]</w:t>
      </w:r>
      <w:r w:rsidR="007C53EB" w:rsidRPr="00DD7155">
        <w:rPr>
          <w:rFonts w:ascii="Tahoma" w:hAnsi="Tahoma" w:cs="Tahoma"/>
          <w:sz w:val="20"/>
        </w:rPr>
        <w:t xml:space="preserve"> </w:t>
      </w:r>
      <w:r w:rsidRPr="00DD7155">
        <w:rPr>
          <w:rFonts w:ascii="Tahoma" w:hAnsi="Tahoma" w:cs="Tahoma"/>
          <w:sz w:val="20"/>
        </w:rPr>
        <w:t xml:space="preserve">Договора </w:t>
      </w:r>
      <w:r w:rsidR="00526E69" w:rsidRPr="00526E69">
        <w:rPr>
          <w:rFonts w:ascii="Tahoma" w:hAnsi="Tahoma" w:cs="Tahoma"/>
          <w:b/>
          <w:color w:val="FF0000"/>
          <w:sz w:val="20"/>
          <w:u w:color="FF0000"/>
        </w:rPr>
        <w:t>[</w:t>
      </w:r>
      <w:r w:rsidRPr="00DD7155">
        <w:rPr>
          <w:rFonts w:ascii="Tahoma" w:hAnsi="Tahoma" w:cs="Tahoma"/>
          <w:sz w:val="20"/>
        </w:rPr>
        <w:t>с учетом</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Pr="00DD7155">
        <w:rPr>
          <w:rFonts w:ascii="Tahoma" w:hAnsi="Tahoma" w:cs="Tahoma"/>
          <w:sz w:val="20"/>
        </w:rPr>
        <w:t>без учета</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расчетного</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Pr="00DD7155">
        <w:rPr>
          <w:rFonts w:ascii="Tahoma" w:hAnsi="Tahoma" w:cs="Tahoma"/>
          <w:sz w:val="20"/>
        </w:rPr>
        <w:t>договорного</w:t>
      </w:r>
      <w:r w:rsidR="00526E69" w:rsidRPr="00526E69">
        <w:rPr>
          <w:rFonts w:ascii="Tahoma" w:hAnsi="Tahoma" w:cs="Tahoma"/>
          <w:b/>
          <w:color w:val="FF0000"/>
          <w:sz w:val="20"/>
        </w:rPr>
        <w:t>]</w:t>
      </w:r>
      <w:r w:rsidR="003C05D5" w:rsidRPr="003C05D5">
        <w:rPr>
          <w:rStyle w:val="ad"/>
          <w:b/>
          <w:color w:val="FF0000"/>
          <w:szCs w:val="20"/>
        </w:rPr>
        <w:t xml:space="preserve"> </w:t>
      </w:r>
      <w:r w:rsidR="003C05D5">
        <w:rPr>
          <w:rStyle w:val="ad"/>
          <w:b/>
          <w:color w:val="FF0000"/>
          <w:szCs w:val="20"/>
        </w:rPr>
        <w:footnoteReference w:id="86"/>
      </w:r>
      <w:r w:rsidRPr="00DD7155">
        <w:rPr>
          <w:rFonts w:ascii="Tahoma" w:hAnsi="Tahoma" w:cs="Tahoma"/>
          <w:sz w:val="20"/>
        </w:rPr>
        <w:t xml:space="preserve"> коэффициента с применением единичных расценок Сборника № 1 «Земляные работы», при предоставлении подтверждения в виде справок гидрометеорологической службы, но не более стоимости по данному виду затрат, предусмотренной в </w:t>
      </w:r>
      <w:r w:rsidR="00E12BDB" w:rsidRPr="00DD7155">
        <w:rPr>
          <w:rFonts w:ascii="Tahoma" w:hAnsi="Tahoma" w:cs="Tahoma"/>
          <w:sz w:val="20"/>
        </w:rPr>
        <w:t>РДЦ</w:t>
      </w:r>
      <w:r w:rsidR="001D2D5E">
        <w:rPr>
          <w:rFonts w:ascii="Tahoma" w:hAnsi="Tahoma" w:cs="Tahoma"/>
          <w:sz w:val="20"/>
        </w:rPr>
        <w:t xml:space="preserve"> </w:t>
      </w:r>
      <w:r w:rsidR="001D2D5E" w:rsidRPr="00B46F72">
        <w:rPr>
          <w:rFonts w:ascii="Tahoma" w:hAnsi="Tahoma" w:cs="Tahoma"/>
          <w:b/>
          <w:color w:val="FF0000"/>
          <w:sz w:val="20"/>
          <w:szCs w:val="20"/>
          <w:u w:color="FF0000"/>
        </w:rPr>
        <w:t>[</w:t>
      </w:r>
      <w:r w:rsidR="001D2D5E" w:rsidRPr="00B46F72">
        <w:rPr>
          <w:rFonts w:ascii="Tahoma" w:hAnsi="Tahoma" w:cs="Tahoma"/>
          <w:sz w:val="20"/>
          <w:szCs w:val="20"/>
        </w:rPr>
        <w:t>•</w:t>
      </w:r>
      <w:r w:rsidR="001D2D5E" w:rsidRPr="00B46F72">
        <w:rPr>
          <w:rFonts w:ascii="Tahoma" w:hAnsi="Tahoma" w:cs="Tahoma"/>
          <w:b/>
          <w:color w:val="FF0000"/>
          <w:sz w:val="20"/>
          <w:szCs w:val="20"/>
        </w:rPr>
        <w:t>]</w:t>
      </w:r>
      <w:r w:rsidRPr="00DD7155">
        <w:rPr>
          <w:rFonts w:ascii="Tahoma" w:hAnsi="Tahoma" w:cs="Tahoma"/>
          <w:sz w:val="20"/>
        </w:rPr>
        <w:t>.</w:t>
      </w:r>
    </w:p>
    <w:p w14:paraId="5B196464" w14:textId="5D129BA8" w:rsidR="00CF5243" w:rsidRPr="00DD7155" w:rsidRDefault="00526E69" w:rsidP="00BB555E">
      <w:pPr>
        <w:pStyle w:val="1112"/>
        <w:spacing w:before="120" w:after="240"/>
        <w:ind w:left="142"/>
        <w:rPr>
          <w:rFonts w:ascii="Tahoma" w:hAnsi="Tahoma" w:cs="Tahoma"/>
          <w:sz w:val="20"/>
        </w:rPr>
      </w:pPr>
      <w:r w:rsidRPr="00526E69">
        <w:rPr>
          <w:rFonts w:ascii="Tahoma" w:hAnsi="Tahoma" w:cs="Tahoma"/>
          <w:b/>
          <w:color w:val="FF0000"/>
          <w:sz w:val="20"/>
        </w:rPr>
        <w:t>]</w:t>
      </w:r>
      <w:r w:rsidR="003749C4" w:rsidRPr="003749C4">
        <w:rPr>
          <w:rStyle w:val="ad"/>
          <w:b/>
          <w:color w:val="FF0000"/>
        </w:rPr>
        <w:t xml:space="preserve"> </w:t>
      </w:r>
      <w:r w:rsidR="003749C4">
        <w:rPr>
          <w:rStyle w:val="ad"/>
          <w:b/>
          <w:color w:val="FF0000"/>
        </w:rPr>
        <w:footnoteReference w:id="87"/>
      </w:r>
    </w:p>
    <w:p w14:paraId="7C606F9F" w14:textId="0C79EE4E" w:rsidR="00B55361" w:rsidRPr="00F16DDB" w:rsidRDefault="001659A5" w:rsidP="002F68A6">
      <w:pPr>
        <w:spacing w:before="120" w:after="240"/>
        <w:ind w:left="142" w:firstLine="0"/>
        <w:rPr>
          <w:rFonts w:ascii="Tahoma" w:hAnsi="Tahoma" w:cs="Tahoma"/>
          <w:i/>
          <w:sz w:val="20"/>
        </w:rPr>
      </w:pPr>
      <w:r w:rsidRPr="00DD7155">
        <w:rPr>
          <w:rFonts w:ascii="Tahoma" w:hAnsi="Tahoma" w:cs="Tahoma"/>
          <w:i/>
          <w:sz w:val="20"/>
        </w:rPr>
        <w:t>ПРИ</w:t>
      </w:r>
      <w:r w:rsidR="002E0BED" w:rsidRPr="00DD7155">
        <w:rPr>
          <w:rFonts w:ascii="Tahoma" w:hAnsi="Tahoma" w:cs="Tahoma"/>
          <w:i/>
          <w:sz w:val="20"/>
        </w:rPr>
        <w:t xml:space="preserve"> </w:t>
      </w:r>
      <w:r w:rsidRPr="00DD7155">
        <w:rPr>
          <w:rFonts w:ascii="Tahoma" w:hAnsi="Tahoma" w:cs="Tahoma"/>
          <w:i/>
          <w:sz w:val="20"/>
        </w:rPr>
        <w:t>НЕОБХОДИМОСТИ ПРОДОЛЖИТЬ ВЫШЕУКАЗАННОЕ ПРЕДЛОЖЕНИЕ И ПРЕДУСМОТРЕТЬ ВСЕ НЕОБХОДИМЫЕ ЛИМИТИРОВАННЫЕ ЗАТРАТЫ, УКАЗАННЫЕ В РАСЧЕТЕ ДОГОВОРНОЙ ЦЕНЫ, И ПРАВИЛА ИХ ЦЕНООБРАЗОВАНИЯ.</w:t>
      </w:r>
      <w:bookmarkStart w:id="55" w:name="_Toc528579940"/>
    </w:p>
    <w:bookmarkEnd w:id="55"/>
    <w:p w14:paraId="1AA71057" w14:textId="26685F54" w:rsidR="00480583" w:rsidRPr="00DD7155" w:rsidRDefault="00526E69" w:rsidP="00BB555E">
      <w:pPr>
        <w:pStyle w:val="1112"/>
        <w:numPr>
          <w:ilvl w:val="1"/>
          <w:numId w:val="13"/>
        </w:numPr>
        <w:spacing w:before="120" w:after="240"/>
        <w:ind w:left="142" w:hanging="1135"/>
        <w:rPr>
          <w:rFonts w:ascii="Tahoma" w:hAnsi="Tahoma" w:cs="Tahoma"/>
          <w:b/>
          <w:sz w:val="20"/>
          <w:highlight w:val="darkRed"/>
        </w:rPr>
      </w:pPr>
      <w:r w:rsidRPr="00526E69">
        <w:rPr>
          <w:rFonts w:ascii="Tahoma" w:hAnsi="Tahoma" w:cs="Tahoma"/>
          <w:b/>
          <w:color w:val="FF0000"/>
          <w:sz w:val="20"/>
          <w:u w:color="FF0000"/>
        </w:rPr>
        <w:t>[</w:t>
      </w:r>
      <w:r w:rsidR="00E407B6" w:rsidRPr="00DD7155">
        <w:rPr>
          <w:rFonts w:ascii="Tahoma" w:hAnsi="Tahoma" w:cs="Tahoma"/>
          <w:b/>
          <w:sz w:val="20"/>
          <w:highlight w:val="darkRed"/>
        </w:rPr>
        <w:t>ПРОЧИЕ КОМПЕНСИРУЕМЫЕ ЗАТРАТЫ (ПКЗ)</w:t>
      </w:r>
      <w:r w:rsidRPr="00526E69">
        <w:rPr>
          <w:rFonts w:ascii="Tahoma" w:hAnsi="Tahoma" w:cs="Tahoma"/>
          <w:b/>
          <w:color w:val="FF0000"/>
          <w:sz w:val="20"/>
        </w:rPr>
        <w:t>]</w:t>
      </w:r>
    </w:p>
    <w:p w14:paraId="162A8A89" w14:textId="51AAE276" w:rsidR="00E05F4A" w:rsidRPr="00DD7155" w:rsidRDefault="00480583" w:rsidP="007724CF">
      <w:pPr>
        <w:pStyle w:val="1112"/>
        <w:numPr>
          <w:ilvl w:val="2"/>
          <w:numId w:val="13"/>
        </w:numPr>
        <w:spacing w:before="120" w:after="240"/>
        <w:ind w:left="142" w:hanging="1135"/>
        <w:rPr>
          <w:rFonts w:ascii="Tahoma" w:hAnsi="Tahoma" w:cs="Tahoma"/>
          <w:i/>
          <w:sz w:val="20"/>
        </w:rPr>
      </w:pPr>
      <w:r w:rsidRPr="00DD7155">
        <w:rPr>
          <w:rFonts w:ascii="Tahoma" w:hAnsi="Tahoma" w:cs="Tahoma"/>
          <w:sz w:val="20"/>
        </w:rPr>
        <w:t xml:space="preserve">К </w:t>
      </w:r>
      <w:r w:rsidR="007A1B25" w:rsidRPr="00DD7155">
        <w:rPr>
          <w:rFonts w:ascii="Tahoma" w:hAnsi="Tahoma" w:cs="Tahoma"/>
          <w:sz w:val="20"/>
        </w:rPr>
        <w:t>ПКЗ</w:t>
      </w:r>
      <w:r w:rsidR="008E0CBE" w:rsidRPr="00DD7155">
        <w:rPr>
          <w:rFonts w:ascii="Tahoma" w:hAnsi="Tahoma" w:cs="Tahoma"/>
          <w:sz w:val="20"/>
        </w:rPr>
        <w:t xml:space="preserve"> </w:t>
      </w:r>
      <w:r w:rsidRPr="00DD7155">
        <w:rPr>
          <w:rFonts w:ascii="Tahoma" w:hAnsi="Tahoma" w:cs="Tahoma"/>
          <w:sz w:val="20"/>
        </w:rPr>
        <w:t>относятся</w:t>
      </w:r>
      <w:r w:rsidR="007A541F" w:rsidRPr="00DD7155">
        <w:rPr>
          <w:rFonts w:ascii="Tahoma" w:hAnsi="Tahoma" w:cs="Tahoma"/>
          <w:sz w:val="20"/>
        </w:rPr>
        <w:t xml:space="preserve"> </w:t>
      </w:r>
      <w:r w:rsidR="007A1B25" w:rsidRPr="00DD7155">
        <w:rPr>
          <w:rFonts w:ascii="Tahoma" w:hAnsi="Tahoma" w:cs="Tahoma"/>
          <w:sz w:val="20"/>
        </w:rPr>
        <w:t>ПКЗ</w:t>
      </w:r>
      <w:r w:rsidR="00317B4B" w:rsidRPr="00DD7155">
        <w:rPr>
          <w:rFonts w:ascii="Tahoma" w:hAnsi="Tahoma" w:cs="Tahoma"/>
          <w:sz w:val="20"/>
        </w:rPr>
        <w:t>, пе</w:t>
      </w:r>
      <w:r w:rsidR="00C117CA" w:rsidRPr="00DD7155">
        <w:rPr>
          <w:rFonts w:ascii="Tahoma" w:hAnsi="Tahoma" w:cs="Tahoma"/>
          <w:sz w:val="20"/>
        </w:rPr>
        <w:t xml:space="preserve">речисленные в Приложении </w:t>
      </w:r>
      <w:r w:rsidR="00317B4B" w:rsidRPr="00DD7155">
        <w:rPr>
          <w:rFonts w:ascii="Tahoma" w:hAnsi="Tahoma" w:cs="Tahoma"/>
          <w:sz w:val="20"/>
        </w:rPr>
        <w:t xml:space="preserve">Перечень </w:t>
      </w:r>
      <w:r w:rsidR="007A1B25" w:rsidRPr="00DD7155">
        <w:rPr>
          <w:rFonts w:ascii="Tahoma" w:hAnsi="Tahoma" w:cs="Tahoma"/>
          <w:sz w:val="20"/>
        </w:rPr>
        <w:t>ПКЗ</w:t>
      </w:r>
      <w:r w:rsidR="00317B4B" w:rsidRPr="00DD7155">
        <w:rPr>
          <w:rFonts w:ascii="Tahoma" w:hAnsi="Tahoma" w:cs="Tahoma"/>
          <w:sz w:val="20"/>
        </w:rPr>
        <w:t>.</w:t>
      </w:r>
      <w:r w:rsidR="004C16CB" w:rsidRPr="00DD7155">
        <w:rPr>
          <w:rStyle w:val="ad"/>
          <w:rFonts w:ascii="Tahoma" w:hAnsi="Tahoma" w:cs="Tahoma"/>
          <w:sz w:val="20"/>
        </w:rPr>
        <w:footnoteReference w:id="88"/>
      </w:r>
      <w:r w:rsidR="007A541F" w:rsidRPr="00DD7155">
        <w:rPr>
          <w:rFonts w:ascii="Tahoma" w:hAnsi="Tahoma" w:cs="Tahoma"/>
          <w:i/>
          <w:sz w:val="20"/>
        </w:rPr>
        <w:t xml:space="preserve"> </w:t>
      </w:r>
    </w:p>
    <w:p w14:paraId="791174B2" w14:textId="4EAF3705" w:rsidR="0041028D" w:rsidRPr="00DD7155" w:rsidRDefault="00480583"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Стоимость фактически понесенных </w:t>
      </w:r>
      <w:r w:rsidR="007A1B25" w:rsidRPr="00DD7155">
        <w:rPr>
          <w:rFonts w:ascii="Tahoma" w:hAnsi="Tahoma" w:cs="Tahoma"/>
          <w:sz w:val="20"/>
        </w:rPr>
        <w:t>ПКЗ</w:t>
      </w:r>
      <w:r w:rsidRPr="00DD7155">
        <w:rPr>
          <w:rFonts w:ascii="Tahoma" w:hAnsi="Tahoma" w:cs="Tahoma"/>
          <w:sz w:val="20"/>
        </w:rPr>
        <w:t xml:space="preserve"> за весь период выполнения Работ </w:t>
      </w:r>
      <w:r w:rsidR="00526E69" w:rsidRPr="00526E69">
        <w:rPr>
          <w:rFonts w:ascii="Tahoma" w:hAnsi="Tahoma" w:cs="Tahoma"/>
          <w:b/>
          <w:color w:val="FF0000"/>
          <w:sz w:val="20"/>
          <w:u w:color="FF0000"/>
        </w:rPr>
        <w:t>[</w:t>
      </w:r>
      <w:r w:rsidR="00A33D0A" w:rsidRPr="00DD7155">
        <w:rPr>
          <w:rFonts w:ascii="Tahoma" w:hAnsi="Tahoma" w:cs="Tahoma"/>
          <w:b/>
          <w:color w:val="FF0000"/>
          <w:sz w:val="20"/>
          <w:u w:color="FF0000"/>
        </w:rPr>
        <w:t>,</w:t>
      </w:r>
      <w:r w:rsidR="000D052D"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00CC26FE" w:rsidRPr="00DD7155">
        <w:rPr>
          <w:rFonts w:ascii="Tahoma" w:hAnsi="Tahoma" w:cs="Tahoma"/>
          <w:b/>
          <w:color w:val="FF0000"/>
          <w:sz w:val="20"/>
        </w:rPr>
        <w:t xml:space="preserve"> </w:t>
      </w:r>
      <w:r w:rsidRPr="00DD7155">
        <w:rPr>
          <w:rFonts w:ascii="Tahoma" w:hAnsi="Tahoma" w:cs="Tahoma"/>
          <w:sz w:val="20"/>
        </w:rPr>
        <w:t xml:space="preserve">по Договору не должна превышать стоимость, определенную для данных </w:t>
      </w:r>
      <w:r w:rsidR="009E1FD5" w:rsidRPr="00DD7155">
        <w:rPr>
          <w:rFonts w:ascii="Tahoma" w:hAnsi="Tahoma" w:cs="Tahoma"/>
          <w:sz w:val="20"/>
        </w:rPr>
        <w:t xml:space="preserve">затрат </w:t>
      </w:r>
      <w:r w:rsidRPr="00DD7155">
        <w:rPr>
          <w:rFonts w:ascii="Tahoma" w:hAnsi="Tahoma" w:cs="Tahoma"/>
          <w:sz w:val="20"/>
        </w:rPr>
        <w:t xml:space="preserve">Договором, в соответствии с </w:t>
      </w:r>
      <w:r w:rsidR="00FC023A" w:rsidRPr="00DD7155">
        <w:rPr>
          <w:rFonts w:ascii="Tahoma" w:hAnsi="Tahoma" w:cs="Tahoma"/>
          <w:sz w:val="20"/>
        </w:rPr>
        <w:t>РДЦ</w:t>
      </w:r>
      <w:r w:rsidRPr="00DD7155">
        <w:rPr>
          <w:rFonts w:ascii="Tahoma" w:hAnsi="Tahoma" w:cs="Tahoma"/>
          <w:sz w:val="20"/>
        </w:rPr>
        <w:t>.</w:t>
      </w:r>
    </w:p>
    <w:p w14:paraId="2DB6C315" w14:textId="575DEEFE" w:rsidR="00671322" w:rsidRPr="00DD7155" w:rsidRDefault="00671322"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Приемка фактически понесенных </w:t>
      </w:r>
      <w:r w:rsidR="007A1B25" w:rsidRPr="00DD7155">
        <w:rPr>
          <w:rFonts w:ascii="Tahoma" w:hAnsi="Tahoma" w:cs="Tahoma"/>
          <w:sz w:val="20"/>
        </w:rPr>
        <w:t>ПКЗ</w:t>
      </w:r>
      <w:r w:rsidRPr="00DD7155">
        <w:rPr>
          <w:rFonts w:ascii="Tahoma" w:hAnsi="Tahoma" w:cs="Tahoma"/>
          <w:sz w:val="20"/>
        </w:rPr>
        <w:t xml:space="preserve"> осуществляется с приложением </w:t>
      </w:r>
      <w:r w:rsidR="00EC5894" w:rsidRPr="00DD7155">
        <w:rPr>
          <w:rFonts w:ascii="Tahoma" w:hAnsi="Tahoma" w:cs="Tahoma"/>
          <w:sz w:val="20"/>
        </w:rPr>
        <w:t xml:space="preserve">к </w:t>
      </w:r>
      <w:r w:rsidR="00526E69" w:rsidRPr="00526E69">
        <w:rPr>
          <w:rFonts w:ascii="Tahoma" w:hAnsi="Tahoma" w:cs="Tahoma"/>
          <w:b/>
          <w:color w:val="FF0000"/>
          <w:sz w:val="20"/>
          <w:u w:color="FF0000"/>
        </w:rPr>
        <w:t>[</w:t>
      </w:r>
      <w:r w:rsidR="00460900" w:rsidRPr="00DD7155">
        <w:rPr>
          <w:rFonts w:ascii="Tahoma" w:hAnsi="Tahoma" w:cs="Tahoma"/>
          <w:sz w:val="20"/>
        </w:rPr>
        <w:t xml:space="preserve">Сводной справке о фактически понесенных </w:t>
      </w:r>
      <w:r w:rsidR="000474A3" w:rsidRPr="00DD7155">
        <w:rPr>
          <w:rFonts w:ascii="Tahoma" w:hAnsi="Tahoma" w:cs="Tahoma"/>
          <w:sz w:val="20"/>
        </w:rPr>
        <w:t>компенсируемых затратах</w:t>
      </w:r>
      <w:r w:rsidR="00526E69" w:rsidRPr="00526E69">
        <w:rPr>
          <w:rFonts w:ascii="Tahoma" w:hAnsi="Tahoma" w:cs="Tahoma"/>
          <w:b/>
          <w:color w:val="FF0000"/>
          <w:sz w:val="20"/>
        </w:rPr>
        <w:t>]</w:t>
      </w:r>
      <w:r w:rsidR="00021010" w:rsidRPr="00DD7155">
        <w:rPr>
          <w:rStyle w:val="ad"/>
          <w:b/>
          <w:color w:val="FF0000"/>
          <w:sz w:val="20"/>
        </w:rPr>
        <w:footnoteReference w:id="89"/>
      </w:r>
      <w:r w:rsidR="00CC26FE" w:rsidRPr="00DD7155">
        <w:rPr>
          <w:rFonts w:ascii="Tahoma" w:hAnsi="Tahoma" w:cs="Tahoma"/>
          <w:b/>
          <w:color w:val="FF0000"/>
          <w:sz w:val="20"/>
        </w:rPr>
        <w:t xml:space="preserve"> </w:t>
      </w:r>
      <w:r w:rsidR="00460900" w:rsidRPr="00DD7155">
        <w:rPr>
          <w:rFonts w:ascii="Tahoma" w:hAnsi="Tahoma" w:cs="Tahoma"/>
          <w:sz w:val="20"/>
        </w:rPr>
        <w:t xml:space="preserve">/ </w:t>
      </w:r>
      <w:r w:rsidR="00526E69" w:rsidRPr="00526E69">
        <w:rPr>
          <w:rFonts w:ascii="Tahoma" w:hAnsi="Tahoma" w:cs="Tahoma"/>
          <w:b/>
          <w:color w:val="FF0000"/>
          <w:sz w:val="20"/>
          <w:u w:color="FF0000"/>
        </w:rPr>
        <w:t>[</w:t>
      </w:r>
      <w:r w:rsidR="00EC5894" w:rsidRPr="00DD7155">
        <w:rPr>
          <w:rFonts w:ascii="Tahoma" w:hAnsi="Tahoma" w:cs="Tahoma"/>
          <w:sz w:val="20"/>
        </w:rPr>
        <w:t>Акт</w:t>
      </w:r>
      <w:r w:rsidR="00460900" w:rsidRPr="00DD7155">
        <w:rPr>
          <w:rFonts w:ascii="Tahoma" w:hAnsi="Tahoma" w:cs="Tahoma"/>
          <w:sz w:val="20"/>
        </w:rPr>
        <w:t>у</w:t>
      </w:r>
      <w:r w:rsidR="00EC5894" w:rsidRPr="00DD7155">
        <w:rPr>
          <w:rFonts w:ascii="Tahoma" w:hAnsi="Tahoma" w:cs="Tahoma"/>
          <w:sz w:val="20"/>
        </w:rPr>
        <w:t xml:space="preserve"> формы КС-2</w:t>
      </w:r>
      <w:r w:rsidR="00526E69" w:rsidRPr="00526E69">
        <w:rPr>
          <w:rFonts w:ascii="Tahoma" w:hAnsi="Tahoma" w:cs="Tahoma"/>
          <w:b/>
          <w:color w:val="FF0000"/>
          <w:sz w:val="20"/>
        </w:rPr>
        <w:t>]</w:t>
      </w:r>
      <w:r w:rsidR="00A33D0A" w:rsidRPr="00DD7155">
        <w:rPr>
          <w:rStyle w:val="ad"/>
          <w:b/>
          <w:color w:val="FF0000"/>
          <w:sz w:val="20"/>
        </w:rPr>
        <w:footnoteReference w:id="90"/>
      </w:r>
      <w:r w:rsidR="008E45F8" w:rsidRPr="00DD7155">
        <w:rPr>
          <w:rFonts w:ascii="Tahoma" w:hAnsi="Tahoma" w:cs="Tahoma"/>
          <w:sz w:val="20"/>
        </w:rPr>
        <w:t xml:space="preserve"> </w:t>
      </w:r>
      <w:r w:rsidRPr="00DD7155">
        <w:rPr>
          <w:rFonts w:ascii="Tahoma" w:hAnsi="Tahoma" w:cs="Tahoma"/>
          <w:sz w:val="20"/>
        </w:rPr>
        <w:t xml:space="preserve">пакета подтверждающих </w:t>
      </w:r>
      <w:r w:rsidR="00F77F7E" w:rsidRPr="00DD7155">
        <w:rPr>
          <w:rFonts w:ascii="Tahoma" w:hAnsi="Tahoma" w:cs="Tahoma"/>
          <w:sz w:val="20"/>
        </w:rPr>
        <w:t>оригиналов документов/заверенных печатью Подрядчика</w:t>
      </w:r>
      <w:r w:rsidR="00A33D0A" w:rsidRPr="00DD7155">
        <w:rPr>
          <w:rFonts w:ascii="Tahoma" w:hAnsi="Tahoma" w:cs="Tahoma"/>
          <w:sz w:val="20"/>
        </w:rPr>
        <w:t xml:space="preserve"> </w:t>
      </w:r>
      <w:r w:rsidR="00F77F7E" w:rsidRPr="00DD7155">
        <w:rPr>
          <w:rFonts w:ascii="Tahoma" w:hAnsi="Tahoma" w:cs="Tahoma"/>
          <w:sz w:val="20"/>
        </w:rPr>
        <w:t>копий документов</w:t>
      </w:r>
      <w:r w:rsidR="000F7B0A" w:rsidRPr="00DD7155">
        <w:rPr>
          <w:rFonts w:ascii="Tahoma" w:hAnsi="Tahoma" w:cs="Tahoma"/>
          <w:sz w:val="20"/>
        </w:rPr>
        <w:t xml:space="preserve"> </w:t>
      </w:r>
      <w:r w:rsidR="00C0099A" w:rsidRPr="00DD7155">
        <w:rPr>
          <w:rFonts w:ascii="Tahoma" w:hAnsi="Tahoma" w:cs="Tahoma"/>
          <w:sz w:val="20"/>
        </w:rPr>
        <w:t>и расчетов, согласованных с Заказчиком</w:t>
      </w:r>
      <w:r w:rsidR="00EC5894" w:rsidRPr="00DD7155">
        <w:rPr>
          <w:rFonts w:ascii="Tahoma" w:hAnsi="Tahoma" w:cs="Tahoma"/>
          <w:sz w:val="20"/>
        </w:rPr>
        <w:t>,</w:t>
      </w:r>
      <w:r w:rsidR="004902EA" w:rsidRPr="00DD7155">
        <w:rPr>
          <w:rFonts w:ascii="Tahoma" w:hAnsi="Tahoma" w:cs="Tahoma"/>
          <w:sz w:val="20"/>
        </w:rPr>
        <w:t xml:space="preserve"> </w:t>
      </w:r>
      <w:r w:rsidRPr="00DD7155">
        <w:rPr>
          <w:rFonts w:ascii="Tahoma" w:hAnsi="Tahoma" w:cs="Tahoma"/>
          <w:sz w:val="20"/>
        </w:rPr>
        <w:t>согласно Перечн</w:t>
      </w:r>
      <w:r w:rsidR="00C117CA" w:rsidRPr="00DD7155">
        <w:rPr>
          <w:rFonts w:ascii="Tahoma" w:hAnsi="Tahoma" w:cs="Tahoma"/>
          <w:sz w:val="20"/>
        </w:rPr>
        <w:t>ю</w:t>
      </w:r>
      <w:r w:rsidRPr="00DD7155">
        <w:rPr>
          <w:rFonts w:ascii="Tahoma" w:hAnsi="Tahoma" w:cs="Tahoma"/>
          <w:sz w:val="20"/>
        </w:rPr>
        <w:t xml:space="preserve"> </w:t>
      </w:r>
      <w:r w:rsidR="007A1B25" w:rsidRPr="00DD7155">
        <w:rPr>
          <w:rFonts w:ascii="Tahoma" w:hAnsi="Tahoma" w:cs="Tahoma"/>
          <w:sz w:val="20"/>
        </w:rPr>
        <w:t>ПКЗ</w:t>
      </w:r>
      <w:r w:rsidR="003C0AA3" w:rsidRPr="00DD7155">
        <w:rPr>
          <w:rFonts w:ascii="Tahoma" w:hAnsi="Tahoma" w:cs="Tahoma"/>
          <w:sz w:val="20"/>
        </w:rPr>
        <w:t>,</w:t>
      </w:r>
      <w:r w:rsidRPr="00DD7155">
        <w:rPr>
          <w:rFonts w:ascii="Tahoma" w:hAnsi="Tahoma" w:cs="Tahoma"/>
          <w:sz w:val="20"/>
        </w:rPr>
        <w:t xml:space="preserve"> подтверждающих фактические расходы Подрядчика, но не более лимита, предусмотренного в РДЦ и Переч</w:t>
      </w:r>
      <w:r w:rsidR="00C117CA" w:rsidRPr="00DD7155">
        <w:rPr>
          <w:rFonts w:ascii="Tahoma" w:hAnsi="Tahoma" w:cs="Tahoma"/>
          <w:sz w:val="20"/>
        </w:rPr>
        <w:t>нем</w:t>
      </w:r>
      <w:r w:rsidRPr="00DD7155">
        <w:rPr>
          <w:rFonts w:ascii="Tahoma" w:hAnsi="Tahoma" w:cs="Tahoma"/>
          <w:sz w:val="20"/>
        </w:rPr>
        <w:t xml:space="preserve"> </w:t>
      </w:r>
      <w:r w:rsidR="007A1B25" w:rsidRPr="00DD7155">
        <w:rPr>
          <w:rFonts w:ascii="Tahoma" w:hAnsi="Tahoma" w:cs="Tahoma"/>
          <w:sz w:val="20"/>
        </w:rPr>
        <w:t>ПКЗ</w:t>
      </w:r>
      <w:r w:rsidRPr="00DD7155">
        <w:rPr>
          <w:rFonts w:ascii="Tahoma" w:hAnsi="Tahoma" w:cs="Tahoma"/>
          <w:sz w:val="20"/>
        </w:rPr>
        <w:t>.</w:t>
      </w:r>
    </w:p>
    <w:p w14:paraId="20A9007A" w14:textId="25797A8B" w:rsidR="005B7A62" w:rsidRPr="00DD7155" w:rsidRDefault="00480583"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На основании подтверждающих документов, оформленных в соответствии </w:t>
      </w:r>
      <w:r w:rsidR="00EC549B" w:rsidRPr="00DD7155">
        <w:rPr>
          <w:rFonts w:ascii="Tahoma" w:hAnsi="Tahoma" w:cs="Tahoma"/>
          <w:sz w:val="20"/>
        </w:rPr>
        <w:t>с действующим законодательством</w:t>
      </w:r>
      <w:r w:rsidR="00336FB8" w:rsidRPr="00DD7155">
        <w:rPr>
          <w:rFonts w:ascii="Tahoma" w:hAnsi="Tahoma" w:cs="Tahoma"/>
          <w:sz w:val="20"/>
        </w:rPr>
        <w:t xml:space="preserve"> РФ</w:t>
      </w:r>
      <w:r w:rsidRPr="00DD7155">
        <w:rPr>
          <w:rFonts w:ascii="Tahoma" w:hAnsi="Tahoma" w:cs="Tahoma"/>
          <w:sz w:val="20"/>
        </w:rPr>
        <w:t xml:space="preserve"> и согласованных Заказчиком, </w:t>
      </w:r>
    </w:p>
    <w:p w14:paraId="40C9AB53" w14:textId="0E12B219" w:rsidR="00CC26FE" w:rsidRPr="00DD7155" w:rsidRDefault="00526E69" w:rsidP="00CC26FE">
      <w:pPr>
        <w:pStyle w:val="1112"/>
        <w:spacing w:before="120" w:after="240"/>
        <w:ind w:left="142"/>
        <w:rPr>
          <w:rFonts w:ascii="Tahoma" w:hAnsi="Tahoma" w:cs="Tahoma"/>
          <w:sz w:val="20"/>
        </w:rPr>
      </w:pPr>
      <w:r w:rsidRPr="00526E69">
        <w:rPr>
          <w:rFonts w:ascii="Tahoma" w:hAnsi="Tahoma" w:cs="Tahoma"/>
          <w:b/>
          <w:color w:val="FF0000"/>
          <w:sz w:val="20"/>
          <w:u w:color="FF0000"/>
        </w:rPr>
        <w:t>[</w:t>
      </w:r>
      <w:r w:rsidR="003D4D2B" w:rsidRPr="00DD7155">
        <w:rPr>
          <w:rFonts w:ascii="Tahoma" w:hAnsi="Tahoma" w:cs="Tahoma"/>
          <w:sz w:val="20"/>
        </w:rPr>
        <w:t xml:space="preserve">Подрядчик </w:t>
      </w:r>
      <w:r w:rsidR="00916722" w:rsidRPr="00DD7155">
        <w:rPr>
          <w:rFonts w:ascii="Tahoma" w:hAnsi="Tahoma" w:cs="Tahoma"/>
          <w:sz w:val="20"/>
        </w:rPr>
        <w:t xml:space="preserve">оформляет </w:t>
      </w:r>
      <w:r w:rsidR="00A96D0D" w:rsidRPr="00DD7155">
        <w:rPr>
          <w:rFonts w:ascii="Tahoma" w:hAnsi="Tahoma" w:cs="Tahoma"/>
          <w:sz w:val="20"/>
        </w:rPr>
        <w:t>Сводную с</w:t>
      </w:r>
      <w:r w:rsidR="00480583" w:rsidRPr="00DD7155">
        <w:rPr>
          <w:rFonts w:ascii="Tahoma" w:hAnsi="Tahoma" w:cs="Tahoma"/>
          <w:sz w:val="20"/>
        </w:rPr>
        <w:t xml:space="preserve">правку о фактически понесенных </w:t>
      </w:r>
      <w:r w:rsidR="000474A3" w:rsidRPr="00DD7155">
        <w:rPr>
          <w:rFonts w:ascii="Tahoma" w:hAnsi="Tahoma" w:cs="Tahoma"/>
          <w:sz w:val="20"/>
        </w:rPr>
        <w:t>компенсируемых затратах</w:t>
      </w:r>
      <w:r w:rsidR="00480583" w:rsidRPr="00DD7155">
        <w:rPr>
          <w:rFonts w:ascii="Tahoma" w:hAnsi="Tahoma" w:cs="Tahoma"/>
          <w:sz w:val="20"/>
        </w:rPr>
        <w:t xml:space="preserve"> по форме Приложения за </w:t>
      </w:r>
      <w:r w:rsidR="00FB27AA" w:rsidRPr="00DD7155">
        <w:rPr>
          <w:rFonts w:ascii="Tahoma" w:hAnsi="Tahoma" w:cs="Tahoma"/>
          <w:sz w:val="20"/>
        </w:rPr>
        <w:t>Отчетный</w:t>
      </w:r>
      <w:r w:rsidR="00480583" w:rsidRPr="00DD7155">
        <w:rPr>
          <w:rFonts w:ascii="Tahoma" w:hAnsi="Tahoma" w:cs="Tahoma"/>
          <w:sz w:val="20"/>
        </w:rPr>
        <w:t xml:space="preserve"> период возникновения </w:t>
      </w:r>
      <w:r w:rsidR="00061717" w:rsidRPr="00DD7155">
        <w:rPr>
          <w:rFonts w:ascii="Tahoma" w:hAnsi="Tahoma" w:cs="Tahoma"/>
          <w:sz w:val="20"/>
        </w:rPr>
        <w:t>ПКЗ</w:t>
      </w:r>
      <w:r w:rsidR="00480583" w:rsidRPr="00DD7155">
        <w:rPr>
          <w:rFonts w:ascii="Tahoma" w:hAnsi="Tahoma" w:cs="Tahoma"/>
          <w:sz w:val="20"/>
        </w:rPr>
        <w:t>, на основании которой их стоимость включается отдельной строкой в надлежащим образом оформленную общую Справку форм</w:t>
      </w:r>
      <w:r w:rsidR="00C14F74" w:rsidRPr="00DD7155">
        <w:rPr>
          <w:rFonts w:ascii="Tahoma" w:hAnsi="Tahoma" w:cs="Tahoma"/>
          <w:sz w:val="20"/>
        </w:rPr>
        <w:t>ы</w:t>
      </w:r>
      <w:r w:rsidR="00480583" w:rsidRPr="00DD7155">
        <w:rPr>
          <w:rFonts w:ascii="Tahoma" w:hAnsi="Tahoma" w:cs="Tahoma"/>
          <w:sz w:val="20"/>
        </w:rPr>
        <w:t xml:space="preserve"> НН.КС-3.1</w:t>
      </w:r>
      <w:r w:rsidR="003F6D2C" w:rsidRPr="00DD7155">
        <w:rPr>
          <w:rFonts w:ascii="Tahoma" w:hAnsi="Tahoma" w:cs="Tahoma"/>
          <w:sz w:val="20"/>
        </w:rPr>
        <w:t xml:space="preserve"> </w:t>
      </w:r>
      <w:r w:rsidR="00480583" w:rsidRPr="00DD7155">
        <w:rPr>
          <w:rFonts w:ascii="Tahoma" w:hAnsi="Tahoma" w:cs="Tahoma"/>
          <w:sz w:val="20"/>
        </w:rPr>
        <w:t xml:space="preserve">за </w:t>
      </w:r>
      <w:r w:rsidR="00C40F98" w:rsidRPr="00DD7155">
        <w:rPr>
          <w:rFonts w:ascii="Tahoma" w:hAnsi="Tahoma" w:cs="Tahoma"/>
          <w:sz w:val="20"/>
        </w:rPr>
        <w:t>О</w:t>
      </w:r>
      <w:r w:rsidR="00480583" w:rsidRPr="00DD7155">
        <w:rPr>
          <w:rFonts w:ascii="Tahoma" w:hAnsi="Tahoma" w:cs="Tahoma"/>
          <w:sz w:val="20"/>
        </w:rPr>
        <w:t>тчетный период. Предъявление отдельной Справки форм</w:t>
      </w:r>
      <w:r w:rsidR="00C14F74" w:rsidRPr="00DD7155">
        <w:rPr>
          <w:rFonts w:ascii="Tahoma" w:hAnsi="Tahoma" w:cs="Tahoma"/>
          <w:sz w:val="20"/>
        </w:rPr>
        <w:t>ы</w:t>
      </w:r>
      <w:r w:rsidR="00480583" w:rsidRPr="00DD7155">
        <w:rPr>
          <w:rFonts w:ascii="Tahoma" w:hAnsi="Tahoma" w:cs="Tahoma"/>
          <w:sz w:val="20"/>
        </w:rPr>
        <w:t xml:space="preserve"> НН.КС-3.1 и отдельного счета-</w:t>
      </w:r>
      <w:r w:rsidR="00E60D35" w:rsidRPr="00DD7155">
        <w:rPr>
          <w:rFonts w:ascii="Tahoma" w:hAnsi="Tahoma" w:cs="Tahoma"/>
          <w:sz w:val="20"/>
        </w:rPr>
        <w:t xml:space="preserve">фактуры </w:t>
      </w:r>
      <w:r w:rsidR="00480583" w:rsidRPr="00DD7155">
        <w:rPr>
          <w:rFonts w:ascii="Tahoma" w:hAnsi="Tahoma" w:cs="Tahoma"/>
          <w:sz w:val="20"/>
        </w:rPr>
        <w:t xml:space="preserve">по </w:t>
      </w:r>
      <w:r w:rsidR="000474A3" w:rsidRPr="00DD7155">
        <w:rPr>
          <w:rFonts w:ascii="Tahoma" w:hAnsi="Tahoma" w:cs="Tahoma"/>
          <w:sz w:val="20"/>
        </w:rPr>
        <w:t>ПКЗ</w:t>
      </w:r>
      <w:r w:rsidR="00480583" w:rsidRPr="00DD7155">
        <w:rPr>
          <w:rFonts w:ascii="Tahoma" w:hAnsi="Tahoma" w:cs="Tahoma"/>
          <w:sz w:val="20"/>
        </w:rPr>
        <w:t xml:space="preserve"> не допускается.</w:t>
      </w:r>
      <w:r w:rsidR="008F19E7" w:rsidRPr="00DD7155">
        <w:rPr>
          <w:rFonts w:ascii="Tahoma" w:hAnsi="Tahoma" w:cs="Tahoma"/>
          <w:b/>
          <w:color w:val="FF0000"/>
          <w:sz w:val="20"/>
        </w:rPr>
        <w:t xml:space="preserve"> </w:t>
      </w:r>
      <w:r w:rsidRPr="00526E69">
        <w:rPr>
          <w:rFonts w:ascii="Tahoma" w:hAnsi="Tahoma" w:cs="Tahoma"/>
          <w:b/>
          <w:color w:val="FF0000"/>
          <w:sz w:val="20"/>
        </w:rPr>
        <w:t>]</w:t>
      </w:r>
      <w:r w:rsidR="00021010" w:rsidRPr="00DD7155">
        <w:rPr>
          <w:rStyle w:val="ad"/>
          <w:b/>
          <w:color w:val="FF0000"/>
          <w:sz w:val="20"/>
        </w:rPr>
        <w:footnoteReference w:id="91"/>
      </w:r>
      <w:r w:rsidR="005B7A62" w:rsidRPr="00DD7155">
        <w:rPr>
          <w:rFonts w:ascii="Tahoma" w:hAnsi="Tahoma" w:cs="Tahoma"/>
          <w:sz w:val="20"/>
        </w:rPr>
        <w:t xml:space="preserve"> </w:t>
      </w:r>
    </w:p>
    <w:p w14:paraId="1B9B352B" w14:textId="33C8FE1F" w:rsidR="0015352C" w:rsidRPr="00DD7155" w:rsidRDefault="005B7A62" w:rsidP="00CC26FE">
      <w:pPr>
        <w:pStyle w:val="1112"/>
        <w:spacing w:before="120" w:after="240"/>
        <w:ind w:left="142"/>
        <w:rPr>
          <w:rFonts w:ascii="Tahoma" w:hAnsi="Tahoma" w:cs="Tahoma"/>
          <w:sz w:val="20"/>
        </w:rPr>
      </w:pPr>
      <w:r w:rsidRPr="00DD7155">
        <w:rPr>
          <w:rFonts w:ascii="Tahoma" w:hAnsi="Tahoma" w:cs="Tahoma"/>
          <w:sz w:val="20"/>
        </w:rPr>
        <w:t>/</w:t>
      </w:r>
    </w:p>
    <w:p w14:paraId="48F414B9" w14:textId="3D09F8C4" w:rsidR="005B7A62" w:rsidRPr="00DD7155" w:rsidRDefault="00526E69" w:rsidP="00CC26FE">
      <w:pPr>
        <w:pStyle w:val="1112"/>
        <w:spacing w:before="120" w:after="240"/>
        <w:ind w:left="142"/>
        <w:rPr>
          <w:rFonts w:ascii="Tahoma" w:hAnsi="Tahoma" w:cs="Tahoma"/>
          <w:sz w:val="20"/>
        </w:rPr>
      </w:pPr>
      <w:r w:rsidRPr="00526E69">
        <w:rPr>
          <w:rFonts w:ascii="Tahoma" w:hAnsi="Tahoma" w:cs="Tahoma"/>
          <w:b/>
          <w:color w:val="FF0000"/>
          <w:sz w:val="20"/>
          <w:u w:color="FF0000"/>
        </w:rPr>
        <w:t>[</w:t>
      </w:r>
      <w:r w:rsidR="003D4D2B" w:rsidRPr="00DD7155">
        <w:rPr>
          <w:rFonts w:ascii="Tahoma" w:hAnsi="Tahoma" w:cs="Tahoma"/>
          <w:sz w:val="20"/>
        </w:rPr>
        <w:t>Подрядчик включает</w:t>
      </w:r>
      <w:r w:rsidR="005B7A62" w:rsidRPr="00DD7155">
        <w:rPr>
          <w:rFonts w:ascii="Tahoma" w:hAnsi="Tahoma" w:cs="Tahoma"/>
          <w:sz w:val="20"/>
        </w:rPr>
        <w:t xml:space="preserve"> стоимость</w:t>
      </w:r>
      <w:r w:rsidR="008F19E7" w:rsidRPr="00DD7155">
        <w:rPr>
          <w:rFonts w:ascii="Tahoma" w:hAnsi="Tahoma" w:cs="Tahoma"/>
          <w:sz w:val="20"/>
        </w:rPr>
        <w:t xml:space="preserve"> ПКЗ</w:t>
      </w:r>
      <w:r w:rsidR="005B7A62" w:rsidRPr="00DD7155">
        <w:rPr>
          <w:rFonts w:ascii="Tahoma" w:hAnsi="Tahoma" w:cs="Tahoma"/>
          <w:sz w:val="20"/>
        </w:rPr>
        <w:t xml:space="preserve"> </w:t>
      </w:r>
      <w:r w:rsidR="00504792" w:rsidRPr="00DD7155">
        <w:rPr>
          <w:rFonts w:ascii="Tahoma" w:hAnsi="Tahoma" w:cs="Tahoma"/>
          <w:sz w:val="20"/>
        </w:rPr>
        <w:t xml:space="preserve">отдельными </w:t>
      </w:r>
      <w:r w:rsidR="005B7A62" w:rsidRPr="00DD7155">
        <w:rPr>
          <w:rFonts w:ascii="Tahoma" w:hAnsi="Tahoma" w:cs="Tahoma"/>
          <w:sz w:val="20"/>
        </w:rPr>
        <w:t>строк</w:t>
      </w:r>
      <w:r w:rsidR="00504792" w:rsidRPr="00DD7155">
        <w:rPr>
          <w:rFonts w:ascii="Tahoma" w:hAnsi="Tahoma" w:cs="Tahoma"/>
          <w:sz w:val="20"/>
        </w:rPr>
        <w:t>ами</w:t>
      </w:r>
      <w:r w:rsidR="008E45F8" w:rsidRPr="00DD7155">
        <w:rPr>
          <w:rFonts w:ascii="Tahoma" w:hAnsi="Tahoma" w:cs="Tahoma"/>
          <w:sz w:val="20"/>
        </w:rPr>
        <w:t xml:space="preserve"> </w:t>
      </w:r>
      <w:r w:rsidRPr="00526E69">
        <w:rPr>
          <w:rFonts w:ascii="Tahoma" w:hAnsi="Tahoma" w:cs="Tahoma"/>
          <w:b/>
          <w:color w:val="FF0000"/>
          <w:sz w:val="20"/>
        </w:rPr>
        <w:t>[</w:t>
      </w:r>
      <w:r w:rsidR="008E45F8" w:rsidRPr="00DD7155">
        <w:rPr>
          <w:rFonts w:ascii="Tahoma" w:hAnsi="Tahoma" w:cs="Tahoma"/>
          <w:sz w:val="20"/>
        </w:rPr>
        <w:t>в разрезе видов ПКЗ</w:t>
      </w:r>
      <w:r w:rsidRPr="00526E69">
        <w:rPr>
          <w:rFonts w:ascii="Tahoma" w:hAnsi="Tahoma" w:cs="Tahoma"/>
          <w:b/>
          <w:color w:val="FF0000"/>
          <w:sz w:val="20"/>
        </w:rPr>
        <w:t>]</w:t>
      </w:r>
      <w:r w:rsidR="003D4D2B" w:rsidRPr="00DD7155">
        <w:rPr>
          <w:rFonts w:ascii="Tahoma" w:hAnsi="Tahoma" w:cs="Tahoma"/>
          <w:sz w:val="20"/>
        </w:rPr>
        <w:t xml:space="preserve"> в Акт формы КС-2</w:t>
      </w:r>
      <w:r w:rsidR="008F19E7" w:rsidRPr="00DD7155">
        <w:rPr>
          <w:rFonts w:ascii="Tahoma" w:hAnsi="Tahoma" w:cs="Tahoma"/>
          <w:sz w:val="20"/>
        </w:rPr>
        <w:t>, и</w:t>
      </w:r>
      <w:r w:rsidR="005B7A62" w:rsidRPr="00DD7155">
        <w:rPr>
          <w:rFonts w:ascii="Tahoma" w:hAnsi="Tahoma" w:cs="Tahoma"/>
          <w:sz w:val="20"/>
        </w:rPr>
        <w:t xml:space="preserve"> надлежащим образом оформленную </w:t>
      </w:r>
      <w:r w:rsidR="00290326" w:rsidRPr="00DD7155">
        <w:rPr>
          <w:rFonts w:ascii="Tahoma" w:hAnsi="Tahoma" w:cs="Tahoma"/>
          <w:sz w:val="20"/>
        </w:rPr>
        <w:t xml:space="preserve">за Отчетный период </w:t>
      </w:r>
      <w:r w:rsidR="005B7A62" w:rsidRPr="00DD7155">
        <w:rPr>
          <w:rFonts w:ascii="Tahoma" w:hAnsi="Tahoma" w:cs="Tahoma"/>
          <w:sz w:val="20"/>
        </w:rPr>
        <w:t>общую Справку форм</w:t>
      </w:r>
      <w:r w:rsidR="00C14F74" w:rsidRPr="00DD7155">
        <w:rPr>
          <w:rFonts w:ascii="Tahoma" w:hAnsi="Tahoma" w:cs="Tahoma"/>
          <w:sz w:val="20"/>
        </w:rPr>
        <w:t>ы</w:t>
      </w:r>
      <w:r w:rsidR="005B7A62" w:rsidRPr="00DD7155">
        <w:rPr>
          <w:rFonts w:ascii="Tahoma" w:hAnsi="Tahoma" w:cs="Tahoma"/>
          <w:sz w:val="20"/>
        </w:rPr>
        <w:t xml:space="preserve"> НН.КС-3.1.</w:t>
      </w:r>
      <w:r w:rsidR="008F19E7" w:rsidRPr="00DD7155">
        <w:rPr>
          <w:rFonts w:ascii="Tahoma" w:hAnsi="Tahoma" w:cs="Tahoma"/>
          <w:b/>
          <w:color w:val="FF0000"/>
          <w:sz w:val="20"/>
        </w:rPr>
        <w:t xml:space="preserve"> </w:t>
      </w:r>
      <w:r w:rsidRPr="00526E69">
        <w:rPr>
          <w:rFonts w:ascii="Tahoma" w:hAnsi="Tahoma" w:cs="Tahoma"/>
          <w:b/>
          <w:color w:val="FF0000"/>
          <w:sz w:val="20"/>
        </w:rPr>
        <w:t>]</w:t>
      </w:r>
      <w:r w:rsidR="000E5F3C" w:rsidRPr="000E5F3C">
        <w:rPr>
          <w:rStyle w:val="ad"/>
          <w:b/>
          <w:color w:val="FF0000"/>
          <w:sz w:val="20"/>
        </w:rPr>
        <w:t xml:space="preserve"> </w:t>
      </w:r>
      <w:r w:rsidR="000E5F3C" w:rsidRPr="00DD7155">
        <w:rPr>
          <w:rStyle w:val="ad"/>
          <w:b/>
          <w:color w:val="FF0000"/>
          <w:sz w:val="20"/>
        </w:rPr>
        <w:footnoteReference w:id="92"/>
      </w:r>
    </w:p>
    <w:p w14:paraId="2C538485" w14:textId="104F1EAE" w:rsidR="00480583" w:rsidRPr="00DD7155" w:rsidRDefault="00526E69" w:rsidP="007724CF">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A96D0D" w:rsidRPr="00DD7155">
        <w:rPr>
          <w:rFonts w:ascii="Tahoma" w:hAnsi="Tahoma" w:cs="Tahoma"/>
          <w:sz w:val="20"/>
        </w:rPr>
        <w:t>Сводная с</w:t>
      </w:r>
      <w:r w:rsidR="00480583" w:rsidRPr="00DD7155">
        <w:rPr>
          <w:rFonts w:ascii="Tahoma" w:hAnsi="Tahoma" w:cs="Tahoma"/>
          <w:sz w:val="20"/>
        </w:rPr>
        <w:t xml:space="preserve">правка о фактически понесенных </w:t>
      </w:r>
      <w:r w:rsidR="000474A3" w:rsidRPr="00DD7155">
        <w:rPr>
          <w:rFonts w:ascii="Tahoma" w:hAnsi="Tahoma" w:cs="Tahoma"/>
          <w:sz w:val="20"/>
        </w:rPr>
        <w:t>компенсируемых затратах</w:t>
      </w:r>
      <w:r w:rsidR="00480583" w:rsidRPr="00DD7155">
        <w:rPr>
          <w:rFonts w:ascii="Tahoma" w:hAnsi="Tahoma" w:cs="Tahoma"/>
          <w:sz w:val="20"/>
        </w:rPr>
        <w:t xml:space="preserve"> с приложением пакета подтверждающих документов направляется Подрядчиком одновременно с пакетом документов по сдаче-приемке Работ, выполненных в </w:t>
      </w:r>
      <w:r w:rsidR="00C40F98" w:rsidRPr="00DD7155">
        <w:rPr>
          <w:rFonts w:ascii="Tahoma" w:hAnsi="Tahoma" w:cs="Tahoma"/>
          <w:sz w:val="20"/>
        </w:rPr>
        <w:t>О</w:t>
      </w:r>
      <w:r w:rsidR="00480583" w:rsidRPr="00DD7155">
        <w:rPr>
          <w:rFonts w:ascii="Tahoma" w:hAnsi="Tahoma" w:cs="Tahoma"/>
          <w:sz w:val="20"/>
        </w:rPr>
        <w:t>тчетном периоде в порядке, предусмотренном</w:t>
      </w:r>
      <w:r w:rsidR="00D4608A" w:rsidRPr="00DD7155">
        <w:rPr>
          <w:rFonts w:ascii="Tahoma" w:hAnsi="Tahoma" w:cs="Tahoma"/>
          <w:sz w:val="20"/>
        </w:rPr>
        <w:t xml:space="preserve"> </w:t>
      </w:r>
      <w:r w:rsidR="00C117CA" w:rsidRPr="00DD7155">
        <w:rPr>
          <w:rFonts w:ascii="Tahoma" w:hAnsi="Tahoma" w:cs="Tahoma"/>
          <w:sz w:val="20"/>
        </w:rPr>
        <w:t>в разделе Сдача-приемка</w:t>
      </w:r>
      <w:r w:rsidR="00480583" w:rsidRPr="00DD7155">
        <w:rPr>
          <w:rFonts w:ascii="Tahoma" w:hAnsi="Tahoma" w:cs="Tahoma"/>
          <w:sz w:val="20"/>
        </w:rPr>
        <w:t>.</w:t>
      </w:r>
      <w:r w:rsidRPr="00526E69">
        <w:rPr>
          <w:rFonts w:ascii="Tahoma" w:hAnsi="Tahoma" w:cs="Tahoma"/>
          <w:b/>
          <w:color w:val="FF0000"/>
          <w:sz w:val="20"/>
        </w:rPr>
        <w:t>]</w:t>
      </w:r>
      <w:r w:rsidR="00021010" w:rsidRPr="00DD7155">
        <w:rPr>
          <w:rStyle w:val="ad"/>
          <w:b/>
          <w:color w:val="FF0000"/>
          <w:sz w:val="20"/>
        </w:rPr>
        <w:t xml:space="preserve"> </w:t>
      </w:r>
      <w:r w:rsidR="00021010" w:rsidRPr="00DD7155">
        <w:rPr>
          <w:rStyle w:val="ad"/>
          <w:b/>
          <w:color w:val="FF0000"/>
          <w:sz w:val="20"/>
        </w:rPr>
        <w:footnoteReference w:id="93"/>
      </w:r>
    </w:p>
    <w:p w14:paraId="0E91A155" w14:textId="2C509094" w:rsidR="00CC26FE" w:rsidRPr="00DD7155" w:rsidRDefault="00CC26FE" w:rsidP="00EC1440">
      <w:pPr>
        <w:pStyle w:val="af5"/>
        <w:spacing w:before="120" w:after="240"/>
        <w:ind w:left="142" w:firstLine="0"/>
        <w:rPr>
          <w:rFonts w:ascii="Tahoma" w:hAnsi="Tahoma" w:cs="Tahoma"/>
          <w:b/>
          <w:color w:val="FF0000"/>
          <w:u w:color="FF0000"/>
        </w:rPr>
      </w:pPr>
      <w:r w:rsidRPr="00DD7155">
        <w:rPr>
          <w:rFonts w:ascii="Tahoma" w:hAnsi="Tahoma" w:cs="Tahoma"/>
          <w:b/>
          <w:color w:val="FF0000"/>
          <w:u w:color="FF0000"/>
        </w:rPr>
        <w:t>/</w:t>
      </w:r>
    </w:p>
    <w:p w14:paraId="0B3C248D" w14:textId="567204BE" w:rsidR="00E830D2" w:rsidRPr="00DD7155" w:rsidRDefault="00526E69" w:rsidP="00EC1440">
      <w:pPr>
        <w:pStyle w:val="af5"/>
        <w:spacing w:before="120" w:after="240"/>
        <w:ind w:left="142" w:firstLine="0"/>
        <w:rPr>
          <w:rFonts w:ascii="Tahoma" w:hAnsi="Tahoma" w:cs="Tahoma"/>
          <w:sz w:val="16"/>
        </w:rPr>
      </w:pPr>
      <w:r w:rsidRPr="00526E69">
        <w:rPr>
          <w:rFonts w:ascii="Tahoma" w:hAnsi="Tahoma" w:cs="Tahoma"/>
          <w:b/>
          <w:color w:val="FF0000"/>
          <w:u w:color="FF0000"/>
        </w:rPr>
        <w:t>[</w:t>
      </w:r>
      <w:r w:rsidR="00BA280C" w:rsidRPr="00DD7155">
        <w:rPr>
          <w:rFonts w:ascii="Tahoma" w:hAnsi="Tahoma" w:cs="Tahoma"/>
        </w:rPr>
        <w:t>П</w:t>
      </w:r>
      <w:r w:rsidR="000C36F8" w:rsidRPr="00DD7155">
        <w:rPr>
          <w:rFonts w:ascii="Tahoma" w:hAnsi="Tahoma" w:cs="Tahoma"/>
        </w:rPr>
        <w:t>одтверждающи</w:t>
      </w:r>
      <w:r w:rsidR="00BA280C" w:rsidRPr="00DD7155">
        <w:rPr>
          <w:rFonts w:ascii="Tahoma" w:hAnsi="Tahoma" w:cs="Tahoma"/>
        </w:rPr>
        <w:t>е</w:t>
      </w:r>
      <w:r w:rsidR="000C36F8" w:rsidRPr="00DD7155">
        <w:rPr>
          <w:rFonts w:ascii="Tahoma" w:hAnsi="Tahoma" w:cs="Tahoma"/>
        </w:rPr>
        <w:t xml:space="preserve"> </w:t>
      </w:r>
      <w:r w:rsidR="00BA280C" w:rsidRPr="00DD7155">
        <w:rPr>
          <w:rFonts w:ascii="Tahoma" w:hAnsi="Tahoma" w:cs="Tahoma"/>
        </w:rPr>
        <w:t xml:space="preserve">документы к Акту формы КС-2 направляются </w:t>
      </w:r>
      <w:r w:rsidR="000C36F8" w:rsidRPr="00DD7155">
        <w:rPr>
          <w:rFonts w:ascii="Tahoma" w:hAnsi="Tahoma" w:cs="Tahoma"/>
        </w:rPr>
        <w:t xml:space="preserve">Подрядчиком одновременно с пакетом документов по сдаче-приемке Работ, выполненных в Отчетном периоде в порядке, предусмотренном в разделе Сдача-приемка. </w:t>
      </w:r>
      <w:r w:rsidR="00E830D2" w:rsidRPr="00DD7155">
        <w:rPr>
          <w:rFonts w:ascii="Tahoma" w:hAnsi="Tahoma" w:cs="Tahoma"/>
        </w:rPr>
        <w:t>Сумма фактически понесенных ПКЗ Подрядчика является частью общей стоимости работ, определяется без учета входящего НДС, предъявленного Подрядчику третьими лицами при приобретении им соответствующих услуг/работ/затрат, включается в Акт формы КС-2</w:t>
      </w:r>
      <w:r w:rsidR="00F1425C" w:rsidRPr="00DD7155">
        <w:rPr>
          <w:rFonts w:ascii="Tahoma" w:hAnsi="Tahoma" w:cs="Tahoma"/>
        </w:rPr>
        <w:t xml:space="preserve"> </w:t>
      </w:r>
      <w:r w:rsidR="00E830D2" w:rsidRPr="00DD7155">
        <w:rPr>
          <w:rFonts w:ascii="Tahoma" w:hAnsi="Tahoma" w:cs="Tahoma"/>
        </w:rPr>
        <w:t>и оплачивается Заказчиком в порядке, предусмотренном разделом «Порядок расчетов».</w:t>
      </w:r>
      <w:r w:rsidRPr="00526E69">
        <w:rPr>
          <w:rFonts w:ascii="Tahoma" w:hAnsi="Tahoma" w:cs="Tahoma"/>
          <w:b/>
          <w:color w:val="FF0000"/>
        </w:rPr>
        <w:t>]</w:t>
      </w:r>
      <w:r w:rsidR="00FB27AA" w:rsidRPr="00DD7155">
        <w:rPr>
          <w:rStyle w:val="ad"/>
          <w:b/>
          <w:color w:val="FF0000"/>
          <w:sz w:val="20"/>
        </w:rPr>
        <w:footnoteReference w:id="94"/>
      </w:r>
    </w:p>
    <w:p w14:paraId="1D4D6266" w14:textId="24151B1D" w:rsidR="00B0727B" w:rsidRPr="00DD7155" w:rsidRDefault="00526E69" w:rsidP="00021010">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B0727B" w:rsidRPr="00DD7155">
        <w:rPr>
          <w:rFonts w:ascii="Tahoma" w:hAnsi="Tahoma" w:cs="Tahoma"/>
          <w:sz w:val="20"/>
        </w:rPr>
        <w:t>Сводная справка о фактически понесенных компенсируемых затратах, фактически понесенных Подрядчиком в период до начала выполнения Работ, предоставляется Заказчику с приложением пакета подтверждающих документов одновременно с пакетом документов по сдаче-приемке Работ за первый Отчетный период в порядке, предусмотренном в разделе Сдача-приемка.</w:t>
      </w:r>
      <w:r w:rsidR="00B0727B" w:rsidRPr="00DD7155">
        <w:rPr>
          <w:rFonts w:ascii="Tahoma" w:hAnsi="Tahoma" w:cs="Tahoma"/>
          <w:b/>
          <w:color w:val="FF0000"/>
          <w:sz w:val="20"/>
        </w:rPr>
        <w:t xml:space="preserve"> </w:t>
      </w:r>
      <w:r w:rsidRPr="00526E69">
        <w:rPr>
          <w:rFonts w:ascii="Tahoma" w:hAnsi="Tahoma" w:cs="Tahoma"/>
          <w:b/>
          <w:color w:val="FF0000"/>
          <w:sz w:val="20"/>
        </w:rPr>
        <w:t>]</w:t>
      </w:r>
      <w:r w:rsidR="00021010" w:rsidRPr="00DD7155">
        <w:rPr>
          <w:rStyle w:val="ad"/>
          <w:b/>
          <w:color w:val="FF0000"/>
          <w:sz w:val="20"/>
        </w:rPr>
        <w:footnoteReference w:id="95"/>
      </w:r>
      <w:r w:rsidR="00021010" w:rsidRPr="00DD7155">
        <w:rPr>
          <w:rFonts w:ascii="Tahoma" w:hAnsi="Tahoma" w:cs="Tahoma"/>
          <w:sz w:val="20"/>
        </w:rPr>
        <w:t xml:space="preserve"> </w:t>
      </w:r>
    </w:p>
    <w:p w14:paraId="17FD0035" w14:textId="77777777" w:rsidR="00021010" w:rsidRPr="00DD7155" w:rsidRDefault="00021010" w:rsidP="00021010">
      <w:pPr>
        <w:pStyle w:val="af5"/>
        <w:spacing w:before="120" w:after="240"/>
        <w:ind w:left="142" w:firstLine="0"/>
        <w:rPr>
          <w:rFonts w:ascii="Tahoma" w:hAnsi="Tahoma" w:cs="Tahoma"/>
          <w:b/>
          <w:color w:val="FF0000"/>
          <w:u w:color="FF0000"/>
        </w:rPr>
      </w:pPr>
      <w:r w:rsidRPr="00DD7155">
        <w:rPr>
          <w:rFonts w:ascii="Tahoma" w:hAnsi="Tahoma" w:cs="Tahoma"/>
          <w:b/>
          <w:color w:val="FF0000"/>
          <w:u w:color="FF0000"/>
        </w:rPr>
        <w:t>/</w:t>
      </w:r>
    </w:p>
    <w:p w14:paraId="4C1403C0" w14:textId="0A1FAA62" w:rsidR="00E830D2" w:rsidRPr="00DD7155" w:rsidRDefault="00526E69" w:rsidP="00021010">
      <w:pPr>
        <w:pStyle w:val="1112"/>
        <w:spacing w:before="120" w:after="240"/>
        <w:ind w:left="142"/>
        <w:rPr>
          <w:rFonts w:ascii="Tahoma" w:hAnsi="Tahoma" w:cs="Tahoma"/>
          <w:sz w:val="20"/>
        </w:rPr>
      </w:pPr>
      <w:r w:rsidRPr="00526E69">
        <w:rPr>
          <w:rFonts w:ascii="Tahoma" w:hAnsi="Tahoma" w:cs="Tahoma"/>
          <w:b/>
          <w:color w:val="FF0000"/>
          <w:sz w:val="20"/>
          <w:u w:color="FF0000"/>
        </w:rPr>
        <w:t>[</w:t>
      </w:r>
      <w:r w:rsidR="00021010" w:rsidRPr="00DD7155">
        <w:rPr>
          <w:rFonts w:ascii="Tahoma" w:hAnsi="Tahoma" w:cs="Tahoma"/>
          <w:sz w:val="20"/>
        </w:rPr>
        <w:t xml:space="preserve">Фактически понесенные ПКЗ Подрядчиком в период до начала выполнения Работ, </w:t>
      </w:r>
      <w:r w:rsidR="005879AC" w:rsidRPr="00DD7155">
        <w:rPr>
          <w:rFonts w:ascii="Tahoma" w:hAnsi="Tahoma" w:cs="Tahoma"/>
          <w:sz w:val="20"/>
        </w:rPr>
        <w:t>включаются</w:t>
      </w:r>
      <w:r w:rsidR="007A54C3" w:rsidRPr="00DD7155">
        <w:rPr>
          <w:rFonts w:ascii="Tahoma" w:hAnsi="Tahoma" w:cs="Tahoma"/>
          <w:sz w:val="20"/>
        </w:rPr>
        <w:t xml:space="preserve"> в Акт формы КС-2 </w:t>
      </w:r>
      <w:r w:rsidR="00021010" w:rsidRPr="00DD7155">
        <w:rPr>
          <w:rFonts w:ascii="Tahoma" w:hAnsi="Tahoma" w:cs="Tahoma"/>
          <w:sz w:val="20"/>
        </w:rPr>
        <w:t xml:space="preserve">с приложением </w:t>
      </w:r>
      <w:r w:rsidR="005879AC" w:rsidRPr="00DD7155">
        <w:rPr>
          <w:rFonts w:ascii="Tahoma" w:hAnsi="Tahoma" w:cs="Tahoma"/>
          <w:sz w:val="20"/>
        </w:rPr>
        <w:t xml:space="preserve">пакета </w:t>
      </w:r>
      <w:r w:rsidR="00021010" w:rsidRPr="00DD7155">
        <w:rPr>
          <w:rFonts w:ascii="Tahoma" w:hAnsi="Tahoma" w:cs="Tahoma"/>
          <w:sz w:val="20"/>
        </w:rPr>
        <w:t>подтверждающих документов</w:t>
      </w:r>
      <w:r w:rsidR="005879AC" w:rsidRPr="00DD7155">
        <w:rPr>
          <w:rFonts w:ascii="Tahoma" w:hAnsi="Tahoma" w:cs="Tahoma"/>
          <w:sz w:val="20"/>
        </w:rPr>
        <w:t xml:space="preserve"> и предоставляются</w:t>
      </w:r>
      <w:r w:rsidR="00021010" w:rsidRPr="00DD7155">
        <w:rPr>
          <w:rFonts w:ascii="Tahoma" w:hAnsi="Tahoma" w:cs="Tahoma"/>
          <w:sz w:val="20"/>
        </w:rPr>
        <w:t xml:space="preserve"> одновременно с пакетом документов по сдаче-приемке Работ за первый Отчетный период в порядке, предусмотренном в разделе Сдача-приемка.</w:t>
      </w:r>
      <w:r w:rsidR="00021010" w:rsidRPr="00DD7155">
        <w:rPr>
          <w:rFonts w:ascii="Tahoma" w:hAnsi="Tahoma" w:cs="Tahoma"/>
          <w:b/>
          <w:color w:val="FF0000"/>
          <w:sz w:val="20"/>
        </w:rPr>
        <w:t xml:space="preserve"> </w:t>
      </w:r>
      <w:r w:rsidRPr="00526E69">
        <w:rPr>
          <w:rFonts w:ascii="Tahoma" w:hAnsi="Tahoma" w:cs="Tahoma"/>
          <w:b/>
          <w:color w:val="FF0000"/>
          <w:sz w:val="20"/>
        </w:rPr>
        <w:t>]</w:t>
      </w:r>
      <w:r w:rsidR="00DC2198" w:rsidRPr="00DD7155">
        <w:rPr>
          <w:rStyle w:val="ad"/>
          <w:b/>
          <w:color w:val="FF0000"/>
          <w:sz w:val="20"/>
        </w:rPr>
        <w:footnoteReference w:id="96"/>
      </w:r>
    </w:p>
    <w:p w14:paraId="43031B1D" w14:textId="25684930" w:rsidR="00480583" w:rsidRPr="00DD7155" w:rsidRDefault="00C117CA"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Подрядчик п</w:t>
      </w:r>
      <w:r w:rsidR="00480583" w:rsidRPr="00DD7155">
        <w:rPr>
          <w:rFonts w:ascii="Tahoma" w:hAnsi="Tahoma" w:cs="Tahoma"/>
          <w:sz w:val="20"/>
        </w:rPr>
        <w:t>осл</w:t>
      </w:r>
      <w:r w:rsidR="00C40F98" w:rsidRPr="00DD7155">
        <w:rPr>
          <w:rFonts w:ascii="Tahoma" w:hAnsi="Tahoma" w:cs="Tahoma"/>
          <w:sz w:val="20"/>
        </w:rPr>
        <w:t>е выполнения Работ в последнем О</w:t>
      </w:r>
      <w:r w:rsidR="00480583" w:rsidRPr="00DD7155">
        <w:rPr>
          <w:rFonts w:ascii="Tahoma" w:hAnsi="Tahoma" w:cs="Tahoma"/>
          <w:sz w:val="20"/>
        </w:rPr>
        <w:t>тчетном периоде</w:t>
      </w:r>
      <w:r w:rsidRPr="00DD7155">
        <w:rPr>
          <w:rFonts w:ascii="Tahoma" w:hAnsi="Tahoma" w:cs="Tahoma"/>
          <w:sz w:val="20"/>
        </w:rPr>
        <w:t xml:space="preserve"> </w:t>
      </w:r>
      <w:r w:rsidR="001D2D5E">
        <w:rPr>
          <w:rFonts w:ascii="Tahoma" w:hAnsi="Tahoma" w:cs="Tahoma"/>
          <w:sz w:val="20"/>
        </w:rPr>
        <w:t xml:space="preserve">по </w:t>
      </w:r>
      <w:r w:rsidR="001D2D5E" w:rsidRPr="00E07253">
        <w:rPr>
          <w:rFonts w:ascii="Tahoma" w:hAnsi="Tahoma" w:cs="Tahoma"/>
          <w:sz w:val="20"/>
          <w:szCs w:val="20"/>
        </w:rPr>
        <w:t xml:space="preserve">Объекту </w:t>
      </w:r>
      <w:r w:rsidR="001D2D5E" w:rsidRPr="00E07253">
        <w:rPr>
          <w:rFonts w:ascii="Tahoma" w:hAnsi="Tahoma" w:cs="Tahoma"/>
          <w:b/>
          <w:color w:val="FF0000"/>
          <w:sz w:val="20"/>
          <w:szCs w:val="20"/>
          <w:u w:color="FF0000"/>
        </w:rPr>
        <w:t>[</w:t>
      </w:r>
      <w:r w:rsidR="001D2D5E" w:rsidRPr="00E07253">
        <w:rPr>
          <w:rFonts w:ascii="Tahoma" w:hAnsi="Tahoma" w:cs="Tahoma"/>
          <w:sz w:val="20"/>
          <w:szCs w:val="20"/>
        </w:rPr>
        <w:t>/</w:t>
      </w:r>
      <w:r w:rsidR="001D2D5E" w:rsidRPr="00E07253">
        <w:rPr>
          <w:rFonts w:ascii="Tahoma" w:hAnsi="Tahoma" w:cs="Tahoma"/>
          <w:sz w:val="20"/>
          <w:szCs w:val="20"/>
          <w:highlight w:val="darkGreen"/>
          <w:u w:color="FF0000"/>
        </w:rPr>
        <w:t>Этап</w:t>
      </w:r>
      <w:r w:rsidR="001D2D5E" w:rsidRPr="00E07253">
        <w:rPr>
          <w:rFonts w:ascii="Tahoma" w:hAnsi="Tahoma" w:cs="Tahoma"/>
          <w:sz w:val="20"/>
          <w:szCs w:val="20"/>
          <w:u w:color="FF0000"/>
        </w:rPr>
        <w:t>у</w:t>
      </w:r>
      <w:r w:rsidR="001D2D5E" w:rsidRPr="00E07253">
        <w:rPr>
          <w:rFonts w:ascii="Tahoma" w:hAnsi="Tahoma" w:cs="Tahoma"/>
          <w:b/>
          <w:color w:val="FF0000"/>
          <w:sz w:val="20"/>
          <w:szCs w:val="20"/>
          <w:u w:color="FF0000"/>
        </w:rPr>
        <w:t>] [</w:t>
      </w:r>
      <w:r w:rsidR="001D2D5E" w:rsidRPr="00E07253">
        <w:rPr>
          <w:rFonts w:ascii="Tahoma" w:hAnsi="Tahoma" w:cs="Tahoma"/>
          <w:sz w:val="20"/>
          <w:szCs w:val="20"/>
          <w:highlight w:val="darkGreen"/>
          <w:u w:color="FF0000"/>
        </w:rPr>
        <w:t>/ПК</w:t>
      </w:r>
      <w:r w:rsidR="001D2D5E" w:rsidRPr="00E07253">
        <w:rPr>
          <w:rFonts w:ascii="Tahoma" w:hAnsi="Tahoma" w:cs="Tahoma"/>
          <w:b/>
          <w:color w:val="FF0000"/>
          <w:sz w:val="20"/>
          <w:szCs w:val="20"/>
          <w:u w:color="FF0000"/>
        </w:rPr>
        <w:t>] [</w:t>
      </w:r>
      <w:r w:rsidR="001D2D5E" w:rsidRPr="00E07253">
        <w:rPr>
          <w:rFonts w:ascii="Tahoma" w:hAnsi="Tahoma" w:cs="Tahoma"/>
          <w:sz w:val="20"/>
          <w:szCs w:val="20"/>
          <w:highlight w:val="darkGreen"/>
          <w:u w:color="FF0000"/>
        </w:rPr>
        <w:t>/Титульному объект</w:t>
      </w:r>
      <w:r w:rsidR="001D2D5E" w:rsidRPr="00E07253">
        <w:rPr>
          <w:rFonts w:ascii="Tahoma" w:hAnsi="Tahoma" w:cs="Tahoma"/>
          <w:sz w:val="20"/>
          <w:szCs w:val="20"/>
          <w:u w:color="FF0000"/>
        </w:rPr>
        <w:t>у</w:t>
      </w:r>
      <w:r w:rsidR="001D2D5E" w:rsidRPr="00E07253">
        <w:rPr>
          <w:rFonts w:ascii="Tahoma" w:hAnsi="Tahoma" w:cs="Tahoma"/>
          <w:b/>
          <w:color w:val="FF0000"/>
          <w:sz w:val="20"/>
          <w:szCs w:val="20"/>
          <w:u w:color="FF0000"/>
        </w:rPr>
        <w:t>]</w:t>
      </w:r>
      <w:r w:rsidR="001D2D5E" w:rsidRPr="00E07253">
        <w:rPr>
          <w:rFonts w:ascii="Tahoma" w:hAnsi="Tahoma" w:cs="Tahoma"/>
          <w:sz w:val="20"/>
          <w:szCs w:val="20"/>
        </w:rPr>
        <w:t xml:space="preserve"> </w:t>
      </w:r>
      <w:r w:rsidRPr="00DD7155">
        <w:rPr>
          <w:rFonts w:ascii="Tahoma" w:hAnsi="Tahoma" w:cs="Tahoma"/>
          <w:sz w:val="20"/>
        </w:rPr>
        <w:t>формирует</w:t>
      </w:r>
      <w:r w:rsidR="00480583" w:rsidRPr="00DD7155">
        <w:rPr>
          <w:rFonts w:ascii="Tahoma" w:hAnsi="Tahoma" w:cs="Tahoma"/>
          <w:sz w:val="20"/>
        </w:rPr>
        <w:t xml:space="preserve"> пакет документов, подтверждающий фактически понесенные Подрядчиком </w:t>
      </w:r>
      <w:r w:rsidR="007A1B25" w:rsidRPr="00DD7155">
        <w:rPr>
          <w:rFonts w:ascii="Tahoma" w:hAnsi="Tahoma" w:cs="Tahoma"/>
          <w:sz w:val="20"/>
        </w:rPr>
        <w:t>ПКЗ</w:t>
      </w:r>
      <w:r w:rsidR="00480583" w:rsidRPr="00DD7155">
        <w:rPr>
          <w:rFonts w:ascii="Tahoma" w:hAnsi="Tahoma" w:cs="Tahoma"/>
          <w:sz w:val="20"/>
        </w:rPr>
        <w:t xml:space="preserve">, </w:t>
      </w:r>
      <w:r w:rsidR="00526E69" w:rsidRPr="00526E69">
        <w:rPr>
          <w:rFonts w:ascii="Tahoma" w:hAnsi="Tahoma" w:cs="Tahoma"/>
          <w:b/>
          <w:color w:val="FF0000"/>
          <w:sz w:val="20"/>
          <w:u w:color="FF0000"/>
        </w:rPr>
        <w:t>[</w:t>
      </w:r>
      <w:r w:rsidR="00480583" w:rsidRPr="00DD7155">
        <w:rPr>
          <w:rFonts w:ascii="Tahoma" w:hAnsi="Tahoma" w:cs="Tahoma"/>
          <w:sz w:val="20"/>
        </w:rPr>
        <w:t xml:space="preserve">с учетом </w:t>
      </w:r>
      <w:r w:rsidR="009E1FD5" w:rsidRPr="00DD7155">
        <w:rPr>
          <w:rFonts w:ascii="Tahoma" w:hAnsi="Tahoma" w:cs="Tahoma"/>
          <w:sz w:val="20"/>
        </w:rPr>
        <w:t xml:space="preserve">затрат </w:t>
      </w:r>
      <w:r w:rsidR="00480583" w:rsidRPr="00DD7155">
        <w:rPr>
          <w:rFonts w:ascii="Tahoma" w:hAnsi="Tahoma" w:cs="Tahoma"/>
          <w:sz w:val="20"/>
        </w:rPr>
        <w:t xml:space="preserve">на демобилизационные мероприятия (транспортировка Подрядчика из </w:t>
      </w:r>
      <w:r w:rsidR="00526E69" w:rsidRPr="00526E69">
        <w:rPr>
          <w:rFonts w:ascii="Tahoma" w:hAnsi="Tahoma" w:cs="Tahoma"/>
          <w:b/>
          <w:color w:val="FF0000"/>
          <w:sz w:val="20"/>
          <w:u w:color="FF0000"/>
        </w:rPr>
        <w:t>[</w:t>
      </w:r>
      <w:r w:rsidR="00480583" w:rsidRPr="00DD7155">
        <w:rPr>
          <w:rFonts w:ascii="Tahoma" w:hAnsi="Tahoma" w:cs="Tahoma"/>
          <w:sz w:val="20"/>
        </w:rPr>
        <w:t>г. Норильска</w:t>
      </w:r>
      <w:r w:rsidR="00526E69" w:rsidRPr="00526E69">
        <w:rPr>
          <w:rFonts w:ascii="Tahoma" w:hAnsi="Tahoma" w:cs="Tahoma"/>
          <w:b/>
          <w:color w:val="FF0000"/>
          <w:sz w:val="20"/>
        </w:rPr>
        <w:t>]</w:t>
      </w:r>
      <w:r w:rsidR="008F19E7" w:rsidRPr="00DD7155">
        <w:rPr>
          <w:rFonts w:ascii="Tahoma" w:hAnsi="Tahoma" w:cs="Tahoma"/>
          <w:b/>
          <w:color w:val="FF0000"/>
          <w:sz w:val="20"/>
        </w:rPr>
        <w:t xml:space="preserve">/ </w:t>
      </w:r>
      <w:r w:rsidR="00526E69" w:rsidRPr="00526E69">
        <w:rPr>
          <w:rFonts w:ascii="Tahoma" w:hAnsi="Tahoma" w:cs="Tahoma"/>
          <w:b/>
          <w:color w:val="FF0000"/>
          <w:sz w:val="18"/>
          <w:szCs w:val="20"/>
          <w:u w:color="FF0000"/>
        </w:rPr>
        <w:t>[</w:t>
      </w:r>
      <w:r w:rsidR="008F19E7" w:rsidRPr="00DD7155">
        <w:rPr>
          <w:rFonts w:ascii="Tahoma" w:hAnsi="Tahoma" w:cs="Tahoma"/>
          <w:sz w:val="18"/>
          <w:szCs w:val="20"/>
        </w:rPr>
        <w:t>•</w:t>
      </w:r>
      <w:r w:rsidR="00526E69" w:rsidRPr="00526E69">
        <w:rPr>
          <w:rFonts w:ascii="Tahoma" w:hAnsi="Tahoma" w:cs="Tahoma"/>
          <w:b/>
          <w:color w:val="FF0000"/>
          <w:sz w:val="18"/>
          <w:szCs w:val="20"/>
        </w:rPr>
        <w:t>]</w:t>
      </w:r>
      <w:r w:rsidR="00052DC1" w:rsidRPr="00DD7155">
        <w:rPr>
          <w:rFonts w:ascii="Tahoma" w:hAnsi="Tahoma" w:cs="Tahoma"/>
          <w:b/>
          <w:color w:val="FF0000"/>
          <w:sz w:val="20"/>
        </w:rPr>
        <w:t xml:space="preserve"> </w:t>
      </w:r>
      <w:r w:rsidR="00052DC1" w:rsidRPr="00DD7155">
        <w:rPr>
          <w:rFonts w:ascii="Tahoma" w:hAnsi="Tahoma" w:cs="Tahoma"/>
          <w:sz w:val="20"/>
        </w:rPr>
        <w:t xml:space="preserve">к </w:t>
      </w:r>
      <w:r w:rsidR="00526E69" w:rsidRPr="00526E69">
        <w:rPr>
          <w:rFonts w:ascii="Tahoma" w:hAnsi="Tahoma" w:cs="Tahoma"/>
          <w:b/>
          <w:color w:val="FF0000"/>
          <w:sz w:val="20"/>
          <w:u w:color="FF0000"/>
        </w:rPr>
        <w:t>[</w:t>
      </w:r>
      <w:r w:rsidR="00052DC1" w:rsidRPr="00DD7155">
        <w:rPr>
          <w:rFonts w:ascii="Tahoma" w:hAnsi="Tahoma" w:cs="Tahoma"/>
          <w:sz w:val="20"/>
        </w:rPr>
        <w:t>пункту сбора/месту проживания</w:t>
      </w:r>
      <w:r w:rsidR="00526E69" w:rsidRPr="00526E69">
        <w:rPr>
          <w:rFonts w:ascii="Tahoma" w:hAnsi="Tahoma" w:cs="Tahoma"/>
          <w:b/>
          <w:color w:val="FF0000"/>
          <w:sz w:val="20"/>
        </w:rPr>
        <w:t>]</w:t>
      </w:r>
      <w:r w:rsidR="00480583" w:rsidRPr="00DD7155">
        <w:rPr>
          <w:rFonts w:ascii="Tahoma" w:hAnsi="Tahoma" w:cs="Tahoma"/>
          <w:sz w:val="20"/>
        </w:rPr>
        <w:t xml:space="preserve"> </w:t>
      </w:r>
      <w:r w:rsidR="00B908C4" w:rsidRPr="00DD7155">
        <w:rPr>
          <w:rFonts w:ascii="Tahoma" w:hAnsi="Tahoma" w:cs="Tahoma"/>
          <w:sz w:val="20"/>
        </w:rPr>
        <w:t>и пр.)</w:t>
      </w:r>
      <w:r w:rsidR="00B908C4" w:rsidRPr="00DD7155">
        <w:rPr>
          <w:rFonts w:ascii="Tahoma" w:hAnsi="Tahoma" w:cs="Tahoma"/>
          <w:b/>
          <w:color w:val="FF0000"/>
          <w:sz w:val="20"/>
        </w:rPr>
        <w:t xml:space="preserve"> </w:t>
      </w:r>
      <w:r w:rsidR="00526E69" w:rsidRPr="00526E69">
        <w:rPr>
          <w:rFonts w:ascii="Tahoma" w:hAnsi="Tahoma" w:cs="Tahoma"/>
          <w:b/>
          <w:color w:val="FF0000"/>
          <w:sz w:val="20"/>
        </w:rPr>
        <w:t>]</w:t>
      </w:r>
      <w:r w:rsidR="00B908C4" w:rsidRPr="00DD7155">
        <w:rPr>
          <w:rFonts w:ascii="Tahoma" w:hAnsi="Tahoma" w:cs="Tahoma"/>
          <w:sz w:val="20"/>
        </w:rPr>
        <w:t xml:space="preserve"> </w:t>
      </w:r>
      <w:r w:rsidR="00480583" w:rsidRPr="00DD7155">
        <w:rPr>
          <w:rFonts w:ascii="Tahoma" w:hAnsi="Tahoma" w:cs="Tahoma"/>
          <w:sz w:val="20"/>
        </w:rPr>
        <w:t>и представл</w:t>
      </w:r>
      <w:r w:rsidRPr="00DD7155">
        <w:rPr>
          <w:rFonts w:ascii="Tahoma" w:hAnsi="Tahoma" w:cs="Tahoma"/>
          <w:sz w:val="20"/>
        </w:rPr>
        <w:t>яет</w:t>
      </w:r>
      <w:r w:rsidR="00480583" w:rsidRPr="00DD7155">
        <w:rPr>
          <w:rFonts w:ascii="Tahoma" w:hAnsi="Tahoma" w:cs="Tahoma"/>
          <w:sz w:val="20"/>
        </w:rPr>
        <w:t xml:space="preserve"> Заказчику вместе с Актом формы КС-2 и Справкой формы НН.КС-3.1 по последнему </w:t>
      </w:r>
      <w:r w:rsidR="00C40F98" w:rsidRPr="00DD7155">
        <w:rPr>
          <w:rFonts w:ascii="Tahoma" w:hAnsi="Tahoma" w:cs="Tahoma"/>
          <w:sz w:val="20"/>
        </w:rPr>
        <w:t>О</w:t>
      </w:r>
      <w:r w:rsidR="00480583" w:rsidRPr="00DD7155">
        <w:rPr>
          <w:rFonts w:ascii="Tahoma" w:hAnsi="Tahoma" w:cs="Tahoma"/>
          <w:sz w:val="20"/>
        </w:rPr>
        <w:t>тчетному периоду</w:t>
      </w:r>
      <w:r w:rsidR="006153A8" w:rsidRPr="00DD7155">
        <w:rPr>
          <w:rFonts w:ascii="Tahoma" w:hAnsi="Tahoma" w:cs="Tahoma"/>
          <w:sz w:val="20"/>
        </w:rPr>
        <w:t xml:space="preserve"> выполнению Работ</w:t>
      </w:r>
      <w:r w:rsidR="00480583" w:rsidRPr="00DD7155">
        <w:rPr>
          <w:rFonts w:ascii="Tahoma" w:hAnsi="Tahoma" w:cs="Tahoma"/>
          <w:sz w:val="20"/>
        </w:rPr>
        <w:t xml:space="preserve">, но в любом случае не позднее даты подписания </w:t>
      </w:r>
      <w:r w:rsidR="00526E69" w:rsidRPr="00526E69">
        <w:rPr>
          <w:rFonts w:ascii="Tahoma" w:hAnsi="Tahoma" w:cs="Tahoma"/>
          <w:b/>
          <w:color w:val="FF0000"/>
          <w:sz w:val="20"/>
          <w:u w:color="FF0000"/>
        </w:rPr>
        <w:t>[</w:t>
      </w:r>
      <w:r w:rsidR="00480583" w:rsidRPr="00C919BC">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3B24C4" w:rsidRPr="00DD7155">
        <w:rPr>
          <w:rFonts w:ascii="Tahoma" w:hAnsi="Tahoma" w:cs="Tahoma"/>
          <w:sz w:val="20"/>
        </w:rPr>
        <w:t xml:space="preserve"> /</w:t>
      </w:r>
      <w:r w:rsidR="00246EC9" w:rsidRPr="00DD7155">
        <w:rPr>
          <w:rFonts w:ascii="Tahoma" w:hAnsi="Tahoma" w:cs="Tahoma"/>
          <w:sz w:val="20"/>
        </w:rPr>
        <w:t xml:space="preserve"> </w:t>
      </w:r>
      <w:r w:rsidR="00526E69" w:rsidRPr="00526E69">
        <w:rPr>
          <w:rFonts w:ascii="Tahoma" w:hAnsi="Tahoma" w:cs="Tahoma"/>
          <w:b/>
          <w:color w:val="FF0000"/>
          <w:sz w:val="20"/>
          <w:u w:color="FF0000"/>
        </w:rPr>
        <w:t>[</w:t>
      </w:r>
      <w:r w:rsidR="00246EC9" w:rsidRPr="00DD7155">
        <w:rPr>
          <w:rFonts w:ascii="Tahoma" w:hAnsi="Tahoma" w:cs="Tahoma"/>
          <w:color w:val="632423" w:themeColor="accent2" w:themeShade="80"/>
          <w:sz w:val="20"/>
        </w:rPr>
        <w:t xml:space="preserve">Акта </w:t>
      </w:r>
      <w:r w:rsidR="0028052C" w:rsidRPr="00DD7155">
        <w:rPr>
          <w:rFonts w:ascii="Tahoma" w:hAnsi="Tahoma" w:cs="Tahoma"/>
          <w:color w:val="632423" w:themeColor="accent2" w:themeShade="80"/>
          <w:sz w:val="20"/>
        </w:rPr>
        <w:t>о завершении работ по Договору</w:t>
      </w:r>
      <w:r w:rsidRPr="00DD7155">
        <w:rPr>
          <w:rFonts w:ascii="Tahoma" w:hAnsi="Tahoma" w:cs="Tahoma"/>
          <w:sz w:val="20"/>
        </w:rPr>
        <w:t>.</w:t>
      </w:r>
      <w:r w:rsidR="00526E69" w:rsidRPr="00526E69">
        <w:rPr>
          <w:rFonts w:ascii="Tahoma" w:hAnsi="Tahoma" w:cs="Tahoma"/>
          <w:b/>
          <w:color w:val="FF0000"/>
          <w:sz w:val="20"/>
        </w:rPr>
        <w:t>]</w:t>
      </w:r>
      <w:r w:rsidR="00EE67FA" w:rsidRPr="00DD7155" w:rsidDel="00EE67FA">
        <w:rPr>
          <w:rStyle w:val="ad"/>
          <w:rFonts w:ascii="Tahoma" w:hAnsi="Tahoma" w:cs="Tahoma"/>
          <w:sz w:val="20"/>
        </w:rPr>
        <w:t xml:space="preserve"> </w:t>
      </w:r>
    </w:p>
    <w:p w14:paraId="51A5833C" w14:textId="24CAE0A9" w:rsidR="008D429B" w:rsidRPr="00DD7155" w:rsidRDefault="00E830D2" w:rsidP="007724CF">
      <w:pPr>
        <w:pStyle w:val="1112"/>
        <w:numPr>
          <w:ilvl w:val="1"/>
          <w:numId w:val="13"/>
        </w:numPr>
        <w:spacing w:before="120" w:after="240"/>
        <w:ind w:left="142" w:hanging="1135"/>
        <w:rPr>
          <w:rFonts w:ascii="Tahoma" w:hAnsi="Tahoma" w:cs="Tahoma"/>
          <w:b/>
          <w:sz w:val="20"/>
        </w:rPr>
      </w:pPr>
      <w:r w:rsidRPr="00DD7155" w:rsidDel="00E830D2">
        <w:rPr>
          <w:rFonts w:ascii="Tahoma" w:hAnsi="Tahoma" w:cs="Tahoma"/>
          <w:i/>
          <w:sz w:val="20"/>
        </w:rPr>
        <w:t xml:space="preserve"> </w:t>
      </w:r>
      <w:r w:rsidR="00526E69" w:rsidRPr="00526E69">
        <w:rPr>
          <w:rFonts w:ascii="Tahoma" w:hAnsi="Tahoma" w:cs="Tahoma"/>
          <w:b/>
          <w:color w:val="FF0000"/>
          <w:sz w:val="20"/>
          <w:u w:color="FF0000"/>
          <w:lang w:val="en-US"/>
        </w:rPr>
        <w:t>[</w:t>
      </w:r>
      <w:r w:rsidR="00E407B6" w:rsidRPr="00DD7155">
        <w:rPr>
          <w:rFonts w:ascii="Tahoma" w:hAnsi="Tahoma" w:cs="Tahoma"/>
          <w:b/>
          <w:sz w:val="20"/>
        </w:rPr>
        <w:t>НЕПРЕДВИДЕННЫЕ РАСХОДЫ И ЗАТРАТЫ</w:t>
      </w:r>
      <w:r w:rsidR="00526E69" w:rsidRPr="00526E69">
        <w:rPr>
          <w:rFonts w:ascii="Tahoma" w:hAnsi="Tahoma" w:cs="Tahoma"/>
          <w:b/>
          <w:color w:val="FF0000"/>
          <w:sz w:val="20"/>
        </w:rPr>
        <w:t>]</w:t>
      </w:r>
      <w:r w:rsidR="00BB0CF2" w:rsidRPr="00DD7155">
        <w:rPr>
          <w:rStyle w:val="ad"/>
          <w:rFonts w:ascii="Tahoma" w:hAnsi="Tahoma" w:cs="Tahoma"/>
          <w:b/>
          <w:sz w:val="20"/>
        </w:rPr>
        <w:footnoteReference w:id="97"/>
      </w:r>
    </w:p>
    <w:p w14:paraId="55A88437" w14:textId="0CFFCFAF" w:rsidR="00070F6F" w:rsidRPr="00DD7155" w:rsidRDefault="00070F6F"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Стоимость непредвиденных </w:t>
      </w:r>
      <w:r w:rsidR="00174176">
        <w:rPr>
          <w:rFonts w:ascii="Tahoma" w:hAnsi="Tahoma" w:cs="Tahoma"/>
          <w:sz w:val="20"/>
        </w:rPr>
        <w:t>расходов</w:t>
      </w:r>
      <w:r w:rsidR="00174176" w:rsidRPr="00DD7155">
        <w:rPr>
          <w:rFonts w:ascii="Tahoma" w:hAnsi="Tahoma" w:cs="Tahoma"/>
          <w:sz w:val="20"/>
        </w:rPr>
        <w:t xml:space="preserve"> </w:t>
      </w:r>
      <w:r w:rsidRPr="00DD7155">
        <w:rPr>
          <w:rFonts w:ascii="Tahoma" w:hAnsi="Tahoma" w:cs="Tahoma"/>
          <w:sz w:val="20"/>
        </w:rPr>
        <w:t xml:space="preserve">и затрат определяется сметами, разработанными </w:t>
      </w:r>
      <w:r w:rsidR="00526E69" w:rsidRPr="00526E69">
        <w:rPr>
          <w:rFonts w:ascii="Tahoma" w:hAnsi="Tahoma" w:cs="Tahoma"/>
          <w:b/>
          <w:color w:val="FF0000"/>
          <w:sz w:val="20"/>
          <w:u w:color="FF0000"/>
        </w:rPr>
        <w:t>[</w:t>
      </w:r>
      <w:r w:rsidRPr="00DD7155">
        <w:rPr>
          <w:rFonts w:ascii="Tahoma" w:hAnsi="Tahoma" w:cs="Tahoma"/>
          <w:sz w:val="20"/>
        </w:rPr>
        <w:t>Подрядчиком</w:t>
      </w:r>
      <w:r w:rsidR="00104B8F"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sz w:val="20"/>
        </w:rPr>
        <w:t>проектной организацией</w:t>
      </w:r>
      <w:r w:rsidR="00526E69" w:rsidRPr="00526E69">
        <w:rPr>
          <w:rFonts w:ascii="Tahoma" w:hAnsi="Tahoma" w:cs="Tahoma"/>
          <w:b/>
          <w:color w:val="FF0000"/>
          <w:sz w:val="20"/>
        </w:rPr>
        <w:t>]</w:t>
      </w:r>
      <w:r w:rsidRPr="00DD7155">
        <w:rPr>
          <w:rFonts w:ascii="Tahoma" w:hAnsi="Tahoma" w:cs="Tahoma"/>
          <w:sz w:val="20"/>
        </w:rPr>
        <w:t>, формируемыми на основании соответствующего</w:t>
      </w:r>
      <w:r w:rsidR="003A7CE1" w:rsidRPr="00DD7155">
        <w:rPr>
          <w:rFonts w:ascii="Tahoma" w:hAnsi="Tahoma" w:cs="Tahoma"/>
          <w:sz w:val="20"/>
        </w:rPr>
        <w:t xml:space="preserve"> а</w:t>
      </w:r>
      <w:r w:rsidRPr="00DD7155">
        <w:rPr>
          <w:rFonts w:ascii="Tahoma" w:hAnsi="Tahoma" w:cs="Tahoma"/>
          <w:sz w:val="20"/>
        </w:rPr>
        <w:t>кта на допол</w:t>
      </w:r>
      <w:r w:rsidR="00212570" w:rsidRPr="00DD7155">
        <w:rPr>
          <w:rFonts w:ascii="Tahoma" w:hAnsi="Tahoma" w:cs="Tahoma"/>
          <w:sz w:val="20"/>
        </w:rPr>
        <w:t>нительные работы</w:t>
      </w:r>
      <w:r w:rsidR="00CF607C" w:rsidRPr="00DD7155">
        <w:rPr>
          <w:rFonts w:ascii="Tahoma" w:hAnsi="Tahoma" w:cs="Tahoma"/>
          <w:sz w:val="20"/>
        </w:rPr>
        <w:t>, определяющего причины возникновения, перечень и объемы дополнительных работ</w:t>
      </w:r>
      <w:r w:rsidRPr="00DD7155">
        <w:rPr>
          <w:rFonts w:ascii="Tahoma" w:hAnsi="Tahoma" w:cs="Tahoma"/>
          <w:sz w:val="20"/>
        </w:rPr>
        <w:t xml:space="preserve">, составленного Подрядчиком и согласованного с Заказчиком </w:t>
      </w:r>
      <w:r w:rsidR="00526E69" w:rsidRPr="00526E69">
        <w:rPr>
          <w:rFonts w:ascii="Tahoma" w:hAnsi="Tahoma" w:cs="Tahoma"/>
          <w:b/>
          <w:color w:val="FF0000"/>
          <w:sz w:val="20"/>
          <w:u w:color="FF0000"/>
        </w:rPr>
        <w:t>[</w:t>
      </w:r>
      <w:r w:rsidRPr="00DD7155">
        <w:rPr>
          <w:rFonts w:ascii="Tahoma" w:hAnsi="Tahoma" w:cs="Tahoma"/>
          <w:sz w:val="20"/>
        </w:rPr>
        <w:t>и проектной организацией</w:t>
      </w:r>
      <w:r w:rsidR="003A7CE1" w:rsidRPr="00DD7155">
        <w:rPr>
          <w:rFonts w:ascii="Tahoma" w:hAnsi="Tahoma" w:cs="Tahoma"/>
          <w:sz w:val="20"/>
        </w:rPr>
        <w:t>, осуществляющей авторский надзор</w:t>
      </w:r>
      <w:r w:rsidR="00526E69" w:rsidRPr="00526E69">
        <w:rPr>
          <w:rFonts w:ascii="Tahoma" w:hAnsi="Tahoma" w:cs="Tahoma"/>
          <w:b/>
          <w:color w:val="FF0000"/>
          <w:sz w:val="20"/>
        </w:rPr>
        <w:t>]</w:t>
      </w:r>
      <w:r w:rsidR="00787199" w:rsidRPr="00DD7155">
        <w:rPr>
          <w:rFonts w:ascii="Tahoma" w:hAnsi="Tahoma" w:cs="Tahoma"/>
          <w:sz w:val="20"/>
        </w:rPr>
        <w:t xml:space="preserve"> и/или дополнительных/уточненных проектных решений в составе РД</w:t>
      </w:r>
      <w:r w:rsidRPr="00DD7155">
        <w:rPr>
          <w:rFonts w:ascii="Tahoma" w:hAnsi="Tahoma" w:cs="Tahoma"/>
          <w:sz w:val="20"/>
        </w:rPr>
        <w:t>.</w:t>
      </w:r>
    </w:p>
    <w:p w14:paraId="3CE50FA4" w14:textId="77777777" w:rsidR="00070F6F" w:rsidRPr="00DD7155" w:rsidRDefault="00070F6F"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Сметная документация на непредвиденные работы и затраты в обязательном порядке согласовывается и утверждается </w:t>
      </w:r>
      <w:r w:rsidR="000B0FD6" w:rsidRPr="00DD7155">
        <w:rPr>
          <w:rFonts w:ascii="Tahoma" w:hAnsi="Tahoma" w:cs="Tahoma"/>
          <w:sz w:val="20"/>
        </w:rPr>
        <w:t>Уполно</w:t>
      </w:r>
      <w:r w:rsidRPr="00DD7155">
        <w:rPr>
          <w:rFonts w:ascii="Tahoma" w:hAnsi="Tahoma" w:cs="Tahoma"/>
          <w:sz w:val="20"/>
        </w:rPr>
        <w:t>моченными предст</w:t>
      </w:r>
      <w:r w:rsidR="00212570" w:rsidRPr="00DD7155">
        <w:rPr>
          <w:rFonts w:ascii="Tahoma" w:hAnsi="Tahoma" w:cs="Tahoma"/>
          <w:sz w:val="20"/>
        </w:rPr>
        <w:t xml:space="preserve">авителями Сторон с заключением </w:t>
      </w:r>
      <w:r w:rsidRPr="00DD7155">
        <w:rPr>
          <w:rFonts w:ascii="Tahoma" w:hAnsi="Tahoma" w:cs="Tahoma"/>
          <w:sz w:val="20"/>
        </w:rPr>
        <w:t xml:space="preserve">дополнительного соглашения и актуализацией </w:t>
      </w:r>
      <w:r w:rsidR="00082C80" w:rsidRPr="00DD7155">
        <w:rPr>
          <w:rFonts w:ascii="Tahoma" w:hAnsi="Tahoma" w:cs="Tahoma"/>
          <w:sz w:val="20"/>
        </w:rPr>
        <w:t>РДЦ</w:t>
      </w:r>
      <w:r w:rsidRPr="00DD7155">
        <w:rPr>
          <w:rFonts w:ascii="Tahoma" w:hAnsi="Tahoma" w:cs="Tahoma"/>
          <w:sz w:val="20"/>
        </w:rPr>
        <w:t>.</w:t>
      </w:r>
    </w:p>
    <w:p w14:paraId="3A95E25E" w14:textId="4CCF1E67" w:rsidR="00070F6F" w:rsidRPr="00DD7155" w:rsidRDefault="00070F6F"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Стоимость непредвиденных работ в текущих ценах определяется на основании сметной документации по ценовым параметрам, установленным в п.</w:t>
      </w:r>
      <w:r w:rsidR="00104B8F" w:rsidRPr="00F16DDB">
        <w:rPr>
          <w:rFonts w:ascii="Tahoma" w:hAnsi="Tahoma" w:cs="Tahoma"/>
          <w:sz w:val="20"/>
        </w:rPr>
        <w:t xml:space="preserve"> </w:t>
      </w:r>
      <w:r w:rsidR="00526E69" w:rsidRPr="00526E69">
        <w:rPr>
          <w:rFonts w:ascii="Tahoma" w:hAnsi="Tahoma" w:cs="Tahoma"/>
          <w:b/>
          <w:color w:val="FF0000"/>
          <w:sz w:val="20"/>
          <w:u w:color="FF0000"/>
        </w:rPr>
        <w:t>[</w:t>
      </w:r>
      <w:r w:rsidR="00173418" w:rsidRPr="00DD7155">
        <w:rPr>
          <w:rFonts w:ascii="Tahoma" w:hAnsi="Tahoma" w:cs="Tahoma"/>
          <w:sz w:val="20"/>
        </w:rPr>
        <w:t>3</w:t>
      </w:r>
      <w:r w:rsidR="008E52BF" w:rsidRPr="00DD7155">
        <w:rPr>
          <w:rFonts w:ascii="Tahoma" w:hAnsi="Tahoma" w:cs="Tahoma"/>
          <w:sz w:val="20"/>
        </w:rPr>
        <w:t>.3</w:t>
      </w:r>
      <w:r w:rsidR="00BC746E" w:rsidRPr="00DD7155">
        <w:rPr>
          <w:rFonts w:ascii="Tahoma" w:hAnsi="Tahoma" w:cs="Tahoma"/>
          <w:sz w:val="20"/>
        </w:rPr>
        <w:t>.1</w:t>
      </w:r>
      <w:r w:rsidR="00526E69" w:rsidRPr="00526E69">
        <w:rPr>
          <w:rFonts w:ascii="Tahoma" w:hAnsi="Tahoma" w:cs="Tahoma"/>
          <w:b/>
          <w:color w:val="FF0000"/>
          <w:sz w:val="20"/>
        </w:rPr>
        <w:t>]</w:t>
      </w:r>
      <w:r w:rsidRPr="00DD7155">
        <w:rPr>
          <w:rFonts w:ascii="Tahoma" w:hAnsi="Tahoma" w:cs="Tahoma"/>
          <w:sz w:val="20"/>
        </w:rPr>
        <w:t xml:space="preserve"> Договора </w:t>
      </w:r>
      <w:r w:rsidR="00526E69" w:rsidRPr="00526E69">
        <w:rPr>
          <w:rFonts w:ascii="Tahoma" w:hAnsi="Tahoma" w:cs="Tahoma"/>
          <w:b/>
          <w:color w:val="FF0000"/>
          <w:sz w:val="20"/>
          <w:u w:color="FF0000"/>
        </w:rPr>
        <w:t>[</w:t>
      </w:r>
      <w:r w:rsidRPr="00DD7155">
        <w:rPr>
          <w:rFonts w:ascii="Tahoma" w:hAnsi="Tahoma" w:cs="Tahoma"/>
          <w:sz w:val="20"/>
        </w:rPr>
        <w:t xml:space="preserve">и </w:t>
      </w:r>
      <w:r w:rsidR="00082C80" w:rsidRPr="00DD7155">
        <w:rPr>
          <w:rFonts w:ascii="Tahoma" w:hAnsi="Tahoma" w:cs="Tahoma"/>
          <w:sz w:val="20"/>
        </w:rPr>
        <w:t>РДЦ</w:t>
      </w:r>
      <w:r w:rsidR="00BB04B0" w:rsidRPr="00DD7155">
        <w:rPr>
          <w:rFonts w:ascii="Tahoma" w:hAnsi="Tahoma" w:cs="Tahoma"/>
          <w:sz w:val="20"/>
        </w:rPr>
        <w:t xml:space="preserve"> на момент заключения Договора</w:t>
      </w:r>
      <w:r w:rsidR="00526E69" w:rsidRPr="00526E69">
        <w:rPr>
          <w:rFonts w:ascii="Tahoma" w:hAnsi="Tahoma" w:cs="Tahoma"/>
          <w:b/>
          <w:color w:val="FF0000"/>
          <w:sz w:val="20"/>
        </w:rPr>
        <w:t>]</w:t>
      </w:r>
      <w:r w:rsidRPr="00DD7155">
        <w:rPr>
          <w:rFonts w:ascii="Tahoma" w:hAnsi="Tahoma" w:cs="Tahoma"/>
          <w:sz w:val="20"/>
        </w:rPr>
        <w:t xml:space="preserve"> /</w:t>
      </w:r>
      <w:r w:rsidR="0076700A" w:rsidRPr="00DD7155">
        <w:rPr>
          <w:rFonts w:ascii="Tahoma" w:hAnsi="Tahoma" w:cs="Tahoma"/>
          <w:sz w:val="20"/>
        </w:rPr>
        <w:t xml:space="preserve"> </w:t>
      </w:r>
      <w:r w:rsidR="00526E69" w:rsidRPr="00526E69">
        <w:rPr>
          <w:rFonts w:ascii="Tahoma" w:hAnsi="Tahoma" w:cs="Tahoma"/>
          <w:b/>
          <w:color w:val="FF0000"/>
          <w:sz w:val="20"/>
          <w:u w:color="FF0000"/>
        </w:rPr>
        <w:t>[</w:t>
      </w:r>
      <w:r w:rsidR="00555E15" w:rsidRPr="00DD7155">
        <w:rPr>
          <w:rFonts w:ascii="Tahoma" w:hAnsi="Tahoma" w:cs="Tahoma"/>
          <w:sz w:val="20"/>
        </w:rPr>
        <w:t>с индексами пересчета сметной стоимости</w:t>
      </w:r>
      <w:r w:rsidRPr="00DD7155">
        <w:rPr>
          <w:rFonts w:ascii="Tahoma" w:hAnsi="Tahoma" w:cs="Tahoma"/>
          <w:sz w:val="20"/>
        </w:rPr>
        <w:t xml:space="preserve"> </w:t>
      </w:r>
      <w:r w:rsidR="00526E69" w:rsidRPr="00526E69">
        <w:rPr>
          <w:rFonts w:ascii="Tahoma" w:hAnsi="Tahoma" w:cs="Tahoma"/>
          <w:b/>
          <w:color w:val="FF0000"/>
          <w:sz w:val="20"/>
          <w:u w:color="FF0000"/>
        </w:rPr>
        <w:t>[</w:t>
      </w:r>
      <w:r w:rsidR="000E5F3C">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104B8F" w:rsidRPr="00F16DDB">
        <w:rPr>
          <w:rFonts w:ascii="Tahoma" w:hAnsi="Tahoma" w:cs="Tahoma"/>
          <w:sz w:val="20"/>
        </w:rPr>
        <w:t>,</w:t>
      </w:r>
      <w:r w:rsidR="00C376C7" w:rsidRPr="00DD7155">
        <w:rPr>
          <w:rFonts w:ascii="Tahoma" w:hAnsi="Tahoma" w:cs="Tahoma"/>
          <w:sz w:val="20"/>
        </w:rPr>
        <w:t>утвержденных в соответствии с установленным у Заказчика порядком</w:t>
      </w:r>
      <w:r w:rsidR="00526E69" w:rsidRPr="00526E69">
        <w:rPr>
          <w:rFonts w:ascii="Tahoma" w:hAnsi="Tahoma" w:cs="Tahoma"/>
          <w:b/>
          <w:color w:val="FF0000"/>
          <w:sz w:val="20"/>
        </w:rPr>
        <w:t>]</w:t>
      </w:r>
      <w:r w:rsidR="00C376C7" w:rsidRPr="00DD7155">
        <w:rPr>
          <w:rFonts w:ascii="Tahoma" w:hAnsi="Tahoma" w:cs="Tahoma"/>
          <w:color w:val="000000" w:themeColor="text1"/>
          <w:sz w:val="20"/>
        </w:rPr>
        <w:t xml:space="preserve"> / </w:t>
      </w:r>
      <w:r w:rsidR="00526E69" w:rsidRPr="00526E69">
        <w:rPr>
          <w:rFonts w:ascii="Tahoma" w:hAnsi="Tahoma" w:cs="Tahoma"/>
          <w:b/>
          <w:color w:val="FF0000"/>
          <w:sz w:val="20"/>
          <w:u w:color="FF0000"/>
        </w:rPr>
        <w:t>[</w:t>
      </w:r>
      <w:r w:rsidR="00C376C7" w:rsidRPr="00DD7155">
        <w:rPr>
          <w:rFonts w:ascii="Tahoma" w:hAnsi="Tahoma" w:cs="Tahoma"/>
          <w:color w:val="000000" w:themeColor="text1"/>
          <w:sz w:val="20"/>
        </w:rPr>
        <w:t>устанавливаемых ежеквартально письмами Минстроя России</w:t>
      </w:r>
      <w:r w:rsidR="00526E69" w:rsidRPr="00526E69">
        <w:rPr>
          <w:rFonts w:ascii="Tahoma" w:hAnsi="Tahoma" w:cs="Tahoma"/>
          <w:b/>
          <w:color w:val="FF0000"/>
          <w:sz w:val="20"/>
        </w:rPr>
        <w:t>]</w:t>
      </w:r>
      <w:r w:rsidR="000E5F3C">
        <w:rPr>
          <w:rFonts w:ascii="Tahoma" w:hAnsi="Tahoma" w:cs="Tahoma"/>
          <w:b/>
          <w:color w:val="FF0000"/>
          <w:sz w:val="20"/>
        </w:rPr>
        <w:t xml:space="preserve"> </w:t>
      </w:r>
      <w:r w:rsidR="00526E69" w:rsidRPr="00526E69">
        <w:rPr>
          <w:rFonts w:ascii="Tahoma" w:hAnsi="Tahoma" w:cs="Tahoma"/>
          <w:b/>
          <w:color w:val="FF0000"/>
          <w:sz w:val="20"/>
        </w:rPr>
        <w:t>]</w:t>
      </w:r>
      <w:r w:rsidR="00C376C7" w:rsidRPr="00DD7155">
        <w:rPr>
          <w:rFonts w:ascii="Tahoma" w:hAnsi="Tahoma" w:cs="Tahoma"/>
          <w:color w:val="000000" w:themeColor="text1"/>
          <w:sz w:val="20"/>
        </w:rPr>
        <w:t xml:space="preserve"> </w:t>
      </w:r>
      <w:r w:rsidR="00526E69" w:rsidRPr="00526E69">
        <w:rPr>
          <w:rFonts w:ascii="Tahoma" w:hAnsi="Tahoma" w:cs="Tahoma"/>
          <w:b/>
          <w:color w:val="FF0000"/>
          <w:sz w:val="20"/>
          <w:u w:color="FF0000"/>
        </w:rPr>
        <w:t>[</w:t>
      </w:r>
      <w:r w:rsidRPr="00DD7155">
        <w:rPr>
          <w:rFonts w:ascii="Tahoma" w:hAnsi="Tahoma" w:cs="Tahoma"/>
          <w:sz w:val="20"/>
        </w:rPr>
        <w:t xml:space="preserve">на момент согласования таких работ, </w:t>
      </w:r>
      <w:r w:rsidR="0076700A" w:rsidRPr="00DD7155">
        <w:rPr>
          <w:rFonts w:ascii="Tahoma" w:hAnsi="Tahoma" w:cs="Tahoma"/>
          <w:sz w:val="20"/>
        </w:rPr>
        <w:t>подтвержденных</w:t>
      </w:r>
      <w:r w:rsidRPr="00DD7155">
        <w:rPr>
          <w:rFonts w:ascii="Tahoma" w:hAnsi="Tahoma" w:cs="Tahoma"/>
          <w:sz w:val="20"/>
        </w:rPr>
        <w:t xml:space="preserve"> документально</w:t>
      </w:r>
      <w:r w:rsidR="00526E69" w:rsidRPr="00526E69">
        <w:rPr>
          <w:rFonts w:ascii="Tahoma" w:hAnsi="Tahoma" w:cs="Tahoma"/>
          <w:b/>
          <w:color w:val="FF0000"/>
          <w:sz w:val="20"/>
        </w:rPr>
        <w:t>]</w:t>
      </w:r>
      <w:r w:rsidR="0076700A" w:rsidRPr="00DD7155">
        <w:rPr>
          <w:rFonts w:ascii="Tahoma" w:hAnsi="Tahoma" w:cs="Tahoma"/>
          <w:sz w:val="20"/>
        </w:rPr>
        <w:t xml:space="preserve"> без </w:t>
      </w:r>
      <w:r w:rsidR="00F138CC" w:rsidRPr="00DD7155">
        <w:rPr>
          <w:rFonts w:ascii="Tahoma" w:hAnsi="Tahoma" w:cs="Tahoma"/>
          <w:sz w:val="20"/>
        </w:rPr>
        <w:t>применения</w:t>
      </w:r>
      <w:r w:rsidR="0076700A" w:rsidRPr="00DD7155">
        <w:rPr>
          <w:rFonts w:ascii="Tahoma" w:hAnsi="Tahoma" w:cs="Tahoma"/>
          <w:sz w:val="20"/>
        </w:rPr>
        <w:t xml:space="preserve"> </w:t>
      </w:r>
      <w:r w:rsidR="00526E69" w:rsidRPr="00526E69">
        <w:rPr>
          <w:rFonts w:ascii="Tahoma" w:hAnsi="Tahoma" w:cs="Tahoma"/>
          <w:b/>
          <w:color w:val="FF0000"/>
          <w:sz w:val="20"/>
          <w:u w:color="FF0000"/>
        </w:rPr>
        <w:t>[</w:t>
      </w:r>
      <w:r w:rsidR="00F138CC" w:rsidRPr="00DD7155">
        <w:rPr>
          <w:rFonts w:ascii="Tahoma" w:hAnsi="Tahoma" w:cs="Tahoma"/>
          <w:sz w:val="20"/>
        </w:rPr>
        <w:t>договорного</w:t>
      </w:r>
      <w:r w:rsidR="00526E69" w:rsidRPr="00526E69">
        <w:rPr>
          <w:rFonts w:ascii="Tahoma" w:hAnsi="Tahoma" w:cs="Tahoma"/>
          <w:b/>
          <w:color w:val="FF0000"/>
          <w:sz w:val="20"/>
        </w:rPr>
        <w:t>]</w:t>
      </w:r>
      <w:r w:rsidR="00F138CC" w:rsidRPr="00DD7155">
        <w:rPr>
          <w:rFonts w:ascii="Tahoma" w:hAnsi="Tahoma" w:cs="Tahoma"/>
          <w:sz w:val="20"/>
        </w:rPr>
        <w:t>/</w:t>
      </w:r>
      <w:r w:rsidR="00526E69" w:rsidRPr="00526E69">
        <w:rPr>
          <w:rFonts w:ascii="Tahoma" w:hAnsi="Tahoma" w:cs="Tahoma"/>
          <w:b/>
          <w:color w:val="FF0000"/>
          <w:sz w:val="20"/>
          <w:u w:color="FF0000"/>
        </w:rPr>
        <w:t>[</w:t>
      </w:r>
      <w:r w:rsidR="00F138CC" w:rsidRPr="00DD7155">
        <w:rPr>
          <w:rFonts w:ascii="Tahoma" w:hAnsi="Tahoma" w:cs="Tahoma"/>
          <w:sz w:val="20"/>
        </w:rPr>
        <w:t>расчет</w:t>
      </w:r>
      <w:r w:rsidR="00B93D7D" w:rsidRPr="00DD7155">
        <w:rPr>
          <w:rFonts w:ascii="Tahoma" w:hAnsi="Tahoma" w:cs="Tahoma"/>
          <w:sz w:val="20"/>
        </w:rPr>
        <w:t>ного поправочного</w:t>
      </w:r>
      <w:r w:rsidR="00526E69" w:rsidRPr="00526E69">
        <w:rPr>
          <w:rFonts w:ascii="Tahoma" w:hAnsi="Tahoma" w:cs="Tahoma"/>
          <w:b/>
          <w:color w:val="FF0000"/>
          <w:sz w:val="20"/>
        </w:rPr>
        <w:t>]</w:t>
      </w:r>
      <w:r w:rsidR="000E5F3C" w:rsidRPr="000E5F3C">
        <w:rPr>
          <w:rStyle w:val="ad"/>
          <w:b/>
          <w:color w:val="FF0000"/>
          <w:szCs w:val="20"/>
        </w:rPr>
        <w:t xml:space="preserve"> </w:t>
      </w:r>
      <w:r w:rsidR="000E5F3C">
        <w:rPr>
          <w:rStyle w:val="ad"/>
          <w:b/>
          <w:color w:val="FF0000"/>
          <w:szCs w:val="20"/>
        </w:rPr>
        <w:footnoteReference w:id="98"/>
      </w:r>
      <w:r w:rsidR="00B93D7D" w:rsidRPr="00DD7155">
        <w:rPr>
          <w:rFonts w:ascii="Tahoma" w:hAnsi="Tahoma" w:cs="Tahoma"/>
          <w:sz w:val="20"/>
        </w:rPr>
        <w:t xml:space="preserve"> коэффициента.</w:t>
      </w:r>
    </w:p>
    <w:p w14:paraId="2319F72F" w14:textId="40CE273D" w:rsidR="00070F6F" w:rsidRPr="00DD7155" w:rsidRDefault="00070F6F" w:rsidP="007724CF">
      <w:pPr>
        <w:pStyle w:val="1112"/>
        <w:numPr>
          <w:ilvl w:val="2"/>
          <w:numId w:val="13"/>
        </w:numPr>
        <w:spacing w:before="120" w:after="240"/>
        <w:ind w:left="142" w:hanging="1135"/>
        <w:rPr>
          <w:rFonts w:ascii="Tahoma" w:hAnsi="Tahoma" w:cs="Tahoma"/>
          <w:sz w:val="20"/>
        </w:rPr>
      </w:pPr>
      <w:r w:rsidRPr="00DD7155">
        <w:rPr>
          <w:rFonts w:ascii="Tahoma" w:hAnsi="Tahoma" w:cs="Tahoma"/>
          <w:sz w:val="20"/>
        </w:rPr>
        <w:t xml:space="preserve">При этом стоимость непредвиденных работ и затрат за весь период выполнения Работ не должна превышать стоимость, указанную в </w:t>
      </w:r>
      <w:r w:rsidR="00082C80" w:rsidRPr="00DD7155">
        <w:rPr>
          <w:rFonts w:ascii="Tahoma" w:hAnsi="Tahoma" w:cs="Tahoma"/>
          <w:sz w:val="20"/>
        </w:rPr>
        <w:t>РДЦ</w:t>
      </w:r>
      <w:r w:rsidR="00BB0CF2" w:rsidRPr="00DD7155">
        <w:rPr>
          <w:rFonts w:ascii="Tahoma" w:hAnsi="Tahoma" w:cs="Tahoma"/>
          <w:sz w:val="20"/>
        </w:rPr>
        <w:t>.</w:t>
      </w:r>
    </w:p>
    <w:p w14:paraId="362C810B" w14:textId="243F4924" w:rsidR="00B34A3D" w:rsidRPr="00DD7155" w:rsidRDefault="00E407B6" w:rsidP="002F68A6">
      <w:pPr>
        <w:pStyle w:val="1"/>
        <w:numPr>
          <w:ilvl w:val="0"/>
          <w:numId w:val="13"/>
        </w:numPr>
        <w:spacing w:before="120" w:after="240"/>
        <w:ind w:left="142" w:hanging="1135"/>
        <w:jc w:val="both"/>
        <w:rPr>
          <w:rFonts w:ascii="Tahoma" w:hAnsi="Tahoma" w:cs="Tahoma"/>
          <w:sz w:val="20"/>
        </w:rPr>
      </w:pPr>
      <w:bookmarkStart w:id="56" w:name="_Toc528579956"/>
      <w:bookmarkStart w:id="57" w:name="_Toc124437095"/>
      <w:bookmarkStart w:id="58" w:name="_Toc132134331"/>
      <w:bookmarkStart w:id="59" w:name="_Toc133432138"/>
      <w:bookmarkStart w:id="60" w:name="_Toc159513127"/>
      <w:bookmarkStart w:id="61" w:name="_Toc159522992"/>
      <w:bookmarkStart w:id="62" w:name="_Toc182842253"/>
      <w:bookmarkStart w:id="63" w:name="_Toc403405726"/>
      <w:bookmarkStart w:id="64" w:name="_Toc403405937"/>
      <w:bookmarkStart w:id="65" w:name="_Toc403405977"/>
      <w:bookmarkStart w:id="66" w:name="_Toc403417599"/>
      <w:bookmarkStart w:id="67" w:name="_Toc403417625"/>
      <w:bookmarkStart w:id="68" w:name="_Toc403775384"/>
      <w:bookmarkStart w:id="69" w:name="_Toc403775493"/>
      <w:bookmarkStart w:id="70" w:name="_Toc452462624"/>
      <w:bookmarkStart w:id="71" w:name="_Toc55791990"/>
      <w:bookmarkStart w:id="72" w:name="_Toc305139531"/>
      <w:bookmarkStart w:id="73" w:name="_Toc403405725"/>
      <w:bookmarkStart w:id="74" w:name="_Toc403405936"/>
      <w:bookmarkStart w:id="75" w:name="_Toc403405976"/>
      <w:bookmarkStart w:id="76" w:name="_Toc403417598"/>
      <w:bookmarkStart w:id="77" w:name="_Toc403417624"/>
      <w:bookmarkStart w:id="78" w:name="_Toc403775383"/>
      <w:bookmarkStart w:id="79" w:name="_Toc403775492"/>
      <w:bookmarkStart w:id="80" w:name="_Toc452462623"/>
      <w:bookmarkStart w:id="81" w:name="_Ref12109996"/>
      <w:bookmarkStart w:id="82" w:name="_Toc55791989"/>
      <w:bookmarkStart w:id="83" w:name="_Toc305139528"/>
      <w:bookmarkEnd w:id="51"/>
      <w:r w:rsidRPr="00DD7155">
        <w:rPr>
          <w:rFonts w:ascii="Tahoma" w:hAnsi="Tahoma" w:cs="Tahoma"/>
          <w:sz w:val="20"/>
        </w:rPr>
        <w:t>ПОРЯДОК РАСЧЕТОВ</w:t>
      </w:r>
      <w:bookmarkEnd w:id="56"/>
      <w:r w:rsidRPr="00DD7155">
        <w:rPr>
          <w:rFonts w:ascii="Tahoma" w:hAnsi="Tahoma" w:cs="Tahoma"/>
          <w:sz w:val="20"/>
        </w:rPr>
        <w:t xml:space="preserve"> </w:t>
      </w:r>
      <w:bookmarkEnd w:id="57"/>
      <w:bookmarkEnd w:id="58"/>
      <w:bookmarkEnd w:id="59"/>
      <w:bookmarkEnd w:id="60"/>
      <w:bookmarkEnd w:id="61"/>
      <w:bookmarkEnd w:id="62"/>
    </w:p>
    <w:tbl>
      <w:tblPr>
        <w:tblStyle w:val="affa"/>
        <w:tblW w:w="10433" w:type="dxa"/>
        <w:tblInd w:w="-998"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100"/>
        <w:gridCol w:w="539"/>
        <w:gridCol w:w="2030"/>
        <w:gridCol w:w="1869"/>
        <w:gridCol w:w="1984"/>
        <w:gridCol w:w="2911"/>
      </w:tblGrid>
      <w:tr w:rsidR="00F9600D" w:rsidRPr="00DD7155" w14:paraId="390817A2" w14:textId="77777777" w:rsidTr="00DD7155">
        <w:tc>
          <w:tcPr>
            <w:tcW w:w="1102" w:type="dxa"/>
            <w:tcBorders>
              <w:top w:val="nil"/>
              <w:bottom w:val="nil"/>
            </w:tcBorders>
            <w:shd w:val="clear" w:color="auto" w:fill="auto"/>
          </w:tcPr>
          <w:p w14:paraId="645F5AF6" w14:textId="77777777" w:rsidR="00F9600D" w:rsidRPr="00DD7155" w:rsidRDefault="00F9600D" w:rsidP="002F68A6">
            <w:pPr>
              <w:pStyle w:val="1112"/>
              <w:numPr>
                <w:ilvl w:val="1"/>
                <w:numId w:val="13"/>
              </w:numPr>
              <w:tabs>
                <w:tab w:val="left" w:pos="284"/>
                <w:tab w:val="left" w:pos="924"/>
              </w:tabs>
              <w:spacing w:before="120" w:after="240"/>
              <w:ind w:left="142" w:hanging="238"/>
              <w:rPr>
                <w:rFonts w:ascii="Tahoma" w:hAnsi="Tahoma" w:cs="Tahoma"/>
                <w:sz w:val="20"/>
                <w:highlight w:val="yellow"/>
              </w:rPr>
            </w:pPr>
            <w:bookmarkStart w:id="84" w:name="_Toc528579965"/>
            <w:bookmarkStart w:id="85" w:name="_Toc528579957"/>
            <w:bookmarkStart w:id="86" w:name="_Ref97022666"/>
            <w:bookmarkStart w:id="87" w:name="_Ref97022677"/>
            <w:bookmarkStart w:id="88" w:name="_Ref97022689"/>
            <w:bookmarkStart w:id="89" w:name="_Ref97022784"/>
            <w:bookmarkStart w:id="90" w:name="_Ref97022799"/>
            <w:bookmarkStart w:id="91" w:name="_Ref97022839"/>
            <w:bookmarkStart w:id="92" w:name="_Ref97022855"/>
          </w:p>
        </w:tc>
        <w:tc>
          <w:tcPr>
            <w:tcW w:w="9331" w:type="dxa"/>
            <w:gridSpan w:val="5"/>
            <w:shd w:val="clear" w:color="auto" w:fill="F2F2F2" w:themeFill="background1" w:themeFillShade="F2"/>
          </w:tcPr>
          <w:p w14:paraId="393172A6" w14:textId="7EF5F075" w:rsidR="00F9600D" w:rsidRPr="00DD7155" w:rsidRDefault="00526E69" w:rsidP="002F68A6">
            <w:pPr>
              <w:spacing w:before="120" w:after="240"/>
              <w:ind w:firstLine="0"/>
              <w:rPr>
                <w:rFonts w:ascii="Tahoma" w:hAnsi="Tahoma" w:cs="Tahoma"/>
                <w:b/>
                <w:sz w:val="20"/>
                <w:highlight w:val="yellow"/>
                <w:lang w:val="en-US"/>
              </w:rPr>
            </w:pPr>
            <w:r w:rsidRPr="00526E69">
              <w:rPr>
                <w:rFonts w:ascii="Tahoma" w:hAnsi="Tahoma" w:cs="Tahoma"/>
                <w:b/>
                <w:color w:val="FF0000"/>
                <w:sz w:val="20"/>
                <w:u w:color="FF0000"/>
              </w:rPr>
              <w:t>[</w:t>
            </w:r>
            <w:r w:rsidR="00F9600D" w:rsidRPr="00DD7155">
              <w:rPr>
                <w:rFonts w:ascii="Tahoma" w:hAnsi="Tahoma" w:cs="Tahoma"/>
                <w:b/>
                <w:sz w:val="20"/>
                <w:highlight w:val="yellow"/>
              </w:rPr>
              <w:t>Аванс:</w:t>
            </w:r>
            <w:r w:rsidRPr="00526E69">
              <w:rPr>
                <w:rFonts w:ascii="Tahoma" w:hAnsi="Tahoma" w:cs="Tahoma"/>
                <w:b/>
                <w:color w:val="FF0000"/>
                <w:sz w:val="20"/>
                <w:lang w:val="en-US"/>
              </w:rPr>
              <w:t>]</w:t>
            </w:r>
          </w:p>
        </w:tc>
      </w:tr>
      <w:tr w:rsidR="00AF477F" w:rsidRPr="00DD7155" w14:paraId="53AC4610" w14:textId="77777777" w:rsidTr="00DD7155">
        <w:tc>
          <w:tcPr>
            <w:tcW w:w="1102" w:type="dxa"/>
            <w:vMerge w:val="restart"/>
            <w:tcBorders>
              <w:top w:val="nil"/>
              <w:bottom w:val="nil"/>
            </w:tcBorders>
            <w:shd w:val="clear" w:color="auto" w:fill="auto"/>
          </w:tcPr>
          <w:p w14:paraId="067F66B7" w14:textId="77777777" w:rsidR="00F9600D" w:rsidRPr="00DD7155" w:rsidRDefault="00F9600D" w:rsidP="002F68A6">
            <w:pPr>
              <w:pStyle w:val="13"/>
              <w:numPr>
                <w:ilvl w:val="0"/>
                <w:numId w:val="0"/>
              </w:numPr>
              <w:spacing w:before="120" w:after="240"/>
              <w:ind w:left="318"/>
              <w:rPr>
                <w:rFonts w:ascii="Tahoma" w:hAnsi="Tahoma" w:cs="Tahoma"/>
                <w:sz w:val="20"/>
                <w:highlight w:val="yellow"/>
              </w:rPr>
            </w:pPr>
          </w:p>
        </w:tc>
        <w:tc>
          <w:tcPr>
            <w:tcW w:w="530" w:type="dxa"/>
            <w:shd w:val="clear" w:color="auto" w:fill="F2F2F2" w:themeFill="background1" w:themeFillShade="F2"/>
          </w:tcPr>
          <w:p w14:paraId="60942B2F" w14:textId="77777777" w:rsidR="00F9600D" w:rsidRPr="00DD7155" w:rsidRDefault="00F9600D" w:rsidP="00C338A7">
            <w:pPr>
              <w:pStyle w:val="afff1"/>
              <w:spacing w:before="120" w:after="240"/>
              <w:ind w:left="63"/>
              <w:rPr>
                <w:rFonts w:ascii="Tahoma" w:hAnsi="Tahoma" w:cs="Tahoma"/>
                <w:sz w:val="20"/>
                <w:highlight w:val="yellow"/>
              </w:rPr>
            </w:pPr>
            <w:r w:rsidRPr="00DD7155">
              <w:rPr>
                <w:rFonts w:ascii="Tahoma" w:hAnsi="Tahoma" w:cs="Tahoma"/>
                <w:sz w:val="20"/>
                <w:highlight w:val="yellow"/>
              </w:rPr>
              <w:t>№</w:t>
            </w:r>
          </w:p>
        </w:tc>
        <w:tc>
          <w:tcPr>
            <w:tcW w:w="3902" w:type="dxa"/>
            <w:gridSpan w:val="2"/>
            <w:shd w:val="clear" w:color="auto" w:fill="F2F2F2" w:themeFill="background1" w:themeFillShade="F2"/>
          </w:tcPr>
          <w:p w14:paraId="2F498676" w14:textId="77777777" w:rsidR="00F9600D" w:rsidRPr="00DD7155" w:rsidRDefault="00F9600D" w:rsidP="002F68A6">
            <w:pPr>
              <w:spacing w:before="120" w:after="240"/>
              <w:ind w:left="432" w:hanging="432"/>
              <w:rPr>
                <w:rFonts w:ascii="Tahoma" w:hAnsi="Tahoma" w:cs="Tahoma"/>
                <w:sz w:val="20"/>
                <w:highlight w:val="yellow"/>
              </w:rPr>
            </w:pPr>
            <w:r w:rsidRPr="00DD7155">
              <w:rPr>
                <w:rFonts w:ascii="Tahoma" w:hAnsi="Tahoma" w:cs="Tahoma"/>
                <w:sz w:val="20"/>
                <w:highlight w:val="yellow"/>
              </w:rPr>
              <w:t>Размер аванса</w:t>
            </w:r>
          </w:p>
        </w:tc>
        <w:tc>
          <w:tcPr>
            <w:tcW w:w="1985" w:type="dxa"/>
            <w:shd w:val="clear" w:color="auto" w:fill="F2F2F2" w:themeFill="background1" w:themeFillShade="F2"/>
          </w:tcPr>
          <w:p w14:paraId="32B83549" w14:textId="77777777" w:rsidR="00F9600D" w:rsidRPr="00DD7155" w:rsidRDefault="00F9600D" w:rsidP="002F68A6">
            <w:pPr>
              <w:spacing w:before="120" w:after="240"/>
              <w:ind w:left="432" w:hanging="432"/>
              <w:rPr>
                <w:rFonts w:ascii="Tahoma" w:hAnsi="Tahoma" w:cs="Tahoma"/>
                <w:sz w:val="20"/>
                <w:highlight w:val="yellow"/>
              </w:rPr>
            </w:pPr>
            <w:r w:rsidRPr="00DD7155">
              <w:rPr>
                <w:rFonts w:ascii="Tahoma" w:hAnsi="Tahoma" w:cs="Tahoma"/>
                <w:sz w:val="20"/>
                <w:highlight w:val="yellow"/>
              </w:rPr>
              <w:t>Цель аванса</w:t>
            </w:r>
          </w:p>
        </w:tc>
        <w:tc>
          <w:tcPr>
            <w:tcW w:w="2914" w:type="dxa"/>
            <w:shd w:val="clear" w:color="auto" w:fill="F2F2F2" w:themeFill="background1" w:themeFillShade="F2"/>
          </w:tcPr>
          <w:p w14:paraId="5FE0F1E2" w14:textId="77777777" w:rsidR="00F9600D" w:rsidRPr="00DD7155" w:rsidRDefault="00F9600D" w:rsidP="002F68A6">
            <w:pPr>
              <w:spacing w:before="120" w:after="240"/>
              <w:ind w:left="432" w:hanging="432"/>
              <w:rPr>
                <w:rFonts w:ascii="Tahoma" w:hAnsi="Tahoma" w:cs="Tahoma"/>
                <w:sz w:val="20"/>
                <w:highlight w:val="yellow"/>
              </w:rPr>
            </w:pPr>
            <w:r w:rsidRPr="00DD7155">
              <w:rPr>
                <w:rFonts w:ascii="Tahoma" w:hAnsi="Tahoma" w:cs="Tahoma"/>
                <w:sz w:val="20"/>
                <w:highlight w:val="yellow"/>
              </w:rPr>
              <w:t>Порядок зачета</w:t>
            </w:r>
          </w:p>
        </w:tc>
      </w:tr>
      <w:tr w:rsidR="00A70FB2" w:rsidRPr="00DD7155" w14:paraId="57C35605" w14:textId="77777777" w:rsidTr="00DD7155">
        <w:tc>
          <w:tcPr>
            <w:tcW w:w="1102" w:type="dxa"/>
            <w:vMerge/>
            <w:tcBorders>
              <w:top w:val="nil"/>
              <w:bottom w:val="nil"/>
            </w:tcBorders>
            <w:shd w:val="clear" w:color="auto" w:fill="auto"/>
          </w:tcPr>
          <w:p w14:paraId="1308C149" w14:textId="77777777" w:rsidR="00A70FB2" w:rsidRPr="00DD7155" w:rsidRDefault="00A70FB2" w:rsidP="002F68A6">
            <w:pPr>
              <w:pStyle w:val="afff1"/>
              <w:spacing w:before="120" w:after="240"/>
              <w:rPr>
                <w:rFonts w:ascii="Tahoma" w:hAnsi="Tahoma" w:cs="Tahoma"/>
                <w:sz w:val="20"/>
                <w:highlight w:val="yellow"/>
              </w:rPr>
            </w:pPr>
          </w:p>
        </w:tc>
        <w:tc>
          <w:tcPr>
            <w:tcW w:w="530" w:type="dxa"/>
            <w:vMerge w:val="restart"/>
            <w:shd w:val="clear" w:color="auto" w:fill="F2F2F2" w:themeFill="background1" w:themeFillShade="F2"/>
          </w:tcPr>
          <w:p w14:paraId="51EBCF75" w14:textId="77777777" w:rsidR="00A70FB2" w:rsidRPr="00DD7155" w:rsidRDefault="00837881" w:rsidP="002F68A6">
            <w:pPr>
              <w:spacing w:before="120" w:after="240"/>
              <w:ind w:firstLine="0"/>
              <w:rPr>
                <w:rFonts w:ascii="Tahoma" w:hAnsi="Tahoma" w:cs="Tahoma"/>
                <w:sz w:val="20"/>
                <w:highlight w:val="yellow"/>
              </w:rPr>
            </w:pPr>
            <w:r w:rsidRPr="00DD7155">
              <w:rPr>
                <w:rFonts w:ascii="Tahoma" w:hAnsi="Tahoma" w:cs="Tahoma"/>
                <w:sz w:val="20"/>
                <w:highlight w:val="yellow"/>
              </w:rPr>
              <w:t>1</w:t>
            </w:r>
          </w:p>
        </w:tc>
        <w:tc>
          <w:tcPr>
            <w:tcW w:w="2032" w:type="dxa"/>
            <w:shd w:val="clear" w:color="auto" w:fill="F2F2F2" w:themeFill="background1" w:themeFillShade="F2"/>
          </w:tcPr>
          <w:p w14:paraId="5E828F59" w14:textId="4E23503A" w:rsidR="00A70FB2" w:rsidRPr="00DD7155" w:rsidRDefault="00526E69" w:rsidP="002F68A6">
            <w:pPr>
              <w:spacing w:before="120" w:after="240"/>
              <w:ind w:left="432" w:hanging="432"/>
              <w:rPr>
                <w:rFonts w:ascii="Tahoma" w:hAnsi="Tahoma" w:cs="Tahoma"/>
                <w:sz w:val="20"/>
                <w:highlight w:val="yellow"/>
              </w:rPr>
            </w:pPr>
            <w:r w:rsidRPr="00526E69">
              <w:rPr>
                <w:rFonts w:ascii="Tahoma" w:hAnsi="Tahoma" w:cs="Tahoma"/>
                <w:b/>
                <w:color w:val="FF0000"/>
                <w:sz w:val="20"/>
                <w:u w:color="FF0000"/>
              </w:rPr>
              <w:t>[</w:t>
            </w:r>
            <w:r w:rsidR="00A70FB2" w:rsidRPr="00DD7155">
              <w:rPr>
                <w:rFonts w:ascii="Tahoma" w:hAnsi="Tahoma" w:cs="Tahoma"/>
                <w:sz w:val="20"/>
                <w:highlight w:val="yellow"/>
              </w:rPr>
              <w:t>без НДС</w:t>
            </w:r>
            <w:r w:rsidRPr="00526E69">
              <w:rPr>
                <w:rFonts w:ascii="Tahoma" w:hAnsi="Tahoma" w:cs="Tahoma"/>
                <w:b/>
                <w:color w:val="FF0000"/>
                <w:sz w:val="18"/>
                <w:szCs w:val="22"/>
                <w:lang w:val="en-US"/>
              </w:rPr>
              <w:t>]</w:t>
            </w:r>
            <w:r w:rsidR="00B908C4" w:rsidRPr="00DD7155">
              <w:rPr>
                <w:rStyle w:val="ad"/>
                <w:rFonts w:ascii="Tahoma" w:hAnsi="Tahoma" w:cs="Tahoma"/>
                <w:sz w:val="18"/>
                <w:szCs w:val="22"/>
                <w:lang w:val="en-US"/>
              </w:rPr>
              <w:footnoteReference w:id="99"/>
            </w:r>
          </w:p>
        </w:tc>
        <w:tc>
          <w:tcPr>
            <w:tcW w:w="1870" w:type="dxa"/>
            <w:shd w:val="clear" w:color="auto" w:fill="F2F2F2" w:themeFill="background1" w:themeFillShade="F2"/>
          </w:tcPr>
          <w:p w14:paraId="51C22CFC" w14:textId="36239CF5" w:rsidR="00A70FB2" w:rsidRPr="00DD7155" w:rsidRDefault="00526E69" w:rsidP="002F68A6">
            <w:pPr>
              <w:spacing w:before="120" w:after="240"/>
              <w:ind w:left="432" w:hanging="432"/>
              <w:rPr>
                <w:rFonts w:ascii="Tahoma" w:hAnsi="Tahoma" w:cs="Tahoma"/>
                <w:sz w:val="20"/>
                <w:highlight w:val="yellow"/>
              </w:rPr>
            </w:pPr>
            <w:r w:rsidRPr="00526E69">
              <w:rPr>
                <w:rFonts w:ascii="Tahoma" w:hAnsi="Tahoma" w:cs="Tahoma"/>
                <w:b/>
                <w:color w:val="FF0000"/>
                <w:sz w:val="20"/>
                <w:u w:color="FF0000"/>
              </w:rPr>
              <w:t>[</w:t>
            </w:r>
            <w:r w:rsidR="006E6A40" w:rsidRPr="00DD7155">
              <w:rPr>
                <w:rFonts w:ascii="Tahoma" w:hAnsi="Tahoma" w:cs="Tahoma"/>
                <w:color w:val="000000" w:themeColor="text1"/>
                <w:sz w:val="20"/>
                <w:highlight w:val="yellow"/>
              </w:rPr>
              <w:t>•</w:t>
            </w:r>
            <w:r w:rsidRPr="00526E69">
              <w:rPr>
                <w:rFonts w:ascii="Tahoma" w:hAnsi="Tahoma" w:cs="Tahoma"/>
                <w:b/>
                <w:color w:val="FF0000"/>
                <w:sz w:val="20"/>
              </w:rPr>
              <w:t>]</w:t>
            </w:r>
            <w:r w:rsidR="00C3285C" w:rsidRPr="00526E69">
              <w:rPr>
                <w:rFonts w:ascii="Tahoma" w:hAnsi="Tahoma" w:cs="Tahoma"/>
                <w:b/>
                <w:color w:val="FF0000"/>
                <w:sz w:val="20"/>
                <w:u w:color="FF0000"/>
              </w:rPr>
              <w:t>[</w:t>
            </w:r>
            <w:r w:rsidR="006E6A40" w:rsidRPr="00DD7155">
              <w:rPr>
                <w:rFonts w:ascii="Tahoma" w:hAnsi="Tahoma" w:cs="Tahoma"/>
                <w:color w:val="000000" w:themeColor="text1"/>
                <w:sz w:val="20"/>
                <w:highlight w:val="yellow"/>
              </w:rPr>
              <w:t> ₽</w:t>
            </w:r>
            <w:r w:rsidR="00C3285C" w:rsidRPr="00526E69">
              <w:rPr>
                <w:rFonts w:ascii="Tahoma" w:hAnsi="Tahoma" w:cs="Tahoma"/>
                <w:b/>
                <w:color w:val="FF0000"/>
                <w:sz w:val="20"/>
              </w:rPr>
              <w:t>]</w:t>
            </w:r>
          </w:p>
        </w:tc>
        <w:tc>
          <w:tcPr>
            <w:tcW w:w="1985" w:type="dxa"/>
            <w:shd w:val="clear" w:color="auto" w:fill="F2F2F2" w:themeFill="background1" w:themeFillShade="F2"/>
          </w:tcPr>
          <w:p w14:paraId="2144AFB7" w14:textId="73B00DC8" w:rsidR="00A70FB2" w:rsidRPr="00DD7155" w:rsidRDefault="00526E69" w:rsidP="002F68A6">
            <w:pPr>
              <w:spacing w:before="120" w:after="240"/>
              <w:ind w:left="2" w:hanging="2"/>
              <w:rPr>
                <w:rFonts w:ascii="Tahoma" w:hAnsi="Tahoma" w:cs="Tahoma"/>
                <w:sz w:val="20"/>
                <w:highlight w:val="red"/>
              </w:rPr>
            </w:pPr>
            <w:r w:rsidRPr="00526E69">
              <w:rPr>
                <w:rFonts w:ascii="Tahoma" w:hAnsi="Tahoma" w:cs="Tahoma"/>
                <w:b/>
                <w:color w:val="FF0000"/>
                <w:sz w:val="20"/>
                <w:u w:color="FF0000"/>
              </w:rPr>
              <w:t>[</w:t>
            </w:r>
            <w:r w:rsidR="00A70FB2" w:rsidRPr="00DD7155">
              <w:rPr>
                <w:rFonts w:ascii="Tahoma" w:hAnsi="Tahoma" w:cs="Tahoma"/>
                <w:sz w:val="20"/>
                <w:highlight w:val="yellow"/>
              </w:rPr>
              <w:t>•</w:t>
            </w:r>
            <w:r w:rsidRPr="00526E69">
              <w:rPr>
                <w:rFonts w:ascii="Tahoma" w:hAnsi="Tahoma" w:cs="Tahoma"/>
                <w:b/>
                <w:color w:val="FF0000"/>
                <w:sz w:val="20"/>
              </w:rPr>
              <w:t>]</w:t>
            </w:r>
            <w:r w:rsidR="00A70FB2" w:rsidRPr="00DD7155">
              <w:rPr>
                <w:rFonts w:ascii="Tahoma" w:hAnsi="Tahoma" w:cs="Tahoma"/>
                <w:sz w:val="20"/>
                <w:highlight w:val="yellow"/>
                <w:shd w:val="clear" w:color="auto" w:fill="FFFFFF" w:themeFill="background1"/>
              </w:rPr>
              <w:t>(</w:t>
            </w:r>
            <w:r w:rsidR="00A70FB2" w:rsidRPr="00DD7155">
              <w:rPr>
                <w:rFonts w:ascii="Tahoma" w:hAnsi="Tahoma" w:cs="Tahoma"/>
                <w:i/>
                <w:sz w:val="20"/>
                <w:highlight w:val="yellow"/>
                <w:shd w:val="clear" w:color="auto" w:fill="FFFFFF" w:themeFill="background1"/>
              </w:rPr>
              <w:t xml:space="preserve">указать конкретные цели выплаты аванса, например, </w:t>
            </w:r>
            <w:r w:rsidRPr="00526E69">
              <w:rPr>
                <w:rFonts w:ascii="Tahoma" w:hAnsi="Tahoma" w:cs="Tahoma"/>
                <w:b/>
                <w:i/>
                <w:color w:val="FF0000"/>
                <w:sz w:val="20"/>
                <w:u w:color="FF0000"/>
                <w:shd w:val="clear" w:color="auto" w:fill="FFFFFF" w:themeFill="background1"/>
              </w:rPr>
              <w:t>[</w:t>
            </w:r>
            <w:r w:rsidR="00A70FB2" w:rsidRPr="00DD7155">
              <w:rPr>
                <w:rFonts w:ascii="Tahoma" w:hAnsi="Tahoma" w:cs="Tahoma"/>
                <w:i/>
                <w:sz w:val="20"/>
                <w:highlight w:val="yellow"/>
                <w:shd w:val="clear" w:color="auto" w:fill="FFFFFF" w:themeFill="background1"/>
              </w:rPr>
              <w:t>МТР Подрядчика</w:t>
            </w:r>
            <w:r w:rsidRPr="00526E69">
              <w:rPr>
                <w:rFonts w:ascii="Tahoma" w:hAnsi="Tahoma" w:cs="Tahoma"/>
                <w:b/>
                <w:i/>
                <w:color w:val="FF0000"/>
                <w:sz w:val="20"/>
                <w:shd w:val="clear" w:color="auto" w:fill="FFFFFF" w:themeFill="background1"/>
              </w:rPr>
              <w:t>]</w:t>
            </w:r>
            <w:r w:rsidR="00A70FB2" w:rsidRPr="00DD7155">
              <w:rPr>
                <w:rFonts w:ascii="Tahoma" w:hAnsi="Tahoma" w:cs="Tahoma"/>
                <w:i/>
                <w:sz w:val="20"/>
                <w:highlight w:val="yellow"/>
                <w:shd w:val="clear" w:color="auto" w:fill="FFFFFF" w:themeFill="background1"/>
              </w:rPr>
              <w:t xml:space="preserve"> </w:t>
            </w:r>
            <w:r w:rsidRPr="00526E69">
              <w:rPr>
                <w:rFonts w:ascii="Tahoma" w:hAnsi="Tahoma" w:cs="Tahoma"/>
                <w:b/>
                <w:i/>
                <w:color w:val="FF0000"/>
                <w:sz w:val="20"/>
                <w:u w:color="FF0000"/>
                <w:shd w:val="clear" w:color="auto" w:fill="FFFFFF" w:themeFill="background1"/>
              </w:rPr>
              <w:t>[</w:t>
            </w:r>
            <w:r w:rsidR="00A70FB2" w:rsidRPr="00DD7155">
              <w:rPr>
                <w:rFonts w:ascii="Tahoma" w:hAnsi="Tahoma" w:cs="Tahoma"/>
                <w:i/>
                <w:sz w:val="20"/>
                <w:highlight w:val="yellow"/>
                <w:shd w:val="clear" w:color="auto" w:fill="FFFFFF" w:themeFill="background1"/>
              </w:rPr>
              <w:t>/поставки Товара</w:t>
            </w:r>
            <w:r w:rsidRPr="00526E69">
              <w:rPr>
                <w:rFonts w:ascii="Tahoma" w:hAnsi="Tahoma" w:cs="Tahoma"/>
                <w:b/>
                <w:i/>
                <w:color w:val="FF0000"/>
                <w:sz w:val="20"/>
                <w:shd w:val="clear" w:color="auto" w:fill="FFFFFF" w:themeFill="background1"/>
              </w:rPr>
              <w:t>]</w:t>
            </w:r>
            <w:r w:rsidR="00A70FB2" w:rsidRPr="00DD7155">
              <w:rPr>
                <w:rFonts w:ascii="Tahoma" w:hAnsi="Tahoma" w:cs="Tahoma"/>
                <w:i/>
                <w:sz w:val="20"/>
                <w:highlight w:val="yellow"/>
                <w:shd w:val="clear" w:color="auto" w:fill="FFFFFF" w:themeFill="background1"/>
              </w:rPr>
              <w:t xml:space="preserve"> а также для оплаты авансов субподрядным организациям на те же нужды</w:t>
            </w:r>
            <w:r w:rsidR="00A70FB2" w:rsidRPr="00DD7155">
              <w:rPr>
                <w:rFonts w:ascii="Tahoma" w:hAnsi="Tahoma" w:cs="Tahoma"/>
                <w:sz w:val="20"/>
                <w:highlight w:val="yellow"/>
                <w:shd w:val="clear" w:color="auto" w:fill="FFFFFF" w:themeFill="background1"/>
              </w:rPr>
              <w:t>)</w:t>
            </w:r>
          </w:p>
        </w:tc>
        <w:tc>
          <w:tcPr>
            <w:tcW w:w="2914" w:type="dxa"/>
            <w:vMerge w:val="restart"/>
            <w:shd w:val="clear" w:color="auto" w:fill="F2F2F2" w:themeFill="background1" w:themeFillShade="F2"/>
          </w:tcPr>
          <w:p w14:paraId="7B6B8DEB" w14:textId="3F92E647" w:rsidR="00B95B32" w:rsidRDefault="0003726F" w:rsidP="00FB5B04">
            <w:pPr>
              <w:spacing w:before="120" w:after="240"/>
              <w:ind w:firstLine="0"/>
              <w:rPr>
                <w:rFonts w:ascii="Tahoma" w:hAnsi="Tahoma" w:cs="Tahoma"/>
                <w:b/>
                <w:color w:val="FF0000"/>
                <w:sz w:val="20"/>
                <w:shd w:val="clear" w:color="auto" w:fill="FFFFFF" w:themeFill="background1"/>
              </w:rPr>
            </w:pPr>
            <w:r w:rsidRPr="00DD7155">
              <w:rPr>
                <w:rFonts w:ascii="Tahoma" w:hAnsi="Tahoma" w:cs="Tahoma"/>
                <w:sz w:val="20"/>
                <w:highlight w:val="yellow"/>
                <w:shd w:val="clear" w:color="auto" w:fill="FFFFFF" w:themeFill="background1"/>
              </w:rPr>
              <w:t xml:space="preserve">на дату приемки выполненных Работ </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b/>
                <w:color w:val="00B050"/>
                <w:sz w:val="20"/>
                <w:highlight w:val="black"/>
              </w:rPr>
              <w:t xml:space="preserve"> </w:t>
            </w:r>
            <w:r w:rsidRPr="00DD7155">
              <w:rPr>
                <w:rFonts w:ascii="Tahoma" w:hAnsi="Tahoma" w:cs="Tahoma"/>
                <w:sz w:val="20"/>
                <w:highlight w:val="yellow"/>
                <w:shd w:val="clear" w:color="auto" w:fill="FFFFFF" w:themeFill="background1"/>
              </w:rPr>
              <w:t>/</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Pr="00DD7155">
              <w:rPr>
                <w:rFonts w:ascii="Tahoma" w:hAnsi="Tahoma" w:cs="Tahoma"/>
                <w:sz w:val="20"/>
                <w:highlight w:val="green"/>
                <w:shd w:val="clear" w:color="auto" w:fill="FFFFFF" w:themeFill="background1"/>
              </w:rPr>
              <w:t>Услуг</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red"/>
                <w:shd w:val="clear" w:color="auto" w:fill="FFFFFF" w:themeFill="background1"/>
              </w:rPr>
              <w:t>Товара</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B95B32" w:rsidRPr="00DD7155">
              <w:rPr>
                <w:rFonts w:ascii="Tahoma" w:hAnsi="Tahoma" w:cs="Tahoma"/>
                <w:sz w:val="20"/>
                <w:highlight w:val="yellow"/>
                <w:shd w:val="clear" w:color="auto" w:fill="FFFFFF" w:themeFill="background1"/>
              </w:rPr>
              <w:t>/</w:t>
            </w:r>
            <w:r w:rsidRPr="00DD7155">
              <w:rPr>
                <w:rFonts w:ascii="Tahoma" w:hAnsi="Tahoma" w:cs="Tahoma"/>
                <w:sz w:val="20"/>
                <w:highlight w:val="magenta"/>
              </w:rPr>
              <w:t>Прав на ПО</w:t>
            </w:r>
            <w:r w:rsidR="00526E69" w:rsidRPr="00526E69">
              <w:rPr>
                <w:rFonts w:ascii="Tahoma" w:hAnsi="Tahoma" w:cs="Tahoma"/>
                <w:b/>
                <w:color w:val="FF0000"/>
                <w:sz w:val="20"/>
              </w:rPr>
              <w:t>]</w:t>
            </w:r>
            <w:r w:rsidRPr="00DD7155">
              <w:rPr>
                <w:rFonts w:ascii="Tahoma" w:hAnsi="Tahoma" w:cs="Tahoma"/>
                <w:sz w:val="20"/>
                <w:highlight w:val="magenta"/>
                <w:shd w:val="clear" w:color="auto" w:fill="FFFFFF" w:themeFill="background1"/>
              </w:rPr>
              <w:t xml:space="preserve"> </w:t>
            </w:r>
            <w:r w:rsidRPr="00DD7155">
              <w:rPr>
                <w:rFonts w:ascii="Tahoma" w:hAnsi="Tahoma" w:cs="Tahoma"/>
                <w:sz w:val="20"/>
                <w:highlight w:val="yellow"/>
                <w:shd w:val="clear" w:color="auto" w:fill="FFFFFF" w:themeFill="background1"/>
              </w:rPr>
              <w:t xml:space="preserve">в размере </w:t>
            </w:r>
            <w:r w:rsidR="00526E69" w:rsidRPr="00526E69">
              <w:rPr>
                <w:rFonts w:ascii="Tahoma" w:hAnsi="Tahoma" w:cs="Tahoma"/>
                <w:b/>
                <w:color w:val="FF0000"/>
                <w:sz w:val="20"/>
                <w:u w:color="FF0000"/>
              </w:rPr>
              <w:t>[</w:t>
            </w:r>
            <w:r w:rsidRPr="00DD7155">
              <w:rPr>
                <w:rFonts w:ascii="Tahoma" w:hAnsi="Tahoma" w:cs="Tahoma"/>
                <w:sz w:val="20"/>
                <w:highlight w:val="yellow"/>
              </w:rPr>
              <w:t>•</w:t>
            </w:r>
            <w:r w:rsidR="00526E69" w:rsidRPr="00526E69">
              <w:rPr>
                <w:rFonts w:ascii="Tahoma" w:hAnsi="Tahoma" w:cs="Tahoma"/>
                <w:b/>
                <w:color w:val="FF0000"/>
                <w:sz w:val="20"/>
              </w:rPr>
              <w:t>]</w:t>
            </w:r>
            <w:r w:rsidRPr="00DD7155">
              <w:rPr>
                <w:rFonts w:ascii="Tahoma" w:hAnsi="Tahoma" w:cs="Tahoma"/>
                <w:sz w:val="20"/>
                <w:highlight w:val="yellow"/>
                <w:shd w:val="clear" w:color="auto" w:fill="FFFFFF" w:themeFill="background1"/>
              </w:rPr>
              <w:t xml:space="preserve">% от стоимости выполненных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lightGray"/>
                <w:shd w:val="clear" w:color="auto" w:fill="FFFFFF" w:themeFill="background1"/>
              </w:rPr>
              <w:t>работ по разработке Документации</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yellow"/>
                <w:shd w:val="clear" w:color="auto" w:fill="FFFFFF" w:themeFill="background1"/>
              </w:rPr>
              <w:t>СМР</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Pr="00DD7155">
              <w:rPr>
                <w:rFonts w:ascii="Tahoma" w:hAnsi="Tahoma" w:cs="Tahoma"/>
                <w:sz w:val="20"/>
                <w:highlight w:val="yellow"/>
                <w:shd w:val="clear" w:color="auto" w:fill="FFFFFF" w:themeFill="background1"/>
              </w:rPr>
              <w:t>ПНР</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darkRed"/>
                <w:shd w:val="clear" w:color="auto" w:fill="FFFFFF" w:themeFill="background1"/>
              </w:rPr>
              <w:t>ПКЗ</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red"/>
                <w:shd w:val="clear" w:color="auto" w:fill="FFFFFF" w:themeFill="background1"/>
              </w:rPr>
              <w:t>Товара</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Pr="00DD7155">
              <w:rPr>
                <w:rFonts w:ascii="Tahoma" w:hAnsi="Tahoma" w:cs="Tahoma"/>
                <w:sz w:val="20"/>
                <w:highlight w:val="green"/>
                <w:shd w:val="clear" w:color="auto" w:fill="FFFFFF" w:themeFill="background1"/>
              </w:rPr>
              <w:t>Услуг</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yellow"/>
              </w:rPr>
              <w:t>/</w:t>
            </w:r>
            <w:r w:rsidR="00526E69" w:rsidRPr="00526E69">
              <w:rPr>
                <w:rFonts w:ascii="Tahoma" w:hAnsi="Tahoma" w:cs="Tahoma"/>
                <w:b/>
                <w:color w:val="FF0000"/>
                <w:sz w:val="20"/>
                <w:u w:color="FF0000"/>
              </w:rPr>
              <w:t>[</w:t>
            </w:r>
            <w:r w:rsidR="00B95B32"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magenta"/>
              </w:rPr>
              <w:t>Прав на ПО</w:t>
            </w:r>
            <w:r w:rsidR="00526E69" w:rsidRPr="00526E69">
              <w:rPr>
                <w:rFonts w:ascii="Tahoma" w:hAnsi="Tahoma" w:cs="Tahoma"/>
                <w:b/>
                <w:color w:val="FF0000"/>
                <w:sz w:val="20"/>
              </w:rPr>
              <w:t>]</w:t>
            </w:r>
            <w:r w:rsidRPr="00DD7155">
              <w:rPr>
                <w:rFonts w:ascii="Tahoma" w:hAnsi="Tahoma" w:cs="Tahoma"/>
                <w:sz w:val="20"/>
                <w:highlight w:val="yellow"/>
                <w:shd w:val="clear" w:color="auto" w:fill="FFFFFF" w:themeFill="background1"/>
              </w:rPr>
              <w:t xml:space="preserve"> </w:t>
            </w:r>
            <w:r w:rsidRPr="00DD7155">
              <w:rPr>
                <w:rFonts w:ascii="Tahoma" w:hAnsi="Tahoma" w:cs="Tahoma"/>
                <w:b/>
                <w:color w:val="FF0000"/>
                <w:sz w:val="20"/>
                <w:highlight w:val="black"/>
              </w:rPr>
              <w:t>/</w:t>
            </w:r>
            <w:r w:rsidR="00526E69" w:rsidRPr="00526E69">
              <w:rPr>
                <w:rFonts w:ascii="Tahoma" w:hAnsi="Tahoma" w:cs="Tahoma"/>
                <w:b/>
                <w:color w:val="FF0000"/>
                <w:sz w:val="20"/>
              </w:rPr>
              <w:t>[</w:t>
            </w:r>
            <w:r w:rsidR="00B95B32" w:rsidRPr="00DD7155">
              <w:rPr>
                <w:rFonts w:ascii="Tahoma" w:hAnsi="Tahoma" w:cs="Tahoma"/>
                <w:sz w:val="20"/>
                <w:highlight w:val="yellow"/>
                <w:shd w:val="clear" w:color="auto" w:fill="FFFFFF" w:themeFill="background1"/>
              </w:rPr>
              <w:t>/</w:t>
            </w:r>
            <w:r w:rsidRPr="00DD7155">
              <w:rPr>
                <w:rFonts w:ascii="Tahoma" w:hAnsi="Tahoma" w:cs="Tahoma"/>
                <w:color w:val="00B050"/>
                <w:sz w:val="20"/>
                <w:highlight w:val="black"/>
              </w:rPr>
              <w:t>Демонтажных работ</w:t>
            </w:r>
            <w:r w:rsidRPr="00DD7155">
              <w:rPr>
                <w:rFonts w:ascii="Tahoma" w:hAnsi="Tahoma" w:cs="Tahoma"/>
                <w:b/>
                <w:color w:val="00B050"/>
                <w:sz w:val="20"/>
                <w:highlight w:val="black"/>
              </w:rPr>
              <w:t xml:space="preserve"> </w:t>
            </w:r>
            <w:r w:rsidR="00526E69" w:rsidRPr="00526E69">
              <w:rPr>
                <w:rFonts w:ascii="Tahoma" w:hAnsi="Tahoma" w:cs="Tahoma"/>
                <w:b/>
                <w:color w:val="FF0000"/>
                <w:sz w:val="20"/>
              </w:rPr>
              <w:t>[</w:t>
            </w:r>
            <w:r w:rsidRPr="00DD7155">
              <w:rPr>
                <w:rFonts w:ascii="Tahoma" w:hAnsi="Tahoma" w:cs="Tahoma"/>
                <w:color w:val="00B050"/>
                <w:sz w:val="20"/>
                <w:highlight w:val="black"/>
              </w:rPr>
              <w:t>и ПКЗ на Демонтажные работы</w:t>
            </w:r>
            <w:r w:rsidR="00526E69" w:rsidRPr="00526E69">
              <w:rPr>
                <w:rFonts w:ascii="Tahoma" w:hAnsi="Tahoma" w:cs="Tahoma"/>
                <w:b/>
                <w:color w:val="FF0000"/>
                <w:sz w:val="20"/>
              </w:rPr>
              <w:t>]</w:t>
            </w:r>
            <w:r w:rsidR="00B95B32">
              <w:rPr>
                <w:rFonts w:ascii="Tahoma" w:hAnsi="Tahoma" w:cs="Tahoma"/>
                <w:b/>
                <w:color w:val="FF0000"/>
                <w:sz w:val="20"/>
              </w:rPr>
              <w:t xml:space="preserve"> </w:t>
            </w:r>
            <w:r w:rsidR="00A70FB2" w:rsidRPr="00DD7155">
              <w:rPr>
                <w:rFonts w:ascii="Tahoma" w:hAnsi="Tahoma" w:cs="Tahoma"/>
                <w:sz w:val="20"/>
                <w:highlight w:val="yellow"/>
                <w:shd w:val="clear" w:color="auto" w:fill="FFFFFF" w:themeFill="background1"/>
              </w:rPr>
              <w:t>на основании с</w:t>
            </w:r>
            <w:r w:rsidR="00B95B32">
              <w:rPr>
                <w:rFonts w:ascii="Tahoma" w:hAnsi="Tahoma" w:cs="Tahoma"/>
                <w:sz w:val="20"/>
                <w:highlight w:val="yellow"/>
                <w:shd w:val="clear" w:color="auto" w:fill="FFFFFF" w:themeFill="background1"/>
              </w:rPr>
              <w:t xml:space="preserve">оответствующих Актов формы КС-2 </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00A70FB2" w:rsidRPr="00DD7155">
              <w:rPr>
                <w:rFonts w:ascii="Tahoma" w:hAnsi="Tahoma" w:cs="Tahoma"/>
                <w:sz w:val="20"/>
                <w:highlight w:val="darkRed"/>
              </w:rPr>
              <w:t xml:space="preserve">Сводной справки о фактически понесенных компенсируемых затратах </w:t>
            </w:r>
            <w:r w:rsidR="00526E69" w:rsidRPr="00526E69">
              <w:rPr>
                <w:rFonts w:ascii="Tahoma" w:hAnsi="Tahoma" w:cs="Tahoma"/>
                <w:b/>
                <w:color w:val="FF0000"/>
                <w:sz w:val="20"/>
              </w:rPr>
              <w:t>]</w:t>
            </w:r>
            <w:r w:rsidR="00B95B32">
              <w:rPr>
                <w:rFonts w:ascii="Tahoma" w:hAnsi="Tahoma" w:cs="Tahoma"/>
                <w:b/>
                <w:color w:val="FF0000"/>
                <w:sz w:val="20"/>
              </w:rPr>
              <w:t xml:space="preserve"> </w:t>
            </w:r>
            <w:r w:rsidR="00A70FB2" w:rsidRPr="00DD7155">
              <w:rPr>
                <w:rFonts w:ascii="Tahoma" w:hAnsi="Tahoma" w:cs="Tahoma"/>
                <w:sz w:val="20"/>
                <w:highlight w:val="yellow"/>
              </w:rPr>
              <w:t>за Отчетный период</w:t>
            </w:r>
            <w:r w:rsidR="00A70FB2" w:rsidRPr="00DD7155">
              <w:rPr>
                <w:rFonts w:ascii="Tahoma" w:hAnsi="Tahoma" w:cs="Tahoma"/>
                <w:sz w:val="20"/>
                <w:highlight w:val="yellow"/>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A70FB2" w:rsidRPr="00DD7155">
              <w:rPr>
                <w:rFonts w:ascii="Tahoma" w:hAnsi="Tahoma" w:cs="Tahoma"/>
                <w:color w:val="00B050"/>
                <w:sz w:val="20"/>
                <w:highlight w:val="lightGray"/>
                <w:shd w:val="clear" w:color="auto" w:fill="FFFFFF" w:themeFill="background1"/>
              </w:rPr>
              <w:t>Актов</w:t>
            </w:r>
            <w:r w:rsidR="00DC2198" w:rsidRPr="00DD7155">
              <w:rPr>
                <w:rFonts w:ascii="Tahoma" w:hAnsi="Tahoma" w:cs="Tahoma"/>
                <w:color w:val="00B050"/>
                <w:sz w:val="20"/>
                <w:highlight w:val="lightGray"/>
                <w:shd w:val="clear" w:color="auto" w:fill="FFFFFF" w:themeFill="background1"/>
              </w:rPr>
              <w:t xml:space="preserve"> сдачи-приемки работ (услуг)</w:t>
            </w:r>
            <w:r w:rsidR="00526E69" w:rsidRPr="00526E69">
              <w:rPr>
                <w:rFonts w:ascii="Tahoma" w:hAnsi="Tahoma" w:cs="Tahoma"/>
                <w:b/>
                <w:color w:val="FF0000"/>
                <w:sz w:val="20"/>
                <w:shd w:val="clear" w:color="auto" w:fill="FFFFFF" w:themeFill="background1"/>
              </w:rPr>
              <w:t>]</w:t>
            </w:r>
            <w:r w:rsidR="00F06176" w:rsidRPr="00DD7155">
              <w:rPr>
                <w:rFonts w:ascii="Tahoma" w:hAnsi="Tahoma" w:cs="Tahoma"/>
                <w:sz w:val="2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00F06176" w:rsidRPr="00DD7155">
              <w:rPr>
                <w:rFonts w:ascii="Tahoma" w:hAnsi="Tahoma" w:cs="Tahoma"/>
                <w:sz w:val="20"/>
                <w:highlight w:val="red"/>
                <w:shd w:val="clear" w:color="auto" w:fill="FFFFFF" w:themeFill="background1"/>
              </w:rPr>
              <w:t>Товарной накладной</w:t>
            </w:r>
            <w:r w:rsidR="00526E69" w:rsidRPr="00526E69">
              <w:rPr>
                <w:rFonts w:ascii="Tahoma" w:hAnsi="Tahoma" w:cs="Tahoma"/>
                <w:b/>
                <w:color w:val="FF0000"/>
                <w:sz w:val="20"/>
                <w:shd w:val="clear" w:color="auto" w:fill="FFFFFF" w:themeFill="background1"/>
              </w:rPr>
              <w:t>]]</w:t>
            </w:r>
          </w:p>
          <w:p w14:paraId="6315D619" w14:textId="20225B6E" w:rsidR="00A70FB2" w:rsidRPr="00DD7155" w:rsidRDefault="00526E69" w:rsidP="00B95B32">
            <w:pPr>
              <w:spacing w:before="120" w:after="240"/>
              <w:ind w:firstLine="0"/>
              <w:rPr>
                <w:rFonts w:ascii="Tahoma" w:hAnsi="Tahoma" w:cs="Tahoma"/>
                <w:sz w:val="20"/>
                <w:highlight w:val="yellow"/>
              </w:rPr>
            </w:pPr>
            <w:r w:rsidRPr="00526E69">
              <w:rPr>
                <w:rFonts w:ascii="Tahoma" w:hAnsi="Tahoma" w:cs="Tahoma"/>
                <w:b/>
                <w:color w:val="FF0000"/>
                <w:sz w:val="20"/>
                <w:u w:color="FF0000"/>
                <w:shd w:val="clear" w:color="auto" w:fill="FFFFFF" w:themeFill="background1"/>
              </w:rPr>
              <w:t>[</w:t>
            </w:r>
            <w:r w:rsidR="00B95B32" w:rsidRPr="00DD7155">
              <w:rPr>
                <w:rFonts w:ascii="Tahoma" w:hAnsi="Tahoma" w:cs="Tahoma"/>
                <w:sz w:val="20"/>
                <w:highlight w:val="yellow"/>
                <w:shd w:val="clear" w:color="auto" w:fill="FFFFFF" w:themeFill="background1"/>
              </w:rPr>
              <w:t>/</w:t>
            </w:r>
            <w:r w:rsidR="00AA645A" w:rsidRPr="00DD7155">
              <w:rPr>
                <w:rFonts w:ascii="Tahoma" w:hAnsi="Tahoma" w:cs="Tahoma"/>
                <w:sz w:val="20"/>
                <w:highlight w:val="magenta"/>
              </w:rPr>
              <w:t>Универсальн</w:t>
            </w:r>
            <w:r w:rsidR="00B95B32">
              <w:rPr>
                <w:rFonts w:ascii="Tahoma" w:hAnsi="Tahoma" w:cs="Tahoma"/>
                <w:sz w:val="20"/>
                <w:highlight w:val="magenta"/>
              </w:rPr>
              <w:t>ого</w:t>
            </w:r>
            <w:r w:rsidR="00AA645A" w:rsidRPr="00DD7155">
              <w:rPr>
                <w:rFonts w:ascii="Tahoma" w:hAnsi="Tahoma" w:cs="Tahoma"/>
                <w:sz w:val="20"/>
                <w:highlight w:val="magenta"/>
              </w:rPr>
              <w:t xml:space="preserve"> передаточн</w:t>
            </w:r>
            <w:r w:rsidR="00B95B32">
              <w:rPr>
                <w:rFonts w:ascii="Tahoma" w:hAnsi="Tahoma" w:cs="Tahoma"/>
                <w:sz w:val="20"/>
                <w:highlight w:val="magenta"/>
              </w:rPr>
              <w:t>ого</w:t>
            </w:r>
            <w:r w:rsidR="00AA645A" w:rsidRPr="00DD7155">
              <w:rPr>
                <w:rFonts w:ascii="Tahoma" w:hAnsi="Tahoma" w:cs="Tahoma"/>
                <w:sz w:val="20"/>
                <w:highlight w:val="magenta"/>
              </w:rPr>
              <w:t xml:space="preserve"> документ</w:t>
            </w:r>
            <w:r w:rsidR="00B95B32">
              <w:rPr>
                <w:rFonts w:ascii="Tahoma" w:hAnsi="Tahoma" w:cs="Tahoma"/>
                <w:sz w:val="20"/>
                <w:highlight w:val="magenta"/>
              </w:rPr>
              <w:t>а</w:t>
            </w:r>
            <w:r w:rsidR="00AA645A" w:rsidRPr="00DD7155">
              <w:rPr>
                <w:rFonts w:ascii="Tahoma" w:hAnsi="Tahoma" w:cs="Tahoma"/>
                <w:sz w:val="20"/>
                <w:highlight w:val="magenta"/>
              </w:rPr>
              <w:t xml:space="preserve"> (УПД)</w:t>
            </w:r>
            <w:r w:rsidRPr="00526E69">
              <w:rPr>
                <w:rFonts w:ascii="Tahoma" w:hAnsi="Tahoma" w:cs="Tahoma"/>
                <w:b/>
                <w:color w:val="FF0000"/>
                <w:sz w:val="20"/>
                <w:shd w:val="clear" w:color="auto" w:fill="FFFFFF" w:themeFill="background1"/>
              </w:rPr>
              <w:t>]</w:t>
            </w:r>
            <w:r w:rsidR="00A70FB2" w:rsidRPr="00B95B32">
              <w:rPr>
                <w:rFonts w:ascii="Tahoma" w:hAnsi="Tahoma" w:cs="Tahoma"/>
                <w:sz w:val="20"/>
                <w:highlight w:val="yellow"/>
                <w:shd w:val="clear" w:color="auto" w:fill="FFFFFF" w:themeFill="background1"/>
              </w:rPr>
              <w:t xml:space="preserve"> </w:t>
            </w:r>
            <w:r w:rsidR="00A70FB2" w:rsidRPr="00DD7155">
              <w:rPr>
                <w:rFonts w:ascii="Tahoma" w:hAnsi="Tahoma" w:cs="Tahoma"/>
                <w:sz w:val="20"/>
                <w:highlight w:val="yellow"/>
                <w:shd w:val="clear" w:color="auto" w:fill="FFFFFF" w:themeFill="background1"/>
              </w:rPr>
              <w:t>до полного погашения суммы выплаченного аванса</w:t>
            </w:r>
          </w:p>
        </w:tc>
      </w:tr>
      <w:tr w:rsidR="00F9600D" w:rsidRPr="00DD7155" w14:paraId="08780CCC" w14:textId="77777777" w:rsidTr="00DD7155">
        <w:tc>
          <w:tcPr>
            <w:tcW w:w="1102" w:type="dxa"/>
            <w:vMerge/>
            <w:tcBorders>
              <w:top w:val="nil"/>
              <w:bottom w:val="nil"/>
            </w:tcBorders>
            <w:shd w:val="clear" w:color="auto" w:fill="auto"/>
          </w:tcPr>
          <w:p w14:paraId="7BC7EEF4" w14:textId="77777777" w:rsidR="00F9600D" w:rsidRPr="00DD7155" w:rsidRDefault="00F9600D" w:rsidP="002F68A6">
            <w:pPr>
              <w:pStyle w:val="afff1"/>
              <w:spacing w:before="120" w:after="240"/>
              <w:rPr>
                <w:rFonts w:ascii="Tahoma" w:hAnsi="Tahoma" w:cs="Tahoma"/>
                <w:sz w:val="20"/>
                <w:highlight w:val="yellow"/>
              </w:rPr>
            </w:pPr>
          </w:p>
        </w:tc>
        <w:tc>
          <w:tcPr>
            <w:tcW w:w="530" w:type="dxa"/>
            <w:vMerge/>
            <w:shd w:val="clear" w:color="auto" w:fill="F2F2F2" w:themeFill="background1" w:themeFillShade="F2"/>
          </w:tcPr>
          <w:p w14:paraId="4027117C" w14:textId="77777777" w:rsidR="00F9600D" w:rsidRPr="00DD7155" w:rsidRDefault="00F9600D" w:rsidP="002F68A6">
            <w:pPr>
              <w:pStyle w:val="afff1"/>
              <w:spacing w:before="120" w:after="240"/>
              <w:rPr>
                <w:rFonts w:ascii="Tahoma" w:hAnsi="Tahoma" w:cs="Tahoma"/>
                <w:sz w:val="20"/>
                <w:highlight w:val="yellow"/>
              </w:rPr>
            </w:pPr>
          </w:p>
        </w:tc>
        <w:tc>
          <w:tcPr>
            <w:tcW w:w="2032" w:type="dxa"/>
            <w:shd w:val="clear" w:color="auto" w:fill="F2F2F2" w:themeFill="background1" w:themeFillShade="F2"/>
          </w:tcPr>
          <w:p w14:paraId="35D68BDA" w14:textId="659F2302" w:rsidR="00F9600D" w:rsidRPr="00DD7155" w:rsidRDefault="00F9600D" w:rsidP="002F68A6">
            <w:pPr>
              <w:spacing w:before="120" w:after="240"/>
              <w:ind w:firstLine="0"/>
              <w:rPr>
                <w:rFonts w:ascii="Tahoma" w:hAnsi="Tahoma" w:cs="Tahoma"/>
                <w:sz w:val="20"/>
                <w:highlight w:val="yellow"/>
              </w:rPr>
            </w:pPr>
            <w:r w:rsidRPr="00DD7155">
              <w:rPr>
                <w:rFonts w:ascii="Tahoma" w:hAnsi="Tahoma" w:cs="Tahoma"/>
                <w:sz w:val="20"/>
                <w:highlight w:val="yellow"/>
              </w:rPr>
              <w:t xml:space="preserve">НДС </w:t>
            </w:r>
            <w:r w:rsidR="00526E69" w:rsidRPr="00526E69">
              <w:rPr>
                <w:rFonts w:ascii="Tahoma" w:hAnsi="Tahoma" w:cs="Tahoma"/>
                <w:b/>
                <w:color w:val="FF0000"/>
                <w:sz w:val="20"/>
                <w:u w:color="FF0000"/>
              </w:rPr>
              <w:t>[</w:t>
            </w:r>
            <w:r w:rsidRPr="00DD7155">
              <w:rPr>
                <w:rFonts w:ascii="Tahoma" w:hAnsi="Tahoma" w:cs="Tahoma"/>
                <w:sz w:val="20"/>
                <w:highlight w:val="darkCyan"/>
              </w:rPr>
              <w:t>(</w:t>
            </w:r>
            <w:r w:rsidR="00526E69" w:rsidRPr="00526E69">
              <w:rPr>
                <w:rFonts w:ascii="Tahoma" w:hAnsi="Tahoma" w:cs="Tahoma"/>
                <w:b/>
                <w:color w:val="FF0000"/>
                <w:sz w:val="20"/>
                <w:u w:color="FF0000"/>
              </w:rPr>
              <w:t>[</w:t>
            </w:r>
            <w:r w:rsidRPr="00DD7155">
              <w:rPr>
                <w:rFonts w:ascii="Tahoma" w:hAnsi="Tahoma" w:cs="Tahoma"/>
                <w:sz w:val="20"/>
                <w:highlight w:val="darkCyan"/>
              </w:rPr>
              <w:t>•</w:t>
            </w:r>
            <w:r w:rsidR="00526E69" w:rsidRPr="00526E69">
              <w:rPr>
                <w:rFonts w:ascii="Tahoma" w:hAnsi="Tahoma" w:cs="Tahoma"/>
                <w:b/>
                <w:color w:val="FF0000"/>
                <w:sz w:val="20"/>
              </w:rPr>
              <w:t>]</w:t>
            </w:r>
            <w:r w:rsidRPr="00DD7155">
              <w:rPr>
                <w:rFonts w:ascii="Tahoma" w:hAnsi="Tahoma" w:cs="Tahoma"/>
                <w:sz w:val="20"/>
                <w:highlight w:val="darkCyan"/>
              </w:rPr>
              <w:t>%)</w:t>
            </w:r>
            <w:r w:rsidR="00526E69" w:rsidRPr="00526E69">
              <w:rPr>
                <w:rFonts w:ascii="Tahoma" w:hAnsi="Tahoma" w:cs="Tahoma"/>
                <w:b/>
                <w:color w:val="FF0000"/>
                <w:sz w:val="20"/>
              </w:rPr>
              <w:t>]</w:t>
            </w:r>
            <w:bookmarkStart w:id="93" w:name="_Ref184931147"/>
            <w:r w:rsidR="00B85C00" w:rsidRPr="00DD7155">
              <w:rPr>
                <w:rStyle w:val="ad"/>
                <w:rFonts w:ascii="Tahoma" w:hAnsi="Tahoma" w:cs="Tahoma"/>
                <w:sz w:val="20"/>
              </w:rPr>
              <w:footnoteReference w:id="100"/>
            </w:r>
            <w:bookmarkEnd w:id="93"/>
          </w:p>
        </w:tc>
        <w:tc>
          <w:tcPr>
            <w:tcW w:w="1870" w:type="dxa"/>
            <w:shd w:val="clear" w:color="auto" w:fill="F2F2F2" w:themeFill="background1" w:themeFillShade="F2"/>
          </w:tcPr>
          <w:p w14:paraId="02C000D1" w14:textId="3FC4367D" w:rsidR="00F9600D" w:rsidRPr="00DD7155" w:rsidRDefault="00526E69" w:rsidP="002F68A6">
            <w:pPr>
              <w:spacing w:before="120" w:after="240"/>
              <w:ind w:firstLine="0"/>
              <w:rPr>
                <w:rFonts w:ascii="Tahoma" w:hAnsi="Tahoma" w:cs="Tahoma"/>
                <w:sz w:val="20"/>
                <w:highlight w:val="darkCyan"/>
              </w:rPr>
            </w:pPr>
            <w:r w:rsidRPr="00526E69">
              <w:rPr>
                <w:rFonts w:ascii="Tahoma" w:hAnsi="Tahoma" w:cs="Tahoma"/>
                <w:b/>
                <w:color w:val="FF0000"/>
                <w:sz w:val="20"/>
                <w:u w:color="FF0000"/>
              </w:rPr>
              <w:t>[[</w:t>
            </w:r>
            <w:r w:rsidR="00F9600D" w:rsidRPr="00DD7155">
              <w:rPr>
                <w:rFonts w:ascii="Tahoma" w:hAnsi="Tahoma" w:cs="Tahoma"/>
                <w:sz w:val="20"/>
                <w:highlight w:val="darkCyan"/>
              </w:rPr>
              <w:t>•</w:t>
            </w:r>
            <w:r w:rsidRPr="00526E69">
              <w:rPr>
                <w:rFonts w:ascii="Tahoma" w:hAnsi="Tahoma" w:cs="Tahoma"/>
                <w:b/>
                <w:color w:val="FF0000"/>
                <w:sz w:val="20"/>
              </w:rPr>
              <w:t>]</w:t>
            </w:r>
            <w:r w:rsidR="00C3285C" w:rsidRPr="00526E69">
              <w:rPr>
                <w:rFonts w:ascii="Tahoma" w:hAnsi="Tahoma" w:cs="Tahoma"/>
                <w:b/>
                <w:color w:val="FF0000"/>
                <w:sz w:val="20"/>
                <w:u w:color="FF0000"/>
              </w:rPr>
              <w:t>[</w:t>
            </w:r>
            <w:r w:rsidR="00F9600D" w:rsidRPr="00DD7155">
              <w:rPr>
                <w:rFonts w:ascii="Tahoma" w:hAnsi="Tahoma" w:cs="Tahoma"/>
                <w:sz w:val="20"/>
                <w:highlight w:val="darkCyan"/>
              </w:rPr>
              <w:t> ₽</w:t>
            </w:r>
            <w:r w:rsidRPr="00526E69">
              <w:rPr>
                <w:rFonts w:ascii="Tahoma" w:hAnsi="Tahoma" w:cs="Tahoma"/>
                <w:b/>
                <w:color w:val="FF0000"/>
                <w:sz w:val="20"/>
              </w:rPr>
              <w:t>]</w:t>
            </w:r>
            <w:r w:rsidR="00402F8E" w:rsidRPr="00DD7155">
              <w:rPr>
                <w:sz w:val="20"/>
                <w:vertAlign w:val="superscript"/>
              </w:rPr>
              <w:fldChar w:fldCharType="begin"/>
            </w:r>
            <w:r w:rsidR="00402F8E" w:rsidRPr="00DD7155">
              <w:rPr>
                <w:rFonts w:ascii="Tahoma" w:hAnsi="Tahoma" w:cs="Tahoma"/>
                <w:b/>
                <w:color w:val="FF0000"/>
                <w:sz w:val="20"/>
                <w:highlight w:val="darkCyan"/>
                <w:vertAlign w:val="superscript"/>
              </w:rPr>
              <w:instrText xml:space="preserve"> NOTEREF _Ref184931147 \h </w:instrText>
            </w:r>
            <w:r w:rsidR="00402F8E" w:rsidRPr="00DD7155">
              <w:rPr>
                <w:sz w:val="20"/>
                <w:vertAlign w:val="superscript"/>
              </w:rPr>
              <w:instrText xml:space="preserve"> \* MERGEFORMAT </w:instrText>
            </w:r>
            <w:r w:rsidR="00402F8E" w:rsidRPr="00DD7155">
              <w:rPr>
                <w:sz w:val="20"/>
                <w:vertAlign w:val="superscript"/>
              </w:rPr>
            </w:r>
            <w:r w:rsidR="00402F8E" w:rsidRPr="00DD7155">
              <w:rPr>
                <w:sz w:val="20"/>
                <w:vertAlign w:val="superscript"/>
              </w:rPr>
              <w:fldChar w:fldCharType="separate"/>
            </w:r>
            <w:r w:rsidR="007348AF">
              <w:rPr>
                <w:rFonts w:ascii="Tahoma" w:hAnsi="Tahoma" w:cs="Tahoma"/>
                <w:b/>
                <w:color w:val="FF0000"/>
                <w:sz w:val="20"/>
                <w:highlight w:val="darkCyan"/>
                <w:vertAlign w:val="superscript"/>
              </w:rPr>
              <w:t>102</w:t>
            </w:r>
            <w:r w:rsidR="00402F8E" w:rsidRPr="00DD7155">
              <w:rPr>
                <w:sz w:val="20"/>
                <w:vertAlign w:val="superscript"/>
              </w:rPr>
              <w:fldChar w:fldCharType="end"/>
            </w:r>
          </w:p>
          <w:p w14:paraId="1AEC0481" w14:textId="77777777" w:rsidR="00F9600D" w:rsidRPr="00DD7155" w:rsidRDefault="00F9600D" w:rsidP="002F68A6">
            <w:pPr>
              <w:spacing w:before="120" w:after="240"/>
              <w:ind w:firstLine="0"/>
              <w:rPr>
                <w:rFonts w:ascii="Tahoma" w:hAnsi="Tahoma" w:cs="Tahoma"/>
                <w:sz w:val="20"/>
                <w:highlight w:val="yellow"/>
              </w:rPr>
            </w:pPr>
            <w:r w:rsidRPr="00DD7155">
              <w:rPr>
                <w:rFonts w:ascii="Tahoma" w:hAnsi="Tahoma" w:cs="Tahoma"/>
                <w:sz w:val="20"/>
                <w:highlight w:val="yellow"/>
              </w:rPr>
              <w:t>/</w:t>
            </w:r>
          </w:p>
          <w:p w14:paraId="6B7593A4" w14:textId="7B58116A" w:rsidR="00F9600D" w:rsidRPr="00DD7155" w:rsidRDefault="00526E69" w:rsidP="002F68A6">
            <w:pPr>
              <w:spacing w:before="120" w:after="240"/>
              <w:ind w:firstLine="0"/>
              <w:rPr>
                <w:rFonts w:ascii="Tahoma" w:hAnsi="Tahoma" w:cs="Tahoma"/>
                <w:sz w:val="20"/>
                <w:highlight w:val="yellow"/>
              </w:rPr>
            </w:pPr>
            <w:r w:rsidRPr="00526E69">
              <w:rPr>
                <w:rFonts w:ascii="Tahoma" w:hAnsi="Tahoma" w:cs="Tahoma"/>
                <w:b/>
                <w:color w:val="FF0000"/>
                <w:sz w:val="20"/>
                <w:u w:color="FF0000"/>
              </w:rPr>
              <w:t>[</w:t>
            </w:r>
            <w:r w:rsidR="00F9600D" w:rsidRPr="00DD7155">
              <w:rPr>
                <w:rFonts w:ascii="Tahoma" w:hAnsi="Tahoma" w:cs="Tahoma"/>
                <w:sz w:val="20"/>
                <w:highlight w:val="yellow"/>
              </w:rPr>
              <w:t xml:space="preserve">НДС не облагается на основании пп. </w:t>
            </w:r>
            <w:r w:rsidRPr="00526E69">
              <w:rPr>
                <w:rFonts w:ascii="Tahoma" w:hAnsi="Tahoma" w:cs="Tahoma"/>
                <w:b/>
                <w:color w:val="FF0000"/>
                <w:sz w:val="20"/>
                <w:u w:color="FF0000"/>
              </w:rPr>
              <w:t>[</w:t>
            </w:r>
            <w:r w:rsidR="00F9600D" w:rsidRPr="00DD7155">
              <w:rPr>
                <w:rFonts w:ascii="Tahoma" w:hAnsi="Tahoma" w:cs="Tahoma"/>
                <w:sz w:val="20"/>
                <w:highlight w:val="yellow"/>
              </w:rPr>
              <w:t>•</w:t>
            </w:r>
            <w:r w:rsidRPr="00526E69">
              <w:rPr>
                <w:rFonts w:ascii="Tahoma" w:hAnsi="Tahoma" w:cs="Tahoma"/>
                <w:b/>
                <w:color w:val="FF0000"/>
                <w:sz w:val="20"/>
              </w:rPr>
              <w:t>]</w:t>
            </w:r>
            <w:r w:rsidR="00F9600D" w:rsidRPr="00DD7155">
              <w:rPr>
                <w:rFonts w:ascii="Tahoma" w:hAnsi="Tahoma" w:cs="Tahoma"/>
                <w:sz w:val="20"/>
                <w:highlight w:val="yellow"/>
              </w:rPr>
              <w:t xml:space="preserve"> п.</w:t>
            </w:r>
            <w:r w:rsidRPr="00526E69">
              <w:rPr>
                <w:rFonts w:ascii="Tahoma" w:hAnsi="Tahoma" w:cs="Tahoma"/>
                <w:b/>
                <w:color w:val="FF0000"/>
                <w:sz w:val="20"/>
                <w:u w:color="FF0000"/>
              </w:rPr>
              <w:t>[</w:t>
            </w:r>
            <w:r w:rsidR="00F9600D" w:rsidRPr="00DD7155">
              <w:rPr>
                <w:rFonts w:ascii="Tahoma" w:hAnsi="Tahoma" w:cs="Tahoma"/>
                <w:sz w:val="20"/>
                <w:highlight w:val="yellow"/>
              </w:rPr>
              <w:t>•</w:t>
            </w:r>
            <w:r w:rsidRPr="00526E69">
              <w:rPr>
                <w:rFonts w:ascii="Tahoma" w:hAnsi="Tahoma" w:cs="Tahoma"/>
                <w:b/>
                <w:color w:val="FF0000"/>
                <w:sz w:val="20"/>
              </w:rPr>
              <w:t>]</w:t>
            </w:r>
            <w:r w:rsidR="00F9600D" w:rsidRPr="00DD7155">
              <w:rPr>
                <w:rFonts w:ascii="Tahoma" w:hAnsi="Tahoma" w:cs="Tahoma"/>
                <w:sz w:val="20"/>
                <w:highlight w:val="yellow"/>
              </w:rPr>
              <w:t xml:space="preserve"> ст. </w:t>
            </w:r>
            <w:r w:rsidRPr="00526E69">
              <w:rPr>
                <w:rFonts w:ascii="Tahoma" w:hAnsi="Tahoma" w:cs="Tahoma"/>
                <w:b/>
                <w:color w:val="FF0000"/>
                <w:sz w:val="20"/>
                <w:u w:color="FF0000"/>
              </w:rPr>
              <w:t>[</w:t>
            </w:r>
            <w:r w:rsidR="00F9600D" w:rsidRPr="00DD7155">
              <w:rPr>
                <w:rFonts w:ascii="Tahoma" w:hAnsi="Tahoma" w:cs="Tahoma"/>
                <w:sz w:val="20"/>
                <w:highlight w:val="yellow"/>
              </w:rPr>
              <w:t>•</w:t>
            </w:r>
            <w:r w:rsidRPr="00526E69">
              <w:rPr>
                <w:rFonts w:ascii="Tahoma" w:hAnsi="Tahoma" w:cs="Tahoma"/>
                <w:b/>
                <w:color w:val="FF0000"/>
                <w:sz w:val="20"/>
              </w:rPr>
              <w:t>]</w:t>
            </w:r>
            <w:r w:rsidR="00F9600D" w:rsidRPr="00DD7155">
              <w:rPr>
                <w:rFonts w:ascii="Tahoma" w:hAnsi="Tahoma" w:cs="Tahoma"/>
                <w:sz w:val="20"/>
                <w:highlight w:val="yellow"/>
              </w:rPr>
              <w:t xml:space="preserve"> Налогового кодекса РФ.</w:t>
            </w:r>
            <w:r w:rsidRPr="00526E69">
              <w:rPr>
                <w:rFonts w:ascii="Tahoma" w:hAnsi="Tahoma" w:cs="Tahoma"/>
                <w:b/>
                <w:color w:val="FF0000"/>
                <w:sz w:val="20"/>
              </w:rPr>
              <w:t>]</w:t>
            </w:r>
            <w:r w:rsidR="001D01BD" w:rsidRPr="00DD7155">
              <w:rPr>
                <w:rStyle w:val="ac"/>
                <w:rFonts w:ascii="Tahoma" w:hAnsi="Tahoma" w:cs="Tahoma"/>
                <w:sz w:val="12"/>
                <w:szCs w:val="20"/>
              </w:rPr>
              <w:t xml:space="preserve"> </w:t>
            </w:r>
          </w:p>
        </w:tc>
        <w:tc>
          <w:tcPr>
            <w:tcW w:w="1985" w:type="dxa"/>
            <w:shd w:val="clear" w:color="auto" w:fill="F2F2F2" w:themeFill="background1" w:themeFillShade="F2"/>
          </w:tcPr>
          <w:p w14:paraId="18ADF610" w14:textId="77777777" w:rsidR="00F9600D" w:rsidRPr="00DD7155" w:rsidRDefault="00F9600D" w:rsidP="002F68A6">
            <w:pPr>
              <w:spacing w:before="120" w:after="240"/>
              <w:ind w:firstLine="0"/>
              <w:rPr>
                <w:rFonts w:ascii="Tahoma" w:hAnsi="Tahoma" w:cs="Tahoma"/>
                <w:sz w:val="20"/>
                <w:highlight w:val="red"/>
              </w:rPr>
            </w:pPr>
          </w:p>
        </w:tc>
        <w:tc>
          <w:tcPr>
            <w:tcW w:w="2914" w:type="dxa"/>
            <w:vMerge/>
            <w:shd w:val="clear" w:color="auto" w:fill="F2F2F2" w:themeFill="background1" w:themeFillShade="F2"/>
          </w:tcPr>
          <w:p w14:paraId="64C58479" w14:textId="77777777" w:rsidR="00F9600D" w:rsidRPr="00DD7155" w:rsidRDefault="00F9600D" w:rsidP="002F68A6">
            <w:pPr>
              <w:pStyle w:val="afff1"/>
              <w:spacing w:before="120" w:after="240"/>
              <w:rPr>
                <w:rFonts w:ascii="Tahoma" w:hAnsi="Tahoma" w:cs="Tahoma"/>
                <w:sz w:val="20"/>
                <w:highlight w:val="yellow"/>
              </w:rPr>
            </w:pPr>
          </w:p>
        </w:tc>
      </w:tr>
      <w:tr w:rsidR="00F9600D" w:rsidRPr="00DD7155" w14:paraId="1C981890" w14:textId="77777777" w:rsidTr="00DD7155">
        <w:trPr>
          <w:trHeight w:val="224"/>
        </w:trPr>
        <w:tc>
          <w:tcPr>
            <w:tcW w:w="1102" w:type="dxa"/>
            <w:vMerge/>
            <w:tcBorders>
              <w:top w:val="nil"/>
              <w:bottom w:val="nil"/>
            </w:tcBorders>
            <w:shd w:val="clear" w:color="auto" w:fill="auto"/>
          </w:tcPr>
          <w:p w14:paraId="008FA4BC" w14:textId="77777777" w:rsidR="00F9600D" w:rsidRPr="00DD7155" w:rsidRDefault="00F9600D" w:rsidP="002F68A6">
            <w:pPr>
              <w:pStyle w:val="afff1"/>
              <w:spacing w:before="120" w:after="240"/>
              <w:rPr>
                <w:rFonts w:ascii="Tahoma" w:hAnsi="Tahoma" w:cs="Tahoma"/>
                <w:sz w:val="20"/>
                <w:highlight w:val="yellow"/>
              </w:rPr>
            </w:pPr>
          </w:p>
        </w:tc>
        <w:tc>
          <w:tcPr>
            <w:tcW w:w="530" w:type="dxa"/>
            <w:vMerge/>
            <w:shd w:val="clear" w:color="auto" w:fill="F2F2F2" w:themeFill="background1" w:themeFillShade="F2"/>
          </w:tcPr>
          <w:p w14:paraId="21AF83BC" w14:textId="77777777" w:rsidR="00F9600D" w:rsidRPr="00DD7155" w:rsidRDefault="00F9600D" w:rsidP="002F68A6">
            <w:pPr>
              <w:pStyle w:val="afff1"/>
              <w:spacing w:before="120" w:after="240"/>
              <w:rPr>
                <w:rFonts w:ascii="Tahoma" w:hAnsi="Tahoma" w:cs="Tahoma"/>
                <w:sz w:val="20"/>
                <w:highlight w:val="yellow"/>
              </w:rPr>
            </w:pPr>
          </w:p>
        </w:tc>
        <w:tc>
          <w:tcPr>
            <w:tcW w:w="2032" w:type="dxa"/>
            <w:shd w:val="clear" w:color="auto" w:fill="F2F2F2" w:themeFill="background1" w:themeFillShade="F2"/>
          </w:tcPr>
          <w:p w14:paraId="655D890E" w14:textId="656B1F64" w:rsidR="00F9600D" w:rsidRPr="00DD7155" w:rsidRDefault="00526E69" w:rsidP="002F68A6">
            <w:pPr>
              <w:spacing w:before="120" w:after="240"/>
              <w:ind w:firstLine="0"/>
              <w:rPr>
                <w:rFonts w:ascii="Tahoma" w:hAnsi="Tahoma" w:cs="Tahoma"/>
                <w:sz w:val="20"/>
                <w:highlight w:val="yellow"/>
              </w:rPr>
            </w:pPr>
            <w:r w:rsidRPr="00526E69">
              <w:rPr>
                <w:rFonts w:ascii="Tahoma" w:hAnsi="Tahoma" w:cs="Tahoma"/>
                <w:b/>
                <w:color w:val="FF0000"/>
                <w:sz w:val="20"/>
                <w:u w:color="FF0000"/>
              </w:rPr>
              <w:t>[</w:t>
            </w:r>
            <w:r w:rsidR="00F9600D" w:rsidRPr="00DD7155">
              <w:rPr>
                <w:rFonts w:ascii="Tahoma" w:hAnsi="Tahoma" w:cs="Tahoma"/>
                <w:sz w:val="20"/>
                <w:highlight w:val="darkCyan"/>
              </w:rPr>
              <w:t>с НДС</w:t>
            </w:r>
            <w:r w:rsidRPr="00526E69">
              <w:rPr>
                <w:rFonts w:ascii="Tahoma" w:hAnsi="Tahoma" w:cs="Tahoma"/>
                <w:b/>
                <w:color w:val="FF0000"/>
                <w:sz w:val="20"/>
              </w:rPr>
              <w:t>]</w:t>
            </w:r>
            <w:r w:rsidR="00B85C00" w:rsidRPr="00DD7155">
              <w:rPr>
                <w:rStyle w:val="ad"/>
                <w:rFonts w:ascii="Tahoma" w:hAnsi="Tahoma" w:cs="Tahoma"/>
                <w:sz w:val="20"/>
              </w:rPr>
              <w:t xml:space="preserve"> </w:t>
            </w:r>
            <w:r w:rsidR="00402F8E" w:rsidRPr="00DD7155">
              <w:rPr>
                <w:rFonts w:ascii="Tahoma" w:hAnsi="Tahoma" w:cs="Tahoma"/>
                <w:b/>
                <w:color w:val="FF0000"/>
                <w:sz w:val="20"/>
                <w:highlight w:val="darkCyan"/>
                <w:vertAlign w:val="superscript"/>
              </w:rPr>
              <w:fldChar w:fldCharType="begin"/>
            </w:r>
            <w:r w:rsidR="00402F8E" w:rsidRPr="00DD7155">
              <w:rPr>
                <w:rFonts w:ascii="Tahoma" w:hAnsi="Tahoma" w:cs="Tahoma"/>
                <w:b/>
                <w:color w:val="FF0000"/>
                <w:sz w:val="20"/>
                <w:highlight w:val="darkCyan"/>
                <w:vertAlign w:val="superscript"/>
              </w:rPr>
              <w:instrText xml:space="preserve"> NOTEREF _Ref184931147 \h  \* MERGEFORMAT </w:instrText>
            </w:r>
            <w:r w:rsidR="00402F8E" w:rsidRPr="00DD7155">
              <w:rPr>
                <w:rFonts w:ascii="Tahoma" w:hAnsi="Tahoma" w:cs="Tahoma"/>
                <w:b/>
                <w:color w:val="FF0000"/>
                <w:sz w:val="20"/>
                <w:highlight w:val="darkCyan"/>
                <w:vertAlign w:val="superscript"/>
              </w:rPr>
            </w:r>
            <w:r w:rsidR="00402F8E" w:rsidRPr="00DD7155">
              <w:rPr>
                <w:rFonts w:ascii="Tahoma" w:hAnsi="Tahoma" w:cs="Tahoma"/>
                <w:b/>
                <w:color w:val="FF0000"/>
                <w:sz w:val="20"/>
                <w:highlight w:val="darkCyan"/>
                <w:vertAlign w:val="superscript"/>
              </w:rPr>
              <w:fldChar w:fldCharType="separate"/>
            </w:r>
            <w:r w:rsidR="007348AF">
              <w:rPr>
                <w:rFonts w:ascii="Tahoma" w:hAnsi="Tahoma" w:cs="Tahoma"/>
                <w:b/>
                <w:color w:val="FF0000"/>
                <w:sz w:val="20"/>
                <w:highlight w:val="darkCyan"/>
                <w:vertAlign w:val="superscript"/>
              </w:rPr>
              <w:t>102</w:t>
            </w:r>
            <w:r w:rsidR="00402F8E" w:rsidRPr="00DD7155">
              <w:rPr>
                <w:rFonts w:ascii="Tahoma" w:hAnsi="Tahoma" w:cs="Tahoma"/>
                <w:b/>
                <w:color w:val="FF0000"/>
                <w:sz w:val="20"/>
                <w:highlight w:val="darkCyan"/>
                <w:vertAlign w:val="superscript"/>
              </w:rPr>
              <w:fldChar w:fldCharType="end"/>
            </w:r>
          </w:p>
        </w:tc>
        <w:tc>
          <w:tcPr>
            <w:tcW w:w="1870" w:type="dxa"/>
            <w:shd w:val="clear" w:color="auto" w:fill="F2F2F2" w:themeFill="background1" w:themeFillShade="F2"/>
          </w:tcPr>
          <w:p w14:paraId="505FC78C" w14:textId="59A03231" w:rsidR="00F9600D" w:rsidRPr="00DD7155" w:rsidRDefault="00526E69" w:rsidP="00402F8E">
            <w:pPr>
              <w:spacing w:before="120" w:after="240"/>
              <w:ind w:firstLine="0"/>
              <w:rPr>
                <w:rFonts w:ascii="Tahoma" w:hAnsi="Tahoma" w:cs="Tahoma"/>
                <w:sz w:val="20"/>
                <w:highlight w:val="yellow"/>
              </w:rPr>
            </w:pPr>
            <w:r w:rsidRPr="00526E69">
              <w:rPr>
                <w:rFonts w:ascii="Tahoma" w:hAnsi="Tahoma" w:cs="Tahoma"/>
                <w:b/>
                <w:color w:val="FF0000"/>
                <w:sz w:val="20"/>
                <w:u w:color="FF0000"/>
              </w:rPr>
              <w:t>[[</w:t>
            </w:r>
            <w:r w:rsidR="00F9600D" w:rsidRPr="00DD7155">
              <w:rPr>
                <w:rFonts w:ascii="Tahoma" w:hAnsi="Tahoma" w:cs="Tahoma"/>
                <w:sz w:val="20"/>
                <w:highlight w:val="darkCyan"/>
              </w:rPr>
              <w:t>•</w:t>
            </w:r>
            <w:r w:rsidRPr="00526E69">
              <w:rPr>
                <w:rFonts w:ascii="Tahoma" w:hAnsi="Tahoma" w:cs="Tahoma"/>
                <w:b/>
                <w:color w:val="FF0000"/>
                <w:sz w:val="20"/>
              </w:rPr>
              <w:t>]</w:t>
            </w:r>
            <w:r w:rsidR="00F9600D" w:rsidRPr="00DD7155">
              <w:rPr>
                <w:rFonts w:ascii="Tahoma" w:hAnsi="Tahoma" w:cs="Tahoma"/>
                <w:sz w:val="20"/>
                <w:highlight w:val="darkCyan"/>
              </w:rPr>
              <w:t> ₽</w:t>
            </w:r>
            <w:r w:rsidRPr="00526E69">
              <w:rPr>
                <w:rFonts w:ascii="Tahoma" w:hAnsi="Tahoma" w:cs="Tahoma"/>
                <w:b/>
                <w:color w:val="FF0000"/>
                <w:sz w:val="20"/>
              </w:rPr>
              <w:t>]</w:t>
            </w:r>
            <w:r w:rsidR="00402F8E" w:rsidRPr="00DD7155">
              <w:rPr>
                <w:rFonts w:ascii="Tahoma" w:hAnsi="Tahoma" w:cs="Tahoma"/>
                <w:b/>
                <w:color w:val="FF0000"/>
                <w:sz w:val="20"/>
                <w:highlight w:val="darkCyan"/>
                <w:vertAlign w:val="superscript"/>
              </w:rPr>
              <w:fldChar w:fldCharType="begin"/>
            </w:r>
            <w:r w:rsidR="00402F8E" w:rsidRPr="00DD7155">
              <w:rPr>
                <w:rFonts w:ascii="Tahoma" w:hAnsi="Tahoma" w:cs="Tahoma"/>
                <w:b/>
                <w:color w:val="FF0000"/>
                <w:sz w:val="20"/>
                <w:highlight w:val="darkCyan"/>
                <w:vertAlign w:val="superscript"/>
              </w:rPr>
              <w:instrText xml:space="preserve"> NOTEREF _Ref184931147 \h  \* MERGEFORMAT </w:instrText>
            </w:r>
            <w:r w:rsidR="00402F8E" w:rsidRPr="00DD7155">
              <w:rPr>
                <w:rFonts w:ascii="Tahoma" w:hAnsi="Tahoma" w:cs="Tahoma"/>
                <w:b/>
                <w:color w:val="FF0000"/>
                <w:sz w:val="20"/>
                <w:highlight w:val="darkCyan"/>
                <w:vertAlign w:val="superscript"/>
              </w:rPr>
            </w:r>
            <w:r w:rsidR="00402F8E" w:rsidRPr="00DD7155">
              <w:rPr>
                <w:rFonts w:ascii="Tahoma" w:hAnsi="Tahoma" w:cs="Tahoma"/>
                <w:b/>
                <w:color w:val="FF0000"/>
                <w:sz w:val="20"/>
                <w:highlight w:val="darkCyan"/>
                <w:vertAlign w:val="superscript"/>
              </w:rPr>
              <w:fldChar w:fldCharType="separate"/>
            </w:r>
            <w:r w:rsidR="007348AF">
              <w:rPr>
                <w:rFonts w:ascii="Tahoma" w:hAnsi="Tahoma" w:cs="Tahoma"/>
                <w:b/>
                <w:color w:val="FF0000"/>
                <w:sz w:val="20"/>
                <w:highlight w:val="darkCyan"/>
                <w:vertAlign w:val="superscript"/>
              </w:rPr>
              <w:t>102</w:t>
            </w:r>
            <w:r w:rsidR="00402F8E" w:rsidRPr="00DD7155">
              <w:rPr>
                <w:rFonts w:ascii="Tahoma" w:hAnsi="Tahoma" w:cs="Tahoma"/>
                <w:b/>
                <w:color w:val="FF0000"/>
                <w:sz w:val="20"/>
                <w:highlight w:val="darkCyan"/>
                <w:vertAlign w:val="superscript"/>
              </w:rPr>
              <w:fldChar w:fldCharType="end"/>
            </w:r>
          </w:p>
        </w:tc>
        <w:tc>
          <w:tcPr>
            <w:tcW w:w="1985" w:type="dxa"/>
            <w:shd w:val="clear" w:color="auto" w:fill="F2F2F2" w:themeFill="background1" w:themeFillShade="F2"/>
          </w:tcPr>
          <w:p w14:paraId="057725C6" w14:textId="77777777" w:rsidR="00F9600D" w:rsidRPr="00DD7155" w:rsidRDefault="00F9600D" w:rsidP="002F68A6">
            <w:pPr>
              <w:spacing w:before="120" w:after="240"/>
              <w:ind w:left="432" w:hanging="432"/>
              <w:rPr>
                <w:rFonts w:ascii="Tahoma" w:hAnsi="Tahoma" w:cs="Tahoma"/>
                <w:sz w:val="20"/>
                <w:highlight w:val="red"/>
              </w:rPr>
            </w:pPr>
          </w:p>
        </w:tc>
        <w:tc>
          <w:tcPr>
            <w:tcW w:w="2914" w:type="dxa"/>
            <w:vMerge/>
            <w:shd w:val="clear" w:color="auto" w:fill="F2F2F2" w:themeFill="background1" w:themeFillShade="F2"/>
          </w:tcPr>
          <w:p w14:paraId="46F0BD39" w14:textId="77777777" w:rsidR="00F9600D" w:rsidRPr="00DD7155" w:rsidRDefault="00F9600D" w:rsidP="002F68A6">
            <w:pPr>
              <w:pStyle w:val="afff1"/>
              <w:spacing w:before="120" w:after="240"/>
              <w:rPr>
                <w:rFonts w:ascii="Tahoma" w:hAnsi="Tahoma" w:cs="Tahoma"/>
                <w:sz w:val="20"/>
                <w:highlight w:val="yellow"/>
              </w:rPr>
            </w:pPr>
          </w:p>
        </w:tc>
      </w:tr>
      <w:tr w:rsidR="00AF477F" w:rsidRPr="00DD7155" w14:paraId="6A97C996" w14:textId="77777777" w:rsidTr="00DD7155">
        <w:tc>
          <w:tcPr>
            <w:tcW w:w="1102" w:type="dxa"/>
            <w:vMerge/>
            <w:tcBorders>
              <w:top w:val="nil"/>
              <w:bottom w:val="nil"/>
            </w:tcBorders>
            <w:shd w:val="clear" w:color="auto" w:fill="auto"/>
          </w:tcPr>
          <w:p w14:paraId="11F31286" w14:textId="77777777" w:rsidR="00F9600D" w:rsidRPr="00DD7155" w:rsidRDefault="00F9600D" w:rsidP="002F68A6">
            <w:pPr>
              <w:pStyle w:val="afff1"/>
              <w:spacing w:before="120" w:after="240"/>
              <w:rPr>
                <w:rFonts w:ascii="Tahoma" w:hAnsi="Tahoma" w:cs="Tahoma"/>
                <w:sz w:val="20"/>
                <w:highlight w:val="yellow"/>
              </w:rPr>
            </w:pPr>
          </w:p>
        </w:tc>
        <w:tc>
          <w:tcPr>
            <w:tcW w:w="530" w:type="dxa"/>
            <w:shd w:val="clear" w:color="auto" w:fill="F2F2F2" w:themeFill="background1" w:themeFillShade="F2"/>
          </w:tcPr>
          <w:p w14:paraId="351A59B9" w14:textId="77777777" w:rsidR="00F9600D" w:rsidRPr="00DD7155" w:rsidRDefault="00F9600D" w:rsidP="002F68A6">
            <w:pPr>
              <w:spacing w:before="120" w:after="240"/>
              <w:ind w:firstLine="0"/>
              <w:rPr>
                <w:rFonts w:ascii="Tahoma" w:hAnsi="Tahoma" w:cs="Tahoma"/>
                <w:sz w:val="20"/>
                <w:highlight w:val="yellow"/>
              </w:rPr>
            </w:pPr>
            <w:r w:rsidRPr="00DD7155">
              <w:rPr>
                <w:rFonts w:ascii="Tahoma" w:hAnsi="Tahoma" w:cs="Tahoma"/>
                <w:sz w:val="20"/>
                <w:highlight w:val="yellow"/>
              </w:rPr>
              <w:t>2</w:t>
            </w:r>
            <w:r w:rsidRPr="00DD7155">
              <w:rPr>
                <w:rStyle w:val="ad"/>
                <w:rFonts w:ascii="Tahoma" w:hAnsi="Tahoma" w:cs="Tahoma"/>
                <w:sz w:val="20"/>
                <w:highlight w:val="yellow"/>
              </w:rPr>
              <w:footnoteReference w:id="101"/>
            </w:r>
          </w:p>
        </w:tc>
        <w:tc>
          <w:tcPr>
            <w:tcW w:w="2032" w:type="dxa"/>
            <w:shd w:val="clear" w:color="auto" w:fill="F2F2F2" w:themeFill="background1" w:themeFillShade="F2"/>
          </w:tcPr>
          <w:p w14:paraId="4EF0ED24" w14:textId="77777777" w:rsidR="00F9600D" w:rsidRPr="00DD7155" w:rsidRDefault="00F9600D" w:rsidP="002F68A6">
            <w:pPr>
              <w:spacing w:before="120" w:after="240"/>
              <w:ind w:firstLine="0"/>
              <w:rPr>
                <w:rFonts w:ascii="Tahoma" w:hAnsi="Tahoma" w:cs="Tahoma"/>
                <w:sz w:val="20"/>
                <w:highlight w:val="yellow"/>
              </w:rPr>
            </w:pPr>
          </w:p>
        </w:tc>
        <w:tc>
          <w:tcPr>
            <w:tcW w:w="1870" w:type="dxa"/>
            <w:shd w:val="clear" w:color="auto" w:fill="F2F2F2" w:themeFill="background1" w:themeFillShade="F2"/>
          </w:tcPr>
          <w:p w14:paraId="0BC65D3E" w14:textId="77777777" w:rsidR="00F9600D" w:rsidRPr="00DD7155" w:rsidRDefault="00F9600D" w:rsidP="002F68A6">
            <w:pPr>
              <w:spacing w:before="120" w:after="240"/>
              <w:ind w:left="432" w:hanging="432"/>
              <w:rPr>
                <w:rFonts w:ascii="Tahoma" w:hAnsi="Tahoma" w:cs="Tahoma"/>
                <w:sz w:val="20"/>
                <w:highlight w:val="yellow"/>
              </w:rPr>
            </w:pPr>
          </w:p>
        </w:tc>
        <w:tc>
          <w:tcPr>
            <w:tcW w:w="1985" w:type="dxa"/>
            <w:shd w:val="clear" w:color="auto" w:fill="F2F2F2" w:themeFill="background1" w:themeFillShade="F2"/>
          </w:tcPr>
          <w:p w14:paraId="53F3BADC" w14:textId="77777777" w:rsidR="00F9600D" w:rsidRPr="00DD7155" w:rsidRDefault="00F9600D" w:rsidP="002F68A6">
            <w:pPr>
              <w:spacing w:before="120" w:after="240"/>
              <w:ind w:left="432" w:hanging="432"/>
              <w:rPr>
                <w:rFonts w:ascii="Tahoma" w:hAnsi="Tahoma" w:cs="Tahoma"/>
                <w:sz w:val="20"/>
                <w:highlight w:val="yellow"/>
              </w:rPr>
            </w:pPr>
          </w:p>
        </w:tc>
        <w:tc>
          <w:tcPr>
            <w:tcW w:w="2914" w:type="dxa"/>
            <w:shd w:val="clear" w:color="auto" w:fill="F2F2F2" w:themeFill="background1" w:themeFillShade="F2"/>
          </w:tcPr>
          <w:p w14:paraId="4854719F" w14:textId="77777777" w:rsidR="00F9600D" w:rsidRPr="00DD7155" w:rsidRDefault="00F9600D" w:rsidP="002F68A6">
            <w:pPr>
              <w:spacing w:before="120" w:after="240"/>
              <w:ind w:left="432" w:hanging="432"/>
              <w:rPr>
                <w:rFonts w:ascii="Tahoma" w:hAnsi="Tahoma" w:cs="Tahoma"/>
                <w:sz w:val="20"/>
                <w:highlight w:val="yellow"/>
              </w:rPr>
            </w:pPr>
          </w:p>
        </w:tc>
      </w:tr>
    </w:tbl>
    <w:p w14:paraId="5C1D5DC0" w14:textId="77777777" w:rsidR="00E54138" w:rsidRPr="00DD7155" w:rsidRDefault="00E54138" w:rsidP="00682DCB">
      <w:pPr>
        <w:pStyle w:val="afff1"/>
        <w:tabs>
          <w:tab w:val="left" w:pos="709"/>
        </w:tabs>
        <w:ind w:left="142"/>
        <w:rPr>
          <w:rFonts w:ascii="Tahoma" w:hAnsi="Tahoma" w:cs="Tahoma"/>
          <w:sz w:val="20"/>
          <w:highlight w:val="yellow"/>
        </w:rPr>
      </w:pPr>
    </w:p>
    <w:tbl>
      <w:tblPr>
        <w:tblStyle w:val="64"/>
        <w:tblW w:w="10498"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gridCol w:w="7"/>
      </w:tblGrid>
      <w:tr w:rsidR="00A70FB2" w:rsidRPr="00DD7155" w14:paraId="702FDE39" w14:textId="77777777" w:rsidTr="00D86412">
        <w:trPr>
          <w:gridAfter w:val="1"/>
          <w:wAfter w:w="7" w:type="dxa"/>
          <w:trHeight w:val="280"/>
        </w:trPr>
        <w:tc>
          <w:tcPr>
            <w:tcW w:w="1135" w:type="dxa"/>
            <w:tcBorders>
              <w:top w:val="nil"/>
              <w:bottom w:val="nil"/>
              <w:right w:val="nil"/>
            </w:tcBorders>
          </w:tcPr>
          <w:p w14:paraId="6DA27BEB" w14:textId="77777777" w:rsidR="00E54138" w:rsidRPr="00DD7155" w:rsidRDefault="00E54138" w:rsidP="00E75E40">
            <w:pPr>
              <w:pStyle w:val="1112"/>
              <w:numPr>
                <w:ilvl w:val="1"/>
                <w:numId w:val="13"/>
              </w:numPr>
              <w:tabs>
                <w:tab w:val="left" w:pos="284"/>
                <w:tab w:val="left" w:pos="924"/>
              </w:tabs>
              <w:spacing w:before="120" w:after="240"/>
              <w:ind w:left="142" w:hanging="142"/>
              <w:rPr>
                <w:rFonts w:ascii="Tahoma" w:hAnsi="Tahoma" w:cs="Tahoma"/>
                <w:sz w:val="20"/>
                <w:lang w:val="en-US"/>
              </w:rPr>
            </w:pPr>
          </w:p>
        </w:tc>
        <w:tc>
          <w:tcPr>
            <w:tcW w:w="9356" w:type="dxa"/>
            <w:tcBorders>
              <w:left w:val="nil"/>
            </w:tcBorders>
            <w:shd w:val="clear" w:color="auto" w:fill="F2F2F2"/>
          </w:tcPr>
          <w:p w14:paraId="0D78D92A" w14:textId="628DBC32" w:rsidR="00E54138" w:rsidRPr="00DD7155" w:rsidRDefault="00E54138" w:rsidP="002F68A6">
            <w:pPr>
              <w:spacing w:before="120" w:after="240"/>
              <w:ind w:left="142" w:firstLine="0"/>
              <w:rPr>
                <w:rFonts w:ascii="Tahoma" w:hAnsi="Tahoma" w:cs="Tahoma"/>
                <w:b/>
                <w:sz w:val="20"/>
                <w:highlight w:val="yellow"/>
                <w:lang w:eastAsia="ru-RU"/>
              </w:rPr>
            </w:pPr>
            <w:r w:rsidRPr="00DD7155">
              <w:rPr>
                <w:rFonts w:ascii="Tahoma" w:hAnsi="Tahoma" w:cs="Tahoma"/>
                <w:b/>
                <w:sz w:val="20"/>
                <w:highlight w:val="yellow"/>
              </w:rPr>
              <w:t xml:space="preserve">Аванс </w:t>
            </w:r>
            <w:r w:rsidR="00526E69" w:rsidRPr="00526E69">
              <w:rPr>
                <w:rFonts w:ascii="Tahoma" w:hAnsi="Tahoma" w:cs="Tahoma"/>
                <w:b/>
                <w:color w:val="FF0000"/>
                <w:sz w:val="18"/>
                <w:szCs w:val="22"/>
                <w:u w:color="FF0000"/>
              </w:rPr>
              <w:t>[</w:t>
            </w:r>
            <w:r w:rsidRPr="00DD7155">
              <w:rPr>
                <w:rFonts w:ascii="Tahoma" w:hAnsi="Tahoma" w:cs="Tahoma"/>
                <w:b/>
                <w:sz w:val="20"/>
                <w:highlight w:val="yellow"/>
              </w:rPr>
              <w:t xml:space="preserve">№ </w:t>
            </w:r>
            <w:r w:rsidR="00526E69" w:rsidRPr="00526E69">
              <w:rPr>
                <w:rFonts w:ascii="Tahoma" w:hAnsi="Tahoma" w:cs="Tahoma"/>
                <w:b/>
                <w:color w:val="FF0000"/>
                <w:sz w:val="20"/>
                <w:u w:color="FF0000"/>
              </w:rPr>
              <w:t>[</w:t>
            </w:r>
            <w:r w:rsidRPr="00DD7155">
              <w:rPr>
                <w:rFonts w:ascii="Tahoma" w:hAnsi="Tahoma" w:cs="Tahoma"/>
                <w:b/>
                <w:sz w:val="20"/>
                <w:highlight w:val="yellow"/>
              </w:rPr>
              <w:t>•</w:t>
            </w:r>
            <w:r w:rsidR="00526E69" w:rsidRPr="00526E69">
              <w:rPr>
                <w:rFonts w:ascii="Tahoma" w:hAnsi="Tahoma" w:cs="Tahoma"/>
                <w:b/>
                <w:color w:val="FF0000"/>
                <w:sz w:val="20"/>
              </w:rPr>
              <w:t>]</w:t>
            </w:r>
            <w:r w:rsidR="00526E69" w:rsidRPr="00526E69">
              <w:rPr>
                <w:rFonts w:ascii="Tahoma" w:hAnsi="Tahoma" w:cs="Tahoma"/>
                <w:b/>
                <w:color w:val="FF0000"/>
                <w:sz w:val="18"/>
                <w:szCs w:val="22"/>
              </w:rPr>
              <w:t>]</w:t>
            </w:r>
            <w:r w:rsidRPr="00DD7155">
              <w:rPr>
                <w:rFonts w:ascii="Tahoma" w:hAnsi="Tahoma" w:cs="Tahoma"/>
                <w:b/>
                <w:sz w:val="20"/>
                <w:szCs w:val="22"/>
                <w:vertAlign w:val="superscript"/>
              </w:rPr>
              <w:footnoteReference w:id="102"/>
            </w:r>
            <w:r w:rsidRPr="00DD7155">
              <w:rPr>
                <w:rFonts w:ascii="Tahoma" w:hAnsi="Tahoma" w:cs="Tahoma"/>
                <w:b/>
                <w:sz w:val="20"/>
                <w:highlight w:val="yellow"/>
              </w:rPr>
              <w:t xml:space="preserve"> выплачивается</w:t>
            </w:r>
            <w:r w:rsidRPr="00DD7155">
              <w:rPr>
                <w:rFonts w:ascii="Tahoma" w:hAnsi="Tahoma" w:cs="Tahoma"/>
                <w:b/>
                <w:sz w:val="20"/>
              </w:rPr>
              <w:t xml:space="preserve"> </w:t>
            </w:r>
          </w:p>
        </w:tc>
      </w:tr>
      <w:tr w:rsidR="00A70FB2" w:rsidRPr="00DD7155" w14:paraId="063CDA7B" w14:textId="77777777" w:rsidTr="00A70FB2">
        <w:trPr>
          <w:trHeight w:val="280"/>
        </w:trPr>
        <w:tc>
          <w:tcPr>
            <w:tcW w:w="1135" w:type="dxa"/>
            <w:tcBorders>
              <w:top w:val="nil"/>
              <w:bottom w:val="nil"/>
              <w:right w:val="nil"/>
            </w:tcBorders>
          </w:tcPr>
          <w:p w14:paraId="776D12DC" w14:textId="77777777" w:rsidR="00E54138" w:rsidRPr="00DD7155" w:rsidRDefault="00547047"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3" w:type="dxa"/>
            <w:gridSpan w:val="2"/>
            <w:tcBorders>
              <w:left w:val="nil"/>
            </w:tcBorders>
            <w:shd w:val="clear" w:color="auto" w:fill="F2F2F2"/>
          </w:tcPr>
          <w:p w14:paraId="5068889D" w14:textId="77777777" w:rsidR="00E54138" w:rsidRDefault="00526E69" w:rsidP="002F68A6">
            <w:pPr>
              <w:widowControl/>
              <w:tabs>
                <w:tab w:val="left" w:pos="1029"/>
                <w:tab w:val="left" w:pos="1418"/>
                <w:tab w:val="left" w:pos="3119"/>
              </w:tabs>
              <w:suppressAutoHyphens/>
              <w:autoSpaceDE/>
              <w:autoSpaceDN/>
              <w:adjustRightInd/>
              <w:spacing w:before="120" w:after="240"/>
              <w:ind w:left="142" w:hanging="44"/>
              <w:rPr>
                <w:rFonts w:ascii="Tahoma" w:eastAsia="Tahoma" w:hAnsi="Tahoma" w:cs="Tahoma"/>
                <w:b/>
                <w:bCs/>
                <w:color w:val="FF0000"/>
                <w:sz w:val="16"/>
                <w:szCs w:val="20"/>
                <w:lang w:val="en-US"/>
              </w:rPr>
            </w:pPr>
            <w:r w:rsidRPr="00526E69">
              <w:rPr>
                <w:rFonts w:ascii="Tahoma" w:hAnsi="Tahoma" w:cs="Tahoma"/>
                <w:b/>
                <w:color w:val="FF0000"/>
                <w:sz w:val="20"/>
                <w:u w:color="FF0000"/>
              </w:rPr>
              <w:t>[</w:t>
            </w:r>
            <w:r w:rsidR="002746AC" w:rsidRPr="00DD7155">
              <w:rPr>
                <w:rFonts w:ascii="Tahoma" w:hAnsi="Tahoma" w:cs="Tahoma"/>
                <w:color w:val="F79646" w:themeColor="accent6"/>
                <w:sz w:val="20"/>
                <w:highlight w:val="yellow"/>
              </w:rPr>
              <w:t>в первый (-ую) рабочий (-ую)</w:t>
            </w:r>
            <w:r w:rsidR="002746AC" w:rsidRPr="00DD7155">
              <w:rPr>
                <w:rFonts w:ascii="Tahoma" w:eastAsia="Tahoma" w:hAnsi="Tahoma" w:cs="Tahoma"/>
                <w:bCs/>
                <w:color w:val="F79646" w:themeColor="accent6"/>
                <w:sz w:val="16"/>
                <w:szCs w:val="20"/>
                <w:highlight w:val="yellow"/>
              </w:rPr>
              <w:t xml:space="preserve"> </w:t>
            </w:r>
            <w:r w:rsidRPr="00526E69">
              <w:rPr>
                <w:rFonts w:ascii="Tahoma" w:eastAsia="Tahoma" w:hAnsi="Tahoma" w:cs="Tahoma"/>
                <w:b/>
                <w:bCs/>
                <w:color w:val="FF0000"/>
                <w:sz w:val="16"/>
                <w:szCs w:val="20"/>
                <w:u w:color="FF0000"/>
              </w:rPr>
              <w:t>[</w:t>
            </w:r>
            <w:r w:rsidR="002746AC" w:rsidRPr="00DD7155">
              <w:rPr>
                <w:rFonts w:ascii="Tahoma" w:eastAsia="Tahoma" w:hAnsi="Tahoma" w:cs="Tahoma"/>
                <w:bCs/>
                <w:color w:val="F79646" w:themeColor="accent6"/>
                <w:sz w:val="16"/>
                <w:szCs w:val="20"/>
                <w:highlight w:val="yellow"/>
              </w:rPr>
              <w:t>•</w:t>
            </w:r>
            <w:r w:rsidRPr="00526E69">
              <w:rPr>
                <w:rFonts w:ascii="Tahoma" w:eastAsia="Tahoma" w:hAnsi="Tahoma" w:cs="Tahoma"/>
                <w:b/>
                <w:bCs/>
                <w:color w:val="FF0000"/>
                <w:sz w:val="16"/>
                <w:szCs w:val="20"/>
              </w:rPr>
              <w:t>]</w:t>
            </w:r>
            <w:r w:rsidRPr="00526E69">
              <w:rPr>
                <w:rFonts w:ascii="Tahoma" w:eastAsia="Tahoma" w:hAnsi="Tahoma" w:cs="Tahoma"/>
                <w:b/>
                <w:bCs/>
                <w:color w:val="FF0000"/>
                <w:sz w:val="16"/>
                <w:szCs w:val="20"/>
                <w:lang w:val="en-US"/>
              </w:rPr>
              <w:t>]</w:t>
            </w:r>
            <w:r w:rsidR="00EC1090" w:rsidRPr="00DD7155">
              <w:rPr>
                <w:rStyle w:val="ad"/>
                <w:rFonts w:ascii="Tahoma" w:eastAsia="Tahoma" w:hAnsi="Tahoma" w:cs="Tahoma"/>
                <w:bCs/>
                <w:color w:val="F79646" w:themeColor="accent6"/>
                <w:sz w:val="20"/>
                <w:szCs w:val="20"/>
                <w:lang w:val="en-US"/>
              </w:rPr>
              <w:footnoteReference w:id="103"/>
            </w:r>
          </w:p>
          <w:p w14:paraId="2E798054" w14:textId="15636E61"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sz w:val="20"/>
                <w:lang w:val="en-US"/>
              </w:rPr>
            </w:pPr>
            <w:r w:rsidRPr="0080488F">
              <w:rPr>
                <w:rFonts w:ascii="Tahoma" w:hAnsi="Tahoma" w:cs="Tahoma"/>
                <w:b/>
                <w:bCs/>
                <w:color w:val="FF0000"/>
                <w:highlight w:val="yellow"/>
              </w:rPr>
              <w:t>[</w:t>
            </w:r>
            <w:r w:rsidRPr="0080488F">
              <w:rPr>
                <w:rFonts w:ascii="Tahoma" w:hAnsi="Tahoma" w:cs="Tahoma"/>
                <w:color w:val="ED7D31"/>
                <w:highlight w:val="yellow"/>
              </w:rPr>
              <w:t>-</w:t>
            </w:r>
            <w:r w:rsidRPr="0080488F">
              <w:rPr>
                <w:rFonts w:ascii="Tahoma" w:hAnsi="Tahoma" w:cs="Tahoma"/>
                <w:b/>
                <w:bCs/>
                <w:color w:val="FF0000"/>
                <w:highlight w:val="yellow"/>
              </w:rPr>
              <w:t>]</w:t>
            </w:r>
            <w:r w:rsidRPr="0080488F">
              <w:rPr>
                <w:rFonts w:ascii="Tahoma" w:hAnsi="Tahoma" w:cs="Tahoma"/>
                <w:color w:val="ED7D31"/>
                <w:highlight w:val="yellow"/>
              </w:rPr>
              <w:t xml:space="preserve"> </w:t>
            </w:r>
            <w:r w:rsidRPr="0080488F">
              <w:rPr>
                <w:rStyle w:val="ad"/>
                <w:rFonts w:ascii="Tahoma" w:hAnsi="Tahoma" w:cs="Tahoma"/>
                <w:color w:val="ED7D31"/>
                <w:highlight w:val="yellow"/>
              </w:rPr>
              <w:footnoteReference w:id="104"/>
            </w:r>
          </w:p>
        </w:tc>
      </w:tr>
      <w:tr w:rsidR="00A70FB2" w:rsidRPr="00DD7155" w14:paraId="4AAC442E" w14:textId="77777777" w:rsidTr="00D86412">
        <w:trPr>
          <w:gridAfter w:val="1"/>
          <w:wAfter w:w="7" w:type="dxa"/>
        </w:trPr>
        <w:tc>
          <w:tcPr>
            <w:tcW w:w="1135" w:type="dxa"/>
            <w:tcBorders>
              <w:top w:val="nil"/>
              <w:bottom w:val="nil"/>
              <w:right w:val="nil"/>
            </w:tcBorders>
          </w:tcPr>
          <w:p w14:paraId="6E337E3E" w14:textId="77777777" w:rsidR="00547047" w:rsidRPr="00DD7155" w:rsidRDefault="00F9600D"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56" w:type="dxa"/>
            <w:tcBorders>
              <w:top w:val="dotted" w:sz="4" w:space="0" w:color="auto"/>
              <w:left w:val="nil"/>
              <w:bottom w:val="nil"/>
            </w:tcBorders>
            <w:shd w:val="clear" w:color="auto" w:fill="F2F2F2"/>
          </w:tcPr>
          <w:p w14:paraId="487EFC92" w14:textId="7D1409C6" w:rsidR="00547047" w:rsidRPr="00DD7155" w:rsidRDefault="00526E69" w:rsidP="002F68A6">
            <w:pPr>
              <w:spacing w:before="120" w:after="240"/>
              <w:ind w:left="142" w:firstLine="0"/>
              <w:rPr>
                <w:rFonts w:ascii="Tahoma" w:hAnsi="Tahoma" w:cs="Tahoma"/>
                <w:i/>
                <w:sz w:val="20"/>
                <w:highlight w:val="yellow"/>
                <w:lang w:eastAsia="ru-RU"/>
              </w:rPr>
            </w:pPr>
            <w:r w:rsidRPr="00526E69">
              <w:rPr>
                <w:rFonts w:ascii="Tahoma" w:hAnsi="Tahoma" w:cs="Tahoma"/>
                <w:b/>
                <w:color w:val="FF0000"/>
                <w:sz w:val="20"/>
                <w:u w:color="FF0000"/>
              </w:rPr>
              <w:t>[</w:t>
            </w:r>
            <w:r w:rsidR="00547047" w:rsidRPr="00DD7155">
              <w:rPr>
                <w:rFonts w:ascii="Tahoma" w:hAnsi="Tahoma" w:cs="Tahoma"/>
                <w:color w:val="F79646" w:themeColor="accent6"/>
                <w:sz w:val="20"/>
                <w:highlight w:val="yellow"/>
              </w:rPr>
              <w:t>после истечения</w:t>
            </w:r>
            <w:r w:rsidRPr="00526E69">
              <w:rPr>
                <w:rFonts w:ascii="Tahoma" w:hAnsi="Tahoma" w:cs="Tahoma"/>
                <w:b/>
                <w:iCs/>
                <w:color w:val="FF0000"/>
                <w:sz w:val="20"/>
              </w:rPr>
              <w:t>]</w:t>
            </w:r>
            <w:r w:rsidR="00547047" w:rsidRPr="00DD7155">
              <w:rPr>
                <w:rFonts w:ascii="Tahoma" w:hAnsi="Tahoma" w:cs="Tahoma"/>
                <w:iCs/>
                <w:sz w:val="20"/>
                <w:highlight w:val="yellow"/>
              </w:rPr>
              <w:t>/</w:t>
            </w:r>
            <w:r w:rsidRPr="00526E69">
              <w:rPr>
                <w:rFonts w:ascii="Tahoma" w:hAnsi="Tahoma" w:cs="Tahoma"/>
                <w:b/>
                <w:color w:val="FF0000"/>
                <w:sz w:val="20"/>
                <w:u w:color="FF0000"/>
              </w:rPr>
              <w:t>[</w:t>
            </w:r>
            <w:r w:rsidR="00653323" w:rsidRPr="00DD7155">
              <w:rPr>
                <w:rFonts w:ascii="Tahoma" w:hAnsi="Tahoma" w:cs="Tahoma"/>
                <w:sz w:val="20"/>
                <w:highlight w:val="yellow"/>
              </w:rPr>
              <w:t xml:space="preserve"> </w:t>
            </w:r>
            <w:r w:rsidR="0087738B" w:rsidRPr="00DD7155">
              <w:rPr>
                <w:rFonts w:ascii="Tahoma" w:hAnsi="Tahoma" w:cs="Tahoma"/>
                <w:sz w:val="20"/>
                <w:highlight w:val="yellow"/>
              </w:rPr>
              <w:t>не позднее</w:t>
            </w:r>
            <w:r w:rsidRPr="00526E69">
              <w:rPr>
                <w:rFonts w:ascii="Tahoma" w:hAnsi="Tahoma" w:cs="Tahoma"/>
                <w:b/>
                <w:color w:val="FF0000"/>
                <w:sz w:val="20"/>
              </w:rPr>
              <w:t>]</w:t>
            </w:r>
            <w:r w:rsidR="00F9600D" w:rsidRPr="00DD7155">
              <w:rPr>
                <w:rFonts w:ascii="Tahoma" w:hAnsi="Tahoma" w:cs="Tahoma"/>
                <w:bCs/>
                <w:sz w:val="20"/>
                <w:highlight w:val="yellow"/>
              </w:rPr>
              <w:t xml:space="preserve"> </w:t>
            </w:r>
            <w:r w:rsidRPr="00526E69">
              <w:rPr>
                <w:rFonts w:ascii="Tahoma" w:hAnsi="Tahoma" w:cs="Tahoma"/>
                <w:b/>
                <w:bCs/>
                <w:color w:val="FF0000"/>
                <w:sz w:val="20"/>
                <w:u w:color="FF0000"/>
              </w:rPr>
              <w:t>[</w:t>
            </w:r>
            <w:r w:rsidR="00F9600D" w:rsidRPr="00DD7155">
              <w:rPr>
                <w:rFonts w:ascii="Tahoma" w:hAnsi="Tahoma" w:cs="Tahoma"/>
                <w:bCs/>
                <w:sz w:val="20"/>
                <w:highlight w:val="yellow"/>
              </w:rPr>
              <w:t>•</w:t>
            </w:r>
            <w:r w:rsidRPr="00526E69">
              <w:rPr>
                <w:rFonts w:ascii="Tahoma" w:hAnsi="Tahoma" w:cs="Tahoma"/>
                <w:b/>
                <w:bCs/>
                <w:color w:val="FF0000"/>
                <w:sz w:val="20"/>
              </w:rPr>
              <w:t>]</w:t>
            </w:r>
            <w:r w:rsidR="00653323" w:rsidRPr="00DD7155">
              <w:rPr>
                <w:rStyle w:val="ad"/>
                <w:rFonts w:ascii="Tahoma" w:hAnsi="Tahoma" w:cs="Tahoma"/>
                <w:bCs/>
                <w:sz w:val="20"/>
                <w:highlight w:val="yellow"/>
              </w:rPr>
              <w:footnoteReference w:id="105"/>
            </w:r>
            <w:r w:rsidR="001D01BD" w:rsidRPr="00DD7155">
              <w:rPr>
                <w:rFonts w:ascii="Tahoma" w:hAnsi="Tahoma" w:cs="Tahoma"/>
                <w:bCs/>
                <w:sz w:val="20"/>
                <w:highlight w:val="yellow"/>
              </w:rPr>
              <w:t>р.д.</w:t>
            </w:r>
          </w:p>
        </w:tc>
      </w:tr>
      <w:tr w:rsidR="00F503AE" w:rsidRPr="00DD7155" w14:paraId="63A21EB1" w14:textId="77777777" w:rsidTr="00B85C00">
        <w:trPr>
          <w:gridAfter w:val="1"/>
          <w:wAfter w:w="7" w:type="dxa"/>
          <w:trHeight w:val="350"/>
        </w:trPr>
        <w:tc>
          <w:tcPr>
            <w:tcW w:w="1135" w:type="dxa"/>
            <w:tcBorders>
              <w:top w:val="nil"/>
              <w:bottom w:val="nil"/>
              <w:right w:val="nil"/>
            </w:tcBorders>
          </w:tcPr>
          <w:p w14:paraId="4DC07C11" w14:textId="33420191" w:rsidR="00F503AE" w:rsidRPr="00DD7155" w:rsidRDefault="00F503AE"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56" w:type="dxa"/>
            <w:vMerge w:val="restart"/>
            <w:tcBorders>
              <w:top w:val="nil"/>
              <w:left w:val="nil"/>
            </w:tcBorders>
            <w:shd w:val="clear" w:color="auto" w:fill="F2F2F2"/>
          </w:tcPr>
          <w:p w14:paraId="4582FED1" w14:textId="6153D6DB" w:rsidR="00F503AE" w:rsidRPr="00DD7155" w:rsidRDefault="00F503AE" w:rsidP="002F68A6">
            <w:pPr>
              <w:spacing w:before="120" w:after="240"/>
              <w:ind w:left="142" w:firstLine="0"/>
              <w:rPr>
                <w:rFonts w:ascii="Tahoma" w:hAnsi="Tahoma" w:cs="Tahoma"/>
                <w:sz w:val="20"/>
                <w:highlight w:val="yellow"/>
                <w:lang w:eastAsia="ru-RU"/>
              </w:rPr>
            </w:pPr>
            <w:r w:rsidRPr="00DD7155">
              <w:rPr>
                <w:rFonts w:ascii="Tahoma" w:hAnsi="Tahoma" w:cs="Tahoma"/>
                <w:sz w:val="20"/>
                <w:highlight w:val="yellow"/>
              </w:rPr>
              <w:t>с момента получения Заказчиком</w:t>
            </w:r>
            <w:r w:rsidR="00C263A3" w:rsidRPr="00DD7155">
              <w:rPr>
                <w:rFonts w:ascii="Tahoma" w:hAnsi="Tahoma" w:cs="Tahoma"/>
                <w:sz w:val="20"/>
                <w:highlight w:val="yellow"/>
              </w:rPr>
              <w:t xml:space="preserve"> оригиналов</w:t>
            </w:r>
            <w:r w:rsidRPr="00DD7155">
              <w:rPr>
                <w:rFonts w:ascii="Tahoma" w:hAnsi="Tahoma" w:cs="Tahoma"/>
                <w:sz w:val="20"/>
                <w:highlight w:val="yellow"/>
              </w:rPr>
              <w:t xml:space="preserve">: </w:t>
            </w:r>
          </w:p>
          <w:p w14:paraId="149D311B" w14:textId="03191285" w:rsidR="00F503AE" w:rsidRPr="00DD7155" w:rsidRDefault="00F503AE" w:rsidP="002F68A6">
            <w:pPr>
              <w:numPr>
                <w:ilvl w:val="0"/>
                <w:numId w:val="32"/>
              </w:numPr>
              <w:spacing w:before="120" w:after="240"/>
              <w:ind w:left="715" w:hanging="283"/>
              <w:rPr>
                <w:rFonts w:ascii="Tahoma" w:hAnsi="Tahoma" w:cs="Tahoma"/>
                <w:bCs/>
                <w:sz w:val="20"/>
                <w:highlight w:val="yellow"/>
                <w:lang w:eastAsia="ru-RU"/>
              </w:rPr>
            </w:pPr>
            <w:r w:rsidRPr="00DD7155">
              <w:rPr>
                <w:rFonts w:ascii="Tahoma" w:hAnsi="Tahoma" w:cs="Tahoma"/>
                <w:sz w:val="20"/>
                <w:highlight w:val="yellow"/>
              </w:rPr>
              <w:t xml:space="preserve">счета на осуществление </w:t>
            </w:r>
            <w:r w:rsidR="00526E69" w:rsidRPr="00526E69">
              <w:rPr>
                <w:rFonts w:ascii="Tahoma" w:hAnsi="Tahoma" w:cs="Tahoma"/>
                <w:b/>
                <w:color w:val="FF0000"/>
                <w:sz w:val="20"/>
                <w:u w:color="FF0000"/>
              </w:rPr>
              <w:t>[</w:t>
            </w:r>
            <w:r w:rsidRPr="00DD7155">
              <w:rPr>
                <w:rFonts w:ascii="Tahoma" w:hAnsi="Tahoma" w:cs="Tahoma"/>
                <w:sz w:val="20"/>
                <w:highlight w:val="yellow"/>
              </w:rPr>
              <w:t>соответствующего</w:t>
            </w:r>
            <w:r w:rsidR="00526E69" w:rsidRPr="00526E69">
              <w:rPr>
                <w:rFonts w:ascii="Tahoma" w:hAnsi="Tahoma" w:cs="Tahoma"/>
                <w:b/>
                <w:color w:val="FF0000"/>
                <w:sz w:val="20"/>
              </w:rPr>
              <w:t>]</w:t>
            </w:r>
            <w:r w:rsidRPr="00DD7155">
              <w:rPr>
                <w:rFonts w:ascii="Tahoma" w:hAnsi="Tahoma" w:cs="Tahoma"/>
                <w:sz w:val="20"/>
                <w:highlight w:val="yellow"/>
              </w:rPr>
              <w:t xml:space="preserve"> авансового платежа;</w:t>
            </w:r>
          </w:p>
          <w:p w14:paraId="6C646C78" w14:textId="40DDE367" w:rsidR="00F503AE" w:rsidRPr="00DD7155" w:rsidRDefault="00526E69" w:rsidP="00EE5F37">
            <w:pPr>
              <w:numPr>
                <w:ilvl w:val="0"/>
                <w:numId w:val="32"/>
              </w:numPr>
              <w:spacing w:before="120" w:after="240"/>
              <w:ind w:left="715" w:hanging="283"/>
              <w:rPr>
                <w:rFonts w:ascii="Tahoma" w:hAnsi="Tahoma" w:cs="Tahoma"/>
                <w:bCs/>
                <w:sz w:val="20"/>
                <w:highlight w:val="yellow"/>
                <w:lang w:eastAsia="ru-RU"/>
              </w:rPr>
            </w:pPr>
            <w:r w:rsidRPr="00526E69">
              <w:rPr>
                <w:rFonts w:ascii="Tahoma" w:hAnsi="Tahoma" w:cs="Tahoma"/>
                <w:b/>
                <w:color w:val="FF0000"/>
                <w:sz w:val="20"/>
                <w:u w:color="FF0000"/>
              </w:rPr>
              <w:t>[</w:t>
            </w:r>
            <w:r w:rsidR="00B00C40" w:rsidRPr="00DD7155">
              <w:rPr>
                <w:rFonts w:ascii="Tahoma" w:hAnsi="Tahoma" w:cs="Tahoma"/>
                <w:sz w:val="20"/>
                <w:highlight w:val="yellow"/>
              </w:rPr>
              <w:t>независимой гарантии возврата авансового платежа</w:t>
            </w:r>
            <w:r w:rsidRPr="00526E69">
              <w:rPr>
                <w:rFonts w:ascii="Tahoma" w:hAnsi="Tahoma" w:cs="Tahoma"/>
                <w:b/>
                <w:color w:val="FF0000"/>
                <w:sz w:val="20"/>
              </w:rPr>
              <w:t>]</w:t>
            </w:r>
            <w:r w:rsidR="00412716" w:rsidRPr="00DD7155">
              <w:rPr>
                <w:rFonts w:ascii="Tahoma" w:hAnsi="Tahoma" w:cs="Tahoma"/>
                <w:b/>
                <w:color w:val="FF0000"/>
                <w:sz w:val="20"/>
                <w:highlight w:val="yellow"/>
              </w:rPr>
              <w:t>/</w:t>
            </w:r>
            <w:r w:rsidR="00412716" w:rsidRPr="00DD7155">
              <w:rPr>
                <w:rFonts w:ascii="Tahoma" w:hAnsi="Tahoma" w:cs="Tahoma"/>
                <w:b/>
                <w:color w:val="FF0000"/>
                <w:sz w:val="20"/>
              </w:rPr>
              <w:t xml:space="preserve"> </w:t>
            </w:r>
            <w:r w:rsidRPr="00526E69">
              <w:rPr>
                <w:rFonts w:ascii="Tahoma" w:hAnsi="Tahoma" w:cs="Tahoma"/>
                <w:b/>
                <w:color w:val="FF0000"/>
                <w:sz w:val="20"/>
              </w:rPr>
              <w:t>[</w:t>
            </w:r>
            <w:r w:rsidR="00412716" w:rsidRPr="00DD7155">
              <w:rPr>
                <w:rFonts w:ascii="Tahoma" w:hAnsi="Tahoma" w:cs="Tahoma"/>
                <w:color w:val="FFFF00"/>
                <w:sz w:val="20"/>
                <w:highlight w:val="black"/>
              </w:rPr>
              <w:t xml:space="preserve"> независимой гарантии исполнения обязательств (с авансом)</w:t>
            </w:r>
            <w:r w:rsidRPr="00526E69">
              <w:rPr>
                <w:rFonts w:ascii="Tahoma" w:hAnsi="Tahoma" w:cs="Tahoma"/>
                <w:b/>
                <w:color w:val="FF0000"/>
                <w:sz w:val="20"/>
              </w:rPr>
              <w:t>]</w:t>
            </w:r>
            <w:r w:rsidR="00412716" w:rsidRPr="00DD7155">
              <w:rPr>
                <w:rFonts w:ascii="Tahoma" w:hAnsi="Tahoma" w:cs="Tahoma"/>
                <w:b/>
                <w:color w:val="FF0000"/>
                <w:sz w:val="20"/>
              </w:rPr>
              <w:t xml:space="preserve">/ </w:t>
            </w:r>
            <w:r w:rsidRPr="00526E69">
              <w:rPr>
                <w:rFonts w:ascii="Tahoma" w:hAnsi="Tahoma" w:cs="Tahoma"/>
                <w:b/>
                <w:color w:val="FF0000"/>
                <w:sz w:val="20"/>
              </w:rPr>
              <w:t>[</w:t>
            </w:r>
            <w:r w:rsidR="00412716" w:rsidRPr="00DD7155">
              <w:rPr>
                <w:rFonts w:ascii="Tahoma" w:hAnsi="Tahoma" w:cs="Tahoma"/>
                <w:color w:val="FFFF00"/>
                <w:sz w:val="20"/>
                <w:highlight w:val="black"/>
              </w:rPr>
              <w:t>независимой гарантии исполнения обязательств с авансом и исполнения обязательств в гарантийный период</w:t>
            </w:r>
            <w:r w:rsidR="00412716" w:rsidRPr="00DD7155">
              <w:rPr>
                <w:rFonts w:ascii="Tahoma" w:hAnsi="Tahoma" w:cs="Tahoma"/>
                <w:b/>
                <w:color w:val="FF0000"/>
                <w:sz w:val="20"/>
              </w:rPr>
              <w:t xml:space="preserve"> </w:t>
            </w:r>
            <w:r w:rsidR="00412716" w:rsidRPr="00DD7155">
              <w:rPr>
                <w:rStyle w:val="ad"/>
                <w:b/>
                <w:color w:val="FF0000"/>
                <w:sz w:val="20"/>
              </w:rPr>
              <w:footnoteReference w:id="106"/>
            </w:r>
            <w:r w:rsidRPr="00526E69">
              <w:rPr>
                <w:rFonts w:ascii="Tahoma" w:hAnsi="Tahoma" w:cs="Tahoma"/>
                <w:b/>
                <w:color w:val="FF0000"/>
                <w:sz w:val="20"/>
              </w:rPr>
              <w:t>]</w:t>
            </w:r>
          </w:p>
        </w:tc>
      </w:tr>
      <w:tr w:rsidR="00F503AE" w:rsidRPr="00DD7155" w14:paraId="28D3464D" w14:textId="77777777" w:rsidTr="00B85C00">
        <w:trPr>
          <w:gridAfter w:val="1"/>
          <w:wAfter w:w="7" w:type="dxa"/>
          <w:trHeight w:val="349"/>
        </w:trPr>
        <w:tc>
          <w:tcPr>
            <w:tcW w:w="1135" w:type="dxa"/>
            <w:tcBorders>
              <w:top w:val="nil"/>
              <w:bottom w:val="nil"/>
              <w:right w:val="nil"/>
            </w:tcBorders>
          </w:tcPr>
          <w:p w14:paraId="6B780B04" w14:textId="77777777" w:rsidR="00F503AE" w:rsidRPr="00DD7155" w:rsidRDefault="00F503AE" w:rsidP="002F68A6">
            <w:pPr>
              <w:tabs>
                <w:tab w:val="left" w:pos="1410"/>
              </w:tabs>
              <w:spacing w:before="120" w:after="240"/>
              <w:ind w:right="-150" w:firstLine="0"/>
              <w:rPr>
                <w:rFonts w:ascii="Tahoma" w:hAnsi="Tahoma" w:cs="Tahoma"/>
                <w:i/>
                <w:sz w:val="14"/>
                <w:szCs w:val="18"/>
              </w:rPr>
            </w:pPr>
          </w:p>
        </w:tc>
        <w:tc>
          <w:tcPr>
            <w:tcW w:w="9356" w:type="dxa"/>
            <w:vMerge/>
            <w:tcBorders>
              <w:left w:val="nil"/>
              <w:bottom w:val="dotted" w:sz="4" w:space="0" w:color="auto"/>
            </w:tcBorders>
            <w:shd w:val="clear" w:color="auto" w:fill="F2F2F2"/>
          </w:tcPr>
          <w:p w14:paraId="774B8FA9" w14:textId="77777777" w:rsidR="00F503AE" w:rsidRPr="00DD7155" w:rsidRDefault="00F503AE" w:rsidP="002F68A6">
            <w:pPr>
              <w:spacing w:before="120" w:after="240"/>
              <w:ind w:left="142" w:firstLine="0"/>
              <w:rPr>
                <w:rFonts w:ascii="Tahoma" w:hAnsi="Tahoma" w:cs="Tahoma"/>
                <w:sz w:val="20"/>
                <w:highlight w:val="yellow"/>
              </w:rPr>
            </w:pPr>
          </w:p>
        </w:tc>
      </w:tr>
      <w:tr w:rsidR="00934319" w:rsidRPr="00DD7155" w14:paraId="542B10C6" w14:textId="77777777" w:rsidTr="00A70FB2">
        <w:tc>
          <w:tcPr>
            <w:tcW w:w="1135" w:type="dxa"/>
            <w:tcBorders>
              <w:top w:val="nil"/>
              <w:bottom w:val="nil"/>
              <w:right w:val="nil"/>
            </w:tcBorders>
          </w:tcPr>
          <w:p w14:paraId="60028CEA" w14:textId="5CFAF09B" w:rsidR="00934319" w:rsidRPr="00DD7155" w:rsidRDefault="00934319"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 xml:space="preserve">Дополнительные </w:t>
            </w:r>
            <w:r w:rsidR="00876FE1" w:rsidRPr="00DD7155">
              <w:rPr>
                <w:rFonts w:ascii="Tahoma" w:hAnsi="Tahoma" w:cs="Tahoma"/>
                <w:i/>
                <w:sz w:val="14"/>
                <w:szCs w:val="18"/>
              </w:rPr>
              <w:t>условия</w:t>
            </w:r>
          </w:p>
        </w:tc>
        <w:tc>
          <w:tcPr>
            <w:tcW w:w="9363" w:type="dxa"/>
            <w:gridSpan w:val="2"/>
            <w:tcBorders>
              <w:left w:val="nil"/>
            </w:tcBorders>
            <w:shd w:val="clear" w:color="auto" w:fill="F2F2F2"/>
          </w:tcPr>
          <w:p w14:paraId="162B9367" w14:textId="3BDB0F91" w:rsidR="00726CA7" w:rsidRPr="00DD7155" w:rsidRDefault="00526E69" w:rsidP="002F68A6">
            <w:pPr>
              <w:spacing w:before="120" w:after="240"/>
              <w:ind w:left="142" w:firstLine="0"/>
              <w:rPr>
                <w:rFonts w:ascii="Tahoma" w:hAnsi="Tahoma" w:cs="Tahoma"/>
                <w:sz w:val="20"/>
                <w:highlight w:val="yellow"/>
                <w:lang w:eastAsia="ru-RU"/>
              </w:rPr>
            </w:pPr>
            <w:r w:rsidRPr="00526E69">
              <w:rPr>
                <w:rFonts w:ascii="Tahoma" w:hAnsi="Tahoma" w:cs="Tahoma"/>
                <w:b/>
                <w:color w:val="FF0000"/>
                <w:sz w:val="20"/>
                <w:u w:color="FF0000"/>
              </w:rPr>
              <w:t>[</w:t>
            </w:r>
            <w:r w:rsidR="00726CA7" w:rsidRPr="00DD7155">
              <w:rPr>
                <w:rFonts w:ascii="Tahoma" w:hAnsi="Tahoma" w:cs="Tahoma"/>
                <w:sz w:val="20"/>
                <w:highlight w:val="yellow"/>
              </w:rPr>
              <w:t>при условии предоставления:</w:t>
            </w:r>
          </w:p>
          <w:p w14:paraId="0B250430" w14:textId="015B7468" w:rsidR="00934319" w:rsidRPr="00DD7155" w:rsidRDefault="00726CA7" w:rsidP="002F68A6">
            <w:pPr>
              <w:numPr>
                <w:ilvl w:val="0"/>
                <w:numId w:val="32"/>
              </w:numPr>
              <w:spacing w:before="120" w:after="240"/>
              <w:ind w:left="715" w:hanging="283"/>
              <w:rPr>
                <w:rFonts w:ascii="Tahoma" w:hAnsi="Tahoma" w:cs="Tahoma"/>
                <w:sz w:val="20"/>
                <w:highlight w:val="yellow"/>
                <w:lang w:eastAsia="ru-RU"/>
              </w:rPr>
            </w:pPr>
            <w:r w:rsidRPr="00DD7155">
              <w:rPr>
                <w:rFonts w:ascii="Tahoma" w:hAnsi="Tahoma" w:cs="Tahoma"/>
                <w:sz w:val="20"/>
                <w:highlight w:val="yellow"/>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934319" w:rsidRPr="00DD7155">
              <w:rPr>
                <w:rFonts w:ascii="Tahoma" w:hAnsi="Tahoma" w:cs="Tahoma"/>
                <w:sz w:val="20"/>
                <w:highlight w:val="yellow"/>
                <w:shd w:val="clear" w:color="auto" w:fill="FFFFFF" w:themeFill="background1"/>
              </w:rPr>
              <w:t>документов, подтверждающих открытие Спецсчета в соответствии с требованиями Приложения Порядок авансирования Подрядчика с использованием Спецсчета.</w:t>
            </w:r>
            <w:r w:rsidR="00934319" w:rsidRPr="00DD7155">
              <w:rPr>
                <w:rStyle w:val="ad"/>
                <w:rFonts w:ascii="Tahoma" w:hAnsi="Tahoma" w:cs="Tahoma"/>
                <w:sz w:val="20"/>
                <w:highlight w:val="yellow"/>
                <w:shd w:val="clear" w:color="auto" w:fill="FFFFFF" w:themeFill="background1"/>
              </w:rPr>
              <w:footnoteReference w:id="107"/>
            </w:r>
            <w:r w:rsidR="00526E69" w:rsidRPr="00526E69">
              <w:rPr>
                <w:rFonts w:ascii="Tahoma" w:hAnsi="Tahoma" w:cs="Tahoma"/>
                <w:b/>
                <w:color w:val="FF0000"/>
                <w:sz w:val="20"/>
              </w:rPr>
              <w:t>]</w:t>
            </w:r>
            <w:r w:rsidR="00934319" w:rsidRPr="00DD7155">
              <w:rPr>
                <w:rFonts w:ascii="Tahoma" w:hAnsi="Tahoma" w:cs="Tahoma"/>
                <w:sz w:val="20"/>
                <w:highlight w:val="yellow"/>
              </w:rPr>
              <w:t>;</w:t>
            </w:r>
          </w:p>
          <w:p w14:paraId="5CE4E4D1" w14:textId="52FA8A74" w:rsidR="00934319" w:rsidRPr="00DD7155" w:rsidRDefault="00726CA7" w:rsidP="0080488F">
            <w:pPr>
              <w:spacing w:before="120" w:after="240"/>
              <w:ind w:left="715" w:firstLine="0"/>
              <w:rPr>
                <w:rFonts w:ascii="Tahoma" w:hAnsi="Tahoma" w:cs="Tahoma"/>
                <w:sz w:val="20"/>
                <w:highlight w:val="yellow"/>
                <w:lang w:eastAsia="ru-RU"/>
              </w:rPr>
            </w:pPr>
            <w:r w:rsidRPr="00DD7155">
              <w:rPr>
                <w:rFonts w:ascii="Tahoma" w:hAnsi="Tahoma" w:cs="Tahoma"/>
                <w:sz w:val="20"/>
                <w:highlight w:val="yellow"/>
              </w:rPr>
              <w:t xml:space="preserve"> </w:t>
            </w:r>
            <w:r w:rsidR="00526E69" w:rsidRPr="00526E69">
              <w:rPr>
                <w:rFonts w:ascii="Tahoma" w:hAnsi="Tahoma" w:cs="Tahoma"/>
                <w:b/>
                <w:color w:val="FF0000"/>
                <w:sz w:val="20"/>
              </w:rPr>
              <w:t>]</w:t>
            </w:r>
            <w:r w:rsidR="00934319" w:rsidRPr="00DD7155">
              <w:rPr>
                <w:rFonts w:ascii="Tahoma" w:hAnsi="Tahoma" w:cs="Tahoma"/>
                <w:sz w:val="20"/>
                <w:highlight w:val="yellow"/>
              </w:rPr>
              <w:t xml:space="preserve"> </w:t>
            </w:r>
          </w:p>
        </w:tc>
      </w:tr>
      <w:tr w:rsidR="00A70FB2" w:rsidRPr="00DD7155" w14:paraId="2E032016" w14:textId="77777777" w:rsidTr="00D86412">
        <w:trPr>
          <w:gridAfter w:val="1"/>
          <w:wAfter w:w="7" w:type="dxa"/>
        </w:trPr>
        <w:tc>
          <w:tcPr>
            <w:tcW w:w="1135" w:type="dxa"/>
            <w:tcBorders>
              <w:top w:val="nil"/>
              <w:bottom w:val="nil"/>
              <w:right w:val="nil"/>
            </w:tcBorders>
          </w:tcPr>
          <w:p w14:paraId="2E7F4573" w14:textId="5510194D" w:rsidR="00547047" w:rsidRPr="00DD7155" w:rsidRDefault="00547047" w:rsidP="002F68A6">
            <w:pPr>
              <w:spacing w:before="120" w:after="240"/>
              <w:ind w:right="135" w:firstLine="0"/>
              <w:rPr>
                <w:rFonts w:ascii="Tahoma" w:hAnsi="Tahoma" w:cs="Tahoma"/>
                <w:sz w:val="20"/>
                <w:lang w:eastAsia="ru-RU"/>
              </w:rPr>
            </w:pPr>
          </w:p>
        </w:tc>
        <w:tc>
          <w:tcPr>
            <w:tcW w:w="9356" w:type="dxa"/>
            <w:tcBorders>
              <w:left w:val="nil"/>
            </w:tcBorders>
            <w:shd w:val="clear" w:color="auto" w:fill="F2F2F2"/>
          </w:tcPr>
          <w:p w14:paraId="63982005" w14:textId="45C531E8" w:rsidR="00771D28" w:rsidRPr="00DD7155" w:rsidRDefault="00526E69" w:rsidP="002F68A6">
            <w:pPr>
              <w:pStyle w:val="afff1"/>
              <w:tabs>
                <w:tab w:val="left" w:pos="284"/>
              </w:tabs>
              <w:spacing w:before="120" w:after="240"/>
              <w:ind w:left="142"/>
              <w:rPr>
                <w:rFonts w:ascii="Tahoma" w:hAnsi="Tahoma" w:cs="Tahoma"/>
                <w:sz w:val="20"/>
                <w:highlight w:val="yellow"/>
                <w:lang w:eastAsia="ru-RU"/>
              </w:rPr>
            </w:pPr>
            <w:r w:rsidRPr="00526E69">
              <w:rPr>
                <w:rFonts w:ascii="Tahoma" w:hAnsi="Tahoma" w:cs="Tahoma"/>
                <w:b/>
                <w:color w:val="FF0000"/>
                <w:sz w:val="20"/>
                <w:u w:color="FF0000"/>
              </w:rPr>
              <w:t>[</w:t>
            </w:r>
            <w:r w:rsidR="00EF3684">
              <w:rPr>
                <w:rFonts w:ascii="Tahoma" w:hAnsi="Tahoma" w:cs="Tahoma"/>
                <w:sz w:val="20"/>
                <w:highlight w:val="yellow"/>
              </w:rPr>
              <w:t>С</w:t>
            </w:r>
            <w:r w:rsidR="00547047" w:rsidRPr="00DD7155">
              <w:rPr>
                <w:rFonts w:ascii="Tahoma" w:hAnsi="Tahoma" w:cs="Tahoma"/>
                <w:sz w:val="20"/>
                <w:highlight w:val="yellow"/>
              </w:rPr>
              <w:t xml:space="preserve">умма каждого счета на осуществление авансового платежа не может превышать </w:t>
            </w:r>
            <w:r w:rsidRPr="00526E69">
              <w:rPr>
                <w:rFonts w:ascii="Tahoma" w:hAnsi="Tahoma" w:cs="Tahoma"/>
                <w:b/>
                <w:color w:val="FF0000"/>
                <w:sz w:val="20"/>
                <w:u w:color="FF0000"/>
              </w:rPr>
              <w:t>[</w:t>
            </w:r>
            <w:r w:rsidR="00547047" w:rsidRPr="00DD7155">
              <w:rPr>
                <w:rFonts w:ascii="Tahoma" w:hAnsi="Tahoma" w:cs="Tahoma"/>
                <w:sz w:val="20"/>
                <w:highlight w:val="yellow"/>
              </w:rPr>
              <w:t>•</w:t>
            </w:r>
            <w:r w:rsidRPr="00526E69">
              <w:rPr>
                <w:rFonts w:ascii="Tahoma" w:hAnsi="Tahoma" w:cs="Tahoma"/>
                <w:b/>
                <w:color w:val="FF0000"/>
                <w:sz w:val="20"/>
              </w:rPr>
              <w:t>]</w:t>
            </w:r>
            <w:r w:rsidR="00547047" w:rsidRPr="00DD7155">
              <w:rPr>
                <w:rFonts w:ascii="Tahoma" w:hAnsi="Tahoma" w:cs="Tahoma"/>
                <w:sz w:val="20"/>
                <w:highlight w:val="yellow"/>
              </w:rPr>
              <w:t xml:space="preserve"> ₽, а периодичность перечисления – </w:t>
            </w:r>
            <w:r w:rsidRPr="00526E69">
              <w:rPr>
                <w:rFonts w:ascii="Tahoma" w:hAnsi="Tahoma" w:cs="Tahoma"/>
                <w:b/>
                <w:color w:val="FF0000"/>
                <w:sz w:val="20"/>
                <w:u w:color="FF0000"/>
              </w:rPr>
              <w:t>[</w:t>
            </w:r>
            <w:r w:rsidR="00547047" w:rsidRPr="00DD7155">
              <w:rPr>
                <w:rFonts w:ascii="Tahoma" w:hAnsi="Tahoma" w:cs="Tahoma"/>
                <w:sz w:val="20"/>
                <w:highlight w:val="yellow"/>
              </w:rPr>
              <w:t>один</w:t>
            </w:r>
            <w:r w:rsidRPr="00526E69">
              <w:rPr>
                <w:rFonts w:ascii="Tahoma" w:hAnsi="Tahoma" w:cs="Tahoma"/>
                <w:b/>
                <w:color w:val="FF0000"/>
                <w:sz w:val="20"/>
              </w:rPr>
              <w:t>]</w:t>
            </w:r>
            <w:r w:rsidR="00A33D0A" w:rsidRPr="00DD7155">
              <w:rPr>
                <w:rFonts w:ascii="Tahoma" w:hAnsi="Tahoma" w:cs="Tahoma"/>
                <w:b/>
                <w:color w:val="FF0000"/>
                <w:sz w:val="20"/>
              </w:rPr>
              <w:t xml:space="preserve"> /</w:t>
            </w:r>
            <w:r w:rsidR="00547047" w:rsidRPr="00DD7155">
              <w:rPr>
                <w:rFonts w:ascii="Tahoma" w:hAnsi="Tahoma" w:cs="Tahoma"/>
                <w:sz w:val="20"/>
                <w:highlight w:val="yellow"/>
              </w:rPr>
              <w:t xml:space="preserve"> </w:t>
            </w:r>
            <w:r w:rsidRPr="00526E69">
              <w:rPr>
                <w:rFonts w:ascii="Tahoma" w:hAnsi="Tahoma" w:cs="Tahoma"/>
                <w:b/>
                <w:bCs/>
                <w:color w:val="FF0000"/>
                <w:sz w:val="18"/>
                <w:szCs w:val="22"/>
              </w:rPr>
              <w:t>[</w:t>
            </w:r>
            <w:r w:rsidR="00F23FAA" w:rsidRPr="00DD7155">
              <w:rPr>
                <w:rFonts w:ascii="Tahoma" w:hAnsi="Tahoma" w:cs="Tahoma"/>
                <w:bCs/>
                <w:color w:val="C0504D" w:themeColor="accent2"/>
                <w:sz w:val="18"/>
                <w:szCs w:val="22"/>
                <w:highlight w:val="yellow"/>
              </w:rPr>
              <w:t>•</w:t>
            </w:r>
            <w:r w:rsidRPr="00526E69">
              <w:rPr>
                <w:rFonts w:ascii="Tahoma" w:hAnsi="Tahoma" w:cs="Tahoma"/>
                <w:b/>
                <w:bCs/>
                <w:color w:val="FF0000"/>
                <w:sz w:val="18"/>
                <w:szCs w:val="22"/>
              </w:rPr>
              <w:t>]</w:t>
            </w:r>
            <w:r w:rsidR="00547047" w:rsidRPr="00DD7155">
              <w:rPr>
                <w:rFonts w:ascii="Tahoma" w:hAnsi="Tahoma" w:cs="Tahoma"/>
                <w:sz w:val="20"/>
                <w:highlight w:val="yellow"/>
              </w:rPr>
              <w:t xml:space="preserve"> раз в </w:t>
            </w:r>
            <w:r w:rsidRPr="00526E69">
              <w:rPr>
                <w:rFonts w:ascii="Tahoma" w:hAnsi="Tahoma" w:cs="Tahoma"/>
                <w:b/>
                <w:color w:val="FF0000"/>
                <w:sz w:val="20"/>
                <w:u w:color="FF0000"/>
              </w:rPr>
              <w:t>[</w:t>
            </w:r>
            <w:r w:rsidR="00547047" w:rsidRPr="00DD7155">
              <w:rPr>
                <w:rFonts w:ascii="Tahoma" w:hAnsi="Tahoma" w:cs="Tahoma"/>
                <w:sz w:val="20"/>
                <w:highlight w:val="yellow"/>
              </w:rPr>
              <w:t>неделю</w:t>
            </w:r>
            <w:r w:rsidRPr="00526E69">
              <w:rPr>
                <w:rFonts w:ascii="Tahoma" w:hAnsi="Tahoma" w:cs="Tahoma"/>
                <w:b/>
                <w:color w:val="FF0000"/>
                <w:sz w:val="20"/>
                <w:szCs w:val="22"/>
              </w:rPr>
              <w:t>]</w:t>
            </w:r>
            <w:r w:rsidR="00F23FAA" w:rsidRPr="00DD7155">
              <w:rPr>
                <w:rFonts w:ascii="Tahoma" w:hAnsi="Tahoma" w:cs="Tahoma"/>
                <w:sz w:val="20"/>
                <w:szCs w:val="22"/>
                <w:highlight w:val="yellow"/>
              </w:rPr>
              <w:t xml:space="preserve"> /</w:t>
            </w:r>
            <w:r w:rsidRPr="00526E69">
              <w:rPr>
                <w:rFonts w:ascii="Tahoma" w:hAnsi="Tahoma" w:cs="Tahoma"/>
                <w:b/>
                <w:color w:val="FF0000"/>
                <w:sz w:val="20"/>
                <w:szCs w:val="22"/>
              </w:rPr>
              <w:t>[</w:t>
            </w:r>
            <w:r w:rsidR="00547047" w:rsidRPr="00DD7155">
              <w:rPr>
                <w:rFonts w:ascii="Tahoma" w:hAnsi="Tahoma" w:cs="Tahoma"/>
                <w:sz w:val="20"/>
                <w:highlight w:val="yellow"/>
              </w:rPr>
              <w:t>месяц</w:t>
            </w:r>
            <w:r w:rsidRPr="00526E69">
              <w:rPr>
                <w:rFonts w:ascii="Tahoma" w:hAnsi="Tahoma" w:cs="Tahoma"/>
                <w:b/>
                <w:color w:val="FF0000"/>
                <w:sz w:val="20"/>
                <w:szCs w:val="22"/>
              </w:rPr>
              <w:t>]</w:t>
            </w:r>
            <w:r w:rsidR="00F23FAA" w:rsidRPr="00DD7155">
              <w:rPr>
                <w:rFonts w:ascii="Tahoma" w:hAnsi="Tahoma" w:cs="Tahoma"/>
                <w:sz w:val="20"/>
                <w:szCs w:val="22"/>
                <w:highlight w:val="yellow"/>
              </w:rPr>
              <w:t xml:space="preserve"> / </w:t>
            </w:r>
            <w:r w:rsidRPr="00526E69">
              <w:rPr>
                <w:rFonts w:ascii="Tahoma" w:hAnsi="Tahoma" w:cs="Tahoma"/>
                <w:b/>
                <w:color w:val="FF0000"/>
                <w:sz w:val="20"/>
                <w:szCs w:val="22"/>
              </w:rPr>
              <w:t>[</w:t>
            </w:r>
            <w:r w:rsidR="00547047" w:rsidRPr="00DD7155">
              <w:rPr>
                <w:rFonts w:ascii="Tahoma" w:hAnsi="Tahoma" w:cs="Tahoma"/>
                <w:sz w:val="20"/>
                <w:highlight w:val="yellow"/>
              </w:rPr>
              <w:t>квартал</w:t>
            </w:r>
            <w:r w:rsidRPr="00526E69">
              <w:rPr>
                <w:rFonts w:ascii="Tahoma" w:hAnsi="Tahoma" w:cs="Tahoma"/>
                <w:b/>
                <w:color w:val="FF0000"/>
                <w:sz w:val="20"/>
              </w:rPr>
              <w:t>]]</w:t>
            </w:r>
            <w:r w:rsidR="001F2935" w:rsidRPr="00DD7155">
              <w:rPr>
                <w:rStyle w:val="ad"/>
                <w:rFonts w:ascii="Tahoma" w:hAnsi="Tahoma" w:cs="Tahoma"/>
                <w:sz w:val="20"/>
                <w:highlight w:val="yellow"/>
              </w:rPr>
              <w:footnoteReference w:id="108"/>
            </w:r>
          </w:p>
          <w:p w14:paraId="404FDAD8" w14:textId="58F204EA" w:rsidR="000F719C" w:rsidRPr="00DD7155" w:rsidRDefault="00526E69" w:rsidP="000002DB">
            <w:pPr>
              <w:pStyle w:val="afff1"/>
              <w:tabs>
                <w:tab w:val="left" w:pos="284"/>
              </w:tabs>
              <w:spacing w:before="120" w:after="240"/>
              <w:ind w:left="142"/>
              <w:rPr>
                <w:rFonts w:ascii="Tahoma" w:hAnsi="Tahoma" w:cs="Tahoma"/>
                <w:sz w:val="20"/>
                <w:highlight w:val="yellow"/>
              </w:rPr>
            </w:pPr>
            <w:r w:rsidRPr="00526E69">
              <w:rPr>
                <w:rFonts w:ascii="Tahoma" w:hAnsi="Tahoma" w:cs="Tahoma"/>
                <w:b/>
                <w:color w:val="FF0000"/>
                <w:sz w:val="20"/>
                <w:u w:color="FF0000"/>
              </w:rPr>
              <w:t>[</w:t>
            </w:r>
            <w:r w:rsidR="00771D28" w:rsidRPr="00DD7155">
              <w:rPr>
                <w:rFonts w:ascii="Tahoma" w:hAnsi="Tahoma" w:cs="Tahoma"/>
                <w:sz w:val="20"/>
                <w:highlight w:val="yellow"/>
              </w:rPr>
              <w:t>Заказчик вправе, но не обязан, выплачивать соответствующие части аванса ранее срока, установленного в настоящем пункте</w:t>
            </w:r>
            <w:r w:rsidRPr="00526E69">
              <w:rPr>
                <w:rFonts w:ascii="Tahoma" w:hAnsi="Tahoma" w:cs="Tahoma"/>
                <w:b/>
                <w:color w:val="FF0000"/>
                <w:sz w:val="20"/>
              </w:rPr>
              <w:t>]</w:t>
            </w:r>
            <w:r w:rsidR="00771D28" w:rsidRPr="00DD7155">
              <w:rPr>
                <w:rFonts w:ascii="Tahoma" w:hAnsi="Tahoma" w:cs="Tahoma"/>
                <w:sz w:val="20"/>
                <w:highlight w:val="yellow"/>
              </w:rPr>
              <w:t>.</w:t>
            </w:r>
          </w:p>
          <w:p w14:paraId="47D0BD83" w14:textId="05C4133B" w:rsidR="000F719C" w:rsidRPr="00DD7155" w:rsidRDefault="00526E69" w:rsidP="0080488F">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D00D54" w:rsidRPr="00DD7155">
              <w:rPr>
                <w:rFonts w:ascii="Tahoma" w:hAnsi="Tahoma" w:cs="Tahoma"/>
                <w:sz w:val="20"/>
                <w:highlight w:val="yellow"/>
              </w:rPr>
              <w:t xml:space="preserve">Аванс на </w:t>
            </w:r>
            <w:r w:rsidRPr="00526E69">
              <w:rPr>
                <w:rFonts w:ascii="Tahoma" w:hAnsi="Tahoma" w:cs="Tahoma"/>
                <w:b/>
                <w:color w:val="FF0000"/>
                <w:sz w:val="20"/>
                <w:u w:color="FF0000"/>
              </w:rPr>
              <w:t>[</w:t>
            </w:r>
            <w:r w:rsidR="00D00D54" w:rsidRPr="00DD7155">
              <w:rPr>
                <w:rFonts w:ascii="Tahoma" w:hAnsi="Tahoma" w:cs="Tahoma"/>
                <w:sz w:val="20"/>
                <w:highlight w:val="yellow"/>
              </w:rPr>
              <w:t>•</w:t>
            </w:r>
            <w:r w:rsidRPr="00526E69">
              <w:rPr>
                <w:rFonts w:ascii="Tahoma" w:hAnsi="Tahoma" w:cs="Tahoma"/>
                <w:b/>
                <w:color w:val="FF0000"/>
                <w:sz w:val="20"/>
              </w:rPr>
              <w:t>]</w:t>
            </w:r>
            <w:r w:rsidR="00D00D54" w:rsidRPr="00DD7155">
              <w:rPr>
                <w:rFonts w:ascii="Tahoma" w:hAnsi="Tahoma" w:cs="Tahoma"/>
                <w:sz w:val="20"/>
                <w:highlight w:val="yellow"/>
              </w:rPr>
              <w:t xml:space="preserve"> (</w:t>
            </w:r>
            <w:r w:rsidR="00D00D54" w:rsidRPr="00DD7155">
              <w:rPr>
                <w:rFonts w:ascii="Tahoma" w:hAnsi="Tahoma" w:cs="Tahoma"/>
                <w:i/>
                <w:sz w:val="20"/>
                <w:highlight w:val="yellow"/>
              </w:rPr>
              <w:t>указать</w:t>
            </w:r>
            <w:r w:rsidR="0080488F">
              <w:rPr>
                <w:rFonts w:ascii="Tahoma" w:hAnsi="Tahoma" w:cs="Tahoma"/>
                <w:i/>
                <w:sz w:val="20"/>
                <w:highlight w:val="yellow"/>
              </w:rPr>
              <w:t xml:space="preserve"> п</w:t>
            </w:r>
            <w:r w:rsidR="00884987">
              <w:rPr>
                <w:rFonts w:ascii="Tahoma" w:hAnsi="Tahoma" w:cs="Tahoma"/>
                <w:i/>
                <w:sz w:val="20"/>
                <w:highlight w:val="yellow"/>
              </w:rPr>
              <w:t>ре</w:t>
            </w:r>
            <w:r w:rsidR="0080488F">
              <w:rPr>
                <w:rFonts w:ascii="Tahoma" w:hAnsi="Tahoma" w:cs="Tahoma"/>
                <w:i/>
                <w:sz w:val="20"/>
                <w:highlight w:val="yellow"/>
              </w:rPr>
              <w:t>дмет на который выплачивается аванс</w:t>
            </w:r>
            <w:r w:rsidR="00D00D54" w:rsidRPr="00DD7155">
              <w:rPr>
                <w:rFonts w:ascii="Tahoma" w:hAnsi="Tahoma" w:cs="Tahoma"/>
                <w:sz w:val="20"/>
                <w:highlight w:val="yellow"/>
              </w:rPr>
              <w:t xml:space="preserve">) выплачивается при условии подписания </w:t>
            </w:r>
            <w:r w:rsidRPr="00526E69">
              <w:rPr>
                <w:rFonts w:ascii="Tahoma" w:hAnsi="Tahoma" w:cs="Tahoma"/>
                <w:b/>
                <w:color w:val="FF0000"/>
                <w:sz w:val="20"/>
                <w:u w:color="FF0000"/>
              </w:rPr>
              <w:t>[</w:t>
            </w:r>
            <w:r w:rsidR="00D00D54" w:rsidRPr="00DD7155">
              <w:rPr>
                <w:rFonts w:ascii="Tahoma" w:hAnsi="Tahoma" w:cs="Tahoma"/>
                <w:sz w:val="20"/>
                <w:highlight w:val="yellow"/>
              </w:rPr>
              <w:t>•</w:t>
            </w:r>
            <w:r w:rsidRPr="00526E69">
              <w:rPr>
                <w:rFonts w:ascii="Tahoma" w:hAnsi="Tahoma" w:cs="Tahoma"/>
                <w:b/>
                <w:color w:val="FF0000"/>
                <w:sz w:val="20"/>
              </w:rPr>
              <w:t>]</w:t>
            </w:r>
            <w:r w:rsidR="00D00D54" w:rsidRPr="00DD7155">
              <w:rPr>
                <w:rFonts w:ascii="Tahoma" w:hAnsi="Tahoma" w:cs="Tahoma"/>
                <w:sz w:val="20"/>
                <w:highlight w:val="yellow"/>
              </w:rPr>
              <w:t xml:space="preserve"> (</w:t>
            </w:r>
            <w:r w:rsidR="00D00D54" w:rsidRPr="00DD7155">
              <w:rPr>
                <w:rFonts w:ascii="Tahoma" w:hAnsi="Tahoma" w:cs="Tahoma"/>
                <w:i/>
                <w:sz w:val="20"/>
                <w:highlight w:val="yellow"/>
              </w:rPr>
              <w:t>указать документ, подписание которого является условием по выплате аванса</w:t>
            </w:r>
            <w:r w:rsidR="00DD7155" w:rsidRPr="00DD7155">
              <w:rPr>
                <w:rFonts w:ascii="Tahoma" w:hAnsi="Tahoma" w:cs="Tahoma"/>
                <w:i/>
                <w:sz w:val="20"/>
                <w:highlight w:val="yellow"/>
              </w:rPr>
              <w:t xml:space="preserve">, например, Товарная накладная, Акт сдачи-приемки работ (услуг) </w:t>
            </w:r>
            <w:r w:rsidR="00D00D54" w:rsidRPr="00DD7155">
              <w:rPr>
                <w:rFonts w:ascii="Tahoma" w:hAnsi="Tahoma" w:cs="Tahoma"/>
                <w:sz w:val="20"/>
                <w:highlight w:val="yellow"/>
              </w:rPr>
              <w:t>)</w:t>
            </w:r>
            <w:r w:rsidRPr="00526E69">
              <w:rPr>
                <w:rFonts w:ascii="Tahoma" w:hAnsi="Tahoma" w:cs="Tahoma"/>
                <w:b/>
                <w:color w:val="FF0000"/>
                <w:sz w:val="20"/>
              </w:rPr>
              <w:t>]</w:t>
            </w:r>
            <w:r w:rsidR="00D00D54" w:rsidRPr="00DD7155">
              <w:rPr>
                <w:rStyle w:val="ad"/>
                <w:rFonts w:ascii="Tahoma" w:hAnsi="Tahoma" w:cs="Tahoma"/>
                <w:sz w:val="20"/>
                <w:highlight w:val="yellow"/>
              </w:rPr>
              <w:footnoteReference w:id="109"/>
            </w:r>
          </w:p>
        </w:tc>
      </w:tr>
    </w:tbl>
    <w:p w14:paraId="5CF315E0" w14:textId="4E227D99" w:rsidR="00852517" w:rsidRPr="00EF62B9" w:rsidRDefault="003B24C4" w:rsidP="00625528">
      <w:pPr>
        <w:pStyle w:val="1112"/>
        <w:tabs>
          <w:tab w:val="left" w:pos="284"/>
          <w:tab w:val="left" w:pos="924"/>
        </w:tabs>
        <w:spacing w:before="120" w:after="240"/>
        <w:ind w:left="142"/>
        <w:rPr>
          <w:rFonts w:ascii="Tahoma" w:hAnsi="Tahoma" w:cs="Tahoma"/>
          <w:sz w:val="20"/>
          <w:szCs w:val="20"/>
        </w:rPr>
      </w:pPr>
      <w:r w:rsidRPr="00EF62B9">
        <w:rPr>
          <w:rFonts w:ascii="Tahoma" w:hAnsi="Tahoma" w:cs="Tahoma"/>
          <w:i/>
          <w:sz w:val="20"/>
          <w:szCs w:val="20"/>
          <w:highlight w:val="lightGray"/>
        </w:rPr>
        <w:t>ОПЛАТ</w:t>
      </w:r>
      <w:r w:rsidR="002A2DB8" w:rsidRPr="00EF62B9">
        <w:rPr>
          <w:rFonts w:ascii="Tahoma" w:hAnsi="Tahoma" w:cs="Tahoma"/>
          <w:i/>
          <w:sz w:val="20"/>
          <w:szCs w:val="20"/>
          <w:highlight w:val="lightGray"/>
        </w:rPr>
        <w:t>А</w:t>
      </w:r>
      <w:r w:rsidRPr="00EF62B9">
        <w:rPr>
          <w:rFonts w:ascii="Tahoma" w:hAnsi="Tahoma" w:cs="Tahoma"/>
          <w:i/>
          <w:sz w:val="20"/>
          <w:szCs w:val="20"/>
          <w:highlight w:val="lightGray"/>
        </w:rPr>
        <w:t xml:space="preserve"> </w:t>
      </w:r>
      <w:r w:rsidR="00571A96" w:rsidRPr="00EF62B9">
        <w:rPr>
          <w:rFonts w:ascii="Tahoma" w:hAnsi="Tahoma" w:cs="Tahoma"/>
          <w:i/>
          <w:sz w:val="20"/>
          <w:szCs w:val="20"/>
          <w:highlight w:val="lightGray"/>
        </w:rPr>
        <w:t>РАБОТ ПО ДОКУМЕНТАЦИИ, ПОСТОПЛАТА</w:t>
      </w:r>
      <w:r w:rsidR="000002DB" w:rsidRPr="00EF62B9">
        <w:rPr>
          <w:rFonts w:ascii="Tahoma" w:hAnsi="Tahoma" w:cs="Tahoma"/>
          <w:i/>
          <w:sz w:val="20"/>
          <w:szCs w:val="20"/>
          <w:highlight w:val="lightGray"/>
        </w:rPr>
        <w:t xml:space="preserve">, </w:t>
      </w:r>
      <w:r w:rsidR="000002DB" w:rsidRPr="00EF62B9">
        <w:rPr>
          <w:rFonts w:ascii="Tahoma" w:hAnsi="Tahoma" w:cs="Tahoma"/>
          <w:i/>
          <w:color w:val="FFFF00"/>
          <w:sz w:val="20"/>
          <w:szCs w:val="20"/>
          <w:highlight w:val="black"/>
        </w:rPr>
        <w:t>ЛИБО ЗАКАЗЧИКОМ ЯВЛЯЕТСЯ РОКС НН, РАБОТАЮЩАЯ ПО 223-ФЗ</w:t>
      </w:r>
      <w:r w:rsidR="00571A96" w:rsidRPr="00EF62B9">
        <w:rPr>
          <w:rFonts w:ascii="Tahoma" w:hAnsi="Tahoma" w:cs="Tahoma"/>
          <w:i/>
          <w:sz w:val="20"/>
          <w:szCs w:val="20"/>
          <w:highlight w:val="lightGray"/>
        </w:rPr>
        <w:t>:</w:t>
      </w:r>
    </w:p>
    <w:tbl>
      <w:tblPr>
        <w:tblStyle w:val="73"/>
        <w:tblW w:w="10584"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17"/>
        <w:gridCol w:w="9439"/>
      </w:tblGrid>
      <w:tr w:rsidR="001A3C39" w:rsidRPr="00DD7155" w14:paraId="47877E43" w14:textId="77777777" w:rsidTr="001A3C39">
        <w:trPr>
          <w:trHeight w:val="280"/>
        </w:trPr>
        <w:tc>
          <w:tcPr>
            <w:tcW w:w="1145" w:type="dxa"/>
            <w:gridSpan w:val="2"/>
            <w:tcBorders>
              <w:top w:val="nil"/>
              <w:bottom w:val="nil"/>
              <w:right w:val="nil"/>
            </w:tcBorders>
          </w:tcPr>
          <w:p w14:paraId="1DD2EB9B" w14:textId="77777777" w:rsidR="001A3C39" w:rsidRPr="00DD7155" w:rsidRDefault="001A3C39" w:rsidP="001A3C39">
            <w:pPr>
              <w:pStyle w:val="1112"/>
              <w:numPr>
                <w:ilvl w:val="1"/>
                <w:numId w:val="13"/>
              </w:numPr>
              <w:tabs>
                <w:tab w:val="left" w:pos="284"/>
                <w:tab w:val="left" w:pos="924"/>
              </w:tabs>
              <w:spacing w:before="120" w:after="240"/>
              <w:ind w:left="142" w:hanging="142"/>
              <w:rPr>
                <w:rFonts w:ascii="Tahoma" w:hAnsi="Tahoma" w:cs="Tahoma"/>
                <w:sz w:val="20"/>
                <w:lang w:eastAsia="ru-RU"/>
              </w:rPr>
            </w:pPr>
            <w:bookmarkStart w:id="94" w:name="_Toc528579959"/>
            <w:bookmarkEnd w:id="84"/>
            <w:bookmarkEnd w:id="85"/>
            <w:bookmarkEnd w:id="86"/>
            <w:bookmarkEnd w:id="87"/>
            <w:bookmarkEnd w:id="88"/>
            <w:bookmarkEnd w:id="89"/>
            <w:bookmarkEnd w:id="90"/>
            <w:bookmarkEnd w:id="91"/>
            <w:bookmarkEnd w:id="92"/>
          </w:p>
        </w:tc>
        <w:tc>
          <w:tcPr>
            <w:tcW w:w="9439" w:type="dxa"/>
            <w:tcBorders>
              <w:top w:val="nil"/>
              <w:left w:val="nil"/>
              <w:bottom w:val="dotted" w:sz="4" w:space="0" w:color="auto"/>
            </w:tcBorders>
            <w:shd w:val="clear" w:color="auto" w:fill="F2F2F2"/>
          </w:tcPr>
          <w:p w14:paraId="3FA567AF" w14:textId="1C393525" w:rsidR="001A3C39" w:rsidRPr="00DD7155" w:rsidRDefault="00526E69" w:rsidP="006E02A7">
            <w:pPr>
              <w:spacing w:before="120" w:after="240"/>
              <w:ind w:left="148" w:firstLine="0"/>
              <w:rPr>
                <w:rFonts w:ascii="Tahoma" w:hAnsi="Tahoma" w:cs="Tahoma"/>
                <w:b/>
                <w:color w:val="00B050"/>
                <w:sz w:val="20"/>
                <w:highlight w:val="lightGray"/>
              </w:rPr>
            </w:pPr>
            <w:r w:rsidRPr="00526E69">
              <w:rPr>
                <w:rFonts w:ascii="Tahoma" w:hAnsi="Tahoma" w:cs="Tahoma"/>
                <w:b/>
                <w:color w:val="FF0000"/>
                <w:sz w:val="20"/>
                <w:u w:color="FF0000"/>
              </w:rPr>
              <w:t>[</w:t>
            </w:r>
            <w:r w:rsidR="001A3C39" w:rsidRPr="00DD7155">
              <w:rPr>
                <w:rFonts w:ascii="Tahoma" w:hAnsi="Tahoma" w:cs="Tahoma"/>
                <w:b/>
                <w:sz w:val="20"/>
              </w:rPr>
              <w:t xml:space="preserve">Заказчик оплачивает принятые работы по Документации </w:t>
            </w:r>
            <w:r w:rsidRPr="00526E69">
              <w:rPr>
                <w:rFonts w:ascii="Tahoma" w:hAnsi="Tahoma" w:cs="Tahoma"/>
                <w:b/>
                <w:color w:val="FF0000"/>
                <w:sz w:val="20"/>
                <w:u w:color="FF0000"/>
              </w:rPr>
              <w:t>[</w:t>
            </w:r>
            <w:r w:rsidR="001A3C39" w:rsidRPr="00DD7155">
              <w:rPr>
                <w:rFonts w:ascii="Tahoma" w:hAnsi="Tahoma" w:cs="Tahoma"/>
                <w:sz w:val="20"/>
                <w:highlight w:val="yellow"/>
              </w:rPr>
              <w:t>за вычетом зачтенного аванса</w:t>
            </w:r>
            <w:r w:rsidRPr="00526E69">
              <w:rPr>
                <w:rFonts w:ascii="Tahoma" w:hAnsi="Tahoma" w:cs="Tahoma"/>
                <w:b/>
                <w:color w:val="FF0000"/>
                <w:sz w:val="20"/>
              </w:rPr>
              <w:t>]</w:t>
            </w:r>
            <w:r w:rsidR="001A3C39" w:rsidRPr="00DD7155">
              <w:rPr>
                <w:rFonts w:ascii="Tahoma" w:hAnsi="Tahoma" w:cs="Tahoma"/>
                <w:sz w:val="20"/>
                <w:highlight w:val="yellow"/>
              </w:rPr>
              <w:t xml:space="preserve"> </w:t>
            </w:r>
            <w:r w:rsidRPr="00526E69">
              <w:rPr>
                <w:rFonts w:ascii="Tahoma" w:hAnsi="Tahoma" w:cs="Tahoma"/>
                <w:b/>
                <w:color w:val="FF0000"/>
                <w:sz w:val="20"/>
                <w:u w:color="FF0000"/>
              </w:rPr>
              <w:t>[</w:t>
            </w:r>
            <w:r w:rsidR="001A3C39" w:rsidRPr="00DD7155">
              <w:rPr>
                <w:rFonts w:ascii="Tahoma" w:hAnsi="Tahoma" w:cs="Tahoma"/>
                <w:sz w:val="20"/>
                <w:highlight w:val="cyan"/>
              </w:rPr>
              <w:t xml:space="preserve">с удержанием </w:t>
            </w:r>
            <w:r w:rsidRPr="00526E69">
              <w:rPr>
                <w:rFonts w:ascii="Tahoma" w:hAnsi="Tahoma" w:cs="Tahoma"/>
                <w:b/>
                <w:color w:val="FF0000"/>
                <w:sz w:val="20"/>
                <w:u w:color="FF0000"/>
              </w:rPr>
              <w:t>[</w:t>
            </w:r>
            <w:r w:rsidR="001A3C39" w:rsidRPr="00DD7155">
              <w:rPr>
                <w:rFonts w:ascii="Tahoma" w:hAnsi="Tahoma" w:cs="Tahoma"/>
                <w:sz w:val="20"/>
                <w:highlight w:val="cyan"/>
              </w:rPr>
              <w:t>•</w:t>
            </w:r>
            <w:r w:rsidRPr="00526E69">
              <w:rPr>
                <w:rFonts w:ascii="Tahoma" w:hAnsi="Tahoma" w:cs="Tahoma"/>
                <w:b/>
                <w:color w:val="FF0000"/>
                <w:sz w:val="20"/>
              </w:rPr>
              <w:t>]</w:t>
            </w:r>
            <w:r w:rsidR="001A3C39" w:rsidRPr="00DD7155">
              <w:rPr>
                <w:rFonts w:ascii="Tahoma" w:hAnsi="Tahoma" w:cs="Tahoma"/>
                <w:sz w:val="20"/>
                <w:highlight w:val="cyan"/>
              </w:rPr>
              <w:t xml:space="preserve"> % от стоимости соответствующих работ </w:t>
            </w:r>
            <w:r w:rsidR="00127306" w:rsidRPr="00526E69">
              <w:rPr>
                <w:rFonts w:ascii="Tahoma" w:hAnsi="Tahoma" w:cs="Tahoma"/>
                <w:b/>
                <w:color w:val="FF0000"/>
                <w:sz w:val="20"/>
                <w:u w:color="FF0000"/>
              </w:rPr>
              <w:t>[</w:t>
            </w:r>
            <w:r w:rsidR="001A3C39" w:rsidRPr="00DD7155">
              <w:rPr>
                <w:rFonts w:ascii="Tahoma" w:hAnsi="Tahoma" w:cs="Tahoma"/>
                <w:sz w:val="20"/>
                <w:highlight w:val="cyan"/>
              </w:rPr>
              <w:t>с учетом НДС</w:t>
            </w:r>
            <w:r w:rsidR="00127306" w:rsidRPr="00526E69">
              <w:rPr>
                <w:rFonts w:ascii="Tahoma" w:hAnsi="Tahoma" w:cs="Tahoma"/>
                <w:b/>
                <w:color w:val="FF0000"/>
                <w:sz w:val="20"/>
              </w:rPr>
              <w:t>]</w:t>
            </w:r>
            <w:r w:rsidR="0004435A">
              <w:rPr>
                <w:rStyle w:val="ad"/>
                <w:b/>
                <w:color w:val="FF0000"/>
              </w:rPr>
              <w:footnoteReference w:id="110"/>
            </w:r>
            <w:r w:rsidR="001A3C39" w:rsidRPr="00DD7155">
              <w:rPr>
                <w:rFonts w:ascii="Tahoma" w:hAnsi="Tahoma" w:cs="Tahoma"/>
                <w:sz w:val="20"/>
                <w:highlight w:val="cyan"/>
              </w:rPr>
              <w:t xml:space="preserve"> (гарантийное удержание)</w:t>
            </w:r>
            <w:r w:rsidRPr="00526E69">
              <w:rPr>
                <w:rFonts w:ascii="Tahoma" w:hAnsi="Tahoma" w:cs="Tahoma"/>
                <w:b/>
                <w:color w:val="FF0000"/>
                <w:sz w:val="20"/>
              </w:rPr>
              <w:t>]</w:t>
            </w:r>
          </w:p>
        </w:tc>
      </w:tr>
      <w:tr w:rsidR="001A3C39" w:rsidRPr="00DD7155" w14:paraId="395AE344" w14:textId="77777777" w:rsidTr="001A3C39">
        <w:trPr>
          <w:trHeight w:val="280"/>
        </w:trPr>
        <w:tc>
          <w:tcPr>
            <w:tcW w:w="1128" w:type="dxa"/>
            <w:tcBorders>
              <w:top w:val="nil"/>
              <w:bottom w:val="nil"/>
              <w:right w:val="nil"/>
            </w:tcBorders>
          </w:tcPr>
          <w:p w14:paraId="3403BA70" w14:textId="77777777" w:rsidR="001A3C39" w:rsidRPr="00DD7155" w:rsidRDefault="001A3C39" w:rsidP="001A3C39">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456" w:type="dxa"/>
            <w:gridSpan w:val="2"/>
            <w:tcBorders>
              <w:left w:val="nil"/>
            </w:tcBorders>
            <w:shd w:val="clear" w:color="auto" w:fill="F2F2F2"/>
          </w:tcPr>
          <w:p w14:paraId="4BAAEBDA" w14:textId="77777777" w:rsidR="001A3C39" w:rsidRDefault="001A3C39" w:rsidP="001A3C39">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highlight w:val="lightGray"/>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highlight w:val="lightGray"/>
              </w:rPr>
              <w:t>•</w:t>
            </w:r>
            <w:r w:rsidR="00526E69" w:rsidRPr="00526E69">
              <w:rPr>
                <w:rFonts w:ascii="Tahoma" w:hAnsi="Tahoma" w:cs="Tahoma"/>
                <w:b/>
                <w:color w:val="FF0000"/>
                <w:sz w:val="20"/>
              </w:rPr>
              <w:t>]</w:t>
            </w:r>
          </w:p>
          <w:p w14:paraId="49E8F17C" w14:textId="77777777" w:rsidR="003743AF" w:rsidRPr="003743AF" w:rsidRDefault="003743AF" w:rsidP="003743AF">
            <w:pPr>
              <w:pStyle w:val="SL0TextSimplawyer"/>
              <w:spacing w:after="240"/>
              <w:ind w:left="150"/>
              <w:jc w:val="both"/>
              <w:rPr>
                <w:color w:val="ED7D31"/>
                <w:sz w:val="22"/>
                <w:szCs w:val="22"/>
                <w:highlight w:val="lightGray"/>
                <w:lang w:eastAsia="ru-RU"/>
              </w:rPr>
            </w:pPr>
            <w:r w:rsidRPr="003743AF">
              <w:rPr>
                <w:color w:val="ED7D31"/>
                <w:sz w:val="22"/>
                <w:szCs w:val="22"/>
                <w:highlight w:val="lightGray"/>
                <w:lang w:eastAsia="ru-RU"/>
              </w:rPr>
              <w:t>/</w:t>
            </w:r>
          </w:p>
          <w:p w14:paraId="0E143C53" w14:textId="08850FD2" w:rsidR="003743AF" w:rsidRPr="00DD7155" w:rsidRDefault="003743AF" w:rsidP="003743AF">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highlight w:val="lightGray"/>
              </w:rPr>
            </w:pPr>
            <w:r w:rsidRPr="003743AF">
              <w:rPr>
                <w:rFonts w:ascii="Tahoma" w:hAnsi="Tahoma" w:cs="Tahoma"/>
                <w:b/>
                <w:bCs/>
                <w:color w:val="FF0000"/>
                <w:highlight w:val="lightGray"/>
                <w:lang w:eastAsia="ru-RU"/>
              </w:rPr>
              <w:t>[</w:t>
            </w:r>
            <w:r w:rsidRPr="003743AF">
              <w:rPr>
                <w:rFonts w:ascii="Tahoma" w:hAnsi="Tahoma" w:cs="Tahoma"/>
                <w:color w:val="ED7D31"/>
                <w:highlight w:val="lightGray"/>
                <w:lang w:eastAsia="ru-RU"/>
              </w:rPr>
              <w:t>-</w:t>
            </w:r>
            <w:r w:rsidRPr="003743AF">
              <w:rPr>
                <w:rFonts w:ascii="Tahoma" w:hAnsi="Tahoma" w:cs="Tahoma"/>
                <w:b/>
                <w:bCs/>
                <w:color w:val="FF0000"/>
                <w:highlight w:val="lightGray"/>
                <w:lang w:eastAsia="ru-RU"/>
              </w:rPr>
              <w:t>]</w:t>
            </w:r>
            <w:r w:rsidRPr="003743AF">
              <w:rPr>
                <w:rFonts w:ascii="Tahoma" w:hAnsi="Tahoma" w:cs="Tahoma"/>
                <w:color w:val="ED7D31"/>
                <w:highlight w:val="lightGray"/>
                <w:lang w:eastAsia="ru-RU"/>
              </w:rPr>
              <w:t xml:space="preserve"> </w:t>
            </w:r>
            <w:r w:rsidRPr="003743AF">
              <w:rPr>
                <w:rStyle w:val="ad"/>
                <w:rFonts w:ascii="Tahoma" w:hAnsi="Tahoma" w:cs="Tahoma"/>
                <w:color w:val="ED7D31"/>
                <w:highlight w:val="lightGray"/>
                <w:lang w:eastAsia="ru-RU"/>
              </w:rPr>
              <w:footnoteReference w:id="111"/>
            </w:r>
          </w:p>
        </w:tc>
      </w:tr>
      <w:tr w:rsidR="001A3C39" w:rsidRPr="00DD7155" w14:paraId="6DAD0049" w14:textId="77777777" w:rsidTr="001A3C39">
        <w:tc>
          <w:tcPr>
            <w:tcW w:w="1128" w:type="dxa"/>
            <w:tcBorders>
              <w:top w:val="nil"/>
              <w:bottom w:val="nil"/>
              <w:right w:val="nil"/>
            </w:tcBorders>
          </w:tcPr>
          <w:p w14:paraId="6ECD7A7F" w14:textId="77777777" w:rsidR="001A3C39" w:rsidRPr="00DD7155" w:rsidRDefault="001A3C39" w:rsidP="001A3C39">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456" w:type="dxa"/>
            <w:gridSpan w:val="2"/>
            <w:tcBorders>
              <w:left w:val="nil"/>
              <w:bottom w:val="dotted" w:sz="4" w:space="0" w:color="auto"/>
            </w:tcBorders>
            <w:shd w:val="clear" w:color="auto" w:fill="F2F2F2"/>
          </w:tcPr>
          <w:p w14:paraId="5BE14F53" w14:textId="1830C845" w:rsidR="001A3C39" w:rsidRPr="003743AF" w:rsidRDefault="003743AF" w:rsidP="00C3285C">
            <w:pPr>
              <w:spacing w:before="120" w:after="240"/>
              <w:ind w:left="148" w:firstLine="0"/>
              <w:rPr>
                <w:rFonts w:ascii="Tahoma" w:hAnsi="Tahoma" w:cs="Tahoma"/>
                <w:sz w:val="20"/>
                <w:highlight w:val="lightGray"/>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1A3C39" w:rsidRPr="00DD7155">
              <w:rPr>
                <w:rFonts w:ascii="Tahoma" w:hAnsi="Tahoma" w:cs="Tahoma"/>
                <w:color w:val="F79646" w:themeColor="accent6"/>
                <w:sz w:val="20"/>
                <w:highlight w:val="lightGray"/>
              </w:rPr>
              <w:t>после истечения</w:t>
            </w:r>
            <w:r w:rsidR="00526E69" w:rsidRPr="00526E69">
              <w:rPr>
                <w:rFonts w:ascii="Tahoma" w:hAnsi="Tahoma" w:cs="Tahoma"/>
                <w:b/>
                <w:color w:val="FF0000"/>
                <w:sz w:val="20"/>
              </w:rPr>
              <w:t>]</w:t>
            </w:r>
            <w:r w:rsidR="001A3C39" w:rsidRPr="00DD7155">
              <w:rPr>
                <w:rFonts w:ascii="Tahoma" w:hAnsi="Tahoma" w:cs="Tahoma"/>
                <w:sz w:val="20"/>
                <w:highlight w:val="lightGray"/>
              </w:rPr>
              <w:t>/</w:t>
            </w:r>
            <w:r w:rsidR="00526E69" w:rsidRPr="00526E69">
              <w:rPr>
                <w:rFonts w:ascii="Tahoma" w:hAnsi="Tahoma" w:cs="Tahoma"/>
                <w:b/>
                <w:color w:val="FF0000"/>
                <w:sz w:val="20"/>
                <w:u w:color="FF0000"/>
              </w:rPr>
              <w:t>[</w:t>
            </w:r>
            <w:r w:rsidR="001A3C39" w:rsidRPr="00DD7155">
              <w:rPr>
                <w:rFonts w:ascii="Tahoma" w:hAnsi="Tahoma" w:cs="Tahoma"/>
                <w:sz w:val="20"/>
                <w:highlight w:val="lightGray"/>
              </w:rPr>
              <w:t xml:space="preserve"> не позднее</w:t>
            </w:r>
            <w:r w:rsidR="00526E69" w:rsidRPr="00526E69">
              <w:rPr>
                <w:rFonts w:ascii="Tahoma" w:hAnsi="Tahoma" w:cs="Tahoma"/>
                <w:b/>
                <w:color w:val="FF0000"/>
                <w:sz w:val="20"/>
              </w:rPr>
              <w:t>]</w:t>
            </w:r>
            <w:r w:rsidR="001A3C39"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1A3C39" w:rsidRPr="00DD7155">
              <w:rPr>
                <w:rFonts w:ascii="Tahoma" w:hAnsi="Tahoma" w:cs="Tahoma"/>
                <w:sz w:val="20"/>
                <w:highlight w:val="lightGray"/>
              </w:rPr>
              <w:t>•</w:t>
            </w:r>
            <w:r w:rsidR="00526E69" w:rsidRPr="00526E69">
              <w:rPr>
                <w:rFonts w:ascii="Tahoma" w:hAnsi="Tahoma" w:cs="Tahoma"/>
                <w:b/>
                <w:color w:val="FF0000"/>
                <w:sz w:val="20"/>
              </w:rPr>
              <w:t>]</w:t>
            </w:r>
            <w:r w:rsidR="001A3C39" w:rsidRPr="00DD7155">
              <w:rPr>
                <w:rFonts w:ascii="Tahoma" w:hAnsi="Tahoma" w:cs="Tahoma"/>
                <w:sz w:val="20"/>
                <w:highlight w:val="lightGray"/>
              </w:rPr>
              <w:t>к.д.</w:t>
            </w:r>
            <w:r>
              <w:rPr>
                <w:rFonts w:ascii="Tahoma" w:hAnsi="Tahoma" w:cs="Tahoma"/>
                <w:sz w:val="20"/>
                <w:highlight w:val="lightGray"/>
              </w:rPr>
              <w:t xml:space="preserve"> </w:t>
            </w:r>
            <w:r w:rsidRPr="00526E69">
              <w:rPr>
                <w:rFonts w:ascii="Tahoma" w:hAnsi="Tahoma" w:cs="Tahoma"/>
                <w:b/>
                <w:color w:val="FF0000"/>
                <w:sz w:val="20"/>
              </w:rPr>
              <w:t>]</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12"/>
            </w:r>
            <w:r w:rsidRPr="003743AF">
              <w:rPr>
                <w:rFonts w:ascii="Tahoma" w:hAnsi="Tahoma" w:cs="Tahoma"/>
                <w:color w:val="FFFF00"/>
                <w:sz w:val="20"/>
                <w:szCs w:val="20"/>
                <w:highlight w:val="black"/>
              </w:rPr>
              <w:t>]</w:t>
            </w:r>
            <w:r w:rsidR="00C3285C" w:rsidRPr="003743AF">
              <w:rPr>
                <w:rStyle w:val="ad"/>
                <w:rFonts w:ascii="Tahoma" w:hAnsi="Tahoma" w:cs="Tahoma"/>
                <w:bCs/>
                <w:color w:val="FFFF00"/>
                <w:sz w:val="20"/>
                <w:szCs w:val="20"/>
                <w:highlight w:val="black"/>
              </w:rPr>
              <w:t xml:space="preserve"> </w:t>
            </w:r>
            <w:r w:rsidR="00C3285C" w:rsidRPr="003743AF">
              <w:rPr>
                <w:rStyle w:val="ad"/>
                <w:rFonts w:ascii="Tahoma" w:hAnsi="Tahoma" w:cs="Tahoma"/>
                <w:bCs/>
                <w:color w:val="FFFF00"/>
                <w:sz w:val="20"/>
                <w:szCs w:val="20"/>
                <w:highlight w:val="black"/>
              </w:rPr>
              <w:footnoteReference w:id="113"/>
            </w:r>
          </w:p>
        </w:tc>
      </w:tr>
      <w:tr w:rsidR="001A3C39" w:rsidRPr="00DD7155" w14:paraId="1EB2253A" w14:textId="77777777" w:rsidTr="001A3C39">
        <w:tc>
          <w:tcPr>
            <w:tcW w:w="1128" w:type="dxa"/>
            <w:tcBorders>
              <w:top w:val="nil"/>
              <w:bottom w:val="nil"/>
              <w:right w:val="nil"/>
            </w:tcBorders>
          </w:tcPr>
          <w:p w14:paraId="20F0E842" w14:textId="77777777" w:rsidR="001A3C39" w:rsidRPr="00DD7155" w:rsidRDefault="001A3C39" w:rsidP="001A3C39">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456" w:type="dxa"/>
            <w:gridSpan w:val="2"/>
            <w:tcBorders>
              <w:top w:val="dotted" w:sz="4" w:space="0" w:color="auto"/>
              <w:left w:val="nil"/>
              <w:bottom w:val="nil"/>
            </w:tcBorders>
            <w:shd w:val="clear" w:color="auto" w:fill="F2F2F2"/>
          </w:tcPr>
          <w:p w14:paraId="550AE9A4" w14:textId="4B6E086C" w:rsidR="001A3C39" w:rsidRPr="00DD7155" w:rsidRDefault="00526E69" w:rsidP="006E02A7">
            <w:pPr>
              <w:spacing w:before="120" w:after="240"/>
              <w:ind w:left="148" w:firstLine="0"/>
              <w:rPr>
                <w:rFonts w:ascii="Tahoma" w:hAnsi="Tahoma" w:cs="Tahoma"/>
                <w:sz w:val="20"/>
                <w:highlight w:val="lightGray"/>
              </w:rPr>
            </w:pPr>
            <w:r w:rsidRPr="00526E69">
              <w:rPr>
                <w:rFonts w:ascii="Tahoma" w:hAnsi="Tahoma" w:cs="Tahoma"/>
                <w:b/>
                <w:color w:val="FF0000"/>
                <w:sz w:val="20"/>
              </w:rPr>
              <w:t>[</w:t>
            </w:r>
            <w:r w:rsidR="00793763" w:rsidRPr="00DD7155">
              <w:rPr>
                <w:rFonts w:ascii="Tahoma" w:hAnsi="Tahoma" w:cs="Tahoma"/>
                <w:sz w:val="20"/>
                <w:highlight w:val="lightGray"/>
              </w:rPr>
              <w:t>с</w:t>
            </w:r>
            <w:r w:rsidR="001A3C39" w:rsidRPr="00DD7155">
              <w:rPr>
                <w:rFonts w:ascii="Tahoma" w:hAnsi="Tahoma" w:cs="Tahoma"/>
                <w:sz w:val="20"/>
                <w:highlight w:val="lightGray"/>
              </w:rPr>
              <w:t xml:space="preserve"> даты приемки </w:t>
            </w:r>
            <w:r w:rsidR="00793763" w:rsidRPr="00DD7155">
              <w:rPr>
                <w:rFonts w:ascii="Tahoma" w:hAnsi="Tahoma" w:cs="Tahoma"/>
                <w:sz w:val="20"/>
                <w:highlight w:val="lightGray"/>
              </w:rPr>
              <w:t xml:space="preserve">по </w:t>
            </w:r>
            <w:r w:rsidR="00C72912" w:rsidRPr="00DD7155">
              <w:rPr>
                <w:rFonts w:ascii="Tahoma" w:hAnsi="Tahoma" w:cs="Tahoma"/>
                <w:sz w:val="20"/>
                <w:highlight w:val="lightGray"/>
              </w:rPr>
              <w:t>Акту сдачи-приемки работ (услуг)</w:t>
            </w:r>
            <w:r w:rsidRPr="00526E69">
              <w:rPr>
                <w:rFonts w:ascii="Tahoma" w:hAnsi="Tahoma" w:cs="Tahoma"/>
                <w:b/>
                <w:color w:val="FF0000"/>
                <w:sz w:val="20"/>
              </w:rPr>
              <w:t>]</w:t>
            </w:r>
            <w:r w:rsidR="00021010" w:rsidRPr="00DD7155">
              <w:rPr>
                <w:rFonts w:ascii="Tahoma" w:hAnsi="Tahoma" w:cs="Tahoma"/>
                <w:sz w:val="20"/>
                <w:highlight w:val="lightGray"/>
              </w:rPr>
              <w:t xml:space="preserve">/ </w:t>
            </w:r>
            <w:r w:rsidRPr="00526E69">
              <w:rPr>
                <w:rFonts w:ascii="Tahoma" w:hAnsi="Tahoma" w:cs="Tahoma"/>
                <w:b/>
                <w:color w:val="FF0000"/>
                <w:sz w:val="20"/>
              </w:rPr>
              <w:t>[</w:t>
            </w:r>
            <w:r w:rsidR="00021010" w:rsidRPr="00DD7155">
              <w:rPr>
                <w:rFonts w:ascii="Tahoma" w:hAnsi="Tahoma" w:cs="Tahoma"/>
                <w:sz w:val="20"/>
                <w:highlight w:val="lightGray"/>
              </w:rPr>
              <w:t>с даты приемки работ</w:t>
            </w:r>
            <w:r w:rsidR="0039157E" w:rsidRPr="00DD7155">
              <w:rPr>
                <w:rFonts w:ascii="Tahoma" w:hAnsi="Tahoma" w:cs="Tahoma"/>
                <w:sz w:val="20"/>
                <w:highlight w:val="lightGray"/>
              </w:rPr>
              <w:t xml:space="preserve"> по </w:t>
            </w:r>
            <w:r w:rsidR="00786591" w:rsidRPr="00DD7155">
              <w:rPr>
                <w:rFonts w:ascii="Tahoma" w:hAnsi="Tahoma" w:cs="Tahoma"/>
                <w:sz w:val="20"/>
                <w:highlight w:val="lightGray"/>
              </w:rPr>
              <w:t xml:space="preserve"> </w:t>
            </w:r>
            <w:r w:rsidR="0039157E" w:rsidRPr="00DD7155">
              <w:rPr>
                <w:rFonts w:ascii="Tahoma" w:hAnsi="Tahoma" w:cs="Tahoma"/>
                <w:sz w:val="20"/>
                <w:highlight w:val="lightGray"/>
              </w:rPr>
              <w:t>Документации</w:t>
            </w:r>
            <w:r w:rsidRPr="00526E69">
              <w:rPr>
                <w:rFonts w:ascii="Tahoma" w:hAnsi="Tahoma" w:cs="Tahoma"/>
                <w:b/>
                <w:color w:val="FF0000"/>
                <w:sz w:val="20"/>
              </w:rPr>
              <w:t>]</w:t>
            </w:r>
            <w:r w:rsidR="0039157E" w:rsidRPr="00DD7155">
              <w:rPr>
                <w:rStyle w:val="ad"/>
                <w:sz w:val="20"/>
              </w:rPr>
              <w:footnoteReference w:id="114"/>
            </w:r>
          </w:p>
        </w:tc>
      </w:tr>
      <w:tr w:rsidR="001A3C39" w:rsidRPr="00DD7155" w14:paraId="5D22EB34" w14:textId="77777777" w:rsidTr="001A3C39">
        <w:tc>
          <w:tcPr>
            <w:tcW w:w="1128" w:type="dxa"/>
            <w:tcBorders>
              <w:top w:val="nil"/>
              <w:bottom w:val="nil"/>
              <w:right w:val="nil"/>
            </w:tcBorders>
          </w:tcPr>
          <w:p w14:paraId="334AE415" w14:textId="77777777" w:rsidR="001A3C39" w:rsidRPr="00DD7155" w:rsidRDefault="001A3C39" w:rsidP="001A3C39">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Дополнительные условия</w:t>
            </w:r>
          </w:p>
        </w:tc>
        <w:tc>
          <w:tcPr>
            <w:tcW w:w="9456" w:type="dxa"/>
            <w:gridSpan w:val="2"/>
            <w:tcBorders>
              <w:top w:val="nil"/>
              <w:left w:val="nil"/>
              <w:bottom w:val="dotted" w:sz="4" w:space="0" w:color="auto"/>
            </w:tcBorders>
            <w:shd w:val="clear" w:color="auto" w:fill="F2F2F2"/>
          </w:tcPr>
          <w:p w14:paraId="69E3EEA1" w14:textId="4BA932A9" w:rsidR="000653F2" w:rsidRPr="00DD7155" w:rsidRDefault="000653F2" w:rsidP="000653F2">
            <w:pPr>
              <w:spacing w:before="120" w:after="240"/>
              <w:ind w:left="148" w:firstLine="0"/>
              <w:rPr>
                <w:rFonts w:ascii="Tahoma" w:hAnsi="Tahoma" w:cs="Tahoma"/>
                <w:sz w:val="20"/>
                <w:highlight w:val="lightGray"/>
                <w:lang w:val="en-US"/>
              </w:rPr>
            </w:pPr>
            <w:r w:rsidRPr="00DD7155">
              <w:rPr>
                <w:rFonts w:ascii="Tahoma" w:hAnsi="Tahoma" w:cs="Tahoma"/>
                <w:sz w:val="20"/>
                <w:highlight w:val="lightGray"/>
              </w:rPr>
              <w:t>при условии предоставления</w:t>
            </w:r>
            <w:r w:rsidR="00821C60" w:rsidRPr="00DD7155">
              <w:rPr>
                <w:rFonts w:ascii="Tahoma" w:hAnsi="Tahoma" w:cs="Tahoma"/>
                <w:sz w:val="20"/>
                <w:highlight w:val="lightGray"/>
              </w:rPr>
              <w:t xml:space="preserve"> оригиналов</w:t>
            </w:r>
          </w:p>
          <w:p w14:paraId="5A184EFA" w14:textId="204E01C3" w:rsidR="00504CED" w:rsidRPr="00DD7155" w:rsidRDefault="0038716F" w:rsidP="001A3C39">
            <w:pPr>
              <w:numPr>
                <w:ilvl w:val="0"/>
                <w:numId w:val="32"/>
              </w:numPr>
              <w:spacing w:before="120" w:after="240"/>
              <w:ind w:left="418" w:hanging="283"/>
              <w:rPr>
                <w:rFonts w:ascii="Tahoma" w:hAnsi="Tahoma" w:cs="Tahoma"/>
                <w:sz w:val="20"/>
                <w:highlight w:val="lightGray"/>
              </w:rPr>
            </w:pPr>
            <w:r w:rsidRPr="00DD7155">
              <w:rPr>
                <w:rFonts w:ascii="Tahoma" w:hAnsi="Tahoma" w:cs="Tahoma"/>
                <w:sz w:val="20"/>
                <w:highlight w:val="lightGray"/>
              </w:rPr>
              <w:t>подписанн</w:t>
            </w:r>
            <w:r>
              <w:rPr>
                <w:rFonts w:ascii="Tahoma" w:hAnsi="Tahoma" w:cs="Tahoma"/>
                <w:sz w:val="20"/>
                <w:highlight w:val="lightGray"/>
              </w:rPr>
              <w:t>ого</w:t>
            </w:r>
            <w:r w:rsidRPr="00DD7155">
              <w:rPr>
                <w:rFonts w:ascii="Tahoma" w:hAnsi="Tahoma" w:cs="Tahoma"/>
                <w:sz w:val="20"/>
                <w:highlight w:val="lightGray"/>
              </w:rPr>
              <w:t xml:space="preserve"> </w:t>
            </w:r>
            <w:r w:rsidR="001A3C39" w:rsidRPr="00DD7155">
              <w:rPr>
                <w:rFonts w:ascii="Tahoma" w:hAnsi="Tahoma" w:cs="Tahoma"/>
                <w:sz w:val="20"/>
                <w:highlight w:val="lightGray"/>
              </w:rPr>
              <w:t xml:space="preserve">Сторонами </w:t>
            </w:r>
            <w:r w:rsidR="00C72912" w:rsidRPr="00DD7155">
              <w:rPr>
                <w:rFonts w:ascii="Tahoma" w:hAnsi="Tahoma" w:cs="Tahoma"/>
                <w:sz w:val="20"/>
                <w:highlight w:val="lightGray"/>
              </w:rPr>
              <w:t>Акт</w:t>
            </w:r>
            <w:r w:rsidR="00DC2198" w:rsidRPr="00DD7155">
              <w:rPr>
                <w:rFonts w:ascii="Tahoma" w:hAnsi="Tahoma" w:cs="Tahoma"/>
                <w:sz w:val="20"/>
                <w:highlight w:val="lightGray"/>
              </w:rPr>
              <w:t>а</w:t>
            </w:r>
            <w:r w:rsidR="00C72912" w:rsidRPr="00DD7155">
              <w:rPr>
                <w:rFonts w:ascii="Tahoma" w:hAnsi="Tahoma" w:cs="Tahoma"/>
                <w:sz w:val="20"/>
                <w:highlight w:val="lightGray"/>
              </w:rPr>
              <w:t xml:space="preserve"> сдачи-приемки работ (услуг)</w:t>
            </w:r>
            <w:r w:rsidR="00504CED" w:rsidRPr="00DD7155">
              <w:rPr>
                <w:rFonts w:ascii="Tahoma" w:hAnsi="Tahoma" w:cs="Tahoma"/>
                <w:sz w:val="20"/>
                <w:highlight w:val="lightGray"/>
              </w:rPr>
              <w:t>:</w:t>
            </w:r>
          </w:p>
          <w:p w14:paraId="7C0ED295" w14:textId="2C4683E7" w:rsidR="001A3C39" w:rsidRPr="00DD7155" w:rsidRDefault="00970D58" w:rsidP="005C7FD2">
            <w:pPr>
              <w:numPr>
                <w:ilvl w:val="0"/>
                <w:numId w:val="32"/>
              </w:numPr>
              <w:spacing w:before="120" w:after="240"/>
              <w:ind w:left="418" w:firstLine="14"/>
              <w:rPr>
                <w:rFonts w:ascii="Tahoma" w:hAnsi="Tahoma" w:cs="Tahoma"/>
                <w:sz w:val="20"/>
                <w:highlight w:val="lightGray"/>
              </w:rPr>
            </w:pPr>
            <w:r w:rsidRPr="00F16DDB">
              <w:rPr>
                <w:rFonts w:ascii="Tahoma" w:hAnsi="Tahoma" w:cs="Tahoma"/>
                <w:b/>
                <w:color w:val="FF0000"/>
                <w:sz w:val="20"/>
                <w:highlight w:val="lightGray"/>
              </w:rPr>
              <w:t>[</w:t>
            </w:r>
            <w:r w:rsidRPr="00DD7155">
              <w:rPr>
                <w:rFonts w:ascii="Tahoma" w:hAnsi="Tahoma" w:cs="Tahoma"/>
                <w:sz w:val="20"/>
                <w:highlight w:val="lightGray"/>
              </w:rPr>
              <w:t xml:space="preserve">с приложением </w:t>
            </w:r>
            <w:r w:rsidR="005C7FD2" w:rsidRPr="00DD7155">
              <w:rPr>
                <w:rFonts w:ascii="Tahoma" w:hAnsi="Tahoma" w:cs="Tahoma"/>
                <w:sz w:val="20"/>
                <w:highlight w:val="lightGray"/>
              </w:rPr>
              <w:t>С</w:t>
            </w:r>
            <w:r w:rsidR="00BC2436">
              <w:rPr>
                <w:rFonts w:ascii="Tahoma" w:hAnsi="Tahoma" w:cs="Tahoma"/>
                <w:sz w:val="20"/>
                <w:highlight w:val="lightGray"/>
              </w:rPr>
              <w:t>водного реестра ПИР</w:t>
            </w:r>
            <w:r w:rsidR="001A3C39" w:rsidRPr="00DD7155">
              <w:rPr>
                <w:rFonts w:ascii="Tahoma" w:hAnsi="Tahoma" w:cs="Tahoma"/>
                <w:sz w:val="20"/>
                <w:highlight w:val="lightGray"/>
              </w:rPr>
              <w:t>;</w:t>
            </w:r>
            <w:r w:rsidRPr="00F16DDB">
              <w:rPr>
                <w:rFonts w:ascii="Tahoma" w:hAnsi="Tahoma" w:cs="Tahoma"/>
                <w:b/>
                <w:color w:val="FF0000"/>
                <w:sz w:val="20"/>
                <w:highlight w:val="lightGray"/>
              </w:rPr>
              <w:t>]</w:t>
            </w:r>
          </w:p>
          <w:p w14:paraId="5FB18EAB" w14:textId="77777777" w:rsidR="001A3C39" w:rsidRPr="00DD7155" w:rsidRDefault="001A3C39" w:rsidP="001A3C39">
            <w:pPr>
              <w:numPr>
                <w:ilvl w:val="0"/>
                <w:numId w:val="32"/>
              </w:numPr>
              <w:spacing w:before="120" w:after="240"/>
              <w:ind w:left="418" w:hanging="283"/>
              <w:rPr>
                <w:rFonts w:ascii="Tahoma" w:hAnsi="Tahoma" w:cs="Tahoma"/>
                <w:sz w:val="20"/>
                <w:highlight w:val="lightGray"/>
              </w:rPr>
            </w:pPr>
            <w:r w:rsidRPr="00DD7155">
              <w:rPr>
                <w:rFonts w:ascii="Tahoma" w:hAnsi="Tahoma" w:cs="Tahoma"/>
                <w:sz w:val="20"/>
                <w:highlight w:val="lightGray"/>
              </w:rPr>
              <w:t>счета на оплату;</w:t>
            </w:r>
          </w:p>
          <w:p w14:paraId="39BB2FBB" w14:textId="15B497DA" w:rsidR="001A3C39" w:rsidRPr="00DD7155" w:rsidRDefault="00526E69" w:rsidP="001A3C39">
            <w:pPr>
              <w:numPr>
                <w:ilvl w:val="0"/>
                <w:numId w:val="32"/>
              </w:numPr>
              <w:spacing w:before="120" w:after="240"/>
              <w:ind w:left="418" w:hanging="283"/>
              <w:rPr>
                <w:rFonts w:ascii="Tahoma" w:hAnsi="Tahoma" w:cs="Tahoma"/>
                <w:sz w:val="20"/>
                <w:highlight w:val="lightGray"/>
              </w:rPr>
            </w:pPr>
            <w:r w:rsidRPr="00526E69">
              <w:rPr>
                <w:rFonts w:ascii="Tahoma" w:hAnsi="Tahoma" w:cs="Tahoma"/>
                <w:b/>
                <w:color w:val="FF0000"/>
                <w:sz w:val="20"/>
                <w:u w:color="FF0000"/>
              </w:rPr>
              <w:t>[</w:t>
            </w:r>
            <w:r w:rsidR="001A3C39" w:rsidRPr="00DD7155">
              <w:rPr>
                <w:rFonts w:ascii="Tahoma" w:hAnsi="Tahoma" w:cs="Tahoma"/>
                <w:sz w:val="20"/>
                <w:highlight w:val="darkCyan"/>
              </w:rPr>
              <w:t>счета-фактуры</w:t>
            </w:r>
            <w:r w:rsidRPr="00526E69">
              <w:rPr>
                <w:rFonts w:ascii="Tahoma" w:hAnsi="Tahoma" w:cs="Tahoma"/>
                <w:b/>
                <w:color w:val="FF0000"/>
                <w:sz w:val="20"/>
              </w:rPr>
              <w:t>]</w:t>
            </w:r>
            <w:r w:rsidR="001A3C39" w:rsidRPr="00DD7155">
              <w:rPr>
                <w:rFonts w:ascii="Tahoma" w:hAnsi="Tahoma" w:cs="Tahoma"/>
                <w:sz w:val="20"/>
              </w:rPr>
              <w:t>.</w:t>
            </w:r>
            <w:r w:rsidR="00571A96" w:rsidRPr="00DD7155">
              <w:rPr>
                <w:rFonts w:ascii="Tahoma" w:hAnsi="Tahoma" w:cs="Tahoma"/>
                <w:sz w:val="20"/>
              </w:rPr>
              <w:t xml:space="preserve"> </w:t>
            </w:r>
            <w:r w:rsidRPr="00526E69">
              <w:rPr>
                <w:rFonts w:ascii="Tahoma" w:hAnsi="Tahoma" w:cs="Tahoma"/>
                <w:b/>
                <w:color w:val="FF0000"/>
                <w:sz w:val="20"/>
              </w:rPr>
              <w:t>]</w:t>
            </w:r>
          </w:p>
        </w:tc>
      </w:tr>
    </w:tbl>
    <w:p w14:paraId="0E5B737E" w14:textId="52D19285" w:rsidR="001A3C39" w:rsidRPr="00EF62B9" w:rsidRDefault="00571A96" w:rsidP="002F68A6">
      <w:pPr>
        <w:pStyle w:val="1112"/>
        <w:tabs>
          <w:tab w:val="left" w:pos="284"/>
          <w:tab w:val="left" w:pos="924"/>
        </w:tabs>
        <w:spacing w:before="120" w:after="240"/>
        <w:rPr>
          <w:rFonts w:ascii="Tahoma" w:hAnsi="Tahoma" w:cs="Tahoma"/>
          <w:sz w:val="20"/>
          <w:szCs w:val="20"/>
        </w:rPr>
      </w:pPr>
      <w:r w:rsidRPr="00EF62B9">
        <w:rPr>
          <w:rFonts w:ascii="Tahoma" w:hAnsi="Tahoma" w:cs="Tahoma"/>
          <w:i/>
          <w:sz w:val="20"/>
          <w:szCs w:val="20"/>
          <w:highlight w:val="lightGray"/>
        </w:rPr>
        <w:t xml:space="preserve">В СЛУЧАЕ ЕСЛИ ЗАКАЗЧИК ВОЗМЕЩАЕТ ПОДРЯДЧИКУ, ДЕЙСТВУЮЩЕМУ В КАЧЕСТВЕ ПОСРЕДНИКА, РАСХОДЫ </w:t>
      </w:r>
      <w:r w:rsidR="00884987">
        <w:rPr>
          <w:rFonts w:ascii="Tahoma" w:hAnsi="Tahoma" w:cs="Tahoma"/>
          <w:i/>
          <w:sz w:val="20"/>
          <w:szCs w:val="20"/>
          <w:highlight w:val="lightGray"/>
        </w:rPr>
        <w:t>НА</w:t>
      </w:r>
      <w:r w:rsidRPr="00EF62B9">
        <w:rPr>
          <w:rFonts w:ascii="Tahoma" w:hAnsi="Tahoma" w:cs="Tahoma"/>
          <w:i/>
          <w:sz w:val="20"/>
          <w:szCs w:val="20"/>
          <w:highlight w:val="lightGray"/>
        </w:rPr>
        <w:t xml:space="preserve"> ЭКСПЕРТИЗ</w:t>
      </w:r>
      <w:r w:rsidR="00884987">
        <w:rPr>
          <w:rFonts w:ascii="Tahoma" w:hAnsi="Tahoma" w:cs="Tahoma"/>
          <w:i/>
          <w:sz w:val="20"/>
          <w:szCs w:val="20"/>
          <w:highlight w:val="lightGray"/>
        </w:rPr>
        <w:t>У,</w:t>
      </w:r>
      <w:r w:rsidRPr="00EF62B9">
        <w:rPr>
          <w:rFonts w:ascii="Tahoma" w:hAnsi="Tahoma" w:cs="Tahoma"/>
          <w:i/>
          <w:sz w:val="20"/>
          <w:szCs w:val="20"/>
          <w:highlight w:val="lightGray"/>
        </w:rPr>
        <w:t xml:space="preserve"> </w:t>
      </w:r>
      <w:r w:rsidR="00884987" w:rsidRPr="00EF62B9">
        <w:rPr>
          <w:rFonts w:ascii="Tahoma" w:hAnsi="Tahoma" w:cs="Tahoma"/>
          <w:i/>
          <w:sz w:val="20"/>
          <w:szCs w:val="20"/>
          <w:highlight w:val="lightGray"/>
        </w:rPr>
        <w:t xml:space="preserve">ПОНЕСЕННЫЕ </w:t>
      </w:r>
      <w:r w:rsidR="00884987">
        <w:rPr>
          <w:rFonts w:ascii="Tahoma" w:hAnsi="Tahoma" w:cs="Tahoma"/>
          <w:i/>
          <w:sz w:val="20"/>
          <w:szCs w:val="20"/>
          <w:highlight w:val="lightGray"/>
        </w:rPr>
        <w:t xml:space="preserve">ИМ, </w:t>
      </w:r>
      <w:r w:rsidRPr="00EF62B9">
        <w:rPr>
          <w:rFonts w:ascii="Tahoma" w:hAnsi="Tahoma" w:cs="Tahoma"/>
          <w:i/>
          <w:sz w:val="20"/>
          <w:szCs w:val="20"/>
          <w:highlight w:val="lightGray"/>
        </w:rPr>
        <w:t>ПО ПОРУЧЕНИЮ ЗАКАЗЧИКА</w:t>
      </w:r>
    </w:p>
    <w:tbl>
      <w:tblPr>
        <w:tblStyle w:val="73"/>
        <w:tblW w:w="10584"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8"/>
        <w:gridCol w:w="7"/>
        <w:gridCol w:w="9439"/>
      </w:tblGrid>
      <w:tr w:rsidR="00852517" w:rsidRPr="00DD7155" w14:paraId="3400431A" w14:textId="77777777" w:rsidTr="00852517">
        <w:trPr>
          <w:trHeight w:val="280"/>
        </w:trPr>
        <w:tc>
          <w:tcPr>
            <w:tcW w:w="1145" w:type="dxa"/>
            <w:gridSpan w:val="2"/>
            <w:tcBorders>
              <w:top w:val="nil"/>
              <w:bottom w:val="nil"/>
              <w:right w:val="nil"/>
            </w:tcBorders>
          </w:tcPr>
          <w:p w14:paraId="01D2E84A" w14:textId="77777777" w:rsidR="00852517" w:rsidRPr="00DD7155" w:rsidRDefault="00852517"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p>
        </w:tc>
        <w:tc>
          <w:tcPr>
            <w:tcW w:w="9439" w:type="dxa"/>
            <w:tcBorders>
              <w:top w:val="nil"/>
              <w:left w:val="nil"/>
              <w:bottom w:val="dotted" w:sz="4" w:space="0" w:color="auto"/>
            </w:tcBorders>
            <w:shd w:val="clear" w:color="auto" w:fill="F2F2F2"/>
          </w:tcPr>
          <w:p w14:paraId="132600FA" w14:textId="3EE6A121" w:rsidR="00852517" w:rsidRPr="00DD7155" w:rsidRDefault="00526E69" w:rsidP="002F68A6">
            <w:pPr>
              <w:spacing w:before="120" w:after="240"/>
              <w:ind w:left="148" w:firstLine="0"/>
              <w:rPr>
                <w:rFonts w:ascii="Tahoma" w:hAnsi="Tahoma" w:cs="Tahoma"/>
                <w:b/>
                <w:color w:val="00B050"/>
                <w:sz w:val="20"/>
                <w:highlight w:val="lightGray"/>
              </w:rPr>
            </w:pPr>
            <w:r w:rsidRPr="00526E69">
              <w:rPr>
                <w:rFonts w:ascii="Tahoma" w:hAnsi="Tahoma" w:cs="Tahoma"/>
                <w:b/>
                <w:color w:val="FF0000"/>
                <w:sz w:val="20"/>
                <w:u w:color="FF0000"/>
              </w:rPr>
              <w:t>[</w:t>
            </w:r>
            <w:r w:rsidR="00852517" w:rsidRPr="00DD7155">
              <w:rPr>
                <w:rFonts w:ascii="Tahoma" w:hAnsi="Tahoma" w:cs="Tahoma"/>
                <w:b/>
                <w:color w:val="1F497D" w:themeColor="text2"/>
                <w:sz w:val="20"/>
                <w:highlight w:val="lightGray"/>
              </w:rPr>
              <w:t xml:space="preserve">Заказчик </w:t>
            </w:r>
            <w:r w:rsidR="004163DC" w:rsidRPr="00DD7155">
              <w:rPr>
                <w:rFonts w:ascii="Tahoma" w:hAnsi="Tahoma" w:cs="Tahoma"/>
                <w:b/>
                <w:color w:val="1F497D" w:themeColor="text2"/>
                <w:sz w:val="20"/>
                <w:highlight w:val="lightGray"/>
              </w:rPr>
              <w:t xml:space="preserve">возмещает расходы </w:t>
            </w:r>
            <w:r w:rsidR="00852517" w:rsidRPr="00DD7155">
              <w:rPr>
                <w:rFonts w:ascii="Tahoma" w:hAnsi="Tahoma" w:cs="Tahoma"/>
                <w:b/>
                <w:color w:val="1F497D" w:themeColor="text2"/>
                <w:sz w:val="20"/>
                <w:highlight w:val="lightGray"/>
              </w:rPr>
              <w:t>Подрядчика по прохождению Экспертизы</w:t>
            </w:r>
            <w:r w:rsidRPr="00526E69">
              <w:rPr>
                <w:rFonts w:ascii="Tahoma" w:hAnsi="Tahoma" w:cs="Tahoma"/>
                <w:b/>
                <w:color w:val="FF0000"/>
                <w:sz w:val="20"/>
                <w:lang w:val="en-US"/>
              </w:rPr>
              <w:t>]</w:t>
            </w:r>
          </w:p>
        </w:tc>
      </w:tr>
      <w:tr w:rsidR="00852517" w:rsidRPr="00DD7155" w14:paraId="69FA1EA2" w14:textId="77777777" w:rsidTr="00852517">
        <w:trPr>
          <w:trHeight w:val="280"/>
        </w:trPr>
        <w:tc>
          <w:tcPr>
            <w:tcW w:w="1138" w:type="dxa"/>
            <w:tcBorders>
              <w:top w:val="nil"/>
              <w:bottom w:val="nil"/>
              <w:right w:val="nil"/>
            </w:tcBorders>
          </w:tcPr>
          <w:p w14:paraId="091B037B" w14:textId="77777777" w:rsidR="00852517" w:rsidRPr="00DD7155" w:rsidRDefault="00852517"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446" w:type="dxa"/>
            <w:gridSpan w:val="2"/>
            <w:tcBorders>
              <w:left w:val="nil"/>
            </w:tcBorders>
            <w:shd w:val="clear" w:color="auto" w:fill="F2F2F2"/>
          </w:tcPr>
          <w:p w14:paraId="28BD4046" w14:textId="77777777" w:rsidR="00852517" w:rsidRDefault="00852517"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highlight w:val="lightGray"/>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highlight w:val="lightGray"/>
              </w:rPr>
              <w:t>•</w:t>
            </w:r>
            <w:r w:rsidR="00526E69" w:rsidRPr="00526E69">
              <w:rPr>
                <w:rFonts w:ascii="Tahoma" w:hAnsi="Tahoma" w:cs="Tahoma"/>
                <w:b/>
                <w:color w:val="FF0000"/>
                <w:sz w:val="20"/>
              </w:rPr>
              <w:t>]</w:t>
            </w:r>
          </w:p>
          <w:p w14:paraId="6C6140A6" w14:textId="5DD66B5A"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highlight w:val="lightGray"/>
              </w:rPr>
            </w:pPr>
            <w:r w:rsidRPr="00F16DDB">
              <w:rPr>
                <w:rFonts w:ascii="Tahoma" w:hAnsi="Tahoma" w:cs="Tahoma"/>
                <w:b/>
                <w:bCs/>
                <w:color w:val="FF0000"/>
                <w:highlight w:val="lightGray"/>
              </w:rPr>
              <w:t>[</w:t>
            </w:r>
            <w:r w:rsidRPr="00F16DDB">
              <w:rPr>
                <w:rFonts w:ascii="Tahoma" w:hAnsi="Tahoma" w:cs="Tahoma"/>
                <w:color w:val="ED7D31"/>
                <w:highlight w:val="lightGray"/>
              </w:rPr>
              <w:t>-</w:t>
            </w:r>
            <w:r w:rsidRPr="00F16DDB">
              <w:rPr>
                <w:rFonts w:ascii="Tahoma" w:hAnsi="Tahoma" w:cs="Tahoma"/>
                <w:b/>
                <w:bCs/>
                <w:color w:val="FF0000"/>
                <w:highlight w:val="lightGray"/>
              </w:rPr>
              <w:t>]</w:t>
            </w:r>
            <w:r w:rsidRPr="00F16DDB">
              <w:rPr>
                <w:rFonts w:ascii="Tahoma" w:hAnsi="Tahoma" w:cs="Tahoma"/>
                <w:color w:val="ED7D31"/>
                <w:highlight w:val="lightGray"/>
              </w:rPr>
              <w:t xml:space="preserve"> </w:t>
            </w:r>
            <w:r w:rsidRPr="00F16DDB">
              <w:rPr>
                <w:rStyle w:val="ad"/>
                <w:rFonts w:ascii="Tahoma" w:hAnsi="Tahoma" w:cs="Tahoma"/>
                <w:color w:val="ED7D31"/>
                <w:highlight w:val="lightGray"/>
              </w:rPr>
              <w:footnoteReference w:id="115"/>
            </w:r>
          </w:p>
        </w:tc>
      </w:tr>
      <w:tr w:rsidR="00852517" w:rsidRPr="00DD7155" w14:paraId="46F996E4" w14:textId="77777777" w:rsidTr="006804B5">
        <w:tc>
          <w:tcPr>
            <w:tcW w:w="1138" w:type="dxa"/>
            <w:tcBorders>
              <w:top w:val="nil"/>
              <w:bottom w:val="nil"/>
              <w:right w:val="nil"/>
            </w:tcBorders>
          </w:tcPr>
          <w:p w14:paraId="2AC0BF03" w14:textId="77777777" w:rsidR="00852517" w:rsidRPr="00DD7155" w:rsidRDefault="00852517"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446" w:type="dxa"/>
            <w:gridSpan w:val="2"/>
            <w:tcBorders>
              <w:left w:val="nil"/>
              <w:bottom w:val="dotted" w:sz="4" w:space="0" w:color="auto"/>
            </w:tcBorders>
            <w:shd w:val="clear" w:color="auto" w:fill="F2F2F2"/>
          </w:tcPr>
          <w:p w14:paraId="3F6CAB6F" w14:textId="3F5F87E0" w:rsidR="00852517" w:rsidRPr="00DD7155" w:rsidRDefault="003743AF" w:rsidP="00C3285C">
            <w:pPr>
              <w:spacing w:before="120" w:after="240"/>
              <w:ind w:left="148" w:firstLine="0"/>
              <w:rPr>
                <w:rFonts w:ascii="Tahoma" w:hAnsi="Tahoma" w:cs="Tahoma"/>
                <w:sz w:val="20"/>
                <w:highlight w:val="lightGray"/>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852517" w:rsidRPr="00DD7155">
              <w:rPr>
                <w:rFonts w:ascii="Tahoma" w:hAnsi="Tahoma" w:cs="Tahoma"/>
                <w:color w:val="F79646" w:themeColor="accent6"/>
                <w:sz w:val="20"/>
                <w:highlight w:val="lightGray"/>
              </w:rPr>
              <w:t>после истечения</w:t>
            </w:r>
            <w:r w:rsidR="00526E69" w:rsidRPr="00526E69">
              <w:rPr>
                <w:rFonts w:ascii="Tahoma" w:hAnsi="Tahoma" w:cs="Tahoma"/>
                <w:b/>
                <w:color w:val="FF0000"/>
                <w:sz w:val="20"/>
              </w:rPr>
              <w:t>]</w:t>
            </w:r>
            <w:r w:rsidR="00852517" w:rsidRPr="00DD7155">
              <w:rPr>
                <w:rFonts w:ascii="Tahoma" w:hAnsi="Tahoma" w:cs="Tahoma"/>
                <w:color w:val="1F497D" w:themeColor="text2"/>
                <w:sz w:val="20"/>
                <w:highlight w:val="lightGray"/>
              </w:rPr>
              <w:t>/</w:t>
            </w:r>
            <w:r w:rsidR="00526E69" w:rsidRPr="00526E69">
              <w:rPr>
                <w:rFonts w:ascii="Tahoma" w:hAnsi="Tahoma" w:cs="Tahoma"/>
                <w:b/>
                <w:color w:val="FF0000"/>
                <w:sz w:val="20"/>
                <w:u w:color="FF0000"/>
              </w:rPr>
              <w:t>[</w:t>
            </w:r>
            <w:r w:rsidR="00852517" w:rsidRPr="00DD7155">
              <w:rPr>
                <w:rFonts w:ascii="Tahoma" w:hAnsi="Tahoma" w:cs="Tahoma"/>
                <w:color w:val="1F497D" w:themeColor="text2"/>
                <w:sz w:val="20"/>
                <w:highlight w:val="lightGray"/>
              </w:rPr>
              <w:t xml:space="preserve"> </w:t>
            </w:r>
            <w:r w:rsidR="0087738B" w:rsidRPr="00DD7155">
              <w:rPr>
                <w:rFonts w:ascii="Tahoma" w:hAnsi="Tahoma" w:cs="Tahoma"/>
                <w:color w:val="1F497D" w:themeColor="text2"/>
                <w:sz w:val="20"/>
                <w:highlight w:val="lightGray"/>
              </w:rPr>
              <w:t>не позднее</w:t>
            </w:r>
            <w:r w:rsidR="00526E69" w:rsidRPr="00526E69">
              <w:rPr>
                <w:rFonts w:ascii="Tahoma" w:hAnsi="Tahoma" w:cs="Tahoma"/>
                <w:b/>
                <w:color w:val="FF0000"/>
                <w:sz w:val="20"/>
              </w:rPr>
              <w:t>]</w:t>
            </w:r>
            <w:r w:rsidR="00852517" w:rsidRPr="00DD7155">
              <w:rPr>
                <w:rFonts w:ascii="Tahoma" w:hAnsi="Tahoma" w:cs="Tahoma"/>
                <w:color w:val="1F497D" w:themeColor="text2"/>
                <w:sz w:val="20"/>
                <w:highlight w:val="lightGray"/>
              </w:rPr>
              <w:t xml:space="preserve"> </w:t>
            </w:r>
            <w:r w:rsidR="00526E69" w:rsidRPr="00526E69">
              <w:rPr>
                <w:rFonts w:ascii="Tahoma" w:hAnsi="Tahoma" w:cs="Tahoma"/>
                <w:b/>
                <w:color w:val="FF0000"/>
                <w:sz w:val="20"/>
                <w:u w:color="FF0000"/>
              </w:rPr>
              <w:t>[</w:t>
            </w:r>
            <w:r w:rsidR="00852517" w:rsidRPr="00DD7155">
              <w:rPr>
                <w:rFonts w:ascii="Tahoma" w:hAnsi="Tahoma" w:cs="Tahoma"/>
                <w:color w:val="1F497D" w:themeColor="text2"/>
                <w:sz w:val="20"/>
                <w:highlight w:val="lightGray"/>
              </w:rPr>
              <w:t>•</w:t>
            </w:r>
            <w:r w:rsidR="00526E69" w:rsidRPr="00526E69">
              <w:rPr>
                <w:rFonts w:ascii="Tahoma" w:hAnsi="Tahoma" w:cs="Tahoma"/>
                <w:b/>
                <w:color w:val="FF0000"/>
                <w:sz w:val="20"/>
              </w:rPr>
              <w:t>]</w:t>
            </w:r>
            <w:r w:rsidR="001D01BD" w:rsidRPr="00DD7155">
              <w:rPr>
                <w:rFonts w:ascii="Tahoma" w:hAnsi="Tahoma" w:cs="Tahoma"/>
                <w:color w:val="1F497D" w:themeColor="text2"/>
                <w:sz w:val="20"/>
                <w:highlight w:val="lightGray"/>
              </w:rPr>
              <w:t>к.д.</w:t>
            </w:r>
            <w:r w:rsidRPr="00526E69">
              <w:rPr>
                <w:rFonts w:ascii="Tahoma" w:hAnsi="Tahoma" w:cs="Tahoma"/>
                <w:b/>
                <w:color w:val="FF0000"/>
                <w:sz w:val="20"/>
              </w:rPr>
              <w:t xml:space="preserve"> ]</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16"/>
            </w:r>
            <w:r w:rsidRPr="003743AF">
              <w:rPr>
                <w:rFonts w:ascii="Tahoma" w:hAnsi="Tahoma" w:cs="Tahoma"/>
                <w:color w:val="FFFF00"/>
                <w:sz w:val="20"/>
                <w:szCs w:val="20"/>
                <w:highlight w:val="black"/>
              </w:rPr>
              <w:t>]</w:t>
            </w:r>
            <w:r w:rsidR="00C3285C" w:rsidRPr="003743AF">
              <w:rPr>
                <w:rStyle w:val="ad"/>
                <w:rFonts w:ascii="Tahoma" w:hAnsi="Tahoma" w:cs="Tahoma"/>
                <w:bCs/>
                <w:color w:val="FFFF00"/>
                <w:sz w:val="20"/>
                <w:szCs w:val="20"/>
                <w:highlight w:val="black"/>
              </w:rPr>
              <w:t xml:space="preserve"> </w:t>
            </w:r>
            <w:r w:rsidR="00C3285C" w:rsidRPr="003743AF">
              <w:rPr>
                <w:rStyle w:val="ad"/>
                <w:rFonts w:ascii="Tahoma" w:hAnsi="Tahoma" w:cs="Tahoma"/>
                <w:bCs/>
                <w:color w:val="FFFF00"/>
                <w:sz w:val="20"/>
                <w:szCs w:val="20"/>
                <w:highlight w:val="black"/>
              </w:rPr>
              <w:footnoteReference w:id="117"/>
            </w:r>
          </w:p>
        </w:tc>
      </w:tr>
      <w:tr w:rsidR="00411ED6" w:rsidRPr="00DD7155" w14:paraId="59E637DD" w14:textId="77777777" w:rsidTr="006804B5">
        <w:tc>
          <w:tcPr>
            <w:tcW w:w="1138" w:type="dxa"/>
            <w:tcBorders>
              <w:top w:val="nil"/>
              <w:bottom w:val="nil"/>
              <w:right w:val="nil"/>
            </w:tcBorders>
          </w:tcPr>
          <w:p w14:paraId="701E934C" w14:textId="4C9AF54B" w:rsidR="00411ED6" w:rsidRPr="00DD7155" w:rsidRDefault="00411ED6"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446" w:type="dxa"/>
            <w:gridSpan w:val="2"/>
            <w:tcBorders>
              <w:top w:val="dotted" w:sz="4" w:space="0" w:color="auto"/>
              <w:left w:val="nil"/>
              <w:bottom w:val="nil"/>
            </w:tcBorders>
            <w:shd w:val="clear" w:color="auto" w:fill="F2F2F2"/>
          </w:tcPr>
          <w:p w14:paraId="6005CF15" w14:textId="628548C5" w:rsidR="00411ED6" w:rsidRPr="00DD7155" w:rsidRDefault="00411ED6" w:rsidP="002F68A6">
            <w:pPr>
              <w:spacing w:before="120" w:after="240"/>
              <w:ind w:left="148" w:firstLine="0"/>
              <w:rPr>
                <w:rFonts w:ascii="Tahoma" w:hAnsi="Tahoma" w:cs="Tahoma"/>
                <w:sz w:val="20"/>
                <w:highlight w:val="lightGray"/>
              </w:rPr>
            </w:pPr>
            <w:r w:rsidRPr="00DD7155">
              <w:rPr>
                <w:rFonts w:ascii="Tahoma" w:hAnsi="Tahoma" w:cs="Tahoma"/>
                <w:color w:val="1F497D" w:themeColor="text2"/>
                <w:sz w:val="20"/>
                <w:highlight w:val="lightGray"/>
              </w:rPr>
              <w:t>с момента получения Заказчиком</w:t>
            </w:r>
            <w:r w:rsidR="00C263A3" w:rsidRPr="00DD7155">
              <w:rPr>
                <w:rFonts w:ascii="Tahoma" w:hAnsi="Tahoma" w:cs="Tahoma"/>
                <w:color w:val="1F497D" w:themeColor="text2"/>
                <w:sz w:val="20"/>
                <w:highlight w:val="lightGray"/>
              </w:rPr>
              <w:t xml:space="preserve"> оригиналов</w:t>
            </w:r>
          </w:p>
        </w:tc>
      </w:tr>
      <w:tr w:rsidR="00411ED6" w:rsidRPr="00DD7155" w14:paraId="5A6ED315" w14:textId="77777777" w:rsidTr="006804B5">
        <w:tc>
          <w:tcPr>
            <w:tcW w:w="1138" w:type="dxa"/>
            <w:tcBorders>
              <w:top w:val="nil"/>
              <w:bottom w:val="dotted" w:sz="4" w:space="0" w:color="auto"/>
              <w:right w:val="nil"/>
            </w:tcBorders>
          </w:tcPr>
          <w:p w14:paraId="6FF9EDF4" w14:textId="77777777" w:rsidR="00411ED6" w:rsidRPr="00DD7155" w:rsidRDefault="00411ED6" w:rsidP="002F68A6">
            <w:pPr>
              <w:tabs>
                <w:tab w:val="left" w:pos="1410"/>
              </w:tabs>
              <w:spacing w:before="120" w:after="240"/>
              <w:ind w:right="-150" w:firstLine="0"/>
              <w:rPr>
                <w:rFonts w:ascii="Tahoma" w:hAnsi="Tahoma" w:cs="Tahoma"/>
                <w:i/>
                <w:sz w:val="14"/>
                <w:szCs w:val="18"/>
                <w:lang w:eastAsia="ru-RU"/>
              </w:rPr>
            </w:pPr>
          </w:p>
        </w:tc>
        <w:tc>
          <w:tcPr>
            <w:tcW w:w="9446" w:type="dxa"/>
            <w:gridSpan w:val="2"/>
            <w:tcBorders>
              <w:top w:val="nil"/>
              <w:left w:val="nil"/>
              <w:bottom w:val="dotted" w:sz="4" w:space="0" w:color="auto"/>
            </w:tcBorders>
            <w:shd w:val="clear" w:color="auto" w:fill="F2F2F2"/>
          </w:tcPr>
          <w:p w14:paraId="772B7EA0" w14:textId="40205EB8" w:rsidR="00726CA7" w:rsidRPr="00DD7155" w:rsidRDefault="00726CA7" w:rsidP="002F68A6">
            <w:pPr>
              <w:numPr>
                <w:ilvl w:val="0"/>
                <w:numId w:val="32"/>
              </w:numPr>
              <w:spacing w:before="120" w:after="240"/>
              <w:ind w:left="431"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Отчета о понесенных расходах (по форме Приложения «Отчет о понесенных расходах»)</w:t>
            </w:r>
            <w:r w:rsidR="00622D85" w:rsidRPr="00DD7155">
              <w:rPr>
                <w:rFonts w:ascii="Tahoma" w:hAnsi="Tahoma" w:cs="Tahoma"/>
                <w:color w:val="1F497D" w:themeColor="text2"/>
                <w:sz w:val="20"/>
                <w:highlight w:val="lightGray"/>
              </w:rPr>
              <w:t>;</w:t>
            </w:r>
          </w:p>
          <w:p w14:paraId="5AA5B0AA" w14:textId="77777777" w:rsidR="00726CA7" w:rsidRPr="00DD7155" w:rsidRDefault="00726CA7" w:rsidP="002F68A6">
            <w:pPr>
              <w:numPr>
                <w:ilvl w:val="0"/>
                <w:numId w:val="32"/>
              </w:numPr>
              <w:spacing w:before="120" w:after="240"/>
              <w:ind w:left="431"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счета-фактуры, предусмотренного налоговым законодательством РФ при осуществлении посреднической деятельности;</w:t>
            </w:r>
          </w:p>
          <w:p w14:paraId="75C9D149" w14:textId="2E45A527" w:rsidR="00411ED6" w:rsidRPr="00DD7155" w:rsidRDefault="00726CA7" w:rsidP="00E75C9C">
            <w:pPr>
              <w:numPr>
                <w:ilvl w:val="0"/>
                <w:numId w:val="32"/>
              </w:numPr>
              <w:spacing w:before="120" w:after="240"/>
              <w:ind w:left="431"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счета на оплату.</w:t>
            </w:r>
          </w:p>
        </w:tc>
      </w:tr>
      <w:tr w:rsidR="00622D85" w:rsidRPr="00DD7155" w14:paraId="10EB31AD" w14:textId="77777777" w:rsidTr="006804B5">
        <w:tc>
          <w:tcPr>
            <w:tcW w:w="1138" w:type="dxa"/>
            <w:tcBorders>
              <w:top w:val="dotted" w:sz="4" w:space="0" w:color="auto"/>
              <w:bottom w:val="nil"/>
              <w:right w:val="nil"/>
            </w:tcBorders>
          </w:tcPr>
          <w:p w14:paraId="332C55AE" w14:textId="623EB251" w:rsidR="00622D85" w:rsidRPr="00DD7155" w:rsidRDefault="00622D85"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 xml:space="preserve">Дополнительные </w:t>
            </w:r>
            <w:r w:rsidR="00876FE1" w:rsidRPr="00DD7155">
              <w:rPr>
                <w:rFonts w:ascii="Tahoma" w:hAnsi="Tahoma" w:cs="Tahoma"/>
                <w:i/>
                <w:sz w:val="14"/>
                <w:szCs w:val="18"/>
              </w:rPr>
              <w:t>условия</w:t>
            </w:r>
          </w:p>
        </w:tc>
        <w:tc>
          <w:tcPr>
            <w:tcW w:w="9446" w:type="dxa"/>
            <w:gridSpan w:val="2"/>
            <w:tcBorders>
              <w:top w:val="nil"/>
              <w:left w:val="nil"/>
              <w:bottom w:val="dotted" w:sz="4" w:space="0" w:color="auto"/>
            </w:tcBorders>
            <w:shd w:val="clear" w:color="auto" w:fill="F2F2F2"/>
          </w:tcPr>
          <w:p w14:paraId="6C056FB1" w14:textId="40DD9F1C" w:rsidR="00622D85" w:rsidRPr="00DD7155" w:rsidRDefault="00622D85" w:rsidP="002F68A6">
            <w:pPr>
              <w:spacing w:before="120" w:after="240"/>
              <w:ind w:left="148" w:firstLine="0"/>
              <w:rPr>
                <w:rFonts w:ascii="Tahoma" w:hAnsi="Tahoma" w:cs="Tahoma"/>
                <w:color w:val="1F497D" w:themeColor="text2"/>
                <w:sz w:val="20"/>
                <w:highlight w:val="lightGray"/>
              </w:rPr>
            </w:pPr>
            <w:r w:rsidRPr="00DD7155">
              <w:rPr>
                <w:rFonts w:ascii="Tahoma" w:hAnsi="Tahoma" w:cs="Tahoma"/>
                <w:color w:val="1F497D" w:themeColor="text2"/>
                <w:sz w:val="20"/>
                <w:highlight w:val="lightGray"/>
              </w:rPr>
              <w:t>при условии предоставления:</w:t>
            </w:r>
          </w:p>
          <w:p w14:paraId="6EC53DA2" w14:textId="5D7B316C" w:rsidR="00622D85" w:rsidRPr="00DD7155" w:rsidRDefault="00622D85" w:rsidP="002F68A6">
            <w:pPr>
              <w:numPr>
                <w:ilvl w:val="0"/>
                <w:numId w:val="32"/>
              </w:numPr>
              <w:spacing w:before="120" w:after="240"/>
              <w:ind w:left="431"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 xml:space="preserve">положительного заключения Экспертизы; </w:t>
            </w:r>
          </w:p>
          <w:p w14:paraId="26710E8B" w14:textId="757A4566" w:rsidR="00622D85" w:rsidRPr="00DD7155" w:rsidRDefault="00622D85" w:rsidP="002F68A6">
            <w:pPr>
              <w:numPr>
                <w:ilvl w:val="0"/>
                <w:numId w:val="32"/>
              </w:numPr>
              <w:spacing w:before="120" w:after="240"/>
              <w:ind w:left="431"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 xml:space="preserve">к Отчету о понесенных расходах обязательно прикладываются </w:t>
            </w:r>
          </w:p>
          <w:p w14:paraId="46DFC090" w14:textId="112DDC20" w:rsidR="00622D85" w:rsidRPr="00DD7155" w:rsidRDefault="00622D85" w:rsidP="00C338A7">
            <w:pPr>
              <w:numPr>
                <w:ilvl w:val="0"/>
                <w:numId w:val="32"/>
              </w:numPr>
              <w:spacing w:before="120" w:after="240"/>
              <w:ind w:left="715" w:hanging="283"/>
              <w:rPr>
                <w:rFonts w:ascii="Tahoma" w:hAnsi="Tahoma" w:cs="Tahoma"/>
                <w:color w:val="1F497D" w:themeColor="text2"/>
                <w:sz w:val="20"/>
                <w:highlight w:val="lightGray"/>
              </w:rPr>
            </w:pPr>
            <w:r w:rsidRPr="00DD7155">
              <w:rPr>
                <w:rFonts w:ascii="Tahoma" w:hAnsi="Tahoma" w:cs="Tahoma"/>
                <w:color w:val="1F497D" w:themeColor="text2"/>
                <w:sz w:val="20"/>
                <w:highlight w:val="lightGray"/>
              </w:rPr>
              <w:t>копии документов, подтверждающих расходы Подрядчика (копии договора на проведение экспертизы, акта, счета и т.д.).</w:t>
            </w:r>
            <w:r w:rsidR="00571A96" w:rsidRPr="00DD7155">
              <w:rPr>
                <w:rFonts w:ascii="Tahoma" w:hAnsi="Tahoma" w:cs="Tahoma"/>
                <w:b/>
                <w:color w:val="FF0000"/>
                <w:sz w:val="20"/>
                <w:highlight w:val="lightGray"/>
              </w:rPr>
              <w:t xml:space="preserve"> </w:t>
            </w:r>
          </w:p>
        </w:tc>
      </w:tr>
    </w:tbl>
    <w:p w14:paraId="51C19B8A" w14:textId="06C145FF" w:rsidR="00852517" w:rsidRPr="00EF62B9" w:rsidRDefault="003B24C4" w:rsidP="002F68A6">
      <w:pPr>
        <w:pStyle w:val="1112"/>
        <w:tabs>
          <w:tab w:val="left" w:pos="284"/>
          <w:tab w:val="left" w:pos="924"/>
        </w:tabs>
        <w:spacing w:before="120" w:after="240"/>
        <w:rPr>
          <w:rFonts w:ascii="Tahoma" w:hAnsi="Tahoma" w:cs="Tahoma"/>
          <w:sz w:val="28"/>
        </w:rPr>
      </w:pPr>
      <w:r w:rsidRPr="00EF62B9">
        <w:rPr>
          <w:rFonts w:ascii="Tahoma" w:hAnsi="Tahoma" w:cs="Tahoma"/>
          <w:i/>
          <w:sz w:val="20"/>
          <w:szCs w:val="18"/>
        </w:rPr>
        <w:t>ОПЛАТ</w:t>
      </w:r>
      <w:r w:rsidR="002A2DB8" w:rsidRPr="00EF62B9">
        <w:rPr>
          <w:rFonts w:ascii="Tahoma" w:hAnsi="Tahoma" w:cs="Tahoma"/>
          <w:i/>
          <w:sz w:val="20"/>
          <w:szCs w:val="18"/>
        </w:rPr>
        <w:t>А</w:t>
      </w:r>
      <w:r w:rsidRPr="00EF62B9">
        <w:rPr>
          <w:rFonts w:ascii="Tahoma" w:hAnsi="Tahoma" w:cs="Tahoma"/>
          <w:i/>
          <w:sz w:val="20"/>
          <w:szCs w:val="18"/>
        </w:rPr>
        <w:t xml:space="preserve"> </w:t>
      </w:r>
      <w:r w:rsidR="00571A96" w:rsidRPr="00EF62B9">
        <w:rPr>
          <w:rFonts w:ascii="Tahoma" w:hAnsi="Tahoma" w:cs="Tahoma"/>
          <w:i/>
          <w:sz w:val="20"/>
          <w:szCs w:val="18"/>
        </w:rPr>
        <w:t xml:space="preserve">РАБОТ (ВКЛЮЧАЯ СМР </w:t>
      </w:r>
      <w:r w:rsidR="00526E69" w:rsidRPr="00EF62B9">
        <w:rPr>
          <w:rFonts w:ascii="Tahoma" w:hAnsi="Tahoma" w:cs="Tahoma"/>
          <w:b/>
          <w:i/>
          <w:color w:val="FF0000"/>
          <w:sz w:val="20"/>
          <w:szCs w:val="18"/>
          <w:u w:color="FF0000"/>
        </w:rPr>
        <w:t>[</w:t>
      </w:r>
      <w:r w:rsidR="00571A96" w:rsidRPr="00EF62B9">
        <w:rPr>
          <w:rFonts w:ascii="Tahoma" w:hAnsi="Tahoma" w:cs="Tahoma"/>
          <w:i/>
          <w:sz w:val="20"/>
          <w:szCs w:val="18"/>
        </w:rPr>
        <w:t>И ОБОРУДОВАНИЕ ПОДРЯДЧИКА</w:t>
      </w:r>
      <w:r w:rsidR="00526E69" w:rsidRPr="00EF62B9">
        <w:rPr>
          <w:rFonts w:ascii="Tahoma" w:hAnsi="Tahoma" w:cs="Tahoma"/>
          <w:b/>
          <w:i/>
          <w:color w:val="FF0000"/>
          <w:sz w:val="20"/>
          <w:szCs w:val="18"/>
        </w:rPr>
        <w:t>]</w:t>
      </w:r>
      <w:r w:rsidR="00571A96" w:rsidRPr="00EF62B9">
        <w:rPr>
          <w:rFonts w:ascii="Tahoma" w:hAnsi="Tahoma" w:cs="Tahoma"/>
          <w:i/>
          <w:sz w:val="20"/>
          <w:szCs w:val="18"/>
        </w:rPr>
        <w:t>, ПНР</w:t>
      </w:r>
      <w:r w:rsidR="00803B6B" w:rsidRPr="00803B6B">
        <w:rPr>
          <w:rFonts w:ascii="Tahoma" w:hAnsi="Tahoma" w:cs="Tahoma"/>
          <w:i/>
          <w:sz w:val="20"/>
          <w:szCs w:val="18"/>
        </w:rPr>
        <w:t xml:space="preserve"> </w:t>
      </w:r>
      <w:r w:rsidR="00803B6B">
        <w:rPr>
          <w:rFonts w:ascii="Tahoma" w:hAnsi="Tahoma" w:cs="Tahoma"/>
          <w:i/>
          <w:sz w:val="20"/>
          <w:szCs w:val="18"/>
        </w:rPr>
        <w:t xml:space="preserve">, </w:t>
      </w:r>
      <w:r w:rsidR="00803B6B" w:rsidRPr="001705E9">
        <w:rPr>
          <w:rFonts w:ascii="Tahoma" w:hAnsi="Tahoma" w:cs="Tahoma"/>
          <w:color w:val="00B050"/>
          <w:sz w:val="20"/>
          <w:highlight w:val="black"/>
          <w:lang w:eastAsia="en-US"/>
        </w:rPr>
        <w:t>ДЕМОНТАЖНЫХ РАБОТ</w:t>
      </w:r>
      <w:r w:rsidR="00571A96" w:rsidRPr="00EF62B9">
        <w:rPr>
          <w:rFonts w:ascii="Tahoma" w:hAnsi="Tahoma" w:cs="Tahoma"/>
          <w:i/>
          <w:sz w:val="20"/>
          <w:szCs w:val="18"/>
        </w:rPr>
        <w:t>:</w:t>
      </w:r>
    </w:p>
    <w:tbl>
      <w:tblPr>
        <w:tblStyle w:val="73"/>
        <w:tblW w:w="10497"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9"/>
        <w:gridCol w:w="7"/>
        <w:gridCol w:w="9361"/>
      </w:tblGrid>
      <w:tr w:rsidR="007526B5" w:rsidRPr="00DD7155" w14:paraId="1CB18368" w14:textId="77777777" w:rsidTr="0002671A">
        <w:trPr>
          <w:trHeight w:val="280"/>
        </w:trPr>
        <w:tc>
          <w:tcPr>
            <w:tcW w:w="1136" w:type="dxa"/>
            <w:gridSpan w:val="2"/>
            <w:tcBorders>
              <w:top w:val="nil"/>
              <w:bottom w:val="nil"/>
              <w:right w:val="nil"/>
            </w:tcBorders>
          </w:tcPr>
          <w:p w14:paraId="0B78CFEF" w14:textId="77777777" w:rsidR="007526B5" w:rsidRPr="00DD7155" w:rsidRDefault="007526B5"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p>
        </w:tc>
        <w:tc>
          <w:tcPr>
            <w:tcW w:w="9361" w:type="dxa"/>
            <w:tcBorders>
              <w:top w:val="nil"/>
              <w:left w:val="nil"/>
              <w:bottom w:val="dotted" w:sz="4" w:space="0" w:color="auto"/>
            </w:tcBorders>
            <w:shd w:val="clear" w:color="auto" w:fill="F2F2F2"/>
          </w:tcPr>
          <w:p w14:paraId="515749A8" w14:textId="58FF2B78" w:rsidR="007526B5" w:rsidRPr="00DD7155" w:rsidRDefault="00E27C84">
            <w:pPr>
              <w:spacing w:before="120" w:after="240"/>
              <w:ind w:left="148" w:firstLine="0"/>
              <w:rPr>
                <w:rFonts w:ascii="Tahoma" w:hAnsi="Tahoma" w:cs="Tahoma"/>
                <w:b/>
                <w:sz w:val="20"/>
                <w:highlight w:val="lightGray"/>
                <w:lang w:eastAsia="ru-RU"/>
              </w:rPr>
            </w:pPr>
            <w:r w:rsidRPr="00DD7155">
              <w:rPr>
                <w:rFonts w:ascii="Tahoma" w:hAnsi="Tahoma" w:cs="Tahoma"/>
                <w:b/>
                <w:sz w:val="20"/>
              </w:rPr>
              <w:t xml:space="preserve">Заказчик оплачивает выполненные </w:t>
            </w:r>
            <w:r w:rsidR="00803B6B">
              <w:rPr>
                <w:rFonts w:ascii="Tahoma" w:hAnsi="Tahoma" w:cs="Tahoma"/>
                <w:b/>
                <w:sz w:val="20"/>
              </w:rPr>
              <w:t>СМР</w:t>
            </w:r>
            <w:r w:rsidR="007526B5" w:rsidRPr="00DD7155">
              <w:rPr>
                <w:rFonts w:ascii="Tahoma" w:hAnsi="Tahoma" w:cs="Tahoma"/>
                <w:b/>
                <w:sz w:val="20"/>
              </w:rPr>
              <w:t xml:space="preserve"> с материалами </w:t>
            </w:r>
            <w:r w:rsidR="00526E69" w:rsidRPr="00526E69">
              <w:rPr>
                <w:rFonts w:ascii="Tahoma" w:hAnsi="Tahoma" w:cs="Tahoma"/>
                <w:b/>
                <w:color w:val="FF0000"/>
                <w:sz w:val="20"/>
                <w:u w:color="FF0000"/>
              </w:rPr>
              <w:t>[</w:t>
            </w:r>
            <w:r w:rsidR="007526B5" w:rsidRPr="00DD7155">
              <w:rPr>
                <w:rFonts w:ascii="Tahoma" w:hAnsi="Tahoma" w:cs="Tahoma"/>
                <w:b/>
                <w:sz w:val="20"/>
              </w:rPr>
              <w:t>и Оборудованием</w:t>
            </w:r>
            <w:r w:rsidR="00526E69" w:rsidRPr="00526E69">
              <w:rPr>
                <w:rFonts w:ascii="Tahoma" w:hAnsi="Tahoma" w:cs="Tahoma"/>
                <w:b/>
                <w:color w:val="FF0000"/>
                <w:sz w:val="20"/>
              </w:rPr>
              <w:t>]</w:t>
            </w:r>
            <w:r w:rsidR="00FE28AD">
              <w:rPr>
                <w:rStyle w:val="ad"/>
                <w:b/>
                <w:color w:val="FF0000"/>
                <w:szCs w:val="20"/>
              </w:rPr>
              <w:t xml:space="preserve"> </w:t>
            </w:r>
            <w:r w:rsidR="00FE28AD">
              <w:rPr>
                <w:rStyle w:val="ad"/>
                <w:b/>
                <w:color w:val="FF0000"/>
                <w:szCs w:val="20"/>
              </w:rPr>
              <w:footnoteReference w:id="118"/>
            </w:r>
            <w:r w:rsidR="007526B5" w:rsidRPr="00DD7155">
              <w:rPr>
                <w:rFonts w:ascii="Tahoma" w:hAnsi="Tahoma" w:cs="Tahoma"/>
                <w:b/>
                <w:sz w:val="20"/>
              </w:rPr>
              <w:t xml:space="preserve"> Подрядчика, </w:t>
            </w:r>
            <w:r w:rsidR="00526E69" w:rsidRPr="00526E69">
              <w:rPr>
                <w:rFonts w:ascii="Tahoma" w:hAnsi="Tahoma" w:cs="Tahoma"/>
                <w:b/>
                <w:color w:val="FF0000"/>
                <w:sz w:val="20"/>
                <w:u w:color="FF0000"/>
              </w:rPr>
              <w:t>[</w:t>
            </w:r>
            <w:r w:rsidR="00803B6B" w:rsidRPr="00F16DDB">
              <w:rPr>
                <w:rFonts w:ascii="Tahoma" w:hAnsi="Tahoma" w:cs="Tahoma"/>
                <w:b/>
                <w:sz w:val="20"/>
                <w:shd w:val="clear" w:color="auto" w:fill="EAF1DD" w:themeFill="accent3" w:themeFillTint="33"/>
              </w:rPr>
              <w:t>ПНР</w:t>
            </w:r>
            <w:r w:rsidR="00526E69" w:rsidRPr="00526E69">
              <w:rPr>
                <w:rFonts w:ascii="Tahoma" w:hAnsi="Tahoma" w:cs="Tahoma"/>
                <w:b/>
                <w:color w:val="FF0000"/>
                <w:sz w:val="20"/>
              </w:rPr>
              <w:t>]</w:t>
            </w:r>
            <w:r w:rsidR="007526B5" w:rsidRPr="00DD7155">
              <w:rPr>
                <w:rFonts w:ascii="Tahoma" w:hAnsi="Tahoma" w:cs="Tahoma"/>
                <w:b/>
                <w:sz w:val="20"/>
              </w:rPr>
              <w:t xml:space="preserve">, </w:t>
            </w:r>
            <w:r w:rsidR="00526E69" w:rsidRPr="00526E69">
              <w:rPr>
                <w:rFonts w:ascii="Tahoma" w:hAnsi="Tahoma" w:cs="Tahoma"/>
                <w:b/>
                <w:color w:val="FF0000"/>
                <w:sz w:val="20"/>
                <w:u w:color="FF0000"/>
              </w:rPr>
              <w:t>[</w:t>
            </w:r>
            <w:r w:rsidR="002F7336" w:rsidRPr="00DD7155">
              <w:rPr>
                <w:rFonts w:ascii="Tahoma" w:hAnsi="Tahoma" w:cs="Tahoma"/>
                <w:b/>
                <w:color w:val="00B050"/>
                <w:sz w:val="20"/>
                <w:highlight w:val="black"/>
              </w:rPr>
              <w:t>Д</w:t>
            </w:r>
            <w:r w:rsidR="007526B5" w:rsidRPr="00DD7155">
              <w:rPr>
                <w:rFonts w:ascii="Tahoma" w:hAnsi="Tahoma" w:cs="Tahoma"/>
                <w:b/>
                <w:color w:val="00B050"/>
                <w:sz w:val="20"/>
                <w:highlight w:val="black"/>
              </w:rPr>
              <w:t>емонтажны</w:t>
            </w:r>
            <w:r w:rsidR="00402F8E" w:rsidRPr="00DD7155">
              <w:rPr>
                <w:rFonts w:ascii="Tahoma" w:hAnsi="Tahoma" w:cs="Tahoma"/>
                <w:b/>
                <w:color w:val="00B050"/>
                <w:sz w:val="20"/>
                <w:highlight w:val="black"/>
              </w:rPr>
              <w:t>е</w:t>
            </w:r>
            <w:r w:rsidR="007526B5" w:rsidRPr="00DD7155">
              <w:rPr>
                <w:rFonts w:ascii="Tahoma" w:hAnsi="Tahoma" w:cs="Tahoma"/>
                <w:b/>
                <w:color w:val="00B050"/>
                <w:sz w:val="20"/>
                <w:highlight w:val="black"/>
              </w:rPr>
              <w:t xml:space="preserve"> работ</w:t>
            </w:r>
            <w:r w:rsidR="00402F8E" w:rsidRPr="00DD7155">
              <w:rPr>
                <w:rFonts w:ascii="Tahoma" w:hAnsi="Tahoma" w:cs="Tahoma"/>
                <w:b/>
                <w:color w:val="00B050"/>
                <w:sz w:val="20"/>
                <w:highlight w:val="black"/>
              </w:rPr>
              <w:t>ы</w:t>
            </w:r>
            <w:r w:rsidR="00526E69" w:rsidRPr="00526E69">
              <w:rPr>
                <w:rFonts w:ascii="Tahoma" w:hAnsi="Tahoma" w:cs="Tahoma"/>
                <w:b/>
                <w:color w:val="FF0000"/>
                <w:sz w:val="20"/>
              </w:rPr>
              <w:t>]</w:t>
            </w:r>
            <w:r w:rsidR="007526B5" w:rsidRPr="00DD7155">
              <w:rPr>
                <w:rFonts w:ascii="Tahoma" w:hAnsi="Tahoma" w:cs="Tahoma"/>
                <w:b/>
                <w:sz w:val="20"/>
              </w:rPr>
              <w:t>,</w:t>
            </w:r>
            <w:r w:rsidR="00E75C9C" w:rsidRPr="00DD7155">
              <w:rPr>
                <w:rFonts w:ascii="Tahoma" w:hAnsi="Tahoma" w:cs="Tahoma"/>
                <w:b/>
                <w:sz w:val="20"/>
              </w:rPr>
              <w:t xml:space="preserve"> </w:t>
            </w:r>
            <w:r w:rsidR="00526E69" w:rsidRPr="00526E69">
              <w:rPr>
                <w:rFonts w:ascii="Tahoma" w:hAnsi="Tahoma" w:cs="Tahoma"/>
                <w:b/>
                <w:color w:val="FF0000"/>
                <w:sz w:val="20"/>
                <w:u w:color="FF0000"/>
              </w:rPr>
              <w:t>[</w:t>
            </w:r>
            <w:r w:rsidR="00E75C9C" w:rsidRPr="00F16DDB">
              <w:rPr>
                <w:rFonts w:ascii="Tahoma" w:hAnsi="Tahoma" w:cs="Tahoma"/>
                <w:b/>
                <w:sz w:val="20"/>
                <w:highlight w:val="darkRed"/>
              </w:rPr>
              <w:t>в том числе ПКЗ</w:t>
            </w:r>
            <w:r w:rsidR="00E75C9C" w:rsidRPr="00DD7155">
              <w:rPr>
                <w:color w:val="0070C0"/>
                <w:sz w:val="20"/>
              </w:rPr>
              <w:t xml:space="preserve"> </w:t>
            </w:r>
            <w:r w:rsidR="00526E69" w:rsidRPr="00526E69">
              <w:rPr>
                <w:rFonts w:ascii="Tahoma" w:hAnsi="Tahoma" w:cs="Tahoma"/>
                <w:b/>
                <w:color w:val="FF0000"/>
                <w:sz w:val="20"/>
                <w:u w:color="FF0000"/>
              </w:rPr>
              <w:t>[</w:t>
            </w:r>
            <w:r w:rsidR="00E75C9C" w:rsidRPr="00DD7155">
              <w:rPr>
                <w:color w:val="0070C0"/>
                <w:sz w:val="20"/>
              </w:rPr>
              <w:t xml:space="preserve"> </w:t>
            </w:r>
            <w:r w:rsidR="00E75C9C" w:rsidRPr="00DD7155">
              <w:rPr>
                <w:rFonts w:ascii="Tahoma" w:hAnsi="Tahoma" w:cs="Tahoma"/>
                <w:color w:val="00B050"/>
                <w:sz w:val="20"/>
                <w:highlight w:val="black"/>
              </w:rPr>
              <w:t>и ПКЗ на Демонтажные работы</w:t>
            </w:r>
            <w:r w:rsidR="00526E69" w:rsidRPr="00526E69">
              <w:rPr>
                <w:rFonts w:ascii="Tahoma" w:hAnsi="Tahoma" w:cs="Tahoma"/>
                <w:b/>
                <w:color w:val="FF0000"/>
                <w:sz w:val="20"/>
              </w:rPr>
              <w:t>]</w:t>
            </w:r>
            <w:r w:rsidR="00E75C9C" w:rsidRPr="00DD7155">
              <w:rPr>
                <w:rFonts w:ascii="Tahoma" w:hAnsi="Tahoma" w:cs="Tahoma"/>
                <w:b/>
                <w:color w:val="FF0000"/>
                <w:sz w:val="20"/>
              </w:rPr>
              <w:t xml:space="preserve"> </w:t>
            </w:r>
            <w:r w:rsidR="00526E69" w:rsidRPr="00526E69">
              <w:rPr>
                <w:rFonts w:ascii="Tahoma" w:hAnsi="Tahoma" w:cs="Tahoma"/>
                <w:b/>
                <w:color w:val="FF0000"/>
                <w:sz w:val="20"/>
              </w:rPr>
              <w:t>]</w:t>
            </w:r>
            <w:r w:rsidR="00E75C9C" w:rsidRPr="00DD7155">
              <w:rPr>
                <w:rStyle w:val="ad"/>
                <w:b/>
                <w:color w:val="FF0000"/>
                <w:sz w:val="20"/>
              </w:rPr>
              <w:footnoteReference w:id="119"/>
            </w:r>
            <w:r w:rsidR="00E75C9C" w:rsidRPr="00DD7155">
              <w:rPr>
                <w:sz w:val="20"/>
              </w:rPr>
              <w:t xml:space="preserve"> </w:t>
            </w:r>
            <w:r w:rsidR="007526B5" w:rsidRPr="00DD7155">
              <w:rPr>
                <w:rFonts w:ascii="Tahoma" w:hAnsi="Tahoma" w:cs="Tahoma"/>
                <w:b/>
                <w:sz w:val="20"/>
              </w:rPr>
              <w:t xml:space="preserve"> </w:t>
            </w:r>
            <w:r w:rsidR="00526E69" w:rsidRPr="00526E69">
              <w:rPr>
                <w:rFonts w:ascii="Tahoma" w:hAnsi="Tahoma" w:cs="Tahoma"/>
                <w:b/>
                <w:color w:val="FF0000"/>
                <w:sz w:val="20"/>
                <w:u w:color="FF0000"/>
              </w:rPr>
              <w:t>[</w:t>
            </w:r>
            <w:r w:rsidR="001D01BD" w:rsidRPr="00DD7155">
              <w:rPr>
                <w:rFonts w:ascii="Tahoma" w:hAnsi="Tahoma" w:cs="Tahoma"/>
                <w:sz w:val="20"/>
                <w:highlight w:val="yellow"/>
              </w:rPr>
              <w:t>за вычетом зачтенного аванса</w:t>
            </w:r>
            <w:r w:rsidR="00526E69" w:rsidRPr="00526E69">
              <w:rPr>
                <w:rFonts w:ascii="Tahoma" w:hAnsi="Tahoma" w:cs="Tahoma"/>
                <w:b/>
                <w:color w:val="FF0000"/>
                <w:sz w:val="20"/>
              </w:rPr>
              <w:t>]</w:t>
            </w:r>
            <w:r w:rsidR="001D01BD"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1D01BD" w:rsidRPr="00DD7155">
              <w:rPr>
                <w:rFonts w:ascii="Tahoma" w:hAnsi="Tahoma" w:cs="Tahoma"/>
                <w:sz w:val="20"/>
                <w:highlight w:val="cyan"/>
              </w:rPr>
              <w:t xml:space="preserve">с удержанием </w:t>
            </w:r>
            <w:r w:rsidR="00526E69" w:rsidRPr="00526E69">
              <w:rPr>
                <w:rFonts w:ascii="Tahoma" w:hAnsi="Tahoma" w:cs="Tahoma"/>
                <w:b/>
                <w:color w:val="FF0000"/>
                <w:sz w:val="20"/>
                <w:u w:color="FF0000"/>
              </w:rPr>
              <w:t>[</w:t>
            </w:r>
            <w:r w:rsidR="001D01BD" w:rsidRPr="00DD7155">
              <w:rPr>
                <w:rFonts w:ascii="Tahoma" w:hAnsi="Tahoma" w:cs="Tahoma"/>
                <w:sz w:val="20"/>
                <w:highlight w:val="cyan"/>
              </w:rPr>
              <w:t>•</w:t>
            </w:r>
            <w:r w:rsidR="00526E69" w:rsidRPr="00526E69">
              <w:rPr>
                <w:rFonts w:ascii="Tahoma" w:hAnsi="Tahoma" w:cs="Tahoma"/>
                <w:b/>
                <w:color w:val="FF0000"/>
                <w:sz w:val="20"/>
              </w:rPr>
              <w:t>]</w:t>
            </w:r>
            <w:r w:rsidR="001D01BD" w:rsidRPr="00DD7155">
              <w:rPr>
                <w:rFonts w:ascii="Tahoma" w:hAnsi="Tahoma" w:cs="Tahoma"/>
                <w:sz w:val="20"/>
                <w:highlight w:val="cyan"/>
              </w:rPr>
              <w:t xml:space="preserve"> % от стоимости соответствующих работ с учетом НДС (гарантийное удержание)</w:t>
            </w:r>
            <w:r w:rsidR="00526E69" w:rsidRPr="00526E69">
              <w:rPr>
                <w:rFonts w:ascii="Tahoma" w:hAnsi="Tahoma" w:cs="Tahoma"/>
                <w:b/>
                <w:color w:val="FF0000"/>
                <w:sz w:val="20"/>
              </w:rPr>
              <w:t>]</w:t>
            </w:r>
          </w:p>
        </w:tc>
      </w:tr>
      <w:tr w:rsidR="00837881" w:rsidRPr="00DD7155" w14:paraId="6308C80B" w14:textId="77777777" w:rsidTr="0002671A">
        <w:trPr>
          <w:trHeight w:val="280"/>
        </w:trPr>
        <w:tc>
          <w:tcPr>
            <w:tcW w:w="1129" w:type="dxa"/>
            <w:tcBorders>
              <w:top w:val="nil"/>
              <w:bottom w:val="nil"/>
              <w:right w:val="nil"/>
            </w:tcBorders>
          </w:tcPr>
          <w:p w14:paraId="610AEA4C" w14:textId="77777777" w:rsidR="00837881" w:rsidRPr="00DD7155" w:rsidRDefault="00837881"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8" w:type="dxa"/>
            <w:gridSpan w:val="2"/>
            <w:tcBorders>
              <w:left w:val="nil"/>
            </w:tcBorders>
            <w:shd w:val="clear" w:color="auto" w:fill="F2F2F2"/>
          </w:tcPr>
          <w:p w14:paraId="6CCA544F" w14:textId="77777777" w:rsidR="00837881" w:rsidRDefault="00837881"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rPr>
              <w:t>•</w:t>
            </w:r>
            <w:r w:rsidR="00526E69" w:rsidRPr="00526E69">
              <w:rPr>
                <w:rFonts w:ascii="Tahoma" w:hAnsi="Tahoma" w:cs="Tahoma"/>
                <w:b/>
                <w:color w:val="FF0000"/>
                <w:sz w:val="20"/>
              </w:rPr>
              <w:t>]</w:t>
            </w:r>
          </w:p>
          <w:p w14:paraId="7ACB4451" w14:textId="53920D9B"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lang w:eastAsia="ru-RU"/>
              </w:rPr>
            </w:pPr>
            <w:r w:rsidRPr="00F16DDB">
              <w:rPr>
                <w:rFonts w:ascii="Tahoma" w:hAnsi="Tahoma" w:cs="Tahoma"/>
                <w:b/>
                <w:bCs/>
                <w:color w:val="FF0000"/>
              </w:rPr>
              <w:t>[</w:t>
            </w:r>
            <w:r w:rsidRPr="00F16DDB">
              <w:rPr>
                <w:rFonts w:ascii="Tahoma" w:hAnsi="Tahoma" w:cs="Tahoma"/>
                <w:color w:val="ED7D31"/>
              </w:rPr>
              <w:t>-</w:t>
            </w:r>
            <w:r w:rsidRPr="00F16DDB">
              <w:rPr>
                <w:rFonts w:ascii="Tahoma" w:hAnsi="Tahoma" w:cs="Tahoma"/>
                <w:b/>
                <w:bCs/>
                <w:color w:val="FF0000"/>
              </w:rPr>
              <w:t>]</w:t>
            </w:r>
            <w:r w:rsidRPr="00F16DDB">
              <w:rPr>
                <w:rFonts w:ascii="Tahoma" w:hAnsi="Tahoma" w:cs="Tahoma"/>
                <w:color w:val="ED7D31"/>
              </w:rPr>
              <w:t xml:space="preserve"> </w:t>
            </w:r>
            <w:r w:rsidRPr="00F16DDB">
              <w:rPr>
                <w:rStyle w:val="ad"/>
                <w:rFonts w:ascii="Tahoma" w:hAnsi="Tahoma" w:cs="Tahoma"/>
                <w:color w:val="ED7D31"/>
              </w:rPr>
              <w:footnoteReference w:id="120"/>
            </w:r>
          </w:p>
        </w:tc>
      </w:tr>
      <w:tr w:rsidR="00837881" w:rsidRPr="00DD7155" w14:paraId="211209C0" w14:textId="77777777" w:rsidTr="0002671A">
        <w:tc>
          <w:tcPr>
            <w:tcW w:w="1129" w:type="dxa"/>
            <w:tcBorders>
              <w:top w:val="nil"/>
              <w:bottom w:val="nil"/>
              <w:right w:val="nil"/>
            </w:tcBorders>
          </w:tcPr>
          <w:p w14:paraId="068B7398" w14:textId="77777777" w:rsidR="00837881" w:rsidRPr="00DD7155" w:rsidRDefault="00837881"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68" w:type="dxa"/>
            <w:gridSpan w:val="2"/>
            <w:tcBorders>
              <w:left w:val="nil"/>
              <w:bottom w:val="dotted" w:sz="4" w:space="0" w:color="auto"/>
            </w:tcBorders>
            <w:shd w:val="clear" w:color="auto" w:fill="F2F2F2"/>
          </w:tcPr>
          <w:p w14:paraId="2EDE4BE3" w14:textId="599070B8" w:rsidR="00837881" w:rsidRPr="003743AF" w:rsidRDefault="003743AF" w:rsidP="00C3285C">
            <w:pPr>
              <w:spacing w:before="120" w:after="240"/>
              <w:ind w:left="148" w:firstLine="0"/>
              <w:rPr>
                <w:rFonts w:ascii="Tahoma" w:hAnsi="Tahoma" w:cs="Tahoma"/>
                <w:sz w:val="20"/>
                <w:lang w:eastAsia="ru-RU"/>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837881" w:rsidRPr="00DD7155">
              <w:rPr>
                <w:rFonts w:ascii="Tahoma" w:hAnsi="Tahoma" w:cs="Tahoma"/>
                <w:color w:val="F79646" w:themeColor="accent6"/>
                <w:sz w:val="20"/>
              </w:rPr>
              <w:t>после истечения</w:t>
            </w:r>
            <w:r w:rsidR="00526E69" w:rsidRPr="00526E69">
              <w:rPr>
                <w:rFonts w:ascii="Tahoma" w:hAnsi="Tahoma" w:cs="Tahoma"/>
                <w:b/>
                <w:color w:val="FF0000"/>
                <w:sz w:val="20"/>
              </w:rPr>
              <w:t>]</w:t>
            </w:r>
            <w:r w:rsidR="00837881" w:rsidRPr="00DD7155">
              <w:rPr>
                <w:rFonts w:ascii="Tahoma" w:hAnsi="Tahoma" w:cs="Tahoma"/>
                <w:sz w:val="20"/>
              </w:rPr>
              <w:t>/</w:t>
            </w:r>
            <w:r w:rsidR="00526E69" w:rsidRPr="00526E69">
              <w:rPr>
                <w:rFonts w:ascii="Tahoma" w:hAnsi="Tahoma" w:cs="Tahoma"/>
                <w:b/>
                <w:color w:val="FF0000"/>
                <w:sz w:val="20"/>
                <w:u w:color="FF0000"/>
              </w:rPr>
              <w:t>[</w:t>
            </w:r>
            <w:r w:rsidR="00837881" w:rsidRPr="00DD7155">
              <w:rPr>
                <w:rFonts w:ascii="Tahoma" w:hAnsi="Tahoma" w:cs="Tahoma"/>
                <w:sz w:val="20"/>
              </w:rPr>
              <w:t xml:space="preserve"> </w:t>
            </w:r>
            <w:r w:rsidR="0087738B" w:rsidRPr="00DD7155">
              <w:rPr>
                <w:rFonts w:ascii="Tahoma" w:hAnsi="Tahoma" w:cs="Tahoma"/>
                <w:sz w:val="20"/>
              </w:rPr>
              <w:t>не позднее</w:t>
            </w:r>
            <w:r w:rsidR="00526E69" w:rsidRPr="00526E69">
              <w:rPr>
                <w:rFonts w:ascii="Tahoma" w:hAnsi="Tahoma" w:cs="Tahoma"/>
                <w:b/>
                <w:color w:val="FF0000"/>
                <w:sz w:val="20"/>
              </w:rPr>
              <w:t>]</w:t>
            </w:r>
            <w:r w:rsidR="00837881" w:rsidRPr="00DD7155">
              <w:rPr>
                <w:rFonts w:ascii="Tahoma" w:hAnsi="Tahoma" w:cs="Tahoma"/>
                <w:sz w:val="20"/>
              </w:rPr>
              <w:t xml:space="preserve"> </w:t>
            </w:r>
            <w:r w:rsidR="00526E69" w:rsidRPr="00526E69">
              <w:rPr>
                <w:rFonts w:ascii="Tahoma" w:hAnsi="Tahoma" w:cs="Tahoma"/>
                <w:b/>
                <w:color w:val="FF0000"/>
                <w:sz w:val="20"/>
                <w:u w:color="FF0000"/>
              </w:rPr>
              <w:t>[</w:t>
            </w:r>
            <w:r w:rsidR="00837881" w:rsidRPr="00DD7155">
              <w:rPr>
                <w:rFonts w:ascii="Tahoma" w:hAnsi="Tahoma" w:cs="Tahoma"/>
                <w:sz w:val="20"/>
              </w:rPr>
              <w:t>•</w:t>
            </w:r>
            <w:r w:rsidR="00526E69" w:rsidRPr="00526E69">
              <w:rPr>
                <w:rFonts w:ascii="Tahoma" w:hAnsi="Tahoma" w:cs="Tahoma"/>
                <w:b/>
                <w:color w:val="FF0000"/>
                <w:sz w:val="20"/>
              </w:rPr>
              <w:t>]</w:t>
            </w:r>
            <w:r w:rsidR="001D01BD" w:rsidRPr="00DD7155">
              <w:rPr>
                <w:rFonts w:ascii="Tahoma" w:hAnsi="Tahoma" w:cs="Tahoma"/>
                <w:sz w:val="20"/>
              </w:rPr>
              <w:t>к.д.</w:t>
            </w:r>
            <w:r w:rsidRPr="003743AF">
              <w:rPr>
                <w:rFonts w:ascii="Tahoma" w:hAnsi="Tahoma" w:cs="Tahoma"/>
                <w:sz w:val="20"/>
              </w:rPr>
              <w:t xml:space="preserve"> </w:t>
            </w:r>
            <w:r w:rsidRPr="00526E69">
              <w:rPr>
                <w:rFonts w:ascii="Tahoma" w:hAnsi="Tahoma" w:cs="Tahoma"/>
                <w:b/>
                <w:color w:val="FF0000"/>
                <w:sz w:val="20"/>
              </w:rPr>
              <w:t>]</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21"/>
            </w:r>
            <w:r w:rsidRPr="003743AF">
              <w:rPr>
                <w:rFonts w:ascii="Tahoma" w:hAnsi="Tahoma" w:cs="Tahoma"/>
                <w:color w:val="FFFF00"/>
                <w:sz w:val="20"/>
                <w:szCs w:val="20"/>
                <w:highlight w:val="black"/>
              </w:rPr>
              <w:t>]</w:t>
            </w:r>
            <w:r w:rsidR="00C3285C" w:rsidRPr="003743AF">
              <w:rPr>
                <w:rStyle w:val="ad"/>
                <w:rFonts w:ascii="Tahoma" w:hAnsi="Tahoma" w:cs="Tahoma"/>
                <w:bCs/>
                <w:color w:val="FFFF00"/>
                <w:sz w:val="20"/>
                <w:szCs w:val="20"/>
                <w:highlight w:val="black"/>
              </w:rPr>
              <w:t xml:space="preserve"> </w:t>
            </w:r>
            <w:r w:rsidR="00C3285C" w:rsidRPr="003743AF">
              <w:rPr>
                <w:rStyle w:val="ad"/>
                <w:rFonts w:ascii="Tahoma" w:hAnsi="Tahoma" w:cs="Tahoma"/>
                <w:bCs/>
                <w:color w:val="FFFF00"/>
                <w:sz w:val="20"/>
                <w:szCs w:val="20"/>
                <w:highlight w:val="black"/>
              </w:rPr>
              <w:footnoteReference w:id="122"/>
            </w:r>
          </w:p>
        </w:tc>
      </w:tr>
      <w:tr w:rsidR="00AF477F" w:rsidRPr="00DD7155" w14:paraId="14E8F934" w14:textId="77777777" w:rsidTr="0002671A">
        <w:tc>
          <w:tcPr>
            <w:tcW w:w="1129" w:type="dxa"/>
            <w:tcBorders>
              <w:top w:val="nil"/>
              <w:bottom w:val="nil"/>
              <w:right w:val="nil"/>
            </w:tcBorders>
          </w:tcPr>
          <w:p w14:paraId="4C0CCCC3" w14:textId="4187FDBF" w:rsidR="00411ED6" w:rsidRPr="00DD7155" w:rsidRDefault="00176FB2"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68" w:type="dxa"/>
            <w:gridSpan w:val="2"/>
            <w:tcBorders>
              <w:top w:val="dotted" w:sz="4" w:space="0" w:color="auto"/>
              <w:left w:val="nil"/>
              <w:bottom w:val="dotted" w:sz="4" w:space="0" w:color="auto"/>
            </w:tcBorders>
            <w:shd w:val="clear" w:color="auto" w:fill="F2F2F2"/>
          </w:tcPr>
          <w:p w14:paraId="22182FA8" w14:textId="75D38489" w:rsidR="00411ED6" w:rsidRPr="00DD7155" w:rsidRDefault="00526E69">
            <w:pPr>
              <w:spacing w:before="120" w:after="240"/>
              <w:ind w:left="148" w:firstLine="0"/>
              <w:rPr>
                <w:rFonts w:ascii="Tahoma" w:hAnsi="Tahoma" w:cs="Tahoma"/>
                <w:sz w:val="20"/>
                <w:lang w:eastAsia="ru-RU"/>
              </w:rPr>
            </w:pPr>
            <w:r w:rsidRPr="00526E69">
              <w:rPr>
                <w:rFonts w:ascii="Tahoma" w:hAnsi="Tahoma" w:cs="Tahoma"/>
                <w:b/>
                <w:color w:val="FF0000"/>
                <w:sz w:val="20"/>
                <w:u w:color="FF0000"/>
              </w:rPr>
              <w:t>[</w:t>
            </w:r>
            <w:r w:rsidR="00363959" w:rsidRPr="00DD7155">
              <w:rPr>
                <w:rFonts w:ascii="Tahoma" w:hAnsi="Tahoma" w:cs="Tahoma"/>
                <w:sz w:val="20"/>
              </w:rPr>
              <w:t xml:space="preserve">с </w:t>
            </w:r>
            <w:r w:rsidR="00793763" w:rsidRPr="00DD7155">
              <w:rPr>
                <w:rFonts w:ascii="Tahoma" w:hAnsi="Tahoma" w:cs="Tahoma"/>
                <w:sz w:val="20"/>
              </w:rPr>
              <w:t>даты приемки по Акту формы КС-2 за</w:t>
            </w:r>
            <w:r w:rsidR="002A4EA7" w:rsidRPr="00DD7155">
              <w:rPr>
                <w:rFonts w:ascii="Tahoma" w:hAnsi="Tahoma" w:cs="Tahoma"/>
                <w:sz w:val="20"/>
              </w:rPr>
              <w:t xml:space="preserve"> </w:t>
            </w:r>
            <w:r w:rsidR="00E75C9C" w:rsidRPr="00DD7155">
              <w:rPr>
                <w:rFonts w:ascii="Tahoma" w:hAnsi="Tahoma" w:cs="Tahoma"/>
                <w:sz w:val="20"/>
              </w:rPr>
              <w:t>О</w:t>
            </w:r>
            <w:r w:rsidR="00793763" w:rsidRPr="00DD7155">
              <w:rPr>
                <w:rFonts w:ascii="Tahoma" w:hAnsi="Tahoma" w:cs="Tahoma"/>
                <w:sz w:val="20"/>
              </w:rPr>
              <w:t>тчетный период</w:t>
            </w:r>
            <w:r w:rsidRPr="00526E69">
              <w:rPr>
                <w:rFonts w:ascii="Tahoma" w:hAnsi="Tahoma" w:cs="Tahoma"/>
                <w:b/>
                <w:color w:val="FF0000"/>
                <w:sz w:val="20"/>
              </w:rPr>
              <w:t>]</w:t>
            </w:r>
            <w:r w:rsidR="00176FB2" w:rsidRPr="00DD7155">
              <w:rPr>
                <w:rFonts w:ascii="Tahoma" w:hAnsi="Tahoma" w:cs="Tahoma"/>
                <w:b/>
                <w:color w:val="FF0000"/>
                <w:sz w:val="20"/>
              </w:rPr>
              <w:t xml:space="preserve"> /</w:t>
            </w:r>
            <w:r w:rsidR="00176FB2"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176FB2" w:rsidRPr="00DD7155">
              <w:rPr>
                <w:rFonts w:ascii="Tahoma" w:hAnsi="Tahoma" w:cs="Tahoma"/>
                <w:b/>
                <w:color w:val="FF0000"/>
                <w:sz w:val="20"/>
                <w:u w:color="FF0000"/>
              </w:rPr>
              <w:t xml:space="preserve"> </w:t>
            </w:r>
            <w:r w:rsidR="00176FB2" w:rsidRPr="00DD7155">
              <w:rPr>
                <w:rFonts w:ascii="Tahoma" w:hAnsi="Tahoma" w:cs="Tahoma"/>
                <w:sz w:val="20"/>
              </w:rPr>
              <w:t xml:space="preserve">с даты приемки </w:t>
            </w:r>
            <w:r w:rsidR="00803B6B">
              <w:rPr>
                <w:rFonts w:ascii="Tahoma" w:hAnsi="Tahoma" w:cs="Tahoma"/>
                <w:sz w:val="20"/>
              </w:rPr>
              <w:t>СМР</w:t>
            </w:r>
            <w:r w:rsidR="00176FB2" w:rsidRPr="00DD7155">
              <w:rPr>
                <w:rFonts w:ascii="Tahoma" w:hAnsi="Tahoma" w:cs="Tahoma"/>
                <w:sz w:val="20"/>
              </w:rPr>
              <w:t xml:space="preserve"> с материалами </w:t>
            </w:r>
            <w:r w:rsidRPr="00526E69">
              <w:rPr>
                <w:rFonts w:ascii="Tahoma" w:hAnsi="Tahoma" w:cs="Tahoma"/>
                <w:b/>
                <w:color w:val="FF0000"/>
                <w:sz w:val="20"/>
                <w:u w:color="FF0000"/>
              </w:rPr>
              <w:t>[</w:t>
            </w:r>
            <w:r w:rsidR="00176FB2" w:rsidRPr="00DD7155">
              <w:rPr>
                <w:rFonts w:ascii="Tahoma" w:hAnsi="Tahoma" w:cs="Tahoma"/>
                <w:sz w:val="20"/>
              </w:rPr>
              <w:t>и Оборудованием</w:t>
            </w:r>
            <w:r w:rsidRPr="00526E69">
              <w:rPr>
                <w:rFonts w:ascii="Tahoma" w:hAnsi="Tahoma" w:cs="Tahoma"/>
                <w:b/>
                <w:color w:val="FF0000"/>
                <w:sz w:val="20"/>
              </w:rPr>
              <w:t>]</w:t>
            </w:r>
            <w:r w:rsidR="00176FB2" w:rsidRPr="00DD7155">
              <w:rPr>
                <w:rFonts w:ascii="Tahoma" w:hAnsi="Tahoma" w:cs="Tahoma"/>
                <w:sz w:val="20"/>
              </w:rPr>
              <w:t xml:space="preserve"> Подрядчика, </w:t>
            </w:r>
            <w:r w:rsidRPr="00526E69">
              <w:rPr>
                <w:rFonts w:ascii="Tahoma" w:hAnsi="Tahoma" w:cs="Tahoma"/>
                <w:b/>
                <w:color w:val="FF0000"/>
                <w:sz w:val="20"/>
                <w:u w:color="FF0000"/>
              </w:rPr>
              <w:t>[</w:t>
            </w:r>
            <w:r w:rsidR="00803B6B" w:rsidRPr="00F16DDB">
              <w:rPr>
                <w:rFonts w:ascii="Tahoma" w:hAnsi="Tahoma" w:cs="Tahoma"/>
                <w:sz w:val="20"/>
                <w:shd w:val="clear" w:color="auto" w:fill="EAF1DD" w:themeFill="accent3" w:themeFillTint="33"/>
              </w:rPr>
              <w:t>ПНР</w:t>
            </w:r>
            <w:r w:rsidRPr="00526E69">
              <w:rPr>
                <w:rFonts w:ascii="Tahoma" w:hAnsi="Tahoma" w:cs="Tahoma"/>
                <w:b/>
                <w:color w:val="FF0000"/>
                <w:sz w:val="20"/>
              </w:rPr>
              <w:t>]</w:t>
            </w:r>
            <w:r w:rsidR="00176FB2" w:rsidRPr="00DD7155">
              <w:rPr>
                <w:rFonts w:ascii="Tahoma" w:hAnsi="Tahoma" w:cs="Tahoma"/>
                <w:sz w:val="20"/>
              </w:rPr>
              <w:t xml:space="preserve">, </w:t>
            </w:r>
            <w:r w:rsidRPr="00526E69">
              <w:rPr>
                <w:rFonts w:ascii="Tahoma" w:hAnsi="Tahoma" w:cs="Tahoma"/>
                <w:b/>
                <w:color w:val="FF0000"/>
                <w:sz w:val="20"/>
                <w:u w:color="FF0000"/>
              </w:rPr>
              <w:t>[</w:t>
            </w:r>
            <w:r w:rsidR="00DC2198" w:rsidRPr="00DD7155">
              <w:rPr>
                <w:rFonts w:ascii="Tahoma" w:hAnsi="Tahoma" w:cs="Tahoma"/>
                <w:color w:val="00B050"/>
                <w:sz w:val="20"/>
                <w:highlight w:val="black"/>
              </w:rPr>
              <w:t xml:space="preserve">Демонтажных </w:t>
            </w:r>
            <w:r w:rsidR="00176FB2" w:rsidRPr="00DD7155">
              <w:rPr>
                <w:rFonts w:ascii="Tahoma" w:hAnsi="Tahoma" w:cs="Tahoma"/>
                <w:color w:val="00B050"/>
                <w:sz w:val="20"/>
                <w:highlight w:val="black"/>
              </w:rPr>
              <w:t>работ</w:t>
            </w:r>
            <w:r w:rsidRPr="00526E69">
              <w:rPr>
                <w:rFonts w:ascii="Tahoma" w:hAnsi="Tahoma" w:cs="Tahoma"/>
                <w:b/>
                <w:color w:val="FF0000"/>
                <w:sz w:val="20"/>
              </w:rPr>
              <w:t>]]</w:t>
            </w:r>
            <w:r w:rsidR="00176FB2" w:rsidRPr="00DD7155">
              <w:rPr>
                <w:rStyle w:val="ad"/>
                <w:sz w:val="20"/>
              </w:rPr>
              <w:t xml:space="preserve"> </w:t>
            </w:r>
            <w:r w:rsidR="00176FB2" w:rsidRPr="00DD7155">
              <w:rPr>
                <w:rStyle w:val="ad"/>
                <w:sz w:val="20"/>
              </w:rPr>
              <w:footnoteReference w:id="123"/>
            </w:r>
            <w:r w:rsidR="00793763" w:rsidRPr="00DD7155">
              <w:rPr>
                <w:rFonts w:ascii="Tahoma" w:hAnsi="Tahoma" w:cs="Tahoma"/>
                <w:sz w:val="20"/>
              </w:rPr>
              <w:t>;</w:t>
            </w:r>
          </w:p>
        </w:tc>
      </w:tr>
      <w:tr w:rsidR="007526B5" w:rsidRPr="00DD7155" w14:paraId="384BC4DF" w14:textId="77777777" w:rsidTr="0002671A">
        <w:tc>
          <w:tcPr>
            <w:tcW w:w="1129" w:type="dxa"/>
            <w:tcBorders>
              <w:top w:val="nil"/>
              <w:bottom w:val="nil"/>
              <w:right w:val="nil"/>
            </w:tcBorders>
          </w:tcPr>
          <w:p w14:paraId="03A13327" w14:textId="2A54BCA1" w:rsidR="007526B5" w:rsidRPr="00DD7155" w:rsidRDefault="007526B5"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 xml:space="preserve">Дополнительные </w:t>
            </w:r>
            <w:r w:rsidR="00876FE1" w:rsidRPr="00DD7155">
              <w:rPr>
                <w:rFonts w:ascii="Tahoma" w:hAnsi="Tahoma" w:cs="Tahoma"/>
                <w:i/>
                <w:sz w:val="14"/>
                <w:szCs w:val="18"/>
              </w:rPr>
              <w:t>условия</w:t>
            </w:r>
          </w:p>
        </w:tc>
        <w:tc>
          <w:tcPr>
            <w:tcW w:w="9368" w:type="dxa"/>
            <w:gridSpan w:val="2"/>
            <w:tcBorders>
              <w:top w:val="dotted" w:sz="4" w:space="0" w:color="auto"/>
              <w:left w:val="nil"/>
              <w:bottom w:val="dotted" w:sz="4" w:space="0" w:color="auto"/>
            </w:tcBorders>
            <w:shd w:val="clear" w:color="auto" w:fill="F2F2F2"/>
          </w:tcPr>
          <w:p w14:paraId="153C49BE" w14:textId="0F80EFC9" w:rsidR="000653F2" w:rsidRPr="00DD7155" w:rsidRDefault="000653F2" w:rsidP="000653F2">
            <w:pPr>
              <w:spacing w:before="120" w:after="240"/>
              <w:ind w:left="151" w:firstLine="0"/>
              <w:rPr>
                <w:rFonts w:ascii="Tahoma" w:hAnsi="Tahoma" w:cs="Tahoma"/>
                <w:iCs/>
                <w:sz w:val="20"/>
                <w:lang w:eastAsia="ru-RU"/>
              </w:rPr>
            </w:pPr>
            <w:r w:rsidRPr="00DD7155">
              <w:rPr>
                <w:rFonts w:ascii="Tahoma" w:hAnsi="Tahoma" w:cs="Tahoma"/>
                <w:iCs/>
                <w:sz w:val="20"/>
                <w:lang w:eastAsia="ru-RU"/>
              </w:rPr>
              <w:t>при условии предоставления</w:t>
            </w:r>
            <w:r w:rsidR="00821C60" w:rsidRPr="00DD7155">
              <w:rPr>
                <w:rFonts w:ascii="Tahoma" w:hAnsi="Tahoma" w:cs="Tahoma"/>
                <w:iCs/>
                <w:sz w:val="20"/>
                <w:lang w:eastAsia="ru-RU"/>
              </w:rPr>
              <w:t xml:space="preserve"> </w:t>
            </w:r>
            <w:r w:rsidR="00E75C9C" w:rsidRPr="00DD7155">
              <w:rPr>
                <w:rFonts w:ascii="Tahoma" w:hAnsi="Tahoma" w:cs="Tahoma"/>
                <w:iCs/>
                <w:sz w:val="20"/>
                <w:lang w:eastAsia="ru-RU"/>
              </w:rPr>
              <w:t xml:space="preserve">за Отчетный период </w:t>
            </w:r>
            <w:r w:rsidR="00176FB2" w:rsidRPr="00DD7155">
              <w:rPr>
                <w:rFonts w:ascii="Tahoma" w:hAnsi="Tahoma" w:cs="Tahoma"/>
                <w:iCs/>
                <w:sz w:val="20"/>
                <w:lang w:eastAsia="ru-RU"/>
              </w:rPr>
              <w:t>оригиналов</w:t>
            </w:r>
          </w:p>
          <w:p w14:paraId="4329D27B" w14:textId="46D7BEB9" w:rsidR="007526B5" w:rsidRPr="00DD7155" w:rsidRDefault="001A3C39" w:rsidP="002F68A6">
            <w:pPr>
              <w:numPr>
                <w:ilvl w:val="0"/>
                <w:numId w:val="32"/>
              </w:numPr>
              <w:spacing w:before="120" w:after="240"/>
              <w:ind w:left="431" w:hanging="283"/>
              <w:rPr>
                <w:rFonts w:ascii="Tahoma" w:hAnsi="Tahoma" w:cs="Tahoma"/>
                <w:iCs/>
                <w:sz w:val="20"/>
                <w:lang w:eastAsia="ru-RU"/>
              </w:rPr>
            </w:pPr>
            <w:r w:rsidRPr="00DD7155">
              <w:rPr>
                <w:rFonts w:ascii="Tahoma" w:hAnsi="Tahoma" w:cs="Tahoma"/>
                <w:sz w:val="20"/>
              </w:rPr>
              <w:t xml:space="preserve">подписанного Сторонами </w:t>
            </w:r>
            <w:r w:rsidR="007526B5" w:rsidRPr="00DD7155">
              <w:rPr>
                <w:rFonts w:ascii="Tahoma" w:hAnsi="Tahoma" w:cs="Tahoma"/>
                <w:sz w:val="20"/>
              </w:rPr>
              <w:t>Акт</w:t>
            </w:r>
            <w:r w:rsidRPr="00DD7155">
              <w:rPr>
                <w:rFonts w:ascii="Tahoma" w:hAnsi="Tahoma" w:cs="Tahoma"/>
                <w:sz w:val="20"/>
              </w:rPr>
              <w:t>а</w:t>
            </w:r>
            <w:r w:rsidR="007526B5" w:rsidRPr="00DD7155">
              <w:rPr>
                <w:rFonts w:ascii="Tahoma" w:hAnsi="Tahoma" w:cs="Tahoma"/>
                <w:sz w:val="20"/>
              </w:rPr>
              <w:t xml:space="preserve"> формы КС-2, </w:t>
            </w:r>
            <w:r w:rsidRPr="00DD7155">
              <w:rPr>
                <w:rFonts w:ascii="Tahoma" w:hAnsi="Tahoma" w:cs="Tahoma"/>
                <w:sz w:val="20"/>
              </w:rPr>
              <w:t xml:space="preserve">к которому </w:t>
            </w:r>
            <w:r w:rsidR="00D92A9C" w:rsidRPr="00DD7155">
              <w:rPr>
                <w:rFonts w:ascii="Tahoma" w:hAnsi="Tahoma" w:cs="Tahoma"/>
                <w:sz w:val="20"/>
              </w:rPr>
              <w:t xml:space="preserve">обязательно </w:t>
            </w:r>
            <w:r w:rsidR="007526B5" w:rsidRPr="00DD7155">
              <w:rPr>
                <w:rFonts w:ascii="Tahoma" w:hAnsi="Tahoma" w:cs="Tahoma"/>
                <w:sz w:val="20"/>
              </w:rPr>
              <w:t>прикладываются:</w:t>
            </w:r>
          </w:p>
          <w:p w14:paraId="367C8111" w14:textId="0E51D6C2" w:rsidR="007526B5" w:rsidRPr="00DD7155" w:rsidRDefault="00526E69" w:rsidP="002F68A6">
            <w:pPr>
              <w:numPr>
                <w:ilvl w:val="0"/>
                <w:numId w:val="32"/>
              </w:numPr>
              <w:spacing w:before="120" w:after="240"/>
              <w:ind w:left="715" w:hanging="283"/>
              <w:rPr>
                <w:rFonts w:ascii="Tahoma" w:hAnsi="Tahoma" w:cs="Tahoma"/>
                <w:iCs/>
                <w:sz w:val="20"/>
                <w:lang w:eastAsia="ru-RU"/>
              </w:rPr>
            </w:pPr>
            <w:r w:rsidRPr="00526E69">
              <w:rPr>
                <w:rFonts w:ascii="Tahoma" w:hAnsi="Tahoma" w:cs="Tahoma"/>
                <w:b/>
                <w:color w:val="FF0000"/>
                <w:sz w:val="20"/>
                <w:u w:color="FF0000"/>
              </w:rPr>
              <w:t>[</w:t>
            </w:r>
            <w:r w:rsidR="007526B5" w:rsidRPr="00DD7155">
              <w:rPr>
                <w:rFonts w:ascii="Tahoma" w:hAnsi="Tahoma" w:cs="Tahoma"/>
                <w:sz w:val="20"/>
              </w:rPr>
              <w:t xml:space="preserve">подписанный Перечень </w:t>
            </w:r>
            <w:r w:rsidR="004D1099" w:rsidRPr="00DD7155">
              <w:rPr>
                <w:rFonts w:ascii="Tahoma" w:hAnsi="Tahoma" w:cs="Tahoma"/>
                <w:sz w:val="20"/>
              </w:rPr>
              <w:t>о</w:t>
            </w:r>
            <w:r w:rsidR="007526B5" w:rsidRPr="00DD7155">
              <w:rPr>
                <w:rFonts w:ascii="Tahoma" w:hAnsi="Tahoma" w:cs="Tahoma"/>
                <w:sz w:val="20"/>
              </w:rPr>
              <w:t>борудования форм</w:t>
            </w:r>
            <w:r w:rsidR="004D1099" w:rsidRPr="00DD7155">
              <w:rPr>
                <w:rFonts w:ascii="Tahoma" w:hAnsi="Tahoma" w:cs="Tahoma"/>
                <w:sz w:val="20"/>
              </w:rPr>
              <w:t>ы</w:t>
            </w:r>
            <w:r w:rsidR="007526B5" w:rsidRPr="00DD7155">
              <w:rPr>
                <w:rFonts w:ascii="Tahoma" w:hAnsi="Tahoma" w:cs="Tahoma"/>
                <w:sz w:val="20"/>
              </w:rPr>
              <w:t xml:space="preserve"> НН.КС-2.3;</w:t>
            </w:r>
            <w:r w:rsidRPr="00526E69">
              <w:rPr>
                <w:rFonts w:ascii="Tahoma" w:hAnsi="Tahoma" w:cs="Tahoma"/>
                <w:b/>
                <w:color w:val="FF0000"/>
                <w:sz w:val="20"/>
              </w:rPr>
              <w:t>]</w:t>
            </w:r>
            <w:r w:rsidR="00EF04F1">
              <w:rPr>
                <w:rStyle w:val="ad"/>
                <w:b/>
                <w:color w:val="FF0000"/>
              </w:rPr>
              <w:t xml:space="preserve"> </w:t>
            </w:r>
            <w:r w:rsidR="00EF04F1">
              <w:rPr>
                <w:rStyle w:val="ad"/>
                <w:b/>
                <w:color w:val="FF0000"/>
              </w:rPr>
              <w:footnoteReference w:id="124"/>
            </w:r>
          </w:p>
          <w:p w14:paraId="68FF0D3E" w14:textId="46A81F2B" w:rsidR="001A3C39" w:rsidRPr="00DD7155" w:rsidRDefault="007526B5" w:rsidP="002F68A6">
            <w:pPr>
              <w:numPr>
                <w:ilvl w:val="0"/>
                <w:numId w:val="32"/>
              </w:numPr>
              <w:spacing w:before="120" w:after="240"/>
              <w:ind w:left="715" w:hanging="283"/>
              <w:rPr>
                <w:rFonts w:ascii="Tahoma" w:hAnsi="Tahoma" w:cs="Tahoma"/>
                <w:iCs/>
                <w:sz w:val="20"/>
                <w:lang w:eastAsia="ru-RU"/>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подписанный Акт на списание форм</w:t>
            </w:r>
            <w:r w:rsidR="00820995" w:rsidRPr="00DD7155">
              <w:rPr>
                <w:rFonts w:ascii="Tahoma" w:hAnsi="Tahoma" w:cs="Tahoma"/>
                <w:sz w:val="20"/>
              </w:rPr>
              <w:t>ы</w:t>
            </w:r>
            <w:r w:rsidRPr="00DD7155">
              <w:rPr>
                <w:rFonts w:ascii="Tahoma" w:hAnsi="Tahoma" w:cs="Tahoma"/>
                <w:sz w:val="20"/>
              </w:rPr>
              <w:t xml:space="preserve"> НН.М-23.1;</w:t>
            </w:r>
            <w:r w:rsidR="00526E69" w:rsidRPr="00526E69">
              <w:rPr>
                <w:rFonts w:ascii="Tahoma" w:hAnsi="Tahoma" w:cs="Tahoma"/>
                <w:b/>
                <w:color w:val="FF0000"/>
                <w:sz w:val="20"/>
              </w:rPr>
              <w:t>]</w:t>
            </w:r>
            <w:r w:rsidRPr="00DD7155">
              <w:rPr>
                <w:rFonts w:ascii="Tahoma" w:hAnsi="Tahoma" w:cs="Tahoma"/>
                <w:sz w:val="20"/>
                <w:vertAlign w:val="superscript"/>
              </w:rPr>
              <w:footnoteReference w:id="125"/>
            </w:r>
            <w:r w:rsidRPr="00DD7155">
              <w:rPr>
                <w:rFonts w:ascii="Tahoma" w:hAnsi="Tahoma" w:cs="Tahoma"/>
                <w:sz w:val="20"/>
              </w:rPr>
              <w:t xml:space="preserve"> </w:t>
            </w:r>
          </w:p>
          <w:p w14:paraId="61702E7C" w14:textId="183C9E9E" w:rsidR="007526B5" w:rsidRPr="00DD7155" w:rsidRDefault="001A3C39" w:rsidP="002F68A6">
            <w:pPr>
              <w:numPr>
                <w:ilvl w:val="0"/>
                <w:numId w:val="32"/>
              </w:numPr>
              <w:spacing w:before="120" w:after="240"/>
              <w:ind w:left="715" w:hanging="283"/>
              <w:rPr>
                <w:rFonts w:ascii="Tahoma" w:hAnsi="Tahoma"/>
                <w:sz w:val="20"/>
              </w:rPr>
            </w:pPr>
            <w:r w:rsidRPr="00DD7155">
              <w:rPr>
                <w:rFonts w:ascii="Tahoma" w:hAnsi="Tahoma" w:cs="Tahoma"/>
                <w:sz w:val="20"/>
              </w:rPr>
              <w:t>подписанная Справка формы НН.КС-3.1.</w:t>
            </w:r>
          </w:p>
          <w:p w14:paraId="5CE9A9CC" w14:textId="77777777" w:rsidR="001A3C39" w:rsidRPr="00DD7155" w:rsidRDefault="001A3C39" w:rsidP="001A3C39">
            <w:pPr>
              <w:numPr>
                <w:ilvl w:val="0"/>
                <w:numId w:val="32"/>
              </w:numPr>
              <w:spacing w:before="120" w:after="240"/>
              <w:ind w:left="431" w:hanging="283"/>
              <w:rPr>
                <w:rFonts w:ascii="Tahoma" w:hAnsi="Tahoma" w:cs="Tahoma"/>
                <w:iCs/>
                <w:sz w:val="20"/>
                <w:lang w:eastAsia="ru-RU"/>
              </w:rPr>
            </w:pPr>
            <w:r w:rsidRPr="00DD7155">
              <w:rPr>
                <w:rFonts w:ascii="Tahoma" w:hAnsi="Tahoma" w:cs="Tahoma"/>
                <w:sz w:val="20"/>
              </w:rPr>
              <w:t xml:space="preserve">счета </w:t>
            </w:r>
            <w:r w:rsidRPr="00DD7155">
              <w:rPr>
                <w:rFonts w:ascii="Tahoma" w:hAnsi="Tahoma" w:cs="Tahoma"/>
                <w:iCs/>
                <w:sz w:val="20"/>
              </w:rPr>
              <w:t>на оплату;</w:t>
            </w:r>
          </w:p>
          <w:p w14:paraId="1CD87D4D" w14:textId="63D0FF62" w:rsidR="007526B5" w:rsidRPr="00DD7155" w:rsidRDefault="00526E69" w:rsidP="00EF3684">
            <w:pPr>
              <w:numPr>
                <w:ilvl w:val="0"/>
                <w:numId w:val="32"/>
              </w:numPr>
              <w:spacing w:before="120" w:after="240"/>
              <w:ind w:left="434" w:hanging="283"/>
              <w:rPr>
                <w:rFonts w:ascii="Tahoma" w:hAnsi="Tahoma" w:cs="Tahoma"/>
                <w:sz w:val="20"/>
                <w:highlight w:val="darkRed"/>
              </w:rPr>
            </w:pPr>
            <w:r w:rsidRPr="00526E69">
              <w:rPr>
                <w:rFonts w:ascii="Tahoma" w:hAnsi="Tahoma" w:cs="Tahoma"/>
                <w:b/>
                <w:iCs/>
                <w:color w:val="FF0000"/>
                <w:sz w:val="20"/>
                <w:u w:color="FF0000"/>
              </w:rPr>
              <w:t>[</w:t>
            </w:r>
            <w:r w:rsidR="001A3C39" w:rsidRPr="00DD7155">
              <w:rPr>
                <w:rFonts w:ascii="Tahoma" w:hAnsi="Tahoma" w:cs="Tahoma"/>
                <w:sz w:val="20"/>
                <w:highlight w:val="darkCyan"/>
              </w:rPr>
              <w:t>счета-фактуры</w:t>
            </w:r>
            <w:r w:rsidRPr="00526E69">
              <w:rPr>
                <w:rFonts w:ascii="Tahoma" w:hAnsi="Tahoma" w:cs="Tahoma"/>
                <w:b/>
                <w:color w:val="FF0000"/>
                <w:sz w:val="20"/>
              </w:rPr>
              <w:t>]</w:t>
            </w:r>
            <w:r w:rsidR="001A3C39" w:rsidRPr="00DD7155">
              <w:rPr>
                <w:rFonts w:ascii="Tahoma" w:hAnsi="Tahoma" w:cs="Tahoma"/>
                <w:sz w:val="20"/>
                <w:highlight w:val="darkCyan"/>
              </w:rPr>
              <w:t>.</w:t>
            </w:r>
          </w:p>
        </w:tc>
      </w:tr>
    </w:tbl>
    <w:p w14:paraId="0D888CA6" w14:textId="4E908124" w:rsidR="00452A54" w:rsidRPr="00EF62B9" w:rsidRDefault="00DC2198" w:rsidP="002F68A6">
      <w:pPr>
        <w:pStyle w:val="afff1"/>
        <w:tabs>
          <w:tab w:val="left" w:pos="284"/>
        </w:tabs>
        <w:spacing w:before="120" w:after="240"/>
        <w:ind w:left="142"/>
        <w:rPr>
          <w:rFonts w:ascii="Tahoma" w:hAnsi="Tahoma" w:cs="Tahoma"/>
        </w:rPr>
      </w:pPr>
      <w:r w:rsidRPr="00EF62B9">
        <w:rPr>
          <w:rFonts w:ascii="Tahoma" w:hAnsi="Tahoma" w:cs="Tahoma"/>
          <w:i/>
          <w:sz w:val="20"/>
        </w:rPr>
        <w:t>ПУНКТ ВКЛЮЧАЕТСЯ, ЕСЛИ ПКЗ ПРИНИМАЮТСЯ ПО СВОДНОЙ СПРАВКЕ О ФАКТИЧЕСКИ ПОНЕСЕННЫХ КОМПЕНСИРУЕМЫХ ЗАТРАТАХ:</w:t>
      </w: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CA25A1" w:rsidRPr="00DD7155" w14:paraId="2E011904" w14:textId="77777777" w:rsidTr="0002671A">
        <w:trPr>
          <w:trHeight w:val="280"/>
        </w:trPr>
        <w:tc>
          <w:tcPr>
            <w:tcW w:w="1135" w:type="dxa"/>
            <w:gridSpan w:val="2"/>
            <w:tcBorders>
              <w:top w:val="nil"/>
              <w:bottom w:val="nil"/>
              <w:right w:val="nil"/>
            </w:tcBorders>
          </w:tcPr>
          <w:p w14:paraId="6C6A24C9" w14:textId="77777777" w:rsidR="00CA25A1" w:rsidRPr="00DD7155" w:rsidRDefault="00CA25A1"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p>
        </w:tc>
        <w:tc>
          <w:tcPr>
            <w:tcW w:w="9356" w:type="dxa"/>
            <w:tcBorders>
              <w:top w:val="nil"/>
              <w:left w:val="nil"/>
              <w:bottom w:val="dotted" w:sz="4" w:space="0" w:color="auto"/>
            </w:tcBorders>
            <w:shd w:val="clear" w:color="auto" w:fill="F2F2F2"/>
          </w:tcPr>
          <w:p w14:paraId="33CBD6ED" w14:textId="624BB1CC" w:rsidR="00CA25A1" w:rsidRPr="00DD7155" w:rsidRDefault="00526E69" w:rsidP="002F68A6">
            <w:pPr>
              <w:spacing w:before="120" w:after="240"/>
              <w:ind w:left="148" w:firstLine="0"/>
              <w:rPr>
                <w:rFonts w:ascii="Tahoma" w:hAnsi="Tahoma" w:cs="Tahoma"/>
                <w:b/>
                <w:color w:val="00B050"/>
                <w:sz w:val="20"/>
                <w:highlight w:val="lightGray"/>
                <w:lang w:eastAsia="ru-RU"/>
              </w:rPr>
            </w:pPr>
            <w:r w:rsidRPr="00526E69">
              <w:rPr>
                <w:rFonts w:ascii="Tahoma" w:hAnsi="Tahoma" w:cs="Tahoma"/>
                <w:b/>
                <w:color w:val="FF0000"/>
                <w:sz w:val="20"/>
                <w:u w:color="FF0000"/>
              </w:rPr>
              <w:t>[</w:t>
            </w:r>
            <w:r w:rsidR="00A46051" w:rsidRPr="00DD7155">
              <w:rPr>
                <w:rFonts w:ascii="Tahoma" w:hAnsi="Tahoma" w:cs="Tahoma"/>
                <w:b/>
                <w:sz w:val="20"/>
                <w:highlight w:val="darkRed"/>
              </w:rPr>
              <w:t>Заказчик о</w:t>
            </w:r>
            <w:r w:rsidR="00CA25A1" w:rsidRPr="00DD7155">
              <w:rPr>
                <w:rFonts w:ascii="Tahoma" w:hAnsi="Tahoma" w:cs="Tahoma"/>
                <w:b/>
                <w:sz w:val="20"/>
                <w:highlight w:val="darkRed"/>
              </w:rPr>
              <w:t>пла</w:t>
            </w:r>
            <w:r w:rsidR="00A46051" w:rsidRPr="00DD7155">
              <w:rPr>
                <w:rFonts w:ascii="Tahoma" w:hAnsi="Tahoma" w:cs="Tahoma"/>
                <w:b/>
                <w:sz w:val="20"/>
                <w:highlight w:val="darkRed"/>
              </w:rPr>
              <w:t>чивает</w:t>
            </w:r>
            <w:r w:rsidR="00CA25A1" w:rsidRPr="00DD7155">
              <w:rPr>
                <w:rFonts w:ascii="Tahoma" w:hAnsi="Tahoma" w:cs="Tahoma"/>
                <w:b/>
                <w:sz w:val="20"/>
                <w:highlight w:val="darkRed"/>
              </w:rPr>
              <w:t xml:space="preserve"> ПКЗ </w:t>
            </w:r>
            <w:r w:rsidR="00571A96" w:rsidRPr="00DD7155">
              <w:rPr>
                <w:rFonts w:ascii="Tahoma" w:hAnsi="Tahoma" w:cs="Tahoma"/>
                <w:b/>
                <w:sz w:val="20"/>
              </w:rPr>
              <w:t xml:space="preserve"> </w:t>
            </w:r>
            <w:r w:rsidRPr="00526E69">
              <w:rPr>
                <w:rFonts w:ascii="Tahoma" w:hAnsi="Tahoma" w:cs="Tahoma"/>
                <w:b/>
                <w:color w:val="FF0000"/>
                <w:sz w:val="20"/>
                <w:u w:color="FF0000"/>
              </w:rPr>
              <w:t>[</w:t>
            </w:r>
            <w:r w:rsidR="00571A96" w:rsidRPr="00DD7155">
              <w:rPr>
                <w:rFonts w:ascii="Tahoma" w:hAnsi="Tahoma" w:cs="Tahoma"/>
                <w:color w:val="00B050"/>
                <w:sz w:val="20"/>
                <w:highlight w:val="black"/>
                <w:lang w:eastAsia="ru-RU"/>
              </w:rPr>
              <w:t>и в т.ч. ПКЗ на Демонтажные работы</w:t>
            </w:r>
            <w:r w:rsidRPr="00526E69">
              <w:rPr>
                <w:rFonts w:ascii="Tahoma" w:hAnsi="Tahoma" w:cs="Tahoma"/>
                <w:b/>
                <w:color w:val="FF0000"/>
                <w:sz w:val="20"/>
              </w:rPr>
              <w:t>]</w:t>
            </w:r>
            <w:r w:rsidR="00CA25A1" w:rsidRPr="00DD7155">
              <w:rPr>
                <w:rFonts w:ascii="Tahoma" w:hAnsi="Tahoma" w:cs="Tahoma"/>
                <w:b/>
                <w:sz w:val="20"/>
                <w:highlight w:val="darkRed"/>
              </w:rPr>
              <w:t xml:space="preserve"> </w:t>
            </w:r>
            <w:r w:rsidRPr="00526E69">
              <w:rPr>
                <w:rFonts w:ascii="Tahoma" w:hAnsi="Tahoma" w:cs="Tahoma"/>
                <w:b/>
                <w:color w:val="FF0000"/>
                <w:sz w:val="20"/>
                <w:u w:color="FF0000"/>
              </w:rPr>
              <w:t>[</w:t>
            </w:r>
            <w:r w:rsidR="001D01BD" w:rsidRPr="00DD7155">
              <w:rPr>
                <w:rFonts w:ascii="Tahoma" w:hAnsi="Tahoma" w:cs="Tahoma"/>
                <w:sz w:val="20"/>
                <w:highlight w:val="yellow"/>
              </w:rPr>
              <w:t>за вычетом зачтенного аванса</w:t>
            </w:r>
            <w:r w:rsidRPr="00526E69">
              <w:rPr>
                <w:rFonts w:ascii="Tahoma" w:hAnsi="Tahoma" w:cs="Tahoma"/>
                <w:b/>
                <w:color w:val="FF0000"/>
                <w:sz w:val="20"/>
              </w:rPr>
              <w:t>]</w:t>
            </w:r>
            <w:r w:rsidR="001D01BD" w:rsidRPr="00DD7155">
              <w:rPr>
                <w:rFonts w:ascii="Tahoma" w:hAnsi="Tahoma" w:cs="Tahoma"/>
                <w:sz w:val="20"/>
                <w:highlight w:val="yellow"/>
              </w:rPr>
              <w:t xml:space="preserve"> </w:t>
            </w:r>
            <w:r w:rsidRPr="00526E69">
              <w:rPr>
                <w:rFonts w:ascii="Tahoma" w:hAnsi="Tahoma" w:cs="Tahoma"/>
                <w:b/>
                <w:color w:val="FF0000"/>
                <w:sz w:val="20"/>
                <w:u w:color="FF0000"/>
              </w:rPr>
              <w:t>[</w:t>
            </w:r>
            <w:r w:rsidR="001D01BD" w:rsidRPr="00DD7155">
              <w:rPr>
                <w:rFonts w:ascii="Tahoma" w:hAnsi="Tahoma" w:cs="Tahoma"/>
                <w:sz w:val="20"/>
                <w:highlight w:val="cyan"/>
              </w:rPr>
              <w:t xml:space="preserve">с удержанием </w:t>
            </w:r>
            <w:r w:rsidRPr="00526E69">
              <w:rPr>
                <w:rFonts w:ascii="Tahoma" w:hAnsi="Tahoma" w:cs="Tahoma"/>
                <w:b/>
                <w:color w:val="FF0000"/>
                <w:sz w:val="20"/>
                <w:u w:color="FF0000"/>
              </w:rPr>
              <w:t>[</w:t>
            </w:r>
            <w:r w:rsidR="001D01BD" w:rsidRPr="00DD7155">
              <w:rPr>
                <w:rFonts w:ascii="Tahoma" w:hAnsi="Tahoma" w:cs="Tahoma"/>
                <w:sz w:val="20"/>
                <w:highlight w:val="cyan"/>
              </w:rPr>
              <w:t>•</w:t>
            </w:r>
            <w:r w:rsidRPr="00526E69">
              <w:rPr>
                <w:rFonts w:ascii="Tahoma" w:hAnsi="Tahoma" w:cs="Tahoma"/>
                <w:b/>
                <w:color w:val="FF0000"/>
                <w:sz w:val="20"/>
              </w:rPr>
              <w:t>]</w:t>
            </w:r>
            <w:r w:rsidR="001D01BD" w:rsidRPr="00DD7155">
              <w:rPr>
                <w:rFonts w:ascii="Tahoma" w:hAnsi="Tahoma" w:cs="Tahoma"/>
                <w:sz w:val="20"/>
                <w:highlight w:val="cyan"/>
              </w:rPr>
              <w:t xml:space="preserve"> % от стоимости соответствующих работ с учетом НДС (гарантийное удержание)</w:t>
            </w:r>
            <w:r w:rsidRPr="00526E69">
              <w:rPr>
                <w:rFonts w:ascii="Tahoma" w:hAnsi="Tahoma" w:cs="Tahoma"/>
                <w:b/>
                <w:color w:val="FF0000"/>
                <w:sz w:val="20"/>
              </w:rPr>
              <w:t>]]</w:t>
            </w:r>
          </w:p>
        </w:tc>
      </w:tr>
      <w:tr w:rsidR="00CA25A1" w:rsidRPr="00DD7155" w14:paraId="60360F87" w14:textId="77777777" w:rsidTr="0002671A">
        <w:trPr>
          <w:trHeight w:val="280"/>
        </w:trPr>
        <w:tc>
          <w:tcPr>
            <w:tcW w:w="1128" w:type="dxa"/>
            <w:tcBorders>
              <w:top w:val="nil"/>
              <w:bottom w:val="nil"/>
              <w:right w:val="nil"/>
            </w:tcBorders>
          </w:tcPr>
          <w:p w14:paraId="7B297CE6" w14:textId="77777777" w:rsidR="00CA25A1" w:rsidRPr="00DD7155" w:rsidRDefault="00CA25A1"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3" w:type="dxa"/>
            <w:gridSpan w:val="2"/>
            <w:tcBorders>
              <w:left w:val="nil"/>
            </w:tcBorders>
            <w:shd w:val="clear" w:color="auto" w:fill="F2F2F2"/>
          </w:tcPr>
          <w:p w14:paraId="262C679C" w14:textId="77777777" w:rsidR="00CA25A1" w:rsidRDefault="00CA25A1"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rPr>
              <w:t>•</w:t>
            </w:r>
            <w:r w:rsidR="00526E69" w:rsidRPr="00526E69">
              <w:rPr>
                <w:rFonts w:ascii="Tahoma" w:hAnsi="Tahoma" w:cs="Tahoma"/>
                <w:b/>
                <w:color w:val="FF0000"/>
                <w:sz w:val="20"/>
              </w:rPr>
              <w:t>]</w:t>
            </w:r>
          </w:p>
          <w:p w14:paraId="01A98A94" w14:textId="38DA5FAE"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lang w:eastAsia="ru-RU"/>
              </w:rPr>
            </w:pPr>
            <w:r w:rsidRPr="003174F5">
              <w:rPr>
                <w:rFonts w:ascii="Tahoma" w:hAnsi="Tahoma" w:cs="Tahoma"/>
                <w:b/>
                <w:bCs/>
                <w:color w:val="FF0000"/>
                <w:lang w:eastAsia="ru-RU"/>
              </w:rPr>
              <w:t>[</w:t>
            </w:r>
            <w:r w:rsidRPr="003174F5">
              <w:rPr>
                <w:rFonts w:ascii="Tahoma" w:hAnsi="Tahoma" w:cs="Tahoma"/>
                <w:color w:val="ED7D31"/>
                <w:lang w:eastAsia="ru-RU"/>
              </w:rPr>
              <w:t>-</w:t>
            </w:r>
            <w:r w:rsidRPr="003174F5">
              <w:rPr>
                <w:rFonts w:ascii="Tahoma" w:hAnsi="Tahoma" w:cs="Tahoma"/>
                <w:b/>
                <w:bCs/>
                <w:color w:val="FF0000"/>
                <w:lang w:eastAsia="ru-RU"/>
              </w:rPr>
              <w:t>]</w:t>
            </w:r>
            <w:r w:rsidRPr="003174F5">
              <w:rPr>
                <w:rFonts w:ascii="Tahoma" w:hAnsi="Tahoma" w:cs="Tahoma"/>
                <w:color w:val="ED7D31"/>
                <w:lang w:eastAsia="ru-RU"/>
              </w:rPr>
              <w:t xml:space="preserve"> </w:t>
            </w:r>
            <w:r w:rsidRPr="003174F5">
              <w:rPr>
                <w:rStyle w:val="ad"/>
                <w:rFonts w:ascii="Tahoma" w:hAnsi="Tahoma" w:cs="Tahoma"/>
                <w:color w:val="ED7D31"/>
                <w:lang w:eastAsia="ru-RU"/>
              </w:rPr>
              <w:footnoteReference w:id="126"/>
            </w:r>
          </w:p>
        </w:tc>
      </w:tr>
      <w:tr w:rsidR="00CA25A1" w:rsidRPr="00DD7155" w14:paraId="5A5D8A16" w14:textId="77777777" w:rsidTr="0002671A">
        <w:tc>
          <w:tcPr>
            <w:tcW w:w="1128" w:type="dxa"/>
            <w:tcBorders>
              <w:top w:val="nil"/>
              <w:bottom w:val="nil"/>
              <w:right w:val="nil"/>
            </w:tcBorders>
          </w:tcPr>
          <w:p w14:paraId="659A281A" w14:textId="77777777" w:rsidR="00CA25A1" w:rsidRPr="00DD7155" w:rsidRDefault="00CA25A1"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63" w:type="dxa"/>
            <w:gridSpan w:val="2"/>
            <w:tcBorders>
              <w:left w:val="nil"/>
              <w:bottom w:val="dotted" w:sz="4" w:space="0" w:color="auto"/>
            </w:tcBorders>
            <w:shd w:val="clear" w:color="auto" w:fill="F2F2F2"/>
          </w:tcPr>
          <w:p w14:paraId="66014915" w14:textId="32B9203B" w:rsidR="00CA25A1" w:rsidRPr="00DD7155" w:rsidRDefault="003743AF" w:rsidP="00C3285C">
            <w:pPr>
              <w:spacing w:before="120" w:after="240"/>
              <w:ind w:left="148" w:firstLine="0"/>
              <w:rPr>
                <w:rFonts w:ascii="Tahoma" w:hAnsi="Tahoma" w:cs="Tahoma"/>
                <w:sz w:val="20"/>
                <w:lang w:eastAsia="ru-RU"/>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CA25A1" w:rsidRPr="00DD7155">
              <w:rPr>
                <w:rFonts w:ascii="Tahoma" w:hAnsi="Tahoma" w:cs="Tahoma"/>
                <w:color w:val="F79646" w:themeColor="accent6"/>
                <w:sz w:val="20"/>
              </w:rPr>
              <w:t>после истечения</w:t>
            </w:r>
            <w:r w:rsidR="00526E69" w:rsidRPr="00526E69">
              <w:rPr>
                <w:rFonts w:ascii="Tahoma" w:hAnsi="Tahoma" w:cs="Tahoma"/>
                <w:b/>
                <w:color w:val="FF0000"/>
                <w:sz w:val="20"/>
              </w:rPr>
              <w:t>]</w:t>
            </w:r>
            <w:r w:rsidR="00CA25A1" w:rsidRPr="00DD7155">
              <w:rPr>
                <w:rFonts w:ascii="Tahoma" w:hAnsi="Tahoma" w:cs="Tahoma"/>
                <w:sz w:val="20"/>
              </w:rPr>
              <w:t>/</w:t>
            </w:r>
            <w:r w:rsidR="00526E69" w:rsidRPr="00526E69">
              <w:rPr>
                <w:rFonts w:ascii="Tahoma" w:hAnsi="Tahoma" w:cs="Tahoma"/>
                <w:b/>
                <w:color w:val="FF0000"/>
                <w:sz w:val="20"/>
                <w:u w:color="FF0000"/>
              </w:rPr>
              <w:t>[</w:t>
            </w:r>
            <w:r w:rsidR="00CA25A1" w:rsidRPr="00DD7155">
              <w:rPr>
                <w:rFonts w:ascii="Tahoma" w:hAnsi="Tahoma" w:cs="Tahoma"/>
                <w:sz w:val="20"/>
                <w:highlight w:val="darkRed"/>
              </w:rPr>
              <w:t xml:space="preserve"> </w:t>
            </w:r>
            <w:r w:rsidR="0087738B" w:rsidRPr="00DD7155">
              <w:rPr>
                <w:rFonts w:ascii="Tahoma" w:hAnsi="Tahoma" w:cs="Tahoma"/>
                <w:sz w:val="20"/>
                <w:highlight w:val="darkRed"/>
              </w:rPr>
              <w:t>не позднее</w:t>
            </w:r>
            <w:r w:rsidR="00526E69" w:rsidRPr="00526E69">
              <w:rPr>
                <w:rFonts w:ascii="Tahoma" w:hAnsi="Tahoma" w:cs="Tahoma"/>
                <w:b/>
                <w:color w:val="FF0000"/>
                <w:sz w:val="20"/>
              </w:rPr>
              <w:t>]</w:t>
            </w:r>
            <w:r w:rsidR="00CA25A1" w:rsidRPr="00DD7155">
              <w:rPr>
                <w:rFonts w:ascii="Tahoma" w:hAnsi="Tahoma" w:cs="Tahoma"/>
                <w:sz w:val="20"/>
                <w:highlight w:val="darkRed"/>
              </w:rPr>
              <w:t xml:space="preserve"> </w:t>
            </w:r>
            <w:r w:rsidR="00526E69" w:rsidRPr="00526E69">
              <w:rPr>
                <w:rFonts w:ascii="Tahoma" w:hAnsi="Tahoma" w:cs="Tahoma"/>
                <w:b/>
                <w:color w:val="FF0000"/>
                <w:sz w:val="20"/>
                <w:u w:color="FF0000"/>
              </w:rPr>
              <w:t>[</w:t>
            </w:r>
            <w:r w:rsidR="00CA25A1" w:rsidRPr="00DD7155">
              <w:rPr>
                <w:rFonts w:ascii="Tahoma" w:hAnsi="Tahoma" w:cs="Tahoma"/>
                <w:sz w:val="20"/>
                <w:highlight w:val="darkRed"/>
              </w:rPr>
              <w:t>•</w:t>
            </w:r>
            <w:r w:rsidR="00526E69" w:rsidRPr="00526E69">
              <w:rPr>
                <w:rFonts w:ascii="Tahoma" w:hAnsi="Tahoma" w:cs="Tahoma"/>
                <w:b/>
                <w:color w:val="FF0000"/>
                <w:sz w:val="20"/>
              </w:rPr>
              <w:t>]</w:t>
            </w:r>
            <w:r w:rsidR="001D01BD" w:rsidRPr="00DD7155">
              <w:rPr>
                <w:rFonts w:ascii="Tahoma" w:hAnsi="Tahoma" w:cs="Tahoma"/>
                <w:sz w:val="20"/>
                <w:highlight w:val="darkRed"/>
              </w:rPr>
              <w:t>к.д.</w:t>
            </w:r>
            <w:r w:rsidRPr="00526E69">
              <w:rPr>
                <w:rFonts w:ascii="Tahoma" w:hAnsi="Tahoma" w:cs="Tahoma"/>
                <w:b/>
                <w:color w:val="FF0000"/>
                <w:sz w:val="20"/>
              </w:rPr>
              <w:t xml:space="preserve"> ]</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27"/>
            </w:r>
            <w:r w:rsidRPr="003743AF">
              <w:rPr>
                <w:rFonts w:ascii="Tahoma" w:hAnsi="Tahoma" w:cs="Tahoma"/>
                <w:color w:val="FFFF00"/>
                <w:sz w:val="20"/>
                <w:szCs w:val="20"/>
                <w:highlight w:val="black"/>
              </w:rPr>
              <w:t>]</w:t>
            </w:r>
            <w:r w:rsidR="00C3285C" w:rsidRPr="003743AF">
              <w:rPr>
                <w:rStyle w:val="ad"/>
                <w:rFonts w:ascii="Tahoma" w:hAnsi="Tahoma" w:cs="Tahoma"/>
                <w:bCs/>
                <w:color w:val="FFFF00"/>
                <w:sz w:val="20"/>
                <w:szCs w:val="20"/>
                <w:highlight w:val="black"/>
              </w:rPr>
              <w:t xml:space="preserve"> </w:t>
            </w:r>
            <w:r w:rsidR="00C3285C" w:rsidRPr="003743AF">
              <w:rPr>
                <w:rStyle w:val="ad"/>
                <w:rFonts w:ascii="Tahoma" w:hAnsi="Tahoma" w:cs="Tahoma"/>
                <w:bCs/>
                <w:color w:val="FFFF00"/>
                <w:sz w:val="20"/>
                <w:szCs w:val="20"/>
                <w:highlight w:val="black"/>
              </w:rPr>
              <w:footnoteReference w:id="128"/>
            </w:r>
          </w:p>
        </w:tc>
      </w:tr>
      <w:tr w:rsidR="00CA25A1" w:rsidRPr="00DD7155" w14:paraId="7C08834A" w14:textId="77777777" w:rsidTr="0002671A">
        <w:tc>
          <w:tcPr>
            <w:tcW w:w="1128" w:type="dxa"/>
            <w:vMerge w:val="restart"/>
            <w:tcBorders>
              <w:top w:val="nil"/>
              <w:right w:val="nil"/>
            </w:tcBorders>
          </w:tcPr>
          <w:p w14:paraId="0318D558" w14:textId="77777777" w:rsidR="00CA25A1" w:rsidRPr="00DD7155" w:rsidRDefault="00CA25A1"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63" w:type="dxa"/>
            <w:gridSpan w:val="2"/>
            <w:tcBorders>
              <w:top w:val="dotted" w:sz="4" w:space="0" w:color="auto"/>
              <w:left w:val="nil"/>
              <w:bottom w:val="nil"/>
            </w:tcBorders>
            <w:shd w:val="clear" w:color="auto" w:fill="F2F2F2"/>
          </w:tcPr>
          <w:p w14:paraId="6ABD523B" w14:textId="272E95C5" w:rsidR="00CA25A1" w:rsidRPr="00DD7155" w:rsidRDefault="00CA25A1" w:rsidP="002F68A6">
            <w:pPr>
              <w:spacing w:before="120" w:after="240"/>
              <w:ind w:left="148" w:firstLine="0"/>
              <w:rPr>
                <w:rFonts w:ascii="Tahoma" w:hAnsi="Tahoma" w:cs="Tahoma"/>
                <w:sz w:val="20"/>
                <w:highlight w:val="darkRed"/>
                <w:lang w:eastAsia="ru-RU"/>
              </w:rPr>
            </w:pPr>
            <w:r w:rsidRPr="00DD7155">
              <w:rPr>
                <w:rFonts w:ascii="Tahoma" w:hAnsi="Tahoma" w:cs="Tahoma"/>
                <w:sz w:val="20"/>
                <w:highlight w:val="darkRed"/>
              </w:rPr>
              <w:t>с момента получения Заказчиком</w:t>
            </w:r>
            <w:r w:rsidR="00C263A3" w:rsidRPr="00DD7155">
              <w:rPr>
                <w:rFonts w:ascii="Tahoma" w:hAnsi="Tahoma" w:cs="Tahoma"/>
                <w:sz w:val="20"/>
                <w:highlight w:val="darkRed"/>
              </w:rPr>
              <w:t xml:space="preserve"> оригиналов</w:t>
            </w:r>
          </w:p>
        </w:tc>
      </w:tr>
      <w:tr w:rsidR="00CA25A1" w:rsidRPr="00DD7155" w14:paraId="6CD40406" w14:textId="77777777" w:rsidTr="0002671A">
        <w:tc>
          <w:tcPr>
            <w:tcW w:w="1128" w:type="dxa"/>
            <w:vMerge/>
            <w:tcBorders>
              <w:bottom w:val="nil"/>
              <w:right w:val="nil"/>
            </w:tcBorders>
          </w:tcPr>
          <w:p w14:paraId="6DA1A744" w14:textId="77777777" w:rsidR="00CA25A1" w:rsidRPr="00DD7155" w:rsidRDefault="00CA25A1" w:rsidP="002F68A6">
            <w:pPr>
              <w:tabs>
                <w:tab w:val="left" w:pos="1410"/>
              </w:tabs>
              <w:spacing w:before="120" w:after="240"/>
              <w:ind w:right="-150" w:firstLine="0"/>
              <w:rPr>
                <w:rFonts w:ascii="Tahoma" w:hAnsi="Tahoma" w:cs="Tahoma"/>
                <w:i/>
                <w:sz w:val="14"/>
                <w:szCs w:val="18"/>
                <w:lang w:eastAsia="ru-RU"/>
              </w:rPr>
            </w:pPr>
          </w:p>
        </w:tc>
        <w:tc>
          <w:tcPr>
            <w:tcW w:w="9363" w:type="dxa"/>
            <w:gridSpan w:val="2"/>
            <w:tcBorders>
              <w:top w:val="nil"/>
              <w:left w:val="nil"/>
              <w:bottom w:val="dotted" w:sz="4" w:space="0" w:color="auto"/>
            </w:tcBorders>
            <w:shd w:val="clear" w:color="auto" w:fill="F2F2F2"/>
          </w:tcPr>
          <w:p w14:paraId="6E60E17B" w14:textId="0AA3915E" w:rsidR="00CA25A1" w:rsidRPr="00DD7155" w:rsidRDefault="00CA25A1" w:rsidP="002F68A6">
            <w:pPr>
              <w:pStyle w:val="afff1"/>
              <w:numPr>
                <w:ilvl w:val="0"/>
                <w:numId w:val="32"/>
              </w:numPr>
              <w:spacing w:before="120" w:after="240"/>
              <w:ind w:left="148" w:hanging="5"/>
              <w:rPr>
                <w:rFonts w:ascii="Tahoma" w:hAnsi="Tahoma" w:cs="Tahoma"/>
                <w:sz w:val="20"/>
                <w:highlight w:val="darkRed"/>
                <w:lang w:eastAsia="ru-RU"/>
              </w:rPr>
            </w:pPr>
            <w:r w:rsidRPr="00DD7155">
              <w:rPr>
                <w:rFonts w:ascii="Tahoma" w:hAnsi="Tahoma" w:cs="Tahoma"/>
                <w:sz w:val="20"/>
                <w:highlight w:val="darkRed"/>
              </w:rPr>
              <w:t xml:space="preserve">подписанной Сторонами </w:t>
            </w:r>
            <w:r w:rsidR="00F06176" w:rsidRPr="00DD7155">
              <w:rPr>
                <w:rFonts w:ascii="Tahoma" w:hAnsi="Tahoma" w:cs="Tahoma"/>
                <w:sz w:val="20"/>
                <w:highlight w:val="darkRed"/>
              </w:rPr>
              <w:t>Справки формы НН.КС-3.1;</w:t>
            </w:r>
          </w:p>
          <w:p w14:paraId="15B723B9" w14:textId="1450F8A7" w:rsidR="00CA25A1" w:rsidRPr="00DD7155" w:rsidRDefault="00CA25A1" w:rsidP="002F68A6">
            <w:pPr>
              <w:pStyle w:val="afff1"/>
              <w:numPr>
                <w:ilvl w:val="0"/>
                <w:numId w:val="32"/>
              </w:numPr>
              <w:spacing w:before="120" w:after="240"/>
              <w:ind w:left="148" w:hanging="5"/>
              <w:rPr>
                <w:rFonts w:ascii="Tahoma" w:hAnsi="Tahoma" w:cs="Tahoma"/>
                <w:sz w:val="20"/>
                <w:highlight w:val="darkRed"/>
                <w:lang w:eastAsia="ru-RU"/>
              </w:rPr>
            </w:pPr>
            <w:r w:rsidRPr="00DD7155">
              <w:rPr>
                <w:rFonts w:ascii="Tahoma" w:hAnsi="Tahoma" w:cs="Tahoma"/>
                <w:sz w:val="20"/>
                <w:highlight w:val="darkRed"/>
              </w:rPr>
              <w:t>подписанной Сводной справки о фактически понесенных компенсируемых затратах за Отчетный период;</w:t>
            </w:r>
          </w:p>
          <w:p w14:paraId="2DE22EC6" w14:textId="4C118100" w:rsidR="00CA25A1" w:rsidRPr="00DD7155" w:rsidRDefault="00CA25A1" w:rsidP="002F68A6">
            <w:pPr>
              <w:pStyle w:val="afff1"/>
              <w:numPr>
                <w:ilvl w:val="0"/>
                <w:numId w:val="32"/>
              </w:numPr>
              <w:spacing w:before="120" w:after="240"/>
              <w:ind w:left="148" w:hanging="5"/>
              <w:rPr>
                <w:rFonts w:ascii="Tahoma" w:hAnsi="Tahoma" w:cs="Tahoma"/>
                <w:sz w:val="20"/>
                <w:highlight w:val="darkRed"/>
                <w:lang w:eastAsia="ru-RU"/>
              </w:rPr>
            </w:pPr>
            <w:r w:rsidRPr="00DD7155">
              <w:rPr>
                <w:rFonts w:ascii="Tahoma" w:hAnsi="Tahoma" w:cs="Tahoma"/>
                <w:sz w:val="20"/>
                <w:highlight w:val="darkRed"/>
              </w:rPr>
              <w:t>счета на оплату;</w:t>
            </w:r>
            <w:r w:rsidR="00526E69" w:rsidRPr="00526E69">
              <w:rPr>
                <w:rFonts w:ascii="Tahoma" w:hAnsi="Tahoma" w:cs="Tahoma"/>
                <w:b/>
                <w:color w:val="FF0000"/>
                <w:sz w:val="20"/>
                <w:lang w:val="en-US"/>
              </w:rPr>
              <w:t>]</w:t>
            </w:r>
          </w:p>
          <w:p w14:paraId="1C00FC19" w14:textId="1C714B4A" w:rsidR="00CA25A1" w:rsidRPr="00DD7155" w:rsidRDefault="00526E69" w:rsidP="002F68A6">
            <w:pPr>
              <w:pStyle w:val="afff1"/>
              <w:numPr>
                <w:ilvl w:val="0"/>
                <w:numId w:val="32"/>
              </w:numPr>
              <w:spacing w:before="120" w:after="240"/>
              <w:ind w:left="148" w:hanging="5"/>
              <w:rPr>
                <w:rFonts w:ascii="Tahoma" w:hAnsi="Tahoma" w:cs="Tahoma"/>
                <w:sz w:val="20"/>
                <w:highlight w:val="darkCyan"/>
                <w:lang w:eastAsia="ru-RU"/>
              </w:rPr>
            </w:pPr>
            <w:r w:rsidRPr="00526E69">
              <w:rPr>
                <w:rFonts w:ascii="Tahoma" w:hAnsi="Tahoma" w:cs="Tahoma"/>
                <w:b/>
                <w:color w:val="FF0000"/>
                <w:sz w:val="20"/>
                <w:u w:color="FF0000"/>
              </w:rPr>
              <w:t>[</w:t>
            </w:r>
            <w:r w:rsidR="00CA25A1" w:rsidRPr="00DD7155">
              <w:rPr>
                <w:rFonts w:ascii="Tahoma" w:hAnsi="Tahoma" w:cs="Tahoma"/>
                <w:sz w:val="20"/>
                <w:highlight w:val="darkCyan"/>
              </w:rPr>
              <w:t>счета-фактуры</w:t>
            </w:r>
            <w:r w:rsidRPr="00526E69">
              <w:rPr>
                <w:rFonts w:ascii="Tahoma" w:hAnsi="Tahoma" w:cs="Tahoma"/>
                <w:b/>
                <w:color w:val="FF0000"/>
                <w:sz w:val="20"/>
              </w:rPr>
              <w:t>]</w:t>
            </w:r>
            <w:r w:rsidR="00CA25A1" w:rsidRPr="00DD7155">
              <w:rPr>
                <w:rFonts w:ascii="Tahoma" w:hAnsi="Tahoma" w:cs="Tahoma"/>
                <w:sz w:val="20"/>
                <w:highlight w:val="darkCyan"/>
              </w:rPr>
              <w:t>.</w:t>
            </w:r>
          </w:p>
        </w:tc>
      </w:tr>
      <w:tr w:rsidR="005E4691" w:rsidRPr="00DD7155" w14:paraId="0CA4D0AE" w14:textId="77777777" w:rsidTr="0002671A">
        <w:tc>
          <w:tcPr>
            <w:tcW w:w="1128" w:type="dxa"/>
            <w:tcBorders>
              <w:bottom w:val="nil"/>
              <w:right w:val="nil"/>
            </w:tcBorders>
          </w:tcPr>
          <w:p w14:paraId="5D6D0532" w14:textId="5F9F8365" w:rsidR="005E4691" w:rsidRPr="00DD7155" w:rsidRDefault="005E4691"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 xml:space="preserve">Дополнительные </w:t>
            </w:r>
            <w:r w:rsidR="00876FE1" w:rsidRPr="00DD7155">
              <w:rPr>
                <w:rFonts w:ascii="Tahoma" w:hAnsi="Tahoma" w:cs="Tahoma"/>
                <w:i/>
                <w:sz w:val="14"/>
                <w:szCs w:val="18"/>
              </w:rPr>
              <w:t>условия</w:t>
            </w:r>
          </w:p>
        </w:tc>
        <w:tc>
          <w:tcPr>
            <w:tcW w:w="9363" w:type="dxa"/>
            <w:gridSpan w:val="2"/>
            <w:tcBorders>
              <w:top w:val="nil"/>
              <w:left w:val="nil"/>
              <w:bottom w:val="dotted" w:sz="4" w:space="0" w:color="auto"/>
            </w:tcBorders>
            <w:shd w:val="clear" w:color="auto" w:fill="F2F2F2"/>
          </w:tcPr>
          <w:p w14:paraId="3A6D42B4" w14:textId="5992B942" w:rsidR="005E4691" w:rsidRPr="00DD7155" w:rsidRDefault="00EF3684" w:rsidP="002F68A6">
            <w:pPr>
              <w:pStyle w:val="afff1"/>
              <w:spacing w:before="120" w:after="240"/>
              <w:ind w:left="148"/>
              <w:rPr>
                <w:rFonts w:ascii="Tahoma" w:hAnsi="Tahoma" w:cs="Tahoma"/>
                <w:sz w:val="20"/>
                <w:highlight w:val="darkRed"/>
              </w:rPr>
            </w:pPr>
            <w:r w:rsidRPr="00F771C0">
              <w:rPr>
                <w:rFonts w:ascii="Tahoma" w:hAnsi="Tahoma" w:cs="Tahoma"/>
                <w:sz w:val="20"/>
              </w:rPr>
              <w:t>[-]</w:t>
            </w:r>
            <w:r w:rsidRPr="00F771C0">
              <w:rPr>
                <w:rStyle w:val="ad"/>
                <w:rFonts w:ascii="Tahoma" w:hAnsi="Tahoma" w:cs="Tahoma"/>
                <w:sz w:val="20"/>
              </w:rPr>
              <w:footnoteReference w:id="129"/>
            </w:r>
          </w:p>
        </w:tc>
      </w:tr>
    </w:tbl>
    <w:bookmarkEnd w:id="94"/>
    <w:p w14:paraId="4A887EEB" w14:textId="18B72835" w:rsidR="00BA6958" w:rsidRPr="00DD7155" w:rsidRDefault="00526E69" w:rsidP="002F68A6">
      <w:pPr>
        <w:pStyle w:val="1112"/>
        <w:numPr>
          <w:ilvl w:val="1"/>
          <w:numId w:val="13"/>
        </w:numPr>
        <w:tabs>
          <w:tab w:val="left" w:pos="284"/>
          <w:tab w:val="left" w:pos="924"/>
        </w:tabs>
        <w:spacing w:before="120" w:after="240"/>
        <w:ind w:left="142" w:hanging="1135"/>
        <w:rPr>
          <w:rFonts w:ascii="Tahoma" w:hAnsi="Tahoma" w:cs="Tahoma"/>
          <w:sz w:val="20"/>
        </w:rPr>
      </w:pPr>
      <w:r w:rsidRPr="00526E69">
        <w:rPr>
          <w:rFonts w:ascii="Tahoma" w:hAnsi="Tahoma" w:cs="Tahoma"/>
          <w:b/>
          <w:color w:val="FF0000"/>
          <w:sz w:val="20"/>
          <w:u w:color="FF0000"/>
        </w:rPr>
        <w:t>[</w:t>
      </w:r>
      <w:r w:rsidR="0010618B" w:rsidRPr="00DD7155">
        <w:rPr>
          <w:rFonts w:ascii="Tahoma" w:hAnsi="Tahoma" w:cs="Tahoma"/>
          <w:sz w:val="20"/>
        </w:rPr>
        <w:t xml:space="preserve">Для оплаты по последнему </w:t>
      </w:r>
      <w:r w:rsidR="001218AB" w:rsidRPr="00DD7155">
        <w:rPr>
          <w:rFonts w:ascii="Tahoma" w:hAnsi="Tahoma" w:cs="Tahoma"/>
          <w:sz w:val="20"/>
        </w:rPr>
        <w:t>Отчетному периоду</w:t>
      </w:r>
      <w:r w:rsidR="009C4222" w:rsidRPr="00DD7155">
        <w:rPr>
          <w:rFonts w:ascii="Tahoma" w:hAnsi="Tahoma" w:cs="Tahoma"/>
          <w:sz w:val="20"/>
        </w:rPr>
        <w:t xml:space="preserve"> выполнения Работ</w:t>
      </w:r>
      <w:r w:rsidR="00F61F2B" w:rsidRPr="00DD7155">
        <w:rPr>
          <w:rFonts w:ascii="Tahoma" w:hAnsi="Tahoma" w:cs="Tahoma"/>
          <w:sz w:val="20"/>
        </w:rPr>
        <w:t xml:space="preserve"> </w:t>
      </w:r>
      <w:r w:rsidR="00803B6B" w:rsidRPr="00526E69">
        <w:rPr>
          <w:rFonts w:ascii="Tahoma" w:hAnsi="Tahoma" w:cs="Tahoma"/>
          <w:b/>
          <w:color w:val="FF0000"/>
          <w:sz w:val="20"/>
          <w:u w:color="FF0000"/>
        </w:rPr>
        <w:t>[</w:t>
      </w:r>
      <w:r w:rsidR="005A2933" w:rsidRPr="00DD7155">
        <w:rPr>
          <w:rFonts w:ascii="Tahoma" w:hAnsi="Tahoma" w:cs="Tahoma"/>
          <w:sz w:val="20"/>
        </w:rPr>
        <w:t xml:space="preserve">по </w:t>
      </w:r>
      <w:r w:rsidR="00140EA3" w:rsidRPr="00DD7155">
        <w:rPr>
          <w:rFonts w:ascii="Tahoma" w:hAnsi="Tahoma" w:cs="Tahoma"/>
          <w:sz w:val="20"/>
        </w:rPr>
        <w:t>каждому</w:t>
      </w:r>
      <w:r w:rsidRPr="00526E69">
        <w:rPr>
          <w:rFonts w:ascii="Tahoma" w:hAnsi="Tahoma" w:cs="Tahoma"/>
          <w:b/>
          <w:color w:val="FF0000"/>
          <w:sz w:val="20"/>
        </w:rPr>
        <w:t>]</w:t>
      </w:r>
      <w:r w:rsidR="00140EA3" w:rsidRPr="00DD7155">
        <w:rPr>
          <w:rFonts w:ascii="Tahoma" w:hAnsi="Tahoma" w:cs="Tahoma"/>
          <w:sz w:val="20"/>
        </w:rPr>
        <w:t xml:space="preserve"> </w:t>
      </w:r>
      <w:r w:rsidRPr="00526E69">
        <w:rPr>
          <w:rFonts w:ascii="Tahoma" w:hAnsi="Tahoma" w:cs="Tahoma"/>
          <w:b/>
          <w:color w:val="FF0000"/>
          <w:sz w:val="20"/>
          <w:u w:color="FF0000"/>
        </w:rPr>
        <w:t>[</w:t>
      </w:r>
      <w:r w:rsidR="005A2933" w:rsidRPr="00DD7155">
        <w:rPr>
          <w:rFonts w:ascii="Tahoma" w:hAnsi="Tahoma" w:cs="Tahoma"/>
          <w:sz w:val="20"/>
        </w:rPr>
        <w:t>Объекту</w:t>
      </w:r>
      <w:r w:rsidRPr="00526E69">
        <w:rPr>
          <w:rFonts w:ascii="Tahoma" w:hAnsi="Tahoma" w:cs="Tahoma"/>
          <w:b/>
          <w:color w:val="FF0000"/>
          <w:sz w:val="20"/>
        </w:rPr>
        <w:t>]</w:t>
      </w:r>
      <w:r w:rsidR="008E68E0"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D4608A" w:rsidRPr="00E07253">
        <w:rPr>
          <w:rFonts w:ascii="Tahoma" w:hAnsi="Tahoma" w:cs="Tahoma"/>
          <w:sz w:val="22"/>
        </w:rPr>
        <w:t xml:space="preserve"> </w:t>
      </w:r>
      <w:r w:rsidR="0010618B" w:rsidRPr="00DD7155">
        <w:rPr>
          <w:rFonts w:ascii="Tahoma" w:hAnsi="Tahoma" w:cs="Tahoma"/>
          <w:sz w:val="20"/>
        </w:rPr>
        <w:t xml:space="preserve">Подрядчик дополнительно предоставляет подписанный Сторонами Общий перечень </w:t>
      </w:r>
      <w:r w:rsidR="00C03813" w:rsidRPr="00DD7155">
        <w:rPr>
          <w:rFonts w:ascii="Tahoma" w:hAnsi="Tahoma" w:cs="Tahoma"/>
          <w:sz w:val="20"/>
        </w:rPr>
        <w:t xml:space="preserve">смонтированного/ установленного </w:t>
      </w:r>
      <w:r w:rsidR="0010618B" w:rsidRPr="00DD7155">
        <w:rPr>
          <w:rFonts w:ascii="Tahoma" w:hAnsi="Tahoma" w:cs="Tahoma"/>
          <w:sz w:val="20"/>
        </w:rPr>
        <w:t xml:space="preserve">оборудования, </w:t>
      </w:r>
      <w:r w:rsidR="00821C60" w:rsidRPr="00DD7155">
        <w:rPr>
          <w:rFonts w:ascii="Tahoma" w:hAnsi="Tahoma" w:cs="Tahoma"/>
          <w:sz w:val="20"/>
        </w:rPr>
        <w:t>оформленный с соблюдением требований Федерального закона от 06.12.2011 № 402-ФЗ «О бухгалтерском учете»</w:t>
      </w:r>
      <w:r w:rsidR="0010618B" w:rsidRPr="00DD7155">
        <w:rPr>
          <w:rFonts w:ascii="Tahoma" w:hAnsi="Tahoma" w:cs="Tahoma"/>
          <w:sz w:val="20"/>
        </w:rPr>
        <w:t xml:space="preserve">, </w:t>
      </w:r>
      <w:r w:rsidRPr="00526E69">
        <w:rPr>
          <w:rFonts w:ascii="Tahoma" w:hAnsi="Tahoma" w:cs="Tahoma"/>
          <w:b/>
          <w:color w:val="FF0000"/>
          <w:sz w:val="20"/>
          <w:u w:color="FF0000"/>
        </w:rPr>
        <w:t>[</w:t>
      </w:r>
      <w:r w:rsidR="007C7B71" w:rsidRPr="00C919BC">
        <w:rPr>
          <w:rFonts w:ascii="Tahoma" w:hAnsi="Tahoma" w:cs="Tahoma"/>
          <w:sz w:val="20"/>
          <w:shd w:val="clear" w:color="auto" w:fill="B6DDE8" w:themeFill="accent5" w:themeFillTint="66"/>
        </w:rPr>
        <w:t>Акт приемки законченного строительством объекта</w:t>
      </w:r>
      <w:r w:rsidRPr="00526E69">
        <w:rPr>
          <w:rFonts w:ascii="Tahoma" w:hAnsi="Tahoma" w:cs="Tahoma"/>
          <w:b/>
          <w:color w:val="FF0000"/>
          <w:sz w:val="20"/>
        </w:rPr>
        <w:t>]</w:t>
      </w:r>
      <w:r w:rsidR="00B35296" w:rsidRPr="00DD7155">
        <w:rPr>
          <w:rFonts w:ascii="Tahoma" w:hAnsi="Tahoma" w:cs="Tahoma"/>
          <w:sz w:val="20"/>
        </w:rPr>
        <w:t xml:space="preserve">/ </w:t>
      </w:r>
      <w:r w:rsidRPr="00526E69">
        <w:rPr>
          <w:rFonts w:ascii="Tahoma" w:hAnsi="Tahoma" w:cs="Tahoma"/>
          <w:b/>
          <w:color w:val="FF0000"/>
          <w:sz w:val="20"/>
          <w:u w:color="FF0000"/>
        </w:rPr>
        <w:t>[</w:t>
      </w:r>
      <w:r w:rsidR="00B35296" w:rsidRPr="00DD7155">
        <w:rPr>
          <w:rFonts w:ascii="Tahoma" w:hAnsi="Tahoma" w:cs="Tahoma"/>
          <w:color w:val="632423" w:themeColor="accent2" w:themeShade="80"/>
          <w:sz w:val="20"/>
        </w:rPr>
        <w:t xml:space="preserve">Акт </w:t>
      </w:r>
      <w:r w:rsidR="0028052C" w:rsidRPr="00DD7155">
        <w:rPr>
          <w:rFonts w:ascii="Tahoma" w:hAnsi="Tahoma" w:cs="Tahoma"/>
          <w:color w:val="632423" w:themeColor="accent2" w:themeShade="80"/>
          <w:sz w:val="20"/>
        </w:rPr>
        <w:t>о завершении работ по Договору</w:t>
      </w:r>
      <w:r w:rsidRPr="00526E69">
        <w:rPr>
          <w:rFonts w:ascii="Tahoma" w:hAnsi="Tahoma" w:cs="Tahoma"/>
          <w:b/>
          <w:color w:val="FF0000"/>
          <w:sz w:val="20"/>
        </w:rPr>
        <w:t>]</w:t>
      </w:r>
      <w:r w:rsidR="00E60D35" w:rsidRPr="00DD7155">
        <w:rPr>
          <w:rFonts w:ascii="Tahoma" w:hAnsi="Tahoma" w:cs="Tahoma"/>
          <w:sz w:val="20"/>
        </w:rPr>
        <w:t>, оформленный</w:t>
      </w:r>
      <w:r w:rsidR="00D4608A" w:rsidRPr="00DD7155">
        <w:rPr>
          <w:rStyle w:val="ac"/>
          <w:rFonts w:ascii="Tahoma" w:hAnsi="Tahoma" w:cs="Tahoma"/>
          <w:sz w:val="20"/>
        </w:rPr>
        <w:t xml:space="preserve"> </w:t>
      </w:r>
      <w:r w:rsidR="0010618B" w:rsidRPr="00DD7155">
        <w:rPr>
          <w:rFonts w:ascii="Tahoma" w:hAnsi="Tahoma" w:cs="Tahoma"/>
          <w:sz w:val="20"/>
        </w:rPr>
        <w:t xml:space="preserve">в соответствии с Договором и законодательством </w:t>
      </w:r>
      <w:r w:rsidR="00D5251A" w:rsidRPr="00DD7155">
        <w:rPr>
          <w:rFonts w:ascii="Tahoma" w:hAnsi="Tahoma" w:cs="Tahoma"/>
          <w:sz w:val="20"/>
        </w:rPr>
        <w:t>РФ</w:t>
      </w:r>
      <w:r w:rsidR="00EF04F1" w:rsidRPr="00DD7155">
        <w:rPr>
          <w:rFonts w:ascii="Tahoma" w:hAnsi="Tahoma" w:cs="Tahoma"/>
          <w:sz w:val="20"/>
        </w:rPr>
        <w:t>.</w:t>
      </w:r>
      <w:r w:rsidRPr="00526E69">
        <w:rPr>
          <w:rFonts w:ascii="Tahoma" w:hAnsi="Tahoma" w:cs="Tahoma"/>
          <w:b/>
          <w:color w:val="FF0000"/>
          <w:sz w:val="20"/>
        </w:rPr>
        <w:t>]</w:t>
      </w:r>
      <w:r w:rsidR="00435F97" w:rsidRPr="00435F97">
        <w:rPr>
          <w:rStyle w:val="ad"/>
          <w:b/>
          <w:color w:val="FF0000"/>
          <w:szCs w:val="20"/>
        </w:rPr>
        <w:t xml:space="preserve"> </w:t>
      </w:r>
      <w:r w:rsidR="00435F97">
        <w:rPr>
          <w:rStyle w:val="ad"/>
          <w:b/>
          <w:color w:val="FF0000"/>
          <w:szCs w:val="20"/>
        </w:rPr>
        <w:footnoteReference w:id="130"/>
      </w:r>
    </w:p>
    <w:p w14:paraId="7179DA34" w14:textId="27591AC6" w:rsidR="001F6856" w:rsidRPr="00DD7155" w:rsidRDefault="00526E69" w:rsidP="002F68A6">
      <w:pPr>
        <w:pStyle w:val="1112"/>
        <w:numPr>
          <w:ilvl w:val="1"/>
          <w:numId w:val="13"/>
        </w:numPr>
        <w:tabs>
          <w:tab w:val="left" w:pos="284"/>
          <w:tab w:val="left" w:pos="924"/>
        </w:tabs>
        <w:spacing w:before="120" w:after="240"/>
        <w:ind w:left="142" w:hanging="1135"/>
        <w:rPr>
          <w:rFonts w:ascii="Tahoma" w:hAnsi="Tahoma" w:cs="Tahoma"/>
          <w:color w:val="00B050"/>
          <w:sz w:val="20"/>
          <w:highlight w:val="black"/>
        </w:rPr>
      </w:pPr>
      <w:r w:rsidRPr="00526E69">
        <w:rPr>
          <w:rFonts w:ascii="Tahoma" w:hAnsi="Tahoma" w:cs="Tahoma"/>
          <w:b/>
          <w:color w:val="FF0000"/>
          <w:sz w:val="20"/>
          <w:u w:color="FF0000"/>
        </w:rPr>
        <w:t>[</w:t>
      </w:r>
      <w:r w:rsidR="001F6856" w:rsidRPr="00DD7155">
        <w:rPr>
          <w:rFonts w:ascii="Tahoma" w:hAnsi="Tahoma" w:cs="Tahoma"/>
          <w:color w:val="00B050"/>
          <w:sz w:val="20"/>
          <w:highlight w:val="black"/>
        </w:rPr>
        <w:t xml:space="preserve">Для оплаты по последнему Отчетному периоду выполнения </w:t>
      </w:r>
      <w:r w:rsidR="002F7336" w:rsidRPr="00DD7155">
        <w:rPr>
          <w:rFonts w:ascii="Tahoma" w:hAnsi="Tahoma" w:cs="Tahoma"/>
          <w:color w:val="00B050"/>
          <w:sz w:val="20"/>
          <w:highlight w:val="black"/>
        </w:rPr>
        <w:t>Д</w:t>
      </w:r>
      <w:r w:rsidR="001F6856" w:rsidRPr="00DD7155">
        <w:rPr>
          <w:rFonts w:ascii="Tahoma" w:hAnsi="Tahoma" w:cs="Tahoma"/>
          <w:color w:val="00B050"/>
          <w:sz w:val="20"/>
          <w:highlight w:val="black"/>
        </w:rPr>
        <w:t xml:space="preserve">емонтажных работ по демонтированным </w:t>
      </w:r>
      <w:r w:rsidRPr="00526E69">
        <w:rPr>
          <w:rFonts w:ascii="Tahoma" w:hAnsi="Tahoma" w:cs="Tahoma"/>
          <w:b/>
          <w:color w:val="FF0000"/>
          <w:sz w:val="20"/>
          <w:u w:color="FF0000"/>
        </w:rPr>
        <w:t>[</w:t>
      </w:r>
      <w:r w:rsidR="00077BEE" w:rsidRPr="00DD7155">
        <w:rPr>
          <w:rFonts w:ascii="Tahoma" w:hAnsi="Tahoma" w:cs="Tahoma"/>
          <w:color w:val="00B050"/>
          <w:sz w:val="20"/>
          <w:highlight w:val="black"/>
        </w:rPr>
        <w:t>Объектам</w:t>
      </w:r>
      <w:r w:rsidRPr="00526E69">
        <w:rPr>
          <w:rFonts w:ascii="Tahoma" w:hAnsi="Tahoma" w:cs="Tahoma"/>
          <w:b/>
          <w:color w:val="FF0000"/>
          <w:sz w:val="20"/>
        </w:rPr>
        <w:t>]</w:t>
      </w:r>
      <w:r w:rsidR="00077BEE" w:rsidRPr="00DD7155">
        <w:rPr>
          <w:rFonts w:ascii="Tahoma" w:hAnsi="Tahoma" w:cs="Tahoma"/>
          <w:color w:val="00B050"/>
          <w:sz w:val="20"/>
          <w:highlight w:val="black"/>
        </w:rPr>
        <w:t xml:space="preserve"> /</w:t>
      </w:r>
      <w:r w:rsidRPr="00526E69">
        <w:rPr>
          <w:rFonts w:ascii="Tahoma" w:hAnsi="Tahoma" w:cs="Tahoma"/>
          <w:b/>
          <w:color w:val="FF0000"/>
          <w:sz w:val="20"/>
          <w:u w:color="FF0000"/>
        </w:rPr>
        <w:t>[</w:t>
      </w:r>
      <w:r w:rsidR="00077BEE" w:rsidRPr="00DD7155">
        <w:rPr>
          <w:rFonts w:ascii="Tahoma" w:hAnsi="Tahoma" w:cs="Tahoma"/>
          <w:color w:val="00B050"/>
          <w:sz w:val="20"/>
          <w:highlight w:val="black"/>
        </w:rPr>
        <w:t>Объекту</w:t>
      </w:r>
      <w:r w:rsidRPr="00526E69">
        <w:rPr>
          <w:rFonts w:ascii="Tahoma" w:hAnsi="Tahoma" w:cs="Tahoma"/>
          <w:b/>
          <w:color w:val="FF0000"/>
          <w:sz w:val="20"/>
        </w:rPr>
        <w:t>]</w:t>
      </w:r>
      <w:r w:rsidR="001F6856" w:rsidRPr="00DD7155">
        <w:rPr>
          <w:rFonts w:ascii="Tahoma" w:hAnsi="Tahoma" w:cs="Tahoma"/>
          <w:color w:val="00B050"/>
          <w:sz w:val="20"/>
          <w:highlight w:val="black"/>
        </w:rPr>
        <w:t>, дополнительно предоставляется Акт о завершении демонтажных работ по Договору.</w:t>
      </w:r>
      <w:r w:rsidRPr="00526E69">
        <w:rPr>
          <w:rFonts w:ascii="Tahoma" w:hAnsi="Tahoma" w:cs="Tahoma"/>
          <w:b/>
          <w:color w:val="FF0000"/>
          <w:sz w:val="20"/>
        </w:rPr>
        <w:t>]</w:t>
      </w: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452DFB" w:rsidRPr="00DD7155" w14:paraId="387AEEA9" w14:textId="77777777" w:rsidTr="000F43A6">
        <w:trPr>
          <w:trHeight w:val="280"/>
        </w:trPr>
        <w:tc>
          <w:tcPr>
            <w:tcW w:w="1135" w:type="dxa"/>
            <w:gridSpan w:val="2"/>
            <w:tcBorders>
              <w:right w:val="dotted" w:sz="4" w:space="0" w:color="auto"/>
            </w:tcBorders>
          </w:tcPr>
          <w:p w14:paraId="2B24E782" w14:textId="77777777" w:rsidR="00452DFB" w:rsidRPr="00DD7155" w:rsidRDefault="00452DFB"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bookmarkStart w:id="95" w:name="_Toc528579961"/>
            <w:bookmarkStart w:id="96" w:name="_Toc528579960"/>
          </w:p>
        </w:tc>
        <w:tc>
          <w:tcPr>
            <w:tcW w:w="9356" w:type="dxa"/>
            <w:tcBorders>
              <w:top w:val="nil"/>
              <w:left w:val="dotted" w:sz="4" w:space="0" w:color="auto"/>
              <w:bottom w:val="dotted" w:sz="4" w:space="0" w:color="auto"/>
            </w:tcBorders>
            <w:shd w:val="clear" w:color="auto" w:fill="F2F2F2"/>
          </w:tcPr>
          <w:p w14:paraId="41D23653" w14:textId="786C1C2B" w:rsidR="00452DFB" w:rsidRPr="00DD7155" w:rsidRDefault="00526E69" w:rsidP="002F68A6">
            <w:pPr>
              <w:spacing w:before="120" w:after="240"/>
              <w:ind w:left="148" w:firstLine="0"/>
              <w:rPr>
                <w:rFonts w:ascii="Tahoma" w:hAnsi="Tahoma" w:cs="Tahoma"/>
                <w:b/>
                <w:sz w:val="20"/>
                <w:highlight w:val="darkRed"/>
              </w:rPr>
            </w:pPr>
            <w:r w:rsidRPr="00526E69">
              <w:rPr>
                <w:rFonts w:ascii="Tahoma" w:hAnsi="Tahoma" w:cs="Tahoma"/>
                <w:b/>
                <w:color w:val="FF0000"/>
                <w:sz w:val="20"/>
                <w:u w:color="FF0000"/>
              </w:rPr>
              <w:t>[</w:t>
            </w:r>
            <w:r w:rsidR="00A46051" w:rsidRPr="00DD7155">
              <w:rPr>
                <w:rFonts w:ascii="Tahoma" w:hAnsi="Tahoma" w:cs="Tahoma"/>
                <w:b/>
                <w:sz w:val="20"/>
                <w:highlight w:val="red"/>
              </w:rPr>
              <w:t>Заказчик о</w:t>
            </w:r>
            <w:r w:rsidR="00452DFB" w:rsidRPr="00DD7155">
              <w:rPr>
                <w:rFonts w:ascii="Tahoma" w:hAnsi="Tahoma" w:cs="Tahoma"/>
                <w:b/>
                <w:sz w:val="20"/>
                <w:highlight w:val="red"/>
              </w:rPr>
              <w:t>пла</w:t>
            </w:r>
            <w:r w:rsidR="00A46051" w:rsidRPr="00DD7155">
              <w:rPr>
                <w:rFonts w:ascii="Tahoma" w:hAnsi="Tahoma" w:cs="Tahoma"/>
                <w:b/>
                <w:sz w:val="20"/>
                <w:highlight w:val="red"/>
              </w:rPr>
              <w:t>чивает</w:t>
            </w:r>
            <w:r w:rsidR="00452DFB" w:rsidRPr="00DD7155">
              <w:rPr>
                <w:rFonts w:ascii="Tahoma" w:hAnsi="Tahoma" w:cs="Tahoma"/>
                <w:b/>
                <w:sz w:val="20"/>
                <w:highlight w:val="red"/>
              </w:rPr>
              <w:t xml:space="preserve"> Товар </w:t>
            </w:r>
            <w:r w:rsidRPr="00526E69">
              <w:rPr>
                <w:rFonts w:ascii="Tahoma" w:hAnsi="Tahoma" w:cs="Tahoma"/>
                <w:b/>
                <w:color w:val="FF0000"/>
                <w:sz w:val="20"/>
                <w:u w:color="FF0000"/>
              </w:rPr>
              <w:t>[</w:t>
            </w:r>
            <w:r w:rsidR="001D01BD" w:rsidRPr="00DD7155">
              <w:rPr>
                <w:rFonts w:ascii="Tahoma" w:hAnsi="Tahoma" w:cs="Tahoma"/>
                <w:sz w:val="20"/>
                <w:highlight w:val="yellow"/>
              </w:rPr>
              <w:t>за вычетом зачтенного аванса</w:t>
            </w:r>
            <w:r w:rsidRPr="00526E69">
              <w:rPr>
                <w:rFonts w:ascii="Tahoma" w:hAnsi="Tahoma" w:cs="Tahoma"/>
                <w:b/>
                <w:color w:val="FF0000"/>
                <w:sz w:val="20"/>
              </w:rPr>
              <w:t>]</w:t>
            </w:r>
            <w:r w:rsidR="001D01BD" w:rsidRPr="00DD7155">
              <w:rPr>
                <w:rFonts w:ascii="Tahoma" w:hAnsi="Tahoma" w:cs="Tahoma"/>
                <w:sz w:val="20"/>
                <w:highlight w:val="yellow"/>
              </w:rPr>
              <w:t xml:space="preserve"> </w:t>
            </w:r>
            <w:r w:rsidRPr="00526E69">
              <w:rPr>
                <w:rFonts w:ascii="Tahoma" w:hAnsi="Tahoma" w:cs="Tahoma"/>
                <w:b/>
                <w:color w:val="FF0000"/>
                <w:sz w:val="20"/>
                <w:u w:color="FF0000"/>
              </w:rPr>
              <w:t>[</w:t>
            </w:r>
            <w:r w:rsidR="001D01BD" w:rsidRPr="00DD7155">
              <w:rPr>
                <w:rFonts w:ascii="Tahoma" w:hAnsi="Tahoma" w:cs="Tahoma"/>
                <w:sz w:val="20"/>
                <w:highlight w:val="cyan"/>
              </w:rPr>
              <w:t xml:space="preserve">с удержанием </w:t>
            </w:r>
            <w:r w:rsidRPr="00526E69">
              <w:rPr>
                <w:rFonts w:ascii="Tahoma" w:hAnsi="Tahoma" w:cs="Tahoma"/>
                <w:b/>
                <w:color w:val="FF0000"/>
                <w:sz w:val="20"/>
                <w:u w:color="FF0000"/>
              </w:rPr>
              <w:t>[</w:t>
            </w:r>
            <w:r w:rsidR="001D01BD" w:rsidRPr="00DD7155">
              <w:rPr>
                <w:rFonts w:ascii="Tahoma" w:hAnsi="Tahoma" w:cs="Tahoma"/>
                <w:sz w:val="20"/>
                <w:highlight w:val="cyan"/>
              </w:rPr>
              <w:t>•</w:t>
            </w:r>
            <w:r w:rsidRPr="00526E69">
              <w:rPr>
                <w:rFonts w:ascii="Tahoma" w:hAnsi="Tahoma" w:cs="Tahoma"/>
                <w:b/>
                <w:color w:val="FF0000"/>
                <w:sz w:val="20"/>
              </w:rPr>
              <w:t>]</w:t>
            </w:r>
            <w:r w:rsidR="001D01BD" w:rsidRPr="00DD7155">
              <w:rPr>
                <w:rFonts w:ascii="Tahoma" w:hAnsi="Tahoma" w:cs="Tahoma"/>
                <w:sz w:val="20"/>
                <w:highlight w:val="cyan"/>
              </w:rPr>
              <w:t xml:space="preserve"> % от стоимости Товара с учетом НДС (гарантийное удержание)</w:t>
            </w:r>
            <w:r w:rsidRPr="00526E69">
              <w:rPr>
                <w:rFonts w:ascii="Tahoma" w:hAnsi="Tahoma" w:cs="Tahoma"/>
                <w:b/>
                <w:color w:val="FF0000"/>
                <w:sz w:val="20"/>
              </w:rPr>
              <w:t>]]</w:t>
            </w:r>
          </w:p>
        </w:tc>
      </w:tr>
      <w:tr w:rsidR="0055037A" w:rsidRPr="00DD7155" w14:paraId="39B4159C" w14:textId="77777777" w:rsidTr="00852517">
        <w:trPr>
          <w:trHeight w:val="280"/>
        </w:trPr>
        <w:tc>
          <w:tcPr>
            <w:tcW w:w="1128" w:type="dxa"/>
            <w:tcBorders>
              <w:right w:val="dotted" w:sz="4" w:space="0" w:color="auto"/>
            </w:tcBorders>
          </w:tcPr>
          <w:p w14:paraId="5F22A16F" w14:textId="77777777" w:rsidR="0055037A" w:rsidRPr="00DD7155" w:rsidRDefault="0055037A"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14:paraId="1ADE4D6F" w14:textId="77777777" w:rsidR="0055037A" w:rsidRDefault="0055037A"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rPr>
              <w:t>•</w:t>
            </w:r>
            <w:r w:rsidR="00526E69" w:rsidRPr="00526E69">
              <w:rPr>
                <w:rFonts w:ascii="Tahoma" w:hAnsi="Tahoma" w:cs="Tahoma"/>
                <w:b/>
                <w:color w:val="FF0000"/>
                <w:sz w:val="20"/>
              </w:rPr>
              <w:t>]</w:t>
            </w:r>
          </w:p>
          <w:p w14:paraId="4E980992" w14:textId="2436284C"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rPr>
            </w:pPr>
            <w:r w:rsidRPr="003174F5">
              <w:rPr>
                <w:rFonts w:ascii="Tahoma" w:hAnsi="Tahoma" w:cs="Tahoma"/>
                <w:b/>
                <w:bCs/>
                <w:color w:val="FF0000"/>
                <w:lang w:eastAsia="ru-RU"/>
              </w:rPr>
              <w:t>[</w:t>
            </w:r>
            <w:r w:rsidRPr="003174F5">
              <w:rPr>
                <w:rFonts w:ascii="Tahoma" w:hAnsi="Tahoma" w:cs="Tahoma"/>
                <w:color w:val="ED7D31"/>
                <w:lang w:eastAsia="ru-RU"/>
              </w:rPr>
              <w:t>-</w:t>
            </w:r>
            <w:r w:rsidRPr="003174F5">
              <w:rPr>
                <w:rFonts w:ascii="Tahoma" w:hAnsi="Tahoma" w:cs="Tahoma"/>
                <w:b/>
                <w:bCs/>
                <w:color w:val="FF0000"/>
                <w:lang w:eastAsia="ru-RU"/>
              </w:rPr>
              <w:t>]</w:t>
            </w:r>
            <w:r w:rsidRPr="003174F5">
              <w:rPr>
                <w:rFonts w:ascii="Tahoma" w:hAnsi="Tahoma" w:cs="Tahoma"/>
                <w:color w:val="ED7D31"/>
                <w:lang w:eastAsia="ru-RU"/>
              </w:rPr>
              <w:t xml:space="preserve"> </w:t>
            </w:r>
            <w:r w:rsidRPr="003174F5">
              <w:rPr>
                <w:rStyle w:val="ad"/>
                <w:rFonts w:ascii="Tahoma" w:hAnsi="Tahoma" w:cs="Tahoma"/>
                <w:color w:val="ED7D31"/>
                <w:lang w:eastAsia="ru-RU"/>
              </w:rPr>
              <w:footnoteReference w:id="131"/>
            </w:r>
          </w:p>
        </w:tc>
      </w:tr>
      <w:tr w:rsidR="0055037A" w:rsidRPr="00DD7155" w14:paraId="37B48203" w14:textId="77777777" w:rsidTr="008222F7">
        <w:tc>
          <w:tcPr>
            <w:tcW w:w="1128" w:type="dxa"/>
            <w:tcBorders>
              <w:bottom w:val="dotted" w:sz="4" w:space="0" w:color="auto"/>
              <w:right w:val="dotted" w:sz="4" w:space="0" w:color="auto"/>
            </w:tcBorders>
          </w:tcPr>
          <w:p w14:paraId="2F0FB566" w14:textId="77777777" w:rsidR="0055037A" w:rsidRPr="00DD7155" w:rsidRDefault="0055037A"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14:paraId="08AEDF2D" w14:textId="2038F44F" w:rsidR="0055037A" w:rsidRPr="00DD7155" w:rsidRDefault="003743AF" w:rsidP="002F68A6">
            <w:pPr>
              <w:spacing w:before="120" w:after="240"/>
              <w:ind w:left="148" w:firstLine="0"/>
              <w:rPr>
                <w:rFonts w:ascii="Tahoma" w:hAnsi="Tahoma" w:cs="Tahoma"/>
                <w:sz w:val="20"/>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55037A" w:rsidRPr="00DD7155">
              <w:rPr>
                <w:rFonts w:ascii="Tahoma" w:hAnsi="Tahoma" w:cs="Tahoma"/>
                <w:color w:val="F79646" w:themeColor="accent6"/>
                <w:sz w:val="20"/>
              </w:rPr>
              <w:t>после истечения</w:t>
            </w:r>
            <w:r w:rsidR="00526E69" w:rsidRPr="00526E69">
              <w:rPr>
                <w:rFonts w:ascii="Tahoma" w:hAnsi="Tahoma" w:cs="Tahoma"/>
                <w:b/>
                <w:color w:val="FF0000"/>
                <w:sz w:val="20"/>
              </w:rPr>
              <w:t>]</w:t>
            </w:r>
            <w:r w:rsidR="0055037A" w:rsidRPr="00DD7155">
              <w:rPr>
                <w:rFonts w:ascii="Tahoma" w:hAnsi="Tahoma" w:cs="Tahoma"/>
                <w:sz w:val="20"/>
              </w:rPr>
              <w:t>/</w:t>
            </w:r>
            <w:r w:rsidR="00526E69" w:rsidRPr="00526E69">
              <w:rPr>
                <w:rFonts w:ascii="Tahoma" w:hAnsi="Tahoma" w:cs="Tahoma"/>
                <w:b/>
                <w:color w:val="FF0000"/>
                <w:sz w:val="20"/>
                <w:u w:color="FF0000"/>
              </w:rPr>
              <w:t>[</w:t>
            </w:r>
            <w:r w:rsidR="0055037A" w:rsidRPr="00DD7155">
              <w:rPr>
                <w:rFonts w:ascii="Tahoma" w:hAnsi="Tahoma" w:cs="Tahoma"/>
                <w:sz w:val="20"/>
                <w:highlight w:val="red"/>
              </w:rPr>
              <w:t xml:space="preserve"> </w:t>
            </w:r>
            <w:r w:rsidR="0087738B" w:rsidRPr="00DD7155">
              <w:rPr>
                <w:rFonts w:ascii="Tahoma" w:hAnsi="Tahoma" w:cs="Tahoma"/>
                <w:sz w:val="20"/>
                <w:highlight w:val="red"/>
              </w:rPr>
              <w:t>не позднее</w:t>
            </w:r>
            <w:r w:rsidR="00526E69" w:rsidRPr="00526E69">
              <w:rPr>
                <w:rFonts w:ascii="Tahoma" w:hAnsi="Tahoma" w:cs="Tahoma"/>
                <w:b/>
                <w:color w:val="FF0000"/>
                <w:sz w:val="20"/>
              </w:rPr>
              <w:t>]</w:t>
            </w:r>
            <w:r w:rsidR="0055037A" w:rsidRPr="00DD7155">
              <w:rPr>
                <w:rFonts w:ascii="Tahoma" w:hAnsi="Tahoma" w:cs="Tahoma"/>
                <w:sz w:val="20"/>
                <w:highlight w:val="red"/>
              </w:rPr>
              <w:t xml:space="preserve"> </w:t>
            </w:r>
            <w:r w:rsidR="00526E69" w:rsidRPr="00526E69">
              <w:rPr>
                <w:rFonts w:ascii="Tahoma" w:hAnsi="Tahoma" w:cs="Tahoma"/>
                <w:b/>
                <w:color w:val="FF0000"/>
                <w:sz w:val="20"/>
                <w:u w:color="FF0000"/>
              </w:rPr>
              <w:t>[</w:t>
            </w:r>
            <w:r w:rsidR="0055037A" w:rsidRPr="00DD7155">
              <w:rPr>
                <w:rFonts w:ascii="Tahoma" w:hAnsi="Tahoma" w:cs="Tahoma"/>
                <w:sz w:val="20"/>
                <w:highlight w:val="red"/>
              </w:rPr>
              <w:t>•</w:t>
            </w:r>
            <w:r w:rsidR="00526E69" w:rsidRPr="00526E69">
              <w:rPr>
                <w:rFonts w:ascii="Tahoma" w:hAnsi="Tahoma" w:cs="Tahoma"/>
                <w:b/>
                <w:color w:val="FF0000"/>
                <w:sz w:val="20"/>
              </w:rPr>
              <w:t>]</w:t>
            </w:r>
            <w:r w:rsidR="001D01BD" w:rsidRPr="00DD7155">
              <w:rPr>
                <w:rFonts w:ascii="Tahoma" w:hAnsi="Tahoma" w:cs="Tahoma"/>
                <w:sz w:val="20"/>
                <w:highlight w:val="red"/>
              </w:rPr>
              <w:t>к.д.</w:t>
            </w:r>
            <w:r w:rsidRPr="00526E69">
              <w:rPr>
                <w:rFonts w:ascii="Tahoma" w:hAnsi="Tahoma" w:cs="Tahoma"/>
                <w:b/>
                <w:color w:val="FF0000"/>
                <w:sz w:val="20"/>
              </w:rPr>
              <w:t xml:space="preserve"> ]</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32"/>
            </w:r>
            <w:r w:rsidRPr="003743AF">
              <w:rPr>
                <w:rStyle w:val="ad"/>
                <w:rFonts w:ascii="Tahoma" w:hAnsi="Tahoma" w:cs="Tahoma"/>
                <w:bCs/>
                <w:color w:val="FFFF00"/>
                <w:sz w:val="20"/>
                <w:szCs w:val="20"/>
                <w:highlight w:val="black"/>
              </w:rPr>
              <w:footnoteReference w:id="133"/>
            </w:r>
            <w:r w:rsidRPr="003743AF">
              <w:rPr>
                <w:rFonts w:ascii="Tahoma" w:hAnsi="Tahoma" w:cs="Tahoma"/>
                <w:color w:val="FFFF00"/>
                <w:sz w:val="20"/>
                <w:szCs w:val="20"/>
                <w:highlight w:val="black"/>
              </w:rPr>
              <w:t>]</w:t>
            </w:r>
          </w:p>
        </w:tc>
      </w:tr>
      <w:tr w:rsidR="0055037A" w:rsidRPr="00DD7155" w14:paraId="5A587F68" w14:textId="77777777" w:rsidTr="008222F7">
        <w:tc>
          <w:tcPr>
            <w:tcW w:w="1128" w:type="dxa"/>
            <w:tcBorders>
              <w:top w:val="dotted" w:sz="4" w:space="0" w:color="auto"/>
              <w:bottom w:val="nil"/>
              <w:right w:val="dotted" w:sz="4" w:space="0" w:color="auto"/>
            </w:tcBorders>
          </w:tcPr>
          <w:p w14:paraId="22EC7D91" w14:textId="577DCE89" w:rsidR="0055037A" w:rsidRPr="00DD7155" w:rsidRDefault="00CA25A1"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63" w:type="dxa"/>
            <w:gridSpan w:val="2"/>
            <w:tcBorders>
              <w:top w:val="dotted" w:sz="4" w:space="0" w:color="auto"/>
              <w:left w:val="dotted" w:sz="4" w:space="0" w:color="auto"/>
              <w:bottom w:val="dotted" w:sz="4" w:space="0" w:color="auto"/>
            </w:tcBorders>
            <w:shd w:val="clear" w:color="auto" w:fill="F2F2F2"/>
          </w:tcPr>
          <w:p w14:paraId="6599DA4C" w14:textId="53F60A8A" w:rsidR="0055037A" w:rsidRPr="00DD7155" w:rsidRDefault="00176FB2" w:rsidP="001F05B2">
            <w:pPr>
              <w:spacing w:before="120" w:after="240"/>
              <w:ind w:left="148" w:firstLine="0"/>
              <w:rPr>
                <w:rFonts w:ascii="Tahoma" w:hAnsi="Tahoma" w:cs="Tahoma"/>
                <w:sz w:val="20"/>
                <w:highlight w:val="red"/>
              </w:rPr>
            </w:pPr>
            <w:r w:rsidRPr="00DD7155">
              <w:rPr>
                <w:rFonts w:ascii="Tahoma" w:hAnsi="Tahoma" w:cs="Tahoma"/>
                <w:sz w:val="20"/>
                <w:highlight w:val="red"/>
              </w:rPr>
              <w:t>с даты поставки Товара</w:t>
            </w:r>
          </w:p>
        </w:tc>
      </w:tr>
      <w:tr w:rsidR="005E4691" w:rsidRPr="00DD7155" w14:paraId="389717E9" w14:textId="77777777" w:rsidTr="008222F7">
        <w:tc>
          <w:tcPr>
            <w:tcW w:w="1128" w:type="dxa"/>
            <w:tcBorders>
              <w:top w:val="nil"/>
              <w:bottom w:val="dotted" w:sz="4" w:space="0" w:color="auto"/>
              <w:right w:val="dotted" w:sz="4" w:space="0" w:color="auto"/>
            </w:tcBorders>
          </w:tcPr>
          <w:p w14:paraId="118A17C9" w14:textId="5357C656" w:rsidR="005E4691" w:rsidRPr="00DD7155" w:rsidRDefault="00176FB2"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Дополнительные условия</w:t>
            </w:r>
          </w:p>
        </w:tc>
        <w:tc>
          <w:tcPr>
            <w:tcW w:w="9363" w:type="dxa"/>
            <w:gridSpan w:val="2"/>
            <w:tcBorders>
              <w:top w:val="dotted" w:sz="4" w:space="0" w:color="auto"/>
              <w:left w:val="dotted" w:sz="4" w:space="0" w:color="auto"/>
              <w:bottom w:val="dotted" w:sz="4" w:space="0" w:color="auto"/>
            </w:tcBorders>
            <w:shd w:val="clear" w:color="auto" w:fill="F2F2F2"/>
          </w:tcPr>
          <w:p w14:paraId="288757CB" w14:textId="113F8FC3" w:rsidR="00793763" w:rsidRPr="00DD7155" w:rsidRDefault="000653F2" w:rsidP="00793763">
            <w:pPr>
              <w:pStyle w:val="afff1"/>
              <w:spacing w:before="120" w:after="240"/>
              <w:ind w:left="148"/>
              <w:rPr>
                <w:rFonts w:ascii="Tahoma" w:hAnsi="Tahoma" w:cs="Tahoma"/>
                <w:sz w:val="20"/>
                <w:highlight w:val="red"/>
                <w:lang w:eastAsia="ru-RU"/>
              </w:rPr>
            </w:pPr>
            <w:r w:rsidRPr="00DD7155">
              <w:rPr>
                <w:rFonts w:ascii="Tahoma" w:hAnsi="Tahoma" w:cs="Tahoma"/>
                <w:sz w:val="20"/>
                <w:highlight w:val="red"/>
              </w:rPr>
              <w:t>при условии предоставления</w:t>
            </w:r>
            <w:r w:rsidR="00821C60" w:rsidRPr="00DD7155">
              <w:rPr>
                <w:rFonts w:ascii="Tahoma" w:hAnsi="Tahoma" w:cs="Tahoma"/>
                <w:sz w:val="20"/>
                <w:highlight w:val="red"/>
              </w:rPr>
              <w:t xml:space="preserve"> </w:t>
            </w:r>
            <w:r w:rsidR="00176FB2" w:rsidRPr="00DD7155">
              <w:rPr>
                <w:rFonts w:ascii="Tahoma" w:hAnsi="Tahoma" w:cs="Tahoma"/>
                <w:sz w:val="20"/>
                <w:highlight w:val="red"/>
              </w:rPr>
              <w:t>оригиналов</w:t>
            </w:r>
          </w:p>
          <w:p w14:paraId="16209D2C" w14:textId="5A41D435" w:rsidR="00793763" w:rsidRPr="00DD7155" w:rsidRDefault="00793763" w:rsidP="00793763">
            <w:pPr>
              <w:pStyle w:val="afff1"/>
              <w:numPr>
                <w:ilvl w:val="0"/>
                <w:numId w:val="32"/>
              </w:numPr>
              <w:spacing w:before="120" w:after="240"/>
              <w:ind w:left="148" w:hanging="5"/>
              <w:rPr>
                <w:rFonts w:ascii="Tahoma" w:hAnsi="Tahoma" w:cs="Tahoma"/>
                <w:sz w:val="20"/>
                <w:highlight w:val="red"/>
                <w:lang w:eastAsia="ru-RU"/>
              </w:rPr>
            </w:pPr>
            <w:r w:rsidRPr="00DD7155">
              <w:rPr>
                <w:rFonts w:ascii="Tahoma" w:hAnsi="Tahoma" w:cs="Tahoma"/>
                <w:sz w:val="20"/>
                <w:highlight w:val="red"/>
              </w:rPr>
              <w:t>подписанной Сторонами Товарной накладной;</w:t>
            </w:r>
          </w:p>
          <w:p w14:paraId="7C3A4D0A" w14:textId="7B8F5E22" w:rsidR="00793763" w:rsidRPr="00DD7155" w:rsidRDefault="00793763" w:rsidP="00793763">
            <w:pPr>
              <w:pStyle w:val="afff1"/>
              <w:numPr>
                <w:ilvl w:val="0"/>
                <w:numId w:val="32"/>
              </w:numPr>
              <w:spacing w:before="120" w:after="240"/>
              <w:ind w:left="148" w:hanging="5"/>
              <w:rPr>
                <w:rFonts w:ascii="Tahoma" w:hAnsi="Tahoma" w:cs="Tahoma"/>
                <w:sz w:val="20"/>
                <w:highlight w:val="red"/>
                <w:lang w:eastAsia="ru-RU"/>
              </w:rPr>
            </w:pPr>
            <w:r w:rsidRPr="00DD7155">
              <w:rPr>
                <w:rFonts w:ascii="Tahoma" w:hAnsi="Tahoma" w:cs="Tahoma"/>
                <w:sz w:val="20"/>
                <w:highlight w:val="red"/>
              </w:rPr>
              <w:t>счета на оплату;</w:t>
            </w:r>
          </w:p>
          <w:p w14:paraId="79BF3D14" w14:textId="1AF57BD2" w:rsidR="005E4691" w:rsidRPr="00DD7155" w:rsidRDefault="00526E69" w:rsidP="00176FB2">
            <w:pPr>
              <w:pStyle w:val="afff1"/>
              <w:numPr>
                <w:ilvl w:val="0"/>
                <w:numId w:val="32"/>
              </w:numPr>
              <w:spacing w:before="120" w:after="240"/>
              <w:ind w:left="148" w:hanging="5"/>
              <w:rPr>
                <w:rFonts w:ascii="Tahoma" w:hAnsi="Tahoma"/>
                <w:sz w:val="20"/>
                <w:highlight w:val="red"/>
              </w:rPr>
            </w:pPr>
            <w:r w:rsidRPr="00526E69">
              <w:rPr>
                <w:rFonts w:ascii="Tahoma" w:hAnsi="Tahoma" w:cs="Tahoma"/>
                <w:b/>
                <w:color w:val="FF0000"/>
                <w:sz w:val="20"/>
                <w:u w:color="FF0000"/>
              </w:rPr>
              <w:t>[</w:t>
            </w:r>
            <w:r w:rsidR="00793763" w:rsidRPr="00DD7155">
              <w:rPr>
                <w:rFonts w:ascii="Tahoma" w:hAnsi="Tahoma" w:cs="Tahoma"/>
                <w:sz w:val="20"/>
                <w:highlight w:val="darkCyan"/>
              </w:rPr>
              <w:t>счета-фактуры</w:t>
            </w:r>
            <w:r w:rsidRPr="00526E69">
              <w:rPr>
                <w:rFonts w:ascii="Tahoma" w:hAnsi="Tahoma" w:cs="Tahoma"/>
                <w:b/>
                <w:color w:val="FF0000"/>
                <w:sz w:val="20"/>
              </w:rPr>
              <w:t>]</w:t>
            </w:r>
            <w:r w:rsidR="00793763" w:rsidRPr="00DD7155">
              <w:rPr>
                <w:rFonts w:ascii="Tahoma" w:hAnsi="Tahoma" w:cs="Tahoma"/>
                <w:sz w:val="20"/>
                <w:highlight w:val="darkCyan"/>
              </w:rPr>
              <w:t>.</w:t>
            </w:r>
          </w:p>
        </w:tc>
      </w:tr>
    </w:tbl>
    <w:p w14:paraId="21D7794C" w14:textId="77777777" w:rsidR="00891E53" w:rsidRPr="00DD7155" w:rsidRDefault="00891E53" w:rsidP="00682DCB">
      <w:pPr>
        <w:pStyle w:val="afff1"/>
        <w:tabs>
          <w:tab w:val="left" w:pos="709"/>
        </w:tabs>
        <w:ind w:left="142"/>
        <w:rPr>
          <w:rFonts w:ascii="Tahoma" w:hAnsi="Tahoma" w:cs="Tahoma"/>
          <w:sz w:val="20"/>
        </w:rPr>
      </w:pP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452DFB" w:rsidRPr="00DD7155" w14:paraId="742522E5" w14:textId="77777777" w:rsidTr="000F43A6">
        <w:trPr>
          <w:trHeight w:val="280"/>
        </w:trPr>
        <w:tc>
          <w:tcPr>
            <w:tcW w:w="1135" w:type="dxa"/>
            <w:gridSpan w:val="2"/>
            <w:tcBorders>
              <w:right w:val="dotted" w:sz="4" w:space="0" w:color="auto"/>
            </w:tcBorders>
          </w:tcPr>
          <w:p w14:paraId="62550FAE" w14:textId="77777777" w:rsidR="00452DFB" w:rsidRPr="00DD7155" w:rsidRDefault="00452DFB"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p>
        </w:tc>
        <w:tc>
          <w:tcPr>
            <w:tcW w:w="9356" w:type="dxa"/>
            <w:tcBorders>
              <w:top w:val="nil"/>
              <w:left w:val="dotted" w:sz="4" w:space="0" w:color="auto"/>
              <w:bottom w:val="dotted" w:sz="4" w:space="0" w:color="auto"/>
            </w:tcBorders>
            <w:shd w:val="clear" w:color="auto" w:fill="F2F2F2"/>
          </w:tcPr>
          <w:p w14:paraId="74477374" w14:textId="5641641B" w:rsidR="00452DFB" w:rsidRPr="00DD7155" w:rsidRDefault="00526E69" w:rsidP="002F68A6">
            <w:pPr>
              <w:spacing w:before="120" w:after="240"/>
              <w:ind w:left="148" w:firstLine="0"/>
              <w:rPr>
                <w:rFonts w:ascii="Tahoma" w:hAnsi="Tahoma" w:cs="Tahoma"/>
                <w:b/>
                <w:sz w:val="20"/>
                <w:highlight w:val="darkRed"/>
              </w:rPr>
            </w:pPr>
            <w:r w:rsidRPr="00526E69">
              <w:rPr>
                <w:rFonts w:ascii="Tahoma" w:hAnsi="Tahoma" w:cs="Tahoma"/>
                <w:b/>
                <w:color w:val="FF0000"/>
                <w:sz w:val="20"/>
                <w:u w:color="FF0000"/>
              </w:rPr>
              <w:t>[</w:t>
            </w:r>
            <w:r w:rsidR="001B7E54" w:rsidRPr="00DD7155">
              <w:rPr>
                <w:rFonts w:ascii="Tahoma" w:hAnsi="Tahoma" w:cs="Tahoma"/>
                <w:b/>
                <w:sz w:val="20"/>
                <w:highlight w:val="green"/>
              </w:rPr>
              <w:t>Заказчик о</w:t>
            </w:r>
            <w:r w:rsidR="00452DFB" w:rsidRPr="00DD7155">
              <w:rPr>
                <w:rFonts w:ascii="Tahoma" w:hAnsi="Tahoma" w:cs="Tahoma"/>
                <w:b/>
                <w:sz w:val="20"/>
                <w:highlight w:val="green"/>
              </w:rPr>
              <w:t>пла</w:t>
            </w:r>
            <w:r w:rsidR="001B7E54" w:rsidRPr="00DD7155">
              <w:rPr>
                <w:rFonts w:ascii="Tahoma" w:hAnsi="Tahoma" w:cs="Tahoma"/>
                <w:b/>
                <w:sz w:val="20"/>
                <w:highlight w:val="green"/>
              </w:rPr>
              <w:t>чивает</w:t>
            </w:r>
            <w:r w:rsidR="00452DFB" w:rsidRPr="00DD7155">
              <w:rPr>
                <w:rFonts w:ascii="Tahoma" w:hAnsi="Tahoma" w:cs="Tahoma"/>
                <w:b/>
                <w:sz w:val="20"/>
                <w:highlight w:val="green"/>
              </w:rPr>
              <w:t xml:space="preserve"> Услуг</w:t>
            </w:r>
            <w:r w:rsidR="001B7E54" w:rsidRPr="00DD7155">
              <w:rPr>
                <w:rFonts w:ascii="Tahoma" w:hAnsi="Tahoma" w:cs="Tahoma"/>
                <w:b/>
                <w:sz w:val="20"/>
                <w:highlight w:val="green"/>
              </w:rPr>
              <w:t>и</w:t>
            </w:r>
            <w:r w:rsidR="00452DFB" w:rsidRPr="00DD7155">
              <w:rPr>
                <w:rFonts w:ascii="Tahoma" w:hAnsi="Tahoma" w:cs="Tahoma"/>
                <w:b/>
                <w:sz w:val="20"/>
                <w:highlight w:val="green"/>
              </w:rPr>
              <w:t xml:space="preserve"> </w:t>
            </w:r>
            <w:r w:rsidRPr="00526E69">
              <w:rPr>
                <w:rFonts w:ascii="Tahoma" w:hAnsi="Tahoma" w:cs="Tahoma"/>
                <w:b/>
                <w:color w:val="FF0000"/>
                <w:sz w:val="20"/>
                <w:u w:color="FF0000"/>
              </w:rPr>
              <w:t>[</w:t>
            </w:r>
            <w:r w:rsidR="005C3424" w:rsidRPr="00DD7155">
              <w:rPr>
                <w:rFonts w:ascii="Tahoma" w:hAnsi="Tahoma" w:cs="Tahoma"/>
                <w:sz w:val="20"/>
                <w:highlight w:val="yellow"/>
              </w:rPr>
              <w:t>за вычетом зачтенного аванса</w:t>
            </w:r>
            <w:r w:rsidRPr="00526E69">
              <w:rPr>
                <w:rFonts w:ascii="Tahoma" w:hAnsi="Tahoma" w:cs="Tahoma"/>
                <w:b/>
                <w:color w:val="FF0000"/>
                <w:sz w:val="20"/>
              </w:rPr>
              <w:t>]</w:t>
            </w:r>
            <w:r w:rsidR="005C3424" w:rsidRPr="00DD7155">
              <w:rPr>
                <w:rFonts w:ascii="Tahoma" w:hAnsi="Tahoma" w:cs="Tahoma"/>
                <w:sz w:val="20"/>
                <w:highlight w:val="yellow"/>
              </w:rPr>
              <w:t xml:space="preserve"> </w:t>
            </w:r>
            <w:r w:rsidRPr="00526E69">
              <w:rPr>
                <w:rFonts w:ascii="Tahoma" w:hAnsi="Tahoma" w:cs="Tahoma"/>
                <w:b/>
                <w:color w:val="FF0000"/>
                <w:sz w:val="20"/>
                <w:u w:color="FF0000"/>
              </w:rPr>
              <w:t>[</w:t>
            </w:r>
            <w:r w:rsidR="005C3424" w:rsidRPr="00DD7155">
              <w:rPr>
                <w:rFonts w:ascii="Tahoma" w:hAnsi="Tahoma" w:cs="Tahoma"/>
                <w:sz w:val="20"/>
                <w:highlight w:val="cyan"/>
              </w:rPr>
              <w:t xml:space="preserve">с удержанием </w:t>
            </w:r>
            <w:r w:rsidRPr="00526E69">
              <w:rPr>
                <w:rFonts w:ascii="Tahoma" w:hAnsi="Tahoma" w:cs="Tahoma"/>
                <w:b/>
                <w:color w:val="FF0000"/>
                <w:sz w:val="20"/>
                <w:u w:color="FF0000"/>
              </w:rPr>
              <w:t>[</w:t>
            </w:r>
            <w:r w:rsidR="005C3424" w:rsidRPr="00DD7155">
              <w:rPr>
                <w:rFonts w:ascii="Tahoma" w:hAnsi="Tahoma" w:cs="Tahoma"/>
                <w:sz w:val="20"/>
                <w:highlight w:val="cyan"/>
              </w:rPr>
              <w:t>•</w:t>
            </w:r>
            <w:r w:rsidRPr="00526E69">
              <w:rPr>
                <w:rFonts w:ascii="Tahoma" w:hAnsi="Tahoma" w:cs="Tahoma"/>
                <w:b/>
                <w:color w:val="FF0000"/>
                <w:sz w:val="20"/>
              </w:rPr>
              <w:t>]</w:t>
            </w:r>
            <w:r w:rsidR="005C3424" w:rsidRPr="00DD7155">
              <w:rPr>
                <w:rFonts w:ascii="Tahoma" w:hAnsi="Tahoma" w:cs="Tahoma"/>
                <w:sz w:val="20"/>
                <w:highlight w:val="cyan"/>
              </w:rPr>
              <w:t xml:space="preserve"> % от стоимости соответствующих работ с учетом НДС (гарантийное удержание)</w:t>
            </w:r>
            <w:r w:rsidRPr="00526E69">
              <w:rPr>
                <w:rFonts w:ascii="Tahoma" w:hAnsi="Tahoma" w:cs="Tahoma"/>
                <w:b/>
                <w:color w:val="FF0000"/>
                <w:sz w:val="20"/>
              </w:rPr>
              <w:t>]]</w:t>
            </w:r>
          </w:p>
        </w:tc>
      </w:tr>
      <w:tr w:rsidR="00452DFB" w:rsidRPr="00DD7155" w14:paraId="296222A5" w14:textId="77777777" w:rsidTr="000F43A6">
        <w:trPr>
          <w:trHeight w:val="280"/>
        </w:trPr>
        <w:tc>
          <w:tcPr>
            <w:tcW w:w="1128" w:type="dxa"/>
            <w:tcBorders>
              <w:right w:val="dotted" w:sz="4" w:space="0" w:color="auto"/>
            </w:tcBorders>
          </w:tcPr>
          <w:p w14:paraId="4FB8B1D6" w14:textId="77777777" w:rsidR="00452DFB" w:rsidRPr="00DD7155" w:rsidRDefault="00452DFB"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14:paraId="1B929C86" w14:textId="77777777" w:rsidR="00452DFB" w:rsidRDefault="00452DFB"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rPr>
              <w:t>•</w:t>
            </w:r>
            <w:r w:rsidR="00526E69" w:rsidRPr="00526E69">
              <w:rPr>
                <w:rFonts w:ascii="Tahoma" w:hAnsi="Tahoma" w:cs="Tahoma"/>
                <w:b/>
                <w:color w:val="FF0000"/>
                <w:sz w:val="20"/>
              </w:rPr>
              <w:t>]</w:t>
            </w:r>
          </w:p>
          <w:p w14:paraId="7B8B4850" w14:textId="173938E3"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rPr>
            </w:pPr>
            <w:r w:rsidRPr="003174F5">
              <w:rPr>
                <w:rFonts w:ascii="Tahoma" w:hAnsi="Tahoma" w:cs="Tahoma"/>
                <w:b/>
                <w:bCs/>
                <w:color w:val="FF0000"/>
                <w:lang w:eastAsia="ru-RU"/>
              </w:rPr>
              <w:t>[</w:t>
            </w:r>
            <w:r w:rsidRPr="003174F5">
              <w:rPr>
                <w:rFonts w:ascii="Tahoma" w:hAnsi="Tahoma" w:cs="Tahoma"/>
                <w:color w:val="ED7D31"/>
                <w:lang w:eastAsia="ru-RU"/>
              </w:rPr>
              <w:t>-</w:t>
            </w:r>
            <w:r w:rsidRPr="003174F5">
              <w:rPr>
                <w:rFonts w:ascii="Tahoma" w:hAnsi="Tahoma" w:cs="Tahoma"/>
                <w:b/>
                <w:bCs/>
                <w:color w:val="FF0000"/>
                <w:lang w:eastAsia="ru-RU"/>
              </w:rPr>
              <w:t>]</w:t>
            </w:r>
            <w:r w:rsidRPr="003174F5">
              <w:rPr>
                <w:rFonts w:ascii="Tahoma" w:hAnsi="Tahoma" w:cs="Tahoma"/>
                <w:color w:val="ED7D31"/>
                <w:lang w:eastAsia="ru-RU"/>
              </w:rPr>
              <w:t xml:space="preserve"> </w:t>
            </w:r>
            <w:r w:rsidRPr="003174F5">
              <w:rPr>
                <w:rStyle w:val="ad"/>
                <w:rFonts w:ascii="Tahoma" w:hAnsi="Tahoma" w:cs="Tahoma"/>
                <w:color w:val="ED7D31"/>
                <w:lang w:eastAsia="ru-RU"/>
              </w:rPr>
              <w:footnoteReference w:id="134"/>
            </w:r>
          </w:p>
        </w:tc>
      </w:tr>
      <w:tr w:rsidR="00452DFB" w:rsidRPr="00DD7155" w14:paraId="2D2DA67B" w14:textId="77777777" w:rsidTr="00966901">
        <w:tc>
          <w:tcPr>
            <w:tcW w:w="1128" w:type="dxa"/>
            <w:tcBorders>
              <w:bottom w:val="dotted" w:sz="4" w:space="0" w:color="auto"/>
              <w:right w:val="dotted" w:sz="4" w:space="0" w:color="auto"/>
            </w:tcBorders>
          </w:tcPr>
          <w:p w14:paraId="28F5A54D" w14:textId="77777777" w:rsidR="00452DFB" w:rsidRPr="00DD7155" w:rsidRDefault="00452DFB"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14:paraId="72D33F3B" w14:textId="28ABA371" w:rsidR="00452DFB" w:rsidRPr="00DD7155" w:rsidRDefault="003743AF" w:rsidP="002F68A6">
            <w:pPr>
              <w:spacing w:before="120" w:after="240"/>
              <w:ind w:left="148" w:firstLine="0"/>
              <w:rPr>
                <w:rFonts w:ascii="Tahoma" w:hAnsi="Tahoma" w:cs="Tahoma"/>
                <w:sz w:val="20"/>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452DFB" w:rsidRPr="00DD7155">
              <w:rPr>
                <w:rFonts w:ascii="Tahoma" w:hAnsi="Tahoma" w:cs="Tahoma"/>
                <w:color w:val="F79646" w:themeColor="accent6"/>
                <w:sz w:val="20"/>
              </w:rPr>
              <w:t>после истечения</w:t>
            </w:r>
            <w:r w:rsidR="00526E69" w:rsidRPr="00526E69">
              <w:rPr>
                <w:rFonts w:ascii="Tahoma" w:hAnsi="Tahoma" w:cs="Tahoma"/>
                <w:b/>
                <w:color w:val="FF0000"/>
                <w:sz w:val="20"/>
              </w:rPr>
              <w:t>]</w:t>
            </w:r>
            <w:r w:rsidR="00452DFB" w:rsidRPr="00DD7155">
              <w:rPr>
                <w:rFonts w:ascii="Tahoma" w:hAnsi="Tahoma" w:cs="Tahoma"/>
                <w:sz w:val="20"/>
                <w:highlight w:val="green"/>
              </w:rPr>
              <w:t>/</w:t>
            </w:r>
            <w:r w:rsidR="00526E69" w:rsidRPr="00526E69">
              <w:rPr>
                <w:rFonts w:ascii="Tahoma" w:hAnsi="Tahoma" w:cs="Tahoma"/>
                <w:b/>
                <w:color w:val="FF0000"/>
                <w:sz w:val="20"/>
                <w:u w:color="FF0000"/>
              </w:rPr>
              <w:t>[</w:t>
            </w:r>
            <w:r w:rsidR="00452DFB" w:rsidRPr="00DD7155">
              <w:rPr>
                <w:rFonts w:ascii="Tahoma" w:hAnsi="Tahoma" w:cs="Tahoma"/>
                <w:sz w:val="20"/>
                <w:highlight w:val="green"/>
              </w:rPr>
              <w:t xml:space="preserve"> </w:t>
            </w:r>
            <w:r w:rsidR="0087738B" w:rsidRPr="00DD7155">
              <w:rPr>
                <w:rFonts w:ascii="Tahoma" w:hAnsi="Tahoma" w:cs="Tahoma"/>
                <w:sz w:val="20"/>
                <w:highlight w:val="green"/>
              </w:rPr>
              <w:t>не позднее</w:t>
            </w:r>
            <w:r w:rsidR="00526E69" w:rsidRPr="00526E69">
              <w:rPr>
                <w:rFonts w:ascii="Tahoma" w:hAnsi="Tahoma" w:cs="Tahoma"/>
                <w:b/>
                <w:color w:val="FF0000"/>
                <w:sz w:val="20"/>
              </w:rPr>
              <w:t>]</w:t>
            </w:r>
            <w:r w:rsidR="00452DFB" w:rsidRPr="00DD7155">
              <w:rPr>
                <w:rFonts w:ascii="Tahoma" w:hAnsi="Tahoma" w:cs="Tahoma"/>
                <w:sz w:val="20"/>
                <w:highlight w:val="green"/>
              </w:rPr>
              <w:t xml:space="preserve"> </w:t>
            </w:r>
            <w:r w:rsidR="00526E69" w:rsidRPr="00526E69">
              <w:rPr>
                <w:rFonts w:ascii="Tahoma" w:hAnsi="Tahoma" w:cs="Tahoma"/>
                <w:b/>
                <w:color w:val="FF0000"/>
                <w:sz w:val="20"/>
                <w:u w:color="FF0000"/>
              </w:rPr>
              <w:t>[</w:t>
            </w:r>
            <w:r w:rsidR="00452DFB" w:rsidRPr="00DD7155">
              <w:rPr>
                <w:rFonts w:ascii="Tahoma" w:hAnsi="Tahoma" w:cs="Tahoma"/>
                <w:sz w:val="20"/>
                <w:highlight w:val="green"/>
              </w:rPr>
              <w:t>•</w:t>
            </w:r>
            <w:r w:rsidR="00526E69" w:rsidRPr="00526E69">
              <w:rPr>
                <w:rFonts w:ascii="Tahoma" w:hAnsi="Tahoma" w:cs="Tahoma"/>
                <w:b/>
                <w:color w:val="FF0000"/>
                <w:sz w:val="20"/>
              </w:rPr>
              <w:t>]</w:t>
            </w:r>
            <w:r w:rsidR="001D01BD" w:rsidRPr="00DD7155">
              <w:rPr>
                <w:rFonts w:ascii="Tahoma" w:hAnsi="Tahoma" w:cs="Tahoma"/>
                <w:sz w:val="20"/>
                <w:highlight w:val="green"/>
              </w:rPr>
              <w:t>к.д.</w:t>
            </w:r>
            <w:r w:rsidRPr="00526E69">
              <w:rPr>
                <w:rFonts w:ascii="Tahoma" w:hAnsi="Tahoma" w:cs="Tahoma"/>
                <w:b/>
                <w:color w:val="FF0000"/>
                <w:sz w:val="20"/>
              </w:rPr>
              <w:t xml:space="preserve"> ]</w:t>
            </w:r>
            <w:r>
              <w:rPr>
                <w:rFonts w:ascii="Tahoma" w:hAnsi="Tahoma" w:cs="Tahoma"/>
                <w:sz w:val="20"/>
                <w:highlight w:val="lightGray"/>
              </w:rPr>
              <w:t>/</w:t>
            </w:r>
            <w:r w:rsidRPr="003743AF">
              <w:rPr>
                <w:rFonts w:ascii="Tahoma" w:hAnsi="Tahoma" w:cs="Tahoma"/>
                <w:sz w:val="20"/>
                <w:highlight w:val="lightGray"/>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35"/>
            </w:r>
            <w:r w:rsidRPr="003743AF">
              <w:rPr>
                <w:rStyle w:val="ad"/>
                <w:rFonts w:ascii="Tahoma" w:hAnsi="Tahoma" w:cs="Tahoma"/>
                <w:bCs/>
                <w:color w:val="FFFF00"/>
                <w:sz w:val="20"/>
                <w:szCs w:val="20"/>
                <w:highlight w:val="black"/>
              </w:rPr>
              <w:footnoteReference w:id="136"/>
            </w:r>
            <w:r w:rsidRPr="003743AF">
              <w:rPr>
                <w:rFonts w:ascii="Tahoma" w:hAnsi="Tahoma" w:cs="Tahoma"/>
                <w:color w:val="FFFF00"/>
                <w:sz w:val="20"/>
                <w:szCs w:val="20"/>
                <w:highlight w:val="black"/>
              </w:rPr>
              <w:t>]</w:t>
            </w:r>
          </w:p>
        </w:tc>
      </w:tr>
      <w:tr w:rsidR="00452DFB" w:rsidRPr="00DD7155" w14:paraId="4F96C605" w14:textId="77777777" w:rsidTr="00966901">
        <w:tc>
          <w:tcPr>
            <w:tcW w:w="1128" w:type="dxa"/>
            <w:tcBorders>
              <w:top w:val="dotted" w:sz="4" w:space="0" w:color="auto"/>
              <w:bottom w:val="nil"/>
              <w:right w:val="dotted" w:sz="4" w:space="0" w:color="auto"/>
            </w:tcBorders>
          </w:tcPr>
          <w:p w14:paraId="4B5893D3" w14:textId="0E881EDA" w:rsidR="00452DFB" w:rsidRPr="00DD7155" w:rsidRDefault="007526B5"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63" w:type="dxa"/>
            <w:gridSpan w:val="2"/>
            <w:tcBorders>
              <w:top w:val="dotted" w:sz="4" w:space="0" w:color="auto"/>
              <w:left w:val="dotted" w:sz="4" w:space="0" w:color="auto"/>
              <w:bottom w:val="dotted" w:sz="4" w:space="0" w:color="auto"/>
            </w:tcBorders>
            <w:shd w:val="clear" w:color="auto" w:fill="F2F2F2"/>
          </w:tcPr>
          <w:p w14:paraId="202BE902" w14:textId="79EDCA8B" w:rsidR="00452DFB" w:rsidRPr="00DD7155" w:rsidRDefault="00526E69" w:rsidP="007E1F14">
            <w:pPr>
              <w:spacing w:before="120" w:after="240"/>
              <w:ind w:left="148" w:firstLine="0"/>
              <w:rPr>
                <w:rFonts w:ascii="Tahoma" w:hAnsi="Tahoma" w:cs="Tahoma"/>
                <w:sz w:val="20"/>
                <w:highlight w:val="green"/>
              </w:rPr>
            </w:pPr>
            <w:r w:rsidRPr="00526E69">
              <w:rPr>
                <w:rFonts w:ascii="Tahoma" w:hAnsi="Tahoma" w:cs="Tahoma"/>
                <w:b/>
                <w:color w:val="FF0000"/>
                <w:sz w:val="20"/>
                <w:u w:color="FF0000"/>
              </w:rPr>
              <w:t>[</w:t>
            </w:r>
            <w:r w:rsidR="00F233FF" w:rsidRPr="00DD7155">
              <w:rPr>
                <w:rFonts w:ascii="Tahoma" w:hAnsi="Tahoma" w:cs="Tahoma"/>
                <w:sz w:val="20"/>
                <w:highlight w:val="green"/>
              </w:rPr>
              <w:t xml:space="preserve">с даты приемки по </w:t>
            </w:r>
            <w:r w:rsidR="00C72912" w:rsidRPr="00DD7155">
              <w:rPr>
                <w:rFonts w:ascii="Tahoma" w:hAnsi="Tahoma" w:cs="Tahoma"/>
                <w:sz w:val="20"/>
                <w:highlight w:val="green"/>
              </w:rPr>
              <w:t>Акту сдачи-приемки работ (услуг)</w:t>
            </w:r>
            <w:r w:rsidRPr="00526E69">
              <w:rPr>
                <w:rFonts w:ascii="Tahoma" w:hAnsi="Tahoma" w:cs="Tahoma"/>
                <w:b/>
                <w:color w:val="FF0000"/>
                <w:sz w:val="20"/>
              </w:rPr>
              <w:t>]</w:t>
            </w:r>
            <w:r w:rsidR="00176FB2" w:rsidRPr="00DD7155">
              <w:rPr>
                <w:rFonts w:ascii="Tahoma" w:hAnsi="Tahoma" w:cs="Tahoma"/>
                <w:b/>
                <w:color w:val="FF0000"/>
                <w:sz w:val="20"/>
              </w:rPr>
              <w:t xml:space="preserve"> /</w:t>
            </w:r>
            <w:r w:rsidR="00176FB2"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176FB2" w:rsidRPr="00DD7155">
              <w:rPr>
                <w:rFonts w:ascii="Tahoma" w:hAnsi="Tahoma" w:cs="Tahoma"/>
                <w:b/>
                <w:color w:val="FF0000"/>
                <w:sz w:val="20"/>
                <w:u w:color="FF0000"/>
              </w:rPr>
              <w:t xml:space="preserve"> </w:t>
            </w:r>
            <w:r w:rsidR="00176FB2" w:rsidRPr="00DD7155">
              <w:rPr>
                <w:rFonts w:ascii="Tahoma" w:hAnsi="Tahoma" w:cs="Tahoma"/>
                <w:sz w:val="20"/>
                <w:highlight w:val="green"/>
              </w:rPr>
              <w:t xml:space="preserve">с даты </w:t>
            </w:r>
            <w:r w:rsidR="007E1F14" w:rsidRPr="00DD7155">
              <w:rPr>
                <w:rFonts w:ascii="Tahoma" w:hAnsi="Tahoma" w:cs="Tahoma"/>
                <w:sz w:val="20"/>
                <w:highlight w:val="green"/>
              </w:rPr>
              <w:t>оказания Услуг</w:t>
            </w:r>
            <w:r w:rsidRPr="00526E69">
              <w:rPr>
                <w:rFonts w:ascii="Tahoma" w:hAnsi="Tahoma" w:cs="Tahoma"/>
                <w:b/>
                <w:color w:val="FF0000"/>
                <w:sz w:val="20"/>
              </w:rPr>
              <w:t>]</w:t>
            </w:r>
            <w:r w:rsidR="00176FB2" w:rsidRPr="00DD7155">
              <w:rPr>
                <w:rStyle w:val="ad"/>
                <w:sz w:val="20"/>
              </w:rPr>
              <w:t xml:space="preserve"> </w:t>
            </w:r>
            <w:r w:rsidR="00176FB2" w:rsidRPr="00DD7155">
              <w:rPr>
                <w:rStyle w:val="ad"/>
                <w:sz w:val="20"/>
              </w:rPr>
              <w:footnoteReference w:id="137"/>
            </w:r>
          </w:p>
        </w:tc>
      </w:tr>
      <w:tr w:rsidR="005E4691" w:rsidRPr="00DD7155" w14:paraId="7BDDAA38" w14:textId="77777777" w:rsidTr="00966901">
        <w:tc>
          <w:tcPr>
            <w:tcW w:w="1128" w:type="dxa"/>
            <w:tcBorders>
              <w:top w:val="nil"/>
              <w:bottom w:val="dotted" w:sz="4" w:space="0" w:color="auto"/>
              <w:right w:val="dotted" w:sz="4" w:space="0" w:color="auto"/>
            </w:tcBorders>
          </w:tcPr>
          <w:p w14:paraId="35755E81" w14:textId="7DF856DF" w:rsidR="005E4691" w:rsidRPr="00DD7155" w:rsidRDefault="005E4691" w:rsidP="002F68A6">
            <w:pPr>
              <w:tabs>
                <w:tab w:val="left" w:pos="1410"/>
              </w:tabs>
              <w:spacing w:before="120" w:after="240"/>
              <w:ind w:right="-150" w:firstLine="0"/>
              <w:rPr>
                <w:rFonts w:ascii="Tahoma" w:hAnsi="Tahoma" w:cs="Tahoma"/>
                <w:i/>
                <w:sz w:val="14"/>
                <w:szCs w:val="18"/>
              </w:rPr>
            </w:pPr>
          </w:p>
        </w:tc>
        <w:tc>
          <w:tcPr>
            <w:tcW w:w="9363" w:type="dxa"/>
            <w:gridSpan w:val="2"/>
            <w:tcBorders>
              <w:top w:val="dotted" w:sz="4" w:space="0" w:color="auto"/>
              <w:left w:val="dotted" w:sz="4" w:space="0" w:color="auto"/>
              <w:bottom w:val="dotted" w:sz="4" w:space="0" w:color="auto"/>
            </w:tcBorders>
            <w:shd w:val="clear" w:color="auto" w:fill="F2F2F2"/>
          </w:tcPr>
          <w:p w14:paraId="7302BB6B" w14:textId="48DD4BB2" w:rsidR="00F233FF" w:rsidRPr="00DD7155" w:rsidRDefault="00F233FF" w:rsidP="00F233FF">
            <w:pPr>
              <w:pStyle w:val="afff1"/>
              <w:spacing w:before="120" w:after="240"/>
              <w:ind w:left="148"/>
              <w:rPr>
                <w:rFonts w:ascii="Tahoma" w:hAnsi="Tahoma" w:cs="Tahoma"/>
                <w:sz w:val="20"/>
                <w:highlight w:val="green"/>
              </w:rPr>
            </w:pPr>
            <w:r w:rsidRPr="00DD7155">
              <w:rPr>
                <w:rFonts w:ascii="Tahoma" w:hAnsi="Tahoma" w:cs="Tahoma"/>
                <w:sz w:val="20"/>
                <w:highlight w:val="green"/>
              </w:rPr>
              <w:t xml:space="preserve">при условии </w:t>
            </w:r>
            <w:r w:rsidR="000653F2" w:rsidRPr="00DD7155">
              <w:rPr>
                <w:rFonts w:ascii="Tahoma" w:hAnsi="Tahoma" w:cs="Tahoma"/>
                <w:sz w:val="20"/>
                <w:highlight w:val="green"/>
              </w:rPr>
              <w:t xml:space="preserve">предоставления </w:t>
            </w:r>
            <w:r w:rsidR="00176FB2" w:rsidRPr="00DD7155">
              <w:rPr>
                <w:rFonts w:ascii="Tahoma" w:hAnsi="Tahoma" w:cs="Tahoma"/>
                <w:sz w:val="20"/>
                <w:highlight w:val="green"/>
              </w:rPr>
              <w:t>оригиналов</w:t>
            </w:r>
          </w:p>
          <w:p w14:paraId="72054172" w14:textId="6CADD310" w:rsidR="00F233FF" w:rsidRPr="00DD7155" w:rsidRDefault="00F233FF" w:rsidP="00F233FF">
            <w:pPr>
              <w:pStyle w:val="afff1"/>
              <w:numPr>
                <w:ilvl w:val="0"/>
                <w:numId w:val="32"/>
              </w:numPr>
              <w:spacing w:before="120" w:after="240"/>
              <w:ind w:left="148" w:hanging="5"/>
              <w:rPr>
                <w:rFonts w:ascii="Tahoma" w:hAnsi="Tahoma" w:cs="Tahoma"/>
                <w:sz w:val="20"/>
                <w:highlight w:val="green"/>
              </w:rPr>
            </w:pPr>
            <w:r w:rsidRPr="00DD7155">
              <w:rPr>
                <w:rFonts w:ascii="Tahoma" w:hAnsi="Tahoma" w:cs="Tahoma"/>
                <w:sz w:val="20"/>
                <w:highlight w:val="green"/>
              </w:rPr>
              <w:t xml:space="preserve">подписанного Сторонами </w:t>
            </w:r>
            <w:r w:rsidR="00C72912" w:rsidRPr="00DD7155">
              <w:rPr>
                <w:rFonts w:ascii="Tahoma" w:hAnsi="Tahoma" w:cs="Tahoma"/>
                <w:sz w:val="20"/>
                <w:highlight w:val="green"/>
              </w:rPr>
              <w:t>Акта сдачи-приемки работ (услуг)</w:t>
            </w:r>
            <w:r w:rsidRPr="00DD7155">
              <w:rPr>
                <w:rFonts w:ascii="Tahoma" w:hAnsi="Tahoma" w:cs="Tahoma"/>
                <w:sz w:val="20"/>
                <w:highlight w:val="green"/>
              </w:rPr>
              <w:t xml:space="preserve">; </w:t>
            </w:r>
          </w:p>
          <w:p w14:paraId="4EACB65D" w14:textId="578C119C" w:rsidR="00F233FF" w:rsidRPr="00DD7155" w:rsidRDefault="00F233FF" w:rsidP="00F233FF">
            <w:pPr>
              <w:pStyle w:val="afff1"/>
              <w:numPr>
                <w:ilvl w:val="0"/>
                <w:numId w:val="32"/>
              </w:numPr>
              <w:spacing w:before="120" w:after="240"/>
              <w:ind w:left="148" w:hanging="5"/>
              <w:rPr>
                <w:rFonts w:ascii="Tahoma" w:hAnsi="Tahoma" w:cs="Tahoma"/>
                <w:sz w:val="20"/>
                <w:highlight w:val="green"/>
              </w:rPr>
            </w:pPr>
            <w:r w:rsidRPr="00DD7155">
              <w:rPr>
                <w:rFonts w:ascii="Tahoma" w:hAnsi="Tahoma" w:cs="Tahoma"/>
                <w:sz w:val="20"/>
                <w:highlight w:val="green"/>
              </w:rPr>
              <w:t>счета на оплату;</w:t>
            </w:r>
          </w:p>
          <w:p w14:paraId="72B744F7" w14:textId="7AC24E27" w:rsidR="005E4691" w:rsidRPr="00DD7155" w:rsidRDefault="00526E69" w:rsidP="00866AF6">
            <w:pPr>
              <w:pStyle w:val="afff1"/>
              <w:numPr>
                <w:ilvl w:val="0"/>
                <w:numId w:val="32"/>
              </w:numPr>
              <w:spacing w:before="120" w:after="240"/>
              <w:ind w:left="148" w:hanging="5"/>
              <w:rPr>
                <w:rFonts w:ascii="Tahoma" w:hAnsi="Tahoma"/>
                <w:sz w:val="20"/>
                <w:highlight w:val="green"/>
              </w:rPr>
            </w:pPr>
            <w:r w:rsidRPr="00526E69">
              <w:rPr>
                <w:rFonts w:ascii="Tahoma" w:hAnsi="Tahoma" w:cs="Tahoma"/>
                <w:b/>
                <w:color w:val="FF0000"/>
                <w:sz w:val="20"/>
                <w:u w:color="FF0000"/>
              </w:rPr>
              <w:t>[</w:t>
            </w:r>
            <w:r w:rsidR="00F233FF" w:rsidRPr="00DD7155">
              <w:rPr>
                <w:rFonts w:ascii="Tahoma" w:hAnsi="Tahoma" w:cs="Tahoma"/>
                <w:sz w:val="20"/>
                <w:highlight w:val="darkCyan"/>
              </w:rPr>
              <w:t>счета- фактуры</w:t>
            </w:r>
            <w:r w:rsidRPr="00526E69">
              <w:rPr>
                <w:rFonts w:ascii="Tahoma" w:hAnsi="Tahoma" w:cs="Tahoma"/>
                <w:b/>
                <w:color w:val="FF0000"/>
                <w:sz w:val="20"/>
              </w:rPr>
              <w:t>]</w:t>
            </w:r>
            <w:r w:rsidR="00F233FF" w:rsidRPr="00DD7155">
              <w:rPr>
                <w:rFonts w:ascii="Tahoma" w:hAnsi="Tahoma" w:cs="Tahoma"/>
                <w:sz w:val="20"/>
                <w:highlight w:val="darkCyan"/>
              </w:rPr>
              <w:t>.</w:t>
            </w:r>
          </w:p>
        </w:tc>
      </w:tr>
    </w:tbl>
    <w:p w14:paraId="4B21322A" w14:textId="77777777" w:rsidR="00452DFB" w:rsidRPr="00DD7155" w:rsidRDefault="00452DFB" w:rsidP="00682DCB">
      <w:pPr>
        <w:pStyle w:val="afff1"/>
        <w:tabs>
          <w:tab w:val="left" w:pos="709"/>
        </w:tabs>
        <w:ind w:left="142"/>
        <w:rPr>
          <w:rFonts w:ascii="Tahoma" w:hAnsi="Tahoma" w:cs="Tahoma"/>
          <w:sz w:val="20"/>
        </w:rPr>
      </w:pP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128"/>
        <w:gridCol w:w="7"/>
        <w:gridCol w:w="9356"/>
      </w:tblGrid>
      <w:tr w:rsidR="00DB0D36" w:rsidRPr="00DD7155" w14:paraId="05A91ED9" w14:textId="77777777" w:rsidTr="000F43A6">
        <w:trPr>
          <w:trHeight w:val="280"/>
        </w:trPr>
        <w:tc>
          <w:tcPr>
            <w:tcW w:w="1135" w:type="dxa"/>
            <w:gridSpan w:val="2"/>
            <w:tcBorders>
              <w:right w:val="dotted" w:sz="4" w:space="0" w:color="auto"/>
            </w:tcBorders>
          </w:tcPr>
          <w:p w14:paraId="538E4AC0" w14:textId="77777777" w:rsidR="00DB0D36" w:rsidRPr="00DD7155" w:rsidRDefault="00DB0D36" w:rsidP="002F68A6">
            <w:pPr>
              <w:pStyle w:val="1112"/>
              <w:numPr>
                <w:ilvl w:val="1"/>
                <w:numId w:val="13"/>
              </w:numPr>
              <w:tabs>
                <w:tab w:val="left" w:pos="284"/>
                <w:tab w:val="left" w:pos="924"/>
              </w:tabs>
              <w:spacing w:before="120" w:after="240"/>
              <w:ind w:left="142" w:hanging="142"/>
              <w:rPr>
                <w:rFonts w:ascii="Tahoma" w:hAnsi="Tahoma" w:cs="Tahoma"/>
                <w:sz w:val="20"/>
                <w:lang w:eastAsia="ru-RU"/>
              </w:rPr>
            </w:pPr>
          </w:p>
        </w:tc>
        <w:tc>
          <w:tcPr>
            <w:tcW w:w="9356" w:type="dxa"/>
            <w:tcBorders>
              <w:top w:val="nil"/>
              <w:left w:val="dotted" w:sz="4" w:space="0" w:color="auto"/>
              <w:bottom w:val="dotted" w:sz="4" w:space="0" w:color="auto"/>
            </w:tcBorders>
            <w:shd w:val="clear" w:color="auto" w:fill="F2F2F2"/>
          </w:tcPr>
          <w:p w14:paraId="14D68B42" w14:textId="6D1C6E59" w:rsidR="00DB0D36" w:rsidRPr="00DD7155" w:rsidRDefault="00526E69" w:rsidP="002F68A6">
            <w:pPr>
              <w:spacing w:before="120" w:after="240"/>
              <w:ind w:left="148" w:firstLine="0"/>
              <w:rPr>
                <w:rFonts w:ascii="Tahoma" w:hAnsi="Tahoma" w:cs="Tahoma"/>
                <w:b/>
                <w:sz w:val="20"/>
                <w:highlight w:val="darkRed"/>
              </w:rPr>
            </w:pPr>
            <w:r w:rsidRPr="00526E69">
              <w:rPr>
                <w:rFonts w:ascii="Tahoma" w:hAnsi="Tahoma" w:cs="Tahoma"/>
                <w:b/>
                <w:color w:val="FF0000"/>
                <w:sz w:val="20"/>
                <w:u w:color="FF0000"/>
              </w:rPr>
              <w:t>[</w:t>
            </w:r>
            <w:r w:rsidR="001B7E54" w:rsidRPr="00DD7155">
              <w:rPr>
                <w:rFonts w:ascii="Tahoma" w:hAnsi="Tahoma" w:cs="Tahoma"/>
                <w:b/>
                <w:sz w:val="20"/>
                <w:highlight w:val="magenta"/>
              </w:rPr>
              <w:t>Заказчик о</w:t>
            </w:r>
            <w:r w:rsidR="00DB0D36" w:rsidRPr="00DD7155">
              <w:rPr>
                <w:rFonts w:ascii="Tahoma" w:hAnsi="Tahoma" w:cs="Tahoma"/>
                <w:b/>
                <w:sz w:val="20"/>
                <w:highlight w:val="magenta"/>
              </w:rPr>
              <w:t>пла</w:t>
            </w:r>
            <w:r w:rsidR="001B7E54" w:rsidRPr="00DD7155">
              <w:rPr>
                <w:rFonts w:ascii="Tahoma" w:hAnsi="Tahoma" w:cs="Tahoma"/>
                <w:b/>
                <w:sz w:val="20"/>
                <w:highlight w:val="magenta"/>
              </w:rPr>
              <w:t>чивает</w:t>
            </w:r>
            <w:r w:rsidR="00DB0D36" w:rsidRPr="00DD7155">
              <w:rPr>
                <w:rFonts w:ascii="Tahoma" w:hAnsi="Tahoma" w:cs="Tahoma"/>
                <w:b/>
                <w:sz w:val="20"/>
                <w:highlight w:val="magenta"/>
              </w:rPr>
              <w:t xml:space="preserve"> Прав</w:t>
            </w:r>
            <w:r w:rsidR="001B7E54" w:rsidRPr="00DD7155">
              <w:rPr>
                <w:rFonts w:ascii="Tahoma" w:hAnsi="Tahoma" w:cs="Tahoma"/>
                <w:b/>
                <w:sz w:val="20"/>
                <w:highlight w:val="magenta"/>
              </w:rPr>
              <w:t>а</w:t>
            </w:r>
            <w:r w:rsidR="00DB0D36" w:rsidRPr="00DD7155">
              <w:rPr>
                <w:rFonts w:ascii="Tahoma" w:hAnsi="Tahoma" w:cs="Tahoma"/>
                <w:b/>
                <w:sz w:val="20"/>
                <w:highlight w:val="magenta"/>
              </w:rPr>
              <w:t xml:space="preserve"> на ПО </w:t>
            </w:r>
            <w:r w:rsidRPr="00526E69">
              <w:rPr>
                <w:rFonts w:ascii="Tahoma" w:hAnsi="Tahoma" w:cs="Tahoma"/>
                <w:b/>
                <w:color w:val="FF0000"/>
                <w:sz w:val="20"/>
                <w:u w:color="FF0000"/>
              </w:rPr>
              <w:t>[</w:t>
            </w:r>
            <w:r w:rsidR="005C3424" w:rsidRPr="00DD7155">
              <w:rPr>
                <w:rFonts w:ascii="Tahoma" w:hAnsi="Tahoma" w:cs="Tahoma"/>
                <w:sz w:val="20"/>
                <w:highlight w:val="yellow"/>
              </w:rPr>
              <w:t>за вычетом зачтенного аванса</w:t>
            </w:r>
            <w:r w:rsidRPr="00526E69">
              <w:rPr>
                <w:rFonts w:ascii="Tahoma" w:hAnsi="Tahoma" w:cs="Tahoma"/>
                <w:b/>
                <w:color w:val="FF0000"/>
                <w:sz w:val="20"/>
              </w:rPr>
              <w:t>]</w:t>
            </w:r>
            <w:r w:rsidR="005C3424" w:rsidRPr="00DD7155">
              <w:rPr>
                <w:rFonts w:ascii="Tahoma" w:hAnsi="Tahoma" w:cs="Tahoma"/>
                <w:sz w:val="20"/>
                <w:highlight w:val="yellow"/>
              </w:rPr>
              <w:t xml:space="preserve"> </w:t>
            </w:r>
            <w:r w:rsidRPr="00526E69">
              <w:rPr>
                <w:rFonts w:ascii="Tahoma" w:hAnsi="Tahoma" w:cs="Tahoma"/>
                <w:b/>
                <w:color w:val="FF0000"/>
                <w:sz w:val="20"/>
                <w:u w:color="FF0000"/>
              </w:rPr>
              <w:t>[</w:t>
            </w:r>
            <w:r w:rsidR="005C3424" w:rsidRPr="00DD7155">
              <w:rPr>
                <w:rFonts w:ascii="Tahoma" w:hAnsi="Tahoma" w:cs="Tahoma"/>
                <w:sz w:val="20"/>
                <w:highlight w:val="cyan"/>
              </w:rPr>
              <w:t xml:space="preserve">с удержанием </w:t>
            </w:r>
            <w:r w:rsidRPr="00526E69">
              <w:rPr>
                <w:rFonts w:ascii="Tahoma" w:hAnsi="Tahoma" w:cs="Tahoma"/>
                <w:b/>
                <w:color w:val="FF0000"/>
                <w:sz w:val="20"/>
                <w:u w:color="FF0000"/>
              </w:rPr>
              <w:t>[</w:t>
            </w:r>
            <w:r w:rsidR="005C3424" w:rsidRPr="00DD7155">
              <w:rPr>
                <w:rFonts w:ascii="Tahoma" w:hAnsi="Tahoma" w:cs="Tahoma"/>
                <w:sz w:val="20"/>
                <w:highlight w:val="cyan"/>
              </w:rPr>
              <w:t>•</w:t>
            </w:r>
            <w:r w:rsidRPr="00526E69">
              <w:rPr>
                <w:rFonts w:ascii="Tahoma" w:hAnsi="Tahoma" w:cs="Tahoma"/>
                <w:b/>
                <w:color w:val="FF0000"/>
                <w:sz w:val="20"/>
              </w:rPr>
              <w:t>]</w:t>
            </w:r>
            <w:r w:rsidR="005C3424" w:rsidRPr="00DD7155">
              <w:rPr>
                <w:rFonts w:ascii="Tahoma" w:hAnsi="Tahoma" w:cs="Tahoma"/>
                <w:sz w:val="20"/>
                <w:highlight w:val="cyan"/>
              </w:rPr>
              <w:t xml:space="preserve"> % от стоимости соответствующих работ с учетом НДС (гарантийное удержание)</w:t>
            </w:r>
            <w:r w:rsidRPr="00526E69">
              <w:rPr>
                <w:rFonts w:ascii="Tahoma" w:hAnsi="Tahoma" w:cs="Tahoma"/>
                <w:b/>
                <w:color w:val="FF0000"/>
                <w:sz w:val="20"/>
              </w:rPr>
              <w:t>]]</w:t>
            </w:r>
          </w:p>
        </w:tc>
      </w:tr>
      <w:tr w:rsidR="00452DFB" w:rsidRPr="00DD7155" w14:paraId="6F046293" w14:textId="77777777" w:rsidTr="000F43A6">
        <w:trPr>
          <w:trHeight w:val="280"/>
        </w:trPr>
        <w:tc>
          <w:tcPr>
            <w:tcW w:w="1128" w:type="dxa"/>
            <w:tcBorders>
              <w:right w:val="dotted" w:sz="4" w:space="0" w:color="auto"/>
            </w:tcBorders>
          </w:tcPr>
          <w:p w14:paraId="44112354" w14:textId="77777777" w:rsidR="00452DFB" w:rsidRPr="00DD7155" w:rsidRDefault="00452DFB"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Единый платежный день</w:t>
            </w:r>
          </w:p>
        </w:tc>
        <w:tc>
          <w:tcPr>
            <w:tcW w:w="9363" w:type="dxa"/>
            <w:gridSpan w:val="2"/>
            <w:tcBorders>
              <w:top w:val="dotted" w:sz="4" w:space="0" w:color="auto"/>
              <w:left w:val="dotted" w:sz="4" w:space="0" w:color="auto"/>
              <w:bottom w:val="dotted" w:sz="4" w:space="0" w:color="auto"/>
            </w:tcBorders>
            <w:shd w:val="clear" w:color="auto" w:fill="F2F2F2"/>
          </w:tcPr>
          <w:p w14:paraId="72D66C4A" w14:textId="77777777" w:rsidR="00452DFB" w:rsidRDefault="00452DFB"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b/>
                <w:color w:val="FF0000"/>
                <w:sz w:val="20"/>
              </w:rPr>
            </w:pPr>
            <w:r w:rsidRPr="00DD7155">
              <w:rPr>
                <w:rFonts w:ascii="Tahoma" w:hAnsi="Tahoma" w:cs="Tahoma"/>
                <w:color w:val="F79646" w:themeColor="accent6"/>
                <w:sz w:val="20"/>
              </w:rPr>
              <w:t xml:space="preserve">в первый (-ую) рабочий (-ую) </w:t>
            </w:r>
            <w:r w:rsidR="00526E69" w:rsidRPr="00526E69">
              <w:rPr>
                <w:rFonts w:ascii="Tahoma" w:hAnsi="Tahoma" w:cs="Tahoma"/>
                <w:b/>
                <w:color w:val="FF0000"/>
                <w:sz w:val="20"/>
                <w:u w:color="FF0000"/>
              </w:rPr>
              <w:t>[</w:t>
            </w:r>
            <w:r w:rsidRPr="00DD7155">
              <w:rPr>
                <w:rFonts w:ascii="Tahoma" w:hAnsi="Tahoma" w:cs="Tahoma"/>
                <w:color w:val="F79646" w:themeColor="accent6"/>
                <w:sz w:val="20"/>
              </w:rPr>
              <w:t>•</w:t>
            </w:r>
            <w:r w:rsidR="00526E69" w:rsidRPr="00526E69">
              <w:rPr>
                <w:rFonts w:ascii="Tahoma" w:hAnsi="Tahoma" w:cs="Tahoma"/>
                <w:b/>
                <w:color w:val="FF0000"/>
                <w:sz w:val="20"/>
              </w:rPr>
              <w:t>]</w:t>
            </w:r>
          </w:p>
          <w:p w14:paraId="608525B4" w14:textId="3619D020" w:rsidR="00104B8F" w:rsidRPr="00DD7155" w:rsidRDefault="00104B8F" w:rsidP="002F68A6">
            <w:pPr>
              <w:widowControl/>
              <w:tabs>
                <w:tab w:val="left" w:pos="1029"/>
                <w:tab w:val="left" w:pos="1418"/>
                <w:tab w:val="left" w:pos="3119"/>
              </w:tabs>
              <w:suppressAutoHyphens/>
              <w:autoSpaceDE/>
              <w:autoSpaceDN/>
              <w:adjustRightInd/>
              <w:spacing w:before="120" w:after="240"/>
              <w:ind w:left="142" w:hanging="44"/>
              <w:rPr>
                <w:rFonts w:ascii="Tahoma" w:hAnsi="Tahoma" w:cs="Tahoma"/>
                <w:color w:val="FFC000"/>
                <w:sz w:val="20"/>
              </w:rPr>
            </w:pPr>
            <w:r w:rsidRPr="003174F5">
              <w:rPr>
                <w:rFonts w:ascii="Tahoma" w:hAnsi="Tahoma" w:cs="Tahoma"/>
                <w:b/>
                <w:bCs/>
                <w:color w:val="FF0000"/>
                <w:lang w:eastAsia="ru-RU"/>
              </w:rPr>
              <w:t>[</w:t>
            </w:r>
            <w:r w:rsidRPr="003174F5">
              <w:rPr>
                <w:rFonts w:ascii="Tahoma" w:hAnsi="Tahoma" w:cs="Tahoma"/>
                <w:color w:val="ED7D31"/>
                <w:lang w:eastAsia="ru-RU"/>
              </w:rPr>
              <w:t>-</w:t>
            </w:r>
            <w:r w:rsidRPr="003174F5">
              <w:rPr>
                <w:rFonts w:ascii="Tahoma" w:hAnsi="Tahoma" w:cs="Tahoma"/>
                <w:b/>
                <w:bCs/>
                <w:color w:val="FF0000"/>
                <w:lang w:eastAsia="ru-RU"/>
              </w:rPr>
              <w:t>]</w:t>
            </w:r>
            <w:r w:rsidRPr="003174F5">
              <w:rPr>
                <w:rFonts w:ascii="Tahoma" w:hAnsi="Tahoma" w:cs="Tahoma"/>
                <w:color w:val="ED7D31"/>
                <w:lang w:eastAsia="ru-RU"/>
              </w:rPr>
              <w:t xml:space="preserve"> </w:t>
            </w:r>
            <w:r w:rsidRPr="003174F5">
              <w:rPr>
                <w:rStyle w:val="ad"/>
                <w:rFonts w:ascii="Tahoma" w:hAnsi="Tahoma" w:cs="Tahoma"/>
                <w:color w:val="ED7D31"/>
                <w:lang w:eastAsia="ru-RU"/>
              </w:rPr>
              <w:footnoteReference w:id="138"/>
            </w:r>
          </w:p>
        </w:tc>
      </w:tr>
      <w:tr w:rsidR="00452DFB" w:rsidRPr="00DD7155" w14:paraId="2FC977EF" w14:textId="77777777" w:rsidTr="00966901">
        <w:tc>
          <w:tcPr>
            <w:tcW w:w="1128" w:type="dxa"/>
            <w:tcBorders>
              <w:bottom w:val="dotted" w:sz="4" w:space="0" w:color="auto"/>
              <w:right w:val="dotted" w:sz="4" w:space="0" w:color="auto"/>
            </w:tcBorders>
          </w:tcPr>
          <w:p w14:paraId="11DEE234" w14:textId="77777777" w:rsidR="00452DFB" w:rsidRPr="00DD7155" w:rsidRDefault="00452DFB" w:rsidP="002F68A6">
            <w:pPr>
              <w:tabs>
                <w:tab w:val="left" w:pos="1410"/>
              </w:tabs>
              <w:spacing w:before="120" w:after="240"/>
              <w:ind w:right="-150" w:firstLine="0"/>
              <w:rPr>
                <w:rFonts w:ascii="Tahoma" w:hAnsi="Tahoma" w:cs="Tahoma"/>
                <w:sz w:val="14"/>
                <w:szCs w:val="18"/>
                <w:lang w:eastAsia="ru-RU"/>
              </w:rPr>
            </w:pPr>
            <w:r w:rsidRPr="00DD7155">
              <w:rPr>
                <w:rFonts w:ascii="Tahoma" w:hAnsi="Tahoma" w:cs="Tahoma"/>
                <w:i/>
                <w:sz w:val="14"/>
                <w:szCs w:val="18"/>
              </w:rPr>
              <w:t>Период отсрочки</w:t>
            </w:r>
          </w:p>
        </w:tc>
        <w:tc>
          <w:tcPr>
            <w:tcW w:w="9363" w:type="dxa"/>
            <w:gridSpan w:val="2"/>
            <w:tcBorders>
              <w:top w:val="dotted" w:sz="4" w:space="0" w:color="auto"/>
              <w:left w:val="dotted" w:sz="4" w:space="0" w:color="auto"/>
              <w:bottom w:val="dotted" w:sz="4" w:space="0" w:color="auto"/>
            </w:tcBorders>
            <w:shd w:val="clear" w:color="auto" w:fill="F2F2F2"/>
          </w:tcPr>
          <w:p w14:paraId="2E989CF0" w14:textId="15B2F345" w:rsidR="00452DFB" w:rsidRPr="00DD7155" w:rsidRDefault="003743AF" w:rsidP="002F68A6">
            <w:pPr>
              <w:spacing w:before="120" w:after="240"/>
              <w:ind w:left="148" w:firstLine="0"/>
              <w:rPr>
                <w:rFonts w:ascii="Tahoma" w:hAnsi="Tahoma" w:cs="Tahoma"/>
                <w:sz w:val="20"/>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452DFB" w:rsidRPr="00DD7155">
              <w:rPr>
                <w:rFonts w:ascii="Tahoma" w:hAnsi="Tahoma" w:cs="Tahoma"/>
                <w:color w:val="F79646" w:themeColor="accent6"/>
                <w:sz w:val="20"/>
              </w:rPr>
              <w:t>после истечения</w:t>
            </w:r>
            <w:r w:rsidR="00526E69" w:rsidRPr="00526E69">
              <w:rPr>
                <w:rFonts w:ascii="Tahoma" w:hAnsi="Tahoma" w:cs="Tahoma"/>
                <w:b/>
                <w:color w:val="FF0000"/>
                <w:sz w:val="20"/>
              </w:rPr>
              <w:t>]</w:t>
            </w:r>
            <w:r w:rsidR="00452DFB" w:rsidRPr="00DD7155">
              <w:rPr>
                <w:rFonts w:ascii="Tahoma" w:hAnsi="Tahoma" w:cs="Tahoma"/>
                <w:sz w:val="20"/>
              </w:rPr>
              <w:t>/</w:t>
            </w:r>
            <w:r w:rsidR="00526E69" w:rsidRPr="00526E69">
              <w:rPr>
                <w:rFonts w:ascii="Tahoma" w:hAnsi="Tahoma" w:cs="Tahoma"/>
                <w:b/>
                <w:color w:val="FF0000"/>
                <w:sz w:val="20"/>
                <w:u w:color="FF0000"/>
              </w:rPr>
              <w:t>[</w:t>
            </w:r>
            <w:r w:rsidR="00452DFB" w:rsidRPr="00DD7155">
              <w:rPr>
                <w:rFonts w:ascii="Tahoma" w:hAnsi="Tahoma" w:cs="Tahoma"/>
                <w:sz w:val="20"/>
              </w:rPr>
              <w:t xml:space="preserve"> </w:t>
            </w:r>
            <w:r w:rsidR="0087738B" w:rsidRPr="00DD7155">
              <w:rPr>
                <w:rFonts w:ascii="Tahoma" w:hAnsi="Tahoma" w:cs="Tahoma"/>
                <w:sz w:val="20"/>
              </w:rPr>
              <w:t>не позднее</w:t>
            </w:r>
            <w:r w:rsidR="00526E69" w:rsidRPr="00526E69">
              <w:rPr>
                <w:rFonts w:ascii="Tahoma" w:hAnsi="Tahoma" w:cs="Tahoma"/>
                <w:b/>
                <w:color w:val="FF0000"/>
                <w:sz w:val="20"/>
              </w:rPr>
              <w:t>]</w:t>
            </w:r>
            <w:r w:rsidR="00452DFB" w:rsidRPr="00DD7155">
              <w:rPr>
                <w:rFonts w:ascii="Tahoma" w:hAnsi="Tahoma" w:cs="Tahoma"/>
                <w:sz w:val="20"/>
              </w:rPr>
              <w:t xml:space="preserve"> </w:t>
            </w:r>
            <w:r w:rsidR="00526E69" w:rsidRPr="00526E69">
              <w:rPr>
                <w:rFonts w:ascii="Tahoma" w:hAnsi="Tahoma" w:cs="Tahoma"/>
                <w:b/>
                <w:color w:val="FF0000"/>
                <w:sz w:val="20"/>
                <w:u w:color="FF0000"/>
              </w:rPr>
              <w:t>[</w:t>
            </w:r>
            <w:r w:rsidR="00452DFB" w:rsidRPr="00DD7155">
              <w:rPr>
                <w:rFonts w:ascii="Tahoma" w:hAnsi="Tahoma" w:cs="Tahoma"/>
                <w:sz w:val="20"/>
              </w:rPr>
              <w:t>•</w:t>
            </w:r>
            <w:r w:rsidR="00526E69" w:rsidRPr="00526E69">
              <w:rPr>
                <w:rFonts w:ascii="Tahoma" w:hAnsi="Tahoma" w:cs="Tahoma"/>
                <w:b/>
                <w:color w:val="FF0000"/>
                <w:sz w:val="20"/>
              </w:rPr>
              <w:t>]</w:t>
            </w:r>
            <w:r w:rsidR="001D01BD" w:rsidRPr="00DD7155">
              <w:rPr>
                <w:rFonts w:ascii="Tahoma" w:hAnsi="Tahoma" w:cs="Tahoma"/>
                <w:sz w:val="20"/>
              </w:rPr>
              <w:t>к.д.</w:t>
            </w:r>
            <w:r w:rsidRPr="00526E69">
              <w:rPr>
                <w:rFonts w:ascii="Tahoma" w:hAnsi="Tahoma" w:cs="Tahoma"/>
                <w:b/>
                <w:color w:val="FF0000"/>
                <w:sz w:val="20"/>
              </w:rPr>
              <w:t xml:space="preserve"> ]</w:t>
            </w:r>
            <w:r w:rsidRPr="003743AF">
              <w:rPr>
                <w:rFonts w:ascii="Tahoma" w:hAnsi="Tahoma" w:cs="Tahoma"/>
                <w:sz w:val="20"/>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lang w:eastAsia="ru-RU"/>
              </w:rPr>
              <w:t>•</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lang w:eastAsia="ru-RU"/>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lang w:eastAsia="ru-RU"/>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lang w:eastAsia="ru-RU"/>
              </w:rPr>
              <w:t xml:space="preserve"> ]</w:t>
            </w:r>
            <w:r w:rsidRPr="003743AF">
              <w:rPr>
                <w:rFonts w:ascii="Tahoma" w:hAnsi="Tahoma" w:cs="Tahoma"/>
                <w:bCs/>
                <w:color w:val="FFFF00"/>
                <w:sz w:val="20"/>
                <w:szCs w:val="20"/>
                <w:highlight w:val="black"/>
              </w:rPr>
              <w:t>]</w:t>
            </w:r>
            <w:r w:rsidRPr="003743AF">
              <w:rPr>
                <w:rStyle w:val="ad"/>
                <w:rFonts w:ascii="Tahoma" w:hAnsi="Tahoma" w:cs="Tahoma"/>
                <w:bCs/>
                <w:color w:val="FFFF00"/>
                <w:sz w:val="20"/>
                <w:szCs w:val="20"/>
                <w:highlight w:val="black"/>
              </w:rPr>
              <w:footnoteReference w:id="139"/>
            </w:r>
            <w:r w:rsidRPr="003743AF">
              <w:rPr>
                <w:rStyle w:val="ad"/>
                <w:rFonts w:ascii="Tahoma" w:hAnsi="Tahoma" w:cs="Tahoma"/>
                <w:bCs/>
                <w:color w:val="FFFF00"/>
                <w:sz w:val="20"/>
                <w:szCs w:val="20"/>
                <w:highlight w:val="black"/>
              </w:rPr>
              <w:footnoteReference w:id="140"/>
            </w:r>
            <w:r w:rsidRPr="003743AF">
              <w:rPr>
                <w:rFonts w:ascii="Tahoma" w:hAnsi="Tahoma" w:cs="Tahoma"/>
                <w:color w:val="FFFF00"/>
                <w:sz w:val="20"/>
                <w:szCs w:val="20"/>
                <w:highlight w:val="black"/>
              </w:rPr>
              <w:t>]</w:t>
            </w:r>
          </w:p>
        </w:tc>
      </w:tr>
      <w:tr w:rsidR="00452DFB" w:rsidRPr="00DD7155" w14:paraId="2F49D6F3" w14:textId="77777777" w:rsidTr="00966901">
        <w:tc>
          <w:tcPr>
            <w:tcW w:w="1128" w:type="dxa"/>
            <w:tcBorders>
              <w:top w:val="dotted" w:sz="4" w:space="0" w:color="auto"/>
              <w:bottom w:val="nil"/>
              <w:right w:val="dotted" w:sz="4" w:space="0" w:color="auto"/>
            </w:tcBorders>
          </w:tcPr>
          <w:p w14:paraId="5F0AD002" w14:textId="63E274F6" w:rsidR="00452DFB" w:rsidRPr="00DD7155" w:rsidRDefault="007526B5" w:rsidP="002F68A6">
            <w:pPr>
              <w:tabs>
                <w:tab w:val="left" w:pos="1410"/>
              </w:tabs>
              <w:spacing w:before="120" w:after="240"/>
              <w:ind w:right="-150" w:firstLine="0"/>
              <w:rPr>
                <w:rFonts w:ascii="Tahoma" w:hAnsi="Tahoma" w:cs="Tahoma"/>
                <w:i/>
                <w:sz w:val="14"/>
                <w:szCs w:val="18"/>
                <w:lang w:eastAsia="ru-RU"/>
              </w:rPr>
            </w:pPr>
            <w:r w:rsidRPr="00DD7155">
              <w:rPr>
                <w:rFonts w:ascii="Tahoma" w:hAnsi="Tahoma" w:cs="Tahoma"/>
                <w:i/>
                <w:sz w:val="14"/>
                <w:szCs w:val="18"/>
              </w:rPr>
              <w:t>Базовая дата</w:t>
            </w:r>
          </w:p>
        </w:tc>
        <w:tc>
          <w:tcPr>
            <w:tcW w:w="9363" w:type="dxa"/>
            <w:gridSpan w:val="2"/>
            <w:tcBorders>
              <w:top w:val="dotted" w:sz="4" w:space="0" w:color="auto"/>
              <w:left w:val="dotted" w:sz="4" w:space="0" w:color="auto"/>
              <w:bottom w:val="dotted" w:sz="4" w:space="0" w:color="auto"/>
            </w:tcBorders>
            <w:shd w:val="clear" w:color="auto" w:fill="F2F2F2"/>
          </w:tcPr>
          <w:p w14:paraId="3CDAC1CE" w14:textId="1A295B06" w:rsidR="00452DFB" w:rsidRPr="00DD7155" w:rsidRDefault="00526E69" w:rsidP="009C0ACD">
            <w:pPr>
              <w:spacing w:before="120" w:after="240"/>
              <w:ind w:left="148" w:firstLine="0"/>
              <w:rPr>
                <w:rFonts w:ascii="Tahoma" w:hAnsi="Tahoma" w:cs="Tahoma"/>
                <w:sz w:val="20"/>
                <w:highlight w:val="magenta"/>
              </w:rPr>
            </w:pPr>
            <w:r w:rsidRPr="00526E69">
              <w:rPr>
                <w:rFonts w:ascii="Tahoma" w:hAnsi="Tahoma" w:cs="Tahoma"/>
                <w:b/>
                <w:color w:val="FF0000"/>
                <w:sz w:val="20"/>
                <w:u w:color="FF0000"/>
              </w:rPr>
              <w:t>[</w:t>
            </w:r>
            <w:r w:rsidR="00F233FF" w:rsidRPr="00DD7155">
              <w:rPr>
                <w:rFonts w:ascii="Tahoma" w:hAnsi="Tahoma" w:cs="Tahoma"/>
                <w:sz w:val="20"/>
                <w:highlight w:val="magenta"/>
                <w:shd w:val="clear" w:color="auto" w:fill="FFFFFF" w:themeFill="background1"/>
              </w:rPr>
              <w:t>с</w:t>
            </w:r>
            <w:r w:rsidR="00DC2198" w:rsidRPr="00DD7155">
              <w:rPr>
                <w:rFonts w:ascii="Tahoma" w:hAnsi="Tahoma" w:cs="Tahoma"/>
                <w:sz w:val="20"/>
                <w:highlight w:val="magenta"/>
                <w:shd w:val="clear" w:color="auto" w:fill="FFFFFF" w:themeFill="background1"/>
              </w:rPr>
              <w:t xml:space="preserve"> </w:t>
            </w:r>
            <w:r w:rsidR="00F233FF" w:rsidRPr="00DD7155">
              <w:rPr>
                <w:rFonts w:ascii="Tahoma" w:hAnsi="Tahoma" w:cs="Tahoma"/>
                <w:sz w:val="20"/>
                <w:highlight w:val="magenta"/>
                <w:shd w:val="clear" w:color="auto" w:fill="FFFFFF" w:themeFill="background1"/>
              </w:rPr>
              <w:t xml:space="preserve">даты приемки по </w:t>
            </w:r>
            <w:r w:rsidRPr="00526E69">
              <w:rPr>
                <w:rFonts w:ascii="Tahoma" w:hAnsi="Tahoma" w:cs="Tahoma"/>
                <w:b/>
                <w:color w:val="FF0000"/>
                <w:sz w:val="20"/>
                <w:shd w:val="clear" w:color="auto" w:fill="FFFFFF" w:themeFill="background1"/>
              </w:rPr>
              <w:t>[</w:t>
            </w:r>
            <w:r w:rsidR="00AA645A" w:rsidRPr="00DD7155">
              <w:rPr>
                <w:rFonts w:ascii="Tahoma" w:hAnsi="Tahoma" w:cs="Tahoma"/>
                <w:sz w:val="20"/>
              </w:rPr>
              <w:t xml:space="preserve"> </w:t>
            </w:r>
            <w:r w:rsidR="00C65E6A" w:rsidRPr="00DD7155">
              <w:rPr>
                <w:rFonts w:ascii="Tahoma" w:hAnsi="Tahoma" w:cs="Tahoma"/>
                <w:sz w:val="20"/>
                <w:highlight w:val="magenta"/>
                <w:shd w:val="clear" w:color="auto" w:fill="FFFFFF" w:themeFill="background1"/>
              </w:rPr>
              <w:t xml:space="preserve">Универсальному передаточному </w:t>
            </w:r>
            <w:r w:rsidR="00AA645A" w:rsidRPr="00DD7155">
              <w:rPr>
                <w:rFonts w:ascii="Tahoma" w:hAnsi="Tahoma" w:cs="Tahoma"/>
                <w:sz w:val="20"/>
                <w:highlight w:val="magenta"/>
                <w:shd w:val="clear" w:color="auto" w:fill="FFFFFF" w:themeFill="background1"/>
              </w:rPr>
              <w:t>документ</w:t>
            </w:r>
            <w:r w:rsidR="00C65E6A" w:rsidRPr="00DD7155">
              <w:rPr>
                <w:rFonts w:ascii="Tahoma" w:hAnsi="Tahoma" w:cs="Tahoma"/>
                <w:sz w:val="20"/>
                <w:highlight w:val="magenta"/>
                <w:shd w:val="clear" w:color="auto" w:fill="FFFFFF" w:themeFill="background1"/>
              </w:rPr>
              <w:t>у</w:t>
            </w:r>
            <w:r w:rsidR="00AA645A" w:rsidRPr="00DD7155">
              <w:rPr>
                <w:rFonts w:ascii="Tahoma" w:hAnsi="Tahoma" w:cs="Tahoma"/>
                <w:sz w:val="20"/>
                <w:highlight w:val="magenta"/>
                <w:shd w:val="clear" w:color="auto" w:fill="FFFFFF" w:themeFill="background1"/>
              </w:rPr>
              <w:t xml:space="preserve"> (УПД)</w:t>
            </w:r>
            <w:r w:rsidRPr="00526E69">
              <w:rPr>
                <w:rFonts w:ascii="Tahoma" w:hAnsi="Tahoma" w:cs="Tahoma"/>
                <w:b/>
                <w:color w:val="FF0000"/>
                <w:sz w:val="20"/>
                <w:shd w:val="clear" w:color="auto" w:fill="FFFFFF" w:themeFill="background1"/>
              </w:rPr>
              <w:t>]</w:t>
            </w:r>
            <w:r w:rsidR="00AA645A" w:rsidRPr="00DD7155">
              <w:rPr>
                <w:rStyle w:val="ad"/>
                <w:sz w:val="20"/>
                <w:shd w:val="clear" w:color="auto" w:fill="FFFFFF" w:themeFill="background1"/>
              </w:rPr>
              <w:footnoteReference w:id="141"/>
            </w:r>
            <w:r w:rsidR="00176FB2" w:rsidRPr="00DD7155">
              <w:rPr>
                <w:rFonts w:ascii="Tahoma" w:hAnsi="Tahoma" w:cs="Tahoma"/>
                <w:b/>
                <w:color w:val="FF0000"/>
                <w:sz w:val="20"/>
              </w:rPr>
              <w:t xml:space="preserve"> /</w:t>
            </w:r>
            <w:r w:rsidR="00176FB2"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176FB2" w:rsidRPr="00DD7155">
              <w:rPr>
                <w:rFonts w:ascii="Tahoma" w:hAnsi="Tahoma" w:cs="Tahoma"/>
                <w:b/>
                <w:color w:val="FF0000"/>
                <w:sz w:val="20"/>
                <w:u w:color="FF0000"/>
              </w:rPr>
              <w:t xml:space="preserve"> </w:t>
            </w:r>
            <w:r w:rsidR="00176FB2" w:rsidRPr="00DD7155">
              <w:rPr>
                <w:rFonts w:ascii="Tahoma" w:hAnsi="Tahoma" w:cs="Tahoma"/>
                <w:sz w:val="20"/>
                <w:highlight w:val="magenta"/>
                <w:shd w:val="clear" w:color="auto" w:fill="FFFFFF" w:themeFill="background1"/>
              </w:rPr>
              <w:t xml:space="preserve">с даты </w:t>
            </w:r>
            <w:r w:rsidR="007E1F14" w:rsidRPr="00DD7155">
              <w:rPr>
                <w:rFonts w:ascii="Tahoma" w:hAnsi="Tahoma" w:cs="Tahoma"/>
                <w:sz w:val="20"/>
                <w:highlight w:val="magenta"/>
                <w:shd w:val="clear" w:color="auto" w:fill="FFFFFF" w:themeFill="background1"/>
              </w:rPr>
              <w:t>передачи Прав на ПО</w:t>
            </w:r>
            <w:r w:rsidRPr="00526E69">
              <w:rPr>
                <w:rFonts w:ascii="Tahoma" w:hAnsi="Tahoma" w:cs="Tahoma"/>
                <w:b/>
                <w:color w:val="FF0000"/>
                <w:sz w:val="20"/>
              </w:rPr>
              <w:t>]</w:t>
            </w:r>
            <w:r w:rsidR="00176FB2" w:rsidRPr="00DD7155">
              <w:rPr>
                <w:rStyle w:val="ad"/>
                <w:sz w:val="20"/>
              </w:rPr>
              <w:t xml:space="preserve"> </w:t>
            </w:r>
            <w:r w:rsidR="00176FB2" w:rsidRPr="00DD7155">
              <w:rPr>
                <w:rStyle w:val="ad"/>
                <w:sz w:val="20"/>
              </w:rPr>
              <w:footnoteReference w:id="142"/>
            </w:r>
          </w:p>
        </w:tc>
      </w:tr>
      <w:tr w:rsidR="005E4691" w:rsidRPr="00DD7155" w14:paraId="4CFA4B3E" w14:textId="77777777" w:rsidTr="00966901">
        <w:tc>
          <w:tcPr>
            <w:tcW w:w="1128" w:type="dxa"/>
            <w:tcBorders>
              <w:top w:val="nil"/>
              <w:bottom w:val="dotted" w:sz="4" w:space="0" w:color="auto"/>
              <w:right w:val="dotted" w:sz="4" w:space="0" w:color="auto"/>
            </w:tcBorders>
          </w:tcPr>
          <w:p w14:paraId="68EE88F4" w14:textId="31511F74" w:rsidR="005E4691" w:rsidRPr="00DD7155" w:rsidRDefault="005E4691" w:rsidP="002F68A6">
            <w:pPr>
              <w:tabs>
                <w:tab w:val="left" w:pos="1410"/>
              </w:tabs>
              <w:spacing w:before="120" w:after="240"/>
              <w:ind w:right="-150" w:firstLine="0"/>
              <w:rPr>
                <w:rFonts w:ascii="Tahoma" w:hAnsi="Tahoma" w:cs="Tahoma"/>
                <w:i/>
                <w:sz w:val="14"/>
                <w:szCs w:val="18"/>
              </w:rPr>
            </w:pPr>
          </w:p>
        </w:tc>
        <w:tc>
          <w:tcPr>
            <w:tcW w:w="9363" w:type="dxa"/>
            <w:gridSpan w:val="2"/>
            <w:tcBorders>
              <w:top w:val="dotted" w:sz="4" w:space="0" w:color="auto"/>
              <w:left w:val="dotted" w:sz="4" w:space="0" w:color="auto"/>
              <w:bottom w:val="dotted" w:sz="4" w:space="0" w:color="auto"/>
            </w:tcBorders>
            <w:shd w:val="clear" w:color="auto" w:fill="F2F2F2"/>
          </w:tcPr>
          <w:p w14:paraId="5387758C" w14:textId="498E27B3" w:rsidR="00F233FF" w:rsidRPr="00DD7155" w:rsidRDefault="00F233FF" w:rsidP="00F233FF">
            <w:pPr>
              <w:pStyle w:val="afff1"/>
              <w:spacing w:before="120" w:after="240"/>
              <w:ind w:left="148"/>
              <w:rPr>
                <w:rFonts w:ascii="Tahoma" w:hAnsi="Tahoma" w:cs="Tahoma"/>
                <w:sz w:val="20"/>
                <w:highlight w:val="magenta"/>
                <w:u w:color="FF0000"/>
              </w:rPr>
            </w:pPr>
            <w:r w:rsidRPr="00DD7155">
              <w:rPr>
                <w:rFonts w:ascii="Tahoma" w:hAnsi="Tahoma" w:cs="Tahoma"/>
                <w:sz w:val="20"/>
                <w:highlight w:val="magenta"/>
                <w:u w:color="FF0000"/>
              </w:rPr>
              <w:t xml:space="preserve">при условии </w:t>
            </w:r>
            <w:r w:rsidR="00F1425C" w:rsidRPr="00DD7155">
              <w:rPr>
                <w:rFonts w:ascii="Tahoma" w:hAnsi="Tahoma" w:cs="Tahoma"/>
                <w:sz w:val="20"/>
                <w:highlight w:val="magenta"/>
                <w:u w:color="FF0000"/>
              </w:rPr>
              <w:t xml:space="preserve">предоставления </w:t>
            </w:r>
            <w:r w:rsidRPr="00DD7155">
              <w:rPr>
                <w:rFonts w:ascii="Tahoma" w:hAnsi="Tahoma" w:cs="Tahoma"/>
                <w:sz w:val="20"/>
                <w:highlight w:val="magenta"/>
                <w:u w:color="FF0000"/>
              </w:rPr>
              <w:t xml:space="preserve">оригиналов </w:t>
            </w:r>
          </w:p>
          <w:p w14:paraId="25AB2C6D" w14:textId="6D95D52B" w:rsidR="00F233FF" w:rsidRPr="00DD7155" w:rsidRDefault="00F233FF" w:rsidP="00F233FF">
            <w:pPr>
              <w:pStyle w:val="afff1"/>
              <w:numPr>
                <w:ilvl w:val="0"/>
                <w:numId w:val="32"/>
              </w:numPr>
              <w:spacing w:before="120" w:after="240"/>
              <w:ind w:left="148" w:hanging="5"/>
              <w:rPr>
                <w:rFonts w:ascii="Tahoma" w:hAnsi="Tahoma" w:cs="Tahoma"/>
                <w:sz w:val="20"/>
                <w:highlight w:val="magenta"/>
              </w:rPr>
            </w:pPr>
            <w:r w:rsidRPr="00DD7155">
              <w:rPr>
                <w:rFonts w:ascii="Tahoma" w:hAnsi="Tahoma" w:cs="Tahoma"/>
                <w:b/>
                <w:color w:val="FF0000"/>
                <w:sz w:val="20"/>
                <w:highlight w:val="magenta"/>
                <w:u w:color="FF0000"/>
              </w:rPr>
              <w:t xml:space="preserve"> </w:t>
            </w:r>
            <w:r w:rsidRPr="00DD7155">
              <w:rPr>
                <w:rFonts w:ascii="Tahoma" w:hAnsi="Tahoma" w:cs="Tahoma"/>
                <w:sz w:val="20"/>
                <w:highlight w:val="magenta"/>
              </w:rPr>
              <w:t xml:space="preserve">подписанного Сторонами </w:t>
            </w:r>
            <w:r w:rsidR="00252CB0" w:rsidRPr="00DD7155">
              <w:rPr>
                <w:rFonts w:ascii="Tahoma" w:hAnsi="Tahoma" w:cs="Tahoma"/>
                <w:sz w:val="20"/>
                <w:highlight w:val="magenta"/>
              </w:rPr>
              <w:t>УПД</w:t>
            </w:r>
            <w:r w:rsidR="0002671A" w:rsidRPr="00DD7155">
              <w:rPr>
                <w:rFonts w:ascii="Tahoma" w:hAnsi="Tahoma" w:cs="Tahoma"/>
                <w:sz w:val="20"/>
                <w:highlight w:val="magenta"/>
              </w:rPr>
              <w:t>;</w:t>
            </w:r>
          </w:p>
          <w:p w14:paraId="32D4103D" w14:textId="7AAEAF59" w:rsidR="00F233FF" w:rsidRPr="00DD7155" w:rsidRDefault="00F233FF" w:rsidP="00F233FF">
            <w:pPr>
              <w:pStyle w:val="afff1"/>
              <w:numPr>
                <w:ilvl w:val="0"/>
                <w:numId w:val="32"/>
              </w:numPr>
              <w:spacing w:before="120" w:after="240"/>
              <w:ind w:left="148" w:hanging="5"/>
              <w:rPr>
                <w:rFonts w:ascii="Tahoma" w:hAnsi="Tahoma" w:cs="Tahoma"/>
                <w:sz w:val="20"/>
                <w:highlight w:val="magenta"/>
              </w:rPr>
            </w:pPr>
            <w:r w:rsidRPr="00DD7155">
              <w:rPr>
                <w:rFonts w:ascii="Tahoma" w:hAnsi="Tahoma" w:cs="Tahoma"/>
                <w:sz w:val="20"/>
                <w:highlight w:val="magenta"/>
              </w:rPr>
              <w:t>счета на оплату;</w:t>
            </w:r>
          </w:p>
          <w:p w14:paraId="2208F70C" w14:textId="6B9C44E4" w:rsidR="005E4691" w:rsidRPr="00DD7155" w:rsidRDefault="00526E69" w:rsidP="00866AF6">
            <w:pPr>
              <w:pStyle w:val="afff1"/>
              <w:numPr>
                <w:ilvl w:val="0"/>
                <w:numId w:val="32"/>
              </w:numPr>
              <w:spacing w:before="120" w:after="240"/>
              <w:ind w:left="148" w:hanging="5"/>
              <w:rPr>
                <w:rFonts w:ascii="Tahoma" w:hAnsi="Tahoma"/>
                <w:sz w:val="20"/>
                <w:highlight w:val="magenta"/>
              </w:rPr>
            </w:pPr>
            <w:r w:rsidRPr="00526E69">
              <w:rPr>
                <w:rFonts w:ascii="Tahoma" w:hAnsi="Tahoma" w:cs="Tahoma"/>
                <w:b/>
                <w:color w:val="FF0000"/>
                <w:sz w:val="20"/>
                <w:u w:color="FF0000"/>
              </w:rPr>
              <w:t>[</w:t>
            </w:r>
            <w:r w:rsidR="00F233FF" w:rsidRPr="00DD7155">
              <w:rPr>
                <w:rFonts w:ascii="Tahoma" w:hAnsi="Tahoma" w:cs="Tahoma"/>
                <w:sz w:val="20"/>
                <w:highlight w:val="darkCyan"/>
              </w:rPr>
              <w:t>счета-фактуры</w:t>
            </w:r>
            <w:r w:rsidRPr="00526E69">
              <w:rPr>
                <w:rFonts w:ascii="Tahoma" w:hAnsi="Tahoma" w:cs="Tahoma"/>
                <w:b/>
                <w:color w:val="FF0000"/>
                <w:sz w:val="20"/>
              </w:rPr>
              <w:t>]</w:t>
            </w:r>
            <w:r w:rsidR="00F233FF" w:rsidRPr="00DD7155">
              <w:rPr>
                <w:rFonts w:ascii="Tahoma" w:hAnsi="Tahoma" w:cs="Tahoma"/>
                <w:sz w:val="20"/>
                <w:highlight w:val="darkCyan"/>
              </w:rPr>
              <w:t>.</w:t>
            </w:r>
          </w:p>
        </w:tc>
      </w:tr>
    </w:tbl>
    <w:bookmarkEnd w:id="95"/>
    <w:bookmarkEnd w:id="96"/>
    <w:p w14:paraId="368FD4A4" w14:textId="108129CC" w:rsidR="00E72755" w:rsidRPr="00DD7155" w:rsidRDefault="00526E69" w:rsidP="002F68A6">
      <w:pPr>
        <w:pStyle w:val="1112"/>
        <w:numPr>
          <w:ilvl w:val="1"/>
          <w:numId w:val="13"/>
        </w:numPr>
        <w:tabs>
          <w:tab w:val="left" w:pos="284"/>
          <w:tab w:val="left" w:pos="924"/>
        </w:tabs>
        <w:spacing w:before="120" w:after="240"/>
        <w:ind w:left="142" w:hanging="1135"/>
        <w:rPr>
          <w:rFonts w:ascii="Tahoma" w:hAnsi="Tahoma" w:cs="Tahoma"/>
          <w:sz w:val="20"/>
          <w:highlight w:val="red"/>
        </w:rPr>
      </w:pPr>
      <w:r w:rsidRPr="00526E69">
        <w:rPr>
          <w:rFonts w:ascii="Tahoma" w:hAnsi="Tahoma" w:cs="Tahoma"/>
          <w:b/>
          <w:color w:val="FF0000"/>
          <w:sz w:val="20"/>
          <w:u w:color="FF0000"/>
        </w:rPr>
        <w:t>[</w:t>
      </w:r>
      <w:r w:rsidR="00683100" w:rsidRPr="00DD7155">
        <w:rPr>
          <w:rFonts w:ascii="Tahoma" w:hAnsi="Tahoma" w:cs="Tahoma"/>
          <w:sz w:val="20"/>
          <w:highlight w:val="red"/>
        </w:rPr>
        <w:t>Цена</w:t>
      </w:r>
      <w:r w:rsidR="00206443" w:rsidRPr="00DD7155">
        <w:rPr>
          <w:rFonts w:ascii="Tahoma" w:hAnsi="Tahoma" w:cs="Tahoma"/>
          <w:sz w:val="20"/>
          <w:highlight w:val="red"/>
        </w:rPr>
        <w:t xml:space="preserve"> </w:t>
      </w:r>
      <w:r w:rsidR="007823F7" w:rsidRPr="00DD7155">
        <w:rPr>
          <w:rFonts w:ascii="Tahoma" w:hAnsi="Tahoma" w:cs="Tahoma"/>
          <w:sz w:val="20"/>
          <w:highlight w:val="red"/>
        </w:rPr>
        <w:t>Товара</w:t>
      </w:r>
      <w:r w:rsidR="002309BD" w:rsidRPr="00DD7155">
        <w:rPr>
          <w:rFonts w:ascii="Tahoma" w:hAnsi="Tahoma" w:cs="Tahoma"/>
          <w:sz w:val="20"/>
          <w:highlight w:val="red"/>
        </w:rPr>
        <w:t>,</w:t>
      </w:r>
      <w:r w:rsidR="00E362B5" w:rsidRPr="00DD7155">
        <w:rPr>
          <w:rFonts w:ascii="Tahoma" w:hAnsi="Tahoma" w:cs="Tahoma"/>
          <w:sz w:val="20"/>
          <w:highlight w:val="red"/>
        </w:rPr>
        <w:t xml:space="preserve"> </w:t>
      </w:r>
      <w:r w:rsidR="002309BD" w:rsidRPr="00DD7155">
        <w:rPr>
          <w:rFonts w:ascii="Tahoma" w:hAnsi="Tahoma" w:cs="Tahoma"/>
          <w:sz w:val="20"/>
          <w:highlight w:val="red"/>
        </w:rPr>
        <w:t>выраженн</w:t>
      </w:r>
      <w:r w:rsidR="00683100" w:rsidRPr="00DD7155">
        <w:rPr>
          <w:rFonts w:ascii="Tahoma" w:hAnsi="Tahoma" w:cs="Tahoma"/>
          <w:sz w:val="20"/>
          <w:highlight w:val="red"/>
        </w:rPr>
        <w:t>ая</w:t>
      </w:r>
      <w:r w:rsidR="002309BD" w:rsidRPr="00DD7155">
        <w:rPr>
          <w:rFonts w:ascii="Tahoma" w:hAnsi="Tahoma" w:cs="Tahoma"/>
          <w:sz w:val="20"/>
          <w:highlight w:val="red"/>
        </w:rPr>
        <w:t xml:space="preserve"> в условных единицах, приравненных к иностранной валюте, определ</w:t>
      </w:r>
      <w:r w:rsidR="00683100" w:rsidRPr="00DD7155">
        <w:rPr>
          <w:rFonts w:ascii="Tahoma" w:hAnsi="Tahoma" w:cs="Tahoma"/>
          <w:sz w:val="20"/>
          <w:highlight w:val="red"/>
        </w:rPr>
        <w:t>яется</w:t>
      </w:r>
      <w:r w:rsidR="002309BD" w:rsidRPr="00DD7155">
        <w:rPr>
          <w:rFonts w:ascii="Tahoma" w:hAnsi="Tahoma" w:cs="Tahoma"/>
          <w:sz w:val="20"/>
          <w:highlight w:val="red"/>
        </w:rPr>
        <w:t xml:space="preserve"> </w:t>
      </w:r>
      <w:r w:rsidR="00325AD9" w:rsidRPr="00DD7155">
        <w:rPr>
          <w:rFonts w:ascii="Tahoma" w:hAnsi="Tahoma" w:cs="Tahoma"/>
          <w:sz w:val="20"/>
          <w:highlight w:val="red"/>
        </w:rPr>
        <w:t>в ₽</w:t>
      </w:r>
      <w:r w:rsidR="008E3A8A" w:rsidRPr="00DD7155">
        <w:rPr>
          <w:rFonts w:ascii="Tahoma" w:hAnsi="Tahoma" w:cs="Tahoma"/>
          <w:sz w:val="20"/>
          <w:highlight w:val="red"/>
        </w:rPr>
        <w:t xml:space="preserve"> </w:t>
      </w:r>
      <w:r w:rsidR="00325AD9" w:rsidRPr="00DD7155">
        <w:rPr>
          <w:rFonts w:ascii="Tahoma" w:hAnsi="Tahoma" w:cs="Tahoma"/>
          <w:sz w:val="20"/>
          <w:highlight w:val="red"/>
        </w:rPr>
        <w:t xml:space="preserve">по курсу Банка России </w:t>
      </w:r>
    </w:p>
    <w:p w14:paraId="46DD5CA9" w14:textId="50D28B1E" w:rsidR="00E72755" w:rsidRPr="00DD7155" w:rsidRDefault="00E72755"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E60D35" w:rsidRPr="00DD7155">
        <w:rPr>
          <w:rFonts w:ascii="Tahoma" w:hAnsi="Tahoma" w:cs="Tahoma"/>
          <w:sz w:val="20"/>
          <w:highlight w:val="yellow"/>
        </w:rPr>
        <w:t xml:space="preserve">на дату </w:t>
      </w:r>
      <w:r w:rsidR="00AB13D7" w:rsidRPr="00DD7155">
        <w:rPr>
          <w:rFonts w:ascii="Tahoma" w:hAnsi="Tahoma" w:cs="Tahoma"/>
          <w:sz w:val="20"/>
          <w:highlight w:val="yellow"/>
        </w:rPr>
        <w:t xml:space="preserve">осуществления авансового платежа (в части стоимости </w:t>
      </w:r>
      <w:r w:rsidR="00C31F00" w:rsidRPr="00DD7155">
        <w:rPr>
          <w:rFonts w:ascii="Tahoma" w:hAnsi="Tahoma" w:cs="Tahoma"/>
          <w:sz w:val="20"/>
          <w:highlight w:val="red"/>
        </w:rPr>
        <w:t>Товара</w:t>
      </w:r>
      <w:r w:rsidR="00405C6B" w:rsidRPr="00DD7155">
        <w:rPr>
          <w:rFonts w:ascii="Tahoma" w:hAnsi="Tahoma" w:cs="Tahoma"/>
          <w:sz w:val="20"/>
          <w:highlight w:val="yellow"/>
        </w:rPr>
        <w:t xml:space="preserve">, </w:t>
      </w:r>
      <w:r w:rsidR="00AB13D7" w:rsidRPr="00DD7155">
        <w:rPr>
          <w:rFonts w:ascii="Tahoma" w:hAnsi="Tahoma" w:cs="Tahoma"/>
          <w:sz w:val="20"/>
          <w:highlight w:val="yellow"/>
        </w:rPr>
        <w:t>оплаченных авансом) и</w:t>
      </w:r>
      <w:r w:rsidR="00526E69" w:rsidRPr="00526E69">
        <w:rPr>
          <w:rFonts w:ascii="Tahoma" w:hAnsi="Tahoma" w:cs="Tahoma"/>
          <w:b/>
          <w:color w:val="FF0000"/>
          <w:sz w:val="20"/>
        </w:rPr>
        <w:t>]</w:t>
      </w:r>
      <w:r w:rsidR="004946B4" w:rsidRPr="00DD7155">
        <w:rPr>
          <w:rFonts w:ascii="Tahoma" w:hAnsi="Tahoma" w:cs="Tahoma"/>
          <w:sz w:val="20"/>
        </w:rPr>
        <w:t xml:space="preserve"> </w:t>
      </w:r>
    </w:p>
    <w:p w14:paraId="3538AB5E" w14:textId="1C462D4A" w:rsidR="00325AD9" w:rsidRPr="00DD7155" w:rsidRDefault="00E72755"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w:t>
      </w:r>
      <w:r w:rsidR="00E60D35" w:rsidRPr="00DD7155">
        <w:rPr>
          <w:rFonts w:ascii="Tahoma" w:hAnsi="Tahoma" w:cs="Tahoma"/>
          <w:sz w:val="20"/>
          <w:highlight w:val="red"/>
        </w:rPr>
        <w:t xml:space="preserve">на дату </w:t>
      </w:r>
      <w:r w:rsidR="00C31F00" w:rsidRPr="00DD7155">
        <w:rPr>
          <w:rFonts w:ascii="Tahoma" w:hAnsi="Tahoma" w:cs="Tahoma"/>
          <w:sz w:val="20"/>
          <w:highlight w:val="red"/>
        </w:rPr>
        <w:t xml:space="preserve">отгрузки Товара </w:t>
      </w:r>
      <w:r w:rsidR="00405C6B" w:rsidRPr="00DD7155">
        <w:rPr>
          <w:rFonts w:ascii="Tahoma" w:hAnsi="Tahoma" w:cs="Tahoma"/>
          <w:sz w:val="20"/>
          <w:highlight w:val="red"/>
        </w:rPr>
        <w:t xml:space="preserve">(в части стоимости </w:t>
      </w:r>
      <w:r w:rsidR="00C31F00" w:rsidRPr="00DD7155">
        <w:rPr>
          <w:rFonts w:ascii="Tahoma" w:hAnsi="Tahoma" w:cs="Tahoma"/>
          <w:sz w:val="20"/>
          <w:highlight w:val="red"/>
        </w:rPr>
        <w:t>Товара</w:t>
      </w:r>
      <w:r w:rsidR="00206443" w:rsidRPr="00DD7155">
        <w:rPr>
          <w:rFonts w:ascii="Tahoma" w:hAnsi="Tahoma" w:cs="Tahoma"/>
          <w:sz w:val="20"/>
          <w:highlight w:val="red"/>
        </w:rPr>
        <w:t>, оплачиваемой после</w:t>
      </w:r>
      <w:r w:rsidR="00C31F00" w:rsidRPr="00DD7155">
        <w:rPr>
          <w:rFonts w:ascii="Tahoma" w:hAnsi="Tahoma" w:cs="Tahoma"/>
          <w:sz w:val="20"/>
          <w:highlight w:val="red"/>
        </w:rPr>
        <w:t xml:space="preserve"> отгрузки Товара</w:t>
      </w:r>
      <w:r w:rsidR="00405C6B" w:rsidRPr="00DD7155">
        <w:rPr>
          <w:rFonts w:ascii="Tahoma" w:hAnsi="Tahoma" w:cs="Tahoma"/>
          <w:sz w:val="20"/>
        </w:rPr>
        <w:t>)</w:t>
      </w:r>
      <w:r w:rsidR="00325AD9" w:rsidRPr="00DD7155">
        <w:rPr>
          <w:rFonts w:ascii="Tahoma" w:hAnsi="Tahoma" w:cs="Tahoma"/>
          <w:sz w:val="20"/>
        </w:rPr>
        <w:t xml:space="preserve">. </w:t>
      </w:r>
    </w:p>
    <w:p w14:paraId="7032E137" w14:textId="7A97C8FE" w:rsidR="00206443" w:rsidRPr="00DD7155" w:rsidRDefault="00B23F4C"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highlight w:val="red"/>
        </w:rPr>
        <w:t xml:space="preserve">Под датой отгрузки Товара понимается дата составления </w:t>
      </w:r>
      <w:r w:rsidR="00803B6B">
        <w:rPr>
          <w:rFonts w:ascii="Tahoma" w:hAnsi="Tahoma" w:cs="Tahoma"/>
          <w:sz w:val="20"/>
          <w:highlight w:val="red"/>
        </w:rPr>
        <w:t>Подрядчиком Т</w:t>
      </w:r>
      <w:r w:rsidR="00803B6B" w:rsidRPr="00DD7155">
        <w:rPr>
          <w:rFonts w:ascii="Tahoma" w:hAnsi="Tahoma" w:cs="Tahoma"/>
          <w:sz w:val="20"/>
          <w:highlight w:val="red"/>
        </w:rPr>
        <w:t xml:space="preserve">оварной </w:t>
      </w:r>
      <w:r w:rsidRPr="00DD7155">
        <w:rPr>
          <w:rFonts w:ascii="Tahoma" w:hAnsi="Tahoma" w:cs="Tahoma"/>
          <w:sz w:val="20"/>
          <w:highlight w:val="red"/>
        </w:rPr>
        <w:t>накладной</w:t>
      </w:r>
      <w:r w:rsidR="00526E69" w:rsidRPr="00526E69">
        <w:rPr>
          <w:rFonts w:ascii="Tahoma" w:hAnsi="Tahoma" w:cs="Tahoma"/>
          <w:b/>
          <w:color w:val="FF0000"/>
          <w:sz w:val="20"/>
        </w:rPr>
        <w:t>]</w:t>
      </w:r>
      <w:r w:rsidR="00C31F00" w:rsidRPr="00DD7155">
        <w:rPr>
          <w:rStyle w:val="ad"/>
          <w:rFonts w:ascii="Tahoma" w:hAnsi="Tahoma" w:cs="Tahoma"/>
          <w:sz w:val="20"/>
        </w:rPr>
        <w:t xml:space="preserve"> </w:t>
      </w:r>
      <w:r w:rsidR="00C31F00" w:rsidRPr="00DD7155">
        <w:rPr>
          <w:rStyle w:val="ad"/>
          <w:rFonts w:ascii="Tahoma" w:hAnsi="Tahoma" w:cs="Tahoma"/>
          <w:sz w:val="20"/>
          <w:lang w:val="en-US"/>
        </w:rPr>
        <w:footnoteReference w:id="143"/>
      </w:r>
      <w:r w:rsidR="00526E69" w:rsidRPr="00526E69">
        <w:rPr>
          <w:rFonts w:ascii="Tahoma" w:hAnsi="Tahoma" w:cs="Tahoma"/>
          <w:b/>
          <w:color w:val="FF0000"/>
          <w:sz w:val="20"/>
        </w:rPr>
        <w:t>]</w:t>
      </w:r>
    </w:p>
    <w:p w14:paraId="720F8715" w14:textId="1E2BF775" w:rsidR="00206443" w:rsidRPr="00DD7155" w:rsidRDefault="00526E69" w:rsidP="002F68A6">
      <w:pPr>
        <w:pStyle w:val="1112"/>
        <w:numPr>
          <w:ilvl w:val="1"/>
          <w:numId w:val="13"/>
        </w:numPr>
        <w:tabs>
          <w:tab w:val="left" w:pos="284"/>
          <w:tab w:val="left" w:pos="924"/>
        </w:tabs>
        <w:spacing w:before="120" w:after="240"/>
        <w:ind w:left="142" w:hanging="1135"/>
        <w:rPr>
          <w:rFonts w:ascii="Tahoma" w:hAnsi="Tahoma" w:cs="Tahoma"/>
          <w:sz w:val="20"/>
        </w:rPr>
      </w:pPr>
      <w:r w:rsidRPr="00526E69">
        <w:rPr>
          <w:rFonts w:ascii="Tahoma" w:hAnsi="Tahoma" w:cs="Tahoma"/>
          <w:b/>
          <w:color w:val="FF0000"/>
          <w:sz w:val="20"/>
          <w:u w:color="FF0000"/>
        </w:rPr>
        <w:t>[</w:t>
      </w:r>
      <w:r w:rsidR="00206443" w:rsidRPr="00DD7155">
        <w:rPr>
          <w:rFonts w:ascii="Tahoma" w:hAnsi="Tahoma" w:cs="Tahoma"/>
          <w:sz w:val="20"/>
        </w:rPr>
        <w:t xml:space="preserve">Цена </w:t>
      </w:r>
      <w:r w:rsidRPr="00526E69">
        <w:rPr>
          <w:rFonts w:ascii="Tahoma" w:hAnsi="Tahoma" w:cs="Tahoma"/>
          <w:b/>
          <w:color w:val="FF0000"/>
          <w:sz w:val="20"/>
          <w:u w:color="FF0000"/>
        </w:rPr>
        <w:t>[</w:t>
      </w:r>
      <w:r w:rsidR="00C31F00" w:rsidRPr="00DD7155">
        <w:rPr>
          <w:rFonts w:ascii="Tahoma" w:hAnsi="Tahoma" w:cs="Tahoma"/>
          <w:sz w:val="20"/>
        </w:rPr>
        <w:t>Работ</w:t>
      </w:r>
      <w:r w:rsidRPr="00526E69">
        <w:rPr>
          <w:rFonts w:ascii="Tahoma" w:hAnsi="Tahoma" w:cs="Tahoma"/>
          <w:b/>
          <w:color w:val="FF0000"/>
          <w:sz w:val="20"/>
        </w:rPr>
        <w:t>]</w:t>
      </w:r>
      <w:r w:rsidR="00C31F00" w:rsidRPr="00DD7155">
        <w:rPr>
          <w:rFonts w:ascii="Tahoma" w:hAnsi="Tahoma" w:cs="Tahoma"/>
          <w:sz w:val="20"/>
        </w:rPr>
        <w:t xml:space="preserve"> </w:t>
      </w:r>
      <w:r w:rsidRPr="00526E69">
        <w:rPr>
          <w:rFonts w:ascii="Tahoma" w:hAnsi="Tahoma" w:cs="Tahoma"/>
          <w:b/>
          <w:color w:val="FF0000"/>
          <w:sz w:val="20"/>
          <w:u w:color="FF0000"/>
        </w:rPr>
        <w:t>[</w:t>
      </w:r>
      <w:r w:rsidR="00EF3684">
        <w:rPr>
          <w:rFonts w:ascii="Tahoma" w:hAnsi="Tahoma" w:cs="Tahoma"/>
          <w:sz w:val="20"/>
          <w:highlight w:val="green"/>
        </w:rPr>
        <w:t>/</w:t>
      </w:r>
      <w:r w:rsidR="00206443" w:rsidRPr="00EF3684">
        <w:rPr>
          <w:rFonts w:ascii="Tahoma" w:hAnsi="Tahoma" w:cs="Tahoma"/>
          <w:sz w:val="20"/>
          <w:highlight w:val="green"/>
        </w:rPr>
        <w:t xml:space="preserve"> </w:t>
      </w:r>
      <w:r w:rsidR="00206443" w:rsidRPr="00DD7155">
        <w:rPr>
          <w:rFonts w:ascii="Tahoma" w:hAnsi="Tahoma" w:cs="Tahoma"/>
          <w:sz w:val="20"/>
          <w:highlight w:val="green"/>
        </w:rPr>
        <w:t>Услуг</w:t>
      </w:r>
      <w:r w:rsidRPr="00526E69">
        <w:rPr>
          <w:rFonts w:ascii="Tahoma" w:hAnsi="Tahoma" w:cs="Tahoma"/>
          <w:b/>
          <w:color w:val="FF0000"/>
          <w:sz w:val="20"/>
        </w:rPr>
        <w:t>]</w:t>
      </w:r>
      <w:r w:rsidR="00206443" w:rsidRPr="00DD7155">
        <w:rPr>
          <w:rFonts w:ascii="Tahoma" w:hAnsi="Tahoma" w:cs="Tahoma"/>
          <w:sz w:val="20"/>
        </w:rPr>
        <w:t>, выраженная в условных единицах, приравненных к иностранной валюте, определяется в ₽</w:t>
      </w:r>
      <w:r w:rsidR="00CE53AF" w:rsidRPr="00DD7155">
        <w:rPr>
          <w:rFonts w:ascii="Tahoma" w:hAnsi="Tahoma" w:cs="Tahoma"/>
          <w:sz w:val="20"/>
        </w:rPr>
        <w:t xml:space="preserve"> </w:t>
      </w:r>
      <w:r w:rsidR="00206443" w:rsidRPr="00DD7155">
        <w:rPr>
          <w:rFonts w:ascii="Tahoma" w:hAnsi="Tahoma" w:cs="Tahoma"/>
          <w:sz w:val="20"/>
        </w:rPr>
        <w:t>по курсу Банка России на дату</w:t>
      </w:r>
      <w:r w:rsidR="00206443" w:rsidRPr="00DD7155">
        <w:rPr>
          <w:rFonts w:ascii="Tahoma" w:hAnsi="Tahoma" w:cs="Tahoma"/>
          <w:b/>
          <w:sz w:val="20"/>
        </w:rPr>
        <w:t xml:space="preserve"> </w:t>
      </w:r>
    </w:p>
    <w:p w14:paraId="58BE201F" w14:textId="261BC5E2" w:rsidR="00206443" w:rsidRPr="00DD7155" w:rsidRDefault="00206443"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Pr="00DD7155">
        <w:rPr>
          <w:rFonts w:ascii="Tahoma" w:hAnsi="Tahoma" w:cs="Tahoma"/>
          <w:sz w:val="20"/>
          <w:highlight w:val="yellow"/>
        </w:rPr>
        <w:t>осуществления авансового платежа (в части стоимости</w:t>
      </w:r>
      <w:r w:rsidR="00C31F00"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C31F00" w:rsidRPr="00DD7155">
        <w:rPr>
          <w:rFonts w:ascii="Tahoma" w:hAnsi="Tahoma" w:cs="Tahoma"/>
          <w:sz w:val="20"/>
          <w:highlight w:val="yellow"/>
        </w:rPr>
        <w:t>Работ</w:t>
      </w:r>
      <w:r w:rsidR="00526E69" w:rsidRPr="00526E69">
        <w:rPr>
          <w:rFonts w:ascii="Tahoma" w:hAnsi="Tahoma" w:cs="Tahoma"/>
          <w:b/>
          <w:color w:val="FF0000"/>
          <w:sz w:val="20"/>
        </w:rPr>
        <w:t>]</w:t>
      </w:r>
      <w:r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Pr="00DD7155">
        <w:rPr>
          <w:rFonts w:ascii="Tahoma" w:hAnsi="Tahoma" w:cs="Tahoma"/>
          <w:sz w:val="20"/>
          <w:highlight w:val="green"/>
        </w:rPr>
        <w:t>/ Услуг</w:t>
      </w:r>
      <w:r w:rsidR="00526E69" w:rsidRPr="00526E69">
        <w:rPr>
          <w:rFonts w:ascii="Tahoma" w:hAnsi="Tahoma" w:cs="Tahoma"/>
          <w:b/>
          <w:color w:val="FF0000"/>
          <w:sz w:val="20"/>
        </w:rPr>
        <w:t>]</w:t>
      </w:r>
      <w:r w:rsidRPr="00DD7155">
        <w:rPr>
          <w:rFonts w:ascii="Tahoma" w:hAnsi="Tahoma" w:cs="Tahoma"/>
          <w:sz w:val="20"/>
          <w:highlight w:val="yellow"/>
        </w:rPr>
        <w:t>, оплаченных авансом) и</w:t>
      </w:r>
      <w:r w:rsidR="00526E69" w:rsidRPr="00526E69">
        <w:rPr>
          <w:rFonts w:ascii="Tahoma" w:hAnsi="Tahoma" w:cs="Tahoma"/>
          <w:b/>
          <w:color w:val="FF0000"/>
          <w:sz w:val="20"/>
        </w:rPr>
        <w:t>]</w:t>
      </w:r>
      <w:r w:rsidRPr="00DD7155">
        <w:rPr>
          <w:rFonts w:ascii="Tahoma" w:hAnsi="Tahoma" w:cs="Tahoma"/>
          <w:sz w:val="20"/>
        </w:rPr>
        <w:t xml:space="preserve"> </w:t>
      </w:r>
    </w:p>
    <w:p w14:paraId="10E329E5" w14:textId="5DA612B8" w:rsidR="00206443" w:rsidRPr="00DD7155" w:rsidRDefault="00206443"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приемки </w:t>
      </w:r>
      <w:r w:rsidR="00526E69" w:rsidRPr="00526E69">
        <w:rPr>
          <w:rFonts w:ascii="Tahoma" w:hAnsi="Tahoma" w:cs="Tahoma"/>
          <w:b/>
          <w:color w:val="FF0000"/>
          <w:sz w:val="20"/>
          <w:u w:color="FF0000"/>
        </w:rPr>
        <w:t>[</w:t>
      </w:r>
      <w:r w:rsidRPr="00DD7155">
        <w:rPr>
          <w:rFonts w:ascii="Tahoma" w:hAnsi="Tahoma" w:cs="Tahoma"/>
          <w:sz w:val="20"/>
        </w:rPr>
        <w:t>Работ</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green"/>
        </w:rPr>
        <w:t>/ Услуг</w:t>
      </w:r>
      <w:r w:rsidR="00526E69" w:rsidRPr="00526E69">
        <w:rPr>
          <w:rFonts w:ascii="Tahoma" w:hAnsi="Tahoma" w:cs="Tahoma"/>
          <w:b/>
          <w:color w:val="FF0000"/>
          <w:sz w:val="20"/>
        </w:rPr>
        <w:t>]]</w:t>
      </w:r>
      <w:r w:rsidR="00C31F00" w:rsidRPr="00DD7155">
        <w:rPr>
          <w:rFonts w:ascii="Tahoma" w:hAnsi="Tahoma" w:cs="Tahoma"/>
          <w:sz w:val="20"/>
        </w:rPr>
        <w:t xml:space="preserve"> </w:t>
      </w:r>
      <w:r w:rsidRPr="00DD7155">
        <w:rPr>
          <w:rFonts w:ascii="Tahoma" w:hAnsi="Tahoma" w:cs="Tahoma"/>
          <w:sz w:val="20"/>
        </w:rPr>
        <w:t xml:space="preserve">(в части стоимости </w:t>
      </w:r>
      <w:r w:rsidR="00526E69" w:rsidRPr="00526E69">
        <w:rPr>
          <w:rFonts w:ascii="Tahoma" w:hAnsi="Tahoma" w:cs="Tahoma"/>
          <w:b/>
          <w:color w:val="FF0000"/>
          <w:sz w:val="20"/>
          <w:u w:color="FF0000"/>
        </w:rPr>
        <w:t>[</w:t>
      </w:r>
      <w:r w:rsidRPr="00DD7155">
        <w:rPr>
          <w:rFonts w:ascii="Tahoma" w:hAnsi="Tahoma" w:cs="Tahoma"/>
          <w:sz w:val="20"/>
        </w:rPr>
        <w:t>Работ</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xml:space="preserve">/ </w:t>
      </w:r>
      <w:r w:rsidRPr="00DD7155">
        <w:rPr>
          <w:rFonts w:ascii="Tahoma" w:hAnsi="Tahoma" w:cs="Tahoma"/>
          <w:sz w:val="20"/>
          <w:highlight w:val="green"/>
        </w:rPr>
        <w:t>Услуг</w:t>
      </w:r>
      <w:r w:rsidR="00526E69" w:rsidRPr="00526E69">
        <w:rPr>
          <w:rFonts w:ascii="Tahoma" w:hAnsi="Tahoma" w:cs="Tahoma"/>
          <w:b/>
          <w:color w:val="FF0000"/>
          <w:sz w:val="20"/>
        </w:rPr>
        <w:t>]</w:t>
      </w:r>
      <w:r w:rsidR="006B772B" w:rsidRPr="006B772B">
        <w:rPr>
          <w:rFonts w:ascii="Tahoma" w:hAnsi="Tahoma" w:cs="Tahoma"/>
          <w:sz w:val="20"/>
        </w:rPr>
        <w:t>,</w:t>
      </w:r>
      <w:r w:rsidRPr="00DD7155">
        <w:rPr>
          <w:rFonts w:ascii="Tahoma" w:hAnsi="Tahoma" w:cs="Tahoma"/>
          <w:sz w:val="20"/>
        </w:rPr>
        <w:t xml:space="preserve"> оплачиваемой после приемки </w:t>
      </w:r>
      <w:r w:rsidR="00526E69" w:rsidRPr="00526E69">
        <w:rPr>
          <w:rFonts w:ascii="Tahoma" w:hAnsi="Tahoma" w:cs="Tahoma"/>
          <w:b/>
          <w:color w:val="FF0000"/>
          <w:sz w:val="20"/>
          <w:u w:color="FF0000"/>
        </w:rPr>
        <w:t>[</w:t>
      </w:r>
      <w:r w:rsidRPr="00DD7155">
        <w:rPr>
          <w:rFonts w:ascii="Tahoma" w:hAnsi="Tahoma" w:cs="Tahoma"/>
          <w:sz w:val="20"/>
        </w:rPr>
        <w:t>Работ</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w:t>
      </w:r>
      <w:r w:rsidRPr="00DD7155">
        <w:rPr>
          <w:rFonts w:ascii="Tahoma" w:hAnsi="Tahoma" w:cs="Tahoma"/>
          <w:sz w:val="20"/>
          <w:highlight w:val="green"/>
        </w:rPr>
        <w:t>Услуг</w:t>
      </w:r>
      <w:r w:rsidR="00526E69" w:rsidRPr="00526E69">
        <w:rPr>
          <w:rFonts w:ascii="Tahoma" w:hAnsi="Tahoma" w:cs="Tahoma"/>
          <w:b/>
          <w:color w:val="FF0000"/>
          <w:sz w:val="20"/>
        </w:rPr>
        <w:t>]</w:t>
      </w:r>
      <w:r w:rsidRPr="00DD7155">
        <w:rPr>
          <w:rFonts w:ascii="Tahoma" w:hAnsi="Tahoma" w:cs="Tahoma"/>
          <w:sz w:val="20"/>
        </w:rPr>
        <w:t xml:space="preserve"> по соответствующим первичным учетным документам</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p>
    <w:p w14:paraId="26BA4287" w14:textId="0C668CF5" w:rsidR="003A7476" w:rsidRPr="00DD7155" w:rsidRDefault="00526E69" w:rsidP="002F68A6">
      <w:pPr>
        <w:pStyle w:val="1112"/>
        <w:tabs>
          <w:tab w:val="left" w:pos="284"/>
          <w:tab w:val="left" w:pos="924"/>
        </w:tabs>
        <w:spacing w:before="120" w:after="240"/>
        <w:ind w:left="142"/>
        <w:rPr>
          <w:rFonts w:ascii="Tahoma" w:hAnsi="Tahoma"/>
          <w:sz w:val="20"/>
        </w:rPr>
      </w:pPr>
      <w:r w:rsidRPr="00526E69">
        <w:rPr>
          <w:rFonts w:ascii="Tahoma" w:hAnsi="Tahoma" w:cs="Tahoma"/>
          <w:b/>
          <w:color w:val="FF0000"/>
          <w:sz w:val="20"/>
          <w:u w:color="FF0000"/>
        </w:rPr>
        <w:t>[</w:t>
      </w:r>
      <w:r w:rsidR="003A7476" w:rsidRPr="00DD7155">
        <w:rPr>
          <w:rFonts w:ascii="Tahoma" w:hAnsi="Tahoma" w:cs="Tahoma"/>
          <w:sz w:val="20"/>
        </w:rPr>
        <w:t xml:space="preserve">Дата </w:t>
      </w:r>
      <w:r w:rsidR="004946B4" w:rsidRPr="00DD7155">
        <w:rPr>
          <w:rFonts w:ascii="Tahoma" w:hAnsi="Tahoma" w:cs="Tahoma"/>
          <w:sz w:val="20"/>
        </w:rPr>
        <w:t xml:space="preserve">приемки </w:t>
      </w:r>
      <w:r w:rsidRPr="00526E69">
        <w:rPr>
          <w:rFonts w:ascii="Tahoma" w:hAnsi="Tahoma" w:cs="Tahoma"/>
          <w:b/>
          <w:color w:val="FF0000"/>
          <w:sz w:val="20"/>
          <w:u w:color="FF0000"/>
        </w:rPr>
        <w:t>[</w:t>
      </w:r>
      <w:r w:rsidR="004946B4" w:rsidRPr="00DD7155">
        <w:rPr>
          <w:rFonts w:ascii="Tahoma" w:hAnsi="Tahoma" w:cs="Tahoma"/>
          <w:sz w:val="20"/>
        </w:rPr>
        <w:t>Работ</w:t>
      </w:r>
      <w:r w:rsidRPr="00526E69">
        <w:rPr>
          <w:rFonts w:ascii="Tahoma" w:hAnsi="Tahoma" w:cs="Tahoma"/>
          <w:b/>
          <w:color w:val="FF0000"/>
          <w:sz w:val="20"/>
        </w:rPr>
        <w:t>]</w:t>
      </w:r>
      <w:r w:rsidR="004946B4" w:rsidRPr="00DD7155">
        <w:rPr>
          <w:rFonts w:ascii="Tahoma" w:hAnsi="Tahoma" w:cs="Tahoma"/>
          <w:sz w:val="20"/>
        </w:rPr>
        <w:t xml:space="preserve"> </w:t>
      </w:r>
      <w:r w:rsidRPr="00526E69">
        <w:rPr>
          <w:rFonts w:ascii="Tahoma" w:hAnsi="Tahoma" w:cs="Tahoma"/>
          <w:b/>
          <w:color w:val="FF0000"/>
          <w:sz w:val="20"/>
          <w:u w:color="FF0000"/>
        </w:rPr>
        <w:t>[</w:t>
      </w:r>
      <w:r w:rsidR="004946B4" w:rsidRPr="00DD7155">
        <w:rPr>
          <w:rFonts w:ascii="Tahoma" w:hAnsi="Tahoma" w:cs="Tahoma"/>
          <w:sz w:val="20"/>
        </w:rPr>
        <w:t xml:space="preserve">/ </w:t>
      </w:r>
      <w:r w:rsidR="004946B4" w:rsidRPr="00DD7155">
        <w:rPr>
          <w:rFonts w:ascii="Tahoma" w:hAnsi="Tahoma" w:cs="Tahoma"/>
          <w:sz w:val="20"/>
          <w:highlight w:val="green"/>
        </w:rPr>
        <w:t>Услуг</w:t>
      </w:r>
      <w:r w:rsidRPr="00526E69">
        <w:rPr>
          <w:rFonts w:ascii="Tahoma" w:hAnsi="Tahoma" w:cs="Tahoma"/>
          <w:b/>
          <w:color w:val="FF0000"/>
          <w:sz w:val="20"/>
        </w:rPr>
        <w:t>]</w:t>
      </w:r>
      <w:r w:rsidR="004946B4" w:rsidRPr="00DD7155">
        <w:rPr>
          <w:rFonts w:ascii="Tahoma" w:hAnsi="Tahoma" w:cs="Tahoma"/>
          <w:sz w:val="20"/>
        </w:rPr>
        <w:t xml:space="preserve"> </w:t>
      </w:r>
      <w:r w:rsidR="009522D0" w:rsidRPr="00DD7155">
        <w:rPr>
          <w:rFonts w:ascii="Tahoma" w:hAnsi="Tahoma" w:cs="Tahoma"/>
          <w:sz w:val="20"/>
        </w:rPr>
        <w:t xml:space="preserve">должна соответствовать </w:t>
      </w:r>
      <w:r w:rsidR="004946B4" w:rsidRPr="00DD7155">
        <w:rPr>
          <w:rFonts w:ascii="Tahoma" w:hAnsi="Tahoma" w:cs="Tahoma"/>
          <w:sz w:val="20"/>
        </w:rPr>
        <w:t xml:space="preserve">дате </w:t>
      </w:r>
      <w:r w:rsidR="003A7476" w:rsidRPr="00DD7155">
        <w:rPr>
          <w:rFonts w:ascii="Tahoma" w:hAnsi="Tahoma" w:cs="Tahoma"/>
          <w:sz w:val="20"/>
        </w:rPr>
        <w:t>подписания</w:t>
      </w:r>
      <w:r w:rsidR="009B21F0" w:rsidRPr="00DD7155">
        <w:rPr>
          <w:rFonts w:ascii="Tahoma" w:hAnsi="Tahoma" w:cs="Tahoma"/>
          <w:sz w:val="20"/>
        </w:rPr>
        <w:t xml:space="preserve"> Заказчиком</w:t>
      </w:r>
      <w:r w:rsidR="003A7476" w:rsidRPr="00DD7155">
        <w:rPr>
          <w:rFonts w:ascii="Tahoma" w:hAnsi="Tahoma" w:cs="Tahoma"/>
          <w:sz w:val="20"/>
        </w:rPr>
        <w:t xml:space="preserve"> </w:t>
      </w:r>
      <w:r w:rsidR="009522D0" w:rsidRPr="00DD7155">
        <w:rPr>
          <w:rFonts w:ascii="Tahoma" w:hAnsi="Tahoma" w:cs="Tahoma"/>
          <w:sz w:val="20"/>
        </w:rPr>
        <w:t>Акта формы</w:t>
      </w:r>
      <w:r w:rsidR="00C72912" w:rsidRPr="00DD7155">
        <w:rPr>
          <w:rFonts w:ascii="Tahoma" w:hAnsi="Tahoma" w:cs="Tahoma"/>
          <w:sz w:val="20"/>
        </w:rPr>
        <w:t xml:space="preserve"> </w:t>
      </w:r>
      <w:r w:rsidR="009522D0" w:rsidRPr="00DD7155">
        <w:rPr>
          <w:rFonts w:ascii="Tahoma" w:hAnsi="Tahoma" w:cs="Tahoma"/>
          <w:sz w:val="20"/>
        </w:rPr>
        <w:t xml:space="preserve">КС-2, / </w:t>
      </w:r>
      <w:r w:rsidRPr="00526E69">
        <w:rPr>
          <w:rFonts w:ascii="Tahoma" w:hAnsi="Tahoma" w:cs="Tahoma"/>
          <w:b/>
          <w:color w:val="FF0000"/>
          <w:sz w:val="20"/>
          <w:u w:color="FF0000"/>
        </w:rPr>
        <w:t>[</w:t>
      </w:r>
      <w:r w:rsidR="00C72912" w:rsidRPr="00DD7155">
        <w:rPr>
          <w:rFonts w:ascii="Tahoma" w:hAnsi="Tahoma" w:cs="Tahoma"/>
          <w:color w:val="00B050"/>
          <w:sz w:val="20"/>
          <w:highlight w:val="lightGray"/>
        </w:rPr>
        <w:t>Акта сдачи-приемки работ (услуг)</w:t>
      </w:r>
      <w:r w:rsidRPr="00526E69">
        <w:rPr>
          <w:rFonts w:ascii="Tahoma" w:hAnsi="Tahoma" w:cs="Tahoma"/>
          <w:b/>
          <w:color w:val="FF0000"/>
          <w:sz w:val="20"/>
        </w:rPr>
        <w:t>]</w:t>
      </w:r>
      <w:r w:rsidR="00F06176" w:rsidRPr="00DD7155">
        <w:rPr>
          <w:rFonts w:ascii="Tahoma" w:hAnsi="Tahoma" w:cs="Tahoma"/>
          <w:sz w:val="20"/>
        </w:rPr>
        <w:t xml:space="preserve"> </w:t>
      </w:r>
      <w:r w:rsidR="003A7476" w:rsidRPr="00DD7155">
        <w:rPr>
          <w:rFonts w:ascii="Tahoma" w:hAnsi="Tahoma" w:cs="Tahoma"/>
          <w:sz w:val="20"/>
        </w:rPr>
        <w:t>при условии отсутствия мотивированных замечаний со стороны Заказчика</w:t>
      </w:r>
      <w:r w:rsidRPr="00526E69">
        <w:rPr>
          <w:rFonts w:ascii="Tahoma" w:hAnsi="Tahoma" w:cs="Tahoma"/>
          <w:b/>
          <w:color w:val="FF0000"/>
          <w:sz w:val="20"/>
        </w:rPr>
        <w:t>]</w:t>
      </w:r>
      <w:r w:rsidR="004946B4" w:rsidRPr="00DD7155">
        <w:rPr>
          <w:rFonts w:ascii="Tahoma" w:hAnsi="Tahoma" w:cs="Tahoma"/>
          <w:sz w:val="20"/>
        </w:rPr>
        <w:t>.</w:t>
      </w:r>
      <w:r w:rsidRPr="00526E69">
        <w:rPr>
          <w:rFonts w:ascii="Tahoma" w:hAnsi="Tahoma" w:cs="Tahoma"/>
          <w:b/>
          <w:color w:val="FF0000"/>
          <w:sz w:val="20"/>
        </w:rPr>
        <w:t>]</w:t>
      </w:r>
      <w:r w:rsidR="00752BEE" w:rsidRPr="00DD7155">
        <w:rPr>
          <w:rStyle w:val="ad"/>
          <w:rFonts w:ascii="Tahoma" w:hAnsi="Tahoma" w:cs="Tahoma"/>
          <w:b/>
          <w:sz w:val="20"/>
        </w:rPr>
        <w:t xml:space="preserve"> </w:t>
      </w:r>
      <w:r w:rsidR="00752BEE" w:rsidRPr="00DD7155">
        <w:rPr>
          <w:rStyle w:val="ad"/>
          <w:rFonts w:ascii="Tahoma" w:hAnsi="Tahoma" w:cs="Tahoma"/>
          <w:sz w:val="20"/>
          <w:lang w:val="en-US"/>
        </w:rPr>
        <w:footnoteReference w:id="144"/>
      </w:r>
    </w:p>
    <w:p w14:paraId="18BA6869" w14:textId="485629B8" w:rsidR="00AD6249" w:rsidRPr="00DD7155" w:rsidRDefault="00803B6B" w:rsidP="002F68A6">
      <w:pPr>
        <w:pStyle w:val="1112"/>
        <w:numPr>
          <w:ilvl w:val="1"/>
          <w:numId w:val="13"/>
        </w:numPr>
        <w:tabs>
          <w:tab w:val="left" w:pos="284"/>
          <w:tab w:val="left" w:pos="924"/>
        </w:tabs>
        <w:spacing w:before="120" w:after="240"/>
        <w:ind w:left="142" w:hanging="1135"/>
        <w:rPr>
          <w:rFonts w:ascii="Tahoma" w:hAnsi="Tahoma" w:cs="Tahoma"/>
          <w:sz w:val="20"/>
        </w:rPr>
      </w:pPr>
      <w:r w:rsidRPr="00526E69">
        <w:rPr>
          <w:rFonts w:ascii="Tahoma" w:hAnsi="Tahoma" w:cs="Tahoma"/>
          <w:b/>
          <w:color w:val="FF0000"/>
          <w:sz w:val="20"/>
          <w:u w:color="FF0000"/>
        </w:rPr>
        <w:t>[</w:t>
      </w:r>
      <w:r w:rsidR="00AD6249" w:rsidRPr="00DD7155">
        <w:rPr>
          <w:rFonts w:ascii="Tahoma" w:hAnsi="Tahoma" w:cs="Tahoma"/>
          <w:sz w:val="20"/>
        </w:rPr>
        <w:t>Подрядчик готовит График финансирования работ с помесячной разбивкой (по форме Приложения) и направляет его на согласование Заказчику по электронной почте</w:t>
      </w:r>
      <w:r w:rsidR="009F2BB4" w:rsidRPr="00DD7155">
        <w:rPr>
          <w:rFonts w:ascii="Tahoma" w:hAnsi="Tahoma" w:cs="Tahoma"/>
          <w:sz w:val="20"/>
        </w:rPr>
        <w:t xml:space="preserve"> в течение 15 к.д. с даты заключения Договора</w:t>
      </w:r>
      <w:r w:rsidR="00AD6249" w:rsidRPr="00DD7155">
        <w:rPr>
          <w:rFonts w:ascii="Tahoma" w:hAnsi="Tahoma" w:cs="Tahoma"/>
          <w:sz w:val="20"/>
        </w:rPr>
        <w:t>.</w:t>
      </w:r>
    </w:p>
    <w:p w14:paraId="42444AE1" w14:textId="647A17FB" w:rsidR="00AD6249" w:rsidRPr="00DD7155" w:rsidRDefault="00AD6249"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Заказчик согласовывает График финансирования работ или выдает мотивированные замечания</w:t>
      </w:r>
      <w:r w:rsidR="00FA079E" w:rsidRPr="00DD7155">
        <w:rPr>
          <w:rFonts w:ascii="Tahoma" w:hAnsi="Tahoma" w:cs="Tahoma"/>
          <w:sz w:val="20"/>
        </w:rPr>
        <w:t xml:space="preserve"> в течение 10 к.д. с даты получения</w:t>
      </w:r>
      <w:r w:rsidRPr="00DD7155">
        <w:rPr>
          <w:rFonts w:ascii="Tahoma" w:hAnsi="Tahoma" w:cs="Tahoma"/>
          <w:sz w:val="20"/>
        </w:rPr>
        <w:t xml:space="preserve">. </w:t>
      </w:r>
    </w:p>
    <w:p w14:paraId="50F95F32" w14:textId="4F1EA5A9" w:rsidR="00AD6249" w:rsidRPr="00DD7155" w:rsidRDefault="00AD6249"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Подрядчик устраняет замечания Заказчика в течение 5 к.д. с даты их получения.</w:t>
      </w:r>
      <w:r w:rsidR="00803B6B" w:rsidRPr="00803B6B">
        <w:rPr>
          <w:rFonts w:ascii="Tahoma" w:hAnsi="Tahoma" w:cs="Tahoma"/>
          <w:b/>
          <w:color w:val="FF0000"/>
          <w:sz w:val="20"/>
        </w:rPr>
        <w:t xml:space="preserve"> </w:t>
      </w:r>
      <w:r w:rsidR="00803B6B" w:rsidRPr="00526E69">
        <w:rPr>
          <w:rFonts w:ascii="Tahoma" w:hAnsi="Tahoma" w:cs="Tahoma"/>
          <w:b/>
          <w:color w:val="FF0000"/>
          <w:sz w:val="20"/>
        </w:rPr>
        <w:t>]</w:t>
      </w:r>
      <w:r w:rsidR="00174176">
        <w:rPr>
          <w:rStyle w:val="ad"/>
          <w:b/>
          <w:color w:val="FF0000"/>
        </w:rPr>
        <w:footnoteReference w:id="145"/>
      </w:r>
    </w:p>
    <w:p w14:paraId="09C5E99E" w14:textId="2924707B" w:rsidR="00AD6249" w:rsidRPr="00DD7155" w:rsidRDefault="00803B6B" w:rsidP="002F68A6">
      <w:pPr>
        <w:pStyle w:val="1112"/>
        <w:tabs>
          <w:tab w:val="left" w:pos="284"/>
          <w:tab w:val="left" w:pos="924"/>
        </w:tabs>
        <w:spacing w:before="120" w:after="240"/>
        <w:ind w:left="142"/>
        <w:rPr>
          <w:rFonts w:ascii="Tahoma" w:hAnsi="Tahoma" w:cs="Tahoma"/>
          <w:sz w:val="20"/>
        </w:rPr>
      </w:pPr>
      <w:r w:rsidRPr="00526E69">
        <w:rPr>
          <w:rFonts w:ascii="Tahoma" w:hAnsi="Tahoma" w:cs="Tahoma"/>
          <w:b/>
          <w:color w:val="FF0000"/>
          <w:sz w:val="20"/>
          <w:u w:color="FF0000"/>
        </w:rPr>
        <w:t>[</w:t>
      </w:r>
      <w:r w:rsidR="009001A9" w:rsidRPr="00DD7155">
        <w:rPr>
          <w:rFonts w:ascii="Tahoma" w:hAnsi="Tahoma" w:cs="Tahoma"/>
          <w:sz w:val="20"/>
        </w:rPr>
        <w:t xml:space="preserve">Подрядчик актуализирует </w:t>
      </w:r>
      <w:r w:rsidR="00AD6249" w:rsidRPr="00DD7155">
        <w:rPr>
          <w:rFonts w:ascii="Tahoma" w:hAnsi="Tahoma" w:cs="Tahoma"/>
          <w:sz w:val="20"/>
        </w:rPr>
        <w:t xml:space="preserve">График финансирования работ ежеквартально </w:t>
      </w:r>
      <w:r w:rsidR="00174176" w:rsidRPr="00526E69">
        <w:rPr>
          <w:rFonts w:ascii="Tahoma" w:hAnsi="Tahoma" w:cs="Tahoma"/>
          <w:b/>
          <w:color w:val="FF0000"/>
          <w:sz w:val="20"/>
          <w:u w:color="FF0000"/>
        </w:rPr>
        <w:t>[</w:t>
      </w:r>
      <w:r w:rsidR="00174176" w:rsidRPr="00DD7155">
        <w:rPr>
          <w:rFonts w:ascii="Tahoma" w:hAnsi="Tahoma" w:cs="Tahoma"/>
          <w:sz w:val="20"/>
        </w:rPr>
        <w:t xml:space="preserve"> </w:t>
      </w:r>
      <w:r w:rsidR="00AD6249" w:rsidRPr="00DD7155">
        <w:rPr>
          <w:rFonts w:ascii="Tahoma" w:hAnsi="Tahoma" w:cs="Tahoma"/>
          <w:sz w:val="20"/>
        </w:rPr>
        <w:t>(в порядке, предусмотренном настоящим пунктом Договора)</w:t>
      </w:r>
      <w:r w:rsidR="00174176" w:rsidRPr="00174176">
        <w:rPr>
          <w:rFonts w:ascii="Tahoma" w:hAnsi="Tahoma" w:cs="Tahoma"/>
          <w:b/>
          <w:color w:val="FF0000"/>
          <w:sz w:val="20"/>
        </w:rPr>
        <w:t xml:space="preserve"> </w:t>
      </w:r>
      <w:r w:rsidR="00174176" w:rsidRPr="00526E69">
        <w:rPr>
          <w:rFonts w:ascii="Tahoma" w:hAnsi="Tahoma" w:cs="Tahoma"/>
          <w:b/>
          <w:color w:val="FF0000"/>
          <w:sz w:val="20"/>
        </w:rPr>
        <w:t>]</w:t>
      </w:r>
      <w:r w:rsidR="00174176">
        <w:rPr>
          <w:rStyle w:val="ad"/>
          <w:b/>
          <w:color w:val="FF0000"/>
        </w:rPr>
        <w:footnoteReference w:id="146"/>
      </w:r>
      <w:r w:rsidR="00AD6249" w:rsidRPr="00DD7155">
        <w:rPr>
          <w:rFonts w:ascii="Tahoma" w:hAnsi="Tahoma" w:cs="Tahoma"/>
          <w:sz w:val="20"/>
        </w:rPr>
        <w:t xml:space="preserve"> в целях систематического контроля оплаты.</w:t>
      </w:r>
      <w:r w:rsidRPr="00803B6B">
        <w:rPr>
          <w:rFonts w:ascii="Tahoma" w:hAnsi="Tahoma" w:cs="Tahoma"/>
          <w:b/>
          <w:color w:val="FF0000"/>
          <w:sz w:val="20"/>
        </w:rPr>
        <w:t xml:space="preserve"> </w:t>
      </w:r>
      <w:r w:rsidRPr="00526E69">
        <w:rPr>
          <w:rFonts w:ascii="Tahoma" w:hAnsi="Tahoma" w:cs="Tahoma"/>
          <w:b/>
          <w:color w:val="FF0000"/>
          <w:sz w:val="20"/>
        </w:rPr>
        <w:t>]</w:t>
      </w:r>
    </w:p>
    <w:p w14:paraId="08A00DD2" w14:textId="18A394DC" w:rsidR="00DB35E8" w:rsidRPr="00DD7155" w:rsidRDefault="009001A9" w:rsidP="006B772B">
      <w:pPr>
        <w:pStyle w:val="1112"/>
        <w:tabs>
          <w:tab w:val="left" w:pos="284"/>
          <w:tab w:val="left" w:pos="924"/>
        </w:tabs>
        <w:spacing w:before="120" w:after="240"/>
        <w:ind w:left="142"/>
        <w:rPr>
          <w:rFonts w:ascii="Tahoma" w:hAnsi="Tahoma" w:cs="Tahoma"/>
          <w:sz w:val="20"/>
        </w:rPr>
      </w:pPr>
      <w:r w:rsidRPr="00DD7155">
        <w:rPr>
          <w:rFonts w:ascii="Tahoma" w:hAnsi="Tahoma" w:cs="Tahoma"/>
          <w:sz w:val="20"/>
          <w:shd w:val="clear" w:color="auto" w:fill="FFFFFF" w:themeFill="background1"/>
        </w:rPr>
        <w:t>Подрядчик указывает в</w:t>
      </w:r>
      <w:r w:rsidR="00DB35E8" w:rsidRPr="00DD7155">
        <w:rPr>
          <w:rFonts w:ascii="Tahoma" w:hAnsi="Tahoma" w:cs="Tahoma"/>
          <w:sz w:val="20"/>
          <w:shd w:val="clear" w:color="auto" w:fill="FFFFFF" w:themeFill="background1"/>
        </w:rPr>
        <w:t xml:space="preserve"> счетах</w:t>
      </w:r>
      <w:r w:rsidR="001820B7" w:rsidRPr="00DD7155">
        <w:rPr>
          <w:rFonts w:ascii="Tahoma" w:hAnsi="Tahoma" w:cs="Tahoma"/>
          <w:sz w:val="20"/>
          <w:shd w:val="clear" w:color="auto" w:fill="FFFFFF" w:themeFill="background1"/>
        </w:rPr>
        <w:t xml:space="preserve"> на оплату </w:t>
      </w:r>
      <w:r w:rsidR="00DB35E8" w:rsidRPr="00DD7155">
        <w:rPr>
          <w:rFonts w:ascii="Tahoma" w:hAnsi="Tahoma" w:cs="Tahoma"/>
          <w:sz w:val="20"/>
          <w:shd w:val="clear" w:color="auto" w:fill="FFFFFF" w:themeFill="background1"/>
        </w:rPr>
        <w:t>стоимость фактически выполненных обязательств</w:t>
      </w:r>
      <w:r w:rsidR="00DB35E8" w:rsidRPr="00DD7155">
        <w:rPr>
          <w:rFonts w:ascii="Tahoma" w:hAnsi="Tahoma" w:cs="Tahoma"/>
          <w:sz w:val="20"/>
        </w:rPr>
        <w:t xml:space="preserve"> за вычетом суммы </w:t>
      </w:r>
      <w:r w:rsidR="00526E69" w:rsidRPr="00526E69">
        <w:rPr>
          <w:rFonts w:ascii="Tahoma" w:hAnsi="Tahoma" w:cs="Tahoma"/>
          <w:b/>
          <w:color w:val="FF0000"/>
          <w:sz w:val="20"/>
          <w:u w:color="FF0000"/>
        </w:rPr>
        <w:t>[</w:t>
      </w:r>
      <w:r w:rsidR="00DB35E8" w:rsidRPr="00DD7155">
        <w:rPr>
          <w:rFonts w:ascii="Tahoma" w:hAnsi="Tahoma" w:cs="Tahoma"/>
          <w:sz w:val="20"/>
          <w:highlight w:val="yellow"/>
        </w:rPr>
        <w:t>зачтенного аванса</w:t>
      </w:r>
      <w:r w:rsidR="00526E69" w:rsidRPr="00526E69">
        <w:rPr>
          <w:rFonts w:ascii="Tahoma" w:hAnsi="Tahoma" w:cs="Tahoma"/>
          <w:b/>
          <w:color w:val="FF0000"/>
          <w:sz w:val="20"/>
        </w:rPr>
        <w:t>]</w:t>
      </w:r>
      <w:r w:rsidR="00DB35E8" w:rsidRPr="00DD7155">
        <w:rPr>
          <w:rFonts w:ascii="Tahoma" w:hAnsi="Tahoma" w:cs="Tahoma"/>
          <w:sz w:val="20"/>
        </w:rPr>
        <w:t xml:space="preserve"> </w:t>
      </w:r>
      <w:r w:rsidR="00526E69" w:rsidRPr="00526E69">
        <w:rPr>
          <w:rFonts w:ascii="Tahoma" w:hAnsi="Tahoma" w:cs="Tahoma"/>
          <w:b/>
          <w:color w:val="FF0000"/>
          <w:sz w:val="20"/>
          <w:u w:color="FF0000"/>
        </w:rPr>
        <w:t>[</w:t>
      </w:r>
      <w:r w:rsidR="00DB35E8" w:rsidRPr="00DD7155">
        <w:rPr>
          <w:rFonts w:ascii="Tahoma" w:hAnsi="Tahoma" w:cs="Tahoma"/>
          <w:sz w:val="20"/>
          <w:highlight w:val="cyan"/>
        </w:rPr>
        <w:t>гарантийного удержания</w:t>
      </w:r>
      <w:r w:rsidR="00526E69" w:rsidRPr="00526E69">
        <w:rPr>
          <w:rFonts w:ascii="Tahoma" w:hAnsi="Tahoma" w:cs="Tahoma"/>
          <w:b/>
          <w:color w:val="FF0000"/>
          <w:sz w:val="20"/>
        </w:rPr>
        <w:t>]</w:t>
      </w:r>
      <w:r w:rsidR="00A27841" w:rsidRPr="00DD7155">
        <w:rPr>
          <w:rFonts w:ascii="Tahoma" w:hAnsi="Tahoma" w:cs="Tahoma"/>
          <w:sz w:val="20"/>
        </w:rPr>
        <w:t>.</w:t>
      </w:r>
    </w:p>
    <w:p w14:paraId="7F3EE656" w14:textId="182167EE" w:rsidR="00E54138" w:rsidRPr="00DD7155" w:rsidRDefault="001659A5"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ДОГОВОР ЗАКЛЮЧАЕТСЯ ЗА СЧЕТ БЮДЖЕТА ГЛАВНОГО ОФИСА КОМПАНИИ СО СТОРОННИМ КОНТРАГЕНТОМ, ВКЛЮЧИТЬ ПУНКТ СЛЕДУЮЩЕГО СОДЕРЖАНИЯ</w:t>
      </w:r>
      <w:r w:rsidR="00E54138" w:rsidRPr="00DD7155">
        <w:rPr>
          <w:rStyle w:val="ad"/>
          <w:rFonts w:ascii="Tahoma" w:hAnsi="Tahoma" w:cs="Tahoma"/>
          <w:i/>
          <w:sz w:val="20"/>
        </w:rPr>
        <w:footnoteReference w:id="147"/>
      </w:r>
      <w:r w:rsidRPr="00DD7155">
        <w:rPr>
          <w:rFonts w:ascii="Tahoma" w:hAnsi="Tahoma" w:cs="Tahoma"/>
          <w:i/>
          <w:sz w:val="20"/>
        </w:rPr>
        <w:t>:</w:t>
      </w:r>
    </w:p>
    <w:p w14:paraId="2B176229" w14:textId="28D14876" w:rsidR="00E54138" w:rsidRPr="00DD7155" w:rsidRDefault="00E54138" w:rsidP="002F68A6">
      <w:pPr>
        <w:pStyle w:val="1112"/>
        <w:numPr>
          <w:ilvl w:val="1"/>
          <w:numId w:val="13"/>
        </w:numPr>
        <w:tabs>
          <w:tab w:val="left" w:pos="284"/>
          <w:tab w:val="left" w:pos="924"/>
        </w:tabs>
        <w:spacing w:before="120" w:after="240"/>
        <w:ind w:left="142" w:hanging="1134"/>
        <w:rPr>
          <w:rFonts w:ascii="Tahoma" w:hAnsi="Tahoma" w:cs="Tahoma"/>
          <w:sz w:val="20"/>
        </w:rPr>
      </w:pPr>
      <w:r w:rsidRPr="00DD7155">
        <w:rPr>
          <w:rFonts w:ascii="Tahoma" w:hAnsi="Tahoma" w:cs="Tahoma"/>
          <w:sz w:val="20"/>
        </w:rPr>
        <w:t>Сторона вправе направить другой Стороне подписанный с ее стороны акт сверки расчетов по электронной почте и на бумажном носителе</w:t>
      </w:r>
      <w:r w:rsidR="009001A9" w:rsidRPr="00DD7155">
        <w:rPr>
          <w:rFonts w:ascii="Tahoma" w:hAnsi="Tahoma" w:cs="Tahoma"/>
          <w:sz w:val="20"/>
        </w:rPr>
        <w:t xml:space="preserve"> для подтверждения размера и обоснованности взаимных обязательств</w:t>
      </w:r>
      <w:r w:rsidRPr="00DD7155">
        <w:rPr>
          <w:rFonts w:ascii="Tahoma" w:hAnsi="Tahoma" w:cs="Tahoma"/>
          <w:sz w:val="20"/>
        </w:rPr>
        <w:t xml:space="preserve">. </w:t>
      </w:r>
      <w:r w:rsidR="009001A9" w:rsidRPr="00DD7155">
        <w:rPr>
          <w:rFonts w:ascii="Tahoma" w:hAnsi="Tahoma" w:cs="Tahoma"/>
          <w:sz w:val="20"/>
        </w:rPr>
        <w:t>Д</w:t>
      </w:r>
      <w:r w:rsidRPr="00DD7155">
        <w:rPr>
          <w:rFonts w:ascii="Tahoma" w:hAnsi="Tahoma" w:cs="Tahoma"/>
          <w:sz w:val="20"/>
        </w:rPr>
        <w:t xml:space="preserve">ругая Сторона должна его подписать (с разногласиями/возражениями или без них) и направить первой Стороне по </w:t>
      </w:r>
      <w:r w:rsidR="00A27841" w:rsidRPr="00DD7155">
        <w:rPr>
          <w:rFonts w:ascii="Tahoma" w:hAnsi="Tahoma" w:cs="Tahoma"/>
          <w:sz w:val="20"/>
        </w:rPr>
        <w:t xml:space="preserve">адресу </w:t>
      </w:r>
      <w:r w:rsidRPr="00DD7155">
        <w:rPr>
          <w:rFonts w:ascii="Tahoma" w:hAnsi="Tahoma" w:cs="Tahoma"/>
          <w:sz w:val="20"/>
        </w:rPr>
        <w:t>электронной почт</w:t>
      </w:r>
      <w:r w:rsidR="00A27841" w:rsidRPr="00DD7155">
        <w:rPr>
          <w:rFonts w:ascii="Tahoma" w:hAnsi="Tahoma" w:cs="Tahoma"/>
          <w:sz w:val="20"/>
        </w:rPr>
        <w:t>ы</w:t>
      </w:r>
      <w:r w:rsidRPr="00DD7155">
        <w:rPr>
          <w:rFonts w:ascii="Tahoma" w:hAnsi="Tahoma" w:cs="Tahoma"/>
          <w:sz w:val="20"/>
        </w:rPr>
        <w:t xml:space="preserve"> в разделе </w:t>
      </w:r>
      <w:r w:rsidR="00A27841" w:rsidRPr="00DD7155">
        <w:rPr>
          <w:rFonts w:ascii="Tahoma" w:hAnsi="Tahoma" w:cs="Tahoma"/>
          <w:sz w:val="20"/>
        </w:rPr>
        <w:t xml:space="preserve">«Реквизиты Сторон» </w:t>
      </w:r>
      <w:r w:rsidRPr="00DD7155">
        <w:rPr>
          <w:rFonts w:ascii="Tahoma" w:hAnsi="Tahoma" w:cs="Tahoma"/>
          <w:sz w:val="20"/>
        </w:rPr>
        <w:t>и на бумажном носителе</w:t>
      </w:r>
      <w:r w:rsidR="009001A9" w:rsidRPr="00DD7155">
        <w:rPr>
          <w:rFonts w:ascii="Tahoma" w:hAnsi="Tahoma" w:cs="Tahoma"/>
          <w:sz w:val="20"/>
        </w:rPr>
        <w:t xml:space="preserve"> не позднее 15 р.д. с даты получения акта сверки по электронной почте</w:t>
      </w:r>
      <w:r w:rsidRPr="00DD7155">
        <w:rPr>
          <w:rFonts w:ascii="Tahoma" w:hAnsi="Tahoma" w:cs="Tahoma"/>
          <w:sz w:val="20"/>
        </w:rPr>
        <w:t xml:space="preserve">. В случае </w:t>
      </w:r>
      <w:r w:rsidR="009001A9" w:rsidRPr="00DD7155">
        <w:rPr>
          <w:rFonts w:ascii="Tahoma" w:hAnsi="Tahoma" w:cs="Tahoma"/>
          <w:sz w:val="20"/>
        </w:rPr>
        <w:t xml:space="preserve">непоступления </w:t>
      </w:r>
      <w:r w:rsidRPr="00DD7155">
        <w:rPr>
          <w:rFonts w:ascii="Tahoma" w:hAnsi="Tahoma" w:cs="Tahoma"/>
          <w:sz w:val="20"/>
        </w:rPr>
        <w:t>в указанный срок подписанного акта сверки</w:t>
      </w:r>
      <w:r w:rsidR="0056624B" w:rsidRPr="00DD7155">
        <w:rPr>
          <w:rFonts w:ascii="Tahoma" w:hAnsi="Tahoma" w:cs="Tahoma"/>
          <w:sz w:val="20"/>
        </w:rPr>
        <w:t>, он</w:t>
      </w:r>
      <w:r w:rsidR="005E481B" w:rsidRPr="00DD7155">
        <w:rPr>
          <w:rFonts w:ascii="Tahoma" w:hAnsi="Tahoma" w:cs="Tahoma"/>
          <w:sz w:val="20"/>
        </w:rPr>
        <w:t xml:space="preserve"> </w:t>
      </w:r>
      <w:r w:rsidRPr="00DD7155">
        <w:rPr>
          <w:rFonts w:ascii="Tahoma" w:hAnsi="Tahoma" w:cs="Tahoma"/>
          <w:sz w:val="20"/>
        </w:rPr>
        <w:t>считается подписанным другой Стороной.</w:t>
      </w:r>
    </w:p>
    <w:p w14:paraId="30D29550" w14:textId="0C9A342F" w:rsidR="00B3376A" w:rsidRPr="00AC3336" w:rsidRDefault="00526E69" w:rsidP="00625528">
      <w:pPr>
        <w:pStyle w:val="1112"/>
        <w:numPr>
          <w:ilvl w:val="1"/>
          <w:numId w:val="13"/>
        </w:numPr>
        <w:tabs>
          <w:tab w:val="left" w:pos="284"/>
          <w:tab w:val="left" w:pos="924"/>
        </w:tabs>
        <w:spacing w:before="120" w:after="240"/>
        <w:ind w:left="142" w:hanging="1135"/>
        <w:rPr>
          <w:rFonts w:ascii="Tahoma" w:hAnsi="Tahoma" w:cs="Tahoma"/>
          <w:b/>
          <w:sz w:val="20"/>
          <w:szCs w:val="20"/>
        </w:rPr>
      </w:pPr>
      <w:r w:rsidRPr="00526E69">
        <w:rPr>
          <w:rFonts w:ascii="Tahoma" w:hAnsi="Tahoma" w:cs="Tahoma"/>
          <w:b/>
          <w:color w:val="FF0000"/>
          <w:sz w:val="20"/>
          <w:szCs w:val="20"/>
          <w:lang w:val="en-US"/>
        </w:rPr>
        <w:t>[</w:t>
      </w:r>
      <w:r w:rsidR="00E407B6" w:rsidRPr="00AC3336">
        <w:rPr>
          <w:rFonts w:ascii="Tahoma" w:hAnsi="Tahoma" w:cs="Tahoma"/>
          <w:b/>
          <w:sz w:val="20"/>
          <w:szCs w:val="20"/>
          <w:highlight w:val="darkMagenta"/>
        </w:rPr>
        <w:t>КОММЕРЧЕСКИЙ КРЕДИТ</w:t>
      </w:r>
      <w:r w:rsidRPr="00526E69">
        <w:rPr>
          <w:rFonts w:ascii="Tahoma" w:hAnsi="Tahoma" w:cs="Tahoma"/>
          <w:b/>
          <w:color w:val="FF0000"/>
          <w:sz w:val="20"/>
          <w:szCs w:val="20"/>
          <w:lang w:val="en-US"/>
        </w:rPr>
        <w:t>]</w:t>
      </w:r>
    </w:p>
    <w:p w14:paraId="19B6E03A" w14:textId="6AA239C1" w:rsidR="00B3376A" w:rsidRPr="00AC3336" w:rsidRDefault="00B3376A" w:rsidP="00E75E40">
      <w:pPr>
        <w:pStyle w:val="1112"/>
        <w:numPr>
          <w:ilvl w:val="2"/>
          <w:numId w:val="13"/>
        </w:numPr>
        <w:tabs>
          <w:tab w:val="left" w:pos="284"/>
          <w:tab w:val="left" w:pos="924"/>
        </w:tabs>
        <w:spacing w:before="120" w:after="240"/>
        <w:ind w:left="142" w:hanging="1135"/>
        <w:rPr>
          <w:rFonts w:ascii="Tahoma" w:hAnsi="Tahoma" w:cs="Tahoma"/>
          <w:b/>
          <w:sz w:val="20"/>
          <w:szCs w:val="20"/>
        </w:rPr>
      </w:pPr>
      <w:r w:rsidRPr="00AC3336">
        <w:rPr>
          <w:rFonts w:ascii="Tahoma" w:hAnsi="Tahoma" w:cs="Tahoma"/>
          <w:sz w:val="20"/>
          <w:szCs w:val="20"/>
        </w:rPr>
        <w:t xml:space="preserve">Условия коммерческого кредита применяются для денежных обязательств Заказчика по оплате, отсрочка платежа по которым составляет </w:t>
      </w:r>
      <w:r w:rsidR="00526E69" w:rsidRPr="00526E69">
        <w:rPr>
          <w:rFonts w:ascii="Tahoma" w:hAnsi="Tahoma" w:cs="Tahoma"/>
          <w:b/>
          <w:color w:val="FF0000"/>
          <w:sz w:val="20"/>
          <w:szCs w:val="20"/>
        </w:rPr>
        <w:t>[</w:t>
      </w:r>
      <w:r w:rsidRPr="00AC3336">
        <w:rPr>
          <w:rFonts w:ascii="Tahoma" w:hAnsi="Tahoma" w:cs="Tahoma"/>
          <w:sz w:val="20"/>
          <w:szCs w:val="20"/>
        </w:rPr>
        <w:t>•</w:t>
      </w:r>
      <w:r w:rsidR="00526E69" w:rsidRPr="00526E69">
        <w:rPr>
          <w:rFonts w:ascii="Tahoma" w:hAnsi="Tahoma" w:cs="Tahoma"/>
          <w:b/>
          <w:color w:val="FF0000"/>
          <w:sz w:val="20"/>
          <w:szCs w:val="20"/>
        </w:rPr>
        <w:t>]</w:t>
      </w:r>
      <w:r w:rsidR="00163F50" w:rsidRPr="00AC3336">
        <w:rPr>
          <w:rFonts w:ascii="Tahoma" w:hAnsi="Tahoma" w:cs="Tahoma"/>
          <w:sz w:val="20"/>
          <w:szCs w:val="20"/>
        </w:rPr>
        <w:t xml:space="preserve"> к.д.</w:t>
      </w:r>
      <w:r w:rsidRPr="00AC3336">
        <w:rPr>
          <w:rFonts w:ascii="Tahoma" w:hAnsi="Tahoma" w:cs="Tahoma"/>
          <w:sz w:val="20"/>
          <w:szCs w:val="20"/>
        </w:rPr>
        <w:t xml:space="preserve"> (далее – Денежное обязательство). Отсрочка платежа предоставляется на условиях коммерческого кредита, предусматривающего уплату Заказчиком Подрядчику процентов за пользование коммерческим кредитом (</w:t>
      </w:r>
      <w:r w:rsidR="006A1FBC" w:rsidRPr="00AC3336">
        <w:rPr>
          <w:rFonts w:ascii="Tahoma" w:hAnsi="Tahoma" w:cs="Tahoma"/>
          <w:sz w:val="20"/>
          <w:szCs w:val="20"/>
        </w:rPr>
        <w:t xml:space="preserve">по тексту </w:t>
      </w:r>
      <w:r w:rsidRPr="00AC3336">
        <w:rPr>
          <w:rFonts w:ascii="Tahoma" w:hAnsi="Tahoma" w:cs="Tahoma"/>
          <w:sz w:val="20"/>
          <w:szCs w:val="20"/>
        </w:rPr>
        <w:t xml:space="preserve">- Проценты) в порядке и на условиях настоящего Договора. </w:t>
      </w:r>
    </w:p>
    <w:p w14:paraId="74F106CB" w14:textId="77777777" w:rsidR="00B3376A" w:rsidRPr="00AC3336" w:rsidRDefault="00B3376A" w:rsidP="00E75E40">
      <w:pPr>
        <w:pStyle w:val="1112"/>
        <w:numPr>
          <w:ilvl w:val="2"/>
          <w:numId w:val="13"/>
        </w:numPr>
        <w:tabs>
          <w:tab w:val="left" w:pos="284"/>
          <w:tab w:val="left" w:pos="924"/>
        </w:tabs>
        <w:spacing w:before="120" w:after="240"/>
        <w:ind w:left="142" w:hanging="1135"/>
        <w:rPr>
          <w:rFonts w:ascii="Tahoma" w:hAnsi="Tahoma" w:cs="Tahoma"/>
          <w:sz w:val="20"/>
          <w:szCs w:val="20"/>
        </w:rPr>
      </w:pPr>
      <w:r w:rsidRPr="00AC3336">
        <w:rPr>
          <w:rFonts w:ascii="Tahoma" w:hAnsi="Tahoma" w:cs="Tahoma"/>
          <w:sz w:val="20"/>
          <w:szCs w:val="20"/>
        </w:rPr>
        <w:t xml:space="preserve">Порядок начисления и расчета Процентов </w:t>
      </w:r>
    </w:p>
    <w:p w14:paraId="5D9E8B09" w14:textId="77777777" w:rsidR="00B3376A" w:rsidRPr="00AC3336" w:rsidRDefault="00B3376A" w:rsidP="002F68A6">
      <w:pPr>
        <w:pStyle w:val="13"/>
        <w:numPr>
          <w:ilvl w:val="0"/>
          <w:numId w:val="0"/>
        </w:numPr>
        <w:spacing w:before="120" w:after="240"/>
        <w:ind w:left="142"/>
        <w:rPr>
          <w:rFonts w:ascii="Tahoma" w:hAnsi="Tahoma" w:cs="Tahoma"/>
          <w:b/>
          <w:sz w:val="20"/>
        </w:rPr>
      </w:pPr>
      <w:r w:rsidRPr="00AC3336">
        <w:rPr>
          <w:rFonts w:ascii="Tahoma" w:hAnsi="Tahoma" w:cs="Tahoma"/>
          <w:sz w:val="20"/>
        </w:rPr>
        <w:t>Проценты начисляются на сумму Фактической задолженности по Денежному обязательству:</w:t>
      </w:r>
    </w:p>
    <w:p w14:paraId="2648CAB0" w14:textId="095EB263" w:rsidR="00B3376A" w:rsidRPr="00AC3336" w:rsidRDefault="00526E69" w:rsidP="002F68A6">
      <w:pPr>
        <w:pStyle w:val="13"/>
        <w:numPr>
          <w:ilvl w:val="0"/>
          <w:numId w:val="0"/>
        </w:numPr>
        <w:spacing w:before="120" w:after="240"/>
        <w:ind w:left="142"/>
        <w:rPr>
          <w:rFonts w:ascii="Tahoma" w:hAnsi="Tahoma" w:cs="Tahoma"/>
          <w:b/>
          <w:sz w:val="20"/>
        </w:rPr>
      </w:pPr>
      <w:r w:rsidRPr="00526E69">
        <w:rPr>
          <w:rFonts w:ascii="Tahoma" w:hAnsi="Tahoma" w:cs="Tahoma"/>
          <w:b/>
          <w:color w:val="FF0000"/>
          <w:sz w:val="20"/>
        </w:rPr>
        <w:t>[</w:t>
      </w:r>
      <w:r w:rsidR="00B3376A" w:rsidRPr="00AC3336">
        <w:rPr>
          <w:rFonts w:ascii="Tahoma" w:hAnsi="Tahoma" w:cs="Tahoma"/>
          <w:sz w:val="20"/>
        </w:rPr>
        <w:t xml:space="preserve">– по </w:t>
      </w:r>
      <w:r w:rsidR="00B3376A" w:rsidRPr="00AC3336">
        <w:rPr>
          <w:rFonts w:ascii="Tahoma" w:eastAsia="Calibri" w:hAnsi="Tahoma" w:cs="Tahoma"/>
          <w:sz w:val="20"/>
          <w:lang w:eastAsia="ru-RU"/>
        </w:rPr>
        <w:t>принятым</w:t>
      </w:r>
      <w:r w:rsidR="00B3376A" w:rsidRPr="00AC3336">
        <w:rPr>
          <w:rFonts w:ascii="Tahoma" w:hAnsi="Tahoma" w:cs="Tahoma"/>
          <w:sz w:val="20"/>
        </w:rPr>
        <w:t xml:space="preserve"> Работам</w:t>
      </w:r>
      <w:r w:rsidR="00F1425C" w:rsidRPr="00AC3336">
        <w:rPr>
          <w:rFonts w:ascii="Tahoma" w:hAnsi="Tahoma" w:cs="Tahoma"/>
          <w:sz w:val="20"/>
        </w:rPr>
        <w:t xml:space="preserve"> </w:t>
      </w:r>
      <w:r w:rsidRPr="00526E69">
        <w:rPr>
          <w:rFonts w:ascii="Tahoma" w:hAnsi="Tahoma" w:cs="Tahoma"/>
          <w:b/>
          <w:color w:val="FF0000"/>
          <w:sz w:val="20"/>
        </w:rPr>
        <w:t>[</w:t>
      </w:r>
      <w:r w:rsidR="00B3376A" w:rsidRPr="00AC3336">
        <w:rPr>
          <w:rFonts w:ascii="Tahoma" w:hAnsi="Tahoma" w:cs="Tahoma"/>
          <w:sz w:val="20"/>
          <w:highlight w:val="green"/>
        </w:rPr>
        <w:t>, Услугам</w:t>
      </w:r>
      <w:r w:rsidRPr="00526E69">
        <w:rPr>
          <w:rFonts w:ascii="Tahoma" w:hAnsi="Tahoma" w:cs="Tahoma"/>
          <w:b/>
          <w:color w:val="FF0000"/>
          <w:sz w:val="20"/>
        </w:rPr>
        <w:t>]</w:t>
      </w:r>
      <w:r w:rsidR="00B3376A" w:rsidRPr="00AC3336">
        <w:rPr>
          <w:rFonts w:ascii="Tahoma" w:hAnsi="Tahoma" w:cs="Tahoma"/>
          <w:sz w:val="20"/>
        </w:rPr>
        <w:t xml:space="preserve"> </w:t>
      </w:r>
      <w:r w:rsidRPr="00526E69">
        <w:rPr>
          <w:rFonts w:ascii="Tahoma" w:hAnsi="Tahoma" w:cs="Tahoma"/>
          <w:b/>
          <w:color w:val="FF0000"/>
          <w:sz w:val="20"/>
        </w:rPr>
        <w:t>[</w:t>
      </w:r>
      <w:r w:rsidR="00B3376A" w:rsidRPr="00AC3336">
        <w:rPr>
          <w:rFonts w:ascii="Tahoma" w:hAnsi="Tahoma" w:cs="Tahoma"/>
          <w:sz w:val="20"/>
          <w:highlight w:val="magenta"/>
        </w:rPr>
        <w:t>, Правам на ПО</w:t>
      </w:r>
      <w:r w:rsidRPr="00526E69">
        <w:rPr>
          <w:rFonts w:ascii="Tahoma" w:hAnsi="Tahoma" w:cs="Tahoma"/>
          <w:b/>
          <w:color w:val="FF0000"/>
          <w:sz w:val="20"/>
        </w:rPr>
        <w:t>]</w:t>
      </w:r>
      <w:r w:rsidR="00B3376A" w:rsidRPr="00AC3336">
        <w:rPr>
          <w:rFonts w:ascii="Tahoma" w:hAnsi="Tahoma" w:cs="Tahoma"/>
          <w:sz w:val="20"/>
        </w:rPr>
        <w:t xml:space="preserve"> за период, начиная с </w:t>
      </w:r>
      <w:r w:rsidR="00435F97" w:rsidRPr="00526E69">
        <w:rPr>
          <w:rFonts w:ascii="Tahoma" w:hAnsi="Tahoma" w:cs="Tahoma"/>
          <w:b/>
          <w:color w:val="FF0000"/>
          <w:sz w:val="20"/>
        </w:rPr>
        <w:t>[</w:t>
      </w:r>
      <w:r w:rsidR="00B3376A" w:rsidRPr="00AC3336">
        <w:rPr>
          <w:rFonts w:ascii="Tahoma" w:hAnsi="Tahoma" w:cs="Tahoma"/>
          <w:sz w:val="20"/>
        </w:rPr>
        <w:t>15</w:t>
      </w:r>
      <w:r w:rsidR="00435F97" w:rsidRPr="00526E69">
        <w:rPr>
          <w:rFonts w:ascii="Tahoma" w:hAnsi="Tahoma" w:cs="Tahoma"/>
          <w:b/>
          <w:color w:val="FF0000"/>
          <w:sz w:val="20"/>
        </w:rPr>
        <w:t>]</w:t>
      </w:r>
      <w:r w:rsidR="00435F97">
        <w:rPr>
          <w:rFonts w:ascii="Tahoma" w:hAnsi="Tahoma" w:cs="Tahoma"/>
          <w:b/>
          <w:color w:val="FF0000"/>
          <w:sz w:val="20"/>
        </w:rPr>
        <w:t>/</w:t>
      </w:r>
      <w:r w:rsidR="00435F97">
        <w:rPr>
          <w:rFonts w:ascii="Tahoma" w:hAnsi="Tahoma" w:cs="Tahoma"/>
          <w:sz w:val="20"/>
        </w:rPr>
        <w:t xml:space="preserve"> </w:t>
      </w:r>
      <w:r w:rsidR="00435F97" w:rsidRPr="00526E69">
        <w:rPr>
          <w:rFonts w:ascii="Tahoma" w:hAnsi="Tahoma" w:cs="Tahoma"/>
          <w:b/>
          <w:color w:val="FF0000"/>
          <w:sz w:val="20"/>
        </w:rPr>
        <w:t>[</w:t>
      </w:r>
      <w:r w:rsidR="00435F97" w:rsidRPr="00AC3336">
        <w:rPr>
          <w:rFonts w:ascii="Tahoma" w:hAnsi="Tahoma" w:cs="Tahoma"/>
          <w:sz w:val="20"/>
        </w:rPr>
        <w:t>•</w:t>
      </w:r>
      <w:r w:rsidR="00435F97" w:rsidRPr="00526E69">
        <w:rPr>
          <w:rFonts w:ascii="Tahoma" w:hAnsi="Tahoma" w:cs="Tahoma"/>
          <w:b/>
          <w:color w:val="FF0000"/>
          <w:sz w:val="20"/>
        </w:rPr>
        <w:t>]</w:t>
      </w:r>
      <w:r w:rsidR="00B3376A" w:rsidRPr="00AC3336">
        <w:rPr>
          <w:rFonts w:ascii="Tahoma" w:hAnsi="Tahoma" w:cs="Tahoma"/>
          <w:sz w:val="20"/>
        </w:rPr>
        <w:t xml:space="preserve"> дня отсрочки оплаты (включительно),</w:t>
      </w:r>
      <w:r w:rsidRPr="00526E69">
        <w:rPr>
          <w:rFonts w:ascii="Tahoma" w:hAnsi="Tahoma" w:cs="Tahoma"/>
          <w:b/>
          <w:color w:val="FF0000"/>
          <w:sz w:val="20"/>
        </w:rPr>
        <w:t>]</w:t>
      </w:r>
    </w:p>
    <w:p w14:paraId="5194836D" w14:textId="59398884" w:rsidR="00B3376A" w:rsidRPr="00AC3336" w:rsidRDefault="00526E69" w:rsidP="002F68A6">
      <w:pPr>
        <w:pStyle w:val="13"/>
        <w:numPr>
          <w:ilvl w:val="0"/>
          <w:numId w:val="0"/>
        </w:numPr>
        <w:spacing w:before="120" w:after="240"/>
        <w:ind w:left="142"/>
        <w:rPr>
          <w:rFonts w:ascii="Tahoma" w:eastAsia="Calibri" w:hAnsi="Tahoma" w:cs="Tahoma"/>
          <w:sz w:val="20"/>
          <w:lang w:eastAsia="ru-RU"/>
        </w:rPr>
      </w:pPr>
      <w:r w:rsidRPr="00526E69">
        <w:rPr>
          <w:rFonts w:ascii="Tahoma" w:hAnsi="Tahoma" w:cs="Tahoma"/>
          <w:b/>
          <w:color w:val="FF0000"/>
          <w:sz w:val="20"/>
        </w:rPr>
        <w:t>[</w:t>
      </w:r>
      <w:r w:rsidR="00B3376A" w:rsidRPr="00AC3336">
        <w:rPr>
          <w:rFonts w:ascii="Tahoma" w:hAnsi="Tahoma" w:cs="Tahoma"/>
          <w:sz w:val="20"/>
          <w:highlight w:val="red"/>
        </w:rPr>
        <w:t xml:space="preserve">– по принятому Товару за период, начиная с </w:t>
      </w:r>
      <w:r w:rsidR="00435F97" w:rsidRPr="00526E69">
        <w:rPr>
          <w:rFonts w:ascii="Tahoma" w:hAnsi="Tahoma" w:cs="Tahoma"/>
          <w:b/>
          <w:color w:val="FF0000"/>
          <w:sz w:val="20"/>
        </w:rPr>
        <w:t>[</w:t>
      </w:r>
      <w:r w:rsidR="00435F97" w:rsidRPr="00AC3336">
        <w:rPr>
          <w:rFonts w:ascii="Tahoma" w:hAnsi="Tahoma" w:cs="Tahoma"/>
          <w:sz w:val="20"/>
        </w:rPr>
        <w:t>15</w:t>
      </w:r>
      <w:r w:rsidR="00435F97" w:rsidRPr="00526E69">
        <w:rPr>
          <w:rFonts w:ascii="Tahoma" w:hAnsi="Tahoma" w:cs="Tahoma"/>
          <w:b/>
          <w:color w:val="FF0000"/>
          <w:sz w:val="20"/>
        </w:rPr>
        <w:t>]</w:t>
      </w:r>
      <w:r w:rsidR="00435F97">
        <w:rPr>
          <w:rFonts w:ascii="Tahoma" w:hAnsi="Tahoma" w:cs="Tahoma"/>
          <w:b/>
          <w:color w:val="FF0000"/>
          <w:sz w:val="20"/>
        </w:rPr>
        <w:t>/</w:t>
      </w:r>
      <w:r w:rsidR="00435F97">
        <w:rPr>
          <w:rFonts w:ascii="Tahoma" w:hAnsi="Tahoma" w:cs="Tahoma"/>
          <w:sz w:val="20"/>
        </w:rPr>
        <w:t xml:space="preserve"> </w:t>
      </w:r>
      <w:r w:rsidR="00435F97" w:rsidRPr="00526E69">
        <w:rPr>
          <w:rFonts w:ascii="Tahoma" w:hAnsi="Tahoma" w:cs="Tahoma"/>
          <w:b/>
          <w:color w:val="FF0000"/>
          <w:sz w:val="20"/>
        </w:rPr>
        <w:t>[</w:t>
      </w:r>
      <w:r w:rsidR="00435F97" w:rsidRPr="00AC3336">
        <w:rPr>
          <w:rFonts w:ascii="Tahoma" w:hAnsi="Tahoma" w:cs="Tahoma"/>
          <w:sz w:val="20"/>
        </w:rPr>
        <w:t>•</w:t>
      </w:r>
      <w:r w:rsidR="00435F97" w:rsidRPr="00526E69">
        <w:rPr>
          <w:rFonts w:ascii="Tahoma" w:hAnsi="Tahoma" w:cs="Tahoma"/>
          <w:b/>
          <w:color w:val="FF0000"/>
          <w:sz w:val="20"/>
        </w:rPr>
        <w:t>]</w:t>
      </w:r>
      <w:r w:rsidR="00435F97" w:rsidRPr="00AC3336">
        <w:rPr>
          <w:rFonts w:ascii="Tahoma" w:hAnsi="Tahoma" w:cs="Tahoma"/>
          <w:sz w:val="20"/>
        </w:rPr>
        <w:t xml:space="preserve"> </w:t>
      </w:r>
      <w:r w:rsidR="00B3376A" w:rsidRPr="00AC3336">
        <w:rPr>
          <w:rFonts w:ascii="Tahoma" w:hAnsi="Tahoma" w:cs="Tahoma"/>
          <w:sz w:val="20"/>
          <w:highlight w:val="red"/>
        </w:rPr>
        <w:t>дня отсрочки оплаты (включительно),</w:t>
      </w:r>
      <w:r w:rsidRPr="00526E69">
        <w:rPr>
          <w:rFonts w:ascii="Tahoma" w:hAnsi="Tahoma" w:cs="Tahoma"/>
          <w:b/>
          <w:color w:val="FF0000"/>
          <w:sz w:val="20"/>
        </w:rPr>
        <w:t>]</w:t>
      </w:r>
    </w:p>
    <w:p w14:paraId="4982BCFF" w14:textId="77777777" w:rsidR="00B3376A" w:rsidRPr="00AC3336" w:rsidRDefault="00B3376A" w:rsidP="002F68A6">
      <w:pPr>
        <w:pStyle w:val="13"/>
        <w:numPr>
          <w:ilvl w:val="0"/>
          <w:numId w:val="0"/>
        </w:numPr>
        <w:spacing w:before="120" w:after="240"/>
        <w:ind w:left="142"/>
        <w:rPr>
          <w:rFonts w:ascii="Tahoma" w:eastAsia="Calibri" w:hAnsi="Tahoma" w:cs="Tahoma"/>
          <w:sz w:val="20"/>
          <w:lang w:eastAsia="ru-RU"/>
        </w:rPr>
      </w:pPr>
      <w:r w:rsidRPr="00AC3336">
        <w:rPr>
          <w:rFonts w:ascii="Tahoma" w:eastAsia="Calibri" w:hAnsi="Tahoma" w:cs="Tahoma"/>
          <w:sz w:val="20"/>
          <w:lang w:eastAsia="ru-RU"/>
        </w:rPr>
        <w:t>до более ранней из нижеуказанных дат:</w:t>
      </w:r>
    </w:p>
    <w:p w14:paraId="379958A8" w14:textId="77777777" w:rsidR="00B3376A" w:rsidRPr="00AC3336" w:rsidRDefault="00B3376A" w:rsidP="002F68A6">
      <w:pPr>
        <w:pStyle w:val="13"/>
        <w:numPr>
          <w:ilvl w:val="0"/>
          <w:numId w:val="0"/>
        </w:numPr>
        <w:spacing w:before="120" w:after="240"/>
        <w:ind w:left="142"/>
        <w:rPr>
          <w:rFonts w:ascii="Tahoma" w:eastAsia="Calibri" w:hAnsi="Tahoma" w:cs="Tahoma"/>
          <w:sz w:val="20"/>
          <w:lang w:eastAsia="ru-RU"/>
        </w:rPr>
      </w:pPr>
      <w:r w:rsidRPr="00AC3336">
        <w:rPr>
          <w:rFonts w:ascii="Tahoma" w:eastAsia="Calibri" w:hAnsi="Tahoma" w:cs="Tahoma"/>
          <w:sz w:val="20"/>
          <w:lang w:eastAsia="ru-RU"/>
        </w:rPr>
        <w:t xml:space="preserve">а) дата окончания отсрочки платежа (включительно), </w:t>
      </w:r>
    </w:p>
    <w:p w14:paraId="10EAEC97" w14:textId="77777777" w:rsidR="00B3376A" w:rsidRPr="00AC3336" w:rsidRDefault="00B3376A" w:rsidP="002F68A6">
      <w:pPr>
        <w:pStyle w:val="13"/>
        <w:numPr>
          <w:ilvl w:val="0"/>
          <w:numId w:val="0"/>
        </w:numPr>
        <w:spacing w:before="120" w:after="240"/>
        <w:ind w:left="142"/>
        <w:rPr>
          <w:rFonts w:ascii="Tahoma" w:eastAsia="Calibri" w:hAnsi="Tahoma" w:cs="Tahoma"/>
          <w:sz w:val="20"/>
          <w:lang w:eastAsia="ru-RU"/>
        </w:rPr>
      </w:pPr>
      <w:r w:rsidRPr="00AC3336">
        <w:rPr>
          <w:rFonts w:ascii="Tahoma" w:eastAsia="Calibri" w:hAnsi="Tahoma" w:cs="Tahoma"/>
          <w:sz w:val="20"/>
          <w:lang w:eastAsia="ru-RU"/>
        </w:rPr>
        <w:t>б) дата фактической оплаты Денежного обязательства (включительно).</w:t>
      </w:r>
    </w:p>
    <w:p w14:paraId="04C55FA5" w14:textId="77777777" w:rsidR="00B3376A" w:rsidRPr="00AC3336" w:rsidRDefault="00B3376A" w:rsidP="002F68A6">
      <w:pPr>
        <w:pStyle w:val="13"/>
        <w:numPr>
          <w:ilvl w:val="0"/>
          <w:numId w:val="0"/>
        </w:numPr>
        <w:spacing w:before="120" w:after="240"/>
        <w:ind w:left="142"/>
        <w:rPr>
          <w:rFonts w:ascii="Tahoma" w:hAnsi="Tahoma" w:cs="Tahoma"/>
          <w:b/>
          <w:sz w:val="20"/>
        </w:rPr>
      </w:pPr>
      <w:r w:rsidRPr="00AC3336">
        <w:rPr>
          <w:rFonts w:ascii="Tahoma" w:hAnsi="Tahoma" w:cs="Tahoma"/>
          <w:sz w:val="20"/>
        </w:rPr>
        <w:t>Если дата окончания отсрочки платежа выпадает на нерабочий день, то:</w:t>
      </w:r>
    </w:p>
    <w:p w14:paraId="22F2FC7C" w14:textId="4662F2C0" w:rsidR="00B3376A" w:rsidRPr="00AC3336" w:rsidRDefault="00B3376A" w:rsidP="002F68A6">
      <w:pPr>
        <w:pStyle w:val="13"/>
        <w:numPr>
          <w:ilvl w:val="0"/>
          <w:numId w:val="0"/>
        </w:numPr>
        <w:spacing w:before="120" w:after="240"/>
        <w:ind w:left="142"/>
        <w:rPr>
          <w:rFonts w:ascii="Tahoma" w:hAnsi="Tahoma" w:cs="Tahoma"/>
          <w:b/>
          <w:sz w:val="20"/>
        </w:rPr>
      </w:pPr>
      <w:r w:rsidRPr="00AC3336">
        <w:rPr>
          <w:rFonts w:ascii="Tahoma" w:hAnsi="Tahoma" w:cs="Tahoma"/>
          <w:sz w:val="20"/>
        </w:rPr>
        <w:t xml:space="preserve">- оплата Денежного обязательства и/или начисление Процентов осуществляется не позднее последнего </w:t>
      </w:r>
      <w:r w:rsidR="00435F97">
        <w:rPr>
          <w:rFonts w:ascii="Tahoma" w:hAnsi="Tahoma" w:cs="Tahoma"/>
          <w:sz w:val="20"/>
        </w:rPr>
        <w:t>р.д.</w:t>
      </w:r>
      <w:r w:rsidRPr="00AC3336">
        <w:rPr>
          <w:rFonts w:ascii="Tahoma" w:hAnsi="Tahoma" w:cs="Tahoma"/>
          <w:sz w:val="20"/>
        </w:rPr>
        <w:t>, предшествующего нерабочему дню.</w:t>
      </w:r>
    </w:p>
    <w:p w14:paraId="732FE848" w14:textId="53A340B2" w:rsidR="00B3376A" w:rsidRPr="00AC3336" w:rsidRDefault="00B3376A" w:rsidP="00E75E40">
      <w:pPr>
        <w:pStyle w:val="1112"/>
        <w:numPr>
          <w:ilvl w:val="2"/>
          <w:numId w:val="13"/>
        </w:numPr>
        <w:tabs>
          <w:tab w:val="left" w:pos="284"/>
          <w:tab w:val="left" w:pos="924"/>
        </w:tabs>
        <w:spacing w:before="120" w:after="240"/>
        <w:ind w:left="142" w:hanging="1135"/>
        <w:rPr>
          <w:rFonts w:ascii="Tahoma" w:hAnsi="Tahoma" w:cs="Tahoma"/>
          <w:b/>
          <w:sz w:val="20"/>
          <w:szCs w:val="20"/>
        </w:rPr>
      </w:pPr>
      <w:r w:rsidRPr="00AC3336">
        <w:rPr>
          <w:rFonts w:ascii="Tahoma" w:hAnsi="Tahoma" w:cs="Tahoma"/>
          <w:sz w:val="20"/>
          <w:szCs w:val="20"/>
        </w:rPr>
        <w:t>Во всем остальном, что не предусмотрено условиями Договора по коммерческому кредиту, к отношениям Сторон по коммерческому кредиту нормы гл.42 ГК РФ применению не подлежат.</w:t>
      </w:r>
    </w:p>
    <w:tbl>
      <w:tblPr>
        <w:tblStyle w:val="82"/>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2693"/>
        <w:gridCol w:w="6663"/>
      </w:tblGrid>
      <w:tr w:rsidR="00B3376A" w:rsidRPr="00DD7155" w14:paraId="7119E11F" w14:textId="77777777" w:rsidTr="00AC3336">
        <w:trPr>
          <w:trHeight w:val="280"/>
        </w:trPr>
        <w:tc>
          <w:tcPr>
            <w:tcW w:w="1135" w:type="dxa"/>
            <w:vMerge w:val="restart"/>
            <w:tcBorders>
              <w:top w:val="nil"/>
              <w:bottom w:val="nil"/>
              <w:right w:val="nil"/>
            </w:tcBorders>
          </w:tcPr>
          <w:p w14:paraId="7A31C1FF" w14:textId="77777777" w:rsidR="00B3376A" w:rsidRPr="00DD7155" w:rsidRDefault="00B3376A" w:rsidP="00E75E40">
            <w:pPr>
              <w:pStyle w:val="1112"/>
              <w:numPr>
                <w:ilvl w:val="2"/>
                <w:numId w:val="13"/>
              </w:numPr>
              <w:tabs>
                <w:tab w:val="left" w:pos="284"/>
                <w:tab w:val="left" w:pos="924"/>
              </w:tabs>
              <w:spacing w:before="120" w:after="240"/>
              <w:ind w:left="142" w:hanging="142"/>
              <w:rPr>
                <w:rFonts w:ascii="Tahoma" w:hAnsi="Tahoma" w:cs="Tahoma"/>
                <w:b/>
                <w:sz w:val="18"/>
                <w:szCs w:val="22"/>
              </w:rPr>
            </w:pPr>
          </w:p>
        </w:tc>
        <w:tc>
          <w:tcPr>
            <w:tcW w:w="2693" w:type="dxa"/>
            <w:vMerge w:val="restart"/>
            <w:tcBorders>
              <w:left w:val="nil"/>
            </w:tcBorders>
            <w:shd w:val="clear" w:color="auto" w:fill="F2F2F2"/>
            <w:vAlign w:val="center"/>
          </w:tcPr>
          <w:p w14:paraId="61EC3C4F" w14:textId="77777777" w:rsidR="00B3376A" w:rsidRPr="00AC3336" w:rsidRDefault="00B3376A" w:rsidP="002F68A6">
            <w:pPr>
              <w:widowControl/>
              <w:tabs>
                <w:tab w:val="left" w:pos="993"/>
              </w:tabs>
              <w:autoSpaceDE/>
              <w:autoSpaceDN/>
              <w:adjustRightInd/>
              <w:spacing w:before="120" w:after="240"/>
              <w:ind w:left="28" w:firstLine="0"/>
              <w:jc w:val="left"/>
              <w:rPr>
                <w:rFonts w:ascii="Tahoma" w:eastAsia="Times New Roman" w:hAnsi="Tahoma" w:cs="Tahoma"/>
                <w:b/>
                <w:sz w:val="20"/>
                <w:szCs w:val="20"/>
              </w:rPr>
            </w:pPr>
            <w:r w:rsidRPr="00AC3336">
              <w:rPr>
                <w:rFonts w:ascii="Tahoma" w:eastAsia="Times New Roman" w:hAnsi="Tahoma" w:cs="Tahoma"/>
                <w:sz w:val="20"/>
                <w:szCs w:val="20"/>
              </w:rPr>
              <w:t>Проценты рассчитываются по формуле:</w:t>
            </w:r>
            <w:r w:rsidRPr="00AC3336">
              <w:rPr>
                <w:rFonts w:ascii="Tahoma" w:eastAsia="Times New Roman" w:hAnsi="Tahoma" w:cs="Tahoma"/>
                <w:b/>
                <w:sz w:val="20"/>
                <w:szCs w:val="20"/>
              </w:rPr>
              <w:t xml:space="preserve"> </w:t>
            </w:r>
          </w:p>
          <w:p w14:paraId="3ED29976" w14:textId="77777777" w:rsidR="00B3376A" w:rsidRPr="00AC3336" w:rsidRDefault="00B3376A" w:rsidP="002F68A6">
            <w:pPr>
              <w:widowControl/>
              <w:tabs>
                <w:tab w:val="left" w:pos="993"/>
              </w:tabs>
              <w:autoSpaceDE/>
              <w:autoSpaceDN/>
              <w:adjustRightInd/>
              <w:spacing w:before="120" w:after="240"/>
              <w:ind w:left="28" w:firstLine="0"/>
              <w:jc w:val="left"/>
              <w:rPr>
                <w:rFonts w:ascii="Tahoma" w:eastAsia="Times New Roman" w:hAnsi="Tahoma" w:cs="Tahoma"/>
                <w:b/>
                <w:sz w:val="20"/>
                <w:szCs w:val="20"/>
              </w:rPr>
            </w:pPr>
            <w:r w:rsidRPr="00AC3336">
              <w:rPr>
                <w:rFonts w:ascii="Tahoma" w:eastAsia="Times New Roman" w:hAnsi="Tahoma" w:cs="Tahoma"/>
                <w:b/>
                <w:sz w:val="20"/>
                <w:szCs w:val="20"/>
              </w:rPr>
              <w:t xml:space="preserve">(Фактическая задолженность х (КС ЦБ + Х%) / 365 (366) к.д.) х Факт.к.д. </w:t>
            </w:r>
          </w:p>
        </w:tc>
        <w:tc>
          <w:tcPr>
            <w:tcW w:w="6663" w:type="dxa"/>
            <w:shd w:val="clear" w:color="auto" w:fill="F2F2F2"/>
          </w:tcPr>
          <w:p w14:paraId="305619E3" w14:textId="77777777" w:rsidR="00B3376A" w:rsidRPr="00AC3336" w:rsidRDefault="00B3376A" w:rsidP="002F68A6">
            <w:pPr>
              <w:autoSpaceDE/>
              <w:autoSpaceDN/>
              <w:adjustRightInd/>
              <w:spacing w:before="120" w:after="240"/>
              <w:ind w:firstLine="567"/>
              <w:rPr>
                <w:rFonts w:ascii="Tahoma" w:eastAsia="Times New Roman" w:hAnsi="Tahoma" w:cs="Tahoma"/>
                <w:b/>
                <w:sz w:val="20"/>
                <w:szCs w:val="20"/>
              </w:rPr>
            </w:pPr>
            <w:r w:rsidRPr="00AC3336">
              <w:rPr>
                <w:rFonts w:ascii="Tahoma" w:eastAsia="Times New Roman" w:hAnsi="Tahoma" w:cs="Tahoma"/>
                <w:sz w:val="20"/>
                <w:szCs w:val="20"/>
              </w:rPr>
              <w:t xml:space="preserve">Процентная ставка за пользование коммерческим кредитом устанавливается в размере </w:t>
            </w:r>
            <w:r w:rsidRPr="00AC3336">
              <w:rPr>
                <w:rFonts w:ascii="Tahoma" w:eastAsia="Times New Roman" w:hAnsi="Tahoma" w:cs="Tahoma"/>
                <w:b/>
                <w:sz w:val="20"/>
                <w:szCs w:val="20"/>
              </w:rPr>
              <w:t>КС ЦБ + Х%.</w:t>
            </w:r>
          </w:p>
          <w:p w14:paraId="722BE105" w14:textId="77777777" w:rsidR="00B3376A" w:rsidRPr="00AC3336" w:rsidRDefault="00B3376A" w:rsidP="002F68A6">
            <w:pPr>
              <w:autoSpaceDE/>
              <w:autoSpaceDN/>
              <w:adjustRightInd/>
              <w:spacing w:before="120" w:after="240"/>
              <w:ind w:firstLine="567"/>
              <w:rPr>
                <w:rFonts w:ascii="Tahoma" w:eastAsia="Times New Roman" w:hAnsi="Tahoma" w:cs="Tahoma"/>
                <w:sz w:val="20"/>
                <w:szCs w:val="20"/>
              </w:rPr>
            </w:pPr>
            <w:r w:rsidRPr="00AC3336">
              <w:rPr>
                <w:rFonts w:ascii="Tahoma" w:eastAsia="Times New Roman" w:hAnsi="Tahoma" w:cs="Tahoma"/>
                <w:b/>
                <w:sz w:val="20"/>
                <w:szCs w:val="20"/>
              </w:rPr>
              <w:t>КС ЦБ</w:t>
            </w:r>
            <w:r w:rsidRPr="00AC3336">
              <w:rPr>
                <w:rFonts w:ascii="Tahoma" w:eastAsia="Times New Roman" w:hAnsi="Tahoma" w:cs="Tahoma"/>
                <w:sz w:val="20"/>
                <w:szCs w:val="20"/>
              </w:rPr>
              <w:t xml:space="preserve"> – ключевая ставка Банка России (в процентах годовых), действующая на каждый к.д. периода расчета Процентов.</w:t>
            </w:r>
          </w:p>
          <w:p w14:paraId="18646891" w14:textId="77777777" w:rsidR="00B3376A" w:rsidRPr="00AC3336" w:rsidRDefault="00B3376A" w:rsidP="002F68A6">
            <w:pPr>
              <w:autoSpaceDE/>
              <w:autoSpaceDN/>
              <w:adjustRightInd/>
              <w:spacing w:before="120" w:after="240"/>
              <w:ind w:firstLine="567"/>
              <w:rPr>
                <w:rFonts w:ascii="Tahoma" w:eastAsia="Times New Roman" w:hAnsi="Tahoma" w:cs="Tahoma"/>
                <w:sz w:val="20"/>
                <w:szCs w:val="20"/>
              </w:rPr>
            </w:pPr>
            <w:r w:rsidRPr="00AC3336">
              <w:rPr>
                <w:rFonts w:ascii="Tahoma" w:eastAsia="Times New Roman" w:hAnsi="Tahoma" w:cs="Tahoma"/>
                <w:sz w:val="20"/>
                <w:szCs w:val="20"/>
              </w:rPr>
              <w:t>КС ЦБ устанавливается Советом директоров Банка России и публикуется на сайте Банка России и в открытых источниках.</w:t>
            </w:r>
          </w:p>
          <w:p w14:paraId="5F0C3DF1" w14:textId="77777777" w:rsidR="00B3376A" w:rsidRPr="00AC3336" w:rsidRDefault="00B3376A" w:rsidP="002F68A6">
            <w:pPr>
              <w:autoSpaceDE/>
              <w:autoSpaceDN/>
              <w:adjustRightInd/>
              <w:spacing w:before="120" w:after="240"/>
              <w:ind w:firstLine="567"/>
              <w:rPr>
                <w:rFonts w:ascii="Tahoma" w:eastAsia="Times New Roman" w:hAnsi="Tahoma" w:cs="Tahoma"/>
                <w:sz w:val="20"/>
                <w:szCs w:val="20"/>
              </w:rPr>
            </w:pPr>
            <w:r w:rsidRPr="00AC3336">
              <w:rPr>
                <w:rFonts w:ascii="Tahoma" w:eastAsia="Times New Roman" w:hAnsi="Tahoma" w:cs="Tahoma"/>
                <w:sz w:val="20"/>
                <w:szCs w:val="20"/>
              </w:rPr>
              <w:t xml:space="preserve">Для целей расчета Процентов под датой определения КС ЦБ понимаются следующие даты: дата начала начисления Процентов, а также даты изменения КС ЦБ. </w:t>
            </w:r>
            <w:bookmarkStart w:id="97" w:name="_Hlk149144849"/>
            <w:r w:rsidRPr="00AC3336">
              <w:rPr>
                <w:rFonts w:ascii="Tahoma" w:eastAsia="Times New Roman" w:hAnsi="Tahoma" w:cs="Tahoma"/>
                <w:sz w:val="20"/>
                <w:szCs w:val="20"/>
              </w:rPr>
              <w:t>Новое значение КС ЦБ применяется с даты начала действия нового значения КС ЦБ.</w:t>
            </w:r>
            <w:bookmarkEnd w:id="97"/>
          </w:p>
          <w:p w14:paraId="73B13A63" w14:textId="77777777" w:rsidR="00B3376A" w:rsidRPr="00AC3336" w:rsidRDefault="00B3376A" w:rsidP="002F68A6">
            <w:pPr>
              <w:widowControl/>
              <w:tabs>
                <w:tab w:val="left" w:pos="993"/>
              </w:tabs>
              <w:autoSpaceDE/>
              <w:autoSpaceDN/>
              <w:adjustRightInd/>
              <w:spacing w:before="120" w:after="240"/>
              <w:ind w:left="28" w:firstLine="539"/>
              <w:rPr>
                <w:rFonts w:ascii="Tahoma" w:eastAsia="Times New Roman" w:hAnsi="Tahoma" w:cs="Tahoma"/>
                <w:sz w:val="20"/>
                <w:szCs w:val="20"/>
              </w:rPr>
            </w:pPr>
            <w:r w:rsidRPr="00AC3336">
              <w:rPr>
                <w:rFonts w:ascii="Tahoma" w:eastAsia="Times New Roman" w:hAnsi="Tahoma" w:cs="Tahoma"/>
                <w:sz w:val="20"/>
                <w:szCs w:val="20"/>
              </w:rPr>
              <w:t xml:space="preserve">Новое значение КС ЦБ применяется ко всем Денежным обязательствам, в т.ч. по которым начисление процентов началось до даты начала действия нового значения КС ЦБ. </w:t>
            </w:r>
          </w:p>
        </w:tc>
      </w:tr>
      <w:tr w:rsidR="00B3376A" w:rsidRPr="00DD7155" w14:paraId="2B351B8D" w14:textId="77777777" w:rsidTr="00AC3336">
        <w:trPr>
          <w:trHeight w:val="280"/>
        </w:trPr>
        <w:tc>
          <w:tcPr>
            <w:tcW w:w="1135" w:type="dxa"/>
            <w:vMerge/>
            <w:tcBorders>
              <w:top w:val="nil"/>
              <w:bottom w:val="nil"/>
              <w:right w:val="nil"/>
            </w:tcBorders>
          </w:tcPr>
          <w:p w14:paraId="08DE5787" w14:textId="77777777" w:rsidR="00B3376A" w:rsidRPr="00DD7155" w:rsidRDefault="00B3376A" w:rsidP="002F68A6">
            <w:pPr>
              <w:numPr>
                <w:ilvl w:val="1"/>
                <w:numId w:val="0"/>
              </w:numPr>
              <w:spacing w:before="120" w:after="240"/>
              <w:ind w:left="360" w:hanging="360"/>
              <w:rPr>
                <w:rFonts w:ascii="Tahoma" w:hAnsi="Tahoma" w:cs="Tahoma"/>
                <w:b/>
                <w:sz w:val="18"/>
                <w:szCs w:val="22"/>
              </w:rPr>
            </w:pPr>
          </w:p>
        </w:tc>
        <w:tc>
          <w:tcPr>
            <w:tcW w:w="2693" w:type="dxa"/>
            <w:vMerge/>
            <w:tcBorders>
              <w:left w:val="nil"/>
            </w:tcBorders>
            <w:shd w:val="clear" w:color="auto" w:fill="F2F2F2"/>
          </w:tcPr>
          <w:p w14:paraId="54D093DC" w14:textId="77777777" w:rsidR="00B3376A" w:rsidRPr="00AC3336" w:rsidRDefault="00B3376A" w:rsidP="002F68A6">
            <w:pPr>
              <w:widowControl/>
              <w:autoSpaceDE/>
              <w:autoSpaceDN/>
              <w:adjustRightInd/>
              <w:spacing w:before="120" w:after="240"/>
              <w:ind w:firstLine="0"/>
              <w:jc w:val="left"/>
              <w:rPr>
                <w:rFonts w:ascii="Tahoma" w:eastAsia="Times New Roman" w:hAnsi="Tahoma" w:cs="Tahoma"/>
                <w:b/>
                <w:sz w:val="20"/>
                <w:szCs w:val="20"/>
              </w:rPr>
            </w:pPr>
          </w:p>
        </w:tc>
        <w:tc>
          <w:tcPr>
            <w:tcW w:w="6663" w:type="dxa"/>
            <w:shd w:val="clear" w:color="auto" w:fill="F2F2F2"/>
          </w:tcPr>
          <w:p w14:paraId="60C53324" w14:textId="4794319E" w:rsidR="00B3376A" w:rsidRPr="00AC3336" w:rsidRDefault="00526E69" w:rsidP="002F68A6">
            <w:pPr>
              <w:widowControl/>
              <w:tabs>
                <w:tab w:val="left" w:pos="993"/>
              </w:tabs>
              <w:autoSpaceDE/>
              <w:autoSpaceDN/>
              <w:adjustRightInd/>
              <w:spacing w:before="120" w:after="240"/>
              <w:ind w:left="28" w:firstLine="0"/>
              <w:rPr>
                <w:rFonts w:ascii="Tahoma" w:eastAsia="Times New Roman" w:hAnsi="Tahoma" w:cs="Tahoma"/>
                <w:sz w:val="20"/>
                <w:szCs w:val="20"/>
              </w:rPr>
            </w:pPr>
            <w:r w:rsidRPr="00526E69">
              <w:rPr>
                <w:rFonts w:ascii="Tahoma" w:eastAsia="Times New Roman" w:hAnsi="Tahoma" w:cs="Tahoma"/>
                <w:b/>
                <w:color w:val="FF0000"/>
                <w:sz w:val="20"/>
                <w:szCs w:val="20"/>
              </w:rPr>
              <w:t>[</w:t>
            </w:r>
            <w:r w:rsidR="00B3376A" w:rsidRPr="00AC3336">
              <w:rPr>
                <w:rFonts w:ascii="Tahoma" w:eastAsia="Times New Roman" w:hAnsi="Tahoma" w:cs="Tahoma"/>
                <w:b/>
                <w:sz w:val="20"/>
                <w:szCs w:val="20"/>
              </w:rPr>
              <w:t>Х%</w:t>
            </w:r>
            <w:r w:rsidR="00B3376A" w:rsidRPr="00AC3336">
              <w:rPr>
                <w:rFonts w:ascii="Tahoma" w:eastAsia="Times New Roman" w:hAnsi="Tahoma" w:cs="Tahoma"/>
                <w:sz w:val="20"/>
                <w:szCs w:val="20"/>
              </w:rPr>
              <w:t xml:space="preserve">– значение Х равно </w:t>
            </w:r>
            <w:r w:rsidRPr="00526E69">
              <w:rPr>
                <w:rFonts w:ascii="Tahoma" w:eastAsia="Times New Roman" w:hAnsi="Tahoma" w:cs="Tahoma"/>
                <w:b/>
                <w:color w:val="FF0000"/>
                <w:sz w:val="20"/>
                <w:szCs w:val="20"/>
              </w:rPr>
              <w:t>[</w:t>
            </w:r>
            <w:r w:rsidR="00B3376A" w:rsidRPr="00AC3336">
              <w:rPr>
                <w:rFonts w:ascii="Tahoma" w:eastAsia="Times New Roman" w:hAnsi="Tahoma" w:cs="Tahoma"/>
                <w:sz w:val="20"/>
                <w:szCs w:val="20"/>
              </w:rPr>
              <w:t>•</w:t>
            </w:r>
            <w:r w:rsidRPr="00526E69">
              <w:rPr>
                <w:rFonts w:ascii="Tahoma" w:eastAsia="Times New Roman" w:hAnsi="Tahoma" w:cs="Tahoma"/>
                <w:b/>
                <w:color w:val="FF0000"/>
                <w:sz w:val="20"/>
                <w:szCs w:val="20"/>
              </w:rPr>
              <w:t>]</w:t>
            </w:r>
            <w:r w:rsidR="00B3376A" w:rsidRPr="00AC3336">
              <w:rPr>
                <w:rFonts w:ascii="Tahoma" w:eastAsia="Times New Roman" w:hAnsi="Tahoma" w:cs="Tahoma"/>
                <w:sz w:val="20"/>
                <w:szCs w:val="20"/>
              </w:rPr>
              <w:t>% годовых.</w:t>
            </w:r>
            <w:r w:rsidRPr="00526E69">
              <w:rPr>
                <w:rFonts w:ascii="Tahoma" w:eastAsia="Times New Roman" w:hAnsi="Tahoma" w:cs="Tahoma"/>
                <w:b/>
                <w:color w:val="FF0000"/>
                <w:sz w:val="20"/>
                <w:szCs w:val="20"/>
              </w:rPr>
              <w:t>]</w:t>
            </w:r>
            <w:r w:rsidR="00B3376A" w:rsidRPr="00AC3336">
              <w:rPr>
                <w:rFonts w:ascii="Tahoma" w:eastAsia="Times New Roman" w:hAnsi="Tahoma" w:cs="Tahoma"/>
                <w:sz w:val="20"/>
                <w:szCs w:val="20"/>
                <w:vertAlign w:val="superscript"/>
              </w:rPr>
              <w:t xml:space="preserve"> </w:t>
            </w:r>
            <w:r w:rsidR="00163F50" w:rsidRPr="00AC3336">
              <w:rPr>
                <w:rStyle w:val="ad"/>
                <w:rFonts w:ascii="Tahoma" w:hAnsi="Tahoma" w:cs="Tahoma"/>
                <w:sz w:val="20"/>
                <w:szCs w:val="20"/>
              </w:rPr>
              <w:footnoteReference w:id="148"/>
            </w:r>
          </w:p>
          <w:p w14:paraId="55CA0E30" w14:textId="5A0E0B1F" w:rsidR="006B772B" w:rsidRDefault="00435F97" w:rsidP="002F68A6">
            <w:pPr>
              <w:widowControl/>
              <w:tabs>
                <w:tab w:val="left" w:pos="993"/>
              </w:tabs>
              <w:autoSpaceDE/>
              <w:autoSpaceDN/>
              <w:adjustRightInd/>
              <w:spacing w:before="120" w:after="240"/>
              <w:ind w:left="28" w:firstLine="0"/>
              <w:rPr>
                <w:rFonts w:ascii="Tahoma" w:hAnsi="Tahoma" w:cs="Tahoma"/>
                <w:sz w:val="20"/>
                <w:szCs w:val="20"/>
              </w:rPr>
            </w:pPr>
            <w:r w:rsidRPr="00526E69">
              <w:rPr>
                <w:rFonts w:ascii="Tahoma" w:eastAsia="Times New Roman" w:hAnsi="Tahoma" w:cs="Tahoma"/>
                <w:b/>
                <w:color w:val="FF0000"/>
                <w:sz w:val="20"/>
                <w:szCs w:val="20"/>
              </w:rPr>
              <w:t>[</w:t>
            </w:r>
            <w:r w:rsidR="00B3376A" w:rsidRPr="00AC3336">
              <w:rPr>
                <w:rFonts w:ascii="Tahoma" w:eastAsia="Times New Roman" w:hAnsi="Tahoma" w:cs="Tahoma"/>
                <w:b/>
                <w:sz w:val="20"/>
                <w:szCs w:val="20"/>
                <w:shd w:val="clear" w:color="auto" w:fill="C2D69B" w:themeFill="accent3" w:themeFillTint="99"/>
              </w:rPr>
              <w:t>Х%</w:t>
            </w:r>
            <w:r w:rsidR="00B3376A" w:rsidRPr="00AC3336">
              <w:rPr>
                <w:rFonts w:ascii="Tahoma" w:eastAsia="Times New Roman" w:hAnsi="Tahoma" w:cs="Tahoma"/>
                <w:sz w:val="20"/>
                <w:szCs w:val="20"/>
                <w:shd w:val="clear" w:color="auto" w:fill="C2D69B" w:themeFill="accent3" w:themeFillTint="99"/>
              </w:rPr>
              <w:t>– значение Х равно % годовых, согласованным Сторонами согласно «Порядка согласования значения Х».</w:t>
            </w:r>
            <w:r w:rsidR="00526E69" w:rsidRPr="00526E69">
              <w:rPr>
                <w:rFonts w:ascii="Tahoma" w:eastAsia="Times New Roman" w:hAnsi="Tahoma" w:cs="Tahoma"/>
                <w:b/>
                <w:color w:val="FF0000"/>
                <w:sz w:val="20"/>
                <w:szCs w:val="20"/>
                <w:shd w:val="clear" w:color="auto" w:fill="C2D69B" w:themeFill="accent3" w:themeFillTint="99"/>
              </w:rPr>
              <w:t>]</w:t>
            </w:r>
            <w:r w:rsidR="00163F50" w:rsidRPr="00AC3336">
              <w:rPr>
                <w:rFonts w:ascii="Tahoma" w:hAnsi="Tahoma" w:cs="Tahoma"/>
                <w:sz w:val="20"/>
                <w:szCs w:val="20"/>
              </w:rPr>
              <w:t xml:space="preserve"> </w:t>
            </w:r>
            <w:r w:rsidR="00163F50" w:rsidRPr="00AC3336">
              <w:rPr>
                <w:rStyle w:val="ad"/>
                <w:rFonts w:ascii="Tahoma" w:hAnsi="Tahoma" w:cs="Tahoma"/>
                <w:sz w:val="20"/>
                <w:szCs w:val="20"/>
              </w:rPr>
              <w:footnoteReference w:id="149"/>
            </w:r>
          </w:p>
          <w:p w14:paraId="4BEF0239" w14:textId="7CA80B65" w:rsidR="00B3376A" w:rsidRPr="00AC3336" w:rsidRDefault="00B3376A" w:rsidP="002F68A6">
            <w:pPr>
              <w:widowControl/>
              <w:tabs>
                <w:tab w:val="left" w:pos="993"/>
              </w:tabs>
              <w:autoSpaceDE/>
              <w:autoSpaceDN/>
              <w:adjustRightInd/>
              <w:spacing w:before="120" w:after="240"/>
              <w:ind w:left="28" w:firstLine="0"/>
              <w:rPr>
                <w:rFonts w:ascii="Tahoma" w:eastAsia="Times New Roman" w:hAnsi="Tahoma" w:cs="Tahoma"/>
                <w:sz w:val="20"/>
                <w:szCs w:val="20"/>
              </w:rPr>
            </w:pPr>
            <w:r w:rsidRPr="00435F97" w:rsidDel="007E1488">
              <w:rPr>
                <w:rFonts w:ascii="Tahoma" w:eastAsia="Times New Roman" w:hAnsi="Tahoma" w:cs="Tahoma"/>
                <w:sz w:val="20"/>
                <w:szCs w:val="20"/>
              </w:rPr>
              <w:t xml:space="preserve">– </w:t>
            </w:r>
            <w:r w:rsidR="00526E69" w:rsidRPr="00526E69">
              <w:rPr>
                <w:rFonts w:ascii="Tahoma" w:eastAsia="Times New Roman" w:hAnsi="Tahoma" w:cs="Tahoma"/>
                <w:b/>
                <w:color w:val="FF0000"/>
                <w:sz w:val="20"/>
                <w:szCs w:val="20"/>
              </w:rPr>
              <w:t>[</w:t>
            </w:r>
            <w:r w:rsidRPr="00AC3336" w:rsidDel="007E1488">
              <w:rPr>
                <w:rFonts w:ascii="Tahoma" w:eastAsia="Times New Roman" w:hAnsi="Tahoma" w:cs="Tahoma"/>
                <w:sz w:val="20"/>
                <w:szCs w:val="20"/>
              </w:rPr>
              <w:t>•</w:t>
            </w:r>
            <w:r w:rsidR="00526E69" w:rsidRPr="00526E69">
              <w:rPr>
                <w:rFonts w:ascii="Tahoma" w:eastAsia="Times New Roman" w:hAnsi="Tahoma" w:cs="Tahoma"/>
                <w:b/>
                <w:color w:val="FF0000"/>
                <w:sz w:val="20"/>
                <w:szCs w:val="20"/>
              </w:rPr>
              <w:t>]</w:t>
            </w:r>
            <w:r w:rsidRPr="00AC3336" w:rsidDel="007E1488">
              <w:rPr>
                <w:rFonts w:ascii="Tahoma" w:eastAsia="Times New Roman" w:hAnsi="Tahoma" w:cs="Tahoma"/>
                <w:sz w:val="20"/>
                <w:szCs w:val="20"/>
              </w:rPr>
              <w:t xml:space="preserve"> % годовых по Денежным обязательствам, возникшим в период с </w:t>
            </w:r>
            <w:r w:rsidR="00526E69" w:rsidRPr="00526E69">
              <w:rPr>
                <w:rFonts w:ascii="Tahoma" w:eastAsia="Times New Roman" w:hAnsi="Tahoma" w:cs="Tahoma"/>
                <w:b/>
                <w:color w:val="FF0000"/>
                <w:sz w:val="20"/>
                <w:szCs w:val="20"/>
              </w:rPr>
              <w:t>[</w:t>
            </w:r>
            <w:r w:rsidRPr="00AC3336" w:rsidDel="007E1488">
              <w:rPr>
                <w:rFonts w:ascii="Tahoma" w:eastAsia="Times New Roman" w:hAnsi="Tahoma" w:cs="Tahoma"/>
                <w:sz w:val="20"/>
                <w:szCs w:val="20"/>
              </w:rPr>
              <w:t>•</w:t>
            </w:r>
            <w:r w:rsidR="00526E69" w:rsidRPr="00526E69">
              <w:rPr>
                <w:rFonts w:ascii="Tahoma" w:eastAsia="Times New Roman" w:hAnsi="Tahoma" w:cs="Tahoma"/>
                <w:b/>
                <w:color w:val="FF0000"/>
                <w:sz w:val="20"/>
                <w:szCs w:val="20"/>
              </w:rPr>
              <w:t>]</w:t>
            </w:r>
            <w:r w:rsidRPr="00AC3336" w:rsidDel="007E1488">
              <w:rPr>
                <w:rFonts w:ascii="Tahoma" w:eastAsia="Times New Roman" w:hAnsi="Tahoma" w:cs="Tahoma"/>
                <w:sz w:val="20"/>
                <w:szCs w:val="20"/>
              </w:rPr>
              <w:t>;</w:t>
            </w:r>
            <w:r w:rsidR="00526E69" w:rsidRPr="00526E69">
              <w:rPr>
                <w:rFonts w:ascii="Tahoma" w:eastAsia="Times New Roman" w:hAnsi="Tahoma" w:cs="Tahoma"/>
                <w:b/>
                <w:color w:val="FF0000"/>
                <w:sz w:val="20"/>
                <w:szCs w:val="20"/>
              </w:rPr>
              <w:t>]</w:t>
            </w:r>
          </w:p>
        </w:tc>
      </w:tr>
      <w:tr w:rsidR="00B3376A" w:rsidRPr="00DD7155" w14:paraId="745AEC3B" w14:textId="77777777" w:rsidTr="00AC3336">
        <w:trPr>
          <w:trHeight w:val="345"/>
        </w:trPr>
        <w:tc>
          <w:tcPr>
            <w:tcW w:w="1135" w:type="dxa"/>
            <w:vMerge/>
            <w:tcBorders>
              <w:top w:val="nil"/>
              <w:bottom w:val="nil"/>
              <w:right w:val="nil"/>
            </w:tcBorders>
          </w:tcPr>
          <w:p w14:paraId="2F6EB7B5" w14:textId="77777777" w:rsidR="00B3376A" w:rsidRPr="00DD7155" w:rsidRDefault="00B3376A" w:rsidP="002F68A6">
            <w:pPr>
              <w:numPr>
                <w:ilvl w:val="1"/>
                <w:numId w:val="0"/>
              </w:numPr>
              <w:spacing w:before="120" w:after="240"/>
              <w:ind w:left="360" w:hanging="360"/>
              <w:rPr>
                <w:rFonts w:ascii="Tahoma" w:hAnsi="Tahoma" w:cs="Tahoma"/>
                <w:b/>
                <w:sz w:val="18"/>
                <w:szCs w:val="22"/>
              </w:rPr>
            </w:pPr>
          </w:p>
        </w:tc>
        <w:tc>
          <w:tcPr>
            <w:tcW w:w="2693" w:type="dxa"/>
            <w:vMerge/>
            <w:tcBorders>
              <w:left w:val="nil"/>
            </w:tcBorders>
            <w:shd w:val="clear" w:color="auto" w:fill="F2F2F2"/>
          </w:tcPr>
          <w:p w14:paraId="458A592B" w14:textId="77777777" w:rsidR="00B3376A" w:rsidRPr="00AC3336" w:rsidRDefault="00B3376A" w:rsidP="002F68A6">
            <w:pPr>
              <w:widowControl/>
              <w:autoSpaceDE/>
              <w:autoSpaceDN/>
              <w:adjustRightInd/>
              <w:spacing w:before="120" w:after="240"/>
              <w:ind w:firstLine="0"/>
              <w:jc w:val="left"/>
              <w:rPr>
                <w:rFonts w:ascii="Tahoma" w:eastAsia="Times New Roman" w:hAnsi="Tahoma" w:cs="Tahoma"/>
                <w:b/>
                <w:sz w:val="20"/>
                <w:szCs w:val="20"/>
              </w:rPr>
            </w:pPr>
          </w:p>
        </w:tc>
        <w:tc>
          <w:tcPr>
            <w:tcW w:w="6663" w:type="dxa"/>
            <w:tcBorders>
              <w:bottom w:val="dotted" w:sz="4" w:space="0" w:color="auto"/>
            </w:tcBorders>
            <w:shd w:val="clear" w:color="auto" w:fill="F2F2F2"/>
          </w:tcPr>
          <w:p w14:paraId="678BAC39" w14:textId="77777777" w:rsidR="00B3376A" w:rsidRPr="00AC3336" w:rsidRDefault="00B3376A" w:rsidP="002F68A6">
            <w:pPr>
              <w:widowControl/>
              <w:tabs>
                <w:tab w:val="left" w:pos="993"/>
              </w:tabs>
              <w:autoSpaceDE/>
              <w:autoSpaceDN/>
              <w:adjustRightInd/>
              <w:spacing w:before="120" w:after="240"/>
              <w:ind w:firstLine="0"/>
              <w:rPr>
                <w:rFonts w:ascii="Tahoma" w:eastAsia="Times New Roman" w:hAnsi="Tahoma" w:cs="Tahoma"/>
                <w:sz w:val="20"/>
                <w:szCs w:val="20"/>
              </w:rPr>
            </w:pPr>
            <w:r w:rsidRPr="00AC3336">
              <w:rPr>
                <w:rFonts w:ascii="Tahoma" w:eastAsia="Times New Roman" w:hAnsi="Tahoma" w:cs="Tahoma"/>
                <w:b/>
                <w:sz w:val="20"/>
                <w:szCs w:val="20"/>
              </w:rPr>
              <w:t>Факт.к.д.</w:t>
            </w:r>
            <w:r w:rsidRPr="00AC3336">
              <w:rPr>
                <w:rFonts w:ascii="Tahoma" w:eastAsia="Times New Roman" w:hAnsi="Tahoma" w:cs="Tahoma"/>
                <w:sz w:val="20"/>
                <w:szCs w:val="20"/>
              </w:rPr>
              <w:t xml:space="preserve"> – фактическое число к.д. пользования коммерческим кредитом.</w:t>
            </w:r>
          </w:p>
        </w:tc>
      </w:tr>
      <w:tr w:rsidR="00B3376A" w:rsidRPr="00DD7155" w14:paraId="1C19A53E" w14:textId="77777777" w:rsidTr="00AC3336">
        <w:trPr>
          <w:trHeight w:val="696"/>
        </w:trPr>
        <w:tc>
          <w:tcPr>
            <w:tcW w:w="1135" w:type="dxa"/>
            <w:tcBorders>
              <w:top w:val="nil"/>
              <w:bottom w:val="nil"/>
              <w:right w:val="nil"/>
            </w:tcBorders>
          </w:tcPr>
          <w:p w14:paraId="5F25985B" w14:textId="77777777" w:rsidR="00B3376A" w:rsidRPr="00DD7155" w:rsidRDefault="00B3376A" w:rsidP="002F68A6">
            <w:pPr>
              <w:spacing w:before="120" w:after="240"/>
              <w:ind w:left="360" w:firstLine="0"/>
              <w:rPr>
                <w:rFonts w:ascii="Tahoma" w:hAnsi="Tahoma" w:cs="Tahoma"/>
                <w:b/>
                <w:sz w:val="18"/>
                <w:szCs w:val="22"/>
              </w:rPr>
            </w:pPr>
          </w:p>
        </w:tc>
        <w:tc>
          <w:tcPr>
            <w:tcW w:w="2693" w:type="dxa"/>
            <w:vMerge/>
            <w:tcBorders>
              <w:left w:val="nil"/>
              <w:bottom w:val="dotted" w:sz="4" w:space="0" w:color="auto"/>
            </w:tcBorders>
            <w:shd w:val="clear" w:color="auto" w:fill="F2F2F2"/>
          </w:tcPr>
          <w:p w14:paraId="4052BDE4" w14:textId="77777777" w:rsidR="00B3376A" w:rsidRPr="00AC3336" w:rsidRDefault="00B3376A" w:rsidP="002F68A6">
            <w:pPr>
              <w:widowControl/>
              <w:autoSpaceDE/>
              <w:autoSpaceDN/>
              <w:adjustRightInd/>
              <w:spacing w:before="120" w:after="240"/>
              <w:ind w:firstLine="0"/>
              <w:jc w:val="left"/>
              <w:rPr>
                <w:rFonts w:ascii="Tahoma" w:eastAsia="Times New Roman" w:hAnsi="Tahoma" w:cs="Tahoma"/>
                <w:b/>
                <w:sz w:val="20"/>
                <w:szCs w:val="20"/>
              </w:rPr>
            </w:pPr>
          </w:p>
        </w:tc>
        <w:tc>
          <w:tcPr>
            <w:tcW w:w="6663" w:type="dxa"/>
            <w:tcBorders>
              <w:bottom w:val="dotted" w:sz="4" w:space="0" w:color="auto"/>
            </w:tcBorders>
            <w:shd w:val="clear" w:color="auto" w:fill="F2F2F2"/>
          </w:tcPr>
          <w:p w14:paraId="414B9DB5" w14:textId="77777777" w:rsidR="00B3376A" w:rsidRPr="00AC3336" w:rsidRDefault="00B3376A" w:rsidP="002F68A6">
            <w:pPr>
              <w:widowControl/>
              <w:tabs>
                <w:tab w:val="left" w:pos="993"/>
              </w:tabs>
              <w:autoSpaceDE/>
              <w:autoSpaceDN/>
              <w:adjustRightInd/>
              <w:spacing w:before="120" w:after="240"/>
              <w:ind w:firstLine="0"/>
              <w:rPr>
                <w:rFonts w:ascii="Tahoma" w:eastAsia="Times New Roman" w:hAnsi="Tahoma" w:cs="Tahoma"/>
                <w:b/>
                <w:sz w:val="20"/>
                <w:szCs w:val="20"/>
              </w:rPr>
            </w:pPr>
            <w:r w:rsidRPr="00AC3336">
              <w:rPr>
                <w:rFonts w:ascii="Tahoma" w:eastAsia="Times New Roman" w:hAnsi="Tahoma" w:cs="Tahoma"/>
                <w:b/>
                <w:sz w:val="20"/>
                <w:szCs w:val="20"/>
              </w:rPr>
              <w:t xml:space="preserve">Фактическая задолженность - </w:t>
            </w:r>
            <w:r w:rsidRPr="00AC3336">
              <w:rPr>
                <w:rFonts w:ascii="Tahoma" w:eastAsia="Times New Roman" w:hAnsi="Tahoma" w:cs="Tahoma"/>
                <w:sz w:val="20"/>
                <w:szCs w:val="20"/>
              </w:rPr>
              <w:t>задолженность Заказчика</w:t>
            </w:r>
            <w:r w:rsidRPr="00AC3336">
              <w:rPr>
                <w:rFonts w:ascii="Tahoma" w:eastAsia="Times New Roman" w:hAnsi="Tahoma" w:cs="Tahoma"/>
                <w:b/>
                <w:sz w:val="20"/>
                <w:szCs w:val="20"/>
              </w:rPr>
              <w:t xml:space="preserve"> </w:t>
            </w:r>
            <w:r w:rsidRPr="00AC3336">
              <w:rPr>
                <w:rFonts w:ascii="Tahoma" w:eastAsia="Times New Roman" w:hAnsi="Tahoma" w:cs="Tahoma"/>
                <w:sz w:val="20"/>
                <w:szCs w:val="20"/>
              </w:rPr>
              <w:t>по оплате Денежного обязательства за вычетом сумм:</w:t>
            </w:r>
          </w:p>
          <w:p w14:paraId="0CEE0658" w14:textId="77777777" w:rsidR="00B3376A" w:rsidRPr="00AC3336" w:rsidRDefault="00B3376A" w:rsidP="002F68A6">
            <w:pPr>
              <w:spacing w:before="120" w:after="240"/>
              <w:ind w:left="142" w:firstLine="0"/>
              <w:rPr>
                <w:rFonts w:ascii="Tahoma" w:hAnsi="Tahoma" w:cs="Tahoma"/>
                <w:sz w:val="20"/>
                <w:szCs w:val="20"/>
              </w:rPr>
            </w:pPr>
            <w:r w:rsidRPr="00AC3336">
              <w:rPr>
                <w:rFonts w:ascii="Tahoma" w:hAnsi="Tahoma" w:cs="Tahoma"/>
                <w:sz w:val="20"/>
                <w:szCs w:val="20"/>
              </w:rPr>
              <w:t>- подлежащего зачету авансового платежа,</w:t>
            </w:r>
          </w:p>
          <w:p w14:paraId="22760C6D" w14:textId="77777777" w:rsidR="00B3376A" w:rsidRPr="00AC3336" w:rsidRDefault="00B3376A" w:rsidP="002F68A6">
            <w:pPr>
              <w:spacing w:before="120" w:after="240"/>
              <w:ind w:left="142" w:firstLine="0"/>
              <w:rPr>
                <w:rFonts w:ascii="Tahoma" w:hAnsi="Tahoma" w:cs="Tahoma"/>
                <w:sz w:val="20"/>
                <w:szCs w:val="20"/>
              </w:rPr>
            </w:pPr>
            <w:r w:rsidRPr="00AC3336">
              <w:rPr>
                <w:rFonts w:ascii="Tahoma" w:hAnsi="Tahoma" w:cs="Tahoma"/>
                <w:sz w:val="20"/>
                <w:szCs w:val="20"/>
              </w:rPr>
              <w:t>- гарантийного удержания;</w:t>
            </w:r>
          </w:p>
          <w:p w14:paraId="25C77CC1" w14:textId="77777777" w:rsidR="00B3376A" w:rsidRPr="00AC3336" w:rsidRDefault="00B3376A" w:rsidP="002F68A6">
            <w:pPr>
              <w:spacing w:before="120" w:after="240"/>
              <w:ind w:left="142" w:firstLine="0"/>
              <w:rPr>
                <w:rFonts w:ascii="Tahoma" w:hAnsi="Tahoma" w:cs="Tahoma"/>
                <w:sz w:val="20"/>
                <w:szCs w:val="20"/>
              </w:rPr>
            </w:pPr>
            <w:r w:rsidRPr="00AC3336">
              <w:rPr>
                <w:rFonts w:ascii="Tahoma" w:hAnsi="Tahoma" w:cs="Tahoma"/>
                <w:sz w:val="20"/>
                <w:szCs w:val="20"/>
              </w:rPr>
              <w:t>- частичных погашений Денежного обязательства,</w:t>
            </w:r>
          </w:p>
          <w:p w14:paraId="7109B2B4" w14:textId="77777777" w:rsidR="00B3376A" w:rsidRPr="00AC3336" w:rsidRDefault="00B3376A" w:rsidP="002F68A6">
            <w:pPr>
              <w:spacing w:before="120" w:after="240"/>
              <w:ind w:left="142" w:firstLine="0"/>
              <w:rPr>
                <w:rFonts w:ascii="Tahoma" w:hAnsi="Tahoma" w:cs="Tahoma"/>
                <w:sz w:val="20"/>
                <w:szCs w:val="20"/>
                <w:highlight w:val="red"/>
              </w:rPr>
            </w:pPr>
            <w:r w:rsidRPr="00AC3336">
              <w:rPr>
                <w:rFonts w:ascii="Tahoma" w:hAnsi="Tahoma" w:cs="Tahoma"/>
                <w:sz w:val="20"/>
                <w:szCs w:val="20"/>
              </w:rPr>
              <w:t>- иных удержаний в соответствии с законодательством и Договором.</w:t>
            </w:r>
          </w:p>
        </w:tc>
      </w:tr>
      <w:tr w:rsidR="00B3376A" w:rsidRPr="00DD7155" w14:paraId="7633D81C" w14:textId="77777777" w:rsidTr="00AC3336">
        <w:trPr>
          <w:trHeight w:val="1124"/>
        </w:trPr>
        <w:tc>
          <w:tcPr>
            <w:tcW w:w="1135" w:type="dxa"/>
            <w:tcBorders>
              <w:top w:val="nil"/>
              <w:bottom w:val="nil"/>
              <w:right w:val="nil"/>
            </w:tcBorders>
          </w:tcPr>
          <w:p w14:paraId="1EE50D1F" w14:textId="77777777" w:rsidR="00B3376A" w:rsidRPr="00DD7155" w:rsidRDefault="00B3376A" w:rsidP="002F68A6">
            <w:pPr>
              <w:widowControl/>
              <w:tabs>
                <w:tab w:val="left" w:pos="1410"/>
              </w:tabs>
              <w:autoSpaceDE/>
              <w:autoSpaceDN/>
              <w:adjustRightInd/>
              <w:spacing w:before="120" w:after="240"/>
              <w:ind w:right="-150" w:firstLine="0"/>
              <w:jc w:val="left"/>
              <w:rPr>
                <w:rFonts w:ascii="Tahoma" w:eastAsia="Times New Roman" w:hAnsi="Tahoma" w:cs="Tahoma"/>
                <w:sz w:val="12"/>
                <w:szCs w:val="16"/>
              </w:rPr>
            </w:pPr>
            <w:r w:rsidRPr="00DD7155">
              <w:rPr>
                <w:rFonts w:ascii="Tahoma" w:eastAsia="Times New Roman" w:hAnsi="Tahoma" w:cs="Tahoma"/>
                <w:sz w:val="12"/>
                <w:szCs w:val="16"/>
              </w:rPr>
              <w:t>Дополнительные условия</w:t>
            </w:r>
          </w:p>
        </w:tc>
        <w:tc>
          <w:tcPr>
            <w:tcW w:w="9356" w:type="dxa"/>
            <w:gridSpan w:val="2"/>
            <w:tcBorders>
              <w:top w:val="dotted" w:sz="4" w:space="0" w:color="auto"/>
              <w:left w:val="nil"/>
            </w:tcBorders>
            <w:shd w:val="clear" w:color="auto" w:fill="F2F2F2"/>
          </w:tcPr>
          <w:p w14:paraId="17997BEC" w14:textId="3491F1C1" w:rsidR="00B3376A" w:rsidRPr="00AC3336" w:rsidRDefault="00B3376A" w:rsidP="00682DCB">
            <w:pPr>
              <w:widowControl/>
              <w:tabs>
                <w:tab w:val="left" w:pos="1029"/>
                <w:tab w:val="left" w:pos="1418"/>
                <w:tab w:val="left" w:pos="3119"/>
              </w:tabs>
              <w:suppressAutoHyphens/>
              <w:autoSpaceDE/>
              <w:autoSpaceDN/>
              <w:adjustRightInd/>
              <w:spacing w:before="120" w:after="240"/>
              <w:ind w:left="179" w:firstLine="0"/>
              <w:rPr>
                <w:rFonts w:ascii="Tahoma" w:eastAsia="Tahoma" w:hAnsi="Tahoma" w:cs="Tahoma"/>
                <w:sz w:val="20"/>
                <w:szCs w:val="20"/>
              </w:rPr>
            </w:pPr>
            <w:r w:rsidRPr="00AC3336">
              <w:rPr>
                <w:rFonts w:ascii="Tahoma" w:eastAsia="Tahoma" w:hAnsi="Tahoma" w:cs="Tahoma"/>
                <w:sz w:val="20"/>
                <w:szCs w:val="20"/>
              </w:rPr>
              <w:t>Сумма Процентов за Отчетный месяц фиксируется в Расчете процентов за пользование коммерческим кредитом по форме Приложения (</w:t>
            </w:r>
            <w:r w:rsidR="006A1FBC" w:rsidRPr="00AC3336">
              <w:rPr>
                <w:rFonts w:ascii="Tahoma" w:eastAsia="Tahoma" w:hAnsi="Tahoma" w:cs="Tahoma"/>
                <w:sz w:val="20"/>
                <w:szCs w:val="20"/>
              </w:rPr>
              <w:t xml:space="preserve">по тексту </w:t>
            </w:r>
            <w:r w:rsidRPr="00AC3336">
              <w:rPr>
                <w:rFonts w:ascii="Tahoma" w:eastAsia="Tahoma" w:hAnsi="Tahoma" w:cs="Tahoma"/>
                <w:sz w:val="20"/>
                <w:szCs w:val="20"/>
              </w:rPr>
              <w:t>– Расчет). В форму Расчета могут быть внесены дополнения по согласованию Сторон без заключения дополнительного соглашения</w:t>
            </w:r>
            <w:r w:rsidR="00682DCB">
              <w:rPr>
                <w:rFonts w:ascii="Tahoma" w:eastAsia="Tahoma" w:hAnsi="Tahoma" w:cs="Tahoma"/>
                <w:sz w:val="20"/>
                <w:szCs w:val="20"/>
              </w:rPr>
              <w:t xml:space="preserve">. </w:t>
            </w:r>
            <w:r w:rsidRPr="00AC3336">
              <w:rPr>
                <w:rFonts w:ascii="Tahoma" w:eastAsia="Tahoma" w:hAnsi="Tahoma" w:cs="Tahoma"/>
                <w:sz w:val="20"/>
                <w:szCs w:val="20"/>
              </w:rPr>
              <w:t>Проценты НДС не облагаются.</w:t>
            </w:r>
          </w:p>
        </w:tc>
      </w:tr>
    </w:tbl>
    <w:p w14:paraId="5F519E01" w14:textId="77777777" w:rsidR="00B3376A" w:rsidRPr="00EF62B9" w:rsidRDefault="00B3376A" w:rsidP="00980723">
      <w:pPr>
        <w:pStyle w:val="1112"/>
        <w:numPr>
          <w:ilvl w:val="2"/>
          <w:numId w:val="13"/>
        </w:numPr>
        <w:spacing w:before="120" w:after="240"/>
        <w:ind w:left="142" w:hanging="1135"/>
        <w:rPr>
          <w:rFonts w:ascii="Tahoma" w:hAnsi="Tahoma" w:cs="Tahoma"/>
          <w:b/>
          <w:sz w:val="20"/>
          <w:szCs w:val="20"/>
        </w:rPr>
      </w:pPr>
      <w:r w:rsidRPr="00EF62B9">
        <w:rPr>
          <w:rFonts w:ascii="Tahoma" w:hAnsi="Tahoma" w:cs="Tahoma"/>
          <w:b/>
          <w:sz w:val="20"/>
          <w:szCs w:val="20"/>
        </w:rPr>
        <w:t>Порядок согласования значения Х</w:t>
      </w:r>
    </w:p>
    <w:p w14:paraId="592764DA" w14:textId="1FA0BF90" w:rsidR="00B3376A" w:rsidRPr="00EF62B9" w:rsidRDefault="00526E69" w:rsidP="002F68A6">
      <w:pPr>
        <w:pStyle w:val="1112"/>
        <w:numPr>
          <w:ilvl w:val="3"/>
          <w:numId w:val="13"/>
        </w:numPr>
        <w:spacing w:before="120" w:after="240"/>
        <w:ind w:left="142" w:hanging="1135"/>
        <w:rPr>
          <w:rFonts w:ascii="Tahoma" w:hAnsi="Tahoma" w:cs="Tahoma"/>
          <w:b/>
          <w:sz w:val="20"/>
          <w:szCs w:val="20"/>
          <w:highlight w:val="blue"/>
        </w:rPr>
      </w:pPr>
      <w:r w:rsidRPr="00EF62B9">
        <w:rPr>
          <w:rFonts w:ascii="Tahoma" w:hAnsi="Tahoma" w:cs="Tahoma"/>
          <w:b/>
          <w:color w:val="FF0000"/>
          <w:sz w:val="20"/>
          <w:szCs w:val="20"/>
        </w:rPr>
        <w:t>[</w:t>
      </w:r>
      <w:r w:rsidR="00B3376A" w:rsidRPr="00EF62B9">
        <w:rPr>
          <w:rFonts w:ascii="Tahoma" w:hAnsi="Tahoma" w:cs="Tahoma"/>
          <w:sz w:val="20"/>
          <w:szCs w:val="20"/>
          <w:shd w:val="clear" w:color="auto" w:fill="C2D69B" w:themeFill="accent3" w:themeFillTint="99"/>
        </w:rPr>
        <w:t xml:space="preserve">Значение Х равно </w:t>
      </w:r>
      <w:r w:rsidRPr="00EF62B9">
        <w:rPr>
          <w:rFonts w:ascii="Tahoma" w:hAnsi="Tahoma" w:cs="Tahoma"/>
          <w:b/>
          <w:color w:val="FF0000"/>
          <w:sz w:val="20"/>
          <w:szCs w:val="20"/>
          <w:shd w:val="clear" w:color="auto" w:fill="C2D69B" w:themeFill="accent3" w:themeFillTint="99"/>
        </w:rPr>
        <w:t>[</w:t>
      </w:r>
      <w:r w:rsidR="00B3376A" w:rsidRPr="00EF62B9">
        <w:rPr>
          <w:rFonts w:ascii="Tahoma" w:hAnsi="Tahoma" w:cs="Tahoma"/>
          <w:sz w:val="20"/>
          <w:szCs w:val="20"/>
          <w:shd w:val="clear" w:color="auto" w:fill="C2D69B" w:themeFill="accent3" w:themeFillTint="99"/>
        </w:rPr>
        <w:t>•</w:t>
      </w:r>
      <w:r w:rsidRPr="00EF62B9">
        <w:rPr>
          <w:rFonts w:ascii="Tahoma" w:hAnsi="Tahoma" w:cs="Tahoma"/>
          <w:b/>
          <w:color w:val="FF0000"/>
          <w:sz w:val="20"/>
          <w:szCs w:val="20"/>
          <w:shd w:val="clear" w:color="auto" w:fill="C2D69B" w:themeFill="accent3" w:themeFillTint="99"/>
        </w:rPr>
        <w:t>]</w:t>
      </w:r>
      <w:r w:rsidR="00B3376A" w:rsidRPr="00EF62B9">
        <w:rPr>
          <w:rFonts w:ascii="Tahoma" w:hAnsi="Tahoma" w:cs="Tahoma"/>
          <w:sz w:val="20"/>
          <w:szCs w:val="20"/>
          <w:shd w:val="clear" w:color="auto" w:fill="C2D69B" w:themeFill="accent3" w:themeFillTint="99"/>
        </w:rPr>
        <w:t xml:space="preserve"> % годовых, которые действуют с даты заключения Договора до даты изменения значения Х согласно требованиям настоящего раздела.</w:t>
      </w:r>
      <w:r w:rsidRPr="00EF62B9">
        <w:rPr>
          <w:rFonts w:ascii="Tahoma" w:hAnsi="Tahoma" w:cs="Tahoma"/>
          <w:b/>
          <w:color w:val="FF0000"/>
          <w:sz w:val="20"/>
          <w:szCs w:val="20"/>
          <w:shd w:val="clear" w:color="auto" w:fill="C2D69B" w:themeFill="accent3" w:themeFillTint="99"/>
        </w:rPr>
        <w:t>]</w:t>
      </w:r>
      <w:r w:rsidR="0001056A" w:rsidRPr="00EF62B9">
        <w:rPr>
          <w:rFonts w:ascii="Tahoma" w:hAnsi="Tahoma" w:cs="Tahoma"/>
          <w:sz w:val="20"/>
          <w:szCs w:val="20"/>
        </w:rPr>
        <w:t xml:space="preserve"> </w:t>
      </w:r>
      <w:r w:rsidR="0001056A" w:rsidRPr="00EF62B9">
        <w:rPr>
          <w:rStyle w:val="ad"/>
          <w:rFonts w:ascii="Tahoma" w:hAnsi="Tahoma" w:cs="Tahoma"/>
          <w:sz w:val="20"/>
          <w:szCs w:val="20"/>
        </w:rPr>
        <w:footnoteReference w:id="150"/>
      </w:r>
    </w:p>
    <w:p w14:paraId="5754ECE4" w14:textId="6D62A597" w:rsidR="00B3376A" w:rsidRPr="00EF62B9" w:rsidRDefault="00B3376A" w:rsidP="002F68A6">
      <w:pPr>
        <w:pStyle w:val="1112"/>
        <w:numPr>
          <w:ilvl w:val="3"/>
          <w:numId w:val="13"/>
        </w:numPr>
        <w:spacing w:before="120" w:after="240"/>
        <w:ind w:left="142" w:hanging="1135"/>
        <w:rPr>
          <w:rFonts w:ascii="Tahoma" w:hAnsi="Tahoma" w:cs="Tahoma"/>
          <w:b/>
          <w:sz w:val="20"/>
          <w:szCs w:val="20"/>
        </w:rPr>
      </w:pPr>
      <w:r w:rsidRPr="00EF62B9">
        <w:rPr>
          <w:rFonts w:ascii="Tahoma" w:hAnsi="Tahoma" w:cs="Tahoma"/>
          <w:sz w:val="20"/>
          <w:szCs w:val="20"/>
        </w:rPr>
        <w:t xml:space="preserve">Значение X </w:t>
      </w:r>
      <w:r w:rsidR="00526E69" w:rsidRPr="00EF62B9">
        <w:rPr>
          <w:rFonts w:ascii="Tahoma" w:hAnsi="Tahoma" w:cs="Tahoma"/>
          <w:b/>
          <w:color w:val="FF0000"/>
          <w:sz w:val="20"/>
          <w:szCs w:val="20"/>
        </w:rPr>
        <w:t>[</w:t>
      </w:r>
      <w:r w:rsidRPr="00EF62B9">
        <w:rPr>
          <w:rFonts w:ascii="Tahoma" w:hAnsi="Tahoma" w:cs="Tahoma"/>
          <w:sz w:val="20"/>
          <w:szCs w:val="20"/>
          <w:shd w:val="clear" w:color="auto" w:fill="C2D69B" w:themeFill="accent3" w:themeFillTint="99"/>
        </w:rPr>
        <w:t xml:space="preserve">более </w:t>
      </w:r>
      <w:r w:rsidR="00526E69" w:rsidRPr="00EF62B9">
        <w:rPr>
          <w:rFonts w:ascii="Tahoma" w:hAnsi="Tahoma" w:cs="Tahoma"/>
          <w:b/>
          <w:color w:val="FF0000"/>
          <w:sz w:val="20"/>
          <w:szCs w:val="20"/>
          <w:shd w:val="clear" w:color="auto" w:fill="C2D69B" w:themeFill="accent3" w:themeFillTint="99"/>
        </w:rPr>
        <w:t>[</w:t>
      </w:r>
      <w:r w:rsidRPr="00EF62B9">
        <w:rPr>
          <w:rFonts w:ascii="Tahoma" w:hAnsi="Tahoma" w:cs="Tahoma"/>
          <w:sz w:val="20"/>
          <w:szCs w:val="20"/>
          <w:shd w:val="clear" w:color="auto" w:fill="C2D69B" w:themeFill="accent3" w:themeFillTint="99"/>
        </w:rPr>
        <w:t>•</w:t>
      </w:r>
      <w:r w:rsidR="00526E69" w:rsidRPr="00EF62B9">
        <w:rPr>
          <w:rFonts w:ascii="Tahoma" w:hAnsi="Tahoma" w:cs="Tahoma"/>
          <w:b/>
          <w:color w:val="FF0000"/>
          <w:sz w:val="20"/>
          <w:szCs w:val="20"/>
          <w:shd w:val="clear" w:color="auto" w:fill="C2D69B" w:themeFill="accent3" w:themeFillTint="99"/>
        </w:rPr>
        <w:t>]</w:t>
      </w:r>
      <w:r w:rsidRPr="00EF62B9">
        <w:rPr>
          <w:rFonts w:ascii="Tahoma" w:hAnsi="Tahoma" w:cs="Tahoma"/>
          <w:sz w:val="20"/>
          <w:szCs w:val="20"/>
          <w:shd w:val="clear" w:color="auto" w:fill="C2D69B" w:themeFill="accent3" w:themeFillTint="99"/>
        </w:rPr>
        <w:t xml:space="preserve"> % годовых</w:t>
      </w:r>
      <w:r w:rsidR="00526E69" w:rsidRPr="00EF62B9">
        <w:rPr>
          <w:rFonts w:ascii="Tahoma" w:hAnsi="Tahoma" w:cs="Tahoma"/>
          <w:b/>
          <w:color w:val="FF0000"/>
          <w:sz w:val="20"/>
          <w:szCs w:val="20"/>
          <w:shd w:val="clear" w:color="auto" w:fill="C2D69B" w:themeFill="accent3" w:themeFillTint="99"/>
        </w:rPr>
        <w:t>]</w:t>
      </w:r>
      <w:r w:rsidR="0001056A" w:rsidRPr="00EF62B9">
        <w:rPr>
          <w:rStyle w:val="ad"/>
          <w:rFonts w:ascii="Tahoma" w:hAnsi="Tahoma" w:cs="Tahoma"/>
          <w:sz w:val="20"/>
          <w:szCs w:val="20"/>
        </w:rPr>
        <w:t xml:space="preserve"> </w:t>
      </w:r>
      <w:r w:rsidR="0001056A" w:rsidRPr="00EF62B9">
        <w:rPr>
          <w:rStyle w:val="ad"/>
          <w:rFonts w:ascii="Tahoma" w:hAnsi="Tahoma" w:cs="Tahoma"/>
          <w:sz w:val="20"/>
          <w:szCs w:val="20"/>
        </w:rPr>
        <w:footnoteReference w:id="151"/>
      </w:r>
      <w:r w:rsidRPr="00EF62B9">
        <w:rPr>
          <w:rFonts w:ascii="Tahoma" w:hAnsi="Tahoma" w:cs="Tahoma"/>
          <w:sz w:val="20"/>
          <w:szCs w:val="20"/>
          <w:vertAlign w:val="superscript"/>
        </w:rPr>
        <w:t xml:space="preserve"> </w:t>
      </w:r>
      <w:r w:rsidRPr="00EF62B9">
        <w:rPr>
          <w:rFonts w:ascii="Tahoma" w:hAnsi="Tahoma" w:cs="Tahoma"/>
          <w:sz w:val="20"/>
          <w:szCs w:val="20"/>
        </w:rPr>
        <w:t>согласовывается путем заключения Сторонами дополнительного соглашения.</w:t>
      </w:r>
    </w:p>
    <w:p w14:paraId="7010BDAB" w14:textId="7F1677C1" w:rsidR="00B3376A" w:rsidRPr="00EF62B9" w:rsidRDefault="00526E69" w:rsidP="002F68A6">
      <w:pPr>
        <w:pStyle w:val="1112"/>
        <w:numPr>
          <w:ilvl w:val="3"/>
          <w:numId w:val="13"/>
        </w:numPr>
        <w:spacing w:before="120" w:after="240"/>
        <w:ind w:left="142" w:hanging="1135"/>
        <w:rPr>
          <w:rFonts w:ascii="Tahoma" w:hAnsi="Tahoma" w:cs="Tahoma"/>
          <w:b/>
          <w:sz w:val="20"/>
          <w:szCs w:val="20"/>
        </w:rPr>
      </w:pPr>
      <w:r w:rsidRPr="00EF62B9">
        <w:rPr>
          <w:rFonts w:ascii="Tahoma" w:hAnsi="Tahoma" w:cs="Tahoma"/>
          <w:b/>
          <w:color w:val="FF0000"/>
          <w:sz w:val="20"/>
          <w:szCs w:val="20"/>
        </w:rPr>
        <w:t>[</w:t>
      </w:r>
      <w:r w:rsidR="00B3376A" w:rsidRPr="006B41B7">
        <w:rPr>
          <w:rFonts w:ascii="Tahoma" w:hAnsi="Tahoma" w:cs="Tahoma"/>
          <w:sz w:val="20"/>
          <w:szCs w:val="20"/>
          <w:shd w:val="clear" w:color="auto" w:fill="C2D69B" w:themeFill="accent3" w:themeFillTint="99"/>
        </w:rPr>
        <w:t>Значение X менее</w:t>
      </w:r>
      <w:r w:rsidR="005E481B" w:rsidRPr="006B41B7">
        <w:rPr>
          <w:rFonts w:ascii="Tahoma" w:hAnsi="Tahoma" w:cs="Tahoma"/>
          <w:sz w:val="20"/>
          <w:szCs w:val="20"/>
          <w:shd w:val="clear" w:color="auto" w:fill="C2D69B" w:themeFill="accent3" w:themeFillTint="99"/>
        </w:rPr>
        <w:t xml:space="preserve"> или равно</w:t>
      </w:r>
      <w:r w:rsidR="00B3376A" w:rsidRPr="006B41B7">
        <w:rPr>
          <w:rFonts w:ascii="Tahoma" w:hAnsi="Tahoma" w:cs="Tahoma"/>
          <w:sz w:val="20"/>
          <w:szCs w:val="20"/>
          <w:shd w:val="clear" w:color="auto" w:fill="C2D69B" w:themeFill="accent3" w:themeFillTint="99"/>
        </w:rPr>
        <w:t xml:space="preserve"> </w:t>
      </w:r>
      <w:r w:rsidRPr="006B41B7">
        <w:rPr>
          <w:rFonts w:ascii="Tahoma" w:hAnsi="Tahoma" w:cs="Tahoma"/>
          <w:b/>
          <w:color w:val="FF0000"/>
          <w:sz w:val="20"/>
          <w:szCs w:val="20"/>
          <w:shd w:val="clear" w:color="auto" w:fill="C2D69B" w:themeFill="accent3" w:themeFillTint="99"/>
        </w:rPr>
        <w:t>[</w:t>
      </w:r>
      <w:r w:rsidR="00B3376A" w:rsidRPr="006B41B7">
        <w:rPr>
          <w:rFonts w:ascii="Tahoma" w:hAnsi="Tahoma" w:cs="Tahoma"/>
          <w:sz w:val="20"/>
          <w:szCs w:val="20"/>
          <w:shd w:val="clear" w:color="auto" w:fill="C2D69B" w:themeFill="accent3" w:themeFillTint="99"/>
        </w:rPr>
        <w:t>•</w:t>
      </w:r>
      <w:r w:rsidRPr="006B41B7">
        <w:rPr>
          <w:rFonts w:ascii="Tahoma" w:hAnsi="Tahoma" w:cs="Tahoma"/>
          <w:b/>
          <w:color w:val="FF0000"/>
          <w:sz w:val="20"/>
          <w:szCs w:val="20"/>
          <w:shd w:val="clear" w:color="auto" w:fill="C2D69B" w:themeFill="accent3" w:themeFillTint="99"/>
        </w:rPr>
        <w:t>]</w:t>
      </w:r>
      <w:r w:rsidR="00B3376A" w:rsidRPr="006B41B7">
        <w:rPr>
          <w:rFonts w:ascii="Tahoma" w:hAnsi="Tahoma" w:cs="Tahoma"/>
          <w:sz w:val="20"/>
          <w:szCs w:val="20"/>
          <w:shd w:val="clear" w:color="auto" w:fill="C2D69B" w:themeFill="accent3" w:themeFillTint="99"/>
        </w:rPr>
        <w:t xml:space="preserve"> % годовых согласовывается путем подписания Сторонами запроса, который является неотъемлемой частью Договора.</w:t>
      </w:r>
      <w:r w:rsidRPr="00EF62B9">
        <w:rPr>
          <w:rFonts w:ascii="Tahoma" w:hAnsi="Tahoma" w:cs="Tahoma"/>
          <w:b/>
          <w:color w:val="FF0000"/>
          <w:sz w:val="20"/>
          <w:szCs w:val="20"/>
        </w:rPr>
        <w:t>]</w:t>
      </w:r>
      <w:r w:rsidR="00B87AEB" w:rsidRPr="00EF62B9">
        <w:rPr>
          <w:rStyle w:val="ad"/>
          <w:rFonts w:ascii="Tahoma" w:hAnsi="Tahoma" w:cs="Tahoma"/>
          <w:b/>
          <w:color w:val="FF0000"/>
          <w:sz w:val="20"/>
          <w:szCs w:val="20"/>
        </w:rPr>
        <w:footnoteReference w:id="152"/>
      </w:r>
    </w:p>
    <w:tbl>
      <w:tblPr>
        <w:tblStyle w:val="affa"/>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tblGrid>
      <w:tr w:rsidR="00B3376A" w:rsidRPr="00DD7155" w14:paraId="00341377" w14:textId="77777777" w:rsidTr="006B772B">
        <w:trPr>
          <w:trHeight w:val="280"/>
        </w:trPr>
        <w:tc>
          <w:tcPr>
            <w:tcW w:w="1135" w:type="dxa"/>
            <w:vMerge w:val="restart"/>
            <w:tcBorders>
              <w:top w:val="nil"/>
              <w:right w:val="nil"/>
            </w:tcBorders>
          </w:tcPr>
          <w:p w14:paraId="0CCE86AA" w14:textId="77777777" w:rsidR="00B3376A" w:rsidRPr="00DD7155" w:rsidRDefault="00B3376A" w:rsidP="002F68A6">
            <w:pPr>
              <w:pStyle w:val="1112"/>
              <w:numPr>
                <w:ilvl w:val="3"/>
                <w:numId w:val="13"/>
              </w:numPr>
              <w:spacing w:before="120" w:after="240"/>
              <w:ind w:left="142" w:hanging="142"/>
              <w:rPr>
                <w:rFonts w:ascii="Tahoma" w:hAnsi="Tahoma" w:cs="Tahoma"/>
                <w:sz w:val="12"/>
                <w:szCs w:val="16"/>
              </w:rPr>
            </w:pPr>
          </w:p>
          <w:p w14:paraId="6A10CE92" w14:textId="77777777" w:rsidR="00B3376A" w:rsidRPr="00DD7155" w:rsidRDefault="00B3376A" w:rsidP="002F68A6">
            <w:pPr>
              <w:pStyle w:val="13"/>
              <w:numPr>
                <w:ilvl w:val="0"/>
                <w:numId w:val="0"/>
              </w:numPr>
              <w:spacing w:before="120" w:after="240"/>
              <w:ind w:left="4"/>
              <w:rPr>
                <w:rFonts w:ascii="Tahoma" w:hAnsi="Tahoma" w:cs="Tahoma"/>
                <w:szCs w:val="22"/>
              </w:rPr>
            </w:pPr>
            <w:r w:rsidRPr="00DD7155">
              <w:rPr>
                <w:rFonts w:ascii="Tahoma" w:hAnsi="Tahoma" w:cs="Tahoma"/>
                <w:i/>
                <w:sz w:val="12"/>
                <w:szCs w:val="16"/>
              </w:rPr>
              <w:t>Условия изменения значения Х%</w:t>
            </w:r>
          </w:p>
        </w:tc>
        <w:tc>
          <w:tcPr>
            <w:tcW w:w="9356" w:type="dxa"/>
            <w:tcBorders>
              <w:left w:val="nil"/>
            </w:tcBorders>
            <w:shd w:val="clear" w:color="auto" w:fill="F2F2F2" w:themeFill="background1" w:themeFillShade="F2"/>
          </w:tcPr>
          <w:p w14:paraId="21D19454" w14:textId="26919EEB" w:rsidR="00B3376A" w:rsidRPr="00EF62B9" w:rsidRDefault="00B3376A" w:rsidP="00301CE3">
            <w:pPr>
              <w:spacing w:before="120" w:after="240"/>
              <w:ind w:left="140" w:firstLine="0"/>
              <w:rPr>
                <w:rFonts w:ascii="Tahoma" w:hAnsi="Tahoma" w:cs="Tahoma"/>
                <w:sz w:val="20"/>
                <w:szCs w:val="20"/>
              </w:rPr>
            </w:pPr>
            <w:r w:rsidRPr="00EF62B9">
              <w:rPr>
                <w:rFonts w:ascii="Tahoma" w:hAnsi="Tahoma" w:cs="Tahoma"/>
                <w:sz w:val="20"/>
                <w:szCs w:val="20"/>
              </w:rPr>
              <w:t xml:space="preserve">Сторона направляет по электронной почте </w:t>
            </w:r>
            <w:r w:rsidR="00526E69" w:rsidRPr="00EF62B9">
              <w:rPr>
                <w:rFonts w:ascii="Tahoma" w:hAnsi="Tahoma" w:cs="Tahoma"/>
                <w:b/>
                <w:color w:val="FF0000"/>
                <w:sz w:val="20"/>
                <w:szCs w:val="20"/>
              </w:rPr>
              <w:t>[</w:t>
            </w:r>
            <w:r w:rsidRPr="00EF62B9">
              <w:rPr>
                <w:rFonts w:ascii="Tahoma" w:hAnsi="Tahoma" w:cs="Tahoma"/>
                <w:sz w:val="20"/>
                <w:szCs w:val="20"/>
                <w:shd w:val="clear" w:color="auto" w:fill="C2D69B" w:themeFill="accent3" w:themeFillTint="99"/>
              </w:rPr>
              <w:t>подписанный</w:t>
            </w:r>
            <w:r w:rsidR="00526E69" w:rsidRPr="00EF62B9">
              <w:rPr>
                <w:rFonts w:ascii="Tahoma" w:hAnsi="Tahoma" w:cs="Tahoma"/>
                <w:b/>
                <w:color w:val="FF0000"/>
                <w:sz w:val="20"/>
                <w:szCs w:val="20"/>
                <w:shd w:val="clear" w:color="auto" w:fill="C2D69B" w:themeFill="accent3" w:themeFillTint="99"/>
              </w:rPr>
              <w:t>]</w:t>
            </w:r>
            <w:r w:rsidR="0001056A" w:rsidRPr="00EF62B9">
              <w:rPr>
                <w:rStyle w:val="ad"/>
                <w:rFonts w:ascii="Tahoma" w:hAnsi="Tahoma" w:cs="Tahoma"/>
                <w:sz w:val="20"/>
                <w:szCs w:val="20"/>
              </w:rPr>
              <w:t xml:space="preserve"> </w:t>
            </w:r>
            <w:r w:rsidR="0001056A" w:rsidRPr="00EF62B9">
              <w:rPr>
                <w:rStyle w:val="ad"/>
                <w:rFonts w:ascii="Tahoma" w:hAnsi="Tahoma" w:cs="Tahoma"/>
                <w:sz w:val="20"/>
                <w:szCs w:val="20"/>
              </w:rPr>
              <w:footnoteReference w:id="153"/>
            </w:r>
            <w:r w:rsidRPr="00EF62B9">
              <w:rPr>
                <w:rFonts w:ascii="Tahoma" w:hAnsi="Tahoma" w:cs="Tahoma"/>
                <w:sz w:val="20"/>
                <w:szCs w:val="20"/>
              </w:rPr>
              <w:t xml:space="preserve"> запрос на согласование значения Х другой Стороне по форме Приложения «Запрос на согласование процентной ставки» с указанием:</w:t>
            </w:r>
          </w:p>
        </w:tc>
      </w:tr>
      <w:tr w:rsidR="00B3376A" w:rsidRPr="00DD7155" w14:paraId="313A3E2C" w14:textId="77777777" w:rsidTr="006B772B">
        <w:trPr>
          <w:trHeight w:val="280"/>
        </w:trPr>
        <w:tc>
          <w:tcPr>
            <w:tcW w:w="1135" w:type="dxa"/>
            <w:vMerge/>
            <w:tcBorders>
              <w:bottom w:val="nil"/>
              <w:right w:val="nil"/>
            </w:tcBorders>
          </w:tcPr>
          <w:p w14:paraId="68DB7181" w14:textId="77777777" w:rsidR="00B3376A" w:rsidRPr="00DD7155" w:rsidRDefault="00B3376A" w:rsidP="002F68A6">
            <w:pPr>
              <w:pStyle w:val="13"/>
              <w:numPr>
                <w:ilvl w:val="0"/>
                <w:numId w:val="0"/>
              </w:numPr>
              <w:spacing w:before="120" w:after="240"/>
              <w:ind w:left="705"/>
              <w:rPr>
                <w:rFonts w:ascii="Tahoma" w:hAnsi="Tahoma" w:cs="Tahoma"/>
                <w:szCs w:val="22"/>
              </w:rPr>
            </w:pPr>
          </w:p>
        </w:tc>
        <w:tc>
          <w:tcPr>
            <w:tcW w:w="9356" w:type="dxa"/>
            <w:tcBorders>
              <w:left w:val="nil"/>
            </w:tcBorders>
            <w:shd w:val="clear" w:color="auto" w:fill="F2F2F2" w:themeFill="background1" w:themeFillShade="F2"/>
          </w:tcPr>
          <w:p w14:paraId="459E4153" w14:textId="77777777"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Х%;</w:t>
            </w:r>
          </w:p>
          <w:p w14:paraId="633CDEBF" w14:textId="091DC366" w:rsidR="00B3376A" w:rsidRPr="00EF62B9" w:rsidDel="00B97A9E" w:rsidRDefault="00AC3336"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даты начала действия Х%</w:t>
            </w:r>
          </w:p>
        </w:tc>
      </w:tr>
      <w:tr w:rsidR="00B3376A" w:rsidRPr="00DD7155" w14:paraId="7BA08B79" w14:textId="77777777" w:rsidTr="006B772B">
        <w:trPr>
          <w:trHeight w:val="280"/>
        </w:trPr>
        <w:tc>
          <w:tcPr>
            <w:tcW w:w="1135" w:type="dxa"/>
            <w:tcBorders>
              <w:top w:val="nil"/>
              <w:bottom w:val="nil"/>
              <w:right w:val="nil"/>
            </w:tcBorders>
          </w:tcPr>
          <w:p w14:paraId="226FF055" w14:textId="77777777" w:rsidR="00B3376A" w:rsidRPr="00DD7155" w:rsidRDefault="00B3376A" w:rsidP="00682DCB">
            <w:pPr>
              <w:pStyle w:val="13"/>
              <w:numPr>
                <w:ilvl w:val="0"/>
                <w:numId w:val="0"/>
              </w:numPr>
              <w:spacing w:before="120" w:after="240"/>
              <w:rPr>
                <w:rFonts w:ascii="Tahoma" w:hAnsi="Tahoma" w:cs="Tahoma"/>
                <w:sz w:val="12"/>
                <w:szCs w:val="16"/>
              </w:rPr>
            </w:pPr>
            <w:r w:rsidRPr="00DD7155">
              <w:rPr>
                <w:rFonts w:ascii="Tahoma" w:hAnsi="Tahoma" w:cs="Tahoma"/>
                <w:i/>
                <w:sz w:val="12"/>
                <w:szCs w:val="16"/>
              </w:rPr>
              <w:t>Срок для направления</w:t>
            </w:r>
          </w:p>
        </w:tc>
        <w:tc>
          <w:tcPr>
            <w:tcW w:w="9356" w:type="dxa"/>
            <w:tcBorders>
              <w:left w:val="nil"/>
            </w:tcBorders>
            <w:shd w:val="clear" w:color="auto" w:fill="F2F2F2" w:themeFill="background1" w:themeFillShade="F2"/>
          </w:tcPr>
          <w:p w14:paraId="3B63B842" w14:textId="5361C019" w:rsidR="00B3376A" w:rsidRPr="00EF62B9" w:rsidDel="00B97A9E" w:rsidRDefault="00B3376A" w:rsidP="00AC3336">
            <w:pPr>
              <w:tabs>
                <w:tab w:val="left" w:pos="180"/>
              </w:tabs>
              <w:spacing w:before="120" w:after="240"/>
              <w:ind w:left="151" w:hanging="11"/>
              <w:rPr>
                <w:rFonts w:ascii="Tahoma" w:hAnsi="Tahoma" w:cs="Tahoma"/>
                <w:i/>
                <w:sz w:val="20"/>
                <w:szCs w:val="20"/>
              </w:rPr>
            </w:pPr>
            <w:r w:rsidRPr="00EF62B9">
              <w:rPr>
                <w:rFonts w:ascii="Tahoma" w:hAnsi="Tahoma" w:cs="Tahoma"/>
                <w:sz w:val="20"/>
                <w:szCs w:val="20"/>
              </w:rPr>
              <w:t>н</w:t>
            </w:r>
            <w:r w:rsidR="00AC3336" w:rsidRPr="00EF62B9">
              <w:rPr>
                <w:rFonts w:ascii="Tahoma" w:hAnsi="Tahoma" w:cs="Tahoma"/>
                <w:sz w:val="20"/>
                <w:szCs w:val="20"/>
              </w:rPr>
              <w:t>е менее, чем за 5 р.д.</w:t>
            </w:r>
            <w:r w:rsidRPr="00EF62B9">
              <w:rPr>
                <w:rFonts w:ascii="Tahoma" w:hAnsi="Tahoma" w:cs="Tahoma"/>
                <w:sz w:val="20"/>
                <w:szCs w:val="20"/>
              </w:rPr>
              <w:t xml:space="preserve"> до даты установления размера Х%.</w:t>
            </w:r>
          </w:p>
        </w:tc>
      </w:tr>
    </w:tbl>
    <w:p w14:paraId="59139672" w14:textId="77777777" w:rsidR="00B3376A" w:rsidRPr="00682DCB" w:rsidRDefault="00B3376A" w:rsidP="00682DCB">
      <w:pPr>
        <w:pStyle w:val="afff1"/>
        <w:tabs>
          <w:tab w:val="left" w:pos="709"/>
        </w:tabs>
        <w:ind w:left="142"/>
        <w:rPr>
          <w:rFonts w:ascii="Tahoma" w:hAnsi="Tahoma" w:cs="Tahoma"/>
          <w:sz w:val="20"/>
        </w:rPr>
      </w:pPr>
    </w:p>
    <w:tbl>
      <w:tblPr>
        <w:tblStyle w:val="affa"/>
        <w:tblpPr w:bottomFromText="113" w:vertAnchor="text" w:tblpX="-992" w:tblpY="1"/>
        <w:tblOverlap w:val="nev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4962"/>
        <w:gridCol w:w="4394"/>
      </w:tblGrid>
      <w:tr w:rsidR="00B3376A" w:rsidRPr="00DD7155" w14:paraId="52A19C68" w14:textId="77777777" w:rsidTr="006B772B">
        <w:trPr>
          <w:trHeight w:val="280"/>
        </w:trPr>
        <w:tc>
          <w:tcPr>
            <w:tcW w:w="1134" w:type="dxa"/>
          </w:tcPr>
          <w:p w14:paraId="5F7F660F" w14:textId="77777777" w:rsidR="00B3376A" w:rsidRPr="00DD7155" w:rsidRDefault="00B3376A" w:rsidP="002F68A6">
            <w:pPr>
              <w:pStyle w:val="1112"/>
              <w:numPr>
                <w:ilvl w:val="3"/>
                <w:numId w:val="13"/>
              </w:numPr>
              <w:spacing w:before="120" w:after="240"/>
              <w:ind w:left="142" w:hanging="142"/>
              <w:rPr>
                <w:rFonts w:ascii="Tahoma" w:hAnsi="Tahoma" w:cs="Tahoma"/>
                <w:b/>
                <w:sz w:val="18"/>
                <w:szCs w:val="22"/>
              </w:rPr>
            </w:pPr>
          </w:p>
        </w:tc>
        <w:tc>
          <w:tcPr>
            <w:tcW w:w="9356" w:type="dxa"/>
            <w:gridSpan w:val="2"/>
            <w:tcBorders>
              <w:top w:val="dotted" w:sz="4" w:space="0" w:color="auto"/>
              <w:bottom w:val="dotted" w:sz="4" w:space="0" w:color="auto"/>
            </w:tcBorders>
            <w:shd w:val="clear" w:color="auto" w:fill="F2F2F2" w:themeFill="background1" w:themeFillShade="F2"/>
          </w:tcPr>
          <w:p w14:paraId="357B34B4" w14:textId="77777777" w:rsidR="00B3376A" w:rsidRPr="00EF62B9" w:rsidRDefault="00B3376A" w:rsidP="002F68A6">
            <w:pPr>
              <w:pStyle w:val="afff1"/>
              <w:spacing w:before="120" w:after="240"/>
              <w:ind w:left="145" w:right="-2"/>
              <w:rPr>
                <w:rFonts w:ascii="Tahoma" w:hAnsi="Tahoma" w:cs="Tahoma"/>
                <w:sz w:val="20"/>
                <w:szCs w:val="20"/>
              </w:rPr>
            </w:pPr>
            <w:r w:rsidRPr="00EF62B9">
              <w:rPr>
                <w:rFonts w:ascii="Tahoma" w:hAnsi="Tahoma" w:cs="Tahoma"/>
                <w:sz w:val="20"/>
                <w:szCs w:val="20"/>
              </w:rPr>
              <w:t xml:space="preserve">Заказчик рассматривает запрос Подрядчика </w:t>
            </w:r>
          </w:p>
        </w:tc>
      </w:tr>
      <w:tr w:rsidR="00B3376A" w:rsidRPr="00DD7155" w14:paraId="53DDD061" w14:textId="77777777" w:rsidTr="006B772B">
        <w:trPr>
          <w:trHeight w:val="280"/>
        </w:trPr>
        <w:tc>
          <w:tcPr>
            <w:tcW w:w="1134" w:type="dxa"/>
            <w:vMerge w:val="restart"/>
          </w:tcPr>
          <w:p w14:paraId="1CFA1268" w14:textId="77777777" w:rsidR="00B3376A" w:rsidRPr="00DD7155" w:rsidRDefault="00B3376A" w:rsidP="002F68A6">
            <w:pPr>
              <w:pStyle w:val="13"/>
              <w:numPr>
                <w:ilvl w:val="0"/>
                <w:numId w:val="0"/>
              </w:numPr>
              <w:spacing w:before="120" w:after="240"/>
              <w:rPr>
                <w:rFonts w:ascii="Tahoma" w:hAnsi="Tahoma" w:cs="Tahoma"/>
                <w:b/>
                <w:i/>
                <w:sz w:val="12"/>
                <w:szCs w:val="16"/>
              </w:rPr>
            </w:pPr>
            <w:r w:rsidRPr="00DD7155">
              <w:rPr>
                <w:rFonts w:ascii="Tahoma" w:hAnsi="Tahoma" w:cs="Tahoma"/>
                <w:i/>
                <w:sz w:val="12"/>
                <w:szCs w:val="16"/>
              </w:rPr>
              <w:t>Решение Заказчика1</w:t>
            </w:r>
          </w:p>
          <w:p w14:paraId="40A0E457"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7764BF29"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6F0674C3"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65BA5A31"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392305A8"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0F9CE18A"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10852701"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5F3609DC"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3725151D"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24A7CB5C"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54314962"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01D920F4"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01D1D6C9"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6A297B97"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547744E3"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7E9AA662"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0DEDE95A"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7B1DDCF6"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43B2BD35"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3B116D33" w14:textId="77777777" w:rsidR="00B3376A" w:rsidRPr="00DD7155" w:rsidRDefault="00B3376A" w:rsidP="002F68A6">
            <w:pPr>
              <w:pStyle w:val="13"/>
              <w:numPr>
                <w:ilvl w:val="0"/>
                <w:numId w:val="0"/>
              </w:numPr>
              <w:spacing w:before="120" w:after="240"/>
              <w:rPr>
                <w:rFonts w:ascii="Tahoma" w:hAnsi="Tahoma" w:cs="Tahoma"/>
                <w:b/>
                <w:i/>
                <w:sz w:val="12"/>
                <w:szCs w:val="16"/>
              </w:rPr>
            </w:pPr>
          </w:p>
          <w:p w14:paraId="26971A4A" w14:textId="77777777" w:rsidR="00B3376A" w:rsidRPr="00DD7155" w:rsidRDefault="00B3376A" w:rsidP="002F68A6">
            <w:pPr>
              <w:pStyle w:val="13"/>
              <w:numPr>
                <w:ilvl w:val="0"/>
                <w:numId w:val="0"/>
              </w:numPr>
              <w:spacing w:before="120" w:after="240"/>
              <w:rPr>
                <w:rFonts w:ascii="Tahoma" w:hAnsi="Tahoma" w:cs="Tahoma"/>
                <w:b/>
                <w:i/>
                <w:szCs w:val="22"/>
              </w:rPr>
            </w:pPr>
          </w:p>
          <w:p w14:paraId="0DD85DC8" w14:textId="61DAB9E4" w:rsidR="00B3376A" w:rsidRDefault="00B3376A" w:rsidP="002F68A6">
            <w:pPr>
              <w:pStyle w:val="13"/>
              <w:numPr>
                <w:ilvl w:val="0"/>
                <w:numId w:val="0"/>
              </w:numPr>
              <w:spacing w:before="120" w:after="240"/>
              <w:rPr>
                <w:rFonts w:ascii="Tahoma" w:hAnsi="Tahoma" w:cs="Tahoma"/>
                <w:b/>
                <w:i/>
                <w:szCs w:val="22"/>
              </w:rPr>
            </w:pPr>
          </w:p>
          <w:p w14:paraId="1F1A46EF" w14:textId="3B87637A" w:rsidR="006B772B" w:rsidRDefault="006B772B" w:rsidP="002F68A6">
            <w:pPr>
              <w:pStyle w:val="13"/>
              <w:numPr>
                <w:ilvl w:val="0"/>
                <w:numId w:val="0"/>
              </w:numPr>
              <w:spacing w:before="120" w:after="240"/>
              <w:rPr>
                <w:rFonts w:ascii="Tahoma" w:hAnsi="Tahoma" w:cs="Tahoma"/>
                <w:b/>
                <w:i/>
                <w:szCs w:val="22"/>
              </w:rPr>
            </w:pPr>
          </w:p>
          <w:p w14:paraId="54000D9F" w14:textId="77777777" w:rsidR="006B772B" w:rsidRPr="00DD7155" w:rsidRDefault="006B772B" w:rsidP="002F68A6">
            <w:pPr>
              <w:pStyle w:val="13"/>
              <w:numPr>
                <w:ilvl w:val="0"/>
                <w:numId w:val="0"/>
              </w:numPr>
              <w:spacing w:before="120" w:after="240"/>
              <w:rPr>
                <w:rFonts w:ascii="Tahoma" w:hAnsi="Tahoma" w:cs="Tahoma"/>
                <w:b/>
                <w:i/>
                <w:szCs w:val="22"/>
              </w:rPr>
            </w:pPr>
          </w:p>
          <w:p w14:paraId="4C7C5858" w14:textId="77777777" w:rsidR="00B3376A" w:rsidRPr="00DD7155" w:rsidRDefault="00B3376A" w:rsidP="002F68A6">
            <w:pPr>
              <w:pStyle w:val="13"/>
              <w:numPr>
                <w:ilvl w:val="0"/>
                <w:numId w:val="0"/>
              </w:numPr>
              <w:spacing w:before="120" w:after="240"/>
              <w:rPr>
                <w:rFonts w:ascii="Tahoma" w:hAnsi="Tahoma" w:cs="Tahoma"/>
                <w:b/>
                <w:i/>
                <w:sz w:val="12"/>
                <w:szCs w:val="16"/>
              </w:rPr>
            </w:pPr>
            <w:r w:rsidRPr="00DD7155">
              <w:rPr>
                <w:rFonts w:ascii="Tahoma" w:hAnsi="Tahoma" w:cs="Tahoma"/>
                <w:i/>
                <w:sz w:val="12"/>
                <w:szCs w:val="16"/>
              </w:rPr>
              <w:t>Решение Заказчика2</w:t>
            </w:r>
          </w:p>
        </w:tc>
        <w:tc>
          <w:tcPr>
            <w:tcW w:w="9356" w:type="dxa"/>
            <w:gridSpan w:val="2"/>
            <w:tcBorders>
              <w:top w:val="dotted" w:sz="4" w:space="0" w:color="auto"/>
              <w:bottom w:val="dotted" w:sz="4" w:space="0" w:color="auto"/>
            </w:tcBorders>
            <w:shd w:val="clear" w:color="auto" w:fill="F2F2F2" w:themeFill="background1" w:themeFillShade="F2"/>
          </w:tcPr>
          <w:p w14:paraId="595603D4" w14:textId="77777777" w:rsidR="00B3376A" w:rsidRPr="00EF62B9" w:rsidRDefault="00B3376A" w:rsidP="002F68A6">
            <w:pPr>
              <w:pStyle w:val="afff1"/>
              <w:spacing w:before="120" w:after="240"/>
              <w:ind w:left="145" w:right="-2"/>
              <w:rPr>
                <w:rFonts w:ascii="Tahoma" w:hAnsi="Tahoma" w:cs="Tahoma"/>
                <w:sz w:val="20"/>
                <w:szCs w:val="20"/>
              </w:rPr>
            </w:pPr>
            <w:r w:rsidRPr="00EF62B9">
              <w:rPr>
                <w:rFonts w:ascii="Tahoma" w:hAnsi="Tahoma" w:cs="Tahoma"/>
                <w:sz w:val="20"/>
                <w:szCs w:val="20"/>
              </w:rPr>
              <w:t>если условия размера Х% подтверждаются:</w:t>
            </w:r>
          </w:p>
        </w:tc>
      </w:tr>
      <w:tr w:rsidR="00B3376A" w:rsidRPr="00DD7155" w14:paraId="7C7FF63A" w14:textId="77777777" w:rsidTr="006B772B">
        <w:trPr>
          <w:trHeight w:val="280"/>
        </w:trPr>
        <w:tc>
          <w:tcPr>
            <w:tcW w:w="1134" w:type="dxa"/>
            <w:vMerge/>
          </w:tcPr>
          <w:p w14:paraId="7F8FF672" w14:textId="77777777" w:rsidR="00B3376A" w:rsidRPr="00DD7155" w:rsidRDefault="00B3376A" w:rsidP="002F68A6">
            <w:pPr>
              <w:pStyle w:val="13"/>
              <w:numPr>
                <w:ilvl w:val="0"/>
                <w:numId w:val="0"/>
              </w:numPr>
              <w:spacing w:before="120" w:after="240"/>
              <w:rPr>
                <w:rFonts w:ascii="Tahoma" w:hAnsi="Tahoma" w:cs="Tahoma"/>
                <w:b/>
                <w:szCs w:val="22"/>
              </w:rPr>
            </w:pPr>
          </w:p>
        </w:tc>
        <w:tc>
          <w:tcPr>
            <w:tcW w:w="4962" w:type="dxa"/>
            <w:tcBorders>
              <w:top w:val="dotted" w:sz="4" w:space="0" w:color="auto"/>
              <w:bottom w:val="dotted" w:sz="4" w:space="0" w:color="auto"/>
            </w:tcBorders>
            <w:shd w:val="clear" w:color="auto" w:fill="F2F2F2" w:themeFill="background1" w:themeFillShade="F2"/>
          </w:tcPr>
          <w:p w14:paraId="50EE721E" w14:textId="491AAF27"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 xml:space="preserve">согласовывает применение значения Х путем </w:t>
            </w:r>
            <w:r w:rsidR="00526E69" w:rsidRPr="00EF62B9">
              <w:rPr>
                <w:rFonts w:ascii="Tahoma" w:hAnsi="Tahoma" w:cs="Tahoma"/>
                <w:b/>
                <w:color w:val="FF0000"/>
                <w:sz w:val="20"/>
                <w:szCs w:val="20"/>
              </w:rPr>
              <w:t>[</w:t>
            </w:r>
            <w:r w:rsidRPr="00EF62B9">
              <w:rPr>
                <w:rFonts w:ascii="Tahoma" w:hAnsi="Tahoma" w:cs="Tahoma"/>
                <w:sz w:val="20"/>
                <w:szCs w:val="20"/>
                <w:shd w:val="clear" w:color="auto" w:fill="C2D69B" w:themeFill="accent3" w:themeFillTint="99"/>
              </w:rPr>
              <w:t>направления по электронной почте подписанного Заказчиком запроса Подрядчика</w:t>
            </w:r>
            <w:r w:rsidR="00526E69" w:rsidRPr="00EF62B9">
              <w:rPr>
                <w:rFonts w:ascii="Tahoma" w:hAnsi="Tahoma" w:cs="Tahoma"/>
                <w:b/>
                <w:color w:val="FF0000"/>
                <w:sz w:val="20"/>
                <w:szCs w:val="20"/>
              </w:rPr>
              <w:t>]</w:t>
            </w:r>
            <w:r w:rsidR="0001056A" w:rsidRPr="00EF62B9">
              <w:rPr>
                <w:rStyle w:val="ad"/>
                <w:rFonts w:ascii="Tahoma" w:hAnsi="Tahoma" w:cs="Tahoma"/>
                <w:sz w:val="20"/>
                <w:szCs w:val="20"/>
              </w:rPr>
              <w:footnoteReference w:id="154"/>
            </w:r>
            <w:r w:rsidRPr="00EF62B9">
              <w:rPr>
                <w:rFonts w:ascii="Tahoma" w:hAnsi="Tahoma" w:cs="Tahoma"/>
                <w:b/>
                <w:sz w:val="20"/>
                <w:szCs w:val="20"/>
              </w:rPr>
              <w:t>/</w:t>
            </w:r>
            <w:r w:rsidRPr="00EF62B9">
              <w:rPr>
                <w:rFonts w:ascii="Tahoma" w:hAnsi="Tahoma" w:cs="Tahoma"/>
                <w:sz w:val="20"/>
                <w:szCs w:val="20"/>
              </w:rPr>
              <w:t xml:space="preserve"> заключения Сторонами дополнительного соглашения. Х% не может превышать среднеарифметическое значение Х, рассчитанное на основании предложений кредитора Под</w:t>
            </w:r>
            <w:r w:rsidR="00AC3336" w:rsidRPr="00EF62B9">
              <w:rPr>
                <w:rFonts w:ascii="Tahoma" w:hAnsi="Tahoma" w:cs="Tahoma"/>
                <w:sz w:val="20"/>
                <w:szCs w:val="20"/>
              </w:rPr>
              <w:t>рядчика</w:t>
            </w:r>
            <w:r w:rsidRPr="00EF62B9">
              <w:rPr>
                <w:rFonts w:ascii="Tahoma" w:hAnsi="Tahoma" w:cs="Tahoma"/>
                <w:sz w:val="20"/>
                <w:szCs w:val="20"/>
              </w:rPr>
              <w:t>, референтных банков и/или финансово-кредитных организаций (далее - ФКО), указанных Заказчиком .</w:t>
            </w:r>
          </w:p>
          <w:p w14:paraId="669CC8BB" w14:textId="77777777" w:rsidR="00B3376A" w:rsidRPr="00EF62B9" w:rsidRDefault="00B3376A" w:rsidP="00301CE3">
            <w:pPr>
              <w:pStyle w:val="afff1"/>
              <w:tabs>
                <w:tab w:val="left" w:pos="1271"/>
              </w:tabs>
              <w:spacing w:before="120" w:after="240"/>
              <w:ind w:left="710"/>
              <w:rPr>
                <w:rFonts w:ascii="Tahoma" w:hAnsi="Tahoma" w:cs="Tahoma"/>
                <w:sz w:val="20"/>
                <w:szCs w:val="20"/>
              </w:rPr>
            </w:pPr>
            <w:r w:rsidRPr="00EF62B9">
              <w:rPr>
                <w:rFonts w:ascii="Tahoma" w:hAnsi="Tahoma" w:cs="Tahoma"/>
                <w:sz w:val="20"/>
                <w:szCs w:val="20"/>
              </w:rPr>
              <w:t>При этом, новый Х% не применяется к Денежным обязательствам, по которым начисление процентов началось до даты вступления его в действие;</w:t>
            </w:r>
          </w:p>
          <w:p w14:paraId="27CD93FD" w14:textId="77777777" w:rsidR="00B3376A" w:rsidRPr="00EF62B9" w:rsidRDefault="00B3376A" w:rsidP="002F68A6">
            <w:pPr>
              <w:pStyle w:val="afff1"/>
              <w:tabs>
                <w:tab w:val="left" w:pos="1271"/>
              </w:tabs>
              <w:spacing w:before="120" w:after="240"/>
              <w:ind w:hanging="16"/>
              <w:rPr>
                <w:rFonts w:ascii="Tahoma" w:hAnsi="Tahoma" w:cs="Tahoma"/>
                <w:sz w:val="20"/>
                <w:szCs w:val="20"/>
              </w:rPr>
            </w:pPr>
          </w:p>
          <w:p w14:paraId="14B31386" w14:textId="77777777" w:rsidR="00B3376A" w:rsidRPr="00EF62B9" w:rsidRDefault="00B3376A" w:rsidP="002F68A6">
            <w:pPr>
              <w:tabs>
                <w:tab w:val="left" w:pos="704"/>
                <w:tab w:val="left" w:pos="993"/>
              </w:tabs>
              <w:spacing w:before="120" w:after="240"/>
              <w:ind w:left="720" w:hanging="360"/>
              <w:rPr>
                <w:rFonts w:ascii="Tahoma" w:hAnsi="Tahoma" w:cs="Tahoma"/>
                <w:sz w:val="20"/>
                <w:szCs w:val="20"/>
              </w:rPr>
            </w:pPr>
          </w:p>
        </w:tc>
        <w:tc>
          <w:tcPr>
            <w:tcW w:w="4394" w:type="dxa"/>
            <w:tcBorders>
              <w:top w:val="dotted" w:sz="4" w:space="0" w:color="auto"/>
              <w:bottom w:val="dotted" w:sz="4" w:space="0" w:color="auto"/>
            </w:tcBorders>
            <w:shd w:val="clear" w:color="auto" w:fill="F2F2F2" w:themeFill="background1" w:themeFillShade="F2"/>
          </w:tcPr>
          <w:p w14:paraId="3500C184" w14:textId="77777777"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 xml:space="preserve">отказывает в применении значения Х, при этом: </w:t>
            </w:r>
          </w:p>
          <w:p w14:paraId="790CA384" w14:textId="77777777" w:rsidR="00B3376A" w:rsidRPr="00EF62B9" w:rsidRDefault="00B3376A" w:rsidP="002F68A6">
            <w:pPr>
              <w:pStyle w:val="afff1"/>
              <w:widowControl/>
              <w:numPr>
                <w:ilvl w:val="1"/>
                <w:numId w:val="70"/>
              </w:numPr>
              <w:tabs>
                <w:tab w:val="left" w:pos="988"/>
              </w:tabs>
              <w:autoSpaceDE/>
              <w:autoSpaceDN/>
              <w:adjustRightInd/>
              <w:spacing w:before="120" w:after="240"/>
              <w:ind w:left="720"/>
              <w:contextualSpacing/>
              <w:rPr>
                <w:rFonts w:ascii="Tahoma" w:hAnsi="Tahoma" w:cs="Tahoma"/>
                <w:sz w:val="20"/>
                <w:szCs w:val="20"/>
              </w:rPr>
            </w:pPr>
            <w:r w:rsidRPr="00EF62B9">
              <w:rPr>
                <w:rFonts w:ascii="Tahoma" w:hAnsi="Tahoma" w:cs="Tahoma"/>
                <w:sz w:val="20"/>
                <w:szCs w:val="20"/>
              </w:rPr>
              <w:t>для Денежных обязательств, начисление процентов по которым началось, действующий Х% продолжает действовать;</w:t>
            </w:r>
          </w:p>
          <w:p w14:paraId="74E9F27D" w14:textId="77777777" w:rsidR="00B3376A" w:rsidRPr="00EF62B9" w:rsidRDefault="00B3376A" w:rsidP="002F68A6">
            <w:pPr>
              <w:pStyle w:val="afff1"/>
              <w:widowControl/>
              <w:numPr>
                <w:ilvl w:val="1"/>
                <w:numId w:val="70"/>
              </w:numPr>
              <w:tabs>
                <w:tab w:val="left" w:pos="988"/>
              </w:tabs>
              <w:autoSpaceDE/>
              <w:autoSpaceDN/>
              <w:adjustRightInd/>
              <w:spacing w:before="120" w:after="240"/>
              <w:ind w:left="720"/>
              <w:contextualSpacing/>
              <w:rPr>
                <w:rFonts w:ascii="Tahoma" w:hAnsi="Tahoma" w:cs="Tahoma"/>
                <w:sz w:val="20"/>
                <w:szCs w:val="20"/>
              </w:rPr>
            </w:pPr>
            <w:r w:rsidRPr="00EF62B9">
              <w:rPr>
                <w:rFonts w:ascii="Tahoma" w:hAnsi="Tahoma" w:cs="Tahoma"/>
                <w:sz w:val="20"/>
                <w:szCs w:val="20"/>
              </w:rPr>
              <w:t>для Денежных обязательств, начисление процентов по которым не началось, проценты не начисляются и устанавливается отсрочка платежей Заказчика:</w:t>
            </w:r>
          </w:p>
          <w:p w14:paraId="4E08A935" w14:textId="3EE6D76C" w:rsidR="00B3376A" w:rsidRPr="00EF62B9" w:rsidRDefault="00526E69" w:rsidP="002F68A6">
            <w:pPr>
              <w:pStyle w:val="afff1"/>
              <w:widowControl/>
              <w:numPr>
                <w:ilvl w:val="0"/>
                <w:numId w:val="167"/>
              </w:numPr>
              <w:tabs>
                <w:tab w:val="left" w:pos="704"/>
                <w:tab w:val="left" w:pos="993"/>
              </w:tabs>
              <w:autoSpaceDE/>
              <w:autoSpaceDN/>
              <w:adjustRightInd/>
              <w:spacing w:before="120" w:after="240"/>
              <w:contextualSpacing/>
              <w:rPr>
                <w:rFonts w:ascii="Tahoma" w:hAnsi="Tahoma" w:cs="Tahoma"/>
                <w:sz w:val="20"/>
                <w:szCs w:val="20"/>
              </w:rPr>
            </w:pPr>
            <w:r w:rsidRPr="00EF62B9">
              <w:rPr>
                <w:rFonts w:ascii="Tahoma" w:hAnsi="Tahoma" w:cs="Tahoma"/>
                <w:b/>
                <w:color w:val="FF0000"/>
                <w:sz w:val="20"/>
                <w:szCs w:val="20"/>
              </w:rPr>
              <w:t>[</w:t>
            </w:r>
            <w:r w:rsidR="00B3376A" w:rsidRPr="00EF62B9">
              <w:rPr>
                <w:rFonts w:ascii="Tahoma" w:hAnsi="Tahoma" w:cs="Tahoma"/>
                <w:sz w:val="20"/>
                <w:szCs w:val="20"/>
              </w:rPr>
              <w:t xml:space="preserve">в отношении принятых Работ </w:t>
            </w:r>
            <w:r w:rsidR="00B3376A" w:rsidRPr="00EF62B9">
              <w:rPr>
                <w:rFonts w:ascii="Tahoma" w:hAnsi="Tahoma" w:cs="Tahoma"/>
                <w:b/>
                <w:sz w:val="20"/>
                <w:szCs w:val="20"/>
              </w:rPr>
              <w:t>/</w:t>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highlight w:val="green"/>
              </w:rPr>
              <w:t>Услуг</w:t>
            </w:r>
            <w:r w:rsidRPr="00EF62B9">
              <w:rPr>
                <w:rFonts w:ascii="Tahoma" w:hAnsi="Tahoma" w:cs="Tahoma"/>
                <w:b/>
                <w:color w:val="FF0000"/>
                <w:sz w:val="20"/>
                <w:szCs w:val="20"/>
              </w:rPr>
              <w:t>][</w:t>
            </w:r>
            <w:r w:rsidR="00B3376A" w:rsidRPr="00EF62B9">
              <w:rPr>
                <w:rFonts w:ascii="Tahoma" w:hAnsi="Tahoma" w:cs="Tahoma"/>
                <w:sz w:val="20"/>
                <w:szCs w:val="20"/>
                <w:highlight w:val="magenta"/>
              </w:rPr>
              <w:t>, Прав на ПО</w:t>
            </w:r>
            <w:r w:rsidRPr="00EF62B9">
              <w:rPr>
                <w:rFonts w:ascii="Tahoma" w:hAnsi="Tahoma" w:cs="Tahoma"/>
                <w:b/>
                <w:color w:val="FF0000"/>
                <w:sz w:val="20"/>
                <w:szCs w:val="20"/>
              </w:rPr>
              <w:t>]</w:t>
            </w:r>
            <w:r w:rsidR="00B3376A" w:rsidRPr="00EF62B9">
              <w:rPr>
                <w:rFonts w:ascii="Tahoma" w:hAnsi="Tahoma" w:cs="Tahoma"/>
                <w:sz w:val="20"/>
                <w:szCs w:val="20"/>
              </w:rPr>
              <w:t xml:space="preserve"> –  в первый (-ую) рабочий (-ую)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01056A" w:rsidRPr="00EF62B9">
              <w:rPr>
                <w:rStyle w:val="ad"/>
                <w:rFonts w:ascii="Tahoma" w:hAnsi="Tahoma" w:cs="Tahoma"/>
                <w:color w:val="C0504D" w:themeColor="accent2"/>
                <w:sz w:val="20"/>
                <w:szCs w:val="20"/>
              </w:rPr>
              <w:footnoteReference w:id="155"/>
            </w:r>
            <w:r w:rsidRPr="00EF62B9">
              <w:rPr>
                <w:rFonts w:ascii="Tahoma" w:hAnsi="Tahoma" w:cs="Tahoma"/>
                <w:b/>
                <w:color w:val="FF0000"/>
                <w:sz w:val="20"/>
                <w:szCs w:val="20"/>
              </w:rPr>
              <w:t>[</w:t>
            </w:r>
            <w:r w:rsidR="00B3376A" w:rsidRPr="00EF62B9">
              <w:rPr>
                <w:rFonts w:ascii="Tahoma" w:hAnsi="Tahoma" w:cs="Tahoma"/>
                <w:sz w:val="20"/>
                <w:szCs w:val="20"/>
              </w:rPr>
              <w:t>после истечения</w:t>
            </w:r>
            <w:r w:rsidRPr="00EF62B9">
              <w:rPr>
                <w:rFonts w:ascii="Tahoma" w:hAnsi="Tahoma" w:cs="Tahoma"/>
                <w:b/>
                <w:color w:val="FF0000"/>
                <w:sz w:val="20"/>
                <w:szCs w:val="20"/>
              </w:rPr>
              <w:t>]</w:t>
            </w:r>
            <w:r w:rsidR="00B3376A" w:rsidRPr="00EF62B9">
              <w:rPr>
                <w:rFonts w:ascii="Tahoma" w:hAnsi="Tahoma" w:cs="Tahoma"/>
                <w:b/>
                <w:sz w:val="20"/>
                <w:szCs w:val="20"/>
              </w:rPr>
              <w:t>/</w:t>
            </w:r>
            <w:r w:rsidRPr="00EF62B9">
              <w:rPr>
                <w:rFonts w:ascii="Tahoma" w:hAnsi="Tahoma" w:cs="Tahoma"/>
                <w:b/>
                <w:color w:val="FF0000"/>
                <w:sz w:val="20"/>
                <w:szCs w:val="20"/>
              </w:rPr>
              <w:t>[</w:t>
            </w:r>
            <w:r w:rsidR="00AC3336" w:rsidRPr="00EF62B9">
              <w:rPr>
                <w:rFonts w:ascii="Tahoma" w:hAnsi="Tahoma" w:cs="Tahoma"/>
                <w:sz w:val="20"/>
                <w:szCs w:val="20"/>
              </w:rPr>
              <w:t xml:space="preserve"> </w:t>
            </w:r>
            <w:r w:rsidR="00B3376A" w:rsidRPr="00EF62B9">
              <w:rPr>
                <w:rFonts w:ascii="Tahoma" w:hAnsi="Tahoma" w:cs="Tahoma"/>
                <w:sz w:val="20"/>
                <w:szCs w:val="20"/>
              </w:rPr>
              <w:t>не позднее</w:t>
            </w:r>
            <w:r w:rsidR="00B3376A" w:rsidRPr="00EF62B9" w:rsidDel="00C6053D">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01056A" w:rsidRPr="00EF62B9">
              <w:rPr>
                <w:rStyle w:val="ad"/>
                <w:rFonts w:ascii="Tahoma" w:hAnsi="Tahoma" w:cs="Tahoma"/>
                <w:sz w:val="20"/>
                <w:szCs w:val="20"/>
              </w:rPr>
              <w:footnoteReference w:id="156"/>
            </w:r>
            <w:r w:rsidR="00B3376A" w:rsidRPr="00EF62B9">
              <w:rPr>
                <w:rFonts w:ascii="Tahoma" w:hAnsi="Tahoma" w:cs="Tahoma"/>
                <w:sz w:val="20"/>
                <w:szCs w:val="20"/>
              </w:rPr>
              <w:t xml:space="preserve"> к.д. с даты отказа Заказчика</w:t>
            </w:r>
            <w:r w:rsidR="00B3376A" w:rsidRPr="00EF62B9">
              <w:rPr>
                <w:rFonts w:ascii="Tahoma" w:hAnsi="Tahoma" w:cs="Tahoma"/>
                <w:b/>
                <w:sz w:val="20"/>
                <w:szCs w:val="20"/>
              </w:rPr>
              <w:t xml:space="preserve"> </w:t>
            </w:r>
            <w:r w:rsidR="00B3376A" w:rsidRPr="00EF62B9">
              <w:rPr>
                <w:rFonts w:ascii="Tahoma" w:hAnsi="Tahoma" w:cs="Tahoma"/>
                <w:sz w:val="20"/>
                <w:szCs w:val="20"/>
              </w:rPr>
              <w:t xml:space="preserve">в применении нового Х% и  предоставления оригиналов первичных учетных документов, счета </w:t>
            </w:r>
            <w:r w:rsidRPr="00EF62B9">
              <w:rPr>
                <w:rFonts w:ascii="Tahoma" w:hAnsi="Tahoma" w:cs="Tahoma"/>
                <w:b/>
                <w:color w:val="FF0000"/>
                <w:sz w:val="20"/>
                <w:szCs w:val="20"/>
              </w:rPr>
              <w:t>[</w:t>
            </w:r>
            <w:r w:rsidR="00B3376A" w:rsidRPr="00EF62B9">
              <w:rPr>
                <w:rFonts w:ascii="Tahoma" w:hAnsi="Tahoma" w:cs="Tahoma"/>
                <w:sz w:val="20"/>
                <w:szCs w:val="20"/>
              </w:rPr>
              <w:t>и счета-фактуры</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p>
          <w:p w14:paraId="3D504393" w14:textId="20FEDFD2" w:rsidR="00B3376A" w:rsidRPr="00EF62B9" w:rsidRDefault="00526E69" w:rsidP="002F68A6">
            <w:pPr>
              <w:pStyle w:val="afff1"/>
              <w:widowControl/>
              <w:numPr>
                <w:ilvl w:val="0"/>
                <w:numId w:val="167"/>
              </w:numPr>
              <w:tabs>
                <w:tab w:val="left" w:pos="704"/>
                <w:tab w:val="left" w:pos="993"/>
              </w:tabs>
              <w:autoSpaceDE/>
              <w:autoSpaceDN/>
              <w:adjustRightInd/>
              <w:spacing w:before="120" w:after="240"/>
              <w:contextualSpacing/>
              <w:rPr>
                <w:rFonts w:ascii="Tahoma" w:hAnsi="Tahoma" w:cs="Tahoma"/>
                <w:sz w:val="20"/>
                <w:szCs w:val="20"/>
              </w:rPr>
            </w:pPr>
            <w:r w:rsidRPr="00EF62B9">
              <w:rPr>
                <w:rFonts w:ascii="Tahoma" w:hAnsi="Tahoma" w:cs="Tahoma"/>
                <w:b/>
                <w:color w:val="FF0000"/>
                <w:sz w:val="20"/>
                <w:szCs w:val="20"/>
              </w:rPr>
              <w:t>[</w:t>
            </w:r>
            <w:r w:rsidR="00B3376A" w:rsidRPr="00EF62B9">
              <w:rPr>
                <w:rFonts w:ascii="Tahoma" w:hAnsi="Tahoma" w:cs="Tahoma"/>
                <w:sz w:val="20"/>
                <w:szCs w:val="20"/>
              </w:rPr>
              <w:t xml:space="preserve">в отношении непринятых Работ </w:t>
            </w:r>
            <w:r w:rsidRPr="00EF62B9">
              <w:rPr>
                <w:rFonts w:ascii="Tahoma" w:hAnsi="Tahoma" w:cs="Tahoma"/>
                <w:b/>
                <w:color w:val="FF0000"/>
                <w:sz w:val="20"/>
                <w:szCs w:val="20"/>
              </w:rPr>
              <w:t>[</w:t>
            </w:r>
            <w:r w:rsidR="00B3376A" w:rsidRPr="00EF62B9">
              <w:rPr>
                <w:rFonts w:ascii="Tahoma" w:hAnsi="Tahoma" w:cs="Tahoma"/>
                <w:b/>
                <w:sz w:val="20"/>
                <w:szCs w:val="20"/>
                <w:highlight w:val="green"/>
              </w:rPr>
              <w:t>/</w:t>
            </w:r>
            <w:r w:rsidR="00B3376A" w:rsidRPr="00EF62B9">
              <w:rPr>
                <w:rFonts w:ascii="Tahoma" w:hAnsi="Tahoma" w:cs="Tahoma"/>
                <w:sz w:val="20"/>
                <w:szCs w:val="20"/>
                <w:highlight w:val="green"/>
              </w:rPr>
              <w:t>Услуг</w:t>
            </w:r>
            <w:r w:rsidRPr="00EF62B9">
              <w:rPr>
                <w:rFonts w:ascii="Tahoma" w:hAnsi="Tahoma" w:cs="Tahoma"/>
                <w:b/>
                <w:color w:val="FF0000"/>
                <w:sz w:val="20"/>
                <w:szCs w:val="20"/>
              </w:rPr>
              <w:t>][</w:t>
            </w:r>
            <w:r w:rsidR="00B3376A" w:rsidRPr="00EF62B9">
              <w:rPr>
                <w:rFonts w:ascii="Tahoma" w:hAnsi="Tahoma" w:cs="Tahoma"/>
                <w:sz w:val="20"/>
                <w:szCs w:val="20"/>
                <w:highlight w:val="magenta"/>
              </w:rPr>
              <w:t>, Прав на ПО</w:t>
            </w:r>
            <w:r w:rsidRPr="00EF62B9">
              <w:rPr>
                <w:rFonts w:ascii="Tahoma" w:hAnsi="Tahoma" w:cs="Tahoma"/>
                <w:b/>
                <w:color w:val="FF0000"/>
                <w:sz w:val="20"/>
                <w:szCs w:val="20"/>
              </w:rPr>
              <w:t>]</w:t>
            </w:r>
            <w:r w:rsidR="00B3376A" w:rsidRPr="00EF62B9">
              <w:rPr>
                <w:rFonts w:ascii="Tahoma" w:hAnsi="Tahoma" w:cs="Tahoma"/>
                <w:sz w:val="20"/>
                <w:szCs w:val="20"/>
              </w:rPr>
              <w:t xml:space="preserve">– в первый (-ую) рабочий (-ую)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01056A" w:rsidRPr="00EF62B9">
              <w:rPr>
                <w:rStyle w:val="ad"/>
                <w:rFonts w:ascii="Tahoma" w:hAnsi="Tahoma" w:cs="Tahoma"/>
                <w:color w:val="C0504D" w:themeColor="accent2"/>
                <w:sz w:val="20"/>
                <w:szCs w:val="20"/>
              </w:rPr>
              <w:footnoteReference w:id="157"/>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после истечения</w:t>
            </w:r>
            <w:r w:rsidRPr="00EF62B9">
              <w:rPr>
                <w:rFonts w:ascii="Tahoma" w:hAnsi="Tahoma" w:cs="Tahoma"/>
                <w:b/>
                <w:color w:val="FF0000"/>
                <w:sz w:val="20"/>
                <w:szCs w:val="20"/>
              </w:rPr>
              <w:t>]</w:t>
            </w:r>
            <w:r w:rsidR="00B3376A" w:rsidRPr="00EF62B9">
              <w:rPr>
                <w:rFonts w:ascii="Tahoma" w:hAnsi="Tahoma" w:cs="Tahoma"/>
                <w:b/>
                <w:sz w:val="20"/>
                <w:szCs w:val="20"/>
              </w:rPr>
              <w:t>/</w:t>
            </w:r>
            <w:r w:rsidRPr="00EF62B9">
              <w:rPr>
                <w:rFonts w:ascii="Tahoma" w:hAnsi="Tahoma" w:cs="Tahoma"/>
                <w:b/>
                <w:color w:val="FF0000"/>
                <w:sz w:val="20"/>
                <w:szCs w:val="20"/>
              </w:rPr>
              <w:t>[</w:t>
            </w:r>
            <w:r w:rsidR="00B3376A" w:rsidRPr="00EF62B9">
              <w:rPr>
                <w:rFonts w:ascii="Tahoma" w:hAnsi="Tahoma" w:cs="Tahoma"/>
                <w:sz w:val="20"/>
                <w:szCs w:val="20"/>
              </w:rPr>
              <w:t xml:space="preserve"> не позднее</w:t>
            </w:r>
            <w:r w:rsidR="00B3376A" w:rsidRPr="00EF62B9" w:rsidDel="00C6053D">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01056A" w:rsidRPr="00EF62B9">
              <w:rPr>
                <w:rStyle w:val="ad"/>
                <w:rFonts w:ascii="Tahoma" w:hAnsi="Tahoma" w:cs="Tahoma"/>
                <w:sz w:val="20"/>
                <w:szCs w:val="20"/>
              </w:rPr>
              <w:footnoteReference w:id="158"/>
            </w:r>
            <w:r w:rsidR="00B3376A" w:rsidRPr="00EF62B9">
              <w:rPr>
                <w:rFonts w:ascii="Tahoma" w:hAnsi="Tahoma" w:cs="Tahoma"/>
                <w:sz w:val="20"/>
                <w:szCs w:val="20"/>
              </w:rPr>
              <w:t xml:space="preserve"> к.д. с даты предоставления оригиналов первичных учетных документов, счета </w:t>
            </w:r>
            <w:r w:rsidRPr="00EF62B9">
              <w:rPr>
                <w:rFonts w:ascii="Tahoma" w:hAnsi="Tahoma" w:cs="Tahoma"/>
                <w:b/>
                <w:color w:val="FF0000"/>
                <w:sz w:val="20"/>
                <w:szCs w:val="20"/>
              </w:rPr>
              <w:t>[</w:t>
            </w:r>
            <w:r w:rsidR="00B3376A" w:rsidRPr="00EF62B9">
              <w:rPr>
                <w:rFonts w:ascii="Tahoma" w:hAnsi="Tahoma" w:cs="Tahoma"/>
                <w:sz w:val="20"/>
                <w:szCs w:val="20"/>
              </w:rPr>
              <w:t>и счета-фактуры</w:t>
            </w:r>
            <w:r w:rsidRPr="00EF62B9">
              <w:rPr>
                <w:rFonts w:ascii="Tahoma" w:hAnsi="Tahoma" w:cs="Tahoma"/>
                <w:b/>
                <w:color w:val="FF0000"/>
                <w:sz w:val="20"/>
                <w:szCs w:val="20"/>
              </w:rPr>
              <w:t>]]</w:t>
            </w:r>
          </w:p>
          <w:p w14:paraId="4B3D38C4" w14:textId="77777777" w:rsidR="00B3376A" w:rsidRPr="00EF62B9" w:rsidRDefault="00B3376A" w:rsidP="002F68A6">
            <w:pPr>
              <w:pStyle w:val="afff1"/>
              <w:tabs>
                <w:tab w:val="left" w:pos="704"/>
                <w:tab w:val="left" w:pos="993"/>
              </w:tabs>
              <w:spacing w:before="120" w:after="240"/>
              <w:ind w:left="840"/>
              <w:rPr>
                <w:rFonts w:ascii="Tahoma" w:hAnsi="Tahoma" w:cs="Tahoma"/>
                <w:sz w:val="20"/>
                <w:szCs w:val="20"/>
              </w:rPr>
            </w:pPr>
          </w:p>
          <w:p w14:paraId="06B7934B" w14:textId="56599811" w:rsidR="00B3376A" w:rsidRPr="00EF62B9" w:rsidRDefault="00526E69" w:rsidP="002F68A6">
            <w:pPr>
              <w:tabs>
                <w:tab w:val="left" w:pos="704"/>
                <w:tab w:val="left" w:pos="993"/>
              </w:tabs>
              <w:spacing w:before="120" w:after="240"/>
              <w:ind w:left="720" w:hanging="360"/>
              <w:rPr>
                <w:rFonts w:ascii="Tahoma" w:hAnsi="Tahoma" w:cs="Tahoma"/>
                <w:sz w:val="20"/>
                <w:szCs w:val="20"/>
              </w:rPr>
            </w:pP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3) в отношении принятых Товаров –  </w:t>
            </w:r>
            <w:r w:rsidR="00B3376A" w:rsidRPr="00EF62B9">
              <w:rPr>
                <w:rFonts w:ascii="Tahoma" w:hAnsi="Tahoma" w:cs="Tahoma"/>
                <w:sz w:val="20"/>
                <w:szCs w:val="20"/>
              </w:rPr>
              <w:t xml:space="preserve">в первый (-ую) рабочий (-ую)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301CE3" w:rsidRPr="00EF62B9">
              <w:rPr>
                <w:rStyle w:val="ad"/>
                <w:rFonts w:ascii="Tahoma" w:hAnsi="Tahoma" w:cs="Tahoma"/>
                <w:color w:val="C0504D" w:themeColor="accent2"/>
                <w:sz w:val="20"/>
                <w:szCs w:val="20"/>
              </w:rPr>
              <w:footnoteReference w:id="159"/>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после истечения</w:t>
            </w:r>
            <w:r w:rsidRPr="00EF62B9">
              <w:rPr>
                <w:rFonts w:ascii="Tahoma" w:hAnsi="Tahoma" w:cs="Tahoma"/>
                <w:b/>
                <w:color w:val="FF0000"/>
                <w:sz w:val="20"/>
                <w:szCs w:val="20"/>
              </w:rPr>
              <w:t>]</w:t>
            </w:r>
            <w:r w:rsidR="00B3376A" w:rsidRPr="00EF62B9">
              <w:rPr>
                <w:rFonts w:ascii="Tahoma" w:hAnsi="Tahoma" w:cs="Tahoma"/>
                <w:b/>
                <w:sz w:val="20"/>
                <w:szCs w:val="20"/>
                <w:highlight w:val="red"/>
              </w:rPr>
              <w:t>/</w:t>
            </w: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  не позднее</w:t>
            </w:r>
            <w:r w:rsidR="00B3376A" w:rsidRPr="00EF62B9" w:rsidDel="00C6053D">
              <w:rPr>
                <w:rFonts w:ascii="Tahoma" w:hAnsi="Tahoma" w:cs="Tahoma"/>
                <w:sz w:val="20"/>
                <w:szCs w:val="20"/>
                <w:highlight w:val="red"/>
              </w:rPr>
              <w:t xml:space="preserve"> </w:t>
            </w: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301CE3" w:rsidRPr="00EF62B9">
              <w:rPr>
                <w:rStyle w:val="ad"/>
                <w:rFonts w:ascii="Tahoma" w:hAnsi="Tahoma" w:cs="Tahoma"/>
                <w:sz w:val="20"/>
                <w:szCs w:val="20"/>
              </w:rPr>
              <w:footnoteReference w:id="160"/>
            </w:r>
            <w:r w:rsidR="00301CE3" w:rsidRPr="00EF62B9">
              <w:rPr>
                <w:rFonts w:ascii="Tahoma" w:hAnsi="Tahoma" w:cs="Tahoma"/>
                <w:sz w:val="20"/>
                <w:szCs w:val="20"/>
              </w:rPr>
              <w:t xml:space="preserve"> </w:t>
            </w:r>
            <w:r w:rsidR="00B3376A" w:rsidRPr="00EF62B9">
              <w:rPr>
                <w:rFonts w:ascii="Tahoma" w:hAnsi="Tahoma" w:cs="Tahoma"/>
                <w:sz w:val="20"/>
                <w:szCs w:val="20"/>
                <w:highlight w:val="red"/>
              </w:rPr>
              <w:t xml:space="preserve"> к.д. с даты отказа Заказчикав применении нового Х% </w:t>
            </w:r>
            <w:r w:rsidR="00B3376A" w:rsidRPr="00EF62B9">
              <w:rPr>
                <w:rFonts w:ascii="Tahoma" w:hAnsi="Tahoma" w:cs="Tahoma"/>
                <w:sz w:val="20"/>
                <w:szCs w:val="20"/>
                <w:highlight w:val="red"/>
                <w:u w:val="single"/>
              </w:rPr>
              <w:t>и</w:t>
            </w:r>
            <w:r w:rsidR="00B3376A" w:rsidRPr="00EF62B9">
              <w:rPr>
                <w:rFonts w:ascii="Tahoma" w:hAnsi="Tahoma" w:cs="Tahoma"/>
                <w:sz w:val="20"/>
                <w:szCs w:val="20"/>
                <w:highlight w:val="red"/>
              </w:rPr>
              <w:t xml:space="preserve"> предоставления оригиналов первичных учетных документов, счета </w:t>
            </w:r>
            <w:r w:rsidRPr="00EF62B9">
              <w:rPr>
                <w:rFonts w:ascii="Tahoma" w:hAnsi="Tahoma" w:cs="Tahoma"/>
                <w:b/>
                <w:color w:val="FF0000"/>
                <w:sz w:val="20"/>
                <w:szCs w:val="20"/>
              </w:rPr>
              <w:t>[</w:t>
            </w:r>
            <w:r w:rsidR="00B3376A" w:rsidRPr="00EF62B9">
              <w:rPr>
                <w:rFonts w:ascii="Tahoma" w:hAnsi="Tahoma" w:cs="Tahoma"/>
                <w:sz w:val="20"/>
                <w:szCs w:val="20"/>
                <w:highlight w:val="red"/>
              </w:rPr>
              <w:t>и счета-фактуры</w:t>
            </w:r>
            <w:r w:rsidRPr="00EF62B9">
              <w:rPr>
                <w:rFonts w:ascii="Tahoma" w:hAnsi="Tahoma" w:cs="Tahoma"/>
                <w:b/>
                <w:color w:val="FF0000"/>
                <w:sz w:val="20"/>
                <w:szCs w:val="20"/>
              </w:rPr>
              <w:t>]]</w:t>
            </w:r>
            <w:r w:rsidR="00B3376A" w:rsidRPr="00EF62B9">
              <w:rPr>
                <w:rFonts w:ascii="Tahoma" w:hAnsi="Tahoma" w:cs="Tahoma"/>
                <w:sz w:val="20"/>
                <w:szCs w:val="20"/>
                <w:highlight w:val="red"/>
              </w:rPr>
              <w:t>.</w:t>
            </w:r>
            <w:r w:rsidRPr="00EF62B9">
              <w:rPr>
                <w:rFonts w:ascii="Tahoma" w:hAnsi="Tahoma" w:cs="Tahoma"/>
                <w:b/>
                <w:color w:val="FF0000"/>
                <w:sz w:val="20"/>
                <w:szCs w:val="20"/>
              </w:rPr>
              <w:t>]</w:t>
            </w:r>
          </w:p>
          <w:p w14:paraId="4B9A60CA" w14:textId="40AA5783" w:rsidR="00B3376A" w:rsidRPr="00EF62B9" w:rsidRDefault="00526E69" w:rsidP="002F68A6">
            <w:pPr>
              <w:tabs>
                <w:tab w:val="left" w:pos="704"/>
                <w:tab w:val="left" w:pos="993"/>
              </w:tabs>
              <w:spacing w:before="120" w:after="240"/>
              <w:ind w:left="720" w:hanging="360"/>
              <w:rPr>
                <w:rFonts w:ascii="Tahoma" w:hAnsi="Tahoma" w:cs="Tahoma"/>
                <w:sz w:val="20"/>
                <w:szCs w:val="20"/>
              </w:rPr>
            </w:pP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4)В отношении непринятых Товаров  </w:t>
            </w:r>
            <w:r w:rsidR="00B3376A" w:rsidRPr="00EF62B9">
              <w:rPr>
                <w:rFonts w:ascii="Tahoma" w:hAnsi="Tahoma" w:cs="Tahoma"/>
                <w:sz w:val="20"/>
                <w:szCs w:val="20"/>
              </w:rPr>
              <w:t xml:space="preserve">в первый (-ую) рабочий (-ую)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301CE3" w:rsidRPr="00EF62B9">
              <w:rPr>
                <w:rStyle w:val="ad"/>
                <w:rFonts w:ascii="Tahoma" w:hAnsi="Tahoma" w:cs="Tahoma"/>
                <w:color w:val="C0504D" w:themeColor="accent2"/>
                <w:sz w:val="20"/>
                <w:szCs w:val="20"/>
              </w:rPr>
              <w:footnoteReference w:id="161"/>
            </w:r>
            <w:r w:rsidR="00B3376A" w:rsidRPr="00EF62B9">
              <w:rPr>
                <w:rFonts w:ascii="Tahoma" w:hAnsi="Tahoma" w:cs="Tahoma"/>
                <w:sz w:val="20"/>
                <w:szCs w:val="20"/>
              </w:rPr>
              <w:t xml:space="preserve"> </w:t>
            </w:r>
            <w:r w:rsidRPr="00EF62B9">
              <w:rPr>
                <w:rFonts w:ascii="Tahoma" w:hAnsi="Tahoma" w:cs="Tahoma"/>
                <w:b/>
                <w:color w:val="FF0000"/>
                <w:sz w:val="20"/>
                <w:szCs w:val="20"/>
              </w:rPr>
              <w:t>[</w:t>
            </w:r>
            <w:r w:rsidR="00B3376A" w:rsidRPr="00EF62B9">
              <w:rPr>
                <w:rFonts w:ascii="Tahoma" w:hAnsi="Tahoma" w:cs="Tahoma"/>
                <w:sz w:val="20"/>
                <w:szCs w:val="20"/>
              </w:rPr>
              <w:t>после истечения</w:t>
            </w:r>
            <w:r w:rsidRPr="00EF62B9">
              <w:rPr>
                <w:rFonts w:ascii="Tahoma" w:hAnsi="Tahoma" w:cs="Tahoma"/>
                <w:b/>
                <w:color w:val="FF0000"/>
                <w:sz w:val="20"/>
                <w:szCs w:val="20"/>
              </w:rPr>
              <w:t>]</w:t>
            </w:r>
            <w:r w:rsidR="00B3376A" w:rsidRPr="00EF62B9">
              <w:rPr>
                <w:rFonts w:ascii="Tahoma" w:hAnsi="Tahoma" w:cs="Tahoma"/>
                <w:b/>
                <w:sz w:val="20"/>
                <w:szCs w:val="20"/>
                <w:highlight w:val="red"/>
              </w:rPr>
              <w:t>/</w:t>
            </w: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  не позднее</w:t>
            </w:r>
            <w:r w:rsidR="00B3376A" w:rsidRPr="00EF62B9" w:rsidDel="00C6053D">
              <w:rPr>
                <w:rFonts w:ascii="Tahoma" w:hAnsi="Tahoma" w:cs="Tahoma"/>
                <w:sz w:val="20"/>
                <w:szCs w:val="20"/>
                <w:highlight w:val="red"/>
              </w:rPr>
              <w:t xml:space="preserve"> </w:t>
            </w:r>
            <w:r w:rsidRPr="00EF62B9">
              <w:rPr>
                <w:rFonts w:ascii="Tahoma" w:hAnsi="Tahoma" w:cs="Tahoma"/>
                <w:b/>
                <w:color w:val="FF0000"/>
                <w:sz w:val="20"/>
                <w:szCs w:val="20"/>
              </w:rPr>
              <w:t>]</w:t>
            </w:r>
            <w:r w:rsidR="00B3376A" w:rsidRPr="00EF62B9">
              <w:rPr>
                <w:rFonts w:ascii="Tahoma" w:hAnsi="Tahoma" w:cs="Tahoma"/>
                <w:sz w:val="20"/>
                <w:szCs w:val="20"/>
                <w:highlight w:val="red"/>
              </w:rPr>
              <w:t xml:space="preserve"> </w:t>
            </w:r>
            <w:r w:rsidRPr="00EF62B9">
              <w:rPr>
                <w:rFonts w:ascii="Tahoma" w:hAnsi="Tahoma" w:cs="Tahoma"/>
                <w:b/>
                <w:color w:val="FF0000"/>
                <w:sz w:val="20"/>
                <w:szCs w:val="20"/>
              </w:rPr>
              <w:t>[</w:t>
            </w:r>
            <w:r w:rsidR="00B3376A" w:rsidRPr="00EF62B9">
              <w:rPr>
                <w:rFonts w:ascii="Tahoma" w:hAnsi="Tahoma" w:cs="Tahoma"/>
                <w:sz w:val="20"/>
                <w:szCs w:val="20"/>
              </w:rPr>
              <w:t>•</w:t>
            </w:r>
            <w:r w:rsidRPr="00EF62B9">
              <w:rPr>
                <w:rFonts w:ascii="Tahoma" w:hAnsi="Tahoma" w:cs="Tahoma"/>
                <w:b/>
                <w:color w:val="FF0000"/>
                <w:sz w:val="20"/>
                <w:szCs w:val="20"/>
              </w:rPr>
              <w:t>]</w:t>
            </w:r>
            <w:r w:rsidR="00301CE3" w:rsidRPr="00EF62B9">
              <w:rPr>
                <w:rStyle w:val="ad"/>
                <w:rFonts w:ascii="Tahoma" w:hAnsi="Tahoma" w:cs="Tahoma"/>
                <w:sz w:val="20"/>
                <w:szCs w:val="20"/>
              </w:rPr>
              <w:footnoteReference w:id="162"/>
            </w:r>
            <w:r w:rsidR="00301CE3" w:rsidRPr="00EF62B9">
              <w:rPr>
                <w:rFonts w:ascii="Tahoma" w:hAnsi="Tahoma" w:cs="Tahoma"/>
                <w:sz w:val="20"/>
                <w:szCs w:val="20"/>
              </w:rPr>
              <w:t xml:space="preserve"> </w:t>
            </w:r>
            <w:r w:rsidR="00B3376A" w:rsidRPr="00EF62B9">
              <w:rPr>
                <w:rFonts w:ascii="Tahoma" w:hAnsi="Tahoma" w:cs="Tahoma"/>
                <w:sz w:val="20"/>
                <w:szCs w:val="20"/>
                <w:highlight w:val="red"/>
              </w:rPr>
              <w:t xml:space="preserve"> к.д. с даты предоставления оригиналов первичных учетных документов, счета </w:t>
            </w:r>
            <w:r w:rsidRPr="00EF62B9">
              <w:rPr>
                <w:rFonts w:ascii="Tahoma" w:hAnsi="Tahoma" w:cs="Tahoma"/>
                <w:b/>
                <w:color w:val="FF0000"/>
                <w:sz w:val="20"/>
                <w:szCs w:val="20"/>
              </w:rPr>
              <w:t>[</w:t>
            </w:r>
            <w:r w:rsidR="00B3376A" w:rsidRPr="00EF62B9">
              <w:rPr>
                <w:rFonts w:ascii="Tahoma" w:hAnsi="Tahoma" w:cs="Tahoma"/>
                <w:sz w:val="20"/>
                <w:szCs w:val="20"/>
                <w:highlight w:val="red"/>
              </w:rPr>
              <w:t>и счета-фактуры</w:t>
            </w:r>
            <w:r w:rsidRPr="00EF62B9">
              <w:rPr>
                <w:rFonts w:ascii="Tahoma" w:hAnsi="Tahoma" w:cs="Tahoma"/>
                <w:b/>
                <w:color w:val="FF0000"/>
                <w:sz w:val="20"/>
                <w:szCs w:val="20"/>
              </w:rPr>
              <w:t>]]</w:t>
            </w:r>
          </w:p>
        </w:tc>
      </w:tr>
      <w:tr w:rsidR="00B3376A" w:rsidRPr="00DD7155" w14:paraId="404CE720" w14:textId="77777777" w:rsidTr="006B772B">
        <w:trPr>
          <w:trHeight w:val="280"/>
        </w:trPr>
        <w:tc>
          <w:tcPr>
            <w:tcW w:w="1134" w:type="dxa"/>
            <w:vMerge/>
          </w:tcPr>
          <w:p w14:paraId="54160EE6" w14:textId="77777777" w:rsidR="00B3376A" w:rsidRPr="00DD7155" w:rsidRDefault="00B3376A" w:rsidP="002F68A6">
            <w:pPr>
              <w:pStyle w:val="13"/>
              <w:numPr>
                <w:ilvl w:val="0"/>
                <w:numId w:val="0"/>
              </w:numPr>
              <w:spacing w:before="120" w:after="240"/>
              <w:rPr>
                <w:rFonts w:ascii="Tahoma" w:hAnsi="Tahoma" w:cs="Tahoma"/>
                <w:b/>
                <w:szCs w:val="22"/>
              </w:rPr>
            </w:pPr>
          </w:p>
        </w:tc>
        <w:tc>
          <w:tcPr>
            <w:tcW w:w="9356" w:type="dxa"/>
            <w:gridSpan w:val="2"/>
            <w:tcBorders>
              <w:top w:val="dotted" w:sz="4" w:space="0" w:color="auto"/>
              <w:bottom w:val="dotted" w:sz="4" w:space="0" w:color="auto"/>
            </w:tcBorders>
            <w:shd w:val="clear" w:color="auto" w:fill="F2F2F2" w:themeFill="background1" w:themeFillShade="F2"/>
          </w:tcPr>
          <w:p w14:paraId="6D4662E5" w14:textId="77777777" w:rsidR="00B3376A" w:rsidRPr="00EF62B9" w:rsidRDefault="00B3376A" w:rsidP="002F68A6">
            <w:pPr>
              <w:pStyle w:val="afff1"/>
              <w:spacing w:before="120" w:after="240"/>
              <w:ind w:left="145" w:right="-2"/>
              <w:rPr>
                <w:rFonts w:ascii="Tahoma" w:hAnsi="Tahoma" w:cs="Tahoma"/>
                <w:sz w:val="20"/>
                <w:szCs w:val="20"/>
              </w:rPr>
            </w:pPr>
            <w:r w:rsidRPr="00EF62B9">
              <w:rPr>
                <w:rFonts w:ascii="Tahoma" w:hAnsi="Tahoma" w:cs="Tahoma"/>
                <w:sz w:val="20"/>
                <w:szCs w:val="20"/>
              </w:rPr>
              <w:t>если условия согласования Х% не подтверждаются:</w:t>
            </w:r>
          </w:p>
        </w:tc>
      </w:tr>
      <w:tr w:rsidR="00B3376A" w:rsidRPr="00DD7155" w14:paraId="1062B4CD" w14:textId="77777777" w:rsidTr="006B772B">
        <w:trPr>
          <w:trHeight w:val="280"/>
        </w:trPr>
        <w:tc>
          <w:tcPr>
            <w:tcW w:w="1134" w:type="dxa"/>
            <w:vMerge/>
          </w:tcPr>
          <w:p w14:paraId="614B7AE2" w14:textId="77777777" w:rsidR="00B3376A" w:rsidRPr="00DD7155" w:rsidRDefault="00B3376A" w:rsidP="002F68A6">
            <w:pPr>
              <w:pStyle w:val="13"/>
              <w:numPr>
                <w:ilvl w:val="0"/>
                <w:numId w:val="0"/>
              </w:numPr>
              <w:spacing w:before="120" w:after="240"/>
              <w:rPr>
                <w:rFonts w:ascii="Tahoma" w:hAnsi="Tahoma" w:cs="Tahoma"/>
                <w:b/>
                <w:szCs w:val="22"/>
              </w:rPr>
            </w:pPr>
          </w:p>
        </w:tc>
        <w:tc>
          <w:tcPr>
            <w:tcW w:w="9356" w:type="dxa"/>
            <w:gridSpan w:val="2"/>
            <w:tcBorders>
              <w:top w:val="dotted" w:sz="4" w:space="0" w:color="auto"/>
              <w:bottom w:val="dotted" w:sz="4" w:space="0" w:color="auto"/>
            </w:tcBorders>
            <w:shd w:val="clear" w:color="auto" w:fill="F2F2F2" w:themeFill="background1" w:themeFillShade="F2"/>
          </w:tcPr>
          <w:p w14:paraId="27B61C26" w14:textId="77777777"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сохраняется действующий Х%.</w:t>
            </w:r>
          </w:p>
        </w:tc>
      </w:tr>
      <w:tr w:rsidR="00B3376A" w:rsidRPr="00DD7155" w14:paraId="633ED21E" w14:textId="77777777" w:rsidTr="00682DCB">
        <w:trPr>
          <w:trHeight w:val="401"/>
        </w:trPr>
        <w:tc>
          <w:tcPr>
            <w:tcW w:w="1134" w:type="dxa"/>
          </w:tcPr>
          <w:p w14:paraId="35BECB87" w14:textId="77777777" w:rsidR="00B3376A" w:rsidRPr="00DD7155" w:rsidRDefault="00B3376A" w:rsidP="00682DCB">
            <w:pPr>
              <w:pStyle w:val="13"/>
              <w:numPr>
                <w:ilvl w:val="0"/>
                <w:numId w:val="0"/>
              </w:numPr>
              <w:spacing w:before="120" w:after="240"/>
              <w:rPr>
                <w:rFonts w:ascii="Tahoma" w:hAnsi="Tahoma" w:cs="Tahoma"/>
                <w:i/>
                <w:sz w:val="12"/>
                <w:szCs w:val="16"/>
              </w:rPr>
            </w:pPr>
            <w:r w:rsidRPr="00DD7155">
              <w:rPr>
                <w:rFonts w:ascii="Tahoma" w:hAnsi="Tahoma" w:cs="Tahoma"/>
                <w:i/>
                <w:sz w:val="12"/>
                <w:szCs w:val="16"/>
              </w:rPr>
              <w:t>Срок для рассмотрения</w:t>
            </w:r>
          </w:p>
        </w:tc>
        <w:tc>
          <w:tcPr>
            <w:tcW w:w="9356" w:type="dxa"/>
            <w:gridSpan w:val="2"/>
            <w:tcBorders>
              <w:top w:val="dotted" w:sz="4" w:space="0" w:color="auto"/>
            </w:tcBorders>
            <w:shd w:val="clear" w:color="auto" w:fill="F2F2F2" w:themeFill="background1" w:themeFillShade="F2"/>
          </w:tcPr>
          <w:p w14:paraId="7392D694" w14:textId="77777777" w:rsidR="00B3376A" w:rsidRPr="00EF62B9" w:rsidRDefault="00B3376A" w:rsidP="00301CE3">
            <w:pPr>
              <w:tabs>
                <w:tab w:val="left" w:pos="709"/>
                <w:tab w:val="left" w:pos="993"/>
              </w:tabs>
              <w:spacing w:before="120" w:after="240"/>
              <w:ind w:left="137" w:firstLine="6"/>
              <w:rPr>
                <w:rFonts w:ascii="Tahoma" w:hAnsi="Tahoma" w:cs="Tahoma"/>
                <w:sz w:val="20"/>
                <w:szCs w:val="20"/>
              </w:rPr>
            </w:pPr>
            <w:r w:rsidRPr="00EF62B9">
              <w:rPr>
                <w:rFonts w:ascii="Tahoma" w:hAnsi="Tahoma" w:cs="Tahoma"/>
                <w:sz w:val="20"/>
                <w:szCs w:val="20"/>
              </w:rPr>
              <w:t>в течение 5 р.д. с даты получения запроса на согласование Х%</w:t>
            </w:r>
          </w:p>
        </w:tc>
      </w:tr>
      <w:tr w:rsidR="00B3376A" w:rsidRPr="00DD7155" w14:paraId="4A7FDE16" w14:textId="77777777" w:rsidTr="006B772B">
        <w:tc>
          <w:tcPr>
            <w:tcW w:w="1134" w:type="dxa"/>
          </w:tcPr>
          <w:p w14:paraId="7C0FA788" w14:textId="77777777" w:rsidR="00B3376A" w:rsidRPr="00DD7155" w:rsidRDefault="00B3376A" w:rsidP="002F68A6">
            <w:pPr>
              <w:pStyle w:val="13"/>
              <w:numPr>
                <w:ilvl w:val="0"/>
                <w:numId w:val="0"/>
              </w:numPr>
              <w:spacing w:before="120" w:after="240"/>
              <w:ind w:right="-283"/>
              <w:rPr>
                <w:rFonts w:ascii="Tahoma" w:hAnsi="Tahoma" w:cs="Tahoma"/>
                <w:i/>
                <w:sz w:val="12"/>
                <w:szCs w:val="16"/>
              </w:rPr>
            </w:pPr>
            <w:r w:rsidRPr="00DD7155">
              <w:rPr>
                <w:rFonts w:ascii="Tahoma" w:hAnsi="Tahoma" w:cs="Tahoma"/>
                <w:i/>
                <w:sz w:val="12"/>
                <w:szCs w:val="16"/>
              </w:rPr>
              <w:t>Дополнительные условия</w:t>
            </w:r>
          </w:p>
        </w:tc>
        <w:tc>
          <w:tcPr>
            <w:tcW w:w="9356" w:type="dxa"/>
            <w:gridSpan w:val="2"/>
            <w:tcBorders>
              <w:top w:val="dotted" w:sz="4" w:space="0" w:color="auto"/>
            </w:tcBorders>
            <w:shd w:val="clear" w:color="auto" w:fill="F2F2F2" w:themeFill="background1" w:themeFillShade="F2"/>
          </w:tcPr>
          <w:p w14:paraId="7F9AF60D" w14:textId="5E329C94" w:rsidR="00B3376A" w:rsidRPr="00EF62B9" w:rsidRDefault="00B3376A" w:rsidP="002F68A6">
            <w:pPr>
              <w:pStyle w:val="SL0TextSimplawyer"/>
              <w:tabs>
                <w:tab w:val="left" w:pos="1029"/>
              </w:tabs>
              <w:spacing w:after="240"/>
              <w:ind w:left="145"/>
              <w:jc w:val="both"/>
            </w:pPr>
            <w:r w:rsidRPr="00EF62B9">
              <w:t>Заказчик вправе запросить у Подрядчика не менее 3 предложений Х%, применимых при предоставлении необеспеченного финансирования в риске Заказчика (Группы компаний Норникель) на срок до 1 года от референтных банков, а также у ФКО, указанных Заказчиком. В этом случае срок для рассмотрения запроса начинается с момента предоставления Подрядчиком соответствующих документов.</w:t>
            </w:r>
          </w:p>
          <w:p w14:paraId="76DE556B" w14:textId="77777777" w:rsidR="00B3376A" w:rsidRPr="00EF62B9" w:rsidRDefault="00B3376A" w:rsidP="002F68A6">
            <w:pPr>
              <w:pStyle w:val="SL0TextSimplawyer"/>
              <w:tabs>
                <w:tab w:val="left" w:pos="1029"/>
              </w:tabs>
              <w:spacing w:after="240"/>
              <w:ind w:left="145"/>
              <w:jc w:val="both"/>
              <w:rPr>
                <w:rFonts w:eastAsia="Calibri"/>
                <w:highlight w:val="green"/>
                <w:lang w:eastAsia="ru-RU"/>
              </w:rPr>
            </w:pPr>
            <w:r w:rsidRPr="00EF62B9">
              <w:t>В случае не направления ответа Заказчиком в течение 15 р.д. с даты получения запроса к отношениям Сторон применяются положения настоящего пункта про отказ Заказчика в применении нового Х%.</w:t>
            </w:r>
          </w:p>
        </w:tc>
      </w:tr>
    </w:tbl>
    <w:p w14:paraId="426AE0AE" w14:textId="58399F46" w:rsidR="00B3376A" w:rsidRPr="00DD7155" w:rsidRDefault="00B3376A" w:rsidP="00682DCB">
      <w:pPr>
        <w:pStyle w:val="afff1"/>
        <w:tabs>
          <w:tab w:val="left" w:pos="709"/>
        </w:tabs>
        <w:ind w:left="142"/>
        <w:rPr>
          <w:rFonts w:ascii="Tahoma" w:hAnsi="Tahoma" w:cs="Tahoma"/>
          <w:sz w:val="20"/>
        </w:rPr>
      </w:pPr>
    </w:p>
    <w:tbl>
      <w:tblPr>
        <w:tblStyle w:val="affa"/>
        <w:tblpPr w:bottomFromText="113" w:vertAnchor="text" w:tblpX="-992" w:tblpY="1"/>
        <w:tblOverlap w:val="nev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5032"/>
        <w:gridCol w:w="4324"/>
      </w:tblGrid>
      <w:tr w:rsidR="00B3376A" w:rsidRPr="00DD7155" w14:paraId="4195A61E" w14:textId="77777777" w:rsidTr="006B772B">
        <w:trPr>
          <w:trHeight w:val="280"/>
        </w:trPr>
        <w:tc>
          <w:tcPr>
            <w:tcW w:w="1134" w:type="dxa"/>
          </w:tcPr>
          <w:p w14:paraId="645F5645" w14:textId="77777777" w:rsidR="00B3376A" w:rsidRPr="00DD7155" w:rsidRDefault="00B3376A" w:rsidP="002F68A6">
            <w:pPr>
              <w:pStyle w:val="1112"/>
              <w:numPr>
                <w:ilvl w:val="3"/>
                <w:numId w:val="13"/>
              </w:numPr>
              <w:spacing w:before="120" w:after="240"/>
              <w:ind w:left="142" w:hanging="142"/>
              <w:rPr>
                <w:rFonts w:ascii="Tahoma" w:hAnsi="Tahoma" w:cs="Tahoma"/>
                <w:sz w:val="18"/>
                <w:szCs w:val="22"/>
              </w:rPr>
            </w:pPr>
          </w:p>
        </w:tc>
        <w:tc>
          <w:tcPr>
            <w:tcW w:w="9356" w:type="dxa"/>
            <w:gridSpan w:val="2"/>
            <w:tcBorders>
              <w:top w:val="dotted" w:sz="4" w:space="0" w:color="auto"/>
              <w:bottom w:val="dotted" w:sz="4" w:space="0" w:color="auto"/>
            </w:tcBorders>
            <w:shd w:val="clear" w:color="auto" w:fill="F2F2F2" w:themeFill="background1" w:themeFillShade="F2"/>
          </w:tcPr>
          <w:p w14:paraId="387D7F9E" w14:textId="77777777" w:rsidR="00B3376A" w:rsidRPr="00EF62B9" w:rsidRDefault="00B3376A" w:rsidP="002F68A6">
            <w:pPr>
              <w:pStyle w:val="afff1"/>
              <w:spacing w:before="120" w:after="240"/>
              <w:ind w:left="145" w:right="-2"/>
              <w:rPr>
                <w:rFonts w:ascii="Tahoma" w:hAnsi="Tahoma" w:cs="Tahoma"/>
                <w:sz w:val="20"/>
                <w:szCs w:val="20"/>
              </w:rPr>
            </w:pPr>
            <w:r w:rsidRPr="00EF62B9">
              <w:rPr>
                <w:rFonts w:ascii="Tahoma" w:hAnsi="Tahoma" w:cs="Tahoma"/>
                <w:sz w:val="20"/>
                <w:szCs w:val="20"/>
              </w:rPr>
              <w:t>Подрядчик</w:t>
            </w:r>
            <w:r w:rsidRPr="00EF62B9">
              <w:rPr>
                <w:rFonts w:ascii="Tahoma" w:hAnsi="Tahoma" w:cs="Tahoma"/>
                <w:b/>
                <w:sz w:val="20"/>
                <w:szCs w:val="20"/>
              </w:rPr>
              <w:t xml:space="preserve"> </w:t>
            </w:r>
            <w:r w:rsidRPr="00EF62B9">
              <w:rPr>
                <w:rFonts w:ascii="Tahoma" w:hAnsi="Tahoma" w:cs="Tahoma"/>
                <w:sz w:val="20"/>
                <w:szCs w:val="20"/>
              </w:rPr>
              <w:t>рассматривает запрос Заказчика</w:t>
            </w:r>
          </w:p>
        </w:tc>
      </w:tr>
      <w:tr w:rsidR="00B3376A" w:rsidRPr="00DD7155" w14:paraId="49FE06B6" w14:textId="77777777" w:rsidTr="006B772B">
        <w:trPr>
          <w:trHeight w:val="280"/>
        </w:trPr>
        <w:tc>
          <w:tcPr>
            <w:tcW w:w="1134" w:type="dxa"/>
          </w:tcPr>
          <w:p w14:paraId="25129EF2" w14:textId="77777777" w:rsidR="00B3376A" w:rsidRPr="00DD7155" w:rsidRDefault="00B3376A" w:rsidP="002F68A6">
            <w:pPr>
              <w:pStyle w:val="13"/>
              <w:numPr>
                <w:ilvl w:val="0"/>
                <w:numId w:val="0"/>
              </w:numPr>
              <w:spacing w:before="120" w:after="240"/>
              <w:ind w:right="-280"/>
              <w:rPr>
                <w:rFonts w:ascii="Tahoma" w:hAnsi="Tahoma" w:cs="Tahoma"/>
                <w:b/>
                <w:sz w:val="12"/>
                <w:szCs w:val="16"/>
              </w:rPr>
            </w:pPr>
            <w:r w:rsidRPr="00DD7155">
              <w:rPr>
                <w:rFonts w:ascii="Tahoma" w:hAnsi="Tahoma" w:cs="Tahoma"/>
                <w:i/>
                <w:sz w:val="12"/>
                <w:szCs w:val="16"/>
              </w:rPr>
              <w:t xml:space="preserve">Решение Подрядчика </w:t>
            </w:r>
          </w:p>
        </w:tc>
        <w:tc>
          <w:tcPr>
            <w:tcW w:w="5032" w:type="dxa"/>
            <w:tcBorders>
              <w:top w:val="dotted" w:sz="4" w:space="0" w:color="auto"/>
              <w:bottom w:val="dotted" w:sz="4" w:space="0" w:color="auto"/>
            </w:tcBorders>
            <w:shd w:val="clear" w:color="auto" w:fill="F2F2F2" w:themeFill="background1" w:themeFillShade="F2"/>
          </w:tcPr>
          <w:p w14:paraId="56687FC8" w14:textId="327D9A17" w:rsidR="00B3376A" w:rsidRPr="00EF62B9" w:rsidRDefault="00B3376A" w:rsidP="00301CE3">
            <w:pPr>
              <w:pStyle w:val="afff1"/>
              <w:widowControl/>
              <w:numPr>
                <w:ilvl w:val="0"/>
                <w:numId w:val="166"/>
              </w:numPr>
              <w:tabs>
                <w:tab w:val="left" w:pos="180"/>
              </w:tabs>
              <w:autoSpaceDE/>
              <w:autoSpaceDN/>
              <w:adjustRightInd/>
              <w:spacing w:before="120" w:after="240"/>
              <w:ind w:left="710" w:hanging="425"/>
              <w:contextualSpacing/>
              <w:rPr>
                <w:rFonts w:ascii="Tahoma" w:hAnsi="Tahoma" w:cs="Tahoma"/>
                <w:sz w:val="20"/>
                <w:szCs w:val="20"/>
              </w:rPr>
            </w:pPr>
            <w:r w:rsidRPr="00EF62B9">
              <w:rPr>
                <w:rFonts w:ascii="Tahoma" w:hAnsi="Tahoma" w:cs="Tahoma"/>
                <w:sz w:val="20"/>
                <w:szCs w:val="20"/>
              </w:rPr>
              <w:t xml:space="preserve">согласовывает применение значения Х путем </w:t>
            </w:r>
            <w:r w:rsidR="00526E69" w:rsidRPr="00EF62B9">
              <w:rPr>
                <w:rFonts w:ascii="Tahoma" w:hAnsi="Tahoma" w:cs="Tahoma"/>
                <w:b/>
                <w:color w:val="FF0000"/>
                <w:sz w:val="20"/>
                <w:szCs w:val="20"/>
              </w:rPr>
              <w:t>[</w:t>
            </w:r>
            <w:r w:rsidRPr="00EF62B9">
              <w:rPr>
                <w:rFonts w:ascii="Tahoma" w:hAnsi="Tahoma" w:cs="Tahoma"/>
                <w:sz w:val="20"/>
                <w:szCs w:val="20"/>
                <w:shd w:val="clear" w:color="auto" w:fill="C2D69B" w:themeFill="accent3" w:themeFillTint="99"/>
              </w:rPr>
              <w:t>направления по электронной почте подписанного Подрядчиком  запроса Заказчика</w:t>
            </w:r>
            <w:r w:rsidR="00526E69" w:rsidRPr="00EF62B9">
              <w:rPr>
                <w:rFonts w:ascii="Tahoma" w:hAnsi="Tahoma" w:cs="Tahoma"/>
                <w:b/>
                <w:color w:val="FF0000"/>
                <w:sz w:val="20"/>
                <w:szCs w:val="20"/>
              </w:rPr>
              <w:t>]</w:t>
            </w:r>
            <w:r w:rsidRPr="00EF62B9">
              <w:rPr>
                <w:rFonts w:ascii="Tahoma" w:hAnsi="Tahoma" w:cs="Tahoma"/>
                <w:b/>
                <w:sz w:val="20"/>
                <w:szCs w:val="20"/>
                <w:shd w:val="clear" w:color="auto" w:fill="C2D69B" w:themeFill="accent3" w:themeFillTint="99"/>
              </w:rPr>
              <w:t xml:space="preserve"> </w:t>
            </w:r>
            <w:r w:rsidR="0001056A" w:rsidRPr="00EF62B9">
              <w:rPr>
                <w:rStyle w:val="ad"/>
                <w:rFonts w:ascii="Tahoma" w:hAnsi="Tahoma" w:cs="Tahoma"/>
                <w:sz w:val="20"/>
                <w:szCs w:val="20"/>
              </w:rPr>
              <w:footnoteReference w:id="163"/>
            </w:r>
            <w:r w:rsidRPr="00EF62B9">
              <w:rPr>
                <w:rFonts w:ascii="Tahoma" w:hAnsi="Tahoma" w:cs="Tahoma"/>
                <w:b/>
                <w:sz w:val="20"/>
                <w:szCs w:val="20"/>
              </w:rPr>
              <w:t>/</w:t>
            </w:r>
            <w:r w:rsidR="00526E69" w:rsidRPr="00EF62B9">
              <w:rPr>
                <w:rFonts w:ascii="Tahoma" w:hAnsi="Tahoma" w:cs="Tahoma"/>
                <w:b/>
                <w:color w:val="FF0000"/>
                <w:sz w:val="20"/>
                <w:szCs w:val="20"/>
              </w:rPr>
              <w:t>[</w:t>
            </w:r>
            <w:r w:rsidRPr="00EF62B9">
              <w:rPr>
                <w:rFonts w:ascii="Tahoma" w:hAnsi="Tahoma" w:cs="Tahoma"/>
                <w:sz w:val="20"/>
                <w:szCs w:val="20"/>
              </w:rPr>
              <w:t>заключения Сторонами дополнительного соглашения</w:t>
            </w:r>
            <w:r w:rsidR="00526E69" w:rsidRPr="00EF62B9">
              <w:rPr>
                <w:rFonts w:ascii="Tahoma" w:hAnsi="Tahoma" w:cs="Tahoma"/>
                <w:b/>
                <w:color w:val="FF0000"/>
                <w:sz w:val="20"/>
                <w:szCs w:val="20"/>
              </w:rPr>
              <w:t>]</w:t>
            </w:r>
            <w:r w:rsidRPr="00EF62B9">
              <w:rPr>
                <w:rFonts w:ascii="Tahoma" w:hAnsi="Tahoma" w:cs="Tahoma"/>
                <w:sz w:val="20"/>
                <w:szCs w:val="20"/>
              </w:rPr>
              <w:t xml:space="preserve">. </w:t>
            </w:r>
          </w:p>
          <w:p w14:paraId="01FAFBA5" w14:textId="77777777" w:rsidR="00B3376A" w:rsidRPr="00EF62B9" w:rsidRDefault="00B3376A" w:rsidP="00301CE3">
            <w:pPr>
              <w:pStyle w:val="afff1"/>
              <w:tabs>
                <w:tab w:val="left" w:pos="1271"/>
              </w:tabs>
              <w:spacing w:before="120" w:after="240"/>
              <w:ind w:left="710"/>
              <w:rPr>
                <w:rFonts w:ascii="Tahoma" w:hAnsi="Tahoma" w:cs="Tahoma"/>
                <w:sz w:val="20"/>
                <w:szCs w:val="20"/>
              </w:rPr>
            </w:pPr>
            <w:r w:rsidRPr="00EF62B9">
              <w:rPr>
                <w:rFonts w:ascii="Tahoma" w:hAnsi="Tahoma" w:cs="Tahoma"/>
                <w:sz w:val="20"/>
                <w:szCs w:val="20"/>
              </w:rPr>
              <w:t>При этом, новый Х% не применяется к Денежным обязательствам, по которым начисление процентов началось до даты вступления Х% в действие</w:t>
            </w:r>
          </w:p>
        </w:tc>
        <w:tc>
          <w:tcPr>
            <w:tcW w:w="4324" w:type="dxa"/>
            <w:tcBorders>
              <w:top w:val="dotted" w:sz="4" w:space="0" w:color="auto"/>
              <w:bottom w:val="dotted" w:sz="4" w:space="0" w:color="auto"/>
            </w:tcBorders>
            <w:shd w:val="clear" w:color="auto" w:fill="F2F2F2" w:themeFill="background1" w:themeFillShade="F2"/>
          </w:tcPr>
          <w:p w14:paraId="14949035" w14:textId="77777777"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sz w:val="20"/>
                <w:szCs w:val="20"/>
              </w:rPr>
            </w:pPr>
            <w:r w:rsidRPr="00EF62B9">
              <w:rPr>
                <w:rFonts w:ascii="Tahoma" w:hAnsi="Tahoma" w:cs="Tahoma"/>
                <w:sz w:val="20"/>
                <w:szCs w:val="20"/>
              </w:rPr>
              <w:t>отказывает в применении значения Х и сохраняется действующий Х%, если:</w:t>
            </w:r>
          </w:p>
          <w:p w14:paraId="226CFBA1" w14:textId="4127AE38" w:rsidR="00B3376A" w:rsidRPr="00EF62B9" w:rsidRDefault="00B3376A" w:rsidP="002F68A6">
            <w:pPr>
              <w:pStyle w:val="afff1"/>
              <w:widowControl/>
              <w:numPr>
                <w:ilvl w:val="1"/>
                <w:numId w:val="70"/>
              </w:numPr>
              <w:tabs>
                <w:tab w:val="left" w:pos="988"/>
              </w:tabs>
              <w:autoSpaceDE/>
              <w:autoSpaceDN/>
              <w:adjustRightInd/>
              <w:spacing w:before="120" w:after="240"/>
              <w:ind w:left="720"/>
              <w:contextualSpacing/>
              <w:rPr>
                <w:rFonts w:ascii="Tahoma" w:hAnsi="Tahoma" w:cs="Tahoma"/>
                <w:sz w:val="20"/>
                <w:szCs w:val="20"/>
              </w:rPr>
            </w:pPr>
            <w:r w:rsidRPr="00EF62B9">
              <w:rPr>
                <w:rFonts w:ascii="Tahoma" w:hAnsi="Tahoma" w:cs="Tahoma"/>
                <w:sz w:val="20"/>
                <w:szCs w:val="20"/>
              </w:rPr>
              <w:t>не подтверждено предложение значения Х, применимого при предоставлении необеспеченного финансирования в риске Заказчика</w:t>
            </w:r>
            <w:r w:rsidR="00980723" w:rsidRPr="00EF62B9">
              <w:rPr>
                <w:rFonts w:ascii="Tahoma" w:hAnsi="Tahoma" w:cs="Tahoma"/>
                <w:sz w:val="20"/>
                <w:szCs w:val="20"/>
              </w:rPr>
              <w:t xml:space="preserve"> </w:t>
            </w:r>
            <w:r w:rsidRPr="00EF62B9">
              <w:rPr>
                <w:rFonts w:ascii="Tahoma" w:hAnsi="Tahoma" w:cs="Tahoma"/>
                <w:sz w:val="20"/>
                <w:szCs w:val="20"/>
              </w:rPr>
              <w:t>(Группы компаний Норникель) на срок до 1 года от референтных банков</w:t>
            </w:r>
          </w:p>
        </w:tc>
      </w:tr>
      <w:tr w:rsidR="00B3376A" w:rsidRPr="00DD7155" w14:paraId="64F0EC90" w14:textId="77777777" w:rsidTr="006B772B">
        <w:trPr>
          <w:trHeight w:val="280"/>
        </w:trPr>
        <w:tc>
          <w:tcPr>
            <w:tcW w:w="1134" w:type="dxa"/>
          </w:tcPr>
          <w:p w14:paraId="315448F0" w14:textId="77777777" w:rsidR="00B3376A" w:rsidRPr="00DD7155" w:rsidRDefault="00B3376A" w:rsidP="00682DCB">
            <w:pPr>
              <w:pStyle w:val="13"/>
              <w:numPr>
                <w:ilvl w:val="0"/>
                <w:numId w:val="0"/>
              </w:numPr>
              <w:spacing w:before="120" w:after="240"/>
              <w:rPr>
                <w:rFonts w:ascii="Tahoma" w:hAnsi="Tahoma" w:cs="Tahoma"/>
                <w:i/>
                <w:sz w:val="12"/>
                <w:szCs w:val="16"/>
              </w:rPr>
            </w:pPr>
            <w:r w:rsidRPr="00DD7155">
              <w:rPr>
                <w:rFonts w:ascii="Tahoma" w:hAnsi="Tahoma" w:cs="Tahoma"/>
                <w:i/>
                <w:sz w:val="12"/>
                <w:szCs w:val="16"/>
              </w:rPr>
              <w:t>Срок для  рассмотрения</w:t>
            </w:r>
          </w:p>
        </w:tc>
        <w:tc>
          <w:tcPr>
            <w:tcW w:w="9356" w:type="dxa"/>
            <w:gridSpan w:val="2"/>
            <w:tcBorders>
              <w:top w:val="dotted" w:sz="4" w:space="0" w:color="auto"/>
            </w:tcBorders>
            <w:shd w:val="clear" w:color="auto" w:fill="F2F2F2" w:themeFill="background1" w:themeFillShade="F2"/>
          </w:tcPr>
          <w:p w14:paraId="097EEA58" w14:textId="77777777" w:rsidR="00B3376A" w:rsidRPr="00EF62B9" w:rsidRDefault="00B3376A" w:rsidP="00BE192C">
            <w:pPr>
              <w:tabs>
                <w:tab w:val="left" w:pos="709"/>
                <w:tab w:val="left" w:pos="993"/>
              </w:tabs>
              <w:spacing w:before="120" w:after="240"/>
              <w:ind w:left="137" w:firstLine="8"/>
              <w:rPr>
                <w:rFonts w:ascii="Tahoma" w:hAnsi="Tahoma" w:cs="Tahoma"/>
                <w:sz w:val="20"/>
                <w:szCs w:val="20"/>
              </w:rPr>
            </w:pPr>
            <w:r w:rsidRPr="00EF62B9">
              <w:rPr>
                <w:rFonts w:ascii="Tahoma" w:hAnsi="Tahoma" w:cs="Tahoma"/>
                <w:sz w:val="20"/>
                <w:szCs w:val="20"/>
              </w:rPr>
              <w:t>в течение 5 р.д. с даты получения запроса на согласование Х%</w:t>
            </w:r>
          </w:p>
        </w:tc>
      </w:tr>
      <w:tr w:rsidR="00B3376A" w:rsidRPr="00DD7155" w14:paraId="02406AD4" w14:textId="77777777" w:rsidTr="006B772B">
        <w:tc>
          <w:tcPr>
            <w:tcW w:w="1134" w:type="dxa"/>
          </w:tcPr>
          <w:p w14:paraId="09B02BCE" w14:textId="77777777" w:rsidR="00B3376A" w:rsidRPr="00DD7155" w:rsidRDefault="00B3376A" w:rsidP="002F68A6">
            <w:pPr>
              <w:pStyle w:val="13"/>
              <w:numPr>
                <w:ilvl w:val="0"/>
                <w:numId w:val="0"/>
              </w:numPr>
              <w:spacing w:before="120" w:after="240"/>
              <w:ind w:right="-283"/>
              <w:rPr>
                <w:rFonts w:ascii="Tahoma" w:hAnsi="Tahoma" w:cs="Tahoma"/>
                <w:i/>
                <w:sz w:val="12"/>
                <w:szCs w:val="16"/>
              </w:rPr>
            </w:pPr>
            <w:r w:rsidRPr="00DD7155">
              <w:rPr>
                <w:rFonts w:ascii="Tahoma" w:hAnsi="Tahoma" w:cs="Tahoma"/>
                <w:i/>
                <w:sz w:val="12"/>
                <w:szCs w:val="16"/>
              </w:rPr>
              <w:t>Дополнительные условия</w:t>
            </w:r>
          </w:p>
        </w:tc>
        <w:tc>
          <w:tcPr>
            <w:tcW w:w="9356" w:type="dxa"/>
            <w:gridSpan w:val="2"/>
            <w:tcBorders>
              <w:top w:val="dotted" w:sz="4" w:space="0" w:color="auto"/>
            </w:tcBorders>
            <w:shd w:val="clear" w:color="auto" w:fill="F2F2F2" w:themeFill="background1" w:themeFillShade="F2"/>
          </w:tcPr>
          <w:p w14:paraId="306A8A17" w14:textId="2165CE8E" w:rsidR="00B3376A" w:rsidRPr="00EF62B9" w:rsidRDefault="00B3376A" w:rsidP="00BE192C">
            <w:pPr>
              <w:pStyle w:val="SL0TextSimplawyer"/>
              <w:tabs>
                <w:tab w:val="left" w:pos="1029"/>
              </w:tabs>
              <w:spacing w:after="240"/>
              <w:ind w:left="137" w:firstLine="8"/>
              <w:jc w:val="both"/>
              <w:rPr>
                <w:rFonts w:eastAsia="Calibri"/>
                <w:highlight w:val="green"/>
                <w:lang w:eastAsia="ru-RU"/>
              </w:rPr>
            </w:pPr>
            <w:r w:rsidRPr="00EF62B9">
              <w:t>В случае немотивированного отказа Подрядчика в применении Х% или отсутствия ответа Подрядчика в течение 15 р.д. с даты получения запроса, Х% устанавливается в размере, указанном в запросе Заказчика.</w:t>
            </w:r>
          </w:p>
        </w:tc>
      </w:tr>
    </w:tbl>
    <w:p w14:paraId="6C51F7FC" w14:textId="1FDA1E60" w:rsidR="00B3376A" w:rsidRPr="00EF62B9" w:rsidRDefault="00526E69" w:rsidP="002F68A6">
      <w:pPr>
        <w:tabs>
          <w:tab w:val="left" w:pos="709"/>
          <w:tab w:val="left" w:pos="993"/>
        </w:tabs>
        <w:spacing w:before="120" w:after="240"/>
        <w:ind w:left="142" w:firstLine="0"/>
        <w:rPr>
          <w:rFonts w:ascii="Tahoma" w:hAnsi="Tahoma" w:cs="Tahoma"/>
          <w:sz w:val="20"/>
          <w:szCs w:val="22"/>
        </w:rPr>
      </w:pPr>
      <w:r w:rsidRPr="00EF62B9">
        <w:rPr>
          <w:rFonts w:ascii="Tahoma" w:hAnsi="Tahoma" w:cs="Tahoma"/>
          <w:b/>
          <w:color w:val="FF0000"/>
          <w:sz w:val="20"/>
          <w:szCs w:val="22"/>
        </w:rPr>
        <w:t>[</w:t>
      </w:r>
      <w:r w:rsidR="00B3376A" w:rsidRPr="00EF62B9">
        <w:rPr>
          <w:rFonts w:ascii="Tahoma" w:hAnsi="Tahoma" w:cs="Tahoma"/>
          <w:sz w:val="20"/>
          <w:szCs w:val="22"/>
          <w:shd w:val="clear" w:color="auto" w:fill="C2D69B" w:themeFill="accent3" w:themeFillTint="99"/>
        </w:rPr>
        <w:t>Стороны обязуются обмениваться подписанными запросами на бумажном носителе не позднее 20 р.д. с даты подписания запроса по электронной почте.</w:t>
      </w:r>
      <w:r w:rsidRPr="00EF62B9">
        <w:rPr>
          <w:rFonts w:ascii="Tahoma" w:hAnsi="Tahoma" w:cs="Tahoma"/>
          <w:b/>
          <w:color w:val="FF0000"/>
          <w:sz w:val="20"/>
          <w:szCs w:val="22"/>
          <w:shd w:val="clear" w:color="auto" w:fill="C2D69B" w:themeFill="accent3" w:themeFillTint="99"/>
        </w:rPr>
        <w:t>]</w:t>
      </w:r>
    </w:p>
    <w:tbl>
      <w:tblPr>
        <w:tblStyle w:val="affa"/>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tblGrid>
      <w:tr w:rsidR="00B3376A" w:rsidRPr="00DD7155" w14:paraId="1C5C0409" w14:textId="77777777" w:rsidTr="006B772B">
        <w:trPr>
          <w:trHeight w:val="280"/>
        </w:trPr>
        <w:tc>
          <w:tcPr>
            <w:tcW w:w="1135" w:type="dxa"/>
            <w:tcBorders>
              <w:top w:val="nil"/>
              <w:bottom w:val="nil"/>
              <w:right w:val="nil"/>
            </w:tcBorders>
          </w:tcPr>
          <w:p w14:paraId="2E8C0DE5" w14:textId="77777777" w:rsidR="00B3376A" w:rsidRPr="00DD7155" w:rsidRDefault="00B3376A" w:rsidP="00AC3336">
            <w:pPr>
              <w:pStyle w:val="1112"/>
              <w:numPr>
                <w:ilvl w:val="3"/>
                <w:numId w:val="13"/>
              </w:numPr>
              <w:spacing w:before="120" w:after="240"/>
              <w:ind w:left="142" w:hanging="142"/>
              <w:rPr>
                <w:rFonts w:ascii="Tahoma" w:hAnsi="Tahoma" w:cs="Tahoma"/>
                <w:sz w:val="18"/>
                <w:szCs w:val="22"/>
              </w:rPr>
            </w:pPr>
          </w:p>
        </w:tc>
        <w:tc>
          <w:tcPr>
            <w:tcW w:w="9356" w:type="dxa"/>
            <w:tcBorders>
              <w:left w:val="nil"/>
            </w:tcBorders>
            <w:shd w:val="clear" w:color="auto" w:fill="F2F2F2" w:themeFill="background1" w:themeFillShade="F2"/>
          </w:tcPr>
          <w:p w14:paraId="4DFDCADB" w14:textId="41274125" w:rsidR="00B3376A" w:rsidRPr="00EF62B9" w:rsidRDefault="00473CDE" w:rsidP="002F68A6">
            <w:pPr>
              <w:spacing w:before="120" w:after="240"/>
              <w:ind w:firstLine="144"/>
              <w:rPr>
                <w:rFonts w:ascii="Tahoma" w:hAnsi="Tahoma" w:cs="Tahoma"/>
                <w:b/>
                <w:sz w:val="20"/>
                <w:szCs w:val="22"/>
              </w:rPr>
            </w:pPr>
            <w:r w:rsidRPr="00EF62B9">
              <w:rPr>
                <w:rFonts w:ascii="Tahoma" w:hAnsi="Tahoma" w:cs="Tahoma"/>
                <w:b/>
                <w:sz w:val="20"/>
                <w:szCs w:val="22"/>
              </w:rPr>
              <w:t xml:space="preserve">Заказчик оплачивает </w:t>
            </w:r>
            <w:r w:rsidR="00B3376A" w:rsidRPr="00EF62B9">
              <w:rPr>
                <w:rFonts w:ascii="Tahoma" w:hAnsi="Tahoma" w:cs="Tahoma"/>
                <w:b/>
                <w:sz w:val="20"/>
                <w:szCs w:val="22"/>
              </w:rPr>
              <w:t>Процент</w:t>
            </w:r>
            <w:r w:rsidRPr="00EF62B9">
              <w:rPr>
                <w:rFonts w:ascii="Tahoma" w:hAnsi="Tahoma" w:cs="Tahoma"/>
                <w:b/>
                <w:sz w:val="20"/>
                <w:szCs w:val="22"/>
              </w:rPr>
              <w:t>ы</w:t>
            </w:r>
          </w:p>
        </w:tc>
      </w:tr>
      <w:tr w:rsidR="00B3376A" w:rsidRPr="00DD7155" w14:paraId="05400540" w14:textId="77777777" w:rsidTr="006B772B">
        <w:trPr>
          <w:trHeight w:val="280"/>
        </w:trPr>
        <w:tc>
          <w:tcPr>
            <w:tcW w:w="1135" w:type="dxa"/>
            <w:tcBorders>
              <w:top w:val="nil"/>
              <w:bottom w:val="nil"/>
              <w:right w:val="nil"/>
            </w:tcBorders>
          </w:tcPr>
          <w:p w14:paraId="111383E5" w14:textId="77777777" w:rsidR="00B3376A" w:rsidRPr="00DD7155" w:rsidRDefault="00B3376A" w:rsidP="002F68A6">
            <w:pPr>
              <w:tabs>
                <w:tab w:val="left" w:pos="1410"/>
              </w:tabs>
              <w:spacing w:before="120" w:after="240"/>
              <w:ind w:right="-150"/>
              <w:rPr>
                <w:rFonts w:ascii="Tahoma" w:hAnsi="Tahoma" w:cs="Tahoma"/>
                <w:sz w:val="18"/>
                <w:szCs w:val="22"/>
              </w:rPr>
            </w:pPr>
          </w:p>
        </w:tc>
        <w:tc>
          <w:tcPr>
            <w:tcW w:w="9356" w:type="dxa"/>
            <w:tcBorders>
              <w:left w:val="nil"/>
            </w:tcBorders>
            <w:shd w:val="clear" w:color="auto" w:fill="F2F2F2" w:themeFill="background1" w:themeFillShade="F2"/>
          </w:tcPr>
          <w:p w14:paraId="34B7ABA1" w14:textId="77777777" w:rsidR="00B3376A" w:rsidRPr="00EF62B9" w:rsidRDefault="00B3376A" w:rsidP="002F68A6">
            <w:pPr>
              <w:pStyle w:val="SL0TextSimplawyer"/>
              <w:tabs>
                <w:tab w:val="clear" w:pos="851"/>
                <w:tab w:val="left" w:pos="1029"/>
              </w:tabs>
              <w:spacing w:after="240"/>
              <w:ind w:left="179" w:hanging="44"/>
              <w:jc w:val="both"/>
              <w:rPr>
                <w:rFonts w:eastAsia="Calibri"/>
                <w:szCs w:val="22"/>
                <w:lang w:eastAsia="ru-RU"/>
              </w:rPr>
            </w:pPr>
            <w:r w:rsidRPr="00EF62B9">
              <w:rPr>
                <w:rFonts w:eastAsia="Calibri"/>
                <w:szCs w:val="22"/>
                <w:lang w:eastAsia="ru-RU"/>
              </w:rPr>
              <w:t>ежемесячно</w:t>
            </w:r>
          </w:p>
        </w:tc>
      </w:tr>
      <w:tr w:rsidR="00B3376A" w:rsidRPr="00DD7155" w14:paraId="608F63E6" w14:textId="77777777" w:rsidTr="006B772B">
        <w:trPr>
          <w:trHeight w:val="497"/>
        </w:trPr>
        <w:tc>
          <w:tcPr>
            <w:tcW w:w="1135" w:type="dxa"/>
            <w:tcBorders>
              <w:top w:val="nil"/>
              <w:bottom w:val="nil"/>
              <w:right w:val="nil"/>
            </w:tcBorders>
          </w:tcPr>
          <w:p w14:paraId="04161FDA" w14:textId="77777777" w:rsidR="00B3376A" w:rsidRPr="00DD7155" w:rsidRDefault="00B3376A"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Период отсрочки</w:t>
            </w:r>
          </w:p>
        </w:tc>
        <w:tc>
          <w:tcPr>
            <w:tcW w:w="9356" w:type="dxa"/>
            <w:tcBorders>
              <w:left w:val="nil"/>
              <w:bottom w:val="dotted" w:sz="4" w:space="0" w:color="auto"/>
            </w:tcBorders>
            <w:shd w:val="clear" w:color="auto" w:fill="F2F2F2" w:themeFill="background1" w:themeFillShade="F2"/>
          </w:tcPr>
          <w:p w14:paraId="5FD09921" w14:textId="1AF08A2F" w:rsidR="00B3376A" w:rsidRPr="00EF62B9" w:rsidRDefault="00B3376A" w:rsidP="002F68A6">
            <w:pPr>
              <w:pStyle w:val="afff1"/>
              <w:spacing w:before="120" w:after="240"/>
              <w:ind w:left="142"/>
              <w:rPr>
                <w:rFonts w:ascii="Tahoma" w:hAnsi="Tahoma" w:cs="Tahoma"/>
                <w:sz w:val="20"/>
                <w:szCs w:val="22"/>
              </w:rPr>
            </w:pPr>
            <w:r w:rsidRPr="00EF62B9">
              <w:rPr>
                <w:rFonts w:ascii="Tahoma" w:hAnsi="Tahoma" w:cs="Tahoma"/>
                <w:sz w:val="20"/>
                <w:szCs w:val="22"/>
              </w:rPr>
              <w:t>не позднее</w:t>
            </w:r>
            <w:r w:rsidRPr="00EF62B9">
              <w:rPr>
                <w:rFonts w:ascii="Tahoma" w:hAnsi="Tahoma" w:cs="Tahoma"/>
                <w:bCs/>
                <w:sz w:val="20"/>
                <w:szCs w:val="22"/>
              </w:rPr>
              <w:t xml:space="preserve"> </w:t>
            </w:r>
            <w:r w:rsidR="00526E69" w:rsidRPr="00EF62B9">
              <w:rPr>
                <w:rFonts w:ascii="Tahoma" w:hAnsi="Tahoma" w:cs="Tahoma"/>
                <w:b/>
                <w:bCs/>
                <w:color w:val="FF0000"/>
                <w:sz w:val="20"/>
                <w:szCs w:val="22"/>
              </w:rPr>
              <w:t>[</w:t>
            </w:r>
            <w:r w:rsidRPr="00EF62B9">
              <w:rPr>
                <w:rFonts w:ascii="Tahoma" w:hAnsi="Tahoma" w:cs="Tahoma"/>
                <w:bCs/>
                <w:sz w:val="20"/>
                <w:szCs w:val="22"/>
              </w:rPr>
              <w:t>•</w:t>
            </w:r>
            <w:r w:rsidR="00526E69" w:rsidRPr="00EF62B9">
              <w:rPr>
                <w:rFonts w:ascii="Tahoma" w:hAnsi="Tahoma" w:cs="Tahoma"/>
                <w:b/>
                <w:bCs/>
                <w:color w:val="FF0000"/>
                <w:sz w:val="20"/>
                <w:szCs w:val="22"/>
              </w:rPr>
              <w:t>]</w:t>
            </w:r>
            <w:r w:rsidRPr="00EF62B9">
              <w:rPr>
                <w:rFonts w:ascii="Tahoma" w:hAnsi="Tahoma" w:cs="Tahoma"/>
                <w:bCs/>
                <w:sz w:val="20"/>
                <w:szCs w:val="22"/>
              </w:rPr>
              <w:t xml:space="preserve"> р.д. </w:t>
            </w:r>
          </w:p>
        </w:tc>
      </w:tr>
      <w:tr w:rsidR="00B3376A" w:rsidRPr="00DD7155" w14:paraId="2639D438" w14:textId="77777777" w:rsidTr="006B772B">
        <w:tc>
          <w:tcPr>
            <w:tcW w:w="1135" w:type="dxa"/>
            <w:tcBorders>
              <w:top w:val="nil"/>
              <w:bottom w:val="nil"/>
              <w:right w:val="nil"/>
            </w:tcBorders>
          </w:tcPr>
          <w:p w14:paraId="77F85162" w14:textId="77777777" w:rsidR="00B3376A" w:rsidRPr="00DD7155" w:rsidRDefault="00B3376A"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Базовая дата</w:t>
            </w:r>
          </w:p>
        </w:tc>
        <w:tc>
          <w:tcPr>
            <w:tcW w:w="9356" w:type="dxa"/>
            <w:tcBorders>
              <w:top w:val="dotted" w:sz="4" w:space="0" w:color="auto"/>
              <w:left w:val="nil"/>
              <w:bottom w:val="nil"/>
            </w:tcBorders>
            <w:shd w:val="clear" w:color="auto" w:fill="F2F2F2" w:themeFill="background1" w:themeFillShade="F2"/>
          </w:tcPr>
          <w:p w14:paraId="0C570CD9" w14:textId="77777777" w:rsidR="00B3376A" w:rsidRPr="00EF62B9" w:rsidRDefault="00B3376A" w:rsidP="002F68A6">
            <w:pPr>
              <w:pStyle w:val="afff1"/>
              <w:spacing w:before="120" w:after="240"/>
              <w:ind w:left="142"/>
              <w:rPr>
                <w:rFonts w:ascii="Tahoma" w:hAnsi="Tahoma" w:cs="Tahoma"/>
                <w:sz w:val="20"/>
                <w:szCs w:val="22"/>
              </w:rPr>
            </w:pPr>
            <w:r w:rsidRPr="00EF62B9">
              <w:rPr>
                <w:rFonts w:ascii="Tahoma" w:hAnsi="Tahoma" w:cs="Tahoma"/>
                <w:sz w:val="20"/>
                <w:szCs w:val="22"/>
              </w:rPr>
              <w:t xml:space="preserve"> с момента получения Заказчиком</w:t>
            </w:r>
          </w:p>
          <w:p w14:paraId="199FE5A6" w14:textId="4DE6276C" w:rsidR="00B3376A" w:rsidRPr="00EF62B9" w:rsidRDefault="00B3376A" w:rsidP="002F68A6">
            <w:pPr>
              <w:pStyle w:val="afff1"/>
              <w:widowControl/>
              <w:numPr>
                <w:ilvl w:val="0"/>
                <w:numId w:val="166"/>
              </w:numPr>
              <w:tabs>
                <w:tab w:val="left" w:pos="180"/>
              </w:tabs>
              <w:autoSpaceDE/>
              <w:autoSpaceDN/>
              <w:adjustRightInd/>
              <w:spacing w:before="120" w:after="240"/>
              <w:contextualSpacing/>
              <w:rPr>
                <w:rFonts w:ascii="Tahoma" w:hAnsi="Tahoma" w:cs="Tahoma"/>
                <w:bCs/>
                <w:sz w:val="20"/>
                <w:szCs w:val="22"/>
              </w:rPr>
            </w:pPr>
            <w:r w:rsidRPr="00EF62B9">
              <w:rPr>
                <w:rFonts w:ascii="Tahoma" w:hAnsi="Tahoma" w:cs="Tahoma"/>
                <w:sz w:val="20"/>
                <w:szCs w:val="22"/>
              </w:rPr>
              <w:t>подписанного Сторонами Расчета за отчетный месяц.</w:t>
            </w:r>
          </w:p>
        </w:tc>
      </w:tr>
      <w:tr w:rsidR="00B3376A" w:rsidRPr="00DD7155" w14:paraId="3EDD05C3" w14:textId="77777777" w:rsidTr="006B772B">
        <w:tc>
          <w:tcPr>
            <w:tcW w:w="1135" w:type="dxa"/>
            <w:tcBorders>
              <w:top w:val="nil"/>
              <w:bottom w:val="nil"/>
              <w:right w:val="nil"/>
            </w:tcBorders>
          </w:tcPr>
          <w:p w14:paraId="138F3AB1" w14:textId="4794921C" w:rsidR="00B3376A" w:rsidRPr="00DD7155" w:rsidRDefault="00B3376A"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 xml:space="preserve">Дополнительные </w:t>
            </w:r>
            <w:r w:rsidR="00102B69" w:rsidRPr="00DD7155">
              <w:rPr>
                <w:rFonts w:ascii="Tahoma" w:hAnsi="Tahoma" w:cs="Tahoma"/>
                <w:i/>
                <w:sz w:val="12"/>
                <w:szCs w:val="16"/>
              </w:rPr>
              <w:t>условия</w:t>
            </w:r>
          </w:p>
        </w:tc>
        <w:tc>
          <w:tcPr>
            <w:tcW w:w="9356" w:type="dxa"/>
            <w:tcBorders>
              <w:top w:val="dotted" w:sz="4" w:space="0" w:color="auto"/>
              <w:left w:val="nil"/>
              <w:bottom w:val="nil"/>
            </w:tcBorders>
            <w:shd w:val="clear" w:color="auto" w:fill="F2F2F2" w:themeFill="background1" w:themeFillShade="F2"/>
          </w:tcPr>
          <w:p w14:paraId="78CB63AD" w14:textId="77777777" w:rsidR="00B3376A" w:rsidRPr="00EF62B9" w:rsidRDefault="00B3376A" w:rsidP="002F68A6">
            <w:pPr>
              <w:pStyle w:val="afff1"/>
              <w:spacing w:before="120" w:after="240"/>
              <w:ind w:left="142"/>
              <w:rPr>
                <w:rFonts w:ascii="Tahoma" w:hAnsi="Tahoma" w:cs="Tahoma"/>
                <w:sz w:val="20"/>
                <w:szCs w:val="22"/>
              </w:rPr>
            </w:pPr>
            <w:r w:rsidRPr="00EF62B9">
              <w:rPr>
                <w:rFonts w:ascii="Tahoma" w:hAnsi="Tahoma" w:cs="Tahoma"/>
                <w:sz w:val="20"/>
                <w:szCs w:val="22"/>
              </w:rPr>
              <w:t>при условии предоставления</w:t>
            </w:r>
          </w:p>
          <w:p w14:paraId="2DBBD9B6" w14:textId="15BECECA" w:rsidR="00B3376A" w:rsidRPr="00EF62B9" w:rsidRDefault="00B3376A" w:rsidP="00AC3336">
            <w:pPr>
              <w:pStyle w:val="afff1"/>
              <w:widowControl/>
              <w:numPr>
                <w:ilvl w:val="0"/>
                <w:numId w:val="166"/>
              </w:numPr>
              <w:tabs>
                <w:tab w:val="left" w:pos="180"/>
              </w:tabs>
              <w:autoSpaceDE/>
              <w:autoSpaceDN/>
              <w:adjustRightInd/>
              <w:spacing w:before="120" w:after="240"/>
              <w:contextualSpacing/>
              <w:rPr>
                <w:rFonts w:ascii="Tahoma" w:hAnsi="Tahoma" w:cs="Tahoma"/>
                <w:sz w:val="20"/>
                <w:szCs w:val="22"/>
              </w:rPr>
            </w:pPr>
            <w:r w:rsidRPr="00EF62B9">
              <w:rPr>
                <w:rFonts w:ascii="Tahoma" w:hAnsi="Tahoma" w:cs="Tahoma"/>
                <w:sz w:val="20"/>
                <w:szCs w:val="22"/>
              </w:rPr>
              <w:t>оригиналов первичных учетных документов по</w:t>
            </w:r>
            <w:r w:rsidR="00180961" w:rsidRPr="00EF62B9">
              <w:rPr>
                <w:rFonts w:ascii="Tahoma" w:hAnsi="Tahoma" w:cs="Tahoma"/>
                <w:sz w:val="20"/>
                <w:szCs w:val="22"/>
              </w:rPr>
              <w:t xml:space="preserve"> </w:t>
            </w:r>
            <w:r w:rsidR="00880CF0" w:rsidRPr="00EF62B9">
              <w:rPr>
                <w:rFonts w:ascii="Tahoma" w:hAnsi="Tahoma" w:cs="Tahoma"/>
                <w:sz w:val="20"/>
                <w:szCs w:val="22"/>
              </w:rPr>
              <w:t>соответствующим</w:t>
            </w:r>
            <w:r w:rsidRPr="00EF62B9">
              <w:rPr>
                <w:rFonts w:ascii="Tahoma" w:hAnsi="Tahoma" w:cs="Tahoma"/>
                <w:sz w:val="20"/>
                <w:szCs w:val="22"/>
              </w:rPr>
              <w:t xml:space="preserve"> принятым Работам </w:t>
            </w:r>
            <w:r w:rsidR="00526E69" w:rsidRPr="00EF62B9">
              <w:rPr>
                <w:rFonts w:ascii="Tahoma" w:hAnsi="Tahoma" w:cs="Tahoma"/>
                <w:b/>
                <w:color w:val="FF0000"/>
                <w:sz w:val="20"/>
                <w:szCs w:val="22"/>
              </w:rPr>
              <w:t>[</w:t>
            </w:r>
            <w:r w:rsidRPr="00EF62B9">
              <w:rPr>
                <w:rFonts w:ascii="Tahoma" w:hAnsi="Tahoma" w:cs="Tahoma"/>
                <w:sz w:val="20"/>
                <w:szCs w:val="22"/>
                <w:highlight w:val="green"/>
              </w:rPr>
              <w:t>, Услугам</w:t>
            </w:r>
            <w:r w:rsidR="00526E69" w:rsidRPr="00EF62B9">
              <w:rPr>
                <w:rFonts w:ascii="Tahoma" w:hAnsi="Tahoma" w:cs="Tahoma"/>
                <w:b/>
                <w:color w:val="FF0000"/>
                <w:sz w:val="20"/>
                <w:szCs w:val="22"/>
              </w:rPr>
              <w:t>]</w:t>
            </w:r>
            <w:r w:rsidRPr="00EF62B9">
              <w:rPr>
                <w:rFonts w:ascii="Tahoma" w:hAnsi="Tahoma" w:cs="Tahoma"/>
                <w:sz w:val="20"/>
                <w:szCs w:val="22"/>
              </w:rPr>
              <w:t xml:space="preserve"> </w:t>
            </w:r>
            <w:r w:rsidR="00526E69" w:rsidRPr="00EF62B9">
              <w:rPr>
                <w:rFonts w:ascii="Tahoma" w:hAnsi="Tahoma" w:cs="Tahoma"/>
                <w:b/>
                <w:color w:val="FF0000"/>
                <w:sz w:val="20"/>
                <w:szCs w:val="22"/>
              </w:rPr>
              <w:t>[</w:t>
            </w:r>
            <w:r w:rsidRPr="00EF62B9">
              <w:rPr>
                <w:rFonts w:ascii="Tahoma" w:hAnsi="Tahoma" w:cs="Tahoma"/>
                <w:sz w:val="20"/>
                <w:szCs w:val="22"/>
                <w:highlight w:val="magenta"/>
              </w:rPr>
              <w:t>, Правам на ПО</w:t>
            </w:r>
            <w:r w:rsidR="00526E69" w:rsidRPr="00EF62B9">
              <w:rPr>
                <w:rFonts w:ascii="Tahoma" w:hAnsi="Tahoma" w:cs="Tahoma"/>
                <w:b/>
                <w:color w:val="FF0000"/>
                <w:sz w:val="20"/>
                <w:szCs w:val="22"/>
              </w:rPr>
              <w:t>]</w:t>
            </w:r>
            <w:r w:rsidRPr="00EF62B9">
              <w:rPr>
                <w:rFonts w:ascii="Tahoma" w:hAnsi="Tahoma" w:cs="Tahoma"/>
                <w:sz w:val="20"/>
                <w:szCs w:val="22"/>
                <w:highlight w:val="red"/>
              </w:rPr>
              <w:t xml:space="preserve"> </w:t>
            </w:r>
            <w:r w:rsidR="00526E69" w:rsidRPr="00EF62B9">
              <w:rPr>
                <w:rFonts w:ascii="Tahoma" w:hAnsi="Tahoma" w:cs="Tahoma"/>
                <w:b/>
                <w:color w:val="FF0000"/>
                <w:sz w:val="20"/>
                <w:szCs w:val="22"/>
              </w:rPr>
              <w:t>[</w:t>
            </w:r>
            <w:r w:rsidRPr="00EF62B9">
              <w:rPr>
                <w:rFonts w:ascii="Tahoma" w:hAnsi="Tahoma" w:cs="Tahoma"/>
                <w:sz w:val="20"/>
                <w:szCs w:val="22"/>
                <w:highlight w:val="red"/>
              </w:rPr>
              <w:t>,Товару</w:t>
            </w:r>
            <w:r w:rsidR="00526E69" w:rsidRPr="00EF62B9">
              <w:rPr>
                <w:rFonts w:ascii="Tahoma" w:hAnsi="Tahoma" w:cs="Tahoma"/>
                <w:b/>
                <w:color w:val="FF0000"/>
                <w:sz w:val="20"/>
                <w:szCs w:val="22"/>
              </w:rPr>
              <w:t>]</w:t>
            </w:r>
            <w:r w:rsidRPr="00EF62B9">
              <w:rPr>
                <w:rFonts w:ascii="Tahoma" w:hAnsi="Tahoma" w:cs="Tahoma"/>
                <w:sz w:val="20"/>
                <w:szCs w:val="22"/>
              </w:rPr>
              <w:t xml:space="preserve">, </w:t>
            </w:r>
          </w:p>
          <w:p w14:paraId="1A9BEA52" w14:textId="77777777" w:rsidR="00B3376A" w:rsidRPr="00EF62B9" w:rsidRDefault="00B3376A" w:rsidP="00AC3336">
            <w:pPr>
              <w:pStyle w:val="afff1"/>
              <w:widowControl/>
              <w:numPr>
                <w:ilvl w:val="0"/>
                <w:numId w:val="166"/>
              </w:numPr>
              <w:tabs>
                <w:tab w:val="left" w:pos="180"/>
              </w:tabs>
              <w:autoSpaceDE/>
              <w:autoSpaceDN/>
              <w:adjustRightInd/>
              <w:spacing w:before="120" w:after="240"/>
              <w:contextualSpacing/>
              <w:rPr>
                <w:rFonts w:ascii="Tahoma" w:hAnsi="Tahoma" w:cs="Tahoma"/>
                <w:sz w:val="20"/>
                <w:szCs w:val="22"/>
              </w:rPr>
            </w:pPr>
            <w:r w:rsidRPr="00EF62B9">
              <w:rPr>
                <w:rFonts w:ascii="Tahoma" w:hAnsi="Tahoma" w:cs="Tahoma"/>
                <w:sz w:val="20"/>
                <w:szCs w:val="22"/>
              </w:rPr>
              <w:t xml:space="preserve">счета </w:t>
            </w:r>
          </w:p>
          <w:p w14:paraId="6A78FF0A" w14:textId="7F9367AA" w:rsidR="00B3376A" w:rsidRPr="00EF62B9" w:rsidRDefault="00526E69" w:rsidP="00AC3336">
            <w:pPr>
              <w:pStyle w:val="afff1"/>
              <w:widowControl/>
              <w:numPr>
                <w:ilvl w:val="0"/>
                <w:numId w:val="166"/>
              </w:numPr>
              <w:tabs>
                <w:tab w:val="left" w:pos="180"/>
              </w:tabs>
              <w:autoSpaceDE/>
              <w:autoSpaceDN/>
              <w:adjustRightInd/>
              <w:spacing w:before="120" w:after="240"/>
              <w:contextualSpacing/>
              <w:rPr>
                <w:rFonts w:ascii="Tahoma" w:hAnsi="Tahoma" w:cs="Tahoma"/>
                <w:sz w:val="20"/>
                <w:szCs w:val="22"/>
              </w:rPr>
            </w:pPr>
            <w:r w:rsidRPr="00EF62B9">
              <w:rPr>
                <w:rFonts w:ascii="Tahoma" w:hAnsi="Tahoma" w:cs="Tahoma"/>
                <w:b/>
                <w:color w:val="FF0000"/>
                <w:sz w:val="20"/>
                <w:szCs w:val="22"/>
              </w:rPr>
              <w:t>[</w:t>
            </w:r>
            <w:r w:rsidR="00B3376A" w:rsidRPr="00EF62B9">
              <w:rPr>
                <w:rFonts w:ascii="Tahoma" w:hAnsi="Tahoma" w:cs="Tahoma"/>
                <w:sz w:val="20"/>
                <w:szCs w:val="22"/>
              </w:rPr>
              <w:t>счета-фактуры</w:t>
            </w:r>
            <w:r w:rsidRPr="00EF62B9">
              <w:rPr>
                <w:rFonts w:ascii="Tahoma" w:hAnsi="Tahoma" w:cs="Tahoma"/>
                <w:b/>
                <w:color w:val="FF0000"/>
                <w:sz w:val="20"/>
                <w:szCs w:val="22"/>
              </w:rPr>
              <w:t>]</w:t>
            </w:r>
          </w:p>
        </w:tc>
      </w:tr>
    </w:tbl>
    <w:p w14:paraId="0456E17B" w14:textId="7FDEC6E1" w:rsidR="00473CDE" w:rsidRPr="00EF62B9" w:rsidRDefault="006A1FBC" w:rsidP="00980723">
      <w:pPr>
        <w:pStyle w:val="1112"/>
        <w:numPr>
          <w:ilvl w:val="2"/>
          <w:numId w:val="13"/>
        </w:numPr>
        <w:spacing w:before="120" w:after="240"/>
        <w:ind w:left="142" w:hanging="1135"/>
        <w:rPr>
          <w:rFonts w:ascii="Tahoma" w:hAnsi="Tahoma" w:cs="Tahoma"/>
          <w:b/>
          <w:sz w:val="20"/>
          <w:szCs w:val="22"/>
        </w:rPr>
      </w:pPr>
      <w:r w:rsidRPr="00EF62B9">
        <w:rPr>
          <w:rFonts w:ascii="Tahoma" w:hAnsi="Tahoma" w:cs="Tahoma"/>
          <w:b/>
          <w:sz w:val="20"/>
          <w:szCs w:val="22"/>
        </w:rPr>
        <w:t>ПОРЯДОК ПОДПИСАНИЯ РАСЧЕТА</w:t>
      </w:r>
    </w:p>
    <w:tbl>
      <w:tblPr>
        <w:tblStyle w:val="affa"/>
        <w:tblW w:w="10491"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356"/>
      </w:tblGrid>
      <w:tr w:rsidR="00473CDE" w:rsidRPr="00DD7155" w14:paraId="46CB473C" w14:textId="77777777" w:rsidTr="006B772B">
        <w:trPr>
          <w:trHeight w:val="280"/>
        </w:trPr>
        <w:tc>
          <w:tcPr>
            <w:tcW w:w="1135" w:type="dxa"/>
          </w:tcPr>
          <w:p w14:paraId="1414EADA" w14:textId="77777777" w:rsidR="00473CDE" w:rsidRPr="00DD7155" w:rsidRDefault="00473CDE" w:rsidP="002F68A6">
            <w:pPr>
              <w:pStyle w:val="1112"/>
              <w:numPr>
                <w:ilvl w:val="3"/>
                <w:numId w:val="13"/>
              </w:numPr>
              <w:spacing w:before="120" w:after="240"/>
              <w:ind w:left="282" w:hanging="282"/>
              <w:rPr>
                <w:rFonts w:ascii="Tahoma" w:hAnsi="Tahoma" w:cs="Tahoma"/>
                <w:sz w:val="18"/>
                <w:szCs w:val="22"/>
              </w:rPr>
            </w:pPr>
          </w:p>
          <w:p w14:paraId="01826565" w14:textId="77777777" w:rsidR="00473CDE" w:rsidRPr="00DD7155" w:rsidRDefault="00473CDE" w:rsidP="002F68A6">
            <w:pPr>
              <w:tabs>
                <w:tab w:val="left" w:pos="1410"/>
              </w:tabs>
              <w:spacing w:before="120" w:after="240"/>
              <w:ind w:right="-250" w:hanging="2"/>
              <w:rPr>
                <w:rFonts w:ascii="Tahoma" w:hAnsi="Tahoma" w:cs="Tahoma"/>
                <w:sz w:val="12"/>
                <w:szCs w:val="16"/>
              </w:rPr>
            </w:pPr>
            <w:r w:rsidRPr="00DD7155">
              <w:rPr>
                <w:rFonts w:ascii="Tahoma" w:hAnsi="Tahoma" w:cs="Tahoma"/>
                <w:i/>
                <w:sz w:val="12"/>
                <w:szCs w:val="16"/>
              </w:rPr>
              <w:t>Действия Подрядчика</w:t>
            </w:r>
            <w:r w:rsidRPr="00DD7155">
              <w:rPr>
                <w:rFonts w:ascii="Tahoma" w:hAnsi="Tahoma" w:cs="Tahoma"/>
                <w:b/>
                <w:i/>
                <w:sz w:val="12"/>
                <w:szCs w:val="16"/>
              </w:rPr>
              <w:t xml:space="preserve"> </w:t>
            </w:r>
          </w:p>
        </w:tc>
        <w:tc>
          <w:tcPr>
            <w:tcW w:w="935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2789003" w14:textId="77777777" w:rsidR="00473CDE" w:rsidRPr="00EF62B9" w:rsidRDefault="00473CDE" w:rsidP="002F68A6">
            <w:pPr>
              <w:pStyle w:val="afff1"/>
              <w:spacing w:before="120" w:after="240"/>
              <w:ind w:left="107"/>
              <w:rPr>
                <w:rFonts w:ascii="Tahoma" w:hAnsi="Tahoma" w:cs="Tahoma"/>
                <w:sz w:val="20"/>
                <w:szCs w:val="22"/>
              </w:rPr>
            </w:pPr>
            <w:r w:rsidRPr="00EF62B9">
              <w:rPr>
                <w:rFonts w:ascii="Tahoma" w:hAnsi="Tahoma" w:cs="Tahoma"/>
                <w:sz w:val="20"/>
                <w:szCs w:val="22"/>
              </w:rPr>
              <w:t>Подрядчик</w:t>
            </w:r>
            <w:r w:rsidRPr="00EF62B9">
              <w:rPr>
                <w:rFonts w:ascii="Tahoma" w:hAnsi="Tahoma" w:cs="Tahoma"/>
                <w:b/>
                <w:sz w:val="20"/>
                <w:szCs w:val="22"/>
              </w:rPr>
              <w:t xml:space="preserve"> </w:t>
            </w:r>
            <w:r w:rsidRPr="00EF62B9">
              <w:rPr>
                <w:rFonts w:ascii="Tahoma" w:hAnsi="Tahoma" w:cs="Tahoma"/>
                <w:sz w:val="20"/>
                <w:szCs w:val="22"/>
              </w:rPr>
              <w:t>направляет Заказчику</w:t>
            </w:r>
            <w:r w:rsidRPr="00EF62B9">
              <w:rPr>
                <w:rFonts w:ascii="Tahoma" w:hAnsi="Tahoma" w:cs="Tahoma"/>
                <w:b/>
                <w:sz w:val="20"/>
                <w:szCs w:val="22"/>
              </w:rPr>
              <w:t xml:space="preserve"> </w:t>
            </w:r>
            <w:r w:rsidRPr="00EF62B9">
              <w:rPr>
                <w:rFonts w:ascii="Tahoma" w:hAnsi="Tahoma" w:cs="Tahoma"/>
                <w:sz w:val="20"/>
                <w:szCs w:val="22"/>
              </w:rPr>
              <w:t xml:space="preserve">по электронной почте подписанный им: </w:t>
            </w:r>
          </w:p>
          <w:p w14:paraId="66397F08" w14:textId="77777777" w:rsidR="00473CDE" w:rsidRPr="00EF62B9" w:rsidRDefault="00473CDE" w:rsidP="002F68A6">
            <w:pPr>
              <w:pStyle w:val="afff1"/>
              <w:numPr>
                <w:ilvl w:val="0"/>
                <w:numId w:val="68"/>
              </w:numPr>
              <w:spacing w:before="120" w:after="240"/>
              <w:rPr>
                <w:rFonts w:ascii="Tahoma" w:hAnsi="Tahoma" w:cs="Tahoma"/>
                <w:sz w:val="20"/>
                <w:szCs w:val="22"/>
              </w:rPr>
            </w:pPr>
            <w:r w:rsidRPr="00EF62B9">
              <w:rPr>
                <w:rFonts w:ascii="Tahoma" w:hAnsi="Tahoma" w:cs="Tahoma"/>
                <w:sz w:val="20"/>
                <w:szCs w:val="22"/>
              </w:rPr>
              <w:t>Расчет, составленный на основании подписанных Сторонами документов по Денежным обязательствам</w:t>
            </w:r>
          </w:p>
        </w:tc>
      </w:tr>
      <w:tr w:rsidR="00473CDE" w:rsidRPr="00DD7155" w14:paraId="0685D290" w14:textId="77777777" w:rsidTr="006B772B">
        <w:trPr>
          <w:trHeight w:val="361"/>
        </w:trPr>
        <w:tc>
          <w:tcPr>
            <w:tcW w:w="1135" w:type="dxa"/>
          </w:tcPr>
          <w:p w14:paraId="7F78948C" w14:textId="77777777" w:rsidR="00473CDE" w:rsidRPr="00DD7155" w:rsidRDefault="00473CDE" w:rsidP="00682DCB">
            <w:pPr>
              <w:pStyle w:val="13"/>
              <w:numPr>
                <w:ilvl w:val="0"/>
                <w:numId w:val="0"/>
              </w:numPr>
              <w:spacing w:before="120" w:after="240"/>
              <w:rPr>
                <w:rFonts w:ascii="Tahoma" w:hAnsi="Tahoma" w:cs="Tahoma"/>
                <w:b/>
                <w:i/>
                <w:sz w:val="12"/>
                <w:szCs w:val="16"/>
              </w:rPr>
            </w:pPr>
            <w:r w:rsidRPr="00DD7155">
              <w:rPr>
                <w:rFonts w:ascii="Tahoma" w:hAnsi="Tahoma" w:cs="Tahoma"/>
                <w:i/>
                <w:sz w:val="12"/>
                <w:szCs w:val="16"/>
              </w:rPr>
              <w:t>Срок для направления</w:t>
            </w:r>
          </w:p>
        </w:tc>
        <w:tc>
          <w:tcPr>
            <w:tcW w:w="9356" w:type="dxa"/>
            <w:tcBorders>
              <w:top w:val="dotted" w:sz="4" w:space="0" w:color="A6A6A6" w:themeColor="background1" w:themeShade="A6"/>
            </w:tcBorders>
            <w:shd w:val="clear" w:color="auto" w:fill="F2F2F2" w:themeFill="background1" w:themeFillShade="F2"/>
          </w:tcPr>
          <w:p w14:paraId="4FE7B133" w14:textId="77777777" w:rsidR="00473CDE" w:rsidRPr="00EF62B9" w:rsidRDefault="00473CDE" w:rsidP="002F68A6">
            <w:pPr>
              <w:pStyle w:val="SL0TextSimplawyer"/>
              <w:tabs>
                <w:tab w:val="clear" w:pos="851"/>
                <w:tab w:val="left" w:pos="1029"/>
              </w:tabs>
              <w:spacing w:after="240"/>
              <w:ind w:left="107"/>
              <w:jc w:val="both"/>
              <w:rPr>
                <w:rFonts w:eastAsia="Calibri"/>
                <w:szCs w:val="22"/>
                <w:lang w:eastAsia="ru-RU"/>
              </w:rPr>
            </w:pPr>
            <w:r w:rsidRPr="00EF62B9">
              <w:rPr>
                <w:rFonts w:eastAsia="Calibri"/>
                <w:szCs w:val="22"/>
                <w:lang w:eastAsia="ru-RU"/>
              </w:rPr>
              <w:t>ежемесячно</w:t>
            </w:r>
          </w:p>
        </w:tc>
      </w:tr>
      <w:tr w:rsidR="00473CDE" w:rsidRPr="00DD7155" w14:paraId="40C3B7E7" w14:textId="77777777" w:rsidTr="006B772B">
        <w:tc>
          <w:tcPr>
            <w:tcW w:w="1135" w:type="dxa"/>
          </w:tcPr>
          <w:p w14:paraId="56EB9A67" w14:textId="77777777" w:rsidR="00473CDE" w:rsidRPr="00DD7155" w:rsidRDefault="00473CDE"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Предельное ограничение срока</w:t>
            </w:r>
          </w:p>
        </w:tc>
        <w:tc>
          <w:tcPr>
            <w:tcW w:w="935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78F552F" w14:textId="77777777" w:rsidR="00473CDE" w:rsidRPr="00EF62B9" w:rsidRDefault="00473CDE" w:rsidP="002F68A6">
            <w:pPr>
              <w:pStyle w:val="SL0TextSimplawyer"/>
              <w:tabs>
                <w:tab w:val="clear" w:pos="851"/>
                <w:tab w:val="left" w:pos="1029"/>
              </w:tabs>
              <w:spacing w:after="240"/>
              <w:ind w:left="107"/>
              <w:jc w:val="both"/>
              <w:rPr>
                <w:rFonts w:eastAsia="Calibri"/>
                <w:szCs w:val="22"/>
                <w:highlight w:val="green"/>
                <w:lang w:eastAsia="ru-RU"/>
              </w:rPr>
            </w:pPr>
            <w:r w:rsidRPr="00EF62B9">
              <w:rPr>
                <w:rFonts w:eastAsia="Calibri"/>
                <w:szCs w:val="22"/>
                <w:lang w:eastAsia="ru-RU"/>
              </w:rPr>
              <w:t>не позднее последнего числа отчетного месяца.</w:t>
            </w:r>
          </w:p>
        </w:tc>
      </w:tr>
    </w:tbl>
    <w:p w14:paraId="2F72EBDD" w14:textId="77777777" w:rsidR="00473CDE" w:rsidRPr="00DD7155" w:rsidRDefault="00473CDE" w:rsidP="00682DCB">
      <w:pPr>
        <w:pStyle w:val="afff1"/>
        <w:tabs>
          <w:tab w:val="left" w:pos="709"/>
        </w:tabs>
        <w:ind w:left="142"/>
        <w:rPr>
          <w:rFonts w:ascii="Tahoma" w:hAnsi="Tahoma" w:cs="Tahoma"/>
          <w:sz w:val="18"/>
          <w:szCs w:val="22"/>
        </w:rPr>
      </w:pPr>
    </w:p>
    <w:tbl>
      <w:tblPr>
        <w:tblStyle w:val="affa"/>
        <w:tblpPr w:bottomFromText="113" w:vertAnchor="text" w:tblpX="-992" w:tblpY="1"/>
        <w:tblOverlap w:val="nev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356"/>
      </w:tblGrid>
      <w:tr w:rsidR="00473CDE" w:rsidRPr="00DD7155" w14:paraId="30A5D078" w14:textId="77777777" w:rsidTr="006B772B">
        <w:trPr>
          <w:trHeight w:val="280"/>
        </w:trPr>
        <w:tc>
          <w:tcPr>
            <w:tcW w:w="1134" w:type="dxa"/>
          </w:tcPr>
          <w:p w14:paraId="66CF5A0B" w14:textId="77777777" w:rsidR="00473CDE" w:rsidRPr="00DD7155" w:rsidRDefault="00473CDE" w:rsidP="002F68A6">
            <w:pPr>
              <w:pStyle w:val="1112"/>
              <w:numPr>
                <w:ilvl w:val="3"/>
                <w:numId w:val="13"/>
              </w:numPr>
              <w:spacing w:before="120" w:after="240"/>
              <w:ind w:left="282" w:hanging="282"/>
              <w:rPr>
                <w:rFonts w:ascii="Tahoma" w:hAnsi="Tahoma" w:cs="Tahoma"/>
                <w:b/>
                <w:sz w:val="18"/>
                <w:szCs w:val="22"/>
              </w:rPr>
            </w:pPr>
          </w:p>
          <w:p w14:paraId="3BBE5341" w14:textId="77777777" w:rsidR="00473CDE" w:rsidRPr="00DD7155" w:rsidRDefault="00473CDE" w:rsidP="002F68A6">
            <w:pPr>
              <w:tabs>
                <w:tab w:val="left" w:pos="1410"/>
              </w:tabs>
              <w:spacing w:before="120" w:after="240"/>
              <w:ind w:right="-250" w:firstLine="0"/>
              <w:rPr>
                <w:rFonts w:ascii="Tahoma" w:hAnsi="Tahoma" w:cs="Tahoma"/>
                <w:sz w:val="12"/>
                <w:szCs w:val="16"/>
              </w:rPr>
            </w:pPr>
            <w:r w:rsidRPr="00DD7155">
              <w:rPr>
                <w:rFonts w:ascii="Tahoma" w:hAnsi="Tahoma" w:cs="Tahoma"/>
                <w:i/>
                <w:sz w:val="12"/>
                <w:szCs w:val="16"/>
              </w:rPr>
              <w:t>Действия Заказчика</w:t>
            </w:r>
            <w:r w:rsidRPr="00DD7155">
              <w:rPr>
                <w:rFonts w:ascii="Tahoma" w:hAnsi="Tahoma" w:cs="Tahoma"/>
                <w:b/>
                <w:i/>
                <w:sz w:val="12"/>
                <w:szCs w:val="16"/>
              </w:rPr>
              <w:t xml:space="preserve"> </w:t>
            </w:r>
          </w:p>
        </w:tc>
        <w:tc>
          <w:tcPr>
            <w:tcW w:w="9356" w:type="dxa"/>
            <w:tcBorders>
              <w:top w:val="dotted" w:sz="4" w:space="0" w:color="auto"/>
              <w:bottom w:val="dotted" w:sz="4" w:space="0" w:color="auto"/>
            </w:tcBorders>
            <w:shd w:val="clear" w:color="auto" w:fill="F2F2F2" w:themeFill="background1" w:themeFillShade="F2"/>
          </w:tcPr>
          <w:p w14:paraId="0F8CB6BD" w14:textId="77777777" w:rsidR="00473CDE" w:rsidRPr="00EF62B9" w:rsidRDefault="00473CDE" w:rsidP="002F68A6">
            <w:pPr>
              <w:pStyle w:val="afff1"/>
              <w:spacing w:before="120" w:after="240"/>
              <w:ind w:left="145" w:right="-2"/>
              <w:rPr>
                <w:rFonts w:ascii="Tahoma" w:hAnsi="Tahoma" w:cs="Tahoma"/>
                <w:sz w:val="20"/>
                <w:szCs w:val="22"/>
              </w:rPr>
            </w:pPr>
            <w:r w:rsidRPr="00EF62B9">
              <w:rPr>
                <w:rFonts w:ascii="Tahoma" w:hAnsi="Tahoma" w:cs="Tahoma"/>
                <w:sz w:val="20"/>
                <w:szCs w:val="22"/>
              </w:rPr>
              <w:t>Заказчик направляет Подрядчику</w:t>
            </w:r>
            <w:r w:rsidRPr="00EF62B9">
              <w:rPr>
                <w:rFonts w:ascii="Tahoma" w:hAnsi="Tahoma" w:cs="Tahoma"/>
                <w:b/>
                <w:sz w:val="20"/>
                <w:szCs w:val="22"/>
              </w:rPr>
              <w:t xml:space="preserve"> </w:t>
            </w:r>
            <w:r w:rsidRPr="00EF62B9">
              <w:rPr>
                <w:rFonts w:ascii="Tahoma" w:hAnsi="Tahoma" w:cs="Tahoma"/>
                <w:sz w:val="20"/>
                <w:szCs w:val="22"/>
              </w:rPr>
              <w:t>по электронной почте подписанный им:</w:t>
            </w:r>
          </w:p>
          <w:p w14:paraId="244B2723" w14:textId="77777777" w:rsidR="00473CDE" w:rsidRPr="00EF62B9" w:rsidRDefault="00473CDE" w:rsidP="002F68A6">
            <w:pPr>
              <w:pStyle w:val="afff1"/>
              <w:numPr>
                <w:ilvl w:val="0"/>
                <w:numId w:val="68"/>
              </w:numPr>
              <w:spacing w:before="120" w:after="240"/>
              <w:rPr>
                <w:rFonts w:ascii="Tahoma" w:hAnsi="Tahoma" w:cs="Tahoma"/>
                <w:i/>
                <w:sz w:val="20"/>
                <w:szCs w:val="22"/>
              </w:rPr>
            </w:pPr>
            <w:r w:rsidRPr="00EF62B9">
              <w:rPr>
                <w:rFonts w:ascii="Tahoma" w:hAnsi="Tahoma" w:cs="Tahoma"/>
                <w:sz w:val="20"/>
                <w:szCs w:val="22"/>
              </w:rPr>
              <w:t>Расчет</w:t>
            </w:r>
            <w:r w:rsidRPr="00EF62B9">
              <w:rPr>
                <w:rFonts w:ascii="Tahoma" w:hAnsi="Tahoma" w:cs="Tahoma"/>
                <w:i/>
                <w:sz w:val="20"/>
                <w:szCs w:val="22"/>
              </w:rPr>
              <w:t xml:space="preserve"> </w:t>
            </w:r>
          </w:p>
          <w:p w14:paraId="72291F36" w14:textId="77777777" w:rsidR="00473CDE" w:rsidRPr="00EF62B9" w:rsidRDefault="00473CDE" w:rsidP="002F68A6">
            <w:pPr>
              <w:pStyle w:val="afff1"/>
              <w:spacing w:before="120" w:after="240"/>
              <w:ind w:left="145" w:firstLine="284"/>
              <w:rPr>
                <w:rFonts w:ascii="Tahoma" w:hAnsi="Tahoma" w:cs="Tahoma"/>
                <w:sz w:val="20"/>
                <w:szCs w:val="22"/>
              </w:rPr>
            </w:pPr>
            <w:r w:rsidRPr="00EF62B9">
              <w:rPr>
                <w:rFonts w:ascii="Tahoma" w:hAnsi="Tahoma" w:cs="Tahoma"/>
                <w:sz w:val="20"/>
                <w:szCs w:val="22"/>
              </w:rPr>
              <w:t>либо</w:t>
            </w:r>
          </w:p>
          <w:p w14:paraId="2E9F4EFB" w14:textId="77777777" w:rsidR="00473CDE" w:rsidRPr="00EF62B9" w:rsidRDefault="00473CDE" w:rsidP="002F68A6">
            <w:pPr>
              <w:pStyle w:val="afff1"/>
              <w:numPr>
                <w:ilvl w:val="0"/>
                <w:numId w:val="68"/>
              </w:numPr>
              <w:spacing w:before="120" w:after="240"/>
              <w:rPr>
                <w:rFonts w:ascii="Tahoma" w:hAnsi="Tahoma" w:cs="Tahoma"/>
                <w:sz w:val="20"/>
                <w:szCs w:val="22"/>
              </w:rPr>
            </w:pPr>
            <w:r w:rsidRPr="00EF62B9">
              <w:rPr>
                <w:rFonts w:ascii="Tahoma" w:hAnsi="Tahoma" w:cs="Tahoma"/>
                <w:sz w:val="20"/>
                <w:szCs w:val="22"/>
              </w:rPr>
              <w:t>мотивированный отказ от подписания Расчета и замечания</w:t>
            </w:r>
          </w:p>
        </w:tc>
      </w:tr>
      <w:tr w:rsidR="00473CDE" w:rsidRPr="00DD7155" w14:paraId="2D3F560C" w14:textId="77777777" w:rsidTr="006B772B">
        <w:trPr>
          <w:trHeight w:val="280"/>
        </w:trPr>
        <w:tc>
          <w:tcPr>
            <w:tcW w:w="1134" w:type="dxa"/>
          </w:tcPr>
          <w:p w14:paraId="643B6AE7" w14:textId="77777777" w:rsidR="00473CDE" w:rsidRPr="00682DCB" w:rsidRDefault="00473CDE" w:rsidP="00682DCB">
            <w:pPr>
              <w:pStyle w:val="13"/>
              <w:numPr>
                <w:ilvl w:val="0"/>
                <w:numId w:val="0"/>
              </w:numPr>
              <w:spacing w:before="120" w:after="240"/>
              <w:rPr>
                <w:rFonts w:ascii="Tahoma" w:hAnsi="Tahoma" w:cs="Tahoma"/>
                <w:i/>
                <w:sz w:val="12"/>
                <w:szCs w:val="16"/>
              </w:rPr>
            </w:pPr>
            <w:r w:rsidRPr="00682DCB">
              <w:rPr>
                <w:rFonts w:ascii="Tahoma" w:hAnsi="Tahoma" w:cs="Tahoma"/>
                <w:i/>
                <w:sz w:val="12"/>
                <w:szCs w:val="16"/>
              </w:rPr>
              <w:t>Срок для направления</w:t>
            </w:r>
          </w:p>
        </w:tc>
        <w:tc>
          <w:tcPr>
            <w:tcW w:w="9356" w:type="dxa"/>
            <w:tcBorders>
              <w:top w:val="dotted" w:sz="4" w:space="0" w:color="auto"/>
            </w:tcBorders>
            <w:shd w:val="clear" w:color="auto" w:fill="F2F2F2" w:themeFill="background1" w:themeFillShade="F2"/>
          </w:tcPr>
          <w:p w14:paraId="5680FB8E" w14:textId="77777777" w:rsidR="00473CDE" w:rsidRPr="00EF62B9" w:rsidRDefault="00473CDE" w:rsidP="002F68A6">
            <w:pPr>
              <w:pStyle w:val="SL0TextSimplawyer"/>
              <w:tabs>
                <w:tab w:val="clear" w:pos="851"/>
                <w:tab w:val="left" w:pos="1029"/>
              </w:tabs>
              <w:spacing w:after="240"/>
              <w:ind w:left="145"/>
              <w:jc w:val="both"/>
              <w:rPr>
                <w:rFonts w:eastAsia="Calibri"/>
                <w:szCs w:val="22"/>
                <w:lang w:eastAsia="ru-RU"/>
              </w:rPr>
            </w:pPr>
            <w:r w:rsidRPr="00EF62B9">
              <w:rPr>
                <w:rFonts w:eastAsia="Calibri"/>
                <w:szCs w:val="22"/>
                <w:lang w:eastAsia="ru-RU"/>
              </w:rPr>
              <w:t>в течение 2 р.д. с даты получения Расчета</w:t>
            </w:r>
          </w:p>
        </w:tc>
      </w:tr>
      <w:tr w:rsidR="00473CDE" w:rsidRPr="00DD7155" w14:paraId="0C7174F1" w14:textId="77777777" w:rsidTr="006B772B">
        <w:tc>
          <w:tcPr>
            <w:tcW w:w="1134" w:type="dxa"/>
          </w:tcPr>
          <w:p w14:paraId="71D4CD91" w14:textId="77777777" w:rsidR="00473CDE" w:rsidRPr="00DD7155" w:rsidRDefault="00473CDE"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Предельное ограничение срока</w:t>
            </w:r>
          </w:p>
        </w:tc>
        <w:tc>
          <w:tcPr>
            <w:tcW w:w="9356" w:type="dxa"/>
            <w:tcBorders>
              <w:top w:val="dotted" w:sz="4" w:space="0" w:color="auto"/>
              <w:bottom w:val="dotted" w:sz="4" w:space="0" w:color="auto"/>
            </w:tcBorders>
            <w:shd w:val="clear" w:color="auto" w:fill="F2F2F2" w:themeFill="background1" w:themeFillShade="F2"/>
          </w:tcPr>
          <w:p w14:paraId="0BDF3142" w14:textId="2D2B327A" w:rsidR="00473CDE" w:rsidRPr="00EF62B9" w:rsidRDefault="00473CDE" w:rsidP="00CA1C10">
            <w:pPr>
              <w:pStyle w:val="SL0TextSimplawyer"/>
              <w:tabs>
                <w:tab w:val="clear" w:pos="851"/>
                <w:tab w:val="left" w:pos="1029"/>
              </w:tabs>
              <w:spacing w:after="240"/>
              <w:ind w:left="145"/>
              <w:jc w:val="both"/>
              <w:rPr>
                <w:rFonts w:eastAsia="Calibri"/>
                <w:szCs w:val="22"/>
                <w:highlight w:val="green"/>
                <w:lang w:eastAsia="ru-RU"/>
              </w:rPr>
            </w:pPr>
            <w:r w:rsidRPr="00EF62B9">
              <w:rPr>
                <w:szCs w:val="22"/>
              </w:rPr>
              <w:t>но не позднее 2</w:t>
            </w:r>
            <w:r w:rsidR="005E0CD1" w:rsidRPr="00EF62B9">
              <w:rPr>
                <w:szCs w:val="22"/>
              </w:rPr>
              <w:t>-</w:t>
            </w:r>
            <w:r w:rsidRPr="00EF62B9">
              <w:rPr>
                <w:szCs w:val="22"/>
              </w:rPr>
              <w:t>го числа месяца, следующего за отчетным месяцем</w:t>
            </w:r>
          </w:p>
        </w:tc>
      </w:tr>
    </w:tbl>
    <w:p w14:paraId="779FEB5C" w14:textId="77777777" w:rsidR="00473CDE" w:rsidRPr="00DD7155" w:rsidRDefault="00473CDE" w:rsidP="00682DCB">
      <w:pPr>
        <w:pStyle w:val="afff1"/>
        <w:tabs>
          <w:tab w:val="left" w:pos="709"/>
        </w:tabs>
        <w:ind w:left="142"/>
        <w:rPr>
          <w:rFonts w:ascii="Tahoma" w:hAnsi="Tahoma" w:cs="Tahoma"/>
          <w:b/>
          <w:sz w:val="18"/>
          <w:szCs w:val="22"/>
        </w:rPr>
      </w:pPr>
    </w:p>
    <w:tbl>
      <w:tblPr>
        <w:tblStyle w:val="affa"/>
        <w:tblpPr w:bottomFromText="113" w:vertAnchor="text" w:tblpX="-993" w:tblpY="1"/>
        <w:tblOverlap w:val="nev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356"/>
      </w:tblGrid>
      <w:tr w:rsidR="00473CDE" w:rsidRPr="00DD7155" w14:paraId="6DE989C1" w14:textId="77777777" w:rsidTr="006B772B">
        <w:trPr>
          <w:trHeight w:val="280"/>
        </w:trPr>
        <w:tc>
          <w:tcPr>
            <w:tcW w:w="1134" w:type="dxa"/>
          </w:tcPr>
          <w:p w14:paraId="4D150FE6" w14:textId="77777777" w:rsidR="00473CDE" w:rsidRPr="00DD7155" w:rsidRDefault="00473CDE" w:rsidP="002F68A6">
            <w:pPr>
              <w:pStyle w:val="1112"/>
              <w:numPr>
                <w:ilvl w:val="3"/>
                <w:numId w:val="13"/>
              </w:numPr>
              <w:spacing w:before="120" w:after="240"/>
              <w:ind w:left="282" w:hanging="282"/>
              <w:rPr>
                <w:rFonts w:ascii="Tahoma" w:hAnsi="Tahoma" w:cs="Tahoma"/>
                <w:b/>
                <w:i/>
                <w:sz w:val="18"/>
                <w:szCs w:val="22"/>
              </w:rPr>
            </w:pPr>
          </w:p>
          <w:p w14:paraId="3C0FBE8D" w14:textId="77777777" w:rsidR="00473CDE" w:rsidRPr="00DD7155" w:rsidRDefault="00473CDE" w:rsidP="002F68A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 xml:space="preserve">Действия Подрядчика </w:t>
            </w:r>
          </w:p>
        </w:tc>
        <w:tc>
          <w:tcPr>
            <w:tcW w:w="9356" w:type="dxa"/>
            <w:tcBorders>
              <w:top w:val="dotted" w:sz="4" w:space="0" w:color="auto"/>
              <w:bottom w:val="dotted" w:sz="4" w:space="0" w:color="auto"/>
            </w:tcBorders>
            <w:shd w:val="clear" w:color="auto" w:fill="F2F2F2" w:themeFill="background1" w:themeFillShade="F2"/>
          </w:tcPr>
          <w:p w14:paraId="430DF273" w14:textId="77777777" w:rsidR="00473CDE" w:rsidRPr="00EF62B9" w:rsidRDefault="00473CDE" w:rsidP="002F68A6">
            <w:pPr>
              <w:pStyle w:val="afff1"/>
              <w:spacing w:before="120" w:after="240"/>
              <w:ind w:left="145" w:right="-2"/>
              <w:rPr>
                <w:rFonts w:ascii="Tahoma" w:hAnsi="Tahoma" w:cs="Tahoma"/>
                <w:sz w:val="20"/>
                <w:szCs w:val="22"/>
              </w:rPr>
            </w:pPr>
            <w:r w:rsidRPr="00EF62B9">
              <w:rPr>
                <w:rFonts w:ascii="Tahoma" w:hAnsi="Tahoma" w:cs="Tahoma"/>
                <w:sz w:val="20"/>
                <w:szCs w:val="22"/>
              </w:rPr>
              <w:t>Подрядчик</w:t>
            </w:r>
            <w:r w:rsidRPr="00EF62B9">
              <w:rPr>
                <w:rFonts w:ascii="Tahoma" w:hAnsi="Tahoma" w:cs="Tahoma"/>
                <w:b/>
                <w:sz w:val="20"/>
                <w:szCs w:val="22"/>
              </w:rPr>
              <w:t xml:space="preserve"> </w:t>
            </w:r>
            <w:r w:rsidRPr="00EF62B9">
              <w:rPr>
                <w:rFonts w:ascii="Tahoma" w:hAnsi="Tahoma" w:cs="Tahoma"/>
                <w:sz w:val="20"/>
                <w:szCs w:val="22"/>
              </w:rPr>
              <w:t>направляет Заказчику</w:t>
            </w:r>
            <w:r w:rsidRPr="00EF62B9">
              <w:rPr>
                <w:rFonts w:ascii="Tahoma" w:hAnsi="Tahoma" w:cs="Tahoma"/>
                <w:b/>
                <w:sz w:val="20"/>
                <w:szCs w:val="22"/>
              </w:rPr>
              <w:t xml:space="preserve"> </w:t>
            </w:r>
            <w:r w:rsidRPr="00EF62B9">
              <w:rPr>
                <w:rFonts w:ascii="Tahoma" w:hAnsi="Tahoma" w:cs="Tahoma"/>
                <w:sz w:val="20"/>
                <w:szCs w:val="22"/>
              </w:rPr>
              <w:t>на бумажном носителе подписанный им:</w:t>
            </w:r>
          </w:p>
          <w:p w14:paraId="091B0DB5" w14:textId="77777777" w:rsidR="00473CDE" w:rsidRPr="00EF62B9" w:rsidRDefault="00473CDE" w:rsidP="002F68A6">
            <w:pPr>
              <w:pStyle w:val="afff1"/>
              <w:numPr>
                <w:ilvl w:val="0"/>
                <w:numId w:val="68"/>
              </w:numPr>
              <w:spacing w:before="120" w:after="240"/>
              <w:ind w:left="145" w:firstLine="0"/>
              <w:rPr>
                <w:rFonts w:ascii="Tahoma" w:hAnsi="Tahoma" w:cs="Tahoma"/>
                <w:sz w:val="20"/>
                <w:szCs w:val="22"/>
              </w:rPr>
            </w:pPr>
            <w:r w:rsidRPr="00EF62B9">
              <w:rPr>
                <w:rFonts w:ascii="Tahoma" w:hAnsi="Tahoma" w:cs="Tahoma"/>
                <w:sz w:val="20"/>
                <w:szCs w:val="22"/>
              </w:rPr>
              <w:t xml:space="preserve">Расчет (2 экз.) </w:t>
            </w:r>
          </w:p>
        </w:tc>
      </w:tr>
      <w:tr w:rsidR="00473CDE" w:rsidRPr="00DD7155" w14:paraId="5D1899EE" w14:textId="77777777" w:rsidTr="006B772B">
        <w:trPr>
          <w:trHeight w:val="280"/>
        </w:trPr>
        <w:tc>
          <w:tcPr>
            <w:tcW w:w="1134" w:type="dxa"/>
            <w:vMerge w:val="restart"/>
          </w:tcPr>
          <w:p w14:paraId="3356A960" w14:textId="77777777" w:rsidR="00473CDE" w:rsidRPr="00DD7155" w:rsidRDefault="00473CDE" w:rsidP="00682DCB">
            <w:pPr>
              <w:pStyle w:val="13"/>
              <w:numPr>
                <w:ilvl w:val="0"/>
                <w:numId w:val="0"/>
              </w:numPr>
              <w:spacing w:before="120" w:after="240"/>
              <w:rPr>
                <w:rFonts w:ascii="Tahoma" w:hAnsi="Tahoma" w:cs="Tahoma"/>
                <w:b/>
                <w:i/>
                <w:sz w:val="12"/>
                <w:szCs w:val="16"/>
              </w:rPr>
            </w:pPr>
            <w:r w:rsidRPr="00DD7155">
              <w:rPr>
                <w:rFonts w:ascii="Tahoma" w:hAnsi="Tahoma" w:cs="Tahoma"/>
                <w:i/>
                <w:sz w:val="12"/>
                <w:szCs w:val="16"/>
              </w:rPr>
              <w:t>Срок для направления</w:t>
            </w:r>
          </w:p>
        </w:tc>
        <w:tc>
          <w:tcPr>
            <w:tcW w:w="9356" w:type="dxa"/>
            <w:tcBorders>
              <w:top w:val="dotted" w:sz="4" w:space="0" w:color="auto"/>
            </w:tcBorders>
            <w:shd w:val="clear" w:color="auto" w:fill="F2F2F2" w:themeFill="background1" w:themeFillShade="F2"/>
          </w:tcPr>
          <w:p w14:paraId="1EAC8FE2" w14:textId="77777777" w:rsidR="00473CDE" w:rsidRPr="00EF62B9" w:rsidRDefault="00473CDE" w:rsidP="002F68A6">
            <w:pPr>
              <w:pStyle w:val="SL0TextSimplawyer"/>
              <w:tabs>
                <w:tab w:val="clear" w:pos="851"/>
                <w:tab w:val="left" w:pos="1029"/>
              </w:tabs>
              <w:spacing w:after="240"/>
              <w:ind w:left="145"/>
              <w:jc w:val="both"/>
              <w:rPr>
                <w:rFonts w:eastAsia="Calibri"/>
                <w:szCs w:val="22"/>
                <w:lang w:eastAsia="ru-RU"/>
              </w:rPr>
            </w:pPr>
            <w:r w:rsidRPr="00EF62B9">
              <w:rPr>
                <w:rFonts w:eastAsia="Calibri"/>
                <w:szCs w:val="22"/>
                <w:lang w:eastAsia="ru-RU"/>
              </w:rPr>
              <w:t>в течение 2 р.д. с даты получения:</w:t>
            </w:r>
          </w:p>
        </w:tc>
      </w:tr>
      <w:tr w:rsidR="00473CDE" w:rsidRPr="00DD7155" w14:paraId="312CBC48" w14:textId="77777777" w:rsidTr="006B772B">
        <w:tc>
          <w:tcPr>
            <w:tcW w:w="1134" w:type="dxa"/>
            <w:vMerge/>
          </w:tcPr>
          <w:p w14:paraId="13D62E95" w14:textId="77777777" w:rsidR="00473CDE" w:rsidRPr="00DD7155" w:rsidRDefault="00473CDE" w:rsidP="002F68A6">
            <w:pPr>
              <w:pStyle w:val="13"/>
              <w:numPr>
                <w:ilvl w:val="2"/>
                <w:numId w:val="43"/>
              </w:numPr>
              <w:spacing w:before="120" w:after="240"/>
              <w:ind w:left="0" w:firstLine="0"/>
              <w:rPr>
                <w:rFonts w:ascii="Tahoma" w:hAnsi="Tahoma" w:cs="Tahoma"/>
                <w:i/>
                <w:szCs w:val="22"/>
              </w:rPr>
            </w:pPr>
          </w:p>
        </w:tc>
        <w:tc>
          <w:tcPr>
            <w:tcW w:w="9356" w:type="dxa"/>
            <w:tcBorders>
              <w:bottom w:val="dotted" w:sz="4" w:space="0" w:color="auto"/>
            </w:tcBorders>
            <w:shd w:val="clear" w:color="auto" w:fill="F2F2F2" w:themeFill="background1" w:themeFillShade="F2"/>
          </w:tcPr>
          <w:p w14:paraId="1AC5CBEB" w14:textId="77777777" w:rsidR="00473CDE" w:rsidRPr="00EF62B9" w:rsidRDefault="00473CDE" w:rsidP="002F68A6">
            <w:pPr>
              <w:pStyle w:val="13"/>
              <w:numPr>
                <w:ilvl w:val="0"/>
                <w:numId w:val="0"/>
              </w:numPr>
              <w:spacing w:before="120" w:after="240"/>
              <w:ind w:left="145"/>
              <w:rPr>
                <w:rFonts w:ascii="Tahoma" w:hAnsi="Tahoma" w:cs="Tahoma"/>
                <w:b/>
                <w:sz w:val="20"/>
                <w:szCs w:val="22"/>
              </w:rPr>
            </w:pPr>
            <w:r w:rsidRPr="00EF62B9">
              <w:rPr>
                <w:rFonts w:ascii="Tahoma" w:hAnsi="Tahoma" w:cs="Tahoma"/>
                <w:sz w:val="20"/>
                <w:szCs w:val="22"/>
              </w:rPr>
              <w:t>подписанного Заказчиком Расчета по электронной почте.</w:t>
            </w:r>
          </w:p>
        </w:tc>
      </w:tr>
    </w:tbl>
    <w:p w14:paraId="1C3FDBB1" w14:textId="77777777" w:rsidR="00473CDE" w:rsidRPr="00DD7155" w:rsidRDefault="00473CDE" w:rsidP="00682DCB">
      <w:pPr>
        <w:pStyle w:val="afff1"/>
        <w:tabs>
          <w:tab w:val="left" w:pos="709"/>
        </w:tabs>
        <w:ind w:left="142"/>
        <w:rPr>
          <w:rFonts w:ascii="Tahoma" w:hAnsi="Tahoma" w:cs="Tahoma"/>
          <w:sz w:val="18"/>
          <w:szCs w:val="22"/>
        </w:rPr>
      </w:pPr>
    </w:p>
    <w:tbl>
      <w:tblPr>
        <w:tblStyle w:val="affa"/>
        <w:tblpPr w:bottomFromText="113" w:vertAnchor="text" w:tblpX="-1135"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276"/>
        <w:gridCol w:w="9356"/>
      </w:tblGrid>
      <w:tr w:rsidR="00473CDE" w:rsidRPr="00DD7155" w14:paraId="32DD946F" w14:textId="77777777" w:rsidTr="006B772B">
        <w:tc>
          <w:tcPr>
            <w:tcW w:w="1276" w:type="dxa"/>
          </w:tcPr>
          <w:p w14:paraId="58DBDE5B" w14:textId="77777777" w:rsidR="00473CDE" w:rsidRPr="00DD7155" w:rsidRDefault="00473CDE" w:rsidP="002F68A6">
            <w:pPr>
              <w:pStyle w:val="1112"/>
              <w:numPr>
                <w:ilvl w:val="3"/>
                <w:numId w:val="13"/>
              </w:numPr>
              <w:spacing w:before="120" w:after="240"/>
              <w:ind w:left="282" w:hanging="282"/>
              <w:rPr>
                <w:rFonts w:ascii="Tahoma" w:hAnsi="Tahoma" w:cs="Tahoma"/>
                <w:i/>
                <w:sz w:val="18"/>
                <w:szCs w:val="22"/>
              </w:rPr>
            </w:pPr>
          </w:p>
          <w:p w14:paraId="05EE26B9" w14:textId="77777777" w:rsidR="00473CDE" w:rsidRPr="00DD7155" w:rsidRDefault="00473CDE" w:rsidP="00AC3336">
            <w:pPr>
              <w:pStyle w:val="13"/>
              <w:numPr>
                <w:ilvl w:val="0"/>
                <w:numId w:val="0"/>
              </w:numPr>
              <w:spacing w:before="120" w:after="240"/>
              <w:ind w:right="-283"/>
              <w:rPr>
                <w:rFonts w:ascii="Tahoma" w:hAnsi="Tahoma" w:cs="Tahoma"/>
                <w:b/>
                <w:i/>
                <w:sz w:val="12"/>
                <w:szCs w:val="16"/>
              </w:rPr>
            </w:pPr>
            <w:r w:rsidRPr="00DD7155">
              <w:rPr>
                <w:rFonts w:ascii="Tahoma" w:hAnsi="Tahoma" w:cs="Tahoma"/>
                <w:i/>
                <w:sz w:val="12"/>
                <w:szCs w:val="16"/>
              </w:rPr>
              <w:t xml:space="preserve">Действия Заказчика </w:t>
            </w:r>
          </w:p>
        </w:tc>
        <w:tc>
          <w:tcPr>
            <w:tcW w:w="9356" w:type="dxa"/>
            <w:tcBorders>
              <w:top w:val="dotted" w:sz="4" w:space="0" w:color="auto"/>
              <w:bottom w:val="dotted" w:sz="4" w:space="0" w:color="auto"/>
            </w:tcBorders>
            <w:shd w:val="clear" w:color="auto" w:fill="F2F2F2" w:themeFill="background1" w:themeFillShade="F2"/>
          </w:tcPr>
          <w:p w14:paraId="1C503CA2" w14:textId="77777777" w:rsidR="00473CDE" w:rsidRPr="00EF62B9" w:rsidRDefault="00473CDE" w:rsidP="002F68A6">
            <w:pPr>
              <w:pStyle w:val="afff1"/>
              <w:spacing w:before="120" w:after="240"/>
              <w:ind w:left="142" w:right="-2"/>
              <w:rPr>
                <w:rFonts w:ascii="Tahoma" w:hAnsi="Tahoma" w:cs="Tahoma"/>
                <w:sz w:val="20"/>
                <w:szCs w:val="22"/>
              </w:rPr>
            </w:pPr>
            <w:r w:rsidRPr="00EF62B9">
              <w:rPr>
                <w:rFonts w:ascii="Tahoma" w:hAnsi="Tahoma" w:cs="Tahoma"/>
                <w:sz w:val="20"/>
                <w:szCs w:val="22"/>
              </w:rPr>
              <w:t>Заказчик</w:t>
            </w:r>
            <w:r w:rsidRPr="00EF62B9">
              <w:rPr>
                <w:rFonts w:ascii="Tahoma" w:hAnsi="Tahoma" w:cs="Tahoma"/>
                <w:b/>
                <w:sz w:val="20"/>
                <w:szCs w:val="22"/>
              </w:rPr>
              <w:t xml:space="preserve"> </w:t>
            </w:r>
            <w:r w:rsidRPr="00EF62B9">
              <w:rPr>
                <w:rFonts w:ascii="Tahoma" w:hAnsi="Tahoma" w:cs="Tahoma"/>
                <w:sz w:val="20"/>
                <w:szCs w:val="22"/>
              </w:rPr>
              <w:t>направляет Подрядчику</w:t>
            </w:r>
            <w:r w:rsidRPr="00EF62B9">
              <w:rPr>
                <w:rFonts w:ascii="Tahoma" w:hAnsi="Tahoma" w:cs="Tahoma"/>
                <w:b/>
                <w:sz w:val="20"/>
                <w:szCs w:val="22"/>
              </w:rPr>
              <w:t xml:space="preserve"> </w:t>
            </w:r>
            <w:r w:rsidRPr="00EF62B9">
              <w:rPr>
                <w:rFonts w:ascii="Tahoma" w:hAnsi="Tahoma" w:cs="Tahoma"/>
                <w:sz w:val="20"/>
                <w:szCs w:val="22"/>
              </w:rPr>
              <w:t>на бумажном носителе подписанный им:</w:t>
            </w:r>
          </w:p>
          <w:p w14:paraId="4D32D9E2" w14:textId="77777777" w:rsidR="00473CDE" w:rsidRPr="00EF62B9" w:rsidRDefault="00473CDE" w:rsidP="002F68A6">
            <w:pPr>
              <w:pStyle w:val="afff1"/>
              <w:numPr>
                <w:ilvl w:val="0"/>
                <w:numId w:val="68"/>
              </w:numPr>
              <w:spacing w:before="120" w:after="240"/>
              <w:rPr>
                <w:rFonts w:ascii="Tahoma" w:hAnsi="Tahoma" w:cs="Tahoma"/>
                <w:sz w:val="20"/>
                <w:szCs w:val="22"/>
              </w:rPr>
            </w:pPr>
            <w:r w:rsidRPr="00EF62B9">
              <w:rPr>
                <w:rFonts w:ascii="Tahoma" w:hAnsi="Tahoma" w:cs="Tahoma"/>
                <w:sz w:val="20"/>
                <w:szCs w:val="22"/>
              </w:rPr>
              <w:t>Расчет (1 экз.)</w:t>
            </w:r>
          </w:p>
        </w:tc>
      </w:tr>
      <w:tr w:rsidR="00473CDE" w:rsidRPr="00DD7155" w14:paraId="2B0F98A9" w14:textId="77777777" w:rsidTr="006B772B">
        <w:tc>
          <w:tcPr>
            <w:tcW w:w="1276" w:type="dxa"/>
          </w:tcPr>
          <w:p w14:paraId="79943E49" w14:textId="77777777" w:rsidR="00473CDE" w:rsidRPr="00DD7155" w:rsidRDefault="00473CDE" w:rsidP="00AC3336">
            <w:pPr>
              <w:pStyle w:val="13"/>
              <w:numPr>
                <w:ilvl w:val="0"/>
                <w:numId w:val="0"/>
              </w:numPr>
              <w:spacing w:before="120" w:after="240"/>
              <w:ind w:right="-283"/>
              <w:rPr>
                <w:rFonts w:ascii="Tahoma" w:hAnsi="Tahoma" w:cs="Tahoma"/>
                <w:sz w:val="12"/>
                <w:szCs w:val="16"/>
              </w:rPr>
            </w:pPr>
            <w:r w:rsidRPr="00DD7155">
              <w:rPr>
                <w:rFonts w:ascii="Tahoma" w:hAnsi="Tahoma" w:cs="Tahoma"/>
                <w:i/>
                <w:sz w:val="12"/>
                <w:szCs w:val="16"/>
              </w:rPr>
              <w:t>Срок для направления</w:t>
            </w:r>
          </w:p>
        </w:tc>
        <w:tc>
          <w:tcPr>
            <w:tcW w:w="9356" w:type="dxa"/>
            <w:tcBorders>
              <w:top w:val="dotted" w:sz="4" w:space="0" w:color="auto"/>
            </w:tcBorders>
            <w:shd w:val="clear" w:color="auto" w:fill="F2F2F2" w:themeFill="background1" w:themeFillShade="F2"/>
          </w:tcPr>
          <w:p w14:paraId="4726802A" w14:textId="77777777" w:rsidR="00473CDE" w:rsidRPr="00EF62B9" w:rsidRDefault="00473CDE" w:rsidP="002F68A6">
            <w:pPr>
              <w:pStyle w:val="SL0TextSimplawyer"/>
              <w:tabs>
                <w:tab w:val="clear" w:pos="851"/>
                <w:tab w:val="left" w:pos="1029"/>
              </w:tabs>
              <w:spacing w:after="240"/>
              <w:ind w:left="179"/>
              <w:jc w:val="both"/>
              <w:rPr>
                <w:rFonts w:eastAsia="Calibri"/>
                <w:szCs w:val="22"/>
                <w:highlight w:val="green"/>
                <w:lang w:eastAsia="ru-RU"/>
              </w:rPr>
            </w:pPr>
            <w:r w:rsidRPr="00EF62B9">
              <w:rPr>
                <w:rFonts w:eastAsia="Calibri"/>
                <w:szCs w:val="22"/>
                <w:lang w:eastAsia="ru-RU"/>
              </w:rPr>
              <w:t>в течение 2 р.д. с даты получения Расчета</w:t>
            </w:r>
            <w:r w:rsidRPr="00EF62B9">
              <w:rPr>
                <w:szCs w:val="22"/>
              </w:rPr>
              <w:t xml:space="preserve"> </w:t>
            </w:r>
            <w:r w:rsidRPr="00EF62B9">
              <w:rPr>
                <w:rFonts w:eastAsia="Calibri"/>
                <w:szCs w:val="22"/>
                <w:lang w:eastAsia="ru-RU"/>
              </w:rPr>
              <w:t>на бумажном носителе.</w:t>
            </w:r>
          </w:p>
        </w:tc>
      </w:tr>
    </w:tbl>
    <w:p w14:paraId="066C4C53" w14:textId="33F83188" w:rsidR="0031137A" w:rsidRPr="00EF62B9" w:rsidRDefault="0031137A" w:rsidP="00C35539">
      <w:pPr>
        <w:pStyle w:val="1112"/>
        <w:numPr>
          <w:ilvl w:val="3"/>
          <w:numId w:val="13"/>
        </w:numPr>
        <w:spacing w:before="120" w:after="240"/>
        <w:ind w:left="142" w:hanging="1135"/>
        <w:rPr>
          <w:rFonts w:ascii="Tahoma" w:hAnsi="Tahoma" w:cs="Tahoma"/>
          <w:iCs/>
          <w:sz w:val="20"/>
          <w:szCs w:val="22"/>
        </w:rPr>
      </w:pPr>
      <w:r w:rsidRPr="00EF62B9">
        <w:rPr>
          <w:rFonts w:ascii="Tahoma" w:hAnsi="Tahoma" w:cs="Tahoma"/>
          <w:iCs/>
          <w:sz w:val="20"/>
          <w:szCs w:val="22"/>
        </w:rPr>
        <w:t>Расчет формируется</w:t>
      </w:r>
      <w:r w:rsidR="006F0894" w:rsidRPr="00EF62B9">
        <w:rPr>
          <w:rFonts w:ascii="Tahoma" w:hAnsi="Tahoma" w:cs="Tahoma"/>
          <w:iCs/>
          <w:sz w:val="20"/>
          <w:szCs w:val="22"/>
        </w:rPr>
        <w:t xml:space="preserve"> в </w:t>
      </w:r>
      <w:r w:rsidRPr="00EF62B9">
        <w:rPr>
          <w:rFonts w:ascii="Tahoma" w:hAnsi="Tahoma" w:cs="Tahoma"/>
          <w:iCs/>
          <w:sz w:val="20"/>
          <w:szCs w:val="22"/>
        </w:rPr>
        <w:t xml:space="preserve">разрезе </w:t>
      </w:r>
      <w:r w:rsidR="00526E69" w:rsidRPr="00EF62B9">
        <w:rPr>
          <w:rFonts w:ascii="Tahoma" w:hAnsi="Tahoma" w:cs="Tahoma"/>
          <w:b/>
          <w:iCs/>
          <w:color w:val="FF0000"/>
          <w:sz w:val="20"/>
          <w:szCs w:val="22"/>
        </w:rPr>
        <w:t>[</w:t>
      </w:r>
      <w:r w:rsidRPr="00EF62B9">
        <w:rPr>
          <w:rFonts w:ascii="Tahoma" w:hAnsi="Tahoma" w:cs="Tahoma"/>
          <w:iCs/>
          <w:sz w:val="20"/>
          <w:szCs w:val="22"/>
        </w:rPr>
        <w:t>Объектов</w:t>
      </w:r>
      <w:r w:rsidR="00526E69" w:rsidRPr="00EF62B9">
        <w:rPr>
          <w:rFonts w:ascii="Tahoma" w:hAnsi="Tahoma" w:cs="Tahoma"/>
          <w:b/>
          <w:iCs/>
          <w:color w:val="FF0000"/>
          <w:sz w:val="20"/>
          <w:szCs w:val="22"/>
        </w:rPr>
        <w:t>]</w:t>
      </w:r>
      <w:r w:rsidRPr="00EF62B9">
        <w:rPr>
          <w:rFonts w:ascii="Tahoma" w:hAnsi="Tahoma" w:cs="Tahoma"/>
          <w:iCs/>
          <w:sz w:val="20"/>
          <w:szCs w:val="22"/>
        </w:rPr>
        <w:t xml:space="preserve">, </w:t>
      </w:r>
      <w:r w:rsidR="00526E69" w:rsidRPr="00EF62B9">
        <w:rPr>
          <w:rFonts w:ascii="Tahoma" w:hAnsi="Tahoma" w:cs="Tahoma"/>
          <w:b/>
          <w:iCs/>
          <w:color w:val="FF0000"/>
          <w:sz w:val="20"/>
          <w:szCs w:val="22"/>
        </w:rPr>
        <w:t>[</w:t>
      </w:r>
      <w:r w:rsidR="00FB5B04" w:rsidRPr="00EF62B9">
        <w:rPr>
          <w:rFonts w:ascii="Tahoma" w:hAnsi="Tahoma" w:cs="Tahoma"/>
          <w:iCs/>
          <w:sz w:val="20"/>
          <w:szCs w:val="22"/>
          <w:highlight w:val="darkGreen"/>
        </w:rPr>
        <w:t>/</w:t>
      </w:r>
      <w:r w:rsidRPr="00EF62B9">
        <w:rPr>
          <w:rFonts w:ascii="Tahoma" w:hAnsi="Tahoma" w:cs="Tahoma"/>
          <w:iCs/>
          <w:sz w:val="20"/>
          <w:szCs w:val="22"/>
          <w:highlight w:val="darkGreen"/>
        </w:rPr>
        <w:t>Этапов</w:t>
      </w:r>
      <w:r w:rsidR="00526E69" w:rsidRPr="00EF62B9">
        <w:rPr>
          <w:rFonts w:ascii="Tahoma" w:hAnsi="Tahoma" w:cs="Tahoma"/>
          <w:b/>
          <w:iCs/>
          <w:color w:val="FF0000"/>
          <w:sz w:val="20"/>
          <w:szCs w:val="22"/>
        </w:rPr>
        <w:t>]</w:t>
      </w:r>
      <w:r w:rsidRPr="00EF62B9">
        <w:rPr>
          <w:rFonts w:ascii="Tahoma" w:hAnsi="Tahoma" w:cs="Tahoma"/>
          <w:iCs/>
          <w:sz w:val="20"/>
          <w:szCs w:val="22"/>
          <w:highlight w:val="darkGreen"/>
        </w:rPr>
        <w:t xml:space="preserve"> </w:t>
      </w:r>
      <w:r w:rsidR="00526E69" w:rsidRPr="00EF62B9">
        <w:rPr>
          <w:rFonts w:ascii="Tahoma" w:hAnsi="Tahoma" w:cs="Tahoma"/>
          <w:b/>
          <w:iCs/>
          <w:color w:val="FF0000"/>
          <w:sz w:val="20"/>
          <w:szCs w:val="22"/>
        </w:rPr>
        <w:t>[</w:t>
      </w:r>
      <w:r w:rsidR="00FB5B04" w:rsidRPr="00EF62B9">
        <w:rPr>
          <w:rFonts w:ascii="Tahoma" w:hAnsi="Tahoma" w:cs="Tahoma"/>
          <w:iCs/>
          <w:sz w:val="20"/>
          <w:szCs w:val="22"/>
          <w:highlight w:val="darkGreen"/>
        </w:rPr>
        <w:t>/</w:t>
      </w:r>
      <w:r w:rsidRPr="00EF62B9">
        <w:rPr>
          <w:rFonts w:ascii="Tahoma" w:hAnsi="Tahoma" w:cs="Tahoma"/>
          <w:iCs/>
          <w:sz w:val="20"/>
          <w:szCs w:val="22"/>
          <w:highlight w:val="darkGreen"/>
        </w:rPr>
        <w:t xml:space="preserve">ПК </w:t>
      </w:r>
      <w:r w:rsidR="00526E69" w:rsidRPr="00EF62B9">
        <w:rPr>
          <w:rFonts w:ascii="Tahoma" w:hAnsi="Tahoma" w:cs="Tahoma"/>
          <w:b/>
          <w:iCs/>
          <w:color w:val="FF0000"/>
          <w:sz w:val="20"/>
          <w:szCs w:val="22"/>
        </w:rPr>
        <w:t>]</w:t>
      </w:r>
      <w:r w:rsidR="00FB5B04" w:rsidRPr="00EF62B9">
        <w:rPr>
          <w:rFonts w:ascii="Tahoma" w:hAnsi="Tahoma" w:cs="Tahoma"/>
          <w:iCs/>
          <w:sz w:val="20"/>
          <w:szCs w:val="22"/>
          <w:highlight w:val="darkGreen"/>
        </w:rPr>
        <w:t xml:space="preserve"> </w:t>
      </w:r>
      <w:r w:rsidR="00526E69" w:rsidRPr="00EF62B9">
        <w:rPr>
          <w:rFonts w:ascii="Tahoma" w:hAnsi="Tahoma" w:cs="Tahoma"/>
          <w:b/>
          <w:iCs/>
          <w:color w:val="FF0000"/>
          <w:sz w:val="20"/>
          <w:szCs w:val="22"/>
        </w:rPr>
        <w:t>[</w:t>
      </w:r>
      <w:r w:rsidR="00FB5B04" w:rsidRPr="00EF62B9">
        <w:rPr>
          <w:rFonts w:ascii="Tahoma" w:hAnsi="Tahoma" w:cs="Tahoma"/>
          <w:iCs/>
          <w:sz w:val="20"/>
          <w:szCs w:val="22"/>
          <w:highlight w:val="darkGreen"/>
        </w:rPr>
        <w:t>/</w:t>
      </w:r>
      <w:r w:rsidRPr="00EF62B9">
        <w:rPr>
          <w:rFonts w:ascii="Tahoma" w:hAnsi="Tahoma" w:cs="Tahoma"/>
          <w:iCs/>
          <w:sz w:val="20"/>
          <w:szCs w:val="22"/>
          <w:highlight w:val="darkGreen"/>
        </w:rPr>
        <w:t>Титульных объектов</w:t>
      </w:r>
      <w:r w:rsidR="00526E69" w:rsidRPr="00EF62B9">
        <w:rPr>
          <w:rFonts w:ascii="Tahoma" w:hAnsi="Tahoma" w:cs="Tahoma"/>
          <w:b/>
          <w:iCs/>
          <w:color w:val="FF0000"/>
          <w:sz w:val="20"/>
          <w:szCs w:val="22"/>
        </w:rPr>
        <w:t>]</w:t>
      </w:r>
      <w:r w:rsidRPr="00EF62B9">
        <w:rPr>
          <w:rFonts w:ascii="Tahoma" w:hAnsi="Tahoma" w:cs="Tahoma"/>
          <w:iCs/>
          <w:sz w:val="20"/>
          <w:szCs w:val="22"/>
        </w:rPr>
        <w:t xml:space="preserve">, </w:t>
      </w:r>
      <w:r w:rsidR="00526E69" w:rsidRPr="00EF62B9">
        <w:rPr>
          <w:rFonts w:ascii="Tahoma" w:hAnsi="Tahoma" w:cs="Tahoma"/>
          <w:b/>
          <w:iCs/>
          <w:color w:val="FF0000"/>
          <w:sz w:val="20"/>
          <w:szCs w:val="22"/>
        </w:rPr>
        <w:t>[</w:t>
      </w:r>
      <w:r w:rsidR="00807210" w:rsidRPr="00EF62B9">
        <w:rPr>
          <w:rFonts w:ascii="Tahoma" w:hAnsi="Tahoma" w:cs="Tahoma"/>
          <w:sz w:val="22"/>
        </w:rPr>
        <w:t>/</w:t>
      </w:r>
      <w:r w:rsidR="00526E69" w:rsidRPr="00EF62B9">
        <w:rPr>
          <w:rFonts w:ascii="Tahoma" w:hAnsi="Tahoma" w:cs="Tahoma"/>
          <w:b/>
          <w:color w:val="FF0000"/>
          <w:sz w:val="22"/>
          <w:u w:color="FF0000"/>
        </w:rPr>
        <w:t>[</w:t>
      </w:r>
      <w:r w:rsidRPr="00EF62B9">
        <w:rPr>
          <w:rFonts w:ascii="Tahoma" w:hAnsi="Tahoma"/>
          <w:sz w:val="22"/>
        </w:rPr>
        <w:t>реконструируемых</w:t>
      </w:r>
      <w:r w:rsidRPr="00EF62B9">
        <w:rPr>
          <w:rFonts w:ascii="Tahoma" w:hAnsi="Tahoma"/>
          <w:b/>
          <w:color w:val="FF0000"/>
          <w:sz w:val="22"/>
        </w:rPr>
        <w:t xml:space="preserve"> </w:t>
      </w:r>
      <w:r w:rsidR="00526E69" w:rsidRPr="00EF62B9">
        <w:rPr>
          <w:rFonts w:ascii="Tahoma" w:hAnsi="Tahoma" w:cs="Tahoma"/>
          <w:b/>
          <w:color w:val="FF0000"/>
          <w:sz w:val="22"/>
        </w:rPr>
        <w:t>]</w:t>
      </w:r>
      <w:r w:rsidR="00807210" w:rsidRPr="00EF62B9">
        <w:rPr>
          <w:rFonts w:ascii="Tahoma" w:hAnsi="Tahoma" w:cs="Tahoma"/>
          <w:sz w:val="22"/>
        </w:rPr>
        <w:t>/</w:t>
      </w:r>
      <w:r w:rsidR="00807210" w:rsidRPr="00EF62B9">
        <w:rPr>
          <w:rFonts w:ascii="Tahoma" w:hAnsi="Tahoma" w:cs="Tahoma"/>
          <w:b/>
          <w:color w:val="FF0000"/>
          <w:sz w:val="22"/>
          <w:u w:color="FF0000"/>
        </w:rPr>
        <w:t xml:space="preserve"> </w:t>
      </w:r>
      <w:r w:rsidR="00526E69" w:rsidRPr="00EF62B9">
        <w:rPr>
          <w:rFonts w:ascii="Tahoma" w:hAnsi="Tahoma" w:cs="Tahoma"/>
          <w:b/>
          <w:color w:val="FF0000"/>
          <w:sz w:val="22"/>
          <w:u w:color="FF0000"/>
        </w:rPr>
        <w:t>[</w:t>
      </w:r>
      <w:r w:rsidR="00807210" w:rsidRPr="00EF62B9">
        <w:rPr>
          <w:rFonts w:ascii="Tahoma" w:hAnsi="Tahoma" w:cs="Tahoma"/>
          <w:sz w:val="22"/>
        </w:rPr>
        <w:t>модернизируемых</w:t>
      </w:r>
      <w:r w:rsidR="00526E69" w:rsidRPr="00EF62B9">
        <w:rPr>
          <w:rFonts w:ascii="Tahoma" w:hAnsi="Tahoma" w:cs="Tahoma"/>
          <w:b/>
          <w:color w:val="FF0000"/>
          <w:sz w:val="22"/>
        </w:rPr>
        <w:t>]</w:t>
      </w:r>
      <w:r w:rsidR="00807210" w:rsidRPr="00EF62B9">
        <w:rPr>
          <w:rFonts w:ascii="Tahoma" w:hAnsi="Tahoma" w:cs="Tahoma"/>
          <w:sz w:val="22"/>
        </w:rPr>
        <w:t>/</w:t>
      </w:r>
      <w:r w:rsidR="00807210" w:rsidRPr="00EF62B9">
        <w:rPr>
          <w:rFonts w:ascii="Tahoma" w:hAnsi="Tahoma" w:cs="Tahoma"/>
          <w:b/>
          <w:color w:val="FF0000"/>
          <w:sz w:val="22"/>
          <w:u w:color="FF0000"/>
        </w:rPr>
        <w:t xml:space="preserve"> </w:t>
      </w:r>
      <w:r w:rsidR="00526E69" w:rsidRPr="00EF62B9">
        <w:rPr>
          <w:rFonts w:ascii="Tahoma" w:hAnsi="Tahoma" w:cs="Tahoma"/>
          <w:b/>
          <w:color w:val="FF0000"/>
          <w:sz w:val="22"/>
          <w:u w:color="FF0000"/>
        </w:rPr>
        <w:t>[</w:t>
      </w:r>
      <w:r w:rsidR="00807210" w:rsidRPr="00EF62B9">
        <w:rPr>
          <w:rFonts w:ascii="Tahoma" w:hAnsi="Tahoma" w:cs="Tahoma"/>
          <w:sz w:val="22"/>
        </w:rPr>
        <w:t>технически перевооружаемых</w:t>
      </w:r>
      <w:r w:rsidR="00526E69" w:rsidRPr="00EF62B9">
        <w:rPr>
          <w:rFonts w:ascii="Tahoma" w:hAnsi="Tahoma" w:cs="Tahoma"/>
          <w:b/>
          <w:color w:val="FF0000"/>
          <w:sz w:val="22"/>
        </w:rPr>
        <w:t>]</w:t>
      </w:r>
      <w:r w:rsidR="00F1425C" w:rsidRPr="00EF62B9">
        <w:rPr>
          <w:rFonts w:ascii="Tahoma" w:hAnsi="Tahoma" w:cs="Tahoma"/>
          <w:b/>
          <w:color w:val="FF0000"/>
          <w:sz w:val="22"/>
        </w:rPr>
        <w:t xml:space="preserve"> </w:t>
      </w:r>
      <w:r w:rsidRPr="00EF62B9">
        <w:rPr>
          <w:rFonts w:ascii="Tahoma" w:hAnsi="Tahoma" w:cs="Tahoma"/>
          <w:iCs/>
          <w:sz w:val="20"/>
          <w:szCs w:val="22"/>
        </w:rPr>
        <w:t>инвентарных объектов</w:t>
      </w:r>
      <w:r w:rsidR="00526E69" w:rsidRPr="00EF62B9">
        <w:rPr>
          <w:rFonts w:ascii="Tahoma" w:hAnsi="Tahoma" w:cs="Tahoma"/>
          <w:b/>
          <w:iCs/>
          <w:color w:val="FF0000"/>
          <w:sz w:val="20"/>
          <w:szCs w:val="22"/>
        </w:rPr>
        <w:t>]</w:t>
      </w:r>
      <w:r w:rsidRPr="00EF62B9">
        <w:rPr>
          <w:rFonts w:ascii="Tahoma" w:hAnsi="Tahoma" w:cs="Tahoma"/>
          <w:iCs/>
          <w:sz w:val="20"/>
          <w:szCs w:val="22"/>
        </w:rPr>
        <w:t>.</w:t>
      </w:r>
    </w:p>
    <w:p w14:paraId="5AFEF8A7" w14:textId="1EC854DC" w:rsidR="00473CDE" w:rsidRPr="00EF62B9" w:rsidRDefault="00473CDE" w:rsidP="00C35539">
      <w:pPr>
        <w:pStyle w:val="1112"/>
        <w:numPr>
          <w:ilvl w:val="3"/>
          <w:numId w:val="13"/>
        </w:numPr>
        <w:spacing w:before="120" w:after="240"/>
        <w:ind w:left="142" w:hanging="1135"/>
        <w:rPr>
          <w:rFonts w:ascii="Tahoma" w:hAnsi="Tahoma" w:cs="Tahoma"/>
          <w:iCs/>
          <w:sz w:val="20"/>
          <w:szCs w:val="22"/>
        </w:rPr>
      </w:pPr>
      <w:r w:rsidRPr="00EF62B9">
        <w:rPr>
          <w:rFonts w:ascii="Tahoma" w:hAnsi="Tahoma" w:cs="Tahoma"/>
          <w:iCs/>
          <w:sz w:val="20"/>
          <w:szCs w:val="22"/>
        </w:rPr>
        <w:t xml:space="preserve">В случае если полученный </w:t>
      </w:r>
      <w:r w:rsidRPr="00EF62B9">
        <w:rPr>
          <w:rFonts w:ascii="Tahoma" w:hAnsi="Tahoma" w:cs="Tahoma"/>
          <w:sz w:val="20"/>
          <w:szCs w:val="22"/>
        </w:rPr>
        <w:t xml:space="preserve">Заказчиком </w:t>
      </w:r>
      <w:r w:rsidRPr="00EF62B9">
        <w:rPr>
          <w:rFonts w:ascii="Tahoma" w:hAnsi="Tahoma" w:cs="Tahoma"/>
          <w:iCs/>
          <w:sz w:val="20"/>
          <w:szCs w:val="22"/>
        </w:rPr>
        <w:t xml:space="preserve">Расчет на бумажном носителе отличается от подписанного </w:t>
      </w:r>
      <w:r w:rsidRPr="00EF62B9">
        <w:rPr>
          <w:rFonts w:ascii="Tahoma" w:hAnsi="Tahoma" w:cs="Tahoma"/>
          <w:sz w:val="20"/>
          <w:szCs w:val="22"/>
        </w:rPr>
        <w:t xml:space="preserve">Заказчиком </w:t>
      </w:r>
      <w:r w:rsidRPr="00EF62B9">
        <w:rPr>
          <w:rFonts w:ascii="Tahoma" w:hAnsi="Tahoma" w:cs="Tahoma"/>
          <w:iCs/>
          <w:sz w:val="20"/>
          <w:szCs w:val="22"/>
        </w:rPr>
        <w:t xml:space="preserve">Расчета, полученного по электронной почте, </w:t>
      </w:r>
      <w:r w:rsidRPr="00EF62B9">
        <w:rPr>
          <w:rFonts w:ascii="Tahoma" w:hAnsi="Tahoma" w:cs="Tahoma"/>
          <w:sz w:val="20"/>
          <w:szCs w:val="22"/>
        </w:rPr>
        <w:t xml:space="preserve">Заказчик </w:t>
      </w:r>
      <w:r w:rsidRPr="00EF62B9">
        <w:rPr>
          <w:rFonts w:ascii="Tahoma" w:hAnsi="Tahoma" w:cs="Tahoma"/>
          <w:iCs/>
          <w:sz w:val="20"/>
          <w:szCs w:val="22"/>
        </w:rPr>
        <w:t xml:space="preserve">уведомляет </w:t>
      </w:r>
      <w:r w:rsidRPr="00EF62B9">
        <w:rPr>
          <w:rFonts w:ascii="Tahoma" w:hAnsi="Tahoma" w:cs="Tahoma"/>
          <w:sz w:val="20"/>
          <w:szCs w:val="22"/>
        </w:rPr>
        <w:t xml:space="preserve">Подрядчика </w:t>
      </w:r>
      <w:r w:rsidRPr="00EF62B9">
        <w:rPr>
          <w:rFonts w:ascii="Tahoma" w:hAnsi="Tahoma" w:cs="Tahoma"/>
          <w:iCs/>
          <w:sz w:val="20"/>
          <w:szCs w:val="22"/>
        </w:rPr>
        <w:t>о выявленных расхождениях в течение 2 (двух) рабочих дней с момента получения Расчета на бумажном носителе.</w:t>
      </w:r>
    </w:p>
    <w:p w14:paraId="0295FB6F" w14:textId="16EC06CF" w:rsidR="00473CDE" w:rsidRPr="00EF62B9" w:rsidRDefault="00473CDE" w:rsidP="00C35539">
      <w:pPr>
        <w:tabs>
          <w:tab w:val="left" w:pos="709"/>
          <w:tab w:val="left" w:pos="993"/>
        </w:tabs>
        <w:spacing w:before="120" w:after="240"/>
        <w:ind w:left="142" w:firstLine="0"/>
        <w:rPr>
          <w:rFonts w:ascii="Tahoma" w:hAnsi="Tahoma" w:cs="Tahoma"/>
          <w:iCs/>
          <w:sz w:val="20"/>
          <w:szCs w:val="22"/>
        </w:rPr>
      </w:pPr>
      <w:r w:rsidRPr="00EF62B9">
        <w:rPr>
          <w:rFonts w:ascii="Tahoma" w:hAnsi="Tahoma" w:cs="Tahoma"/>
          <w:sz w:val="20"/>
          <w:szCs w:val="22"/>
        </w:rPr>
        <w:t xml:space="preserve">Подрядчик </w:t>
      </w:r>
      <w:r w:rsidRPr="00EF62B9">
        <w:rPr>
          <w:rFonts w:ascii="Tahoma" w:hAnsi="Tahoma" w:cs="Tahoma"/>
          <w:iCs/>
          <w:sz w:val="20"/>
          <w:szCs w:val="22"/>
        </w:rPr>
        <w:t>направ</w:t>
      </w:r>
      <w:r w:rsidR="0008678A" w:rsidRPr="00EF62B9">
        <w:rPr>
          <w:rFonts w:ascii="Tahoma" w:hAnsi="Tahoma" w:cs="Tahoma"/>
          <w:iCs/>
          <w:sz w:val="20"/>
          <w:szCs w:val="22"/>
        </w:rPr>
        <w:t>ляет</w:t>
      </w:r>
      <w:r w:rsidRPr="00EF62B9">
        <w:rPr>
          <w:rFonts w:ascii="Tahoma" w:hAnsi="Tahoma" w:cs="Tahoma"/>
          <w:iCs/>
          <w:sz w:val="20"/>
          <w:szCs w:val="22"/>
        </w:rPr>
        <w:t xml:space="preserve"> Заказчику</w:t>
      </w:r>
      <w:r w:rsidRPr="00EF62B9">
        <w:rPr>
          <w:rFonts w:ascii="Tahoma" w:hAnsi="Tahoma" w:cs="Tahoma"/>
          <w:sz w:val="20"/>
          <w:szCs w:val="22"/>
        </w:rPr>
        <w:t xml:space="preserve"> </w:t>
      </w:r>
      <w:r w:rsidRPr="00EF62B9">
        <w:rPr>
          <w:rFonts w:ascii="Tahoma" w:hAnsi="Tahoma" w:cs="Tahoma"/>
          <w:iCs/>
          <w:sz w:val="20"/>
          <w:szCs w:val="22"/>
        </w:rPr>
        <w:t>ответ с указанием причин расхождения между Расчетом на бумажном носителе и Расчетом, направленн</w:t>
      </w:r>
      <w:r w:rsidR="0008678A" w:rsidRPr="00EF62B9">
        <w:rPr>
          <w:rFonts w:ascii="Tahoma" w:hAnsi="Tahoma" w:cs="Tahoma"/>
          <w:iCs/>
          <w:sz w:val="20"/>
          <w:szCs w:val="22"/>
        </w:rPr>
        <w:t>ым</w:t>
      </w:r>
      <w:r w:rsidRPr="00EF62B9">
        <w:rPr>
          <w:rFonts w:ascii="Tahoma" w:hAnsi="Tahoma" w:cs="Tahoma"/>
          <w:iCs/>
          <w:sz w:val="20"/>
          <w:szCs w:val="22"/>
        </w:rPr>
        <w:t xml:space="preserve"> по электронной почте</w:t>
      </w:r>
      <w:r w:rsidR="0008678A" w:rsidRPr="00EF62B9">
        <w:rPr>
          <w:rFonts w:ascii="Tahoma" w:hAnsi="Tahoma" w:cs="Tahoma"/>
          <w:iCs/>
          <w:sz w:val="20"/>
          <w:szCs w:val="22"/>
        </w:rPr>
        <w:t xml:space="preserve">, в течение 2 </w:t>
      </w:r>
      <w:r w:rsidR="00BE192C" w:rsidRPr="00EF62B9">
        <w:rPr>
          <w:rFonts w:ascii="Tahoma" w:hAnsi="Tahoma" w:cs="Tahoma"/>
          <w:iCs/>
          <w:sz w:val="20"/>
          <w:szCs w:val="22"/>
        </w:rPr>
        <w:t>р.д.</w:t>
      </w:r>
      <w:r w:rsidR="0008678A" w:rsidRPr="00EF62B9">
        <w:rPr>
          <w:rFonts w:ascii="Tahoma" w:hAnsi="Tahoma" w:cs="Tahoma"/>
          <w:iCs/>
          <w:sz w:val="20"/>
          <w:szCs w:val="22"/>
        </w:rPr>
        <w:t xml:space="preserve"> с момента получения такого уведомления от Заказчика</w:t>
      </w:r>
      <w:r w:rsidRPr="00EF62B9">
        <w:rPr>
          <w:rFonts w:ascii="Tahoma" w:hAnsi="Tahoma" w:cs="Tahoma"/>
          <w:iCs/>
          <w:sz w:val="20"/>
          <w:szCs w:val="22"/>
        </w:rPr>
        <w:t>.</w:t>
      </w:r>
    </w:p>
    <w:p w14:paraId="4EDB7FDB" w14:textId="77777777" w:rsidR="00473CDE" w:rsidRPr="00EF62B9" w:rsidRDefault="00473CDE" w:rsidP="00C35539">
      <w:pPr>
        <w:tabs>
          <w:tab w:val="left" w:pos="709"/>
          <w:tab w:val="left" w:pos="993"/>
        </w:tabs>
        <w:spacing w:before="120" w:after="240"/>
        <w:ind w:left="142" w:firstLine="0"/>
        <w:rPr>
          <w:rFonts w:ascii="Tahoma" w:hAnsi="Tahoma" w:cs="Tahoma"/>
          <w:sz w:val="20"/>
          <w:szCs w:val="22"/>
        </w:rPr>
      </w:pPr>
      <w:r w:rsidRPr="00EF62B9">
        <w:rPr>
          <w:rFonts w:ascii="Tahoma" w:hAnsi="Tahoma" w:cs="Tahoma"/>
          <w:iCs/>
          <w:sz w:val="20"/>
          <w:szCs w:val="22"/>
        </w:rPr>
        <w:t>Стороны будут прилагать все усилия к обмену подписанными с двух сторон оригиналами Расчета на бумажном носителе не позднее 20 числа месяца, следующего за отчетным месяцем.</w:t>
      </w:r>
    </w:p>
    <w:p w14:paraId="3B1D8E8B" w14:textId="7C163728" w:rsidR="006B198C" w:rsidRPr="00DD7155" w:rsidRDefault="00526E69" w:rsidP="00AE5F4C">
      <w:pPr>
        <w:pStyle w:val="1"/>
        <w:numPr>
          <w:ilvl w:val="0"/>
          <w:numId w:val="13"/>
        </w:numPr>
        <w:spacing w:before="120" w:after="240"/>
        <w:ind w:left="142" w:hanging="1135"/>
        <w:jc w:val="both"/>
        <w:rPr>
          <w:rFonts w:ascii="Tahoma" w:hAnsi="Tahoma" w:cs="Tahoma"/>
          <w:sz w:val="20"/>
        </w:rPr>
      </w:pPr>
      <w:bookmarkStart w:id="98" w:name="_Toc124437096"/>
      <w:bookmarkStart w:id="99" w:name="_Toc132134332"/>
      <w:bookmarkStart w:id="100" w:name="_Toc133432139"/>
      <w:bookmarkStart w:id="101" w:name="_Toc159513128"/>
      <w:bookmarkStart w:id="102" w:name="_Toc159522993"/>
      <w:bookmarkStart w:id="103" w:name="_Toc182842254"/>
      <w:r w:rsidRPr="00526E69">
        <w:rPr>
          <w:rFonts w:ascii="Tahoma" w:hAnsi="Tahoma" w:cs="Tahoma"/>
          <w:color w:val="FF0000"/>
          <w:sz w:val="20"/>
          <w:u w:color="FF0000"/>
          <w:lang w:val="en-US"/>
        </w:rPr>
        <w:t>[</w:t>
      </w:r>
      <w:r w:rsidR="00E407B6" w:rsidRPr="00DD7155">
        <w:rPr>
          <w:rFonts w:ascii="Tahoma" w:hAnsi="Tahoma" w:cs="Tahoma"/>
          <w:sz w:val="20"/>
        </w:rPr>
        <w:t>ОБЕСПЕЧЕНИЕ ИСПОЛНЕНИЯ ОБЯЗАТЕЛЬСТВ</w:t>
      </w:r>
      <w:bookmarkEnd w:id="98"/>
      <w:bookmarkEnd w:id="99"/>
      <w:bookmarkEnd w:id="100"/>
      <w:bookmarkEnd w:id="101"/>
      <w:bookmarkEnd w:id="102"/>
      <w:r w:rsidRPr="00526E69">
        <w:rPr>
          <w:rFonts w:ascii="Tahoma" w:hAnsi="Tahoma" w:cs="Tahoma"/>
          <w:color w:val="FF0000"/>
          <w:sz w:val="20"/>
          <w:lang w:val="en-US"/>
        </w:rPr>
        <w:t>]</w:t>
      </w:r>
      <w:bookmarkEnd w:id="103"/>
    </w:p>
    <w:p w14:paraId="06D13D85" w14:textId="5977147B" w:rsidR="00180961" w:rsidRPr="00DD7155" w:rsidRDefault="00526E69" w:rsidP="002F68A6">
      <w:pPr>
        <w:pStyle w:val="1112"/>
        <w:numPr>
          <w:ilvl w:val="1"/>
          <w:numId w:val="13"/>
        </w:numPr>
        <w:spacing w:before="120" w:after="240"/>
        <w:ind w:left="142" w:hanging="1135"/>
        <w:rPr>
          <w:rFonts w:ascii="Tahoma" w:hAnsi="Tahoma" w:cs="Tahoma"/>
          <w:sz w:val="20"/>
        </w:rPr>
      </w:pPr>
      <w:r w:rsidRPr="00526E69">
        <w:rPr>
          <w:rFonts w:ascii="Tahoma" w:hAnsi="Tahoma" w:cs="Tahoma"/>
          <w:b/>
          <w:color w:val="FF0000"/>
          <w:sz w:val="20"/>
          <w:u w:color="FF0000"/>
          <w:lang w:val="en-US"/>
        </w:rPr>
        <w:t>[</w:t>
      </w:r>
      <w:r w:rsidR="00180961" w:rsidRPr="00DD7155">
        <w:rPr>
          <w:rFonts w:ascii="Tahoma" w:hAnsi="Tahoma" w:cs="Tahoma"/>
          <w:b/>
          <w:sz w:val="20"/>
          <w:highlight w:val="cyan"/>
        </w:rPr>
        <w:t>ГАРАНТИЙНОЕ УДЕРЖАНИЕ</w:t>
      </w:r>
      <w:r w:rsidRPr="00526E69">
        <w:rPr>
          <w:rFonts w:ascii="Tahoma" w:hAnsi="Tahoma" w:cs="Tahoma"/>
          <w:b/>
          <w:color w:val="FF0000"/>
          <w:sz w:val="20"/>
          <w:lang w:val="en-US"/>
        </w:rPr>
        <w:t>]</w:t>
      </w:r>
    </w:p>
    <w:tbl>
      <w:tblPr>
        <w:tblStyle w:val="affa"/>
        <w:tblW w:w="10499"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7"/>
        <w:gridCol w:w="7"/>
      </w:tblGrid>
      <w:tr w:rsidR="00827A5F" w:rsidRPr="00DD7155" w14:paraId="0F7D7BC6" w14:textId="77777777" w:rsidTr="002F68A6">
        <w:trPr>
          <w:gridAfter w:val="1"/>
          <w:wAfter w:w="7" w:type="dxa"/>
          <w:trHeight w:val="280"/>
        </w:trPr>
        <w:tc>
          <w:tcPr>
            <w:tcW w:w="1135" w:type="dxa"/>
            <w:tcBorders>
              <w:top w:val="nil"/>
              <w:bottom w:val="nil"/>
              <w:right w:val="nil"/>
            </w:tcBorders>
          </w:tcPr>
          <w:p w14:paraId="77F2478E" w14:textId="77777777" w:rsidR="00827A5F" w:rsidRPr="00DD7155" w:rsidRDefault="00827A5F" w:rsidP="002F68A6">
            <w:pPr>
              <w:pStyle w:val="1112"/>
              <w:numPr>
                <w:ilvl w:val="1"/>
                <w:numId w:val="13"/>
              </w:numPr>
              <w:tabs>
                <w:tab w:val="left" w:pos="284"/>
                <w:tab w:val="left" w:pos="924"/>
              </w:tabs>
              <w:spacing w:before="120" w:after="240"/>
              <w:ind w:left="142" w:hanging="142"/>
              <w:rPr>
                <w:rFonts w:ascii="Tahoma" w:hAnsi="Tahoma" w:cs="Tahoma"/>
                <w:sz w:val="20"/>
              </w:rPr>
            </w:pPr>
            <w:bookmarkStart w:id="104" w:name="_Ref97024286"/>
          </w:p>
        </w:tc>
        <w:tc>
          <w:tcPr>
            <w:tcW w:w="9357" w:type="dxa"/>
            <w:tcBorders>
              <w:left w:val="nil"/>
            </w:tcBorders>
            <w:shd w:val="clear" w:color="auto" w:fill="F2F2F2" w:themeFill="background1" w:themeFillShade="F2"/>
          </w:tcPr>
          <w:p w14:paraId="24B0035B" w14:textId="72DF8D28" w:rsidR="00827A5F" w:rsidRPr="00DD7155" w:rsidRDefault="00526E69" w:rsidP="006B772B">
            <w:pPr>
              <w:spacing w:before="120" w:after="240"/>
              <w:ind w:left="142" w:firstLine="0"/>
              <w:rPr>
                <w:rFonts w:ascii="Tahoma" w:hAnsi="Tahoma" w:cs="Tahoma"/>
                <w:sz w:val="20"/>
                <w:highlight w:val="cyan"/>
                <w:lang w:val="en-US"/>
              </w:rPr>
            </w:pPr>
            <w:r w:rsidRPr="00526E69">
              <w:rPr>
                <w:rFonts w:ascii="Tahoma" w:hAnsi="Tahoma" w:cs="Tahoma"/>
                <w:b/>
                <w:color w:val="FF0000"/>
                <w:sz w:val="20"/>
                <w:u w:color="FF0000"/>
              </w:rPr>
              <w:t>[</w:t>
            </w:r>
            <w:r w:rsidR="00827A5F" w:rsidRPr="00DD7155">
              <w:rPr>
                <w:rFonts w:ascii="Tahoma" w:hAnsi="Tahoma" w:cs="Tahoma"/>
                <w:sz w:val="20"/>
                <w:highlight w:val="cyan"/>
              </w:rPr>
              <w:t>Гарантийное удержание выплачивается</w:t>
            </w:r>
            <w:r w:rsidRPr="00526E69">
              <w:rPr>
                <w:rFonts w:ascii="Tahoma" w:hAnsi="Tahoma" w:cs="Tahoma"/>
                <w:b/>
                <w:color w:val="FF0000"/>
                <w:sz w:val="20"/>
                <w:lang w:val="en-US"/>
              </w:rPr>
              <w:t>]</w:t>
            </w:r>
            <w:r w:rsidR="006B772B" w:rsidRPr="00DD7155">
              <w:rPr>
                <w:rStyle w:val="ad"/>
                <w:rFonts w:ascii="Tahoma" w:hAnsi="Tahoma" w:cs="Tahoma"/>
                <w:sz w:val="20"/>
              </w:rPr>
              <w:t xml:space="preserve"> </w:t>
            </w:r>
            <w:r w:rsidR="006B772B" w:rsidRPr="00DD7155">
              <w:rPr>
                <w:rStyle w:val="ad"/>
                <w:rFonts w:ascii="Tahoma" w:hAnsi="Tahoma" w:cs="Tahoma"/>
                <w:sz w:val="20"/>
              </w:rPr>
              <w:footnoteReference w:id="164"/>
            </w:r>
          </w:p>
        </w:tc>
      </w:tr>
      <w:tr w:rsidR="0056624B" w:rsidRPr="00DD7155" w14:paraId="47BEC406" w14:textId="77777777" w:rsidTr="002F68A6">
        <w:trPr>
          <w:gridAfter w:val="1"/>
          <w:wAfter w:w="7" w:type="dxa"/>
          <w:trHeight w:val="280"/>
        </w:trPr>
        <w:tc>
          <w:tcPr>
            <w:tcW w:w="1135" w:type="dxa"/>
            <w:tcBorders>
              <w:top w:val="nil"/>
              <w:bottom w:val="nil"/>
              <w:right w:val="nil"/>
            </w:tcBorders>
          </w:tcPr>
          <w:p w14:paraId="663C7E42" w14:textId="77777777" w:rsidR="0056624B" w:rsidRPr="00DD7155" w:rsidRDefault="0056624B" w:rsidP="002F68A6">
            <w:pPr>
              <w:pStyle w:val="1112"/>
              <w:tabs>
                <w:tab w:val="left" w:pos="284"/>
                <w:tab w:val="left" w:pos="924"/>
              </w:tabs>
              <w:spacing w:before="120" w:after="240"/>
              <w:ind w:left="142"/>
              <w:rPr>
                <w:rFonts w:ascii="Tahoma" w:hAnsi="Tahoma" w:cs="Tahoma"/>
                <w:sz w:val="20"/>
              </w:rPr>
            </w:pPr>
          </w:p>
        </w:tc>
        <w:tc>
          <w:tcPr>
            <w:tcW w:w="9357" w:type="dxa"/>
            <w:tcBorders>
              <w:left w:val="nil"/>
            </w:tcBorders>
            <w:shd w:val="clear" w:color="auto" w:fill="F2F2F2" w:themeFill="background1" w:themeFillShade="F2"/>
          </w:tcPr>
          <w:p w14:paraId="39C4A370" w14:textId="569286B3" w:rsidR="0056624B" w:rsidRPr="00DD7155" w:rsidRDefault="00526E69" w:rsidP="00872DDD">
            <w:pPr>
              <w:spacing w:before="120" w:after="240"/>
              <w:ind w:left="142" w:firstLine="0"/>
              <w:rPr>
                <w:rFonts w:ascii="Tahoma" w:hAnsi="Tahoma" w:cs="Tahoma"/>
                <w:b/>
                <w:sz w:val="20"/>
                <w:highlight w:val="cyan"/>
              </w:rPr>
            </w:pPr>
            <w:r w:rsidRPr="00526E69">
              <w:rPr>
                <w:rFonts w:ascii="Tahoma" w:hAnsi="Tahoma" w:cs="Tahoma"/>
                <w:b/>
                <w:color w:val="FF0000"/>
                <w:sz w:val="20"/>
                <w:u w:color="FF0000"/>
              </w:rPr>
              <w:t>[</w:t>
            </w:r>
            <w:r w:rsidR="0056624B" w:rsidRPr="00DD7155">
              <w:rPr>
                <w:rFonts w:ascii="Tahoma" w:hAnsi="Tahoma" w:cs="Tahoma"/>
                <w:sz w:val="20"/>
                <w:highlight w:val="lightGray"/>
              </w:rPr>
              <w:t xml:space="preserve">по </w:t>
            </w:r>
            <w:r w:rsidR="00B93094" w:rsidRPr="00DD7155">
              <w:rPr>
                <w:rFonts w:ascii="Tahoma" w:hAnsi="Tahoma" w:cs="Tahoma"/>
                <w:sz w:val="20"/>
                <w:highlight w:val="lightGray"/>
              </w:rPr>
              <w:t xml:space="preserve">Виду </w:t>
            </w:r>
            <w:r w:rsidR="0056624B" w:rsidRPr="00DD7155">
              <w:rPr>
                <w:rFonts w:ascii="Tahoma" w:hAnsi="Tahoma" w:cs="Tahoma"/>
                <w:sz w:val="20"/>
                <w:highlight w:val="lightGray"/>
              </w:rPr>
              <w:t xml:space="preserve">Документации по </w:t>
            </w:r>
            <w:r w:rsidRPr="00526E69">
              <w:rPr>
                <w:rFonts w:ascii="Tahoma" w:hAnsi="Tahoma" w:cs="Tahoma"/>
                <w:b/>
                <w:color w:val="FF0000"/>
                <w:sz w:val="20"/>
                <w:u w:color="FF0000"/>
              </w:rPr>
              <w:t>[</w:t>
            </w:r>
            <w:r w:rsidR="0056624B" w:rsidRPr="00DD7155">
              <w:rPr>
                <w:rFonts w:ascii="Tahoma" w:hAnsi="Tahoma" w:cs="Tahoma"/>
                <w:sz w:val="20"/>
                <w:highlight w:val="lightGray"/>
              </w:rPr>
              <w:t>•</w:t>
            </w:r>
            <w:r w:rsidRPr="00526E69">
              <w:rPr>
                <w:rFonts w:ascii="Tahoma" w:hAnsi="Tahoma" w:cs="Tahoma"/>
                <w:b/>
                <w:color w:val="FF0000"/>
                <w:sz w:val="20"/>
              </w:rPr>
              <w:t>]</w:t>
            </w:r>
            <w:r w:rsidR="0056624B" w:rsidRPr="00DD7155">
              <w:rPr>
                <w:rFonts w:ascii="Tahoma" w:hAnsi="Tahoma" w:cs="Tahoma"/>
                <w:sz w:val="20"/>
                <w:highlight w:val="lightGray"/>
              </w:rPr>
              <w:t xml:space="preserve"> (</w:t>
            </w:r>
            <w:r w:rsidR="0056624B" w:rsidRPr="00DD7155">
              <w:rPr>
                <w:rFonts w:ascii="Tahoma" w:hAnsi="Tahoma" w:cs="Tahoma"/>
                <w:i/>
                <w:sz w:val="20"/>
                <w:highlight w:val="lightGray"/>
              </w:rPr>
              <w:t>указать Вид Документации</w:t>
            </w:r>
            <w:r w:rsidR="0056624B" w:rsidRPr="00DD7155">
              <w:rPr>
                <w:rFonts w:ascii="Tahoma" w:hAnsi="Tahoma" w:cs="Tahoma"/>
                <w:sz w:val="20"/>
                <w:highlight w:val="lightGray"/>
              </w:rPr>
              <w:t>)</w:t>
            </w:r>
            <w:r w:rsidR="005C010F" w:rsidRPr="00DD7155">
              <w:rPr>
                <w:rFonts w:ascii="Tahoma" w:hAnsi="Tahoma" w:cs="Tahoma"/>
                <w:sz w:val="20"/>
                <w:highlight w:val="lightGray"/>
              </w:rPr>
              <w:t>,</w:t>
            </w:r>
            <w:r w:rsidRPr="00526E69">
              <w:rPr>
                <w:rFonts w:ascii="Tahoma" w:hAnsi="Tahoma" w:cs="Tahoma"/>
                <w:b/>
                <w:color w:val="FF0000"/>
                <w:sz w:val="20"/>
              </w:rPr>
              <w:t>]</w:t>
            </w:r>
            <w:r w:rsidR="005C010F" w:rsidRPr="00DD7155">
              <w:rPr>
                <w:rFonts w:ascii="Tahoma" w:hAnsi="Tahoma" w:cs="Tahoma"/>
                <w:b/>
                <w:color w:val="FF0000"/>
                <w:sz w:val="20"/>
                <w:highlight w:val="lightGray"/>
              </w:rPr>
              <w:t xml:space="preserve"> </w:t>
            </w:r>
            <w:r w:rsidR="005C010F" w:rsidRPr="00DD7155">
              <w:rPr>
                <w:rFonts w:ascii="Tahoma" w:hAnsi="Tahoma" w:cs="Tahoma"/>
                <w:sz w:val="20"/>
              </w:rPr>
              <w:t xml:space="preserve">по строительно-монтажным работам с материалами </w:t>
            </w:r>
            <w:r w:rsidRPr="00526E69">
              <w:rPr>
                <w:rFonts w:ascii="Tahoma" w:hAnsi="Tahoma" w:cs="Tahoma"/>
                <w:b/>
                <w:color w:val="FF0000"/>
                <w:sz w:val="20"/>
                <w:u w:color="FF0000"/>
              </w:rPr>
              <w:t>[</w:t>
            </w:r>
            <w:r w:rsidR="005C010F" w:rsidRPr="00DD7155">
              <w:rPr>
                <w:rFonts w:ascii="Tahoma" w:hAnsi="Tahoma" w:cs="Tahoma"/>
                <w:sz w:val="20"/>
              </w:rPr>
              <w:t xml:space="preserve">и </w:t>
            </w:r>
            <w:r w:rsidR="00FB5B04" w:rsidRPr="00DD7155">
              <w:rPr>
                <w:rFonts w:ascii="Tahoma" w:hAnsi="Tahoma" w:cs="Tahoma"/>
                <w:sz w:val="20"/>
              </w:rPr>
              <w:t>Оборудованием</w:t>
            </w:r>
            <w:r w:rsidRPr="00526E69">
              <w:rPr>
                <w:rFonts w:ascii="Tahoma" w:hAnsi="Tahoma" w:cs="Tahoma"/>
                <w:b/>
                <w:color w:val="FF0000"/>
                <w:sz w:val="20"/>
              </w:rPr>
              <w:t>]</w:t>
            </w:r>
            <w:r w:rsidR="00FE28AD">
              <w:rPr>
                <w:rStyle w:val="ad"/>
                <w:b/>
                <w:color w:val="FF0000"/>
                <w:szCs w:val="20"/>
              </w:rPr>
              <w:t xml:space="preserve"> </w:t>
            </w:r>
            <w:r w:rsidR="00FE28AD">
              <w:rPr>
                <w:rStyle w:val="ad"/>
                <w:b/>
                <w:color w:val="FF0000"/>
                <w:szCs w:val="20"/>
              </w:rPr>
              <w:footnoteReference w:id="165"/>
            </w:r>
            <w:r w:rsidR="005C010F" w:rsidRPr="00DD7155">
              <w:rPr>
                <w:rFonts w:ascii="Tahoma" w:hAnsi="Tahoma" w:cs="Tahoma"/>
                <w:sz w:val="20"/>
              </w:rPr>
              <w:t xml:space="preserve"> Подрядчика, </w:t>
            </w:r>
            <w:r w:rsidRPr="00526E69">
              <w:rPr>
                <w:rFonts w:ascii="Tahoma" w:hAnsi="Tahoma" w:cs="Tahoma"/>
                <w:b/>
                <w:color w:val="FF0000"/>
                <w:sz w:val="20"/>
                <w:u w:color="FF0000"/>
              </w:rPr>
              <w:t>[</w:t>
            </w:r>
            <w:r w:rsidR="007B4F0C" w:rsidRPr="00F16DDB">
              <w:rPr>
                <w:rFonts w:ascii="Tahoma" w:hAnsi="Tahoma" w:cs="Tahoma"/>
                <w:sz w:val="20"/>
                <w:shd w:val="clear" w:color="auto" w:fill="EAF1DD" w:themeFill="accent3" w:themeFillTint="33"/>
              </w:rPr>
              <w:t>ПНР</w:t>
            </w:r>
            <w:r w:rsidRPr="00526E69">
              <w:rPr>
                <w:rFonts w:ascii="Tahoma" w:hAnsi="Tahoma" w:cs="Tahoma"/>
                <w:b/>
                <w:color w:val="FF0000"/>
                <w:sz w:val="20"/>
              </w:rPr>
              <w:t>]</w:t>
            </w:r>
            <w:r w:rsidR="005C010F" w:rsidRPr="00DD7155">
              <w:rPr>
                <w:rFonts w:ascii="Tahoma" w:hAnsi="Tahoma" w:cs="Tahoma"/>
                <w:sz w:val="20"/>
              </w:rPr>
              <w:t xml:space="preserve">, </w:t>
            </w:r>
            <w:r w:rsidRPr="00526E69">
              <w:rPr>
                <w:rFonts w:ascii="Tahoma" w:hAnsi="Tahoma" w:cs="Tahoma"/>
                <w:b/>
                <w:color w:val="FF0000"/>
                <w:sz w:val="20"/>
                <w:u w:color="FF0000"/>
              </w:rPr>
              <w:t>[</w:t>
            </w:r>
            <w:r w:rsidR="005C010F" w:rsidRPr="00DD7155">
              <w:rPr>
                <w:rFonts w:ascii="Tahoma" w:hAnsi="Tahoma" w:cs="Tahoma"/>
                <w:color w:val="00B050"/>
                <w:sz w:val="20"/>
                <w:highlight w:val="black"/>
              </w:rPr>
              <w:t>Демонтажным работам</w:t>
            </w:r>
            <w:r w:rsidRPr="00526E69">
              <w:rPr>
                <w:rFonts w:ascii="Tahoma" w:hAnsi="Tahoma" w:cs="Tahoma"/>
                <w:b/>
                <w:color w:val="FF0000"/>
                <w:sz w:val="20"/>
              </w:rPr>
              <w:t>]</w:t>
            </w:r>
            <w:r w:rsidR="005C010F" w:rsidRPr="00DD7155">
              <w:rPr>
                <w:rFonts w:ascii="Tahoma" w:hAnsi="Tahoma" w:cs="Tahoma"/>
                <w:sz w:val="20"/>
              </w:rPr>
              <w:t>,</w:t>
            </w:r>
            <w:r w:rsidR="005C010F"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5C010F" w:rsidRPr="00DD7155">
              <w:rPr>
                <w:rFonts w:ascii="Tahoma" w:hAnsi="Tahoma" w:cs="Tahoma"/>
                <w:sz w:val="20"/>
                <w:highlight w:val="darkRed"/>
              </w:rPr>
              <w:t>ПКЗ</w:t>
            </w:r>
            <w:r w:rsidRPr="00526E69">
              <w:rPr>
                <w:rFonts w:ascii="Tahoma" w:hAnsi="Tahoma" w:cs="Tahoma"/>
                <w:b/>
                <w:color w:val="FF0000"/>
                <w:sz w:val="20"/>
              </w:rPr>
              <w:t>]</w:t>
            </w:r>
            <w:r w:rsidR="0031137A" w:rsidRPr="00DD7155">
              <w:rPr>
                <w:rFonts w:ascii="Tahoma" w:hAnsi="Tahoma" w:cs="Tahoma"/>
                <w:b/>
                <w:color w:val="FF0000"/>
                <w:sz w:val="20"/>
              </w:rPr>
              <w:t xml:space="preserve">, </w:t>
            </w:r>
            <w:r w:rsidRPr="00526E69">
              <w:rPr>
                <w:rFonts w:ascii="Tahoma" w:hAnsi="Tahoma" w:cs="Tahoma"/>
                <w:b/>
                <w:color w:val="FF0000"/>
                <w:sz w:val="20"/>
                <w:u w:color="FF0000"/>
              </w:rPr>
              <w:t>[</w:t>
            </w:r>
            <w:r w:rsidR="0031137A" w:rsidRPr="00DD7155">
              <w:rPr>
                <w:rFonts w:ascii="Tahoma" w:hAnsi="Tahoma" w:cs="Tahoma"/>
                <w:sz w:val="20"/>
                <w:highlight w:val="red"/>
              </w:rPr>
              <w:t>Товар</w:t>
            </w:r>
            <w:r w:rsidR="00FB5B04" w:rsidRPr="00DD7155">
              <w:rPr>
                <w:rFonts w:ascii="Tahoma" w:hAnsi="Tahoma" w:cs="Tahoma"/>
                <w:sz w:val="20"/>
                <w:highlight w:val="red"/>
              </w:rPr>
              <w:t>у</w:t>
            </w:r>
            <w:r w:rsidR="0031137A" w:rsidRPr="00DD7155">
              <w:rPr>
                <w:rStyle w:val="ac"/>
                <w:sz w:val="12"/>
                <w:szCs w:val="20"/>
              </w:rPr>
              <w:t xml:space="preserve"> </w:t>
            </w:r>
            <w:r w:rsidRPr="00526E69">
              <w:rPr>
                <w:rFonts w:ascii="Tahoma" w:hAnsi="Tahoma" w:cs="Tahoma"/>
                <w:b/>
                <w:color w:val="FF0000"/>
                <w:sz w:val="20"/>
              </w:rPr>
              <w:t>]</w:t>
            </w:r>
            <w:r w:rsidR="0031137A" w:rsidRPr="00DD7155">
              <w:rPr>
                <w:rFonts w:ascii="Tahoma" w:hAnsi="Tahoma" w:cs="Tahoma"/>
                <w:b/>
                <w:color w:val="FF0000"/>
                <w:sz w:val="20"/>
              </w:rPr>
              <w:t xml:space="preserve">, </w:t>
            </w:r>
            <w:r w:rsidRPr="00526E69">
              <w:rPr>
                <w:rFonts w:ascii="Tahoma" w:hAnsi="Tahoma" w:cs="Tahoma"/>
                <w:b/>
                <w:color w:val="FF0000"/>
                <w:sz w:val="20"/>
                <w:u w:color="FF0000"/>
              </w:rPr>
              <w:t>[</w:t>
            </w:r>
            <w:r w:rsidR="00FB5B04" w:rsidRPr="00DD7155">
              <w:rPr>
                <w:rFonts w:ascii="Tahoma" w:hAnsi="Tahoma" w:cs="Tahoma"/>
                <w:sz w:val="20"/>
                <w:highlight w:val="green"/>
              </w:rPr>
              <w:t>Услугам</w:t>
            </w:r>
            <w:r w:rsidR="00FB5B04" w:rsidRPr="00DD7155">
              <w:rPr>
                <w:rStyle w:val="ac"/>
                <w:sz w:val="12"/>
                <w:szCs w:val="20"/>
              </w:rPr>
              <w:t xml:space="preserve"> </w:t>
            </w:r>
            <w:r w:rsidRPr="00526E69">
              <w:rPr>
                <w:rFonts w:ascii="Tahoma" w:hAnsi="Tahoma" w:cs="Tahoma"/>
                <w:b/>
                <w:color w:val="FF0000"/>
                <w:sz w:val="20"/>
              </w:rPr>
              <w:t>]</w:t>
            </w:r>
          </w:p>
        </w:tc>
      </w:tr>
      <w:tr w:rsidR="00497A7A" w:rsidRPr="00DD7155" w14:paraId="47C1EDCD" w14:textId="77777777" w:rsidTr="002F68A6">
        <w:trPr>
          <w:trHeight w:val="280"/>
        </w:trPr>
        <w:tc>
          <w:tcPr>
            <w:tcW w:w="1135" w:type="dxa"/>
            <w:tcBorders>
              <w:top w:val="nil"/>
              <w:bottom w:val="nil"/>
              <w:right w:val="nil"/>
            </w:tcBorders>
          </w:tcPr>
          <w:p w14:paraId="5C0219DE" w14:textId="77777777" w:rsidR="00497A7A" w:rsidRPr="006138B4" w:rsidRDefault="00497A7A"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Размер</w:t>
            </w:r>
          </w:p>
        </w:tc>
        <w:tc>
          <w:tcPr>
            <w:tcW w:w="9364" w:type="dxa"/>
            <w:gridSpan w:val="2"/>
            <w:tcBorders>
              <w:left w:val="nil"/>
            </w:tcBorders>
            <w:shd w:val="clear" w:color="auto" w:fill="F2F2F2" w:themeFill="background1" w:themeFillShade="F2"/>
          </w:tcPr>
          <w:p w14:paraId="57A749AA" w14:textId="07885F51" w:rsidR="00497A7A" w:rsidRPr="006138B4" w:rsidRDefault="00526E69" w:rsidP="002F68A6">
            <w:pPr>
              <w:spacing w:before="120" w:after="240"/>
              <w:ind w:left="142" w:firstLine="0"/>
              <w:rPr>
                <w:rFonts w:ascii="Tahoma" w:hAnsi="Tahoma" w:cs="Tahoma"/>
                <w:sz w:val="20"/>
              </w:rPr>
            </w:pPr>
            <w:r w:rsidRPr="006138B4">
              <w:rPr>
                <w:rFonts w:ascii="Tahoma" w:hAnsi="Tahoma" w:cs="Tahoma"/>
                <w:b/>
                <w:color w:val="FF0000"/>
                <w:sz w:val="20"/>
                <w:u w:color="FF0000"/>
              </w:rPr>
              <w:t>[</w:t>
            </w:r>
            <w:r w:rsidR="0056624B" w:rsidRPr="006138B4">
              <w:rPr>
                <w:rFonts w:ascii="Tahoma" w:hAnsi="Tahoma" w:cs="Tahoma"/>
                <w:sz w:val="20"/>
              </w:rPr>
              <w:t>в полном размере</w:t>
            </w:r>
            <w:r w:rsidRPr="006138B4">
              <w:rPr>
                <w:rFonts w:ascii="Tahoma" w:hAnsi="Tahoma" w:cs="Tahoma"/>
                <w:b/>
                <w:color w:val="FF0000"/>
                <w:sz w:val="20"/>
              </w:rPr>
              <w:t>]</w:t>
            </w:r>
            <w:r w:rsidR="0056624B" w:rsidRPr="006138B4">
              <w:rPr>
                <w:rFonts w:ascii="Tahoma" w:hAnsi="Tahoma" w:cs="Tahoma"/>
                <w:sz w:val="20"/>
              </w:rPr>
              <w:t xml:space="preserve"> / </w:t>
            </w:r>
            <w:r w:rsidRPr="006138B4">
              <w:rPr>
                <w:rFonts w:ascii="Tahoma" w:hAnsi="Tahoma" w:cs="Tahoma"/>
                <w:b/>
                <w:color w:val="FF0000"/>
                <w:sz w:val="20"/>
                <w:u w:color="FF0000"/>
              </w:rPr>
              <w:t>[</w:t>
            </w:r>
            <w:r w:rsidR="00845698" w:rsidRPr="006138B4">
              <w:rPr>
                <w:rFonts w:ascii="Tahoma" w:hAnsi="Tahoma" w:cs="Tahoma"/>
                <w:sz w:val="20"/>
              </w:rPr>
              <w:t xml:space="preserve"> </w:t>
            </w:r>
            <w:r w:rsidRPr="006138B4">
              <w:rPr>
                <w:rFonts w:ascii="Tahoma" w:hAnsi="Tahoma" w:cs="Tahoma"/>
                <w:b/>
                <w:color w:val="FF0000"/>
                <w:sz w:val="20"/>
                <w:u w:color="FF0000"/>
              </w:rPr>
              <w:t>[</w:t>
            </w:r>
            <w:r w:rsidR="00163A18" w:rsidRPr="006138B4">
              <w:rPr>
                <w:rFonts w:ascii="Tahoma" w:hAnsi="Tahoma" w:cs="Tahoma"/>
                <w:sz w:val="20"/>
              </w:rPr>
              <w:t>•</w:t>
            </w:r>
            <w:r w:rsidRPr="006138B4">
              <w:rPr>
                <w:rFonts w:ascii="Tahoma" w:hAnsi="Tahoma" w:cs="Tahoma"/>
                <w:b/>
                <w:color w:val="FF0000"/>
                <w:sz w:val="20"/>
              </w:rPr>
              <w:t>]</w:t>
            </w:r>
            <w:r w:rsidR="00163A18" w:rsidRPr="006138B4">
              <w:rPr>
                <w:rFonts w:ascii="Tahoma" w:hAnsi="Tahoma" w:cs="Tahoma"/>
                <w:sz w:val="20"/>
              </w:rPr>
              <w:t xml:space="preserve"> % от суммы гарантийного удержания</w:t>
            </w:r>
            <w:r w:rsidRPr="006138B4">
              <w:rPr>
                <w:rFonts w:ascii="Tahoma" w:hAnsi="Tahoma" w:cs="Tahoma"/>
                <w:b/>
                <w:bCs/>
                <w:color w:val="FF0000"/>
                <w:sz w:val="20"/>
              </w:rPr>
              <w:t>]</w:t>
            </w:r>
          </w:p>
        </w:tc>
      </w:tr>
      <w:tr w:rsidR="00827A5F" w:rsidRPr="00DD7155" w14:paraId="05A5A7FA" w14:textId="77777777" w:rsidTr="002F68A6">
        <w:trPr>
          <w:trHeight w:val="280"/>
        </w:trPr>
        <w:tc>
          <w:tcPr>
            <w:tcW w:w="1135" w:type="dxa"/>
            <w:tcBorders>
              <w:top w:val="nil"/>
              <w:bottom w:val="nil"/>
              <w:right w:val="nil"/>
            </w:tcBorders>
          </w:tcPr>
          <w:p w14:paraId="75CCB2A7" w14:textId="77777777" w:rsidR="00827A5F" w:rsidRPr="006138B4" w:rsidRDefault="00827A5F" w:rsidP="002F68A6">
            <w:pPr>
              <w:tabs>
                <w:tab w:val="left" w:pos="1410"/>
              </w:tabs>
              <w:spacing w:before="120" w:after="240"/>
              <w:ind w:right="-150" w:firstLine="0"/>
              <w:rPr>
                <w:rFonts w:ascii="Tahoma" w:hAnsi="Tahoma" w:cs="Tahoma"/>
                <w:i/>
                <w:sz w:val="14"/>
                <w:szCs w:val="18"/>
              </w:rPr>
            </w:pPr>
            <w:r w:rsidRPr="008430BE">
              <w:rPr>
                <w:rFonts w:ascii="Tahoma" w:hAnsi="Tahoma" w:cs="Tahoma"/>
                <w:i/>
                <w:sz w:val="14"/>
                <w:szCs w:val="18"/>
              </w:rPr>
              <w:t>Единый платежный</w:t>
            </w:r>
            <w:r w:rsidRPr="006138B4">
              <w:rPr>
                <w:rFonts w:ascii="Tahoma" w:hAnsi="Tahoma" w:cs="Tahoma"/>
                <w:i/>
                <w:sz w:val="14"/>
                <w:szCs w:val="18"/>
              </w:rPr>
              <w:t xml:space="preserve"> день</w:t>
            </w:r>
          </w:p>
        </w:tc>
        <w:tc>
          <w:tcPr>
            <w:tcW w:w="9364" w:type="dxa"/>
            <w:gridSpan w:val="2"/>
            <w:tcBorders>
              <w:left w:val="nil"/>
            </w:tcBorders>
            <w:shd w:val="clear" w:color="auto" w:fill="F2F2F2" w:themeFill="background1" w:themeFillShade="F2"/>
          </w:tcPr>
          <w:p w14:paraId="1F69C4FB" w14:textId="3FA41B73" w:rsidR="00827A5F" w:rsidRPr="006138B4" w:rsidRDefault="006B41B7" w:rsidP="002F68A6">
            <w:pPr>
              <w:pStyle w:val="SL0TextSimplawyer"/>
              <w:tabs>
                <w:tab w:val="clear" w:pos="851"/>
                <w:tab w:val="left" w:pos="1029"/>
              </w:tabs>
              <w:spacing w:after="240"/>
              <w:ind w:left="179" w:hanging="44"/>
              <w:jc w:val="both"/>
              <w:rPr>
                <w:b/>
                <w:bCs/>
                <w:color w:val="FF0000"/>
                <w:sz w:val="16"/>
              </w:rPr>
            </w:pPr>
            <w:r w:rsidRPr="006138B4">
              <w:rPr>
                <w:b/>
                <w:bCs/>
                <w:color w:val="FF0000"/>
                <w:lang w:eastAsia="ru-RU"/>
              </w:rPr>
              <w:t>[</w:t>
            </w:r>
            <w:r w:rsidR="00827A5F" w:rsidRPr="006138B4">
              <w:rPr>
                <w:rFonts w:eastAsia="Calibri"/>
                <w:color w:val="F79646" w:themeColor="accent6"/>
                <w:szCs w:val="24"/>
                <w:lang w:eastAsia="ru-RU"/>
              </w:rPr>
              <w:t>в первый (-ую) рабочий (-ую)</w:t>
            </w:r>
            <w:r w:rsidR="00827A5F" w:rsidRPr="006138B4">
              <w:rPr>
                <w:bCs/>
                <w:color w:val="F79646" w:themeColor="accent6"/>
                <w:sz w:val="16"/>
              </w:rPr>
              <w:t xml:space="preserve"> </w:t>
            </w:r>
            <w:r w:rsidR="00526E69" w:rsidRPr="006138B4">
              <w:rPr>
                <w:b/>
                <w:bCs/>
                <w:color w:val="FF0000"/>
                <w:sz w:val="16"/>
                <w:u w:color="FF0000"/>
              </w:rPr>
              <w:t>[</w:t>
            </w:r>
            <w:r w:rsidR="00827A5F" w:rsidRPr="006138B4">
              <w:rPr>
                <w:bCs/>
                <w:color w:val="F79646" w:themeColor="accent6"/>
                <w:sz w:val="16"/>
              </w:rPr>
              <w:t>•</w:t>
            </w:r>
            <w:r w:rsidR="00526E69" w:rsidRPr="006138B4">
              <w:rPr>
                <w:b/>
                <w:bCs/>
                <w:color w:val="FF0000"/>
                <w:sz w:val="16"/>
              </w:rPr>
              <w:t>]</w:t>
            </w:r>
            <w:r w:rsidR="00827A5F" w:rsidRPr="006138B4">
              <w:rPr>
                <w:rStyle w:val="ad"/>
                <w:rFonts w:ascii="Tahoma" w:hAnsi="Tahoma" w:cs="Tahoma"/>
                <w:bCs/>
                <w:color w:val="F79646" w:themeColor="accent6"/>
                <w:sz w:val="20"/>
              </w:rPr>
              <w:footnoteReference w:id="166"/>
            </w:r>
            <w:r w:rsidRPr="006138B4">
              <w:rPr>
                <w:b/>
                <w:bCs/>
                <w:color w:val="FF0000"/>
                <w:lang w:eastAsia="ru-RU"/>
              </w:rPr>
              <w:t>]</w:t>
            </w:r>
          </w:p>
          <w:p w14:paraId="17E668BC" w14:textId="77777777" w:rsidR="006B772B" w:rsidRPr="006138B4" w:rsidRDefault="006B772B" w:rsidP="006B772B">
            <w:pPr>
              <w:pStyle w:val="SL0TextSimplawyer"/>
              <w:spacing w:after="240"/>
              <w:ind w:left="150"/>
              <w:jc w:val="both"/>
              <w:rPr>
                <w:color w:val="ED7D31"/>
                <w:sz w:val="22"/>
                <w:szCs w:val="22"/>
                <w:lang w:eastAsia="ru-RU"/>
              </w:rPr>
            </w:pPr>
            <w:r w:rsidRPr="006138B4">
              <w:rPr>
                <w:color w:val="ED7D31"/>
                <w:sz w:val="22"/>
                <w:szCs w:val="22"/>
                <w:lang w:eastAsia="ru-RU"/>
              </w:rPr>
              <w:t>/</w:t>
            </w:r>
          </w:p>
          <w:p w14:paraId="48EEA10F" w14:textId="7D4CBDDF" w:rsidR="006B772B" w:rsidRPr="006138B4" w:rsidRDefault="006B772B" w:rsidP="006B772B">
            <w:pPr>
              <w:pStyle w:val="SL0TextSimplawyer"/>
              <w:tabs>
                <w:tab w:val="clear" w:pos="851"/>
                <w:tab w:val="left" w:pos="1029"/>
              </w:tabs>
              <w:spacing w:after="240"/>
              <w:ind w:left="179" w:hanging="44"/>
              <w:jc w:val="both"/>
              <w:rPr>
                <w:b/>
                <w:bCs/>
                <w:sz w:val="16"/>
              </w:rPr>
            </w:pPr>
            <w:r w:rsidRPr="006138B4">
              <w:rPr>
                <w:b/>
                <w:bCs/>
                <w:color w:val="FF0000"/>
                <w:lang w:eastAsia="ru-RU"/>
              </w:rPr>
              <w:t>[</w:t>
            </w:r>
            <w:r w:rsidRPr="006138B4">
              <w:rPr>
                <w:color w:val="ED7D31"/>
                <w:lang w:eastAsia="ru-RU"/>
              </w:rPr>
              <w:t>-</w:t>
            </w:r>
            <w:r w:rsidRPr="006138B4">
              <w:rPr>
                <w:b/>
                <w:bCs/>
                <w:color w:val="FF0000"/>
                <w:lang w:eastAsia="ru-RU"/>
              </w:rPr>
              <w:t>]</w:t>
            </w:r>
            <w:r w:rsidRPr="006138B4">
              <w:rPr>
                <w:color w:val="ED7D31"/>
                <w:lang w:eastAsia="ru-RU"/>
              </w:rPr>
              <w:t xml:space="preserve"> </w:t>
            </w:r>
            <w:r w:rsidRPr="006138B4">
              <w:rPr>
                <w:rStyle w:val="ad"/>
                <w:rFonts w:ascii="Tahoma" w:hAnsi="Tahoma" w:cs="Tahoma"/>
                <w:color w:val="ED7D31"/>
                <w:lang w:eastAsia="ru-RU"/>
              </w:rPr>
              <w:footnoteReference w:id="167"/>
            </w:r>
          </w:p>
        </w:tc>
      </w:tr>
      <w:tr w:rsidR="00827A5F" w:rsidRPr="00DD7155" w14:paraId="46ADF9ED" w14:textId="77777777" w:rsidTr="002F68A6">
        <w:tc>
          <w:tcPr>
            <w:tcW w:w="1135" w:type="dxa"/>
            <w:tcBorders>
              <w:top w:val="nil"/>
              <w:bottom w:val="nil"/>
              <w:right w:val="nil"/>
            </w:tcBorders>
          </w:tcPr>
          <w:p w14:paraId="56825232" w14:textId="77777777" w:rsidR="00827A5F" w:rsidRPr="006138B4" w:rsidRDefault="00827A5F"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Период отсрочки</w:t>
            </w:r>
          </w:p>
        </w:tc>
        <w:tc>
          <w:tcPr>
            <w:tcW w:w="9364" w:type="dxa"/>
            <w:gridSpan w:val="2"/>
            <w:tcBorders>
              <w:left w:val="nil"/>
            </w:tcBorders>
            <w:shd w:val="clear" w:color="auto" w:fill="F2F2F2" w:themeFill="background1" w:themeFillShade="F2"/>
          </w:tcPr>
          <w:p w14:paraId="60981D6E" w14:textId="282E532A" w:rsidR="00827A5F" w:rsidRPr="006138B4" w:rsidRDefault="00526E69" w:rsidP="00B95B32">
            <w:pPr>
              <w:spacing w:before="120" w:after="240"/>
              <w:ind w:left="142" w:firstLine="0"/>
              <w:rPr>
                <w:rFonts w:ascii="Tahoma" w:hAnsi="Tahoma" w:cs="Tahoma"/>
                <w:sz w:val="20"/>
              </w:rPr>
            </w:pPr>
            <w:r w:rsidRPr="006138B4">
              <w:rPr>
                <w:rFonts w:ascii="Tahoma" w:hAnsi="Tahoma" w:cs="Tahoma"/>
                <w:b/>
                <w:color w:val="FF0000"/>
                <w:sz w:val="20"/>
                <w:u w:color="FF0000"/>
              </w:rPr>
              <w:t>[</w:t>
            </w:r>
            <w:r w:rsidR="00827A5F" w:rsidRPr="006138B4">
              <w:rPr>
                <w:rFonts w:ascii="Tahoma" w:hAnsi="Tahoma" w:cs="Tahoma"/>
                <w:iCs/>
                <w:color w:val="F79646" w:themeColor="accent6"/>
                <w:sz w:val="20"/>
              </w:rPr>
              <w:t>после истечения</w:t>
            </w:r>
            <w:r w:rsidRPr="006138B4">
              <w:rPr>
                <w:rFonts w:ascii="Tahoma" w:hAnsi="Tahoma" w:cs="Tahoma"/>
                <w:b/>
                <w:iCs/>
                <w:color w:val="FF0000"/>
                <w:sz w:val="20"/>
              </w:rPr>
              <w:t>]</w:t>
            </w:r>
            <w:r w:rsidR="00827A5F" w:rsidRPr="006138B4">
              <w:rPr>
                <w:rFonts w:ascii="Tahoma" w:hAnsi="Tahoma" w:cs="Tahoma"/>
                <w:iCs/>
                <w:sz w:val="20"/>
              </w:rPr>
              <w:t>/</w:t>
            </w:r>
            <w:r w:rsidRPr="006138B4">
              <w:rPr>
                <w:rFonts w:ascii="Tahoma" w:hAnsi="Tahoma" w:cs="Tahoma"/>
                <w:b/>
                <w:color w:val="FF0000"/>
                <w:sz w:val="20"/>
                <w:u w:color="FF0000"/>
              </w:rPr>
              <w:t>[</w:t>
            </w:r>
            <w:r w:rsidR="000A5B9D" w:rsidRPr="006138B4">
              <w:rPr>
                <w:rFonts w:ascii="Tahoma" w:hAnsi="Tahoma" w:cs="Tahoma"/>
                <w:sz w:val="20"/>
              </w:rPr>
              <w:t xml:space="preserve"> в течение</w:t>
            </w:r>
            <w:r w:rsidRPr="006138B4">
              <w:rPr>
                <w:rFonts w:ascii="Tahoma" w:hAnsi="Tahoma" w:cs="Tahoma"/>
                <w:b/>
                <w:color w:val="FF0000"/>
                <w:sz w:val="20"/>
              </w:rPr>
              <w:t>]</w:t>
            </w:r>
            <w:r w:rsidR="00827A5F" w:rsidRPr="006138B4">
              <w:rPr>
                <w:rFonts w:ascii="Tahoma" w:hAnsi="Tahoma" w:cs="Tahoma"/>
                <w:bCs/>
                <w:sz w:val="20"/>
              </w:rPr>
              <w:t xml:space="preserve"> </w:t>
            </w:r>
            <w:r w:rsidRPr="006138B4">
              <w:rPr>
                <w:rFonts w:ascii="Tahoma" w:hAnsi="Tahoma" w:cs="Tahoma"/>
                <w:b/>
                <w:bCs/>
                <w:color w:val="FF0000"/>
                <w:sz w:val="20"/>
                <w:u w:color="FF0000"/>
              </w:rPr>
              <w:t>[</w:t>
            </w:r>
            <w:r w:rsidR="00827A5F" w:rsidRPr="006138B4">
              <w:rPr>
                <w:rFonts w:ascii="Tahoma" w:hAnsi="Tahoma" w:cs="Tahoma"/>
                <w:bCs/>
                <w:sz w:val="20"/>
              </w:rPr>
              <w:t>•</w:t>
            </w:r>
            <w:r w:rsidRPr="006138B4">
              <w:rPr>
                <w:rFonts w:ascii="Tahoma" w:hAnsi="Tahoma" w:cs="Tahoma"/>
                <w:b/>
                <w:bCs/>
                <w:color w:val="FF0000"/>
                <w:sz w:val="20"/>
              </w:rPr>
              <w:t>]</w:t>
            </w:r>
            <w:r w:rsidR="00827A5F" w:rsidRPr="006138B4">
              <w:rPr>
                <w:rFonts w:ascii="Tahoma" w:hAnsi="Tahoma" w:cs="Tahoma"/>
                <w:bCs/>
                <w:sz w:val="20"/>
              </w:rPr>
              <w:t xml:space="preserve"> </w:t>
            </w:r>
            <w:r w:rsidR="002F2FDE" w:rsidRPr="006138B4">
              <w:rPr>
                <w:rFonts w:ascii="Tahoma" w:hAnsi="Tahoma" w:cs="Tahoma"/>
                <w:bCs/>
                <w:sz w:val="20"/>
              </w:rPr>
              <w:t xml:space="preserve">к.д. </w:t>
            </w:r>
          </w:p>
        </w:tc>
      </w:tr>
      <w:tr w:rsidR="00E50800" w:rsidRPr="00DD7155" w14:paraId="6A43D707" w14:textId="77777777" w:rsidTr="002F68A6">
        <w:tc>
          <w:tcPr>
            <w:tcW w:w="1135" w:type="dxa"/>
            <w:tcBorders>
              <w:top w:val="nil"/>
              <w:bottom w:val="nil"/>
              <w:right w:val="nil"/>
            </w:tcBorders>
          </w:tcPr>
          <w:p w14:paraId="244DF34D" w14:textId="0450793C" w:rsidR="00E50800" w:rsidRPr="006138B4" w:rsidRDefault="00E50800"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Базовая дата</w:t>
            </w:r>
          </w:p>
        </w:tc>
        <w:tc>
          <w:tcPr>
            <w:tcW w:w="9364" w:type="dxa"/>
            <w:gridSpan w:val="2"/>
            <w:tcBorders>
              <w:left w:val="nil"/>
            </w:tcBorders>
            <w:shd w:val="clear" w:color="auto" w:fill="F2F2F2" w:themeFill="background1" w:themeFillShade="F2"/>
          </w:tcPr>
          <w:p w14:paraId="5D7B9D06" w14:textId="52C656F2" w:rsidR="00E50800" w:rsidRPr="006138B4" w:rsidRDefault="00E50800" w:rsidP="00B95B32">
            <w:pPr>
              <w:spacing w:before="120" w:after="240"/>
              <w:ind w:left="142" w:firstLine="0"/>
              <w:rPr>
                <w:rFonts w:ascii="Tahoma" w:hAnsi="Tahoma" w:cs="Tahoma"/>
                <w:sz w:val="20"/>
              </w:rPr>
            </w:pPr>
            <w:r w:rsidRPr="006138B4">
              <w:rPr>
                <w:rFonts w:ascii="Tahoma" w:hAnsi="Tahoma" w:cs="Tahoma"/>
                <w:bCs/>
                <w:sz w:val="20"/>
                <w:lang w:val="en-US"/>
              </w:rPr>
              <w:t>c</w:t>
            </w:r>
            <w:r w:rsidRPr="006138B4">
              <w:rPr>
                <w:rFonts w:ascii="Tahoma" w:hAnsi="Tahoma" w:cs="Tahoma"/>
                <w:bCs/>
                <w:sz w:val="20"/>
              </w:rPr>
              <w:t xml:space="preserve"> </w:t>
            </w:r>
            <w:r w:rsidR="00D21768" w:rsidRPr="006138B4">
              <w:rPr>
                <w:rFonts w:ascii="Tahoma" w:hAnsi="Tahoma" w:cs="Tahoma"/>
                <w:bCs/>
                <w:sz w:val="20"/>
              </w:rPr>
              <w:t>даты</w:t>
            </w:r>
            <w:r w:rsidRPr="006138B4">
              <w:rPr>
                <w:rFonts w:ascii="Tahoma" w:hAnsi="Tahoma" w:cs="Tahoma"/>
                <w:bCs/>
                <w:sz w:val="20"/>
              </w:rPr>
              <w:t xml:space="preserve"> получения счета</w:t>
            </w:r>
          </w:p>
        </w:tc>
      </w:tr>
      <w:tr w:rsidR="008222F7" w:rsidRPr="00DD7155" w14:paraId="1BE5A747" w14:textId="77777777" w:rsidTr="002F68A6">
        <w:trPr>
          <w:gridAfter w:val="1"/>
          <w:wAfter w:w="7" w:type="dxa"/>
        </w:trPr>
        <w:tc>
          <w:tcPr>
            <w:tcW w:w="1135" w:type="dxa"/>
            <w:tcBorders>
              <w:top w:val="nil"/>
              <w:bottom w:val="nil"/>
              <w:right w:val="nil"/>
            </w:tcBorders>
          </w:tcPr>
          <w:p w14:paraId="1B59C155" w14:textId="4FFC77D0"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 xml:space="preserve">Дополнительные </w:t>
            </w:r>
            <w:r w:rsidR="00102B69" w:rsidRPr="006138B4">
              <w:rPr>
                <w:rFonts w:ascii="Tahoma" w:hAnsi="Tahoma" w:cs="Tahoma"/>
                <w:i/>
                <w:sz w:val="14"/>
                <w:szCs w:val="18"/>
              </w:rPr>
              <w:t>условия</w:t>
            </w:r>
          </w:p>
        </w:tc>
        <w:tc>
          <w:tcPr>
            <w:tcW w:w="9357" w:type="dxa"/>
            <w:tcBorders>
              <w:top w:val="dotted" w:sz="4" w:space="0" w:color="auto"/>
              <w:left w:val="nil"/>
              <w:bottom w:val="dotted" w:sz="4" w:space="0" w:color="auto"/>
            </w:tcBorders>
            <w:shd w:val="clear" w:color="auto" w:fill="F2F2F2" w:themeFill="background1" w:themeFillShade="F2"/>
          </w:tcPr>
          <w:p w14:paraId="04464D13" w14:textId="77777777" w:rsidR="008222F7" w:rsidRPr="006B41B7" w:rsidRDefault="008222F7" w:rsidP="00B95B32">
            <w:pPr>
              <w:spacing w:before="120" w:after="240"/>
              <w:ind w:left="142" w:firstLine="0"/>
              <w:rPr>
                <w:rFonts w:ascii="Tahoma" w:hAnsi="Tahoma" w:cs="Tahoma"/>
                <w:sz w:val="20"/>
              </w:rPr>
            </w:pPr>
            <w:r w:rsidRPr="006B41B7">
              <w:rPr>
                <w:rFonts w:ascii="Tahoma" w:hAnsi="Tahoma" w:cs="Tahoma"/>
                <w:sz w:val="20"/>
              </w:rPr>
              <w:t>при условии подписания Сторонами</w:t>
            </w:r>
            <w:r w:rsidRPr="006B41B7">
              <w:rPr>
                <w:rFonts w:ascii="Tahoma" w:hAnsi="Tahoma" w:cs="Tahoma"/>
                <w:sz w:val="20"/>
                <w:vertAlign w:val="superscript"/>
              </w:rPr>
              <w:footnoteReference w:id="168"/>
            </w:r>
            <w:r w:rsidRPr="006B41B7">
              <w:rPr>
                <w:rFonts w:ascii="Tahoma" w:hAnsi="Tahoma" w:cs="Tahoma"/>
                <w:sz w:val="20"/>
              </w:rPr>
              <w:t>:</w:t>
            </w:r>
          </w:p>
          <w:p w14:paraId="18078BF9" w14:textId="65DD0BA0" w:rsidR="008222F7" w:rsidRPr="006138B4" w:rsidRDefault="00526E69" w:rsidP="006138B4">
            <w:pPr>
              <w:pStyle w:val="afff1"/>
              <w:numPr>
                <w:ilvl w:val="0"/>
                <w:numId w:val="45"/>
              </w:numPr>
              <w:shd w:val="clear" w:color="auto" w:fill="B6DDE8" w:themeFill="accent5" w:themeFillTint="66"/>
              <w:spacing w:before="120" w:after="240"/>
              <w:rPr>
                <w:rFonts w:ascii="Tahoma" w:hAnsi="Tahoma" w:cs="Tahoma"/>
                <w:sz w:val="20"/>
              </w:rPr>
            </w:pPr>
            <w:r w:rsidRPr="006138B4">
              <w:rPr>
                <w:rFonts w:ascii="Tahoma" w:hAnsi="Tahoma" w:cs="Tahoma"/>
                <w:b/>
                <w:color w:val="FF0000"/>
                <w:sz w:val="20"/>
                <w:u w:color="FF0000"/>
              </w:rPr>
              <w:t>[</w:t>
            </w:r>
            <w:r w:rsidR="008222F7" w:rsidRPr="006138B4">
              <w:rPr>
                <w:rFonts w:ascii="Tahoma" w:hAnsi="Tahoma" w:cs="Tahoma"/>
                <w:sz w:val="20"/>
              </w:rPr>
              <w:t xml:space="preserve">Акта приемки законченного строительством объекта по </w:t>
            </w:r>
            <w:r w:rsidRPr="006138B4">
              <w:rPr>
                <w:rFonts w:ascii="Tahoma" w:hAnsi="Tahoma" w:cs="Tahoma"/>
                <w:b/>
                <w:color w:val="FF0000"/>
                <w:sz w:val="20"/>
                <w:u w:color="FF0000"/>
              </w:rPr>
              <w:t>[</w:t>
            </w:r>
            <w:r w:rsidR="008222F7" w:rsidRPr="006138B4">
              <w:rPr>
                <w:rFonts w:ascii="Tahoma" w:hAnsi="Tahoma" w:cs="Tahoma"/>
                <w:sz w:val="20"/>
              </w:rPr>
              <w:t>соответствующему</w:t>
            </w:r>
            <w:r w:rsidRPr="006138B4">
              <w:rPr>
                <w:rFonts w:ascii="Tahoma" w:hAnsi="Tahoma" w:cs="Tahoma"/>
                <w:b/>
                <w:color w:val="FF0000"/>
                <w:sz w:val="20"/>
              </w:rPr>
              <w:t>]</w:t>
            </w:r>
            <w:bookmarkStart w:id="105" w:name="_Ref161134889"/>
            <w:r w:rsidR="008222F7" w:rsidRPr="006138B4">
              <w:rPr>
                <w:rFonts w:ascii="Tahoma" w:hAnsi="Tahoma" w:cs="Tahoma"/>
                <w:sz w:val="20"/>
                <w:vertAlign w:val="superscript"/>
              </w:rPr>
              <w:footnoteReference w:id="169"/>
            </w:r>
            <w:bookmarkEnd w:id="105"/>
            <w:r w:rsidR="008222F7" w:rsidRPr="006138B4">
              <w:rPr>
                <w:rFonts w:ascii="Tahoma" w:hAnsi="Tahoma" w:cs="Tahoma"/>
                <w:sz w:val="20"/>
              </w:rPr>
              <w:t xml:space="preserve"> </w:t>
            </w:r>
            <w:r w:rsidRPr="006138B4">
              <w:rPr>
                <w:rFonts w:ascii="Tahoma" w:hAnsi="Tahoma" w:cs="Tahoma"/>
                <w:b/>
                <w:color w:val="FF0000"/>
                <w:sz w:val="20"/>
                <w:u w:color="FF0000"/>
              </w:rPr>
              <w:t>[</w:t>
            </w:r>
            <w:r w:rsidR="00E07253" w:rsidRPr="006138B4">
              <w:rPr>
                <w:rFonts w:ascii="Tahoma" w:hAnsi="Tahoma" w:cs="Tahoma"/>
                <w:sz w:val="20"/>
              </w:rPr>
              <w:t>Объекту</w:t>
            </w:r>
            <w:r w:rsidR="005E7C46" w:rsidRPr="006138B4">
              <w:rPr>
                <w:rFonts w:ascii="Tahoma" w:hAnsi="Tahoma" w:cs="Tahoma"/>
                <w:sz w:val="20"/>
              </w:rPr>
              <w:t xml:space="preserve"> </w:t>
            </w:r>
            <w:r w:rsidR="00E07253" w:rsidRPr="006138B4">
              <w:rPr>
                <w:rFonts w:ascii="Tahoma" w:hAnsi="Tahoma" w:cs="Tahoma"/>
                <w:b/>
                <w:color w:val="FF0000"/>
                <w:sz w:val="20"/>
                <w:u w:color="FF0000"/>
              </w:rPr>
              <w:t>[</w:t>
            </w:r>
            <w:r w:rsidR="00E07253" w:rsidRPr="006138B4">
              <w:rPr>
                <w:rFonts w:ascii="Tahoma" w:hAnsi="Tahoma" w:cs="Tahoma"/>
                <w:sz w:val="20"/>
              </w:rPr>
              <w:t>/</w:t>
            </w:r>
            <w:r w:rsidR="00E07253" w:rsidRPr="006138B4">
              <w:rPr>
                <w:rFonts w:ascii="Tahoma" w:hAnsi="Tahoma" w:cs="Tahoma"/>
                <w:sz w:val="20"/>
                <w:highlight w:val="darkGreen"/>
                <w:u w:color="FF0000"/>
              </w:rPr>
              <w:t>Этапу</w:t>
            </w:r>
            <w:r w:rsidR="00E07253" w:rsidRPr="006138B4">
              <w:rPr>
                <w:rFonts w:ascii="Tahoma" w:hAnsi="Tahoma" w:cs="Tahoma"/>
                <w:b/>
                <w:color w:val="FF0000"/>
                <w:sz w:val="20"/>
                <w:u w:color="FF0000"/>
              </w:rPr>
              <w:t>] [</w:t>
            </w:r>
            <w:r w:rsidR="00E07253" w:rsidRPr="006138B4">
              <w:rPr>
                <w:rFonts w:ascii="Tahoma" w:hAnsi="Tahoma" w:cs="Tahoma"/>
                <w:sz w:val="20"/>
                <w:u w:color="FF0000"/>
              </w:rPr>
              <w:t>/</w:t>
            </w:r>
            <w:r w:rsidR="00E07253" w:rsidRPr="006138B4">
              <w:rPr>
                <w:rFonts w:ascii="Tahoma" w:hAnsi="Tahoma" w:cs="Tahoma"/>
                <w:sz w:val="20"/>
                <w:highlight w:val="darkGreen"/>
                <w:u w:color="FF0000"/>
              </w:rPr>
              <w:t>ПК</w:t>
            </w:r>
            <w:r w:rsidR="00E07253" w:rsidRPr="006138B4">
              <w:rPr>
                <w:rFonts w:ascii="Tahoma" w:hAnsi="Tahoma" w:cs="Tahoma"/>
                <w:b/>
                <w:color w:val="FF0000"/>
                <w:sz w:val="20"/>
                <w:u w:color="FF0000"/>
              </w:rPr>
              <w:t>] [</w:t>
            </w:r>
            <w:r w:rsidR="00E07253" w:rsidRPr="006138B4">
              <w:rPr>
                <w:rFonts w:ascii="Tahoma" w:hAnsi="Tahoma" w:cs="Tahoma"/>
                <w:sz w:val="20"/>
                <w:u w:color="FF0000"/>
              </w:rPr>
              <w:t>/</w:t>
            </w:r>
            <w:r w:rsidR="00E07253" w:rsidRPr="006138B4">
              <w:rPr>
                <w:rFonts w:ascii="Tahoma" w:hAnsi="Tahoma" w:cs="Tahoma"/>
                <w:sz w:val="20"/>
                <w:highlight w:val="darkGreen"/>
                <w:u w:color="FF0000"/>
              </w:rPr>
              <w:t>Титульному объекту</w:t>
            </w:r>
            <w:r w:rsidR="00E07253" w:rsidRPr="006138B4">
              <w:rPr>
                <w:rFonts w:ascii="Tahoma" w:hAnsi="Tahoma" w:cs="Tahoma"/>
                <w:b/>
                <w:color w:val="FF0000"/>
                <w:sz w:val="20"/>
                <w:u w:color="FF0000"/>
              </w:rPr>
              <w:t>]</w:t>
            </w:r>
            <w:r w:rsidRPr="006138B4">
              <w:rPr>
                <w:rFonts w:ascii="Tahoma" w:hAnsi="Tahoma" w:cs="Tahoma"/>
                <w:b/>
                <w:color w:val="FF0000"/>
                <w:sz w:val="20"/>
              </w:rPr>
              <w:t>]</w:t>
            </w:r>
            <w:r w:rsidR="008222F7" w:rsidRPr="006138B4">
              <w:rPr>
                <w:rFonts w:ascii="Tahoma" w:hAnsi="Tahoma" w:cs="Tahoma"/>
                <w:sz w:val="20"/>
              </w:rPr>
              <w:t xml:space="preserve"> /</w:t>
            </w:r>
          </w:p>
          <w:p w14:paraId="73AFE275" w14:textId="732071C0" w:rsidR="008222F7" w:rsidRPr="00DD7155" w:rsidRDefault="00526E69" w:rsidP="002F68A6">
            <w:pPr>
              <w:pStyle w:val="afff1"/>
              <w:numPr>
                <w:ilvl w:val="0"/>
                <w:numId w:val="45"/>
              </w:numPr>
              <w:spacing w:before="120" w:after="240"/>
              <w:rPr>
                <w:rFonts w:ascii="Tahoma" w:hAnsi="Tahoma" w:cs="Tahoma"/>
                <w:bCs/>
                <w:sz w:val="20"/>
                <w:highlight w:val="cyan"/>
              </w:rPr>
            </w:pPr>
            <w:r w:rsidRPr="00526E69">
              <w:rPr>
                <w:rFonts w:ascii="Tahoma" w:hAnsi="Tahoma" w:cs="Tahoma"/>
                <w:b/>
                <w:color w:val="FF0000"/>
                <w:sz w:val="20"/>
                <w:u w:color="FF0000"/>
              </w:rPr>
              <w:t>[</w:t>
            </w:r>
            <w:r w:rsidR="008222F7" w:rsidRPr="006B41B7">
              <w:rPr>
                <w:rFonts w:ascii="Tahoma" w:hAnsi="Tahoma" w:cs="Tahoma"/>
                <w:color w:val="632423" w:themeColor="accent2" w:themeShade="80"/>
                <w:sz w:val="20"/>
              </w:rPr>
              <w:t>Акта о завершении работ по Договору</w:t>
            </w:r>
            <w:r w:rsidRPr="006B41B7">
              <w:rPr>
                <w:rFonts w:ascii="Tahoma" w:hAnsi="Tahoma" w:cs="Tahoma"/>
                <w:b/>
                <w:color w:val="FF0000"/>
                <w:sz w:val="20"/>
              </w:rPr>
              <w:t>]</w:t>
            </w:r>
            <w:r w:rsidR="008222F7" w:rsidRPr="006B41B7">
              <w:rPr>
                <w:rFonts w:ascii="Tahoma" w:hAnsi="Tahoma" w:cs="Tahoma"/>
                <w:sz w:val="20"/>
              </w:rPr>
              <w:t xml:space="preserve"> по </w:t>
            </w:r>
            <w:r w:rsidRPr="006B41B7">
              <w:rPr>
                <w:rFonts w:ascii="Tahoma" w:hAnsi="Tahoma" w:cs="Tahoma"/>
                <w:b/>
                <w:color w:val="FF0000"/>
                <w:sz w:val="20"/>
                <w:u w:color="FF0000"/>
              </w:rPr>
              <w:t>[</w:t>
            </w:r>
            <w:r w:rsidR="008222F7" w:rsidRPr="006B41B7">
              <w:rPr>
                <w:rFonts w:ascii="Tahoma" w:hAnsi="Tahoma" w:cs="Tahoma"/>
                <w:sz w:val="20"/>
              </w:rPr>
              <w:t>соответствующему</w:t>
            </w:r>
            <w:r w:rsidRPr="006B41B7">
              <w:rPr>
                <w:rFonts w:ascii="Tahoma" w:hAnsi="Tahoma" w:cs="Tahoma"/>
                <w:b/>
                <w:color w:val="FF0000"/>
                <w:sz w:val="20"/>
              </w:rPr>
              <w:t>]</w:t>
            </w:r>
            <w:r w:rsidR="009B21F0" w:rsidRPr="006B41B7">
              <w:rPr>
                <w:rFonts w:ascii="Tahoma" w:hAnsi="Tahoma" w:cs="Tahoma"/>
                <w:sz w:val="20"/>
                <w:vertAlign w:val="superscript"/>
              </w:rPr>
              <w:t xml:space="preserve"> </w:t>
            </w:r>
            <w:r w:rsidR="009B21F0" w:rsidRPr="006B41B7">
              <w:rPr>
                <w:rFonts w:ascii="Tahoma" w:hAnsi="Tahoma" w:cs="Tahoma"/>
                <w:sz w:val="20"/>
                <w:vertAlign w:val="superscript"/>
              </w:rPr>
              <w:footnoteReference w:id="170"/>
            </w:r>
            <w:r w:rsidR="008222F7" w:rsidRPr="006B41B7">
              <w:rPr>
                <w:rFonts w:ascii="Tahoma" w:hAnsi="Tahoma" w:cs="Tahoma"/>
                <w:sz w:val="20"/>
              </w:rPr>
              <w:t xml:space="preserve"> </w:t>
            </w:r>
            <w:r w:rsidRPr="006B41B7">
              <w:rPr>
                <w:rFonts w:ascii="Tahoma" w:hAnsi="Tahoma" w:cs="Tahoma"/>
                <w:b/>
                <w:color w:val="FF0000"/>
                <w:sz w:val="20"/>
                <w:u w:color="FF0000"/>
              </w:rPr>
              <w:t>[</w:t>
            </w:r>
            <w:r w:rsidR="00E07253" w:rsidRPr="006B41B7">
              <w:rPr>
                <w:rFonts w:ascii="Tahoma" w:hAnsi="Tahoma" w:cs="Tahoma"/>
                <w:sz w:val="20"/>
              </w:rPr>
              <w:t>Объекту</w:t>
            </w:r>
            <w:r w:rsidR="005E7C46" w:rsidRPr="006B41B7">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526E69">
              <w:rPr>
                <w:rFonts w:ascii="Tahoma" w:hAnsi="Tahoma" w:cs="Tahoma"/>
                <w:b/>
                <w:color w:val="FF0000"/>
                <w:sz w:val="20"/>
              </w:rPr>
              <w:t>]</w:t>
            </w:r>
            <w:r w:rsidR="008222F7" w:rsidRPr="00DD7155">
              <w:rPr>
                <w:rFonts w:ascii="Tahoma" w:hAnsi="Tahoma" w:cs="Tahoma"/>
                <w:sz w:val="20"/>
                <w:highlight w:val="green"/>
              </w:rPr>
              <w:t xml:space="preserve"> </w:t>
            </w:r>
          </w:p>
          <w:p w14:paraId="7FAFF20C" w14:textId="3228B556" w:rsidR="006B41B7" w:rsidRPr="00A8588D" w:rsidRDefault="00526E69" w:rsidP="00A8588D">
            <w:pPr>
              <w:pStyle w:val="afff1"/>
              <w:numPr>
                <w:ilvl w:val="0"/>
                <w:numId w:val="45"/>
              </w:numPr>
              <w:spacing w:before="120" w:after="240"/>
              <w:rPr>
                <w:rFonts w:ascii="Tahoma" w:hAnsi="Tahoma" w:cs="Tahoma"/>
                <w:bCs/>
                <w:sz w:val="20"/>
                <w:highlight w:val="cyan"/>
              </w:rPr>
            </w:pPr>
            <w:r w:rsidRPr="00526E69">
              <w:rPr>
                <w:rFonts w:ascii="Tahoma" w:hAnsi="Tahoma" w:cs="Tahoma"/>
                <w:b/>
                <w:color w:val="FF0000"/>
                <w:sz w:val="20"/>
                <w:u w:color="FF0000"/>
              </w:rPr>
              <w:t>[</w:t>
            </w:r>
            <w:r w:rsidR="00625712" w:rsidRPr="00DD7155">
              <w:rPr>
                <w:rFonts w:ascii="Tahoma" w:hAnsi="Tahoma" w:cs="Tahoma"/>
                <w:color w:val="00B050"/>
                <w:sz w:val="20"/>
                <w:highlight w:val="black"/>
              </w:rPr>
              <w:t xml:space="preserve">Акт о завершении демонтажных работ по </w:t>
            </w:r>
            <w:r w:rsidRPr="00526E69">
              <w:rPr>
                <w:rFonts w:ascii="Tahoma" w:hAnsi="Tahoma" w:cs="Tahoma"/>
                <w:b/>
                <w:color w:val="FF0000"/>
                <w:sz w:val="20"/>
                <w:u w:color="FF0000"/>
              </w:rPr>
              <w:t>[</w:t>
            </w:r>
            <w:r w:rsidR="00625712" w:rsidRPr="00DD7155">
              <w:rPr>
                <w:rFonts w:ascii="Tahoma" w:hAnsi="Tahoma" w:cs="Tahoma"/>
                <w:color w:val="00B050"/>
                <w:sz w:val="20"/>
                <w:highlight w:val="black"/>
              </w:rPr>
              <w:t>всем Объектам</w:t>
            </w:r>
            <w:r w:rsidR="00325233" w:rsidRPr="00DD7155">
              <w:rPr>
                <w:rFonts w:ascii="Tahoma" w:hAnsi="Tahoma" w:cs="Tahoma"/>
                <w:color w:val="00B050"/>
                <w:sz w:val="20"/>
                <w:highlight w:val="black"/>
              </w:rPr>
              <w:t xml:space="preserve"> демонтажных работ</w:t>
            </w:r>
            <w:r w:rsidRPr="00526E69">
              <w:rPr>
                <w:rFonts w:ascii="Tahoma" w:hAnsi="Tahoma" w:cs="Tahoma"/>
                <w:b/>
                <w:color w:val="FF0000"/>
                <w:sz w:val="20"/>
              </w:rPr>
              <w:t>]</w:t>
            </w:r>
            <w:r w:rsidR="00625712" w:rsidRPr="00DD7155">
              <w:rPr>
                <w:rFonts w:ascii="Tahoma" w:hAnsi="Tahoma" w:cs="Tahoma"/>
                <w:color w:val="00B050"/>
                <w:sz w:val="20"/>
                <w:highlight w:val="black"/>
              </w:rPr>
              <w:t xml:space="preserve"> /</w:t>
            </w:r>
            <w:r w:rsidRPr="00526E69">
              <w:rPr>
                <w:rFonts w:ascii="Tahoma" w:hAnsi="Tahoma" w:cs="Tahoma"/>
                <w:b/>
                <w:color w:val="FF0000"/>
                <w:sz w:val="20"/>
                <w:u w:color="FF0000"/>
              </w:rPr>
              <w:t>[</w:t>
            </w:r>
            <w:r w:rsidR="00625712" w:rsidRPr="00DD7155">
              <w:rPr>
                <w:rFonts w:ascii="Tahoma" w:hAnsi="Tahoma" w:cs="Tahoma"/>
                <w:color w:val="00B050"/>
                <w:sz w:val="20"/>
                <w:highlight w:val="black"/>
              </w:rPr>
              <w:t>Объекту</w:t>
            </w:r>
            <w:r w:rsidR="00325233" w:rsidRPr="00DD7155">
              <w:rPr>
                <w:rFonts w:ascii="Tahoma" w:hAnsi="Tahoma" w:cs="Tahoma"/>
                <w:color w:val="00B050"/>
                <w:sz w:val="20"/>
                <w:highlight w:val="black"/>
              </w:rPr>
              <w:t xml:space="preserve"> демонтажных работ</w:t>
            </w:r>
            <w:r w:rsidRPr="00526E69">
              <w:rPr>
                <w:rFonts w:ascii="Tahoma" w:hAnsi="Tahoma" w:cs="Tahoma"/>
                <w:b/>
                <w:color w:val="FF0000"/>
                <w:sz w:val="20"/>
              </w:rPr>
              <w:t>]]</w:t>
            </w:r>
          </w:p>
        </w:tc>
      </w:tr>
    </w:tbl>
    <w:p w14:paraId="00BF12C0" w14:textId="77777777" w:rsidR="00957362" w:rsidRPr="00DD7155" w:rsidRDefault="00957362" w:rsidP="00682DCB">
      <w:pPr>
        <w:pStyle w:val="afff1"/>
        <w:tabs>
          <w:tab w:val="left" w:pos="709"/>
        </w:tabs>
        <w:ind w:left="142"/>
        <w:rPr>
          <w:rFonts w:ascii="Tahoma" w:hAnsi="Tahoma" w:cs="Tahoma"/>
          <w:sz w:val="20"/>
        </w:rPr>
      </w:pPr>
    </w:p>
    <w:tbl>
      <w:tblPr>
        <w:tblStyle w:val="affa"/>
        <w:tblW w:w="10499"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7"/>
        <w:gridCol w:w="7"/>
      </w:tblGrid>
      <w:tr w:rsidR="008222F7" w:rsidRPr="006138B4" w14:paraId="1CE3ADF6" w14:textId="77777777" w:rsidTr="00CA4D5F">
        <w:trPr>
          <w:gridAfter w:val="1"/>
          <w:wAfter w:w="7" w:type="dxa"/>
          <w:trHeight w:val="280"/>
        </w:trPr>
        <w:tc>
          <w:tcPr>
            <w:tcW w:w="1135" w:type="dxa"/>
            <w:tcBorders>
              <w:top w:val="nil"/>
              <w:bottom w:val="nil"/>
              <w:right w:val="nil"/>
            </w:tcBorders>
          </w:tcPr>
          <w:p w14:paraId="019D121C" w14:textId="77777777" w:rsidR="008222F7" w:rsidRPr="00DD7155" w:rsidRDefault="008222F7" w:rsidP="002F68A6">
            <w:pPr>
              <w:pStyle w:val="1112"/>
              <w:numPr>
                <w:ilvl w:val="1"/>
                <w:numId w:val="13"/>
              </w:numPr>
              <w:tabs>
                <w:tab w:val="left" w:pos="284"/>
                <w:tab w:val="left" w:pos="924"/>
              </w:tabs>
              <w:spacing w:before="120" w:after="240"/>
              <w:ind w:left="142" w:hanging="142"/>
              <w:rPr>
                <w:rFonts w:ascii="Tahoma" w:hAnsi="Tahoma" w:cs="Tahoma"/>
                <w:sz w:val="20"/>
              </w:rPr>
            </w:pPr>
          </w:p>
        </w:tc>
        <w:tc>
          <w:tcPr>
            <w:tcW w:w="9357" w:type="dxa"/>
            <w:tcBorders>
              <w:left w:val="nil"/>
            </w:tcBorders>
            <w:shd w:val="clear" w:color="auto" w:fill="F2F2F2" w:themeFill="background1" w:themeFillShade="F2"/>
          </w:tcPr>
          <w:p w14:paraId="01CC7CFD" w14:textId="2B432769" w:rsidR="008222F7" w:rsidRPr="006138B4" w:rsidRDefault="00526E69" w:rsidP="002F68A6">
            <w:pPr>
              <w:spacing w:before="120" w:after="240"/>
              <w:ind w:left="142" w:firstLine="0"/>
              <w:rPr>
                <w:rFonts w:ascii="Tahoma" w:hAnsi="Tahoma" w:cs="Tahoma"/>
                <w:sz w:val="20"/>
                <w:lang w:val="en-US"/>
              </w:rPr>
            </w:pPr>
            <w:r w:rsidRPr="006138B4">
              <w:rPr>
                <w:rFonts w:ascii="Tahoma" w:hAnsi="Tahoma" w:cs="Tahoma"/>
                <w:b/>
                <w:color w:val="FF0000"/>
                <w:sz w:val="20"/>
                <w:u w:color="FF0000"/>
              </w:rPr>
              <w:t>[</w:t>
            </w:r>
            <w:r w:rsidR="008222F7" w:rsidRPr="00A8588D">
              <w:rPr>
                <w:rFonts w:ascii="Tahoma" w:hAnsi="Tahoma" w:cs="Tahoma"/>
                <w:sz w:val="20"/>
                <w:highlight w:val="cyan"/>
              </w:rPr>
              <w:t>Гарантийное удержание выплачивается</w:t>
            </w:r>
            <w:r w:rsidRPr="006138B4">
              <w:rPr>
                <w:rFonts w:ascii="Tahoma" w:hAnsi="Tahoma" w:cs="Tahoma"/>
                <w:b/>
                <w:color w:val="FF0000"/>
                <w:sz w:val="20"/>
                <w:lang w:val="en-US"/>
              </w:rPr>
              <w:t>]</w:t>
            </w:r>
          </w:p>
        </w:tc>
      </w:tr>
      <w:tr w:rsidR="008222F7" w:rsidRPr="00DD7155" w14:paraId="688304DC" w14:textId="77777777" w:rsidTr="00CA4D5F">
        <w:trPr>
          <w:trHeight w:val="280"/>
        </w:trPr>
        <w:tc>
          <w:tcPr>
            <w:tcW w:w="1135" w:type="dxa"/>
            <w:tcBorders>
              <w:top w:val="nil"/>
              <w:bottom w:val="nil"/>
              <w:right w:val="nil"/>
            </w:tcBorders>
          </w:tcPr>
          <w:p w14:paraId="6595703F" w14:textId="77777777"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Размер</w:t>
            </w:r>
          </w:p>
        </w:tc>
        <w:tc>
          <w:tcPr>
            <w:tcW w:w="9364" w:type="dxa"/>
            <w:gridSpan w:val="2"/>
            <w:tcBorders>
              <w:left w:val="nil"/>
            </w:tcBorders>
            <w:shd w:val="clear" w:color="auto" w:fill="F2F2F2" w:themeFill="background1" w:themeFillShade="F2"/>
          </w:tcPr>
          <w:p w14:paraId="31000315" w14:textId="19C42EA7" w:rsidR="008222F7" w:rsidRPr="006138B4" w:rsidRDefault="00526E69" w:rsidP="002F68A6">
            <w:pPr>
              <w:spacing w:before="120" w:after="240"/>
              <w:ind w:left="142" w:firstLine="0"/>
              <w:rPr>
                <w:rFonts w:ascii="Tahoma" w:hAnsi="Tahoma" w:cs="Tahoma"/>
                <w:sz w:val="20"/>
              </w:rPr>
            </w:pPr>
            <w:r w:rsidRPr="006138B4">
              <w:rPr>
                <w:rFonts w:ascii="Tahoma" w:hAnsi="Tahoma" w:cs="Tahoma"/>
                <w:b/>
                <w:color w:val="FF0000"/>
                <w:sz w:val="20"/>
                <w:u w:color="FF0000"/>
              </w:rPr>
              <w:t>[</w:t>
            </w:r>
            <w:r w:rsidR="00845698" w:rsidRPr="006138B4">
              <w:rPr>
                <w:rFonts w:ascii="Tahoma" w:hAnsi="Tahoma" w:cs="Tahoma"/>
                <w:sz w:val="20"/>
              </w:rPr>
              <w:t>в полном размере</w:t>
            </w:r>
            <w:r w:rsidRPr="006138B4">
              <w:rPr>
                <w:rFonts w:ascii="Tahoma" w:hAnsi="Tahoma" w:cs="Tahoma"/>
                <w:b/>
                <w:color w:val="FF0000"/>
                <w:sz w:val="20"/>
              </w:rPr>
              <w:t>]</w:t>
            </w:r>
            <w:r w:rsidR="00845698" w:rsidRPr="006138B4">
              <w:rPr>
                <w:rFonts w:ascii="Tahoma" w:hAnsi="Tahoma" w:cs="Tahoma"/>
                <w:sz w:val="20"/>
              </w:rPr>
              <w:t xml:space="preserve"> / </w:t>
            </w:r>
            <w:r w:rsidRPr="006138B4">
              <w:rPr>
                <w:rFonts w:ascii="Tahoma" w:hAnsi="Tahoma" w:cs="Tahoma"/>
                <w:b/>
                <w:color w:val="FF0000"/>
                <w:sz w:val="20"/>
                <w:u w:color="FF0000"/>
              </w:rPr>
              <w:t>[</w:t>
            </w:r>
            <w:r w:rsidR="00845698" w:rsidRPr="006138B4">
              <w:rPr>
                <w:rFonts w:ascii="Tahoma" w:hAnsi="Tahoma" w:cs="Tahoma"/>
                <w:sz w:val="20"/>
              </w:rPr>
              <w:t xml:space="preserve"> </w:t>
            </w:r>
            <w:r w:rsidRPr="006138B4">
              <w:rPr>
                <w:rFonts w:ascii="Tahoma" w:hAnsi="Tahoma" w:cs="Tahoma"/>
                <w:b/>
                <w:color w:val="FF0000"/>
                <w:sz w:val="20"/>
                <w:u w:color="FF0000"/>
              </w:rPr>
              <w:t>[</w:t>
            </w:r>
            <w:r w:rsidR="008222F7" w:rsidRPr="006138B4">
              <w:rPr>
                <w:rFonts w:ascii="Tahoma" w:hAnsi="Tahoma" w:cs="Tahoma"/>
                <w:sz w:val="20"/>
              </w:rPr>
              <w:t>•</w:t>
            </w:r>
            <w:r w:rsidRPr="006138B4">
              <w:rPr>
                <w:rFonts w:ascii="Tahoma" w:hAnsi="Tahoma" w:cs="Tahoma"/>
                <w:b/>
                <w:color w:val="FF0000"/>
                <w:sz w:val="20"/>
              </w:rPr>
              <w:t>]</w:t>
            </w:r>
            <w:r w:rsidR="008222F7" w:rsidRPr="006138B4">
              <w:rPr>
                <w:rFonts w:ascii="Tahoma" w:hAnsi="Tahoma" w:cs="Tahoma"/>
                <w:sz w:val="20"/>
              </w:rPr>
              <w:t xml:space="preserve"> % от суммы гарантийного удержания</w:t>
            </w:r>
            <w:r w:rsidRPr="006138B4">
              <w:rPr>
                <w:rFonts w:ascii="Tahoma" w:hAnsi="Tahoma" w:cs="Tahoma"/>
                <w:b/>
                <w:bCs/>
                <w:color w:val="FF0000"/>
                <w:sz w:val="20"/>
              </w:rPr>
              <w:t>]</w:t>
            </w:r>
          </w:p>
        </w:tc>
      </w:tr>
      <w:tr w:rsidR="008222F7" w:rsidRPr="00DD7155" w14:paraId="6824CC4B" w14:textId="77777777" w:rsidTr="009D6B86">
        <w:trPr>
          <w:trHeight w:val="615"/>
        </w:trPr>
        <w:tc>
          <w:tcPr>
            <w:tcW w:w="1135" w:type="dxa"/>
            <w:tcBorders>
              <w:top w:val="nil"/>
              <w:bottom w:val="nil"/>
              <w:right w:val="nil"/>
            </w:tcBorders>
          </w:tcPr>
          <w:p w14:paraId="055E49A9" w14:textId="77777777"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sz w:val="14"/>
                <w:szCs w:val="18"/>
              </w:rPr>
              <w:t>Единый платежны</w:t>
            </w:r>
            <w:r w:rsidRPr="006138B4">
              <w:rPr>
                <w:rFonts w:ascii="Tahoma" w:hAnsi="Tahoma" w:cs="Tahoma"/>
                <w:i/>
                <w:sz w:val="14"/>
                <w:szCs w:val="18"/>
              </w:rPr>
              <w:t>й день</w:t>
            </w:r>
          </w:p>
        </w:tc>
        <w:tc>
          <w:tcPr>
            <w:tcW w:w="9364" w:type="dxa"/>
            <w:gridSpan w:val="2"/>
            <w:tcBorders>
              <w:left w:val="nil"/>
            </w:tcBorders>
            <w:shd w:val="clear" w:color="auto" w:fill="F2F2F2" w:themeFill="background1" w:themeFillShade="F2"/>
          </w:tcPr>
          <w:p w14:paraId="0C22D33E" w14:textId="7D30A9D8" w:rsidR="00602D12" w:rsidRPr="006138B4" w:rsidRDefault="006B41B7" w:rsidP="00602D12">
            <w:pPr>
              <w:pStyle w:val="SL0TextSimplawyer"/>
              <w:spacing w:after="240"/>
              <w:ind w:left="150"/>
              <w:jc w:val="both"/>
              <w:rPr>
                <w:b/>
                <w:bCs/>
                <w:color w:val="FF0000"/>
                <w:sz w:val="16"/>
              </w:rPr>
            </w:pPr>
            <w:r w:rsidRPr="006138B4">
              <w:rPr>
                <w:b/>
                <w:bCs/>
                <w:color w:val="FF0000"/>
                <w:lang w:eastAsia="ru-RU"/>
              </w:rPr>
              <w:t>[</w:t>
            </w:r>
            <w:r w:rsidR="008222F7" w:rsidRPr="006138B4">
              <w:rPr>
                <w:rFonts w:eastAsia="Calibri"/>
                <w:color w:val="F79646" w:themeColor="accent6"/>
                <w:szCs w:val="24"/>
                <w:lang w:eastAsia="ru-RU"/>
              </w:rPr>
              <w:t>в первый (-ую) рабочий (-ую)</w:t>
            </w:r>
            <w:r w:rsidR="008222F7" w:rsidRPr="006138B4">
              <w:rPr>
                <w:bCs/>
                <w:color w:val="F79646" w:themeColor="accent6"/>
                <w:sz w:val="16"/>
              </w:rPr>
              <w:t xml:space="preserve"> </w:t>
            </w:r>
            <w:r w:rsidR="00526E69" w:rsidRPr="006138B4">
              <w:rPr>
                <w:b/>
                <w:bCs/>
                <w:color w:val="FF0000"/>
                <w:sz w:val="16"/>
                <w:u w:color="FF0000"/>
              </w:rPr>
              <w:t>[</w:t>
            </w:r>
            <w:r w:rsidR="008222F7" w:rsidRPr="006138B4">
              <w:rPr>
                <w:bCs/>
                <w:color w:val="F79646" w:themeColor="accent6"/>
                <w:sz w:val="16"/>
              </w:rPr>
              <w:t>•</w:t>
            </w:r>
            <w:r w:rsidR="00526E69" w:rsidRPr="006138B4">
              <w:rPr>
                <w:b/>
                <w:bCs/>
                <w:color w:val="FF0000"/>
                <w:sz w:val="16"/>
              </w:rPr>
              <w:t>]</w:t>
            </w:r>
            <w:r w:rsidR="008222F7" w:rsidRPr="006138B4">
              <w:rPr>
                <w:rStyle w:val="ad"/>
                <w:rFonts w:ascii="Tahoma" w:hAnsi="Tahoma" w:cs="Tahoma"/>
                <w:bCs/>
                <w:color w:val="F79646" w:themeColor="accent6"/>
                <w:sz w:val="20"/>
              </w:rPr>
              <w:footnoteReference w:id="171"/>
            </w:r>
            <w:r w:rsidRPr="006138B4">
              <w:rPr>
                <w:b/>
                <w:bCs/>
                <w:color w:val="FF0000"/>
                <w:lang w:eastAsia="ru-RU"/>
              </w:rPr>
              <w:t>]</w:t>
            </w:r>
          </w:p>
          <w:p w14:paraId="206C18B2" w14:textId="1300434E" w:rsidR="00602D12" w:rsidRPr="006138B4" w:rsidRDefault="00602D12" w:rsidP="00602D12">
            <w:pPr>
              <w:pStyle w:val="SL0TextSimplawyer"/>
              <w:spacing w:after="240"/>
              <w:ind w:left="150"/>
              <w:jc w:val="both"/>
              <w:rPr>
                <w:color w:val="ED7D31"/>
                <w:sz w:val="22"/>
                <w:szCs w:val="22"/>
                <w:lang w:eastAsia="ru-RU"/>
              </w:rPr>
            </w:pPr>
            <w:r w:rsidRPr="006138B4">
              <w:rPr>
                <w:color w:val="ED7D31"/>
                <w:sz w:val="22"/>
                <w:szCs w:val="22"/>
                <w:lang w:eastAsia="ru-RU"/>
              </w:rPr>
              <w:t>/</w:t>
            </w:r>
          </w:p>
          <w:p w14:paraId="0D3C94CA" w14:textId="6DFC16B7" w:rsidR="008222F7" w:rsidRPr="006138B4" w:rsidRDefault="00602D12" w:rsidP="00602D12">
            <w:pPr>
              <w:pStyle w:val="SL0TextSimplawyer"/>
              <w:tabs>
                <w:tab w:val="clear" w:pos="851"/>
                <w:tab w:val="left" w:pos="1029"/>
              </w:tabs>
              <w:spacing w:after="240"/>
              <w:ind w:left="179" w:hanging="44"/>
              <w:jc w:val="both"/>
              <w:rPr>
                <w:bCs/>
                <w:sz w:val="16"/>
              </w:rPr>
            </w:pPr>
            <w:r w:rsidRPr="006138B4">
              <w:rPr>
                <w:b/>
                <w:bCs/>
                <w:color w:val="FF0000"/>
                <w:lang w:eastAsia="ru-RU"/>
              </w:rPr>
              <w:t>[</w:t>
            </w:r>
            <w:r w:rsidRPr="006138B4">
              <w:rPr>
                <w:color w:val="ED7D31"/>
                <w:lang w:eastAsia="ru-RU"/>
              </w:rPr>
              <w:t>-</w:t>
            </w:r>
            <w:r w:rsidRPr="006138B4">
              <w:rPr>
                <w:b/>
                <w:bCs/>
                <w:color w:val="FF0000"/>
                <w:lang w:eastAsia="ru-RU"/>
              </w:rPr>
              <w:t>]</w:t>
            </w:r>
            <w:r w:rsidRPr="006138B4">
              <w:rPr>
                <w:color w:val="ED7D31"/>
                <w:lang w:eastAsia="ru-RU"/>
              </w:rPr>
              <w:t xml:space="preserve"> </w:t>
            </w:r>
            <w:r w:rsidRPr="006138B4">
              <w:rPr>
                <w:rStyle w:val="ad"/>
                <w:rFonts w:ascii="Tahoma" w:hAnsi="Tahoma" w:cs="Tahoma"/>
                <w:color w:val="ED7D31"/>
                <w:lang w:eastAsia="ru-RU"/>
              </w:rPr>
              <w:footnoteReference w:id="172"/>
            </w:r>
          </w:p>
        </w:tc>
      </w:tr>
      <w:tr w:rsidR="008222F7" w:rsidRPr="00DD7155" w14:paraId="29DAD98D" w14:textId="77777777" w:rsidTr="00CA4D5F">
        <w:tc>
          <w:tcPr>
            <w:tcW w:w="1135" w:type="dxa"/>
            <w:tcBorders>
              <w:top w:val="nil"/>
              <w:bottom w:val="nil"/>
              <w:right w:val="nil"/>
            </w:tcBorders>
          </w:tcPr>
          <w:p w14:paraId="6D3C5051" w14:textId="77777777"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Период отсрочки</w:t>
            </w:r>
          </w:p>
        </w:tc>
        <w:tc>
          <w:tcPr>
            <w:tcW w:w="9364" w:type="dxa"/>
            <w:gridSpan w:val="2"/>
            <w:tcBorders>
              <w:left w:val="nil"/>
            </w:tcBorders>
            <w:shd w:val="clear" w:color="auto" w:fill="F2F2F2" w:themeFill="background1" w:themeFillShade="F2"/>
          </w:tcPr>
          <w:p w14:paraId="3DE23367" w14:textId="413C6D10" w:rsidR="008222F7" w:rsidRPr="006138B4" w:rsidRDefault="00526E69" w:rsidP="00D2649C">
            <w:pPr>
              <w:spacing w:before="120" w:after="240"/>
              <w:ind w:left="142" w:firstLine="0"/>
              <w:rPr>
                <w:rFonts w:ascii="Tahoma" w:hAnsi="Tahoma" w:cs="Tahoma"/>
                <w:sz w:val="20"/>
              </w:rPr>
            </w:pPr>
            <w:r w:rsidRPr="006138B4">
              <w:rPr>
                <w:rFonts w:ascii="Tahoma" w:hAnsi="Tahoma" w:cs="Tahoma"/>
                <w:b/>
                <w:color w:val="FF0000"/>
                <w:sz w:val="20"/>
                <w:u w:color="FF0000"/>
              </w:rPr>
              <w:t>[</w:t>
            </w:r>
            <w:r w:rsidR="008222F7" w:rsidRPr="006138B4">
              <w:rPr>
                <w:rFonts w:ascii="Tahoma" w:hAnsi="Tahoma" w:cs="Tahoma"/>
                <w:iCs/>
                <w:color w:val="F79646" w:themeColor="accent6"/>
                <w:sz w:val="20"/>
              </w:rPr>
              <w:t>после истечения</w:t>
            </w:r>
            <w:r w:rsidRPr="006138B4">
              <w:rPr>
                <w:rFonts w:ascii="Tahoma" w:hAnsi="Tahoma" w:cs="Tahoma"/>
                <w:b/>
                <w:iCs/>
                <w:color w:val="FF0000"/>
                <w:sz w:val="20"/>
              </w:rPr>
              <w:t>]</w:t>
            </w:r>
            <w:r w:rsidR="008222F7" w:rsidRPr="006138B4">
              <w:rPr>
                <w:rFonts w:ascii="Tahoma" w:hAnsi="Tahoma" w:cs="Tahoma"/>
                <w:iCs/>
                <w:sz w:val="20"/>
              </w:rPr>
              <w:t>/</w:t>
            </w:r>
            <w:r w:rsidRPr="006138B4">
              <w:rPr>
                <w:rFonts w:ascii="Tahoma" w:hAnsi="Tahoma" w:cs="Tahoma"/>
                <w:b/>
                <w:color w:val="FF0000"/>
                <w:sz w:val="20"/>
                <w:u w:color="FF0000"/>
              </w:rPr>
              <w:t>[</w:t>
            </w:r>
            <w:r w:rsidR="008222F7" w:rsidRPr="006138B4">
              <w:rPr>
                <w:rFonts w:ascii="Tahoma" w:hAnsi="Tahoma" w:cs="Tahoma"/>
                <w:sz w:val="20"/>
              </w:rPr>
              <w:t xml:space="preserve"> в течение</w:t>
            </w:r>
            <w:r w:rsidRPr="006138B4">
              <w:rPr>
                <w:rFonts w:ascii="Tahoma" w:hAnsi="Tahoma" w:cs="Tahoma"/>
                <w:b/>
                <w:color w:val="FF0000"/>
                <w:sz w:val="20"/>
              </w:rPr>
              <w:t>]</w:t>
            </w:r>
            <w:r w:rsidR="008222F7" w:rsidRPr="006138B4">
              <w:rPr>
                <w:rFonts w:ascii="Tahoma" w:hAnsi="Tahoma" w:cs="Tahoma"/>
                <w:bCs/>
                <w:sz w:val="20"/>
              </w:rPr>
              <w:t xml:space="preserve"> </w:t>
            </w:r>
            <w:r w:rsidRPr="006138B4">
              <w:rPr>
                <w:rFonts w:ascii="Tahoma" w:hAnsi="Tahoma" w:cs="Tahoma"/>
                <w:b/>
                <w:bCs/>
                <w:color w:val="FF0000"/>
                <w:sz w:val="20"/>
                <w:u w:color="FF0000"/>
              </w:rPr>
              <w:t>[</w:t>
            </w:r>
            <w:r w:rsidR="008222F7" w:rsidRPr="006138B4">
              <w:rPr>
                <w:rFonts w:ascii="Tahoma" w:hAnsi="Tahoma" w:cs="Tahoma"/>
                <w:bCs/>
                <w:sz w:val="20"/>
              </w:rPr>
              <w:t>•</w:t>
            </w:r>
            <w:r w:rsidRPr="006138B4">
              <w:rPr>
                <w:rFonts w:ascii="Tahoma" w:hAnsi="Tahoma" w:cs="Tahoma"/>
                <w:b/>
                <w:bCs/>
                <w:color w:val="FF0000"/>
                <w:sz w:val="20"/>
              </w:rPr>
              <w:t>]</w:t>
            </w:r>
            <w:r w:rsidR="008222F7" w:rsidRPr="006138B4">
              <w:rPr>
                <w:rFonts w:ascii="Tahoma" w:hAnsi="Tahoma" w:cs="Tahoma"/>
                <w:bCs/>
                <w:sz w:val="20"/>
              </w:rPr>
              <w:t xml:space="preserve"> к.д. </w:t>
            </w:r>
          </w:p>
        </w:tc>
      </w:tr>
      <w:tr w:rsidR="008222F7" w:rsidRPr="00DD7155" w14:paraId="7183B608" w14:textId="77777777" w:rsidTr="00CA4D5F">
        <w:tc>
          <w:tcPr>
            <w:tcW w:w="1135" w:type="dxa"/>
            <w:tcBorders>
              <w:top w:val="nil"/>
              <w:bottom w:val="nil"/>
              <w:right w:val="nil"/>
            </w:tcBorders>
          </w:tcPr>
          <w:p w14:paraId="4BD8B59D" w14:textId="77777777"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Базовая дата</w:t>
            </w:r>
          </w:p>
        </w:tc>
        <w:tc>
          <w:tcPr>
            <w:tcW w:w="9364" w:type="dxa"/>
            <w:gridSpan w:val="2"/>
            <w:tcBorders>
              <w:left w:val="nil"/>
            </w:tcBorders>
            <w:shd w:val="clear" w:color="auto" w:fill="F2F2F2" w:themeFill="background1" w:themeFillShade="F2"/>
          </w:tcPr>
          <w:p w14:paraId="53BC1523" w14:textId="776E1C34" w:rsidR="008222F7" w:rsidRPr="006138B4" w:rsidRDefault="008222F7" w:rsidP="00526E69">
            <w:pPr>
              <w:spacing w:before="120" w:after="240"/>
              <w:ind w:left="142" w:firstLine="0"/>
              <w:rPr>
                <w:rFonts w:ascii="Tahoma" w:hAnsi="Tahoma" w:cs="Tahoma"/>
                <w:sz w:val="20"/>
              </w:rPr>
            </w:pPr>
            <w:r w:rsidRPr="006138B4">
              <w:rPr>
                <w:rFonts w:ascii="Tahoma" w:hAnsi="Tahoma" w:cs="Tahoma"/>
                <w:bCs/>
                <w:sz w:val="20"/>
                <w:lang w:val="en-US"/>
              </w:rPr>
              <w:t>c</w:t>
            </w:r>
            <w:r w:rsidRPr="006138B4">
              <w:rPr>
                <w:rFonts w:ascii="Tahoma" w:hAnsi="Tahoma" w:cs="Tahoma"/>
                <w:bCs/>
                <w:sz w:val="20"/>
              </w:rPr>
              <w:t xml:space="preserve"> </w:t>
            </w:r>
            <w:r w:rsidR="00D21768" w:rsidRPr="006138B4">
              <w:rPr>
                <w:rFonts w:ascii="Tahoma" w:hAnsi="Tahoma" w:cs="Tahoma"/>
                <w:bCs/>
                <w:sz w:val="20"/>
              </w:rPr>
              <w:t xml:space="preserve">даты </w:t>
            </w:r>
            <w:r w:rsidRPr="006138B4">
              <w:rPr>
                <w:rFonts w:ascii="Tahoma" w:hAnsi="Tahoma" w:cs="Tahoma"/>
                <w:bCs/>
                <w:sz w:val="20"/>
              </w:rPr>
              <w:t>получения счета</w:t>
            </w:r>
          </w:p>
        </w:tc>
      </w:tr>
      <w:tr w:rsidR="008222F7" w:rsidRPr="00DD7155" w14:paraId="43CD2577" w14:textId="77777777" w:rsidTr="00CA4D5F">
        <w:trPr>
          <w:gridAfter w:val="1"/>
          <w:wAfter w:w="7" w:type="dxa"/>
        </w:trPr>
        <w:tc>
          <w:tcPr>
            <w:tcW w:w="1135" w:type="dxa"/>
            <w:tcBorders>
              <w:top w:val="nil"/>
              <w:bottom w:val="nil"/>
              <w:right w:val="nil"/>
            </w:tcBorders>
          </w:tcPr>
          <w:p w14:paraId="64EB3456" w14:textId="79AEBF53" w:rsidR="008222F7" w:rsidRPr="006138B4" w:rsidRDefault="008222F7"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 xml:space="preserve">Дополнительные </w:t>
            </w:r>
            <w:r w:rsidR="00102B69" w:rsidRPr="006138B4">
              <w:rPr>
                <w:rFonts w:ascii="Tahoma" w:hAnsi="Tahoma" w:cs="Tahoma"/>
                <w:i/>
                <w:sz w:val="14"/>
                <w:szCs w:val="18"/>
              </w:rPr>
              <w:t>условия</w:t>
            </w:r>
          </w:p>
        </w:tc>
        <w:tc>
          <w:tcPr>
            <w:tcW w:w="9357" w:type="dxa"/>
            <w:tcBorders>
              <w:top w:val="dotted" w:sz="4" w:space="0" w:color="auto"/>
              <w:left w:val="nil"/>
              <w:bottom w:val="dotted" w:sz="4" w:space="0" w:color="auto"/>
            </w:tcBorders>
            <w:shd w:val="clear" w:color="auto" w:fill="F2F2F2" w:themeFill="background1" w:themeFillShade="F2"/>
          </w:tcPr>
          <w:p w14:paraId="159D0D25" w14:textId="3539F05B" w:rsidR="008222F7" w:rsidRPr="008430BE" w:rsidRDefault="008222F7" w:rsidP="002F68A6">
            <w:pPr>
              <w:spacing w:before="120" w:after="240"/>
              <w:ind w:left="142" w:firstLine="0"/>
              <w:rPr>
                <w:rFonts w:ascii="Tahoma" w:hAnsi="Tahoma" w:cs="Tahoma"/>
                <w:sz w:val="20"/>
              </w:rPr>
            </w:pPr>
            <w:r w:rsidRPr="008430BE">
              <w:rPr>
                <w:rFonts w:ascii="Tahoma" w:hAnsi="Tahoma" w:cs="Tahoma"/>
                <w:sz w:val="20"/>
              </w:rPr>
              <w:t>при условии подписания Сторонами:</w:t>
            </w:r>
          </w:p>
          <w:p w14:paraId="450DF718" w14:textId="4E466581" w:rsidR="008222F7" w:rsidRPr="00DD7155" w:rsidRDefault="008222F7" w:rsidP="00872DDD">
            <w:pPr>
              <w:pStyle w:val="afff1"/>
              <w:numPr>
                <w:ilvl w:val="0"/>
                <w:numId w:val="46"/>
              </w:numPr>
              <w:spacing w:before="120" w:after="240"/>
              <w:rPr>
                <w:rFonts w:ascii="Tahoma" w:hAnsi="Tahoma" w:cs="Tahoma"/>
                <w:bCs/>
                <w:sz w:val="20"/>
                <w:highlight w:val="cyan"/>
              </w:rPr>
            </w:pPr>
            <w:r w:rsidRPr="008430BE">
              <w:rPr>
                <w:rFonts w:ascii="Tahoma" w:hAnsi="Tahoma" w:cs="Tahoma"/>
                <w:sz w:val="20"/>
              </w:rPr>
              <w:t xml:space="preserve">Акта об окончании гарантийного </w:t>
            </w:r>
            <w:r w:rsidR="004B0C30" w:rsidRPr="008430BE">
              <w:rPr>
                <w:rFonts w:ascii="Tahoma" w:hAnsi="Tahoma" w:cs="Tahoma"/>
                <w:sz w:val="20"/>
              </w:rPr>
              <w:t xml:space="preserve">срока </w:t>
            </w:r>
            <w:r w:rsidRPr="008430BE">
              <w:rPr>
                <w:rFonts w:ascii="Tahoma" w:hAnsi="Tahoma" w:cs="Tahoma"/>
                <w:sz w:val="20"/>
              </w:rPr>
              <w:t xml:space="preserve">по </w:t>
            </w:r>
            <w:r w:rsidR="00526E69" w:rsidRPr="008430BE">
              <w:rPr>
                <w:rFonts w:ascii="Tahoma" w:hAnsi="Tahoma" w:cs="Tahoma"/>
                <w:b/>
                <w:color w:val="FF0000"/>
                <w:sz w:val="20"/>
                <w:u w:color="FF0000"/>
              </w:rPr>
              <w:t>[</w:t>
            </w:r>
            <w:r w:rsidRPr="008430BE">
              <w:rPr>
                <w:rFonts w:ascii="Tahoma" w:hAnsi="Tahoma" w:cs="Tahoma"/>
                <w:sz w:val="20"/>
              </w:rPr>
              <w:t>соответствующему</w:t>
            </w:r>
            <w:r w:rsidR="00526E69" w:rsidRPr="008430BE">
              <w:rPr>
                <w:rFonts w:ascii="Tahoma" w:hAnsi="Tahoma" w:cs="Tahoma"/>
                <w:b/>
                <w:color w:val="FF0000"/>
                <w:sz w:val="20"/>
              </w:rPr>
              <w:t>]</w:t>
            </w:r>
            <w:r w:rsidRPr="008430BE">
              <w:rPr>
                <w:rFonts w:ascii="Tahoma" w:hAnsi="Tahoma" w:cs="Tahoma"/>
                <w:sz w:val="20"/>
                <w:vertAlign w:val="superscript"/>
              </w:rPr>
              <w:fldChar w:fldCharType="begin"/>
            </w:r>
            <w:r w:rsidRPr="008430BE">
              <w:rPr>
                <w:rFonts w:ascii="Tahoma" w:hAnsi="Tahoma" w:cs="Tahoma"/>
                <w:sz w:val="20"/>
              </w:rPr>
              <w:instrText xml:space="preserve"> NOTEREF _Ref161134889 \f \h </w:instrText>
            </w:r>
            <w:r w:rsidR="00D6497D" w:rsidRPr="008430BE">
              <w:rPr>
                <w:rFonts w:ascii="Tahoma" w:hAnsi="Tahoma" w:cs="Tahoma"/>
                <w:sz w:val="20"/>
                <w:vertAlign w:val="superscript"/>
              </w:rPr>
              <w:instrText xml:space="preserve"> \* MERGEFORMAT </w:instrText>
            </w:r>
            <w:r w:rsidRPr="008430BE">
              <w:rPr>
                <w:rFonts w:ascii="Tahoma" w:hAnsi="Tahoma" w:cs="Tahoma"/>
                <w:sz w:val="20"/>
                <w:vertAlign w:val="superscript"/>
              </w:rPr>
            </w:r>
            <w:r w:rsidRPr="008430BE">
              <w:rPr>
                <w:rFonts w:ascii="Tahoma" w:hAnsi="Tahoma" w:cs="Tahoma"/>
                <w:sz w:val="20"/>
                <w:vertAlign w:val="superscript"/>
              </w:rPr>
              <w:fldChar w:fldCharType="separate"/>
            </w:r>
            <w:r w:rsidR="007348AF" w:rsidRPr="00F16DDB">
              <w:rPr>
                <w:rStyle w:val="ad"/>
                <w:rFonts w:ascii="Tahoma" w:hAnsi="Tahoma" w:cs="Tahoma"/>
                <w:sz w:val="20"/>
              </w:rPr>
              <w:t>169</w:t>
            </w:r>
            <w:r w:rsidRPr="008430BE">
              <w:rPr>
                <w:rFonts w:ascii="Tahoma" w:hAnsi="Tahoma" w:cs="Tahoma"/>
                <w:sz w:val="20"/>
                <w:vertAlign w:val="superscript"/>
              </w:rPr>
              <w:fldChar w:fldCharType="end"/>
            </w:r>
            <w:r w:rsidR="00E07253" w:rsidRPr="008430BE">
              <w:rPr>
                <w:rFonts w:ascii="Tahoma" w:hAnsi="Tahoma" w:cs="Tahoma"/>
                <w:sz w:val="20"/>
              </w:rPr>
              <w:t xml:space="preserve"> Объекту</w:t>
            </w:r>
            <w:r w:rsidRPr="008430BE">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p>
        </w:tc>
      </w:tr>
    </w:tbl>
    <w:p w14:paraId="6F16A779" w14:textId="6FFECAB8" w:rsidR="008222F7" w:rsidRPr="00A8588D" w:rsidRDefault="00845698" w:rsidP="00E75E40">
      <w:pPr>
        <w:pStyle w:val="1112"/>
        <w:numPr>
          <w:ilvl w:val="2"/>
          <w:numId w:val="13"/>
        </w:numPr>
        <w:spacing w:before="120" w:after="240"/>
        <w:ind w:left="142" w:hanging="1135"/>
        <w:rPr>
          <w:rFonts w:ascii="Tahoma" w:hAnsi="Tahoma" w:cs="Tahoma"/>
          <w:sz w:val="20"/>
          <w:highlight w:val="cyan"/>
        </w:rPr>
      </w:pPr>
      <w:r w:rsidRPr="00A8588D">
        <w:rPr>
          <w:rFonts w:ascii="Tahoma" w:hAnsi="Tahoma" w:cs="Tahoma"/>
          <w:sz w:val="20"/>
          <w:highlight w:val="cyan"/>
        </w:rPr>
        <w:t xml:space="preserve">Заказчик удовлетворяет </w:t>
      </w:r>
      <w:r w:rsidR="00A942D7" w:rsidRPr="00A8588D">
        <w:rPr>
          <w:rFonts w:ascii="Tahoma" w:hAnsi="Tahoma" w:cs="Tahoma"/>
          <w:sz w:val="20"/>
          <w:highlight w:val="cyan"/>
        </w:rPr>
        <w:t>з</w:t>
      </w:r>
      <w:r w:rsidRPr="00A8588D">
        <w:rPr>
          <w:rFonts w:ascii="Tahoma" w:hAnsi="Tahoma" w:cs="Tahoma"/>
          <w:sz w:val="20"/>
          <w:highlight w:val="cyan"/>
        </w:rPr>
        <w:t xml:space="preserve">а </w:t>
      </w:r>
      <w:r w:rsidR="008222F7" w:rsidRPr="00A8588D">
        <w:rPr>
          <w:rFonts w:ascii="Tahoma" w:hAnsi="Tahoma" w:cs="Tahoma"/>
          <w:sz w:val="20"/>
          <w:highlight w:val="cyan"/>
        </w:rPr>
        <w:t>счет гарантийного удержания свои требования к Подрядчику, в т.ч.</w:t>
      </w:r>
      <w:r w:rsidRPr="00A8588D">
        <w:rPr>
          <w:rFonts w:ascii="Tahoma" w:hAnsi="Tahoma" w:cs="Tahoma"/>
          <w:sz w:val="20"/>
          <w:highlight w:val="cyan"/>
        </w:rPr>
        <w:t xml:space="preserve"> о</w:t>
      </w:r>
      <w:r w:rsidR="008222F7" w:rsidRPr="00A8588D">
        <w:rPr>
          <w:rFonts w:ascii="Tahoma" w:hAnsi="Tahoma" w:cs="Tahoma"/>
          <w:sz w:val="20"/>
          <w:highlight w:val="cyan"/>
        </w:rPr>
        <w:t>:</w:t>
      </w:r>
    </w:p>
    <w:p w14:paraId="5323BBA0" w14:textId="1CB3E71D" w:rsidR="008222F7" w:rsidRPr="006138B4" w:rsidRDefault="008222F7" w:rsidP="002F68A6">
      <w:pPr>
        <w:pStyle w:val="afff1"/>
        <w:numPr>
          <w:ilvl w:val="0"/>
          <w:numId w:val="33"/>
        </w:numPr>
        <w:tabs>
          <w:tab w:val="left" w:pos="428"/>
        </w:tabs>
        <w:spacing w:before="120" w:after="240"/>
        <w:ind w:left="145" w:firstLine="0"/>
        <w:rPr>
          <w:rFonts w:ascii="Tahoma" w:hAnsi="Tahoma" w:cs="Tahoma"/>
          <w:sz w:val="20"/>
        </w:rPr>
      </w:pPr>
      <w:r w:rsidRPr="006138B4">
        <w:rPr>
          <w:rFonts w:ascii="Tahoma" w:hAnsi="Tahoma" w:cs="Tahoma"/>
          <w:sz w:val="20"/>
        </w:rPr>
        <w:t>соразмерном уменьшении Цены Договора;</w:t>
      </w:r>
    </w:p>
    <w:p w14:paraId="1CE1CDE8" w14:textId="3CB5F729" w:rsidR="008222F7" w:rsidRPr="006138B4" w:rsidRDefault="008222F7" w:rsidP="002F68A6">
      <w:pPr>
        <w:pStyle w:val="afff1"/>
        <w:numPr>
          <w:ilvl w:val="0"/>
          <w:numId w:val="33"/>
        </w:numPr>
        <w:tabs>
          <w:tab w:val="left" w:pos="428"/>
        </w:tabs>
        <w:spacing w:before="120" w:after="240"/>
        <w:ind w:left="145" w:firstLine="0"/>
        <w:rPr>
          <w:rFonts w:ascii="Tahoma" w:hAnsi="Tahoma" w:cs="Tahoma"/>
          <w:sz w:val="20"/>
        </w:rPr>
      </w:pPr>
      <w:r w:rsidRPr="006138B4">
        <w:rPr>
          <w:rFonts w:ascii="Tahoma" w:hAnsi="Tahoma" w:cs="Tahoma"/>
          <w:sz w:val="20"/>
        </w:rPr>
        <w:t xml:space="preserve">возмещении расходов на устранение недостатков; </w:t>
      </w:r>
    </w:p>
    <w:p w14:paraId="1DA4FC86" w14:textId="2BD7BF81" w:rsidR="008222F7" w:rsidRPr="006138B4" w:rsidRDefault="008222F7" w:rsidP="002F68A6">
      <w:pPr>
        <w:pStyle w:val="afff1"/>
        <w:numPr>
          <w:ilvl w:val="0"/>
          <w:numId w:val="33"/>
        </w:numPr>
        <w:tabs>
          <w:tab w:val="left" w:pos="428"/>
        </w:tabs>
        <w:spacing w:before="120" w:after="240"/>
        <w:ind w:left="145" w:firstLine="0"/>
        <w:rPr>
          <w:rFonts w:ascii="Tahoma" w:hAnsi="Tahoma" w:cs="Tahoma"/>
          <w:sz w:val="20"/>
        </w:rPr>
      </w:pPr>
      <w:r w:rsidRPr="006138B4">
        <w:rPr>
          <w:rFonts w:ascii="Tahoma" w:hAnsi="Tahoma" w:cs="Tahoma"/>
          <w:sz w:val="20"/>
        </w:rPr>
        <w:t>выплате неустойки;</w:t>
      </w:r>
    </w:p>
    <w:p w14:paraId="7E5D16BD" w14:textId="77777777" w:rsidR="00DC4E8C" w:rsidRPr="006138B4" w:rsidRDefault="008222F7" w:rsidP="002F68A6">
      <w:pPr>
        <w:pStyle w:val="afff1"/>
        <w:numPr>
          <w:ilvl w:val="0"/>
          <w:numId w:val="33"/>
        </w:numPr>
        <w:tabs>
          <w:tab w:val="left" w:pos="428"/>
        </w:tabs>
        <w:spacing w:before="120" w:after="240"/>
        <w:ind w:left="145" w:firstLine="0"/>
        <w:rPr>
          <w:rFonts w:ascii="Tahoma" w:hAnsi="Tahoma" w:cs="Tahoma"/>
          <w:sz w:val="20"/>
        </w:rPr>
      </w:pPr>
      <w:r w:rsidRPr="006138B4">
        <w:rPr>
          <w:rFonts w:ascii="Tahoma" w:hAnsi="Tahoma" w:cs="Tahoma"/>
          <w:sz w:val="20"/>
        </w:rPr>
        <w:t>компенсации убытков</w:t>
      </w:r>
      <w:r w:rsidR="00DC4E8C" w:rsidRPr="006138B4">
        <w:rPr>
          <w:rFonts w:ascii="Tahoma" w:hAnsi="Tahoma" w:cs="Tahoma"/>
          <w:sz w:val="20"/>
        </w:rPr>
        <w:t>;</w:t>
      </w:r>
    </w:p>
    <w:p w14:paraId="015376EC" w14:textId="08D887A8" w:rsidR="008222F7" w:rsidRPr="006138B4" w:rsidRDefault="00FC090D" w:rsidP="002F68A6">
      <w:pPr>
        <w:pStyle w:val="afff1"/>
        <w:numPr>
          <w:ilvl w:val="0"/>
          <w:numId w:val="33"/>
        </w:numPr>
        <w:tabs>
          <w:tab w:val="left" w:pos="428"/>
        </w:tabs>
        <w:spacing w:before="120" w:after="240"/>
        <w:ind w:left="145" w:firstLine="0"/>
        <w:rPr>
          <w:rFonts w:ascii="Tahoma" w:hAnsi="Tahoma" w:cs="Tahoma"/>
          <w:sz w:val="20"/>
        </w:rPr>
      </w:pPr>
      <w:r>
        <w:rPr>
          <w:rFonts w:ascii="Tahoma" w:hAnsi="Tahoma" w:cs="Tahoma"/>
          <w:sz w:val="20"/>
        </w:rPr>
        <w:t xml:space="preserve">возврате </w:t>
      </w:r>
      <w:r w:rsidR="00DC4E8C" w:rsidRPr="006138B4">
        <w:rPr>
          <w:rFonts w:ascii="Tahoma" w:hAnsi="Tahoma" w:cs="Tahoma"/>
          <w:sz w:val="20"/>
        </w:rPr>
        <w:t>неосновательно</w:t>
      </w:r>
      <w:r>
        <w:rPr>
          <w:rFonts w:ascii="Tahoma" w:hAnsi="Tahoma" w:cs="Tahoma"/>
          <w:sz w:val="20"/>
        </w:rPr>
        <w:t>го</w:t>
      </w:r>
      <w:r w:rsidR="00DC4E8C" w:rsidRPr="006138B4">
        <w:rPr>
          <w:rFonts w:ascii="Tahoma" w:hAnsi="Tahoma" w:cs="Tahoma"/>
          <w:sz w:val="20"/>
        </w:rPr>
        <w:t xml:space="preserve"> обогащени</w:t>
      </w:r>
      <w:r>
        <w:rPr>
          <w:rFonts w:ascii="Tahoma" w:hAnsi="Tahoma" w:cs="Tahoma"/>
          <w:sz w:val="20"/>
        </w:rPr>
        <w:t>я</w:t>
      </w:r>
      <w:r w:rsidR="008222F7" w:rsidRPr="006138B4">
        <w:rPr>
          <w:rFonts w:ascii="Tahoma" w:hAnsi="Tahoma" w:cs="Tahoma"/>
          <w:sz w:val="20"/>
        </w:rPr>
        <w:t>.</w:t>
      </w:r>
    </w:p>
    <w:bookmarkEnd w:id="104"/>
    <w:p w14:paraId="537A30B5" w14:textId="6F62BED0" w:rsidR="00E4732D" w:rsidRPr="00DD7155" w:rsidRDefault="00526E69" w:rsidP="002F68A6">
      <w:pPr>
        <w:pStyle w:val="1112"/>
        <w:tabs>
          <w:tab w:val="left" w:pos="284"/>
          <w:tab w:val="left" w:pos="924"/>
        </w:tabs>
        <w:spacing w:before="120" w:after="240"/>
        <w:ind w:left="142"/>
        <w:rPr>
          <w:rFonts w:ascii="Tahoma" w:hAnsi="Tahoma" w:cs="Tahoma"/>
          <w:sz w:val="20"/>
          <w:highlight w:val="cyan"/>
        </w:rPr>
      </w:pPr>
      <w:r w:rsidRPr="006138B4">
        <w:rPr>
          <w:rFonts w:ascii="Tahoma" w:hAnsi="Tahoma" w:cs="Tahoma"/>
          <w:b/>
          <w:color w:val="FF0000"/>
          <w:sz w:val="20"/>
          <w:u w:color="FF0000"/>
        </w:rPr>
        <w:t>[</w:t>
      </w:r>
      <w:r w:rsidR="007406D6" w:rsidRPr="006138B4">
        <w:rPr>
          <w:rFonts w:ascii="Tahoma" w:hAnsi="Tahoma" w:cs="Tahoma"/>
          <w:sz w:val="20"/>
        </w:rPr>
        <w:t>Заказчик, удовлетворивший свои требования к Подрядчику за счет гарантийного удержания / его части, вправе при последующей оплате любых Работ</w:t>
      </w:r>
      <w:r w:rsidR="0023014C" w:rsidRPr="006138B4">
        <w:rPr>
          <w:rFonts w:ascii="Tahoma" w:hAnsi="Tahoma" w:cs="Tahoma"/>
          <w:sz w:val="20"/>
        </w:rPr>
        <w:t xml:space="preserve"> </w:t>
      </w:r>
      <w:r w:rsidRPr="00526E69">
        <w:rPr>
          <w:rFonts w:ascii="Tahoma" w:hAnsi="Tahoma" w:cs="Tahoma"/>
          <w:b/>
          <w:color w:val="FF0000"/>
          <w:sz w:val="20"/>
          <w:u w:color="FF0000"/>
        </w:rPr>
        <w:t>[</w:t>
      </w:r>
      <w:r w:rsidR="0023014C" w:rsidRPr="00DD7155">
        <w:rPr>
          <w:rFonts w:ascii="Tahoma" w:hAnsi="Tahoma" w:cs="Tahoma"/>
          <w:sz w:val="20"/>
          <w:highlight w:val="green"/>
        </w:rPr>
        <w:t>/</w:t>
      </w:r>
      <w:r w:rsidR="001A4F6E" w:rsidRPr="00DD7155">
        <w:rPr>
          <w:rFonts w:ascii="Tahoma" w:hAnsi="Tahoma" w:cs="Tahoma"/>
          <w:sz w:val="20"/>
          <w:highlight w:val="green"/>
        </w:rPr>
        <w:t>Услуг</w:t>
      </w:r>
      <w:r w:rsidRPr="00526E69">
        <w:rPr>
          <w:rFonts w:ascii="Tahoma" w:hAnsi="Tahoma" w:cs="Tahoma"/>
          <w:b/>
          <w:color w:val="FF0000"/>
          <w:sz w:val="20"/>
        </w:rPr>
        <w:t>]</w:t>
      </w:r>
      <w:r w:rsidR="0023014C" w:rsidRPr="00DD7155">
        <w:rPr>
          <w:rFonts w:ascii="Tahoma" w:hAnsi="Tahoma" w:cs="Tahoma"/>
          <w:sz w:val="20"/>
          <w:highlight w:val="cyan"/>
        </w:rPr>
        <w:t xml:space="preserve"> </w:t>
      </w:r>
      <w:r w:rsidRPr="00526E69">
        <w:rPr>
          <w:rFonts w:ascii="Tahoma" w:hAnsi="Tahoma" w:cs="Tahoma"/>
          <w:b/>
          <w:color w:val="FF0000"/>
          <w:sz w:val="20"/>
          <w:u w:color="FF0000"/>
        </w:rPr>
        <w:t>[</w:t>
      </w:r>
      <w:r w:rsidR="0023014C" w:rsidRPr="00DD7155">
        <w:rPr>
          <w:rFonts w:ascii="Tahoma" w:hAnsi="Tahoma" w:cs="Tahoma"/>
          <w:sz w:val="20"/>
          <w:highlight w:val="red"/>
        </w:rPr>
        <w:t>/</w:t>
      </w:r>
      <w:r w:rsidR="001A4F6E" w:rsidRPr="00DD7155">
        <w:rPr>
          <w:rFonts w:ascii="Tahoma" w:hAnsi="Tahoma" w:cs="Tahoma"/>
          <w:sz w:val="20"/>
          <w:highlight w:val="red"/>
        </w:rPr>
        <w:t>Товара</w:t>
      </w:r>
      <w:r w:rsidRPr="00526E69">
        <w:rPr>
          <w:rFonts w:ascii="Tahoma" w:hAnsi="Tahoma" w:cs="Tahoma"/>
          <w:b/>
          <w:color w:val="FF0000"/>
          <w:sz w:val="20"/>
        </w:rPr>
        <w:t>]</w:t>
      </w:r>
      <w:r w:rsidR="0023014C" w:rsidRPr="00DD7155">
        <w:rPr>
          <w:rFonts w:ascii="Tahoma" w:hAnsi="Tahoma" w:cs="Tahoma"/>
          <w:sz w:val="20"/>
          <w:highlight w:val="cyan"/>
        </w:rPr>
        <w:t xml:space="preserve"> </w:t>
      </w:r>
      <w:r w:rsidRPr="00526E69">
        <w:rPr>
          <w:rFonts w:ascii="Tahoma" w:hAnsi="Tahoma" w:cs="Tahoma"/>
          <w:b/>
          <w:color w:val="FF0000"/>
          <w:sz w:val="20"/>
          <w:u w:color="FF0000"/>
        </w:rPr>
        <w:t>[</w:t>
      </w:r>
      <w:r w:rsidR="0023014C" w:rsidRPr="00DD7155">
        <w:rPr>
          <w:rFonts w:ascii="Tahoma" w:hAnsi="Tahoma" w:cs="Tahoma"/>
          <w:sz w:val="20"/>
          <w:highlight w:val="magenta"/>
        </w:rPr>
        <w:t>/</w:t>
      </w:r>
      <w:r w:rsidR="001A4F6E" w:rsidRPr="00DD7155">
        <w:rPr>
          <w:rFonts w:ascii="Tahoma" w:hAnsi="Tahoma" w:cs="Tahoma"/>
          <w:sz w:val="20"/>
          <w:highlight w:val="magenta"/>
        </w:rPr>
        <w:t>Прав на ПО</w:t>
      </w:r>
      <w:r w:rsidRPr="00526E69">
        <w:rPr>
          <w:rFonts w:ascii="Tahoma" w:hAnsi="Tahoma" w:cs="Tahoma"/>
          <w:b/>
          <w:color w:val="FF0000"/>
          <w:sz w:val="20"/>
        </w:rPr>
        <w:t>]</w:t>
      </w:r>
      <w:r w:rsidR="00E95FF4" w:rsidRPr="00DD7155">
        <w:rPr>
          <w:rFonts w:ascii="Tahoma" w:hAnsi="Tahoma" w:cs="Tahoma"/>
          <w:b/>
          <w:bCs/>
          <w:color w:val="FF0000"/>
          <w:sz w:val="20"/>
          <w:u w:color="FF0000"/>
        </w:rPr>
        <w:t xml:space="preserve"> </w:t>
      </w:r>
      <w:r w:rsidRPr="00526E69">
        <w:rPr>
          <w:rFonts w:ascii="Tahoma" w:hAnsi="Tahoma" w:cs="Tahoma"/>
          <w:b/>
          <w:bCs/>
          <w:color w:val="FF0000"/>
          <w:sz w:val="20"/>
          <w:u w:color="FF0000"/>
        </w:rPr>
        <w:t>[</w:t>
      </w:r>
      <w:r w:rsidR="00B95B32" w:rsidRPr="00B95B32">
        <w:rPr>
          <w:rFonts w:ascii="Tahoma" w:hAnsi="Tahoma" w:cs="Tahoma"/>
          <w:color w:val="00B050"/>
          <w:sz w:val="20"/>
          <w:highlight w:val="black"/>
        </w:rPr>
        <w:t>/</w:t>
      </w:r>
      <w:r w:rsidR="00E95FF4" w:rsidRPr="00DD7155">
        <w:rPr>
          <w:rFonts w:ascii="Tahoma" w:hAnsi="Tahoma" w:cs="Tahoma"/>
          <w:color w:val="00B050"/>
          <w:sz w:val="20"/>
          <w:highlight w:val="black"/>
        </w:rPr>
        <w:t xml:space="preserve">Демонтажных работ </w:t>
      </w:r>
      <w:r w:rsidRPr="00526E69">
        <w:rPr>
          <w:rFonts w:ascii="Tahoma" w:hAnsi="Tahoma" w:cs="Tahoma"/>
          <w:b/>
          <w:bCs/>
          <w:color w:val="FF0000"/>
          <w:sz w:val="20"/>
        </w:rPr>
        <w:t>]</w:t>
      </w:r>
      <w:r w:rsidR="00A8588D" w:rsidRPr="00A8588D">
        <w:rPr>
          <w:rFonts w:ascii="Tahoma" w:hAnsi="Tahoma" w:cs="Tahoma"/>
          <w:b/>
          <w:color w:val="FF0000"/>
          <w:sz w:val="20"/>
          <w:u w:color="FF0000"/>
        </w:rPr>
        <w:t xml:space="preserve"> </w:t>
      </w:r>
      <w:r w:rsidR="00A8588D" w:rsidRPr="00526E69">
        <w:rPr>
          <w:rFonts w:ascii="Tahoma" w:hAnsi="Tahoma" w:cs="Tahoma"/>
          <w:b/>
          <w:color w:val="FF0000"/>
          <w:sz w:val="20"/>
          <w:u w:color="FF0000"/>
        </w:rPr>
        <w:t>[</w:t>
      </w:r>
      <w:r w:rsidR="00A8588D" w:rsidRPr="00DD7155">
        <w:rPr>
          <w:rFonts w:ascii="Tahoma" w:hAnsi="Tahoma" w:cs="Tahoma"/>
          <w:sz w:val="20"/>
          <w:highlight w:val="darkRed"/>
        </w:rPr>
        <w:t>ПКЗ</w:t>
      </w:r>
      <w:r w:rsidR="00A8588D" w:rsidRPr="00526E69">
        <w:rPr>
          <w:rFonts w:ascii="Tahoma" w:hAnsi="Tahoma" w:cs="Tahoma"/>
          <w:b/>
          <w:color w:val="FF0000"/>
          <w:sz w:val="20"/>
        </w:rPr>
        <w:t>]</w:t>
      </w:r>
      <w:r w:rsidR="00E95FF4" w:rsidRPr="00DD7155">
        <w:rPr>
          <w:sz w:val="20"/>
        </w:rPr>
        <w:t xml:space="preserve"> </w:t>
      </w:r>
      <w:r w:rsidR="007406D6" w:rsidRPr="006138B4">
        <w:rPr>
          <w:rFonts w:ascii="Tahoma" w:hAnsi="Tahoma" w:cs="Tahoma"/>
          <w:sz w:val="20"/>
        </w:rPr>
        <w:t xml:space="preserve">произвести </w:t>
      </w:r>
      <w:r w:rsidR="00497A7A" w:rsidRPr="006138B4">
        <w:rPr>
          <w:rFonts w:ascii="Tahoma" w:hAnsi="Tahoma" w:cs="Tahoma"/>
          <w:sz w:val="20"/>
        </w:rPr>
        <w:t xml:space="preserve">дополнительное </w:t>
      </w:r>
      <w:r w:rsidR="0023014C" w:rsidRPr="006138B4">
        <w:rPr>
          <w:rFonts w:ascii="Tahoma" w:hAnsi="Tahoma" w:cs="Tahoma"/>
          <w:sz w:val="20"/>
        </w:rPr>
        <w:t>удержание в</w:t>
      </w:r>
      <w:r w:rsidR="007406D6" w:rsidRPr="006138B4">
        <w:rPr>
          <w:rFonts w:ascii="Tahoma" w:hAnsi="Tahoma" w:cs="Tahoma"/>
          <w:sz w:val="20"/>
        </w:rPr>
        <w:t xml:space="preserve"> целях восполнения ранее использованной </w:t>
      </w:r>
      <w:r w:rsidR="00E4732D" w:rsidRPr="006138B4">
        <w:rPr>
          <w:rFonts w:ascii="Tahoma" w:hAnsi="Tahoma" w:cs="Tahoma"/>
          <w:sz w:val="20"/>
        </w:rPr>
        <w:t>суммы гарантийного удержания</w:t>
      </w:r>
      <w:r w:rsidR="00E4732D" w:rsidRPr="00DD7155">
        <w:rPr>
          <w:rFonts w:ascii="Tahoma" w:hAnsi="Tahoma" w:cs="Tahoma"/>
          <w:sz w:val="20"/>
          <w:highlight w:val="cyan"/>
        </w:rPr>
        <w:t>.</w:t>
      </w:r>
      <w:r w:rsidRPr="00526E69">
        <w:rPr>
          <w:rFonts w:ascii="Tahoma" w:hAnsi="Tahoma" w:cs="Tahoma"/>
          <w:b/>
          <w:color w:val="FF0000"/>
          <w:sz w:val="20"/>
        </w:rPr>
        <w:t>]</w:t>
      </w:r>
      <w:r w:rsidR="00071465" w:rsidRPr="00DD7155">
        <w:rPr>
          <w:rFonts w:ascii="Tahoma" w:hAnsi="Tahoma" w:cs="Tahoma"/>
          <w:sz w:val="20"/>
          <w:highlight w:val="cyan"/>
        </w:rPr>
        <w:t xml:space="preserve"> </w:t>
      </w:r>
    </w:p>
    <w:p w14:paraId="30751AF9" w14:textId="5BE2D2D8" w:rsidR="000005B8" w:rsidRPr="00DD7155" w:rsidRDefault="00526E69" w:rsidP="00E75E40">
      <w:pPr>
        <w:pStyle w:val="1112"/>
        <w:numPr>
          <w:ilvl w:val="2"/>
          <w:numId w:val="13"/>
        </w:numPr>
        <w:spacing w:before="120" w:after="240"/>
        <w:ind w:left="142" w:hanging="1135"/>
        <w:rPr>
          <w:rFonts w:ascii="Tahoma" w:hAnsi="Tahoma" w:cs="Tahoma"/>
          <w:sz w:val="20"/>
          <w:highlight w:val="cyan"/>
        </w:rPr>
      </w:pPr>
      <w:r w:rsidRPr="00526E69">
        <w:rPr>
          <w:rFonts w:ascii="Tahoma" w:hAnsi="Tahoma" w:cs="Tahoma"/>
          <w:b/>
          <w:color w:val="FF0000"/>
          <w:sz w:val="20"/>
          <w:u w:color="FF0000"/>
        </w:rPr>
        <w:t>[</w:t>
      </w:r>
      <w:r w:rsidR="000005B8" w:rsidRPr="00DD7155">
        <w:rPr>
          <w:rFonts w:ascii="Tahoma" w:hAnsi="Tahoma" w:cs="Tahoma"/>
          <w:b/>
          <w:sz w:val="20"/>
          <w:highlight w:val="cyan"/>
          <w:u w:color="FF0000"/>
        </w:rPr>
        <w:t>ЗАМЕНА ГАРАНТИЙНОГО УДЕРЖАНИЯ НА НЕЗАВИСИМУЮ ГАРАНТИЮ</w:t>
      </w:r>
      <w:r w:rsidRPr="00526E69">
        <w:rPr>
          <w:rFonts w:ascii="Tahoma" w:hAnsi="Tahoma" w:cs="Tahoma"/>
          <w:b/>
          <w:color w:val="FF0000"/>
          <w:sz w:val="20"/>
        </w:rPr>
        <w:t>]</w:t>
      </w:r>
    </w:p>
    <w:p w14:paraId="660352D4" w14:textId="563CE436" w:rsidR="000005B8" w:rsidRPr="006138B4" w:rsidRDefault="000005B8" w:rsidP="00C338A7">
      <w:pPr>
        <w:pStyle w:val="afff1"/>
        <w:spacing w:before="120" w:after="240"/>
        <w:ind w:left="142"/>
        <w:rPr>
          <w:rFonts w:ascii="Tahoma" w:hAnsi="Tahoma" w:cs="Tahoma"/>
          <w:sz w:val="20"/>
        </w:rPr>
      </w:pPr>
      <w:r w:rsidRPr="006138B4">
        <w:rPr>
          <w:rFonts w:ascii="Tahoma" w:hAnsi="Tahoma" w:cs="Tahoma"/>
          <w:sz w:val="20"/>
        </w:rPr>
        <w:t>Требования к независимым гарантиям установлены Договором и разделом о независимых гарантиях (Приложение №2) Общих условий договоров.</w:t>
      </w:r>
      <w:r w:rsidR="00A76363" w:rsidRPr="006138B4">
        <w:rPr>
          <w:rFonts w:ascii="Tahoma" w:hAnsi="Tahoma" w:cs="Tahoma"/>
          <w:sz w:val="20"/>
        </w:rPr>
        <w:t xml:space="preserve"> Формы независимых гарантий указаны в </w:t>
      </w:r>
      <w:r w:rsidR="00DD7155" w:rsidRPr="006138B4">
        <w:rPr>
          <w:rFonts w:ascii="Tahoma" w:hAnsi="Tahoma" w:cs="Tahoma"/>
          <w:sz w:val="20"/>
        </w:rPr>
        <w:t>Сборнике</w:t>
      </w:r>
      <w:r w:rsidR="00A76363" w:rsidRPr="006138B4">
        <w:rPr>
          <w:rFonts w:ascii="Tahoma" w:hAnsi="Tahoma" w:cs="Tahoma"/>
          <w:sz w:val="20"/>
        </w:rPr>
        <w:t xml:space="preserve"> </w:t>
      </w:r>
      <w:r w:rsidR="00DD67BD" w:rsidRPr="006138B4">
        <w:rPr>
          <w:rFonts w:ascii="Tahoma" w:hAnsi="Tahoma" w:cs="Tahoma"/>
          <w:sz w:val="20"/>
        </w:rPr>
        <w:t>приложений к договорам</w:t>
      </w:r>
      <w:r w:rsidR="00A76363" w:rsidRPr="006138B4">
        <w:rPr>
          <w:rFonts w:ascii="Tahoma" w:hAnsi="Tahoma" w:cs="Tahoma"/>
          <w:sz w:val="20"/>
        </w:rPr>
        <w:t>.</w:t>
      </w:r>
    </w:p>
    <w:p w14:paraId="11AB7B47" w14:textId="57F1D915" w:rsidR="009F76AB" w:rsidRPr="006138B4" w:rsidRDefault="007406D6" w:rsidP="00C338A7">
      <w:pPr>
        <w:pStyle w:val="1112"/>
        <w:spacing w:before="120" w:after="240"/>
        <w:ind w:left="142"/>
        <w:rPr>
          <w:rFonts w:ascii="Tahoma" w:hAnsi="Tahoma" w:cs="Tahoma"/>
          <w:sz w:val="20"/>
        </w:rPr>
      </w:pPr>
      <w:r w:rsidRPr="006138B4">
        <w:rPr>
          <w:rFonts w:ascii="Tahoma" w:hAnsi="Tahoma" w:cs="Tahoma"/>
          <w:sz w:val="20"/>
        </w:rPr>
        <w:t xml:space="preserve">Подрядчик вправе </w:t>
      </w:r>
      <w:r w:rsidR="00845698" w:rsidRPr="006138B4">
        <w:rPr>
          <w:rFonts w:ascii="Tahoma" w:hAnsi="Tahoma" w:cs="Tahoma"/>
          <w:sz w:val="20"/>
        </w:rPr>
        <w:t xml:space="preserve">заменить обеспечение </w:t>
      </w:r>
      <w:r w:rsidRPr="006138B4">
        <w:rPr>
          <w:rFonts w:ascii="Tahoma" w:hAnsi="Tahoma" w:cs="Tahoma"/>
          <w:sz w:val="20"/>
        </w:rPr>
        <w:t xml:space="preserve">в виде гарантийного удержания на </w:t>
      </w:r>
      <w:r w:rsidR="00526E69" w:rsidRPr="006138B4">
        <w:rPr>
          <w:rFonts w:ascii="Tahoma" w:hAnsi="Tahoma" w:cs="Tahoma"/>
          <w:b/>
          <w:color w:val="FF0000"/>
          <w:sz w:val="20"/>
          <w:u w:color="FF0000"/>
        </w:rPr>
        <w:t>[</w:t>
      </w:r>
      <w:r w:rsidR="009F76AB" w:rsidRPr="006138B4">
        <w:rPr>
          <w:rFonts w:ascii="Tahoma" w:hAnsi="Tahoma" w:cs="Tahoma"/>
          <w:sz w:val="20"/>
        </w:rPr>
        <w:t>независимую гарантию исполнения обязательств</w:t>
      </w:r>
      <w:r w:rsidR="00526E69" w:rsidRPr="006138B4">
        <w:rPr>
          <w:rFonts w:ascii="Tahoma" w:hAnsi="Tahoma" w:cs="Tahoma"/>
          <w:b/>
          <w:color w:val="FF0000"/>
          <w:sz w:val="20"/>
        </w:rPr>
        <w:t>]</w:t>
      </w:r>
      <w:r w:rsidR="009F76AB" w:rsidRPr="006138B4">
        <w:rPr>
          <w:rFonts w:ascii="Tahoma" w:hAnsi="Tahoma" w:cs="Tahoma"/>
          <w:sz w:val="20"/>
        </w:rPr>
        <w:t xml:space="preserve"> / </w:t>
      </w:r>
      <w:r w:rsidR="00526E69" w:rsidRPr="006138B4">
        <w:rPr>
          <w:rFonts w:ascii="Tahoma" w:hAnsi="Tahoma" w:cs="Tahoma"/>
          <w:b/>
          <w:color w:val="FF0000"/>
          <w:sz w:val="20"/>
          <w:u w:color="FF0000"/>
        </w:rPr>
        <w:t>[</w:t>
      </w:r>
      <w:r w:rsidR="009F76AB" w:rsidRPr="006138B4">
        <w:rPr>
          <w:rFonts w:ascii="Tahoma" w:hAnsi="Tahoma" w:cs="Tahoma"/>
          <w:sz w:val="20"/>
        </w:rPr>
        <w:t>независимую гарантию исполнения обязательств в течение гарантийного периода</w:t>
      </w:r>
      <w:r w:rsidR="00526E69" w:rsidRPr="006138B4">
        <w:rPr>
          <w:rFonts w:ascii="Tahoma" w:hAnsi="Tahoma" w:cs="Tahoma"/>
          <w:b/>
          <w:color w:val="FF0000"/>
          <w:sz w:val="20"/>
        </w:rPr>
        <w:t>]</w:t>
      </w:r>
      <w:r w:rsidR="009F76AB" w:rsidRPr="006138B4">
        <w:rPr>
          <w:rFonts w:ascii="Tahoma" w:hAnsi="Tahoma" w:cs="Tahoma"/>
          <w:sz w:val="20"/>
        </w:rPr>
        <w:t xml:space="preserve"> </w:t>
      </w:r>
      <w:r w:rsidR="00A942D7" w:rsidRPr="006138B4">
        <w:rPr>
          <w:rFonts w:ascii="Tahoma" w:hAnsi="Tahoma" w:cs="Tahoma"/>
          <w:sz w:val="20"/>
        </w:rPr>
        <w:t xml:space="preserve">с </w:t>
      </w:r>
      <w:r w:rsidR="00A8588D">
        <w:rPr>
          <w:rFonts w:ascii="Tahoma" w:hAnsi="Tahoma" w:cs="Tahoma"/>
          <w:sz w:val="20"/>
        </w:rPr>
        <w:t xml:space="preserve">письменного </w:t>
      </w:r>
      <w:r w:rsidR="00A942D7" w:rsidRPr="006138B4">
        <w:rPr>
          <w:rFonts w:ascii="Tahoma" w:hAnsi="Tahoma" w:cs="Tahoma"/>
          <w:sz w:val="20"/>
        </w:rPr>
        <w:t>согласия Заказчика</w:t>
      </w:r>
    </w:p>
    <w:p w14:paraId="13AD4870" w14:textId="77777777" w:rsidR="002F73DF" w:rsidRPr="006138B4" w:rsidRDefault="00935386" w:rsidP="00E23241">
      <w:pPr>
        <w:pStyle w:val="afff1"/>
        <w:numPr>
          <w:ilvl w:val="0"/>
          <w:numId w:val="50"/>
        </w:numPr>
        <w:rPr>
          <w:rFonts w:ascii="Tahoma" w:hAnsi="Tahoma" w:cs="Tahoma"/>
          <w:sz w:val="20"/>
        </w:rPr>
      </w:pPr>
      <w:r w:rsidRPr="006138B4">
        <w:rPr>
          <w:rFonts w:ascii="Tahoma" w:hAnsi="Tahoma" w:cs="Tahoma"/>
          <w:sz w:val="20"/>
        </w:rPr>
        <w:t>на сумму гарантийного удержания</w:t>
      </w:r>
      <w:r w:rsidR="009F76AB" w:rsidRPr="006138B4">
        <w:rPr>
          <w:rFonts w:ascii="Tahoma" w:hAnsi="Tahoma" w:cs="Tahoma"/>
          <w:sz w:val="20"/>
        </w:rPr>
        <w:t>,</w:t>
      </w:r>
      <w:r w:rsidR="00A942D7" w:rsidRPr="006138B4">
        <w:rPr>
          <w:rFonts w:ascii="Tahoma" w:hAnsi="Tahoma" w:cs="Tahoma"/>
          <w:sz w:val="20"/>
        </w:rPr>
        <w:t xml:space="preserve"> согласованную Заказчиком к замене,</w:t>
      </w:r>
      <w:r w:rsidR="000653F2" w:rsidRPr="006138B4">
        <w:rPr>
          <w:rFonts w:ascii="Tahoma" w:hAnsi="Tahoma" w:cs="Tahoma"/>
          <w:sz w:val="20"/>
        </w:rPr>
        <w:t xml:space="preserve"> </w:t>
      </w:r>
    </w:p>
    <w:p w14:paraId="6569BA18" w14:textId="371CA349" w:rsidR="002F73DF" w:rsidRPr="006138B4" w:rsidRDefault="0020497C" w:rsidP="00E23241">
      <w:pPr>
        <w:pStyle w:val="afff1"/>
        <w:numPr>
          <w:ilvl w:val="0"/>
          <w:numId w:val="50"/>
        </w:numPr>
        <w:rPr>
          <w:rFonts w:ascii="Tahoma" w:hAnsi="Tahoma" w:cs="Tahoma"/>
          <w:sz w:val="20"/>
        </w:rPr>
      </w:pPr>
      <w:r w:rsidRPr="006138B4">
        <w:rPr>
          <w:rFonts w:ascii="Tahoma" w:hAnsi="Tahoma" w:cs="Tahoma"/>
          <w:sz w:val="20"/>
        </w:rPr>
        <w:t xml:space="preserve">имеющую срок действия, истекающий не ранее </w:t>
      </w:r>
      <w:r w:rsidR="00526E69" w:rsidRPr="006138B4">
        <w:rPr>
          <w:rFonts w:ascii="Tahoma" w:hAnsi="Tahoma" w:cs="Tahoma"/>
          <w:b/>
          <w:color w:val="FF0000"/>
          <w:sz w:val="20"/>
          <w:u w:color="FF0000"/>
        </w:rPr>
        <w:t>[</w:t>
      </w:r>
      <w:r w:rsidRPr="006138B4">
        <w:rPr>
          <w:rFonts w:ascii="Tahoma" w:hAnsi="Tahoma" w:cs="Tahoma"/>
          <w:sz w:val="20"/>
        </w:rPr>
        <w:t>конечного срока выполнения Работ по Договору/</w:t>
      </w:r>
      <w:r w:rsidR="00526E69" w:rsidRPr="006138B4">
        <w:rPr>
          <w:rFonts w:ascii="Tahoma" w:hAnsi="Tahoma" w:cs="Tahoma"/>
          <w:b/>
          <w:color w:val="FF0000"/>
          <w:sz w:val="20"/>
          <w:u w:color="FF0000"/>
        </w:rPr>
        <w:t>[</w:t>
      </w:r>
      <w:r w:rsidRPr="006138B4">
        <w:rPr>
          <w:rFonts w:ascii="Tahoma" w:hAnsi="Tahoma" w:cs="Tahoma"/>
          <w:sz w:val="20"/>
        </w:rPr>
        <w:t>соответствующему</w:t>
      </w:r>
      <w:r w:rsidR="00526E69" w:rsidRPr="006138B4">
        <w:rPr>
          <w:rFonts w:ascii="Tahoma" w:hAnsi="Tahoma" w:cs="Tahoma"/>
          <w:b/>
          <w:color w:val="FF0000"/>
          <w:sz w:val="20"/>
        </w:rPr>
        <w:t>]</w:t>
      </w:r>
      <w:r w:rsidRPr="006138B4">
        <w:rPr>
          <w:rFonts w:ascii="Tahoma" w:hAnsi="Tahoma" w:cs="Tahoma"/>
          <w:sz w:val="20"/>
        </w:rPr>
        <w:fldChar w:fldCharType="begin"/>
      </w:r>
      <w:r w:rsidRPr="006138B4">
        <w:rPr>
          <w:rFonts w:ascii="Tahoma" w:hAnsi="Tahoma" w:cs="Tahoma"/>
          <w:sz w:val="20"/>
        </w:rPr>
        <w:instrText xml:space="preserve"> NOTEREF _Ref161134889 \f \h </w:instrText>
      </w:r>
      <w:r w:rsidR="00D6497D" w:rsidRPr="006138B4">
        <w:rPr>
          <w:rFonts w:ascii="Tahoma" w:hAnsi="Tahoma" w:cs="Tahoma"/>
          <w:sz w:val="20"/>
        </w:rPr>
        <w:instrText xml:space="preserve"> \* MERGEFORMAT </w:instrText>
      </w:r>
      <w:r w:rsidRPr="006138B4">
        <w:rPr>
          <w:rFonts w:ascii="Tahoma" w:hAnsi="Tahoma" w:cs="Tahoma"/>
          <w:sz w:val="20"/>
        </w:rPr>
      </w:r>
      <w:r w:rsidRPr="006138B4">
        <w:rPr>
          <w:rFonts w:ascii="Tahoma" w:hAnsi="Tahoma" w:cs="Tahoma"/>
          <w:sz w:val="20"/>
        </w:rPr>
        <w:fldChar w:fldCharType="separate"/>
      </w:r>
      <w:r w:rsidR="007348AF" w:rsidRPr="00F16DDB">
        <w:rPr>
          <w:rStyle w:val="ad"/>
          <w:rFonts w:ascii="Tahoma" w:hAnsi="Tahoma" w:cs="Tahoma"/>
          <w:sz w:val="20"/>
        </w:rPr>
        <w:t>169</w:t>
      </w:r>
      <w:r w:rsidRPr="006138B4">
        <w:rPr>
          <w:rFonts w:ascii="Tahoma" w:hAnsi="Tahoma" w:cs="Tahoma"/>
          <w:sz w:val="20"/>
        </w:rPr>
        <w:fldChar w:fldCharType="end"/>
      </w:r>
      <w:r w:rsidR="00E07253" w:rsidRPr="006138B4">
        <w:rPr>
          <w:rFonts w:ascii="Tahoma" w:hAnsi="Tahoma" w:cs="Tahoma"/>
          <w:sz w:val="20"/>
        </w:rPr>
        <w:t xml:space="preserve"> Объекту</w:t>
      </w:r>
      <w:r w:rsidR="002A4EA7" w:rsidRPr="00DD7155">
        <w:rPr>
          <w:rFonts w:ascii="Tahoma" w:hAnsi="Tahoma" w:cs="Tahoma"/>
          <w:sz w:val="20"/>
          <w:highlight w:val="cyan"/>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2A4EA7" w:rsidRPr="00DD7155" w:rsidDel="002A4EA7">
        <w:rPr>
          <w:rFonts w:ascii="Tahoma" w:hAnsi="Tahoma" w:cs="Tahoma"/>
          <w:b/>
          <w:color w:val="FF0000"/>
          <w:sz w:val="20"/>
          <w:highlight w:val="cyan"/>
          <w:u w:color="FF0000"/>
        </w:rPr>
        <w:t xml:space="preserve"> </w:t>
      </w:r>
      <w:r w:rsidRPr="00DD7155">
        <w:rPr>
          <w:rFonts w:ascii="Tahoma" w:hAnsi="Tahoma" w:cs="Tahoma"/>
          <w:sz w:val="20"/>
          <w:highlight w:val="cyan"/>
        </w:rPr>
        <w:t xml:space="preserve">, </w:t>
      </w:r>
      <w:r w:rsidR="00526E69" w:rsidRPr="00526E69">
        <w:rPr>
          <w:rFonts w:ascii="Tahoma" w:hAnsi="Tahoma" w:cs="Tahoma"/>
          <w:b/>
          <w:color w:val="FF0000"/>
          <w:sz w:val="20"/>
          <w:u w:color="FF0000"/>
        </w:rPr>
        <w:t>[</w:t>
      </w:r>
      <w:r w:rsidRPr="00DD7155">
        <w:rPr>
          <w:rFonts w:ascii="Tahoma" w:hAnsi="Tahoma" w:cs="Tahoma"/>
          <w:sz w:val="20"/>
          <w:highlight w:val="cyan"/>
        </w:rPr>
        <w:t>указанному в п.</w:t>
      </w:r>
      <w:r w:rsidR="00526E69" w:rsidRPr="00526E69">
        <w:rPr>
          <w:rFonts w:ascii="Tahoma" w:hAnsi="Tahoma" w:cs="Tahoma"/>
          <w:b/>
          <w:color w:val="FF0000"/>
          <w:sz w:val="20"/>
          <w:u w:color="FF0000"/>
        </w:rPr>
        <w:t>[</w:t>
      </w:r>
      <w:r w:rsidRPr="00DD7155">
        <w:rPr>
          <w:rFonts w:ascii="Tahoma" w:hAnsi="Tahoma" w:cs="Tahoma"/>
          <w:sz w:val="20"/>
          <w:highlight w:val="cyan"/>
        </w:rPr>
        <w:t>•</w:t>
      </w:r>
      <w:r w:rsidR="00526E69" w:rsidRPr="00526E69">
        <w:rPr>
          <w:rFonts w:ascii="Tahoma" w:hAnsi="Tahoma" w:cs="Tahoma"/>
          <w:b/>
          <w:color w:val="FF0000"/>
          <w:sz w:val="20"/>
        </w:rPr>
        <w:t>]</w:t>
      </w:r>
      <w:r w:rsidRPr="00DD7155">
        <w:rPr>
          <w:rFonts w:ascii="Tahoma" w:hAnsi="Tahoma" w:cs="Tahoma"/>
          <w:sz w:val="20"/>
          <w:highlight w:val="cyan"/>
        </w:rPr>
        <w:t xml:space="preserve"> Договора/ Приложении Календарный план</w:t>
      </w:r>
      <w:r w:rsidR="00526E69" w:rsidRPr="00526E69">
        <w:rPr>
          <w:rFonts w:ascii="Tahoma" w:hAnsi="Tahoma" w:cs="Tahoma"/>
          <w:b/>
          <w:color w:val="FF0000"/>
          <w:sz w:val="20"/>
        </w:rPr>
        <w:t>]</w:t>
      </w:r>
      <w:r w:rsidRPr="00DD7155">
        <w:rPr>
          <w:rStyle w:val="ad"/>
          <w:rFonts w:ascii="Tahoma" w:hAnsi="Tahoma" w:cs="Tahoma"/>
          <w:sz w:val="20"/>
          <w:highlight w:val="cyan"/>
        </w:rPr>
        <w:footnoteReference w:id="173"/>
      </w:r>
      <w:r w:rsidR="00526E69" w:rsidRPr="00526E69">
        <w:rPr>
          <w:rFonts w:ascii="Tahoma" w:hAnsi="Tahoma" w:cs="Tahoma"/>
          <w:b/>
          <w:color w:val="FF0000"/>
          <w:sz w:val="20"/>
        </w:rPr>
        <w:t>]</w:t>
      </w:r>
      <w:r w:rsidRPr="00DD7155">
        <w:rPr>
          <w:rStyle w:val="ad"/>
          <w:rFonts w:ascii="Tahoma" w:hAnsi="Tahoma" w:cs="Tahoma"/>
          <w:sz w:val="20"/>
          <w:highlight w:val="cyan"/>
        </w:rPr>
        <w:footnoteReference w:id="174"/>
      </w:r>
      <w:r w:rsidRPr="00DD7155">
        <w:rPr>
          <w:rFonts w:ascii="Tahoma" w:hAnsi="Tahoma" w:cs="Tahoma"/>
          <w:sz w:val="20"/>
          <w:highlight w:val="cyan"/>
        </w:rPr>
        <w:t xml:space="preserve"> </w:t>
      </w:r>
      <w:r w:rsidRPr="00DD7155">
        <w:rPr>
          <w:rFonts w:ascii="Tahoma" w:hAnsi="Tahoma"/>
          <w:b/>
          <w:color w:val="FF0000"/>
          <w:sz w:val="20"/>
          <w:highlight w:val="cyan"/>
        </w:rPr>
        <w:t>/</w:t>
      </w:r>
      <w:r w:rsidRPr="00DD7155">
        <w:rPr>
          <w:rFonts w:ascii="Tahoma" w:hAnsi="Tahoma" w:cs="Tahoma"/>
          <w:sz w:val="20"/>
          <w:highlight w:val="cyan"/>
        </w:rPr>
        <w:t xml:space="preserve"> </w:t>
      </w:r>
      <w:r w:rsidR="00526E69" w:rsidRPr="00526E69">
        <w:rPr>
          <w:rFonts w:ascii="Tahoma" w:hAnsi="Tahoma" w:cs="Tahoma"/>
          <w:b/>
          <w:color w:val="FF0000"/>
          <w:sz w:val="20"/>
          <w:u w:color="FF0000"/>
        </w:rPr>
        <w:t>[</w:t>
      </w:r>
      <w:r w:rsidRPr="00DD7155">
        <w:rPr>
          <w:rFonts w:ascii="Tahoma" w:hAnsi="Tahoma" w:cs="Tahoma"/>
          <w:sz w:val="20"/>
          <w:highlight w:val="cyan"/>
        </w:rPr>
        <w:t xml:space="preserve">не ранее истечения гарантийного срока по </w:t>
      </w:r>
      <w:r w:rsidR="00526E69" w:rsidRPr="00526E69">
        <w:rPr>
          <w:rFonts w:ascii="Tahoma" w:hAnsi="Tahoma" w:cs="Tahoma"/>
          <w:b/>
          <w:color w:val="FF0000"/>
          <w:sz w:val="20"/>
          <w:u w:color="FF0000"/>
        </w:rPr>
        <w:t>[</w:t>
      </w:r>
      <w:r w:rsidRPr="00DD7155">
        <w:rPr>
          <w:rFonts w:ascii="Tahoma" w:hAnsi="Tahoma" w:cs="Tahoma"/>
          <w:sz w:val="20"/>
          <w:highlight w:val="cyan"/>
        </w:rPr>
        <w:t>соответствующему</w:t>
      </w:r>
      <w:r w:rsidR="00526E69" w:rsidRPr="00526E69">
        <w:rPr>
          <w:rFonts w:ascii="Tahoma" w:hAnsi="Tahoma" w:cs="Tahoma"/>
          <w:b/>
          <w:color w:val="FF0000"/>
          <w:sz w:val="20"/>
        </w:rPr>
        <w:t>]</w:t>
      </w:r>
      <w:r w:rsidRPr="00DD7155">
        <w:rPr>
          <w:rFonts w:ascii="Tahoma" w:hAnsi="Tahoma" w:cs="Tahoma"/>
          <w:sz w:val="20"/>
          <w:highlight w:val="cyan"/>
          <w:vertAlign w:val="superscript"/>
        </w:rPr>
        <w:fldChar w:fldCharType="begin"/>
      </w:r>
      <w:r w:rsidRPr="00DD7155">
        <w:rPr>
          <w:rFonts w:ascii="Tahoma" w:hAnsi="Tahoma" w:cs="Tahoma"/>
          <w:sz w:val="20"/>
          <w:highlight w:val="cyan"/>
        </w:rPr>
        <w:instrText xml:space="preserve"> NOTEREF _Ref161134889 \f \h </w:instrText>
      </w:r>
      <w:r w:rsidR="00D6497D" w:rsidRPr="00DD7155">
        <w:rPr>
          <w:rFonts w:ascii="Tahoma" w:hAnsi="Tahoma" w:cs="Tahoma"/>
          <w:sz w:val="20"/>
          <w:highlight w:val="cyan"/>
          <w:vertAlign w:val="superscript"/>
        </w:rPr>
        <w:instrText xml:space="preserve"> \* MERGEFORMAT </w:instrText>
      </w:r>
      <w:r w:rsidRPr="00DD7155">
        <w:rPr>
          <w:rFonts w:ascii="Tahoma" w:hAnsi="Tahoma" w:cs="Tahoma"/>
          <w:sz w:val="20"/>
          <w:highlight w:val="cyan"/>
          <w:vertAlign w:val="superscript"/>
        </w:rPr>
      </w:r>
      <w:r w:rsidRPr="00DD7155">
        <w:rPr>
          <w:rFonts w:ascii="Tahoma" w:hAnsi="Tahoma" w:cs="Tahoma"/>
          <w:sz w:val="20"/>
          <w:highlight w:val="cyan"/>
          <w:vertAlign w:val="superscript"/>
        </w:rPr>
        <w:fldChar w:fldCharType="separate"/>
      </w:r>
      <w:r w:rsidR="007348AF" w:rsidRPr="00F16DDB">
        <w:rPr>
          <w:rStyle w:val="ad"/>
          <w:rFonts w:ascii="Tahoma" w:hAnsi="Tahoma" w:cs="Tahoma"/>
          <w:sz w:val="20"/>
          <w:highlight w:val="cyan"/>
        </w:rPr>
        <w:t>169</w:t>
      </w:r>
      <w:r w:rsidRPr="00DD7155">
        <w:rPr>
          <w:rFonts w:ascii="Tahoma" w:hAnsi="Tahoma" w:cs="Tahoma"/>
          <w:sz w:val="20"/>
          <w:highlight w:val="cyan"/>
          <w:vertAlign w:val="superscript"/>
        </w:rPr>
        <w:fldChar w:fldCharType="end"/>
      </w:r>
      <w:r w:rsidRPr="00DD7155">
        <w:rPr>
          <w:rFonts w:ascii="Tahoma" w:hAnsi="Tahoma" w:cs="Tahoma"/>
          <w:sz w:val="20"/>
          <w:highlight w:val="cyan"/>
        </w:rPr>
        <w:t xml:space="preserve"> Объекту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2A4EA7" w:rsidRPr="00DD7155" w:rsidDel="002A4EA7">
        <w:rPr>
          <w:rFonts w:ascii="Tahoma" w:hAnsi="Tahoma" w:cs="Tahoma"/>
          <w:b/>
          <w:color w:val="FF0000"/>
          <w:sz w:val="20"/>
          <w:highlight w:val="cyan"/>
          <w:u w:color="FF0000"/>
        </w:rPr>
        <w:t xml:space="preserve"> </w:t>
      </w:r>
      <w:r w:rsidRPr="00DD7155">
        <w:rPr>
          <w:rFonts w:ascii="Tahoma" w:hAnsi="Tahoma" w:cs="Tahoma"/>
          <w:sz w:val="20"/>
          <w:highlight w:val="cyan"/>
        </w:rPr>
        <w:t xml:space="preserve">, с учетом </w:t>
      </w:r>
      <w:r w:rsidR="00526E69" w:rsidRPr="00526E69">
        <w:rPr>
          <w:rFonts w:ascii="Tahoma" w:hAnsi="Tahoma" w:cs="Tahoma"/>
          <w:b/>
          <w:color w:val="FF0000"/>
          <w:sz w:val="20"/>
          <w:u w:color="FF0000"/>
        </w:rPr>
        <w:t>[</w:t>
      </w:r>
      <w:r w:rsidRPr="00DD7155">
        <w:rPr>
          <w:rFonts w:ascii="Tahoma" w:hAnsi="Tahoma" w:cs="Tahoma"/>
          <w:sz w:val="20"/>
          <w:highlight w:val="cyan"/>
        </w:rPr>
        <w:t>•</w:t>
      </w:r>
      <w:r w:rsidR="00526E69" w:rsidRPr="00526E69">
        <w:rPr>
          <w:rFonts w:ascii="Tahoma" w:hAnsi="Tahoma" w:cs="Tahoma"/>
          <w:b/>
          <w:color w:val="FF0000"/>
          <w:sz w:val="20"/>
        </w:rPr>
        <w:t>]</w:t>
      </w:r>
      <w:r w:rsidRPr="00DD7155">
        <w:rPr>
          <w:rFonts w:ascii="Tahoma" w:hAnsi="Tahoma" w:cs="Tahoma"/>
          <w:sz w:val="20"/>
          <w:highlight w:val="cyan"/>
        </w:rPr>
        <w:t xml:space="preserve"> р.д. для подписания Акта об окончании </w:t>
      </w:r>
      <w:r w:rsidR="004B0C30" w:rsidRPr="00DD7155">
        <w:rPr>
          <w:rFonts w:ascii="Tahoma" w:hAnsi="Tahoma" w:cs="Tahoma"/>
          <w:sz w:val="20"/>
          <w:highlight w:val="cyan"/>
        </w:rPr>
        <w:t xml:space="preserve">гарантийного </w:t>
      </w:r>
      <w:r w:rsidRPr="00DD7155">
        <w:rPr>
          <w:rFonts w:ascii="Tahoma" w:hAnsi="Tahoma" w:cs="Tahoma"/>
          <w:sz w:val="20"/>
          <w:highlight w:val="cyan"/>
        </w:rPr>
        <w:t xml:space="preserve">срока </w:t>
      </w:r>
      <w:r w:rsidR="00526E69" w:rsidRPr="00526E69">
        <w:rPr>
          <w:rFonts w:ascii="Tahoma" w:hAnsi="Tahoma" w:cs="Tahoma"/>
          <w:b/>
          <w:color w:val="FF0000"/>
          <w:sz w:val="20"/>
          <w:u w:color="FF0000"/>
        </w:rPr>
        <w:t>[</w:t>
      </w:r>
      <w:r w:rsidRPr="00DD7155">
        <w:rPr>
          <w:rFonts w:ascii="Tahoma" w:hAnsi="Tahoma" w:cs="Tahoma"/>
          <w:sz w:val="20"/>
          <w:highlight w:val="cyan"/>
        </w:rPr>
        <w:t>соответствующего</w:t>
      </w:r>
      <w:r w:rsidR="00526E69" w:rsidRPr="00526E69">
        <w:rPr>
          <w:rFonts w:ascii="Tahoma" w:hAnsi="Tahoma" w:cs="Tahoma"/>
          <w:b/>
          <w:color w:val="FF0000"/>
          <w:sz w:val="20"/>
        </w:rPr>
        <w:t>]</w:t>
      </w:r>
      <w:r w:rsidRPr="00DD7155">
        <w:rPr>
          <w:rFonts w:ascii="Tahoma" w:hAnsi="Tahoma" w:cs="Tahoma"/>
          <w:sz w:val="20"/>
          <w:highlight w:val="cyan"/>
          <w:vertAlign w:val="superscript"/>
        </w:rPr>
        <w:fldChar w:fldCharType="begin"/>
      </w:r>
      <w:r w:rsidRPr="00DD7155">
        <w:rPr>
          <w:rFonts w:ascii="Tahoma" w:hAnsi="Tahoma" w:cs="Tahoma"/>
          <w:sz w:val="20"/>
          <w:highlight w:val="cyan"/>
        </w:rPr>
        <w:instrText xml:space="preserve"> NOTEREF _Ref161134889 \f \h </w:instrText>
      </w:r>
      <w:r w:rsidR="00D6497D" w:rsidRPr="00DD7155">
        <w:rPr>
          <w:rFonts w:ascii="Tahoma" w:hAnsi="Tahoma" w:cs="Tahoma"/>
          <w:sz w:val="20"/>
          <w:highlight w:val="cyan"/>
          <w:vertAlign w:val="superscript"/>
        </w:rPr>
        <w:instrText xml:space="preserve"> \* MERGEFORMAT </w:instrText>
      </w:r>
      <w:r w:rsidRPr="00DD7155">
        <w:rPr>
          <w:rFonts w:ascii="Tahoma" w:hAnsi="Tahoma" w:cs="Tahoma"/>
          <w:sz w:val="20"/>
          <w:highlight w:val="cyan"/>
          <w:vertAlign w:val="superscript"/>
        </w:rPr>
      </w:r>
      <w:r w:rsidRPr="00DD7155">
        <w:rPr>
          <w:rFonts w:ascii="Tahoma" w:hAnsi="Tahoma" w:cs="Tahoma"/>
          <w:sz w:val="20"/>
          <w:highlight w:val="cyan"/>
          <w:vertAlign w:val="superscript"/>
        </w:rPr>
        <w:fldChar w:fldCharType="separate"/>
      </w:r>
      <w:r w:rsidR="007348AF" w:rsidRPr="00F16DDB">
        <w:rPr>
          <w:rStyle w:val="ad"/>
          <w:rFonts w:ascii="Tahoma" w:hAnsi="Tahoma" w:cs="Tahoma"/>
          <w:sz w:val="20"/>
          <w:highlight w:val="cyan"/>
        </w:rPr>
        <w:t>169</w:t>
      </w:r>
      <w:r w:rsidRPr="00DD7155">
        <w:rPr>
          <w:rFonts w:ascii="Tahoma" w:hAnsi="Tahoma" w:cs="Tahoma"/>
          <w:sz w:val="20"/>
          <w:highlight w:val="cyan"/>
          <w:vertAlign w:val="superscript"/>
        </w:rPr>
        <w:fldChar w:fldCharType="end"/>
      </w:r>
      <w:r w:rsidRPr="00DD7155">
        <w:rPr>
          <w:rFonts w:ascii="Tahoma" w:hAnsi="Tahoma" w:cs="Tahoma"/>
          <w:sz w:val="20"/>
          <w:highlight w:val="cyan"/>
        </w:rPr>
        <w:t xml:space="preserve"> Объекта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2A4EA7" w:rsidRPr="006138B4" w:rsidDel="002A4EA7">
        <w:rPr>
          <w:rFonts w:ascii="Tahoma" w:hAnsi="Tahoma" w:cs="Tahoma"/>
          <w:b/>
          <w:color w:val="FF0000"/>
          <w:sz w:val="20"/>
          <w:u w:color="FF0000"/>
        </w:rPr>
        <w:t xml:space="preserve"> </w:t>
      </w:r>
      <w:r w:rsidRPr="006138B4">
        <w:rPr>
          <w:rFonts w:ascii="Tahoma" w:hAnsi="Tahoma" w:cs="Tahoma"/>
          <w:sz w:val="20"/>
        </w:rPr>
        <w:t xml:space="preserve">, </w:t>
      </w:r>
      <w:r w:rsidR="00526E69" w:rsidRPr="006138B4">
        <w:rPr>
          <w:rFonts w:ascii="Tahoma" w:hAnsi="Tahoma" w:cs="Tahoma"/>
          <w:b/>
          <w:color w:val="FF0000"/>
          <w:sz w:val="20"/>
          <w:u w:color="FF0000"/>
        </w:rPr>
        <w:t>[</w:t>
      </w:r>
      <w:r w:rsidRPr="006138B4">
        <w:rPr>
          <w:rFonts w:ascii="Tahoma" w:hAnsi="Tahoma" w:cs="Tahoma"/>
          <w:sz w:val="20"/>
        </w:rPr>
        <w:t xml:space="preserve">указанному в пункте </w:t>
      </w:r>
      <w:r w:rsidR="00526E69" w:rsidRPr="006138B4">
        <w:rPr>
          <w:rFonts w:ascii="Tahoma" w:hAnsi="Tahoma" w:cs="Tahoma"/>
          <w:b/>
          <w:color w:val="FF0000"/>
          <w:sz w:val="20"/>
          <w:u w:color="FF0000"/>
        </w:rPr>
        <w:t>[</w:t>
      </w:r>
      <w:r w:rsidRPr="006138B4">
        <w:rPr>
          <w:rFonts w:ascii="Tahoma" w:hAnsi="Tahoma" w:cs="Tahoma"/>
          <w:sz w:val="20"/>
        </w:rPr>
        <w:t>•</w:t>
      </w:r>
      <w:r w:rsidR="00526E69" w:rsidRPr="006138B4">
        <w:rPr>
          <w:rFonts w:ascii="Tahoma" w:hAnsi="Tahoma" w:cs="Tahoma"/>
          <w:b/>
          <w:color w:val="FF0000"/>
          <w:sz w:val="20"/>
        </w:rPr>
        <w:t>]</w:t>
      </w:r>
      <w:r w:rsidRPr="006138B4">
        <w:rPr>
          <w:rFonts w:ascii="Tahoma" w:hAnsi="Tahoma" w:cs="Tahoma"/>
          <w:sz w:val="20"/>
        </w:rPr>
        <w:t xml:space="preserve"> Договора</w:t>
      </w:r>
      <w:r w:rsidR="00526E69" w:rsidRPr="006138B4">
        <w:rPr>
          <w:rFonts w:ascii="Tahoma" w:hAnsi="Tahoma" w:cs="Tahoma"/>
          <w:b/>
          <w:color w:val="FF0000"/>
          <w:sz w:val="20"/>
        </w:rPr>
        <w:t>]</w:t>
      </w:r>
      <w:r w:rsidRPr="006138B4">
        <w:rPr>
          <w:rFonts w:ascii="Tahoma" w:hAnsi="Tahoma" w:cs="Tahoma"/>
          <w:sz w:val="20"/>
        </w:rPr>
        <w:t>,</w:t>
      </w:r>
      <w:r w:rsidR="00526E69" w:rsidRPr="006138B4">
        <w:rPr>
          <w:rFonts w:ascii="Tahoma" w:hAnsi="Tahoma" w:cs="Tahoma"/>
          <w:b/>
          <w:color w:val="FF0000"/>
          <w:sz w:val="20"/>
        </w:rPr>
        <w:t>]</w:t>
      </w:r>
      <w:r w:rsidRPr="006138B4">
        <w:rPr>
          <w:rStyle w:val="ad"/>
          <w:rFonts w:ascii="Tahoma" w:hAnsi="Tahoma" w:cs="Tahoma"/>
          <w:sz w:val="20"/>
        </w:rPr>
        <w:footnoteReference w:id="175"/>
      </w:r>
      <w:r w:rsidRPr="006138B4">
        <w:rPr>
          <w:rFonts w:ascii="Tahoma" w:hAnsi="Tahoma" w:cs="Tahoma"/>
          <w:sz w:val="20"/>
        </w:rPr>
        <w:t xml:space="preserve"> плюс </w:t>
      </w:r>
      <w:r w:rsidR="00E23241" w:rsidRPr="006138B4">
        <w:rPr>
          <w:rFonts w:ascii="Tahoma" w:hAnsi="Tahoma" w:cs="Tahoma"/>
          <w:sz w:val="20"/>
        </w:rPr>
        <w:t>дополнительный период</w:t>
      </w:r>
      <w:r w:rsidRPr="006138B4">
        <w:rPr>
          <w:rFonts w:ascii="Tahoma" w:hAnsi="Tahoma" w:cs="Tahoma"/>
          <w:sz w:val="20"/>
        </w:rPr>
        <w:t>.</w:t>
      </w:r>
      <w:r w:rsidR="00E23241" w:rsidRPr="006138B4">
        <w:rPr>
          <w:rFonts w:ascii="Tahoma" w:hAnsi="Tahoma" w:cs="Tahoma"/>
          <w:sz w:val="20"/>
        </w:rPr>
        <w:t xml:space="preserve"> </w:t>
      </w:r>
    </w:p>
    <w:p w14:paraId="3E0FA757" w14:textId="475D0655" w:rsidR="00E23241" w:rsidRPr="006138B4" w:rsidRDefault="00526E69" w:rsidP="00E23241">
      <w:pPr>
        <w:pStyle w:val="afff1"/>
        <w:numPr>
          <w:ilvl w:val="0"/>
          <w:numId w:val="50"/>
        </w:numPr>
        <w:rPr>
          <w:rFonts w:ascii="Tahoma" w:hAnsi="Tahoma" w:cs="Tahoma"/>
          <w:sz w:val="20"/>
        </w:rPr>
      </w:pPr>
      <w:r w:rsidRPr="006138B4">
        <w:rPr>
          <w:rFonts w:ascii="Tahoma" w:hAnsi="Tahoma" w:cs="Tahoma"/>
          <w:sz w:val="20"/>
        </w:rPr>
        <w:t xml:space="preserve">Дополнительный период: </w:t>
      </w:r>
      <w:r w:rsidRPr="006138B4">
        <w:rPr>
          <w:rFonts w:ascii="Tahoma" w:hAnsi="Tahoma" w:cs="Tahoma"/>
          <w:b/>
          <w:color w:val="FF0000"/>
          <w:sz w:val="20"/>
        </w:rPr>
        <w:t>[</w:t>
      </w:r>
      <w:r w:rsidR="00157093" w:rsidRPr="006138B4">
        <w:rPr>
          <w:rFonts w:ascii="Tahoma" w:hAnsi="Tahoma" w:cs="Tahoma"/>
          <w:sz w:val="20"/>
        </w:rPr>
        <w:t>45</w:t>
      </w:r>
      <w:r w:rsidRPr="006138B4">
        <w:rPr>
          <w:rFonts w:ascii="Tahoma" w:hAnsi="Tahoma" w:cs="Tahoma"/>
          <w:b/>
          <w:color w:val="FF0000"/>
          <w:sz w:val="20"/>
        </w:rPr>
        <w:t>]</w:t>
      </w:r>
      <w:r w:rsidR="00157093" w:rsidRPr="006138B4">
        <w:rPr>
          <w:rFonts w:ascii="Tahoma" w:hAnsi="Tahoma" w:cs="Tahoma"/>
          <w:sz w:val="20"/>
        </w:rPr>
        <w:t xml:space="preserve">/ </w:t>
      </w:r>
      <w:r w:rsidRPr="006138B4">
        <w:rPr>
          <w:rFonts w:ascii="Tahoma" w:hAnsi="Tahoma" w:cs="Tahoma"/>
          <w:b/>
          <w:color w:val="FF0000"/>
          <w:sz w:val="20"/>
        </w:rPr>
        <w:t>[</w:t>
      </w:r>
      <w:r w:rsidR="00157093" w:rsidRPr="006138B4">
        <w:rPr>
          <w:rFonts w:ascii="Tahoma" w:hAnsi="Tahoma" w:cs="Tahoma"/>
          <w:sz w:val="20"/>
        </w:rPr>
        <w:t>•</w:t>
      </w:r>
      <w:r w:rsidRPr="006138B4">
        <w:rPr>
          <w:rFonts w:ascii="Tahoma" w:hAnsi="Tahoma" w:cs="Tahoma"/>
          <w:b/>
          <w:color w:val="FF0000"/>
          <w:sz w:val="20"/>
        </w:rPr>
        <w:t>]</w:t>
      </w:r>
      <w:r w:rsidR="00E23241" w:rsidRPr="006138B4">
        <w:rPr>
          <w:rFonts w:ascii="Tahoma" w:hAnsi="Tahoma" w:cs="Tahoma"/>
          <w:sz w:val="20"/>
        </w:rPr>
        <w:t xml:space="preserve"> р.д.</w:t>
      </w:r>
      <w:r w:rsidR="00E23241" w:rsidRPr="006138B4">
        <w:rPr>
          <w:rFonts w:ascii="Tahoma" w:hAnsi="Tahoma" w:cs="Tahoma"/>
          <w:sz w:val="20"/>
          <w:vertAlign w:val="superscript"/>
        </w:rPr>
        <w:footnoteReference w:id="176"/>
      </w:r>
    </w:p>
    <w:p w14:paraId="2BD5DE23" w14:textId="32749269" w:rsidR="00526E69" w:rsidRPr="006138B4" w:rsidRDefault="00526E69" w:rsidP="00526E69">
      <w:pPr>
        <w:pStyle w:val="afff1"/>
        <w:numPr>
          <w:ilvl w:val="0"/>
          <w:numId w:val="50"/>
        </w:numPr>
        <w:spacing w:before="120" w:after="240"/>
        <w:rPr>
          <w:rFonts w:ascii="Tahoma" w:hAnsi="Tahoma" w:cs="Tahoma"/>
          <w:sz w:val="20"/>
        </w:rPr>
      </w:pPr>
      <w:r w:rsidRPr="006138B4">
        <w:rPr>
          <w:rFonts w:ascii="Tahoma" w:hAnsi="Tahoma" w:cs="Tahoma"/>
          <w:sz w:val="20"/>
        </w:rPr>
        <w:t xml:space="preserve">составленную по форме </w:t>
      </w:r>
      <w:r w:rsidRPr="006138B4">
        <w:rPr>
          <w:rFonts w:ascii="Tahoma" w:hAnsi="Tahoma" w:cs="Tahoma"/>
          <w:b/>
          <w:color w:val="FF0000"/>
          <w:sz w:val="20"/>
        </w:rPr>
        <w:t>[</w:t>
      </w:r>
      <w:r w:rsidRPr="006138B4">
        <w:rPr>
          <w:rFonts w:ascii="Tahoma" w:hAnsi="Tahoma" w:cs="Tahoma"/>
          <w:sz w:val="20"/>
        </w:rPr>
        <w:t xml:space="preserve"> «Независимая гарантия исполнения обязательств» </w:t>
      </w:r>
      <w:r w:rsidRPr="006138B4">
        <w:rPr>
          <w:rFonts w:ascii="Tahoma" w:hAnsi="Tahoma" w:cs="Tahoma"/>
          <w:b/>
          <w:color w:val="FF0000"/>
          <w:sz w:val="20"/>
        </w:rPr>
        <w:t>]</w:t>
      </w:r>
      <w:r w:rsidRPr="006138B4">
        <w:rPr>
          <w:rFonts w:ascii="Tahoma" w:hAnsi="Tahoma" w:cs="Tahoma"/>
          <w:sz w:val="20"/>
        </w:rPr>
        <w:t xml:space="preserve"> / </w:t>
      </w:r>
      <w:r w:rsidRPr="006138B4">
        <w:rPr>
          <w:rFonts w:ascii="Tahoma" w:hAnsi="Tahoma" w:cs="Tahoma"/>
          <w:b/>
          <w:color w:val="FF0000"/>
          <w:sz w:val="20"/>
        </w:rPr>
        <w:t>[</w:t>
      </w:r>
      <w:r w:rsidRPr="006138B4">
        <w:rPr>
          <w:rFonts w:ascii="Tahoma" w:hAnsi="Tahoma" w:cs="Tahoma"/>
          <w:sz w:val="20"/>
        </w:rPr>
        <w:t xml:space="preserve"> «Независимая гарантия исполнения обязательств в гарантийный период» </w:t>
      </w:r>
      <w:r w:rsidRPr="006138B4">
        <w:rPr>
          <w:rFonts w:ascii="Tahoma" w:hAnsi="Tahoma" w:cs="Tahoma"/>
          <w:b/>
          <w:color w:val="FF0000"/>
          <w:sz w:val="20"/>
        </w:rPr>
        <w:t>]</w:t>
      </w:r>
      <w:r w:rsidRPr="006138B4">
        <w:rPr>
          <w:rFonts w:ascii="Tahoma" w:hAnsi="Tahoma" w:cs="Tahoma"/>
          <w:sz w:val="20"/>
        </w:rPr>
        <w:t>.</w:t>
      </w:r>
    </w:p>
    <w:tbl>
      <w:tblPr>
        <w:tblW w:w="10491" w:type="dxa"/>
        <w:tblInd w:w="-993" w:type="dxa"/>
        <w:tblBorders>
          <w:insideH w:val="dotted" w:sz="4" w:space="0" w:color="auto"/>
          <w:insideV w:val="dotted" w:sz="4" w:space="0" w:color="auto"/>
        </w:tblBorders>
        <w:shd w:val="clear" w:color="auto" w:fill="FFFFFF" w:themeFill="background1"/>
        <w:tblLayout w:type="fixed"/>
        <w:tblCellMar>
          <w:left w:w="0" w:type="dxa"/>
          <w:right w:w="284" w:type="dxa"/>
        </w:tblCellMar>
        <w:tblLook w:val="04A0" w:firstRow="1" w:lastRow="0" w:firstColumn="1" w:lastColumn="0" w:noHBand="0" w:noVBand="1"/>
      </w:tblPr>
      <w:tblGrid>
        <w:gridCol w:w="1135"/>
        <w:gridCol w:w="9356"/>
      </w:tblGrid>
      <w:tr w:rsidR="00526E69" w:rsidRPr="00592D52" w14:paraId="1069D288" w14:textId="77777777" w:rsidTr="00682DCB">
        <w:trPr>
          <w:trHeight w:val="280"/>
        </w:trPr>
        <w:tc>
          <w:tcPr>
            <w:tcW w:w="1135" w:type="dxa"/>
            <w:shd w:val="clear" w:color="auto" w:fill="FFFFFF" w:themeFill="background1"/>
          </w:tcPr>
          <w:p w14:paraId="1AFD56C3" w14:textId="2B77ACDB" w:rsidR="00526E69" w:rsidRPr="005903DB" w:rsidRDefault="00526E69" w:rsidP="00526E69">
            <w:pPr>
              <w:pStyle w:val="afff1"/>
              <w:numPr>
                <w:ilvl w:val="1"/>
                <w:numId w:val="13"/>
              </w:numPr>
              <w:spacing w:before="120" w:after="240"/>
              <w:ind w:left="142" w:hanging="142"/>
              <w:rPr>
                <w:rFonts w:ascii="Tahoma" w:hAnsi="Tahoma" w:cs="Tahoma"/>
                <w:sz w:val="20"/>
                <w:szCs w:val="20"/>
              </w:rPr>
            </w:pPr>
          </w:p>
        </w:tc>
        <w:tc>
          <w:tcPr>
            <w:tcW w:w="9356" w:type="dxa"/>
            <w:shd w:val="clear" w:color="auto" w:fill="FFFFFF" w:themeFill="background1"/>
          </w:tcPr>
          <w:p w14:paraId="46B7B364" w14:textId="292F0B9A" w:rsidR="00526E69" w:rsidRPr="005903DB" w:rsidRDefault="00526E69" w:rsidP="00D97980">
            <w:pPr>
              <w:spacing w:after="120"/>
              <w:ind w:left="143" w:firstLine="0"/>
              <w:rPr>
                <w:rFonts w:ascii="Tahoma" w:hAnsi="Tahoma" w:cs="Tahoma"/>
                <w:sz w:val="20"/>
                <w:szCs w:val="20"/>
              </w:rPr>
            </w:pPr>
            <w:r w:rsidRPr="00A8588D">
              <w:rPr>
                <w:rFonts w:ascii="Tahoma" w:hAnsi="Tahoma" w:cs="Tahoma"/>
                <w:sz w:val="20"/>
                <w:highlight w:val="cyan"/>
              </w:rPr>
              <w:t>В случае использования Подрядчиком права замены гарантийного удержания на независимую гарантию Заказчик перечисляет Подрядчику</w:t>
            </w:r>
            <w:r w:rsidRPr="005903DB">
              <w:rPr>
                <w:rFonts w:ascii="Tahoma" w:hAnsi="Tahoma" w:cs="Tahoma"/>
                <w:sz w:val="20"/>
                <w:szCs w:val="20"/>
              </w:rPr>
              <w:t>:</w:t>
            </w:r>
          </w:p>
        </w:tc>
      </w:tr>
    </w:tbl>
    <w:tbl>
      <w:tblPr>
        <w:tblStyle w:val="64"/>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356"/>
      </w:tblGrid>
      <w:tr w:rsidR="00526E69" w:rsidRPr="00592D52" w14:paraId="5724A8A5" w14:textId="77777777" w:rsidTr="00526E69">
        <w:trPr>
          <w:trHeight w:val="280"/>
        </w:trPr>
        <w:tc>
          <w:tcPr>
            <w:tcW w:w="1135" w:type="dxa"/>
            <w:tcBorders>
              <w:left w:val="nil"/>
              <w:right w:val="dotted" w:sz="4" w:space="0" w:color="auto"/>
            </w:tcBorders>
            <w:shd w:val="clear" w:color="auto" w:fill="auto"/>
          </w:tcPr>
          <w:p w14:paraId="46BE5EA8" w14:textId="77777777" w:rsidR="00526E69" w:rsidRPr="005903DB" w:rsidRDefault="00526E69" w:rsidP="00526E69">
            <w:pPr>
              <w:tabs>
                <w:tab w:val="left" w:pos="1029"/>
                <w:tab w:val="left" w:pos="1418"/>
                <w:tab w:val="left" w:pos="3119"/>
              </w:tabs>
              <w:ind w:firstLine="0"/>
              <w:rPr>
                <w:rFonts w:ascii="Tahoma" w:hAnsi="Tahoma" w:cs="Tahoma"/>
                <w:i/>
                <w:sz w:val="16"/>
                <w:szCs w:val="16"/>
              </w:rPr>
            </w:pPr>
            <w:r w:rsidRPr="005903DB">
              <w:rPr>
                <w:rFonts w:ascii="Tahoma" w:hAnsi="Tahoma" w:cs="Tahoma"/>
                <w:i/>
                <w:sz w:val="16"/>
                <w:szCs w:val="16"/>
              </w:rPr>
              <w:t>Размер</w:t>
            </w:r>
          </w:p>
        </w:tc>
        <w:tc>
          <w:tcPr>
            <w:tcW w:w="9356" w:type="dxa"/>
            <w:tcBorders>
              <w:left w:val="dotted" w:sz="4" w:space="0" w:color="auto"/>
            </w:tcBorders>
            <w:shd w:val="clear" w:color="auto" w:fill="F2F2F2"/>
          </w:tcPr>
          <w:p w14:paraId="1042362A" w14:textId="77777777" w:rsidR="00526E69" w:rsidRPr="005903DB" w:rsidRDefault="00526E69" w:rsidP="00D97980">
            <w:pPr>
              <w:tabs>
                <w:tab w:val="left" w:pos="1029"/>
                <w:tab w:val="left" w:pos="1418"/>
                <w:tab w:val="left" w:pos="3119"/>
              </w:tabs>
              <w:ind w:left="143" w:firstLine="0"/>
              <w:rPr>
                <w:rFonts w:ascii="Tahoma" w:hAnsi="Tahoma" w:cs="Tahoma"/>
                <w:sz w:val="20"/>
                <w:szCs w:val="20"/>
              </w:rPr>
            </w:pPr>
            <w:r w:rsidRPr="005903DB">
              <w:rPr>
                <w:rFonts w:ascii="Tahoma" w:hAnsi="Tahoma" w:cs="Tahoma"/>
                <w:sz w:val="20"/>
                <w:szCs w:val="20"/>
              </w:rPr>
              <w:t>сумму гарантийного удержания, за вычетом использованной части</w:t>
            </w:r>
          </w:p>
        </w:tc>
      </w:tr>
      <w:tr w:rsidR="00526E69" w:rsidRPr="00592D52" w14:paraId="28A6AD2D" w14:textId="77777777" w:rsidTr="00526E69">
        <w:trPr>
          <w:trHeight w:val="280"/>
        </w:trPr>
        <w:tc>
          <w:tcPr>
            <w:tcW w:w="1135" w:type="dxa"/>
            <w:tcBorders>
              <w:left w:val="nil"/>
              <w:right w:val="dotted" w:sz="4" w:space="0" w:color="auto"/>
            </w:tcBorders>
            <w:shd w:val="clear" w:color="auto" w:fill="auto"/>
          </w:tcPr>
          <w:p w14:paraId="3466B568" w14:textId="77777777" w:rsidR="00526E69" w:rsidRPr="005903DB" w:rsidRDefault="00526E69" w:rsidP="00526E69">
            <w:pPr>
              <w:tabs>
                <w:tab w:val="left" w:pos="1029"/>
                <w:tab w:val="left" w:pos="1418"/>
                <w:tab w:val="left" w:pos="3119"/>
              </w:tabs>
              <w:ind w:firstLine="0"/>
              <w:rPr>
                <w:rFonts w:ascii="Tahoma" w:hAnsi="Tahoma" w:cs="Tahoma"/>
                <w:sz w:val="16"/>
                <w:szCs w:val="16"/>
              </w:rPr>
            </w:pPr>
            <w:r w:rsidRPr="005903DB">
              <w:rPr>
                <w:rFonts w:ascii="Tahoma" w:hAnsi="Tahoma" w:cs="Tahoma"/>
                <w:i/>
                <w:sz w:val="16"/>
                <w:szCs w:val="16"/>
              </w:rPr>
              <w:t>Единый платежный день</w:t>
            </w:r>
          </w:p>
        </w:tc>
        <w:tc>
          <w:tcPr>
            <w:tcW w:w="9356" w:type="dxa"/>
            <w:tcBorders>
              <w:left w:val="dotted" w:sz="4" w:space="0" w:color="auto"/>
            </w:tcBorders>
            <w:shd w:val="clear" w:color="auto" w:fill="F2F2F2"/>
          </w:tcPr>
          <w:p w14:paraId="634A2D19" w14:textId="77777777" w:rsidR="00526E69" w:rsidRPr="00A8588D" w:rsidRDefault="00526E69" w:rsidP="00D97980">
            <w:pPr>
              <w:tabs>
                <w:tab w:val="left" w:pos="1029"/>
                <w:tab w:val="left" w:pos="1418"/>
                <w:tab w:val="left" w:pos="3119"/>
              </w:tabs>
              <w:ind w:left="143" w:firstLine="0"/>
              <w:rPr>
                <w:rFonts w:ascii="Tahoma" w:eastAsia="Tahoma" w:hAnsi="Tahoma" w:cs="Tahoma"/>
                <w:bCs/>
                <w:color w:val="F79646" w:themeColor="accent6"/>
                <w:sz w:val="20"/>
                <w:szCs w:val="20"/>
                <w:lang w:val="en-US"/>
              </w:rPr>
            </w:pPr>
            <w:r w:rsidRPr="00A8588D">
              <w:rPr>
                <w:rFonts w:ascii="Tahoma" w:hAnsi="Tahoma" w:cs="Tahoma"/>
                <w:color w:val="F79646" w:themeColor="accent6"/>
                <w:sz w:val="20"/>
                <w:szCs w:val="20"/>
              </w:rPr>
              <w:t>[в первый (-ую) рабочий (-ую)</w:t>
            </w:r>
            <w:r w:rsidRPr="00A8588D">
              <w:rPr>
                <w:rFonts w:ascii="Tahoma" w:eastAsia="Tahoma" w:hAnsi="Tahoma" w:cs="Tahoma"/>
                <w:bCs/>
                <w:color w:val="F79646" w:themeColor="accent6"/>
                <w:sz w:val="20"/>
                <w:szCs w:val="20"/>
              </w:rPr>
              <w:t xml:space="preserve"> [•]</w:t>
            </w:r>
            <w:r w:rsidRPr="00A8588D">
              <w:rPr>
                <w:rFonts w:ascii="Tahoma" w:eastAsia="Tahoma" w:hAnsi="Tahoma" w:cs="Tahoma"/>
                <w:bCs/>
                <w:color w:val="F79646" w:themeColor="accent6"/>
                <w:sz w:val="20"/>
                <w:szCs w:val="20"/>
                <w:lang w:val="en-US"/>
              </w:rPr>
              <w:t>]</w:t>
            </w:r>
            <w:r w:rsidRPr="00A8588D">
              <w:rPr>
                <w:rFonts w:ascii="Tahoma" w:eastAsia="Tahoma" w:hAnsi="Tahoma" w:cs="Tahoma"/>
                <w:bCs/>
                <w:color w:val="F79646" w:themeColor="accent6"/>
                <w:sz w:val="20"/>
                <w:szCs w:val="20"/>
              </w:rPr>
              <w:t xml:space="preserve"> </w:t>
            </w:r>
            <w:r w:rsidRPr="00A8588D">
              <w:rPr>
                <w:rStyle w:val="ad"/>
                <w:rFonts w:eastAsia="Tahoma" w:cs="Tahoma"/>
                <w:bCs/>
                <w:color w:val="F79646" w:themeColor="accent6"/>
                <w:szCs w:val="20"/>
                <w:lang w:val="en-US"/>
              </w:rPr>
              <w:footnoteReference w:id="177"/>
            </w:r>
          </w:p>
          <w:p w14:paraId="2FB0FB83" w14:textId="77777777" w:rsidR="00526E69" w:rsidRPr="00A8588D" w:rsidRDefault="00526E69" w:rsidP="00D97980">
            <w:pPr>
              <w:tabs>
                <w:tab w:val="left" w:pos="1029"/>
                <w:tab w:val="left" w:pos="1418"/>
                <w:tab w:val="left" w:pos="3119"/>
              </w:tabs>
              <w:ind w:left="143" w:right="-143" w:firstLine="0"/>
              <w:jc w:val="left"/>
              <w:rPr>
                <w:rFonts w:ascii="Tahoma" w:eastAsia="Tahoma" w:hAnsi="Tahoma" w:cs="Tahoma"/>
                <w:bCs/>
                <w:color w:val="F79646" w:themeColor="accent6"/>
                <w:sz w:val="20"/>
                <w:szCs w:val="20"/>
              </w:rPr>
            </w:pPr>
            <w:r w:rsidRPr="00A8588D">
              <w:rPr>
                <w:rFonts w:ascii="Tahoma" w:eastAsia="Tahoma" w:hAnsi="Tahoma" w:cs="Tahoma"/>
                <w:bCs/>
                <w:color w:val="F79646" w:themeColor="accent6"/>
                <w:sz w:val="20"/>
                <w:szCs w:val="20"/>
              </w:rPr>
              <w:t>/</w:t>
            </w:r>
          </w:p>
          <w:p w14:paraId="33ADABDB" w14:textId="77777777" w:rsidR="00526E69" w:rsidRPr="005903DB" w:rsidRDefault="00526E69" w:rsidP="00D97980">
            <w:pPr>
              <w:tabs>
                <w:tab w:val="left" w:pos="1029"/>
                <w:tab w:val="left" w:pos="1418"/>
                <w:tab w:val="left" w:pos="3119"/>
              </w:tabs>
              <w:ind w:left="143" w:firstLine="0"/>
              <w:rPr>
                <w:rFonts w:ascii="Tahoma" w:hAnsi="Tahoma" w:cs="Tahoma"/>
                <w:sz w:val="20"/>
                <w:szCs w:val="20"/>
                <w:lang w:val="en-US"/>
              </w:rPr>
            </w:pPr>
            <w:r w:rsidRPr="00A8588D">
              <w:rPr>
                <w:rFonts w:ascii="Tahoma" w:hAnsi="Tahoma" w:cs="Tahoma"/>
                <w:color w:val="F79646" w:themeColor="accent6"/>
                <w:sz w:val="20"/>
                <w:szCs w:val="20"/>
              </w:rPr>
              <w:t>[</w:t>
            </w:r>
            <w:r w:rsidRPr="00A8588D">
              <w:rPr>
                <w:rFonts w:ascii="Tahoma" w:hAnsi="Tahoma" w:cs="Tahoma"/>
                <w:color w:val="F79646" w:themeColor="accent6"/>
                <w:sz w:val="20"/>
              </w:rPr>
              <w:t>-</w:t>
            </w:r>
            <w:r w:rsidRPr="00A8588D">
              <w:rPr>
                <w:rFonts w:ascii="Tahoma" w:hAnsi="Tahoma" w:cs="Tahoma"/>
                <w:color w:val="F79646" w:themeColor="accent6"/>
                <w:sz w:val="20"/>
                <w:szCs w:val="20"/>
              </w:rPr>
              <w:t xml:space="preserve">] </w:t>
            </w:r>
            <w:r w:rsidRPr="00A8588D">
              <w:rPr>
                <w:rStyle w:val="ad"/>
                <w:rFonts w:cs="Tahoma"/>
                <w:color w:val="F79646" w:themeColor="accent6"/>
                <w:szCs w:val="20"/>
              </w:rPr>
              <w:footnoteReference w:id="178"/>
            </w:r>
          </w:p>
        </w:tc>
      </w:tr>
      <w:tr w:rsidR="00526E69" w:rsidRPr="00592D52" w14:paraId="035EB084" w14:textId="77777777" w:rsidTr="00526E69">
        <w:tc>
          <w:tcPr>
            <w:tcW w:w="1135" w:type="dxa"/>
            <w:tcBorders>
              <w:top w:val="dotted" w:sz="4" w:space="0" w:color="auto"/>
              <w:left w:val="nil"/>
              <w:bottom w:val="nil"/>
              <w:right w:val="dotted" w:sz="4" w:space="0" w:color="auto"/>
            </w:tcBorders>
            <w:shd w:val="clear" w:color="auto" w:fill="auto"/>
          </w:tcPr>
          <w:p w14:paraId="1D4E6F2B" w14:textId="77777777" w:rsidR="00526E69" w:rsidRPr="005903DB" w:rsidRDefault="00526E69" w:rsidP="00526E69">
            <w:pPr>
              <w:ind w:firstLine="0"/>
              <w:rPr>
                <w:rFonts w:ascii="Tahoma" w:hAnsi="Tahoma" w:cs="Tahoma"/>
                <w:sz w:val="16"/>
                <w:szCs w:val="16"/>
              </w:rPr>
            </w:pPr>
            <w:r w:rsidRPr="005903DB">
              <w:rPr>
                <w:rFonts w:ascii="Tahoma" w:hAnsi="Tahoma" w:cs="Tahoma"/>
                <w:i/>
                <w:sz w:val="16"/>
                <w:szCs w:val="16"/>
              </w:rPr>
              <w:t>Период отсрочки</w:t>
            </w:r>
          </w:p>
        </w:tc>
        <w:tc>
          <w:tcPr>
            <w:tcW w:w="9356" w:type="dxa"/>
            <w:tcBorders>
              <w:top w:val="dotted" w:sz="4" w:space="0" w:color="auto"/>
              <w:left w:val="dotted" w:sz="4" w:space="0" w:color="auto"/>
              <w:bottom w:val="nil"/>
            </w:tcBorders>
            <w:shd w:val="clear" w:color="auto" w:fill="F2F2F2"/>
          </w:tcPr>
          <w:p w14:paraId="650B7399" w14:textId="490519CB" w:rsidR="00526E69" w:rsidRPr="003743AF" w:rsidRDefault="00526E69" w:rsidP="00D2649C">
            <w:pPr>
              <w:ind w:left="143" w:firstLine="0"/>
              <w:rPr>
                <w:rFonts w:ascii="Tahoma" w:hAnsi="Tahoma" w:cs="Tahoma"/>
                <w:i/>
                <w:sz w:val="20"/>
                <w:szCs w:val="20"/>
              </w:rPr>
            </w:pPr>
            <w:r w:rsidRPr="005903DB">
              <w:rPr>
                <w:rFonts w:ascii="Tahoma" w:hAnsi="Tahoma" w:cs="Tahoma"/>
                <w:color w:val="FF0000"/>
                <w:sz w:val="20"/>
                <w:szCs w:val="20"/>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rPr>
              <w:t>]</w:t>
            </w:r>
            <w:r w:rsidRPr="005903DB">
              <w:rPr>
                <w:rFonts w:ascii="Tahoma" w:hAnsi="Tahoma" w:cs="Tahoma"/>
                <w:iCs/>
                <w:sz w:val="20"/>
                <w:szCs w:val="20"/>
              </w:rPr>
              <w:t xml:space="preserve"> </w:t>
            </w:r>
            <w:r w:rsidRPr="005903DB">
              <w:rPr>
                <w:rStyle w:val="ad"/>
                <w:rFonts w:cs="Tahoma"/>
                <w:iCs/>
                <w:szCs w:val="20"/>
              </w:rPr>
              <w:footnoteReference w:id="179"/>
            </w:r>
            <w:r w:rsidRPr="005903DB">
              <w:rPr>
                <w:rFonts w:ascii="Tahoma" w:hAnsi="Tahoma" w:cs="Tahoma"/>
                <w:iCs/>
                <w:sz w:val="20"/>
                <w:szCs w:val="20"/>
              </w:rPr>
              <w:t xml:space="preserve"> </w:t>
            </w:r>
            <w:r w:rsidRPr="0090667E">
              <w:rPr>
                <w:rFonts w:ascii="Tahoma" w:hAnsi="Tahoma" w:cs="Tahoma"/>
                <w:iCs/>
                <w:color w:val="FF0000"/>
                <w:sz w:val="20"/>
              </w:rPr>
              <w:t>/</w:t>
            </w:r>
            <w:r w:rsidRPr="005903DB">
              <w:rPr>
                <w:rFonts w:ascii="Tahoma" w:hAnsi="Tahoma" w:cs="Tahoma"/>
                <w:iCs/>
                <w:sz w:val="20"/>
                <w:szCs w:val="20"/>
              </w:rPr>
              <w:t xml:space="preserve"> </w:t>
            </w:r>
            <w:r w:rsidRPr="005903DB">
              <w:rPr>
                <w:rFonts w:ascii="Tahoma" w:hAnsi="Tahoma" w:cs="Tahoma"/>
                <w:color w:val="FF0000"/>
                <w:sz w:val="20"/>
                <w:szCs w:val="20"/>
              </w:rPr>
              <w:t>[</w:t>
            </w:r>
            <w:r w:rsidRPr="005903DB">
              <w:rPr>
                <w:rFonts w:ascii="Tahoma" w:hAnsi="Tahoma" w:cs="Tahoma"/>
                <w:sz w:val="20"/>
                <w:szCs w:val="20"/>
              </w:rPr>
              <w:t xml:space="preserve"> не позднее </w:t>
            </w:r>
            <w:r w:rsidRPr="005903DB">
              <w:rPr>
                <w:rFonts w:ascii="Tahoma" w:hAnsi="Tahoma" w:cs="Tahoma"/>
                <w:color w:val="FF0000"/>
                <w:sz w:val="20"/>
                <w:szCs w:val="20"/>
              </w:rPr>
              <w:t>]</w:t>
            </w:r>
            <w:r w:rsidRPr="005903DB">
              <w:rPr>
                <w:rFonts w:ascii="Tahoma" w:hAnsi="Tahoma" w:cs="Tahoma"/>
                <w:bCs/>
                <w:sz w:val="20"/>
                <w:szCs w:val="20"/>
              </w:rPr>
              <w:t xml:space="preserve"> </w:t>
            </w:r>
            <w:r w:rsidRPr="005903DB">
              <w:rPr>
                <w:rStyle w:val="ad"/>
                <w:rFonts w:cs="Tahoma"/>
                <w:szCs w:val="20"/>
              </w:rPr>
              <w:footnoteReference w:id="180"/>
            </w:r>
            <w:r w:rsidRPr="005903DB">
              <w:rPr>
                <w:rFonts w:ascii="Tahoma" w:hAnsi="Tahoma" w:cs="Tahoma"/>
                <w:sz w:val="20"/>
                <w:szCs w:val="20"/>
              </w:rPr>
              <w:t xml:space="preserve"> </w:t>
            </w:r>
            <w:r w:rsidRPr="005903DB">
              <w:rPr>
                <w:rFonts w:ascii="Tahoma" w:hAnsi="Tahoma" w:cs="Tahoma"/>
                <w:bCs/>
                <w:color w:val="FF0000"/>
                <w:sz w:val="20"/>
                <w:szCs w:val="20"/>
              </w:rPr>
              <w:t>[</w:t>
            </w:r>
            <w:r w:rsidRPr="005903DB">
              <w:rPr>
                <w:rFonts w:ascii="Tahoma" w:hAnsi="Tahoma" w:cs="Tahoma"/>
                <w:bCs/>
                <w:sz w:val="20"/>
                <w:szCs w:val="20"/>
              </w:rPr>
              <w:t>•</w:t>
            </w:r>
            <w:r w:rsidRPr="005903DB">
              <w:rPr>
                <w:rFonts w:ascii="Tahoma" w:hAnsi="Tahoma" w:cs="Tahoma"/>
                <w:bCs/>
                <w:color w:val="FF0000"/>
                <w:sz w:val="20"/>
                <w:szCs w:val="20"/>
              </w:rPr>
              <w:t>]</w:t>
            </w:r>
            <w:r w:rsidRPr="005903DB">
              <w:rPr>
                <w:rFonts w:ascii="Tahoma" w:hAnsi="Tahoma" w:cs="Tahoma"/>
                <w:bCs/>
                <w:sz w:val="20"/>
                <w:szCs w:val="20"/>
              </w:rPr>
              <w:t xml:space="preserve"> </w:t>
            </w:r>
            <w:r w:rsidRPr="005903DB">
              <w:rPr>
                <w:rStyle w:val="ad"/>
                <w:rFonts w:cs="Tahoma"/>
                <w:bCs/>
                <w:szCs w:val="20"/>
              </w:rPr>
              <w:footnoteReference w:id="181"/>
            </w:r>
            <w:r w:rsidRPr="005903DB">
              <w:rPr>
                <w:rFonts w:ascii="Tahoma" w:hAnsi="Tahoma" w:cs="Tahoma"/>
                <w:bCs/>
                <w:sz w:val="20"/>
                <w:szCs w:val="20"/>
              </w:rPr>
              <w:t xml:space="preserve"> к.д.</w:t>
            </w:r>
            <w:r w:rsidR="003743AF" w:rsidRPr="003743AF">
              <w:rPr>
                <w:rFonts w:ascii="Tahoma" w:hAnsi="Tahoma" w:cs="Tahoma"/>
                <w:bCs/>
                <w:sz w:val="20"/>
                <w:szCs w:val="20"/>
              </w:rPr>
              <w:t xml:space="preserve"> </w:t>
            </w:r>
          </w:p>
        </w:tc>
      </w:tr>
      <w:tr w:rsidR="00526E69" w:rsidRPr="00592D52" w14:paraId="15F0EFF9" w14:textId="77777777" w:rsidTr="00526E69">
        <w:trPr>
          <w:trHeight w:val="142"/>
        </w:trPr>
        <w:tc>
          <w:tcPr>
            <w:tcW w:w="1135" w:type="dxa"/>
            <w:tcBorders>
              <w:top w:val="nil"/>
              <w:left w:val="nil"/>
              <w:right w:val="dotted" w:sz="4" w:space="0" w:color="auto"/>
            </w:tcBorders>
            <w:shd w:val="clear" w:color="auto" w:fill="auto"/>
          </w:tcPr>
          <w:p w14:paraId="62A67C10" w14:textId="77777777" w:rsidR="00526E69" w:rsidRPr="005903DB" w:rsidRDefault="00526E69" w:rsidP="00526E69">
            <w:pPr>
              <w:ind w:firstLine="0"/>
              <w:rPr>
                <w:rFonts w:ascii="Tahoma" w:hAnsi="Tahoma" w:cs="Tahoma"/>
                <w:sz w:val="16"/>
                <w:szCs w:val="16"/>
              </w:rPr>
            </w:pPr>
          </w:p>
        </w:tc>
        <w:tc>
          <w:tcPr>
            <w:tcW w:w="9356" w:type="dxa"/>
            <w:tcBorders>
              <w:top w:val="nil"/>
              <w:left w:val="dotted" w:sz="4" w:space="0" w:color="auto"/>
            </w:tcBorders>
            <w:shd w:val="clear" w:color="auto" w:fill="F2F2F2"/>
          </w:tcPr>
          <w:p w14:paraId="27F24FED" w14:textId="77777777" w:rsidR="00526E69" w:rsidRPr="005903DB" w:rsidRDefault="00526E69" w:rsidP="00D97980">
            <w:pPr>
              <w:ind w:left="143" w:firstLine="0"/>
              <w:rPr>
                <w:rFonts w:ascii="Tahoma" w:hAnsi="Tahoma" w:cs="Tahoma"/>
                <w:bCs/>
                <w:sz w:val="20"/>
                <w:szCs w:val="20"/>
              </w:rPr>
            </w:pPr>
          </w:p>
        </w:tc>
      </w:tr>
      <w:tr w:rsidR="00526E69" w:rsidRPr="00592D52" w14:paraId="39818847" w14:textId="77777777" w:rsidTr="00526E69">
        <w:trPr>
          <w:trHeight w:val="349"/>
        </w:trPr>
        <w:tc>
          <w:tcPr>
            <w:tcW w:w="1135" w:type="dxa"/>
            <w:tcBorders>
              <w:left w:val="nil"/>
              <w:bottom w:val="dotted" w:sz="4" w:space="0" w:color="auto"/>
              <w:right w:val="dotted" w:sz="4" w:space="0" w:color="auto"/>
            </w:tcBorders>
            <w:shd w:val="clear" w:color="auto" w:fill="auto"/>
          </w:tcPr>
          <w:p w14:paraId="5732D1C3" w14:textId="77777777" w:rsidR="00526E69" w:rsidRPr="005903DB" w:rsidRDefault="00526E69" w:rsidP="00526E69">
            <w:pPr>
              <w:ind w:firstLine="0"/>
              <w:rPr>
                <w:rFonts w:ascii="Tahoma" w:hAnsi="Tahoma" w:cs="Tahoma"/>
                <w:i/>
                <w:sz w:val="16"/>
                <w:szCs w:val="16"/>
              </w:rPr>
            </w:pPr>
            <w:r w:rsidRPr="005903DB">
              <w:rPr>
                <w:rFonts w:ascii="Tahoma" w:hAnsi="Tahoma" w:cs="Tahoma"/>
                <w:i/>
                <w:sz w:val="16"/>
                <w:szCs w:val="16"/>
              </w:rPr>
              <w:t>Базовая дата</w:t>
            </w:r>
          </w:p>
          <w:p w14:paraId="53A6096B" w14:textId="77777777" w:rsidR="00526E69" w:rsidRPr="005903DB" w:rsidRDefault="00526E69" w:rsidP="00526E69">
            <w:pPr>
              <w:ind w:firstLine="0"/>
              <w:rPr>
                <w:rFonts w:ascii="Tahoma" w:hAnsi="Tahoma" w:cs="Tahoma"/>
                <w:sz w:val="16"/>
                <w:szCs w:val="16"/>
              </w:rPr>
            </w:pPr>
          </w:p>
        </w:tc>
        <w:tc>
          <w:tcPr>
            <w:tcW w:w="9356" w:type="dxa"/>
            <w:tcBorders>
              <w:left w:val="dotted" w:sz="4" w:space="0" w:color="auto"/>
              <w:bottom w:val="dotted" w:sz="4" w:space="0" w:color="auto"/>
            </w:tcBorders>
            <w:shd w:val="clear" w:color="auto" w:fill="F2F2F2"/>
          </w:tcPr>
          <w:p w14:paraId="23C43713" w14:textId="77777777" w:rsidR="00526E69" w:rsidRPr="006F7461" w:rsidRDefault="00526E69" w:rsidP="00D97980">
            <w:pPr>
              <w:ind w:left="143" w:firstLine="0"/>
              <w:rPr>
                <w:rFonts w:ascii="Tahoma" w:hAnsi="Tahoma" w:cs="Tahoma"/>
                <w:sz w:val="20"/>
                <w:szCs w:val="20"/>
              </w:rPr>
            </w:pPr>
            <w:r w:rsidRPr="006F7461">
              <w:rPr>
                <w:rFonts w:ascii="Tahoma" w:hAnsi="Tahoma" w:cs="Tahoma"/>
                <w:sz w:val="20"/>
                <w:szCs w:val="20"/>
              </w:rPr>
              <w:t>с даты приёмки Заказчиком соответствующей независимой гарантии.</w:t>
            </w:r>
          </w:p>
        </w:tc>
      </w:tr>
      <w:tr w:rsidR="00526E69" w:rsidRPr="00592D52" w14:paraId="6FFF6AED" w14:textId="77777777" w:rsidTr="00526E69">
        <w:tc>
          <w:tcPr>
            <w:tcW w:w="1135" w:type="dxa"/>
            <w:tcBorders>
              <w:left w:val="nil"/>
              <w:right w:val="dotted" w:sz="4" w:space="0" w:color="auto"/>
            </w:tcBorders>
            <w:shd w:val="clear" w:color="auto" w:fill="auto"/>
          </w:tcPr>
          <w:p w14:paraId="3955E45C" w14:textId="77777777" w:rsidR="00526E69" w:rsidRPr="005903DB" w:rsidRDefault="00526E69" w:rsidP="00526E69">
            <w:pPr>
              <w:ind w:firstLine="0"/>
              <w:rPr>
                <w:rFonts w:ascii="Tahoma" w:hAnsi="Tahoma" w:cs="Tahoma"/>
                <w:sz w:val="16"/>
                <w:szCs w:val="16"/>
              </w:rPr>
            </w:pPr>
            <w:r w:rsidRPr="005903DB">
              <w:rPr>
                <w:rFonts w:ascii="Tahoma" w:hAnsi="Tahoma" w:cs="Tahoma"/>
                <w:i/>
                <w:sz w:val="16"/>
                <w:szCs w:val="16"/>
              </w:rPr>
              <w:t>Дополнительные условия</w:t>
            </w:r>
          </w:p>
        </w:tc>
        <w:tc>
          <w:tcPr>
            <w:tcW w:w="9356" w:type="dxa"/>
            <w:tcBorders>
              <w:left w:val="dotted" w:sz="4" w:space="0" w:color="auto"/>
            </w:tcBorders>
            <w:shd w:val="clear" w:color="auto" w:fill="F2F2F2"/>
          </w:tcPr>
          <w:p w14:paraId="2F266BB9" w14:textId="77777777" w:rsidR="00526E69" w:rsidRPr="005903DB" w:rsidRDefault="00526E69" w:rsidP="00D97980">
            <w:pPr>
              <w:pStyle w:val="afff1"/>
              <w:ind w:left="143"/>
              <w:rPr>
                <w:rFonts w:ascii="Tahoma" w:hAnsi="Tahoma" w:cs="Tahoma"/>
                <w:sz w:val="20"/>
                <w:szCs w:val="20"/>
              </w:rPr>
            </w:pPr>
            <w:r w:rsidRPr="005903DB">
              <w:rPr>
                <w:rFonts w:ascii="Tahoma" w:hAnsi="Tahoma" w:cs="Tahoma"/>
                <w:sz w:val="20"/>
                <w:szCs w:val="20"/>
              </w:rPr>
              <w:t xml:space="preserve">- </w:t>
            </w:r>
          </w:p>
        </w:tc>
      </w:tr>
    </w:tbl>
    <w:p w14:paraId="4BA6FB7F" w14:textId="60B0EDCD" w:rsidR="009F76AB" w:rsidRPr="006138B4" w:rsidRDefault="000005B8" w:rsidP="00C338A7">
      <w:pPr>
        <w:spacing w:before="120" w:after="240"/>
        <w:ind w:left="142" w:firstLine="0"/>
        <w:rPr>
          <w:rFonts w:ascii="Tahoma" w:hAnsi="Tahoma" w:cs="Tahoma"/>
          <w:sz w:val="20"/>
        </w:rPr>
      </w:pPr>
      <w:r w:rsidRPr="006138B4">
        <w:rPr>
          <w:rFonts w:ascii="Tahoma" w:hAnsi="Tahoma" w:cs="Tahoma"/>
          <w:sz w:val="20"/>
        </w:rPr>
        <w:t>Заказчик осуществляет указанные в разделе «Порядок расчетов» платежи при условии предоставления Подрядчиком независимой гарантии в соответствии с настоящим пунктом.</w:t>
      </w:r>
    </w:p>
    <w:tbl>
      <w:tblPr>
        <w:tblStyle w:val="17"/>
        <w:tblW w:w="10505"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4"/>
        <w:gridCol w:w="9353"/>
        <w:gridCol w:w="9"/>
        <w:gridCol w:w="9"/>
      </w:tblGrid>
      <w:tr w:rsidR="008A73FC" w:rsidRPr="006138B4" w14:paraId="54B22262" w14:textId="77777777" w:rsidTr="00121931">
        <w:trPr>
          <w:gridAfter w:val="1"/>
          <w:wAfter w:w="9" w:type="dxa"/>
          <w:trHeight w:val="280"/>
        </w:trPr>
        <w:tc>
          <w:tcPr>
            <w:tcW w:w="1134" w:type="dxa"/>
          </w:tcPr>
          <w:p w14:paraId="5EA5CE46" w14:textId="77777777" w:rsidR="008A73FC" w:rsidRPr="006138B4" w:rsidRDefault="008A73FC" w:rsidP="002F68A6">
            <w:pPr>
              <w:pStyle w:val="afff1"/>
              <w:numPr>
                <w:ilvl w:val="1"/>
                <w:numId w:val="13"/>
              </w:numPr>
              <w:spacing w:before="120" w:after="240"/>
              <w:ind w:left="142" w:hanging="142"/>
              <w:rPr>
                <w:rFonts w:ascii="Tahoma" w:hAnsi="Tahoma" w:cs="Tahoma"/>
                <w:b/>
                <w:color w:val="FF0000"/>
                <w:sz w:val="20"/>
                <w:u w:color="FF0000"/>
              </w:rPr>
            </w:pPr>
          </w:p>
        </w:tc>
        <w:tc>
          <w:tcPr>
            <w:tcW w:w="9362" w:type="dxa"/>
            <w:gridSpan w:val="2"/>
            <w:shd w:val="clear" w:color="auto" w:fill="F2F2F2" w:themeFill="background1" w:themeFillShade="F2"/>
          </w:tcPr>
          <w:p w14:paraId="19E72CE6" w14:textId="719CD5DB" w:rsidR="008A73FC" w:rsidRPr="006138B4" w:rsidRDefault="00526E69" w:rsidP="002F68A6">
            <w:pPr>
              <w:spacing w:before="120" w:after="240"/>
              <w:ind w:left="144" w:firstLine="0"/>
              <w:rPr>
                <w:rFonts w:ascii="Tahoma" w:hAnsi="Tahoma" w:cs="Tahoma"/>
                <w:sz w:val="20"/>
              </w:rPr>
            </w:pPr>
            <w:r w:rsidRPr="006138B4">
              <w:rPr>
                <w:rFonts w:ascii="Tahoma" w:hAnsi="Tahoma" w:cs="Tahoma"/>
                <w:b/>
                <w:color w:val="FF0000"/>
                <w:sz w:val="20"/>
              </w:rPr>
              <w:t>[</w:t>
            </w:r>
            <w:r w:rsidR="008A73FC" w:rsidRPr="00A8588D">
              <w:rPr>
                <w:rFonts w:ascii="Tahoma" w:hAnsi="Tahoma" w:cs="Tahoma"/>
                <w:b/>
                <w:sz w:val="20"/>
                <w:highlight w:val="cyan"/>
              </w:rPr>
              <w:t>Заказчик выплачивает</w:t>
            </w:r>
            <w:r w:rsidR="008A73FC" w:rsidRPr="00A8588D">
              <w:rPr>
                <w:rFonts w:ascii="Tahoma" w:hAnsi="Tahoma" w:cs="Tahoma"/>
                <w:b/>
                <w:color w:val="FF0000"/>
                <w:sz w:val="20"/>
                <w:highlight w:val="cyan"/>
              </w:rPr>
              <w:t xml:space="preserve"> </w:t>
            </w:r>
            <w:r w:rsidR="008A73FC" w:rsidRPr="00A8588D">
              <w:rPr>
                <w:rFonts w:ascii="Tahoma" w:hAnsi="Tahoma" w:cs="Tahoma"/>
                <w:b/>
                <w:sz w:val="20"/>
                <w:highlight w:val="cyan"/>
              </w:rPr>
              <w:t>Гарантийное удержание</w:t>
            </w:r>
            <w:r w:rsidR="008A73FC" w:rsidRPr="00A8588D">
              <w:rPr>
                <w:rFonts w:ascii="Tahoma" w:hAnsi="Tahoma" w:cs="Tahoma"/>
                <w:sz w:val="20"/>
                <w:highlight w:val="cyan"/>
              </w:rPr>
              <w:t xml:space="preserve"> </w:t>
            </w:r>
            <w:r w:rsidR="008A73FC" w:rsidRPr="00A8588D">
              <w:rPr>
                <w:rFonts w:ascii="Tahoma" w:hAnsi="Tahoma" w:cs="Tahoma"/>
                <w:b/>
                <w:sz w:val="20"/>
                <w:highlight w:val="cyan"/>
              </w:rPr>
              <w:t>при досрочном прекращении Договора:</w:t>
            </w:r>
          </w:p>
        </w:tc>
      </w:tr>
      <w:tr w:rsidR="008A73FC" w:rsidRPr="006138B4" w14:paraId="6B42D22F" w14:textId="77777777" w:rsidTr="00121931">
        <w:trPr>
          <w:gridAfter w:val="1"/>
          <w:wAfter w:w="9" w:type="dxa"/>
          <w:trHeight w:val="280"/>
        </w:trPr>
        <w:tc>
          <w:tcPr>
            <w:tcW w:w="1134" w:type="dxa"/>
          </w:tcPr>
          <w:p w14:paraId="50DDF798" w14:textId="77777777" w:rsidR="008A73FC" w:rsidRPr="006138B4" w:rsidRDefault="008A73FC" w:rsidP="002F68A6">
            <w:pPr>
              <w:tabs>
                <w:tab w:val="left" w:pos="1410"/>
              </w:tabs>
              <w:spacing w:before="120" w:after="240"/>
              <w:ind w:right="-135" w:firstLine="0"/>
              <w:rPr>
                <w:rFonts w:ascii="Tahoma" w:hAnsi="Tahoma" w:cs="Tahoma"/>
                <w:i/>
                <w:sz w:val="14"/>
                <w:szCs w:val="18"/>
              </w:rPr>
            </w:pPr>
            <w:r w:rsidRPr="006138B4">
              <w:rPr>
                <w:rFonts w:ascii="Tahoma" w:hAnsi="Tahoma" w:cs="Tahoma"/>
                <w:i/>
                <w:sz w:val="14"/>
                <w:szCs w:val="18"/>
              </w:rPr>
              <w:t>Размер</w:t>
            </w:r>
          </w:p>
        </w:tc>
        <w:tc>
          <w:tcPr>
            <w:tcW w:w="9362" w:type="dxa"/>
            <w:gridSpan w:val="2"/>
            <w:shd w:val="clear" w:color="auto" w:fill="F2F2F2" w:themeFill="background1" w:themeFillShade="F2"/>
          </w:tcPr>
          <w:p w14:paraId="6E7074EE" w14:textId="77777777" w:rsidR="008A73FC" w:rsidRPr="006138B4" w:rsidRDefault="008A73FC" w:rsidP="002F68A6">
            <w:pPr>
              <w:spacing w:before="120" w:after="240"/>
              <w:ind w:left="142" w:firstLine="0"/>
              <w:rPr>
                <w:rFonts w:ascii="Tahoma" w:hAnsi="Tahoma" w:cs="Tahoma"/>
                <w:sz w:val="20"/>
              </w:rPr>
            </w:pPr>
            <w:r w:rsidRPr="006138B4">
              <w:rPr>
                <w:rFonts w:ascii="Tahoma" w:hAnsi="Tahoma" w:cs="Tahoma"/>
                <w:bCs/>
                <w:sz w:val="20"/>
              </w:rPr>
              <w:t>в полном размере,</w:t>
            </w:r>
            <w:r w:rsidRPr="006138B4">
              <w:rPr>
                <w:rFonts w:ascii="Tahoma" w:hAnsi="Tahoma" w:cs="Tahoma"/>
                <w:sz w:val="20"/>
              </w:rPr>
              <w:t xml:space="preserve"> </w:t>
            </w:r>
            <w:r w:rsidRPr="006138B4">
              <w:rPr>
                <w:rFonts w:ascii="Tahoma" w:hAnsi="Tahoma" w:cs="Tahoma"/>
                <w:bCs/>
                <w:sz w:val="20"/>
              </w:rPr>
              <w:t>сформированном на момент прекращения Договора</w:t>
            </w:r>
          </w:p>
        </w:tc>
      </w:tr>
      <w:tr w:rsidR="008A73FC" w:rsidRPr="006138B4" w14:paraId="65A0822D" w14:textId="77777777" w:rsidTr="00121931">
        <w:trPr>
          <w:trHeight w:val="280"/>
        </w:trPr>
        <w:tc>
          <w:tcPr>
            <w:tcW w:w="1134" w:type="dxa"/>
          </w:tcPr>
          <w:p w14:paraId="7D863B7F" w14:textId="77777777" w:rsidR="008A73FC" w:rsidRPr="006138B4" w:rsidRDefault="008A73FC"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Единый платежный день</w:t>
            </w:r>
          </w:p>
        </w:tc>
        <w:tc>
          <w:tcPr>
            <w:tcW w:w="9371" w:type="dxa"/>
            <w:gridSpan w:val="3"/>
            <w:shd w:val="clear" w:color="auto" w:fill="F2F2F2" w:themeFill="background1" w:themeFillShade="F2"/>
          </w:tcPr>
          <w:p w14:paraId="75BA210A" w14:textId="77777777" w:rsidR="008A73FC" w:rsidRPr="006138B4" w:rsidRDefault="008A73FC" w:rsidP="002F68A6">
            <w:pPr>
              <w:widowControl/>
              <w:tabs>
                <w:tab w:val="left" w:pos="1029"/>
                <w:tab w:val="left" w:pos="1418"/>
                <w:tab w:val="left" w:pos="3119"/>
              </w:tabs>
              <w:suppressAutoHyphens/>
              <w:autoSpaceDE/>
              <w:autoSpaceDN/>
              <w:adjustRightInd/>
              <w:spacing w:before="120" w:after="240"/>
              <w:ind w:left="179" w:hanging="44"/>
              <w:rPr>
                <w:rFonts w:ascii="Tahoma" w:eastAsia="Tahoma" w:hAnsi="Tahoma" w:cs="Tahoma"/>
                <w:b/>
                <w:bCs/>
                <w:color w:val="FF0000"/>
                <w:sz w:val="16"/>
                <w:szCs w:val="20"/>
                <w:lang w:eastAsia="en-US"/>
              </w:rPr>
            </w:pPr>
            <w:r w:rsidRPr="006138B4">
              <w:rPr>
                <w:rFonts w:ascii="Tahoma" w:hAnsi="Tahoma" w:cs="Tahoma"/>
                <w:color w:val="C0504D" w:themeColor="accent2"/>
                <w:sz w:val="20"/>
              </w:rPr>
              <w:t>в первый (-ую) рабочий (-ую)</w:t>
            </w:r>
            <w:r w:rsidRPr="006138B4">
              <w:rPr>
                <w:rFonts w:ascii="Tahoma" w:eastAsia="Tahoma" w:hAnsi="Tahoma" w:cs="Tahoma"/>
                <w:bCs/>
                <w:color w:val="C0504D" w:themeColor="accent2"/>
                <w:sz w:val="16"/>
                <w:szCs w:val="20"/>
                <w:lang w:eastAsia="en-US"/>
              </w:rPr>
              <w:t xml:space="preserve"> </w:t>
            </w:r>
            <w:r w:rsidR="00526E69" w:rsidRPr="006138B4">
              <w:rPr>
                <w:rFonts w:ascii="Tahoma" w:eastAsia="Tahoma" w:hAnsi="Tahoma" w:cs="Tahoma"/>
                <w:b/>
                <w:bCs/>
                <w:color w:val="FF0000"/>
                <w:sz w:val="16"/>
                <w:szCs w:val="20"/>
                <w:lang w:eastAsia="en-US"/>
              </w:rPr>
              <w:t>[</w:t>
            </w:r>
            <w:r w:rsidRPr="006138B4">
              <w:rPr>
                <w:rFonts w:ascii="Tahoma" w:eastAsia="Tahoma" w:hAnsi="Tahoma" w:cs="Tahoma"/>
                <w:bCs/>
                <w:color w:val="C0504D" w:themeColor="accent2"/>
                <w:sz w:val="16"/>
                <w:szCs w:val="20"/>
                <w:lang w:eastAsia="en-US"/>
              </w:rPr>
              <w:t>•</w:t>
            </w:r>
            <w:r w:rsidR="00526E69" w:rsidRPr="006138B4">
              <w:rPr>
                <w:rFonts w:ascii="Tahoma" w:eastAsia="Tahoma" w:hAnsi="Tahoma" w:cs="Tahoma"/>
                <w:b/>
                <w:bCs/>
                <w:color w:val="FF0000"/>
                <w:sz w:val="16"/>
                <w:szCs w:val="20"/>
                <w:lang w:eastAsia="en-US"/>
              </w:rPr>
              <w:t>]</w:t>
            </w:r>
          </w:p>
          <w:p w14:paraId="3D2E0A6A" w14:textId="77777777" w:rsidR="00602D12" w:rsidRPr="006138B4" w:rsidRDefault="00602D12" w:rsidP="00602D12">
            <w:pPr>
              <w:pStyle w:val="SL0TextSimplawyer"/>
              <w:spacing w:after="240"/>
              <w:ind w:left="150"/>
              <w:jc w:val="both"/>
              <w:rPr>
                <w:color w:val="ED7D31"/>
                <w:sz w:val="22"/>
                <w:szCs w:val="22"/>
                <w:lang w:eastAsia="ru-RU"/>
              </w:rPr>
            </w:pPr>
            <w:r w:rsidRPr="006138B4">
              <w:rPr>
                <w:color w:val="ED7D31"/>
                <w:sz w:val="22"/>
                <w:szCs w:val="22"/>
                <w:lang w:eastAsia="ru-RU"/>
              </w:rPr>
              <w:t>/</w:t>
            </w:r>
          </w:p>
          <w:p w14:paraId="21A58308" w14:textId="2A525E59" w:rsidR="00602D12" w:rsidRPr="006138B4" w:rsidRDefault="00602D12" w:rsidP="00602D12">
            <w:pPr>
              <w:widowControl/>
              <w:tabs>
                <w:tab w:val="left" w:pos="1029"/>
                <w:tab w:val="left" w:pos="1418"/>
                <w:tab w:val="left" w:pos="3119"/>
              </w:tabs>
              <w:suppressAutoHyphens/>
              <w:autoSpaceDE/>
              <w:autoSpaceDN/>
              <w:adjustRightInd/>
              <w:spacing w:before="120" w:after="240"/>
              <w:ind w:left="179" w:hanging="44"/>
              <w:rPr>
                <w:rFonts w:ascii="Tahoma" w:eastAsia="Tahoma" w:hAnsi="Tahoma" w:cs="Tahoma"/>
                <w:bCs/>
                <w:sz w:val="16"/>
                <w:szCs w:val="20"/>
                <w:lang w:eastAsia="en-US"/>
              </w:rPr>
            </w:pPr>
            <w:r w:rsidRPr="006138B4">
              <w:rPr>
                <w:rFonts w:ascii="Tahoma" w:hAnsi="Tahoma" w:cs="Tahoma"/>
                <w:b/>
                <w:bCs/>
                <w:color w:val="FF0000"/>
              </w:rPr>
              <w:t>[</w:t>
            </w:r>
            <w:r w:rsidRPr="006138B4">
              <w:rPr>
                <w:rFonts w:ascii="Tahoma" w:hAnsi="Tahoma" w:cs="Tahoma"/>
                <w:color w:val="ED7D31"/>
              </w:rPr>
              <w:t>-</w:t>
            </w:r>
            <w:r w:rsidRPr="006138B4">
              <w:rPr>
                <w:rFonts w:ascii="Tahoma" w:hAnsi="Tahoma" w:cs="Tahoma"/>
                <w:b/>
                <w:bCs/>
                <w:color w:val="FF0000"/>
              </w:rPr>
              <w:t>]</w:t>
            </w:r>
            <w:r w:rsidRPr="006138B4">
              <w:rPr>
                <w:rFonts w:ascii="Tahoma" w:hAnsi="Tahoma" w:cs="Tahoma"/>
                <w:color w:val="ED7D31"/>
              </w:rPr>
              <w:t xml:space="preserve"> </w:t>
            </w:r>
            <w:r w:rsidRPr="006138B4">
              <w:rPr>
                <w:rStyle w:val="ad"/>
                <w:rFonts w:ascii="Tahoma" w:hAnsi="Tahoma" w:cs="Tahoma"/>
                <w:color w:val="ED7D31"/>
              </w:rPr>
              <w:footnoteReference w:id="182"/>
            </w:r>
          </w:p>
        </w:tc>
      </w:tr>
      <w:tr w:rsidR="008A73FC" w:rsidRPr="006138B4" w14:paraId="771E4B7D" w14:textId="77777777" w:rsidTr="00121931">
        <w:tc>
          <w:tcPr>
            <w:tcW w:w="1134" w:type="dxa"/>
          </w:tcPr>
          <w:p w14:paraId="59AEE1FF" w14:textId="77777777" w:rsidR="008A73FC" w:rsidRPr="006138B4" w:rsidRDefault="008A73FC" w:rsidP="002F68A6">
            <w:pPr>
              <w:tabs>
                <w:tab w:val="left" w:pos="1410"/>
              </w:tabs>
              <w:spacing w:before="120" w:after="240"/>
              <w:ind w:right="-150" w:firstLine="0"/>
              <w:rPr>
                <w:rFonts w:ascii="Tahoma" w:hAnsi="Tahoma" w:cs="Tahoma"/>
                <w:sz w:val="14"/>
                <w:szCs w:val="18"/>
              </w:rPr>
            </w:pPr>
            <w:r w:rsidRPr="006138B4">
              <w:rPr>
                <w:rFonts w:ascii="Tahoma" w:hAnsi="Tahoma" w:cs="Tahoma"/>
                <w:i/>
                <w:sz w:val="14"/>
                <w:szCs w:val="18"/>
              </w:rPr>
              <w:t>Период отсрочки</w:t>
            </w:r>
          </w:p>
        </w:tc>
        <w:tc>
          <w:tcPr>
            <w:tcW w:w="9371" w:type="dxa"/>
            <w:gridSpan w:val="3"/>
            <w:shd w:val="clear" w:color="auto" w:fill="F2F2F2" w:themeFill="background1" w:themeFillShade="F2"/>
          </w:tcPr>
          <w:p w14:paraId="2520D1D3" w14:textId="1A6FF66D" w:rsidR="008A73FC" w:rsidRPr="006138B4" w:rsidRDefault="00526E69" w:rsidP="00D2649C">
            <w:pPr>
              <w:spacing w:before="120" w:after="240"/>
              <w:ind w:left="142" w:firstLine="0"/>
              <w:rPr>
                <w:rFonts w:ascii="Tahoma" w:hAnsi="Tahoma" w:cs="Tahoma"/>
                <w:sz w:val="20"/>
              </w:rPr>
            </w:pPr>
            <w:r w:rsidRPr="006138B4">
              <w:rPr>
                <w:rFonts w:ascii="Tahoma" w:hAnsi="Tahoma" w:cs="Tahoma"/>
                <w:b/>
                <w:color w:val="FF0000"/>
                <w:sz w:val="20"/>
              </w:rPr>
              <w:t>[</w:t>
            </w:r>
            <w:r w:rsidR="008A73FC" w:rsidRPr="006138B4">
              <w:rPr>
                <w:rFonts w:ascii="Tahoma" w:hAnsi="Tahoma" w:cs="Tahoma"/>
                <w:iCs/>
                <w:color w:val="C0504D" w:themeColor="accent2"/>
                <w:sz w:val="20"/>
              </w:rPr>
              <w:t>после истечения</w:t>
            </w:r>
            <w:r w:rsidRPr="006138B4">
              <w:rPr>
                <w:rFonts w:ascii="Tahoma" w:hAnsi="Tahoma" w:cs="Tahoma"/>
                <w:b/>
                <w:iCs/>
                <w:color w:val="FF0000"/>
                <w:sz w:val="20"/>
              </w:rPr>
              <w:t>]</w:t>
            </w:r>
            <w:r w:rsidR="008A73FC" w:rsidRPr="006138B4">
              <w:rPr>
                <w:rFonts w:ascii="Tahoma" w:hAnsi="Tahoma" w:cs="Tahoma"/>
                <w:b/>
                <w:iCs/>
                <w:color w:val="FF0000"/>
                <w:sz w:val="20"/>
              </w:rPr>
              <w:t>/</w:t>
            </w:r>
            <w:r w:rsidRPr="006138B4">
              <w:rPr>
                <w:rFonts w:ascii="Tahoma" w:hAnsi="Tahoma" w:cs="Tahoma"/>
                <w:b/>
                <w:color w:val="FF0000"/>
                <w:sz w:val="20"/>
              </w:rPr>
              <w:t>[</w:t>
            </w:r>
            <w:r w:rsidR="008A73FC" w:rsidRPr="006138B4">
              <w:rPr>
                <w:rFonts w:ascii="Tahoma" w:hAnsi="Tahoma" w:cs="Tahoma"/>
                <w:sz w:val="20"/>
              </w:rPr>
              <w:t>не позднее</w:t>
            </w:r>
            <w:r w:rsidRPr="006138B4">
              <w:rPr>
                <w:rFonts w:ascii="Tahoma" w:hAnsi="Tahoma" w:cs="Tahoma"/>
                <w:b/>
                <w:color w:val="FF0000"/>
                <w:sz w:val="20"/>
              </w:rPr>
              <w:t>]</w:t>
            </w:r>
            <w:r w:rsidR="008A73FC" w:rsidRPr="006138B4">
              <w:rPr>
                <w:rFonts w:ascii="Tahoma" w:hAnsi="Tahoma" w:cs="Tahoma"/>
                <w:bCs/>
                <w:sz w:val="20"/>
              </w:rPr>
              <w:t xml:space="preserve"> </w:t>
            </w:r>
            <w:r w:rsidRPr="006138B4">
              <w:rPr>
                <w:rFonts w:ascii="Tahoma" w:hAnsi="Tahoma" w:cs="Tahoma"/>
                <w:b/>
                <w:bCs/>
                <w:color w:val="FF0000"/>
                <w:sz w:val="20"/>
              </w:rPr>
              <w:t>[</w:t>
            </w:r>
            <w:r w:rsidR="008A73FC" w:rsidRPr="006138B4">
              <w:rPr>
                <w:rFonts w:ascii="Tahoma" w:hAnsi="Tahoma" w:cs="Tahoma"/>
                <w:bCs/>
                <w:sz w:val="20"/>
              </w:rPr>
              <w:t>•</w:t>
            </w:r>
            <w:r w:rsidRPr="006138B4">
              <w:rPr>
                <w:rFonts w:ascii="Tahoma" w:hAnsi="Tahoma" w:cs="Tahoma"/>
                <w:b/>
                <w:bCs/>
                <w:color w:val="FF0000"/>
                <w:sz w:val="20"/>
              </w:rPr>
              <w:t>]</w:t>
            </w:r>
            <w:r w:rsidR="008A73FC" w:rsidRPr="006138B4">
              <w:rPr>
                <w:rFonts w:ascii="Tahoma" w:hAnsi="Tahoma" w:cs="Tahoma"/>
                <w:bCs/>
                <w:sz w:val="20"/>
              </w:rPr>
              <w:t xml:space="preserve"> к.д.</w:t>
            </w:r>
          </w:p>
        </w:tc>
      </w:tr>
      <w:tr w:rsidR="008A73FC" w:rsidRPr="006138B4" w14:paraId="7F7BD091" w14:textId="77777777" w:rsidTr="00121931">
        <w:tc>
          <w:tcPr>
            <w:tcW w:w="1134" w:type="dxa"/>
          </w:tcPr>
          <w:p w14:paraId="6042F152" w14:textId="77777777" w:rsidR="008A73FC" w:rsidRPr="006138B4" w:rsidRDefault="008A73FC"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Базовая дата</w:t>
            </w:r>
          </w:p>
        </w:tc>
        <w:tc>
          <w:tcPr>
            <w:tcW w:w="9371" w:type="dxa"/>
            <w:gridSpan w:val="3"/>
            <w:shd w:val="clear" w:color="auto" w:fill="F2F2F2" w:themeFill="background1" w:themeFillShade="F2"/>
          </w:tcPr>
          <w:p w14:paraId="0330BAD3" w14:textId="01653A73" w:rsidR="008A73FC" w:rsidRPr="006138B4" w:rsidRDefault="008A73FC" w:rsidP="00602D12">
            <w:pPr>
              <w:spacing w:before="120" w:after="240"/>
              <w:ind w:left="142" w:firstLine="0"/>
              <w:rPr>
                <w:rFonts w:ascii="Tahoma" w:hAnsi="Tahoma" w:cs="Tahoma"/>
                <w:sz w:val="20"/>
              </w:rPr>
            </w:pPr>
            <w:r w:rsidRPr="006138B4">
              <w:rPr>
                <w:rFonts w:ascii="Tahoma" w:hAnsi="Tahoma" w:cs="Tahoma"/>
                <w:bCs/>
                <w:sz w:val="20"/>
                <w:lang w:val="en-US"/>
              </w:rPr>
              <w:t>c</w:t>
            </w:r>
            <w:r w:rsidRPr="006138B4">
              <w:rPr>
                <w:rFonts w:ascii="Tahoma" w:hAnsi="Tahoma" w:cs="Tahoma"/>
                <w:bCs/>
                <w:sz w:val="20"/>
              </w:rPr>
              <w:t xml:space="preserve"> </w:t>
            </w:r>
            <w:r w:rsidR="00602D12" w:rsidRPr="006138B4">
              <w:rPr>
                <w:rFonts w:ascii="Tahoma" w:hAnsi="Tahoma" w:cs="Tahoma"/>
                <w:bCs/>
                <w:sz w:val="20"/>
              </w:rPr>
              <w:t>даты</w:t>
            </w:r>
            <w:r w:rsidRPr="006138B4">
              <w:rPr>
                <w:rFonts w:ascii="Tahoma" w:hAnsi="Tahoma" w:cs="Tahoma"/>
                <w:bCs/>
                <w:sz w:val="20"/>
              </w:rPr>
              <w:t xml:space="preserve"> получения счета</w:t>
            </w:r>
          </w:p>
        </w:tc>
      </w:tr>
      <w:tr w:rsidR="008A73FC" w:rsidRPr="00DD7155" w14:paraId="36583DC4" w14:textId="77777777" w:rsidTr="00121931">
        <w:trPr>
          <w:gridAfter w:val="2"/>
          <w:wAfter w:w="18" w:type="dxa"/>
        </w:trPr>
        <w:tc>
          <w:tcPr>
            <w:tcW w:w="1134" w:type="dxa"/>
          </w:tcPr>
          <w:p w14:paraId="4BFD596B" w14:textId="395C2681" w:rsidR="008A73FC" w:rsidRPr="006138B4" w:rsidRDefault="008A73FC" w:rsidP="002F68A6">
            <w:pPr>
              <w:tabs>
                <w:tab w:val="left" w:pos="1410"/>
              </w:tabs>
              <w:spacing w:before="120" w:after="240"/>
              <w:ind w:right="-150" w:firstLine="0"/>
              <w:rPr>
                <w:rFonts w:ascii="Tahoma" w:hAnsi="Tahoma" w:cs="Tahoma"/>
                <w:i/>
                <w:sz w:val="14"/>
                <w:szCs w:val="18"/>
              </w:rPr>
            </w:pPr>
            <w:r w:rsidRPr="006138B4">
              <w:rPr>
                <w:rFonts w:ascii="Tahoma" w:hAnsi="Tahoma" w:cs="Tahoma"/>
                <w:i/>
                <w:sz w:val="14"/>
                <w:szCs w:val="18"/>
              </w:rPr>
              <w:t xml:space="preserve">Дополнительные </w:t>
            </w:r>
            <w:r w:rsidR="00102B69" w:rsidRPr="006138B4">
              <w:rPr>
                <w:rFonts w:ascii="Tahoma" w:hAnsi="Tahoma" w:cs="Tahoma"/>
                <w:i/>
                <w:sz w:val="14"/>
                <w:szCs w:val="18"/>
              </w:rPr>
              <w:t>условия</w:t>
            </w:r>
          </w:p>
        </w:tc>
        <w:tc>
          <w:tcPr>
            <w:tcW w:w="9353" w:type="dxa"/>
            <w:shd w:val="clear" w:color="auto" w:fill="F2F2F2" w:themeFill="background1" w:themeFillShade="F2"/>
          </w:tcPr>
          <w:p w14:paraId="515C2953" w14:textId="77777777" w:rsidR="008A73FC" w:rsidRPr="006138B4" w:rsidRDefault="008A73FC" w:rsidP="002F68A6">
            <w:pPr>
              <w:spacing w:before="120" w:after="240"/>
              <w:ind w:left="142" w:firstLine="0"/>
              <w:rPr>
                <w:rFonts w:ascii="Tahoma" w:hAnsi="Tahoma" w:cs="Tahoma"/>
                <w:sz w:val="20"/>
              </w:rPr>
            </w:pPr>
            <w:r w:rsidRPr="006138B4">
              <w:rPr>
                <w:rFonts w:ascii="Tahoma" w:hAnsi="Tahoma" w:cs="Tahoma"/>
                <w:sz w:val="20"/>
              </w:rPr>
              <w:t>при условии подписания:</w:t>
            </w:r>
          </w:p>
          <w:p w14:paraId="57AA2B9E" w14:textId="546D23C5" w:rsidR="008A73FC" w:rsidRPr="006138B4" w:rsidRDefault="00FB5B04" w:rsidP="002F68A6">
            <w:pPr>
              <w:numPr>
                <w:ilvl w:val="0"/>
                <w:numId w:val="196"/>
              </w:numPr>
              <w:spacing w:before="120" w:after="240"/>
              <w:rPr>
                <w:rFonts w:ascii="Tahoma" w:hAnsi="Tahoma" w:cs="Tahoma"/>
                <w:bCs/>
                <w:sz w:val="20"/>
              </w:rPr>
            </w:pPr>
            <w:r w:rsidRPr="006138B4">
              <w:rPr>
                <w:rFonts w:ascii="Tahoma" w:hAnsi="Tahoma" w:cs="Tahoma"/>
                <w:bCs/>
                <w:sz w:val="20"/>
                <w:lang w:bidi="ru-RU"/>
              </w:rPr>
              <w:t xml:space="preserve">Акта </w:t>
            </w:r>
            <w:r w:rsidR="008A73FC" w:rsidRPr="006138B4">
              <w:rPr>
                <w:rFonts w:ascii="Tahoma" w:hAnsi="Tahoma" w:cs="Tahoma"/>
                <w:bCs/>
                <w:sz w:val="20"/>
                <w:lang w:bidi="ru-RU"/>
              </w:rPr>
              <w:t>об окончании гарантийного срока</w:t>
            </w:r>
            <w:r w:rsidR="00526E69" w:rsidRPr="006138B4">
              <w:rPr>
                <w:rFonts w:ascii="Tahoma" w:hAnsi="Tahoma" w:cs="Tahoma"/>
                <w:b/>
                <w:bCs/>
                <w:color w:val="FF0000"/>
                <w:sz w:val="20"/>
                <w:lang w:bidi="ru-RU"/>
              </w:rPr>
              <w:t>]</w:t>
            </w:r>
          </w:p>
        </w:tc>
      </w:tr>
    </w:tbl>
    <w:p w14:paraId="21C14CBF" w14:textId="7D47B2AB" w:rsidR="00057488" w:rsidRPr="00DD7155" w:rsidRDefault="00526E69" w:rsidP="002F68A6">
      <w:pPr>
        <w:pStyle w:val="1112"/>
        <w:numPr>
          <w:ilvl w:val="1"/>
          <w:numId w:val="13"/>
        </w:numPr>
        <w:spacing w:before="120" w:after="240"/>
        <w:ind w:left="142" w:hanging="1135"/>
        <w:rPr>
          <w:rFonts w:ascii="Tahoma" w:hAnsi="Tahoma" w:cs="Tahoma"/>
          <w:b/>
          <w:sz w:val="20"/>
        </w:rPr>
      </w:pPr>
      <w:r w:rsidRPr="00526E69">
        <w:rPr>
          <w:rFonts w:ascii="Tahoma" w:hAnsi="Tahoma" w:cs="Tahoma"/>
          <w:b/>
          <w:color w:val="FF0000"/>
          <w:sz w:val="20"/>
          <w:u w:color="FF0000"/>
          <w:lang w:val="en-US"/>
        </w:rPr>
        <w:t>[</w:t>
      </w:r>
      <w:r w:rsidR="00E407B6" w:rsidRPr="00DD7155">
        <w:rPr>
          <w:rFonts w:ascii="Tahoma" w:hAnsi="Tahoma" w:cs="Tahoma"/>
          <w:b/>
          <w:sz w:val="20"/>
        </w:rPr>
        <w:t>НЕЗАВИСИМЫЕ ГАРАНТИИ</w:t>
      </w:r>
      <w:r w:rsidRPr="00526E69">
        <w:rPr>
          <w:rFonts w:ascii="Tahoma" w:hAnsi="Tahoma" w:cs="Tahoma"/>
          <w:b/>
          <w:color w:val="FF0000"/>
          <w:sz w:val="20"/>
          <w:lang w:val="en-US"/>
        </w:rPr>
        <w:t>]</w:t>
      </w:r>
      <w:bookmarkStart w:id="106" w:name="_Ref161135195"/>
      <w:r w:rsidR="007A2425" w:rsidRPr="00DD7155">
        <w:rPr>
          <w:rStyle w:val="ad"/>
          <w:rFonts w:ascii="Tahoma" w:hAnsi="Tahoma" w:cs="Tahoma"/>
          <w:b/>
          <w:sz w:val="20"/>
          <w:lang w:val="en-US"/>
        </w:rPr>
        <w:footnoteReference w:id="183"/>
      </w:r>
      <w:bookmarkEnd w:id="106"/>
    </w:p>
    <w:p w14:paraId="0FAA0019" w14:textId="3F84787C" w:rsidR="00057488" w:rsidRDefault="00B334AF" w:rsidP="002F68A6">
      <w:pPr>
        <w:pStyle w:val="1112"/>
        <w:tabs>
          <w:tab w:val="left" w:pos="284"/>
          <w:tab w:val="left" w:pos="924"/>
        </w:tabs>
        <w:spacing w:before="120" w:after="240"/>
        <w:ind w:left="142"/>
        <w:rPr>
          <w:rFonts w:ascii="Tahoma" w:hAnsi="Tahoma" w:cs="Tahoma"/>
          <w:sz w:val="20"/>
          <w:szCs w:val="20"/>
        </w:rPr>
      </w:pPr>
      <w:r w:rsidRPr="00DD7155">
        <w:rPr>
          <w:rFonts w:ascii="Tahoma" w:hAnsi="Tahoma" w:cs="Tahoma"/>
          <w:sz w:val="20"/>
        </w:rPr>
        <w:t>Требования к н</w:t>
      </w:r>
      <w:r w:rsidR="00B21D24" w:rsidRPr="00DD7155">
        <w:rPr>
          <w:rFonts w:ascii="Tahoma" w:hAnsi="Tahoma" w:cs="Tahoma"/>
          <w:sz w:val="20"/>
        </w:rPr>
        <w:t>езависимы</w:t>
      </w:r>
      <w:r w:rsidRPr="00DD7155">
        <w:rPr>
          <w:rFonts w:ascii="Tahoma" w:hAnsi="Tahoma" w:cs="Tahoma"/>
          <w:sz w:val="20"/>
        </w:rPr>
        <w:t>м</w:t>
      </w:r>
      <w:r w:rsidR="00B21D24" w:rsidRPr="00DD7155">
        <w:rPr>
          <w:rFonts w:ascii="Tahoma" w:hAnsi="Tahoma" w:cs="Tahoma"/>
          <w:sz w:val="20"/>
        </w:rPr>
        <w:t xml:space="preserve"> </w:t>
      </w:r>
      <w:r w:rsidRPr="00DD7155">
        <w:rPr>
          <w:rFonts w:ascii="Tahoma" w:hAnsi="Tahoma" w:cs="Tahoma"/>
          <w:sz w:val="20"/>
        </w:rPr>
        <w:t>гарантиям установлены</w:t>
      </w:r>
      <w:r w:rsidR="00B21D24" w:rsidRPr="00DD7155">
        <w:rPr>
          <w:rFonts w:ascii="Tahoma" w:hAnsi="Tahoma" w:cs="Tahoma"/>
          <w:sz w:val="20"/>
        </w:rPr>
        <w:t xml:space="preserve"> </w:t>
      </w:r>
      <w:r w:rsidRPr="00DD7155">
        <w:rPr>
          <w:rFonts w:ascii="Tahoma" w:hAnsi="Tahoma" w:cs="Tahoma"/>
          <w:sz w:val="20"/>
        </w:rPr>
        <w:t>Договором и</w:t>
      </w:r>
      <w:r w:rsidR="00B21D24" w:rsidRPr="00DD7155">
        <w:rPr>
          <w:rFonts w:ascii="Tahoma" w:hAnsi="Tahoma" w:cs="Tahoma"/>
          <w:sz w:val="20"/>
        </w:rPr>
        <w:t xml:space="preserve"> </w:t>
      </w:r>
      <w:r w:rsidRPr="00DD7155">
        <w:rPr>
          <w:rFonts w:ascii="Tahoma" w:hAnsi="Tahoma" w:cs="Tahoma"/>
          <w:sz w:val="20"/>
        </w:rPr>
        <w:t xml:space="preserve">разделом </w:t>
      </w:r>
      <w:r w:rsidR="00B21D24" w:rsidRPr="00DD7155">
        <w:rPr>
          <w:rFonts w:ascii="Tahoma" w:hAnsi="Tahoma" w:cs="Tahoma"/>
          <w:sz w:val="20"/>
        </w:rPr>
        <w:t>о независимых гарантиях (Приложение №2) Общих условий договоров.</w:t>
      </w:r>
      <w:r w:rsidR="00AE1FB0" w:rsidRPr="00DD7155">
        <w:rPr>
          <w:rFonts w:ascii="Tahoma" w:hAnsi="Tahoma" w:cs="Tahoma"/>
          <w:sz w:val="20"/>
        </w:rPr>
        <w:t xml:space="preserve"> Формы независимых гарантий указаны в </w:t>
      </w:r>
      <w:r w:rsidR="00DD7155">
        <w:rPr>
          <w:rFonts w:ascii="Tahoma" w:hAnsi="Tahoma" w:cs="Tahoma"/>
          <w:sz w:val="20"/>
        </w:rPr>
        <w:t>Сборнике</w:t>
      </w:r>
      <w:r w:rsidR="00AE1FB0" w:rsidRPr="00DD7155">
        <w:rPr>
          <w:rFonts w:ascii="Tahoma" w:hAnsi="Tahoma" w:cs="Tahoma"/>
          <w:sz w:val="20"/>
        </w:rPr>
        <w:t xml:space="preserve"> </w:t>
      </w:r>
      <w:r w:rsidR="00DD67BD">
        <w:rPr>
          <w:rFonts w:ascii="Tahoma" w:hAnsi="Tahoma" w:cs="Tahoma"/>
          <w:sz w:val="20"/>
          <w:szCs w:val="20"/>
        </w:rPr>
        <w:t>приложений к договорам</w:t>
      </w:r>
      <w:r w:rsidR="00AE1FB0" w:rsidRPr="00DD7155">
        <w:rPr>
          <w:rFonts w:ascii="Tahoma" w:hAnsi="Tahoma" w:cs="Tahoma"/>
          <w:sz w:val="20"/>
          <w:szCs w:val="20"/>
        </w:rPr>
        <w:t>.</w:t>
      </w:r>
    </w:p>
    <w:p w14:paraId="19C430E9" w14:textId="0B2A4475" w:rsidR="00AD37E6" w:rsidRPr="00AD37E6" w:rsidRDefault="00AD37E6" w:rsidP="002F68A6">
      <w:pPr>
        <w:pStyle w:val="1112"/>
        <w:tabs>
          <w:tab w:val="left" w:pos="284"/>
          <w:tab w:val="left" w:pos="924"/>
        </w:tabs>
        <w:spacing w:before="120" w:after="240"/>
        <w:ind w:left="142"/>
        <w:rPr>
          <w:rFonts w:ascii="Tahoma" w:hAnsi="Tahoma" w:cs="Tahoma"/>
          <w:i/>
          <w:sz w:val="20"/>
          <w:u w:color="FF0000"/>
        </w:rPr>
      </w:pPr>
      <w:r w:rsidRPr="00AD37E6">
        <w:rPr>
          <w:rFonts w:ascii="Tahoma" w:hAnsi="Tahoma" w:cs="Tahoma"/>
          <w:i/>
          <w:sz w:val="20"/>
          <w:u w:color="FF0000"/>
        </w:rPr>
        <w:t>ДЛЯ ДОГОВОРОВ НЕ ПО 223-ФЗ:</w:t>
      </w:r>
    </w:p>
    <w:p w14:paraId="580EF4E7" w14:textId="3E6A9433" w:rsidR="00AD37E6" w:rsidRPr="00DD7155" w:rsidRDefault="00AD37E6" w:rsidP="002F68A6">
      <w:pPr>
        <w:pStyle w:val="1112"/>
        <w:tabs>
          <w:tab w:val="left" w:pos="284"/>
          <w:tab w:val="left" w:pos="924"/>
        </w:tabs>
        <w:spacing w:before="120" w:after="240"/>
        <w:ind w:left="142"/>
        <w:rPr>
          <w:rFonts w:ascii="Tahoma" w:hAnsi="Tahoma" w:cs="Tahoma"/>
          <w:sz w:val="20"/>
        </w:rPr>
      </w:pPr>
      <w:r w:rsidRPr="00AD37E6">
        <w:rPr>
          <w:rFonts w:ascii="Tahoma" w:hAnsi="Tahoma" w:cs="Tahoma"/>
          <w:b/>
          <w:color w:val="FF0000"/>
          <w:sz w:val="20"/>
          <w:u w:color="FF0000"/>
        </w:rPr>
        <w:t>[</w:t>
      </w:r>
    </w:p>
    <w:p w14:paraId="32C0643F" w14:textId="2B6E4657" w:rsidR="009F76AB" w:rsidRPr="00DD7155" w:rsidRDefault="00526E69" w:rsidP="00E75E40">
      <w:pPr>
        <w:pStyle w:val="1112"/>
        <w:numPr>
          <w:ilvl w:val="2"/>
          <w:numId w:val="13"/>
        </w:numPr>
        <w:spacing w:before="120" w:after="240"/>
        <w:ind w:left="142" w:hanging="1135"/>
        <w:rPr>
          <w:rFonts w:ascii="Tahoma" w:hAnsi="Tahoma" w:cs="Tahoma"/>
          <w:sz w:val="20"/>
          <w:highlight w:val="yellow"/>
        </w:rPr>
      </w:pPr>
      <w:r w:rsidRPr="00526E69">
        <w:rPr>
          <w:rFonts w:ascii="Tahoma" w:hAnsi="Tahoma" w:cs="Tahoma"/>
          <w:b/>
          <w:color w:val="FF0000"/>
          <w:sz w:val="20"/>
          <w:u w:color="FF0000"/>
        </w:rPr>
        <w:t>[</w:t>
      </w:r>
      <w:r w:rsidR="009F76AB" w:rsidRPr="00DD7155">
        <w:rPr>
          <w:rFonts w:ascii="Tahoma" w:hAnsi="Tahoma" w:cs="Tahoma"/>
          <w:sz w:val="20"/>
          <w:highlight w:val="yellow"/>
        </w:rPr>
        <w:t>Подрядчик предоставляет Заказчику независимую гарантию возврата авансового платежа:</w:t>
      </w:r>
    </w:p>
    <w:p w14:paraId="19D29C8E" w14:textId="28BA243E" w:rsidR="009F76AB" w:rsidRPr="00DD7155" w:rsidRDefault="009F76AB" w:rsidP="002F68A6">
      <w:pPr>
        <w:pStyle w:val="1112"/>
        <w:numPr>
          <w:ilvl w:val="0"/>
          <w:numId w:val="51"/>
        </w:numPr>
        <w:tabs>
          <w:tab w:val="left" w:pos="284"/>
          <w:tab w:val="left" w:pos="924"/>
        </w:tabs>
        <w:spacing w:before="120" w:after="240"/>
        <w:rPr>
          <w:rFonts w:ascii="Tahoma" w:hAnsi="Tahoma" w:cs="Tahoma"/>
          <w:sz w:val="20"/>
          <w:highlight w:val="yellow"/>
        </w:rPr>
      </w:pPr>
      <w:r w:rsidRPr="00DD7155">
        <w:rPr>
          <w:rFonts w:ascii="Tahoma" w:hAnsi="Tahoma" w:cs="Tahoma"/>
          <w:sz w:val="20"/>
          <w:highlight w:val="yellow"/>
        </w:rPr>
        <w:t xml:space="preserve">в течение </w:t>
      </w:r>
      <w:r w:rsidR="00526E69" w:rsidRPr="00526E69">
        <w:rPr>
          <w:rFonts w:ascii="Tahoma" w:hAnsi="Tahoma" w:cs="Tahoma"/>
          <w:b/>
          <w:color w:val="FF0000"/>
          <w:sz w:val="20"/>
          <w:u w:color="FF0000"/>
        </w:rPr>
        <w:t>[</w:t>
      </w:r>
      <w:r w:rsidRPr="00DD7155">
        <w:rPr>
          <w:rFonts w:ascii="Tahoma" w:hAnsi="Tahoma" w:cs="Tahoma"/>
          <w:sz w:val="20"/>
          <w:highlight w:val="yellow"/>
        </w:rPr>
        <w:t>•</w:t>
      </w:r>
      <w:r w:rsidR="00526E69" w:rsidRPr="00526E69">
        <w:rPr>
          <w:rFonts w:ascii="Tahoma" w:hAnsi="Tahoma" w:cs="Tahoma"/>
          <w:b/>
          <w:color w:val="FF0000"/>
          <w:sz w:val="20"/>
        </w:rPr>
        <w:t>]</w:t>
      </w:r>
      <w:r w:rsidRPr="00DD7155">
        <w:rPr>
          <w:rFonts w:ascii="Tahoma" w:hAnsi="Tahoma" w:cs="Tahoma"/>
          <w:sz w:val="20"/>
          <w:highlight w:val="yellow"/>
        </w:rPr>
        <w:t xml:space="preserve"> р.д. с даты подписания Сторонами Договора, </w:t>
      </w:r>
    </w:p>
    <w:p w14:paraId="3FCCBAFE" w14:textId="7E1B5ABF" w:rsidR="009F76AB" w:rsidRPr="00DD7155" w:rsidRDefault="00DA4C8E" w:rsidP="002F68A6">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highlight w:val="yellow"/>
        </w:rPr>
        <w:t xml:space="preserve">на сумму авансового платежа, </w:t>
      </w:r>
      <w:r w:rsidR="00526E69" w:rsidRPr="00526E69">
        <w:rPr>
          <w:rFonts w:ascii="Tahoma" w:hAnsi="Tahoma" w:cs="Tahoma"/>
          <w:b/>
          <w:color w:val="FF0000"/>
          <w:sz w:val="20"/>
          <w:u w:color="FF0000"/>
        </w:rPr>
        <w:t>[</w:t>
      </w:r>
      <w:r w:rsidR="00566660" w:rsidRPr="00DD7155">
        <w:rPr>
          <w:rFonts w:ascii="Tahoma" w:hAnsi="Tahoma" w:cs="Tahoma"/>
          <w:sz w:val="20"/>
          <w:highlight w:val="darkCyan"/>
        </w:rPr>
        <w:t>включая НДС</w:t>
      </w:r>
      <w:r w:rsidR="00526E69" w:rsidRPr="00526E69">
        <w:rPr>
          <w:rFonts w:ascii="Tahoma" w:hAnsi="Tahoma" w:cs="Tahoma"/>
          <w:b/>
          <w:color w:val="FF0000"/>
          <w:sz w:val="20"/>
        </w:rPr>
        <w:t>]</w:t>
      </w:r>
      <w:r w:rsidR="009F76AB" w:rsidRPr="00DD7155">
        <w:rPr>
          <w:rFonts w:ascii="Tahoma" w:hAnsi="Tahoma" w:cs="Tahoma"/>
          <w:sz w:val="20"/>
        </w:rPr>
        <w:t>,</w:t>
      </w:r>
    </w:p>
    <w:p w14:paraId="120125BE" w14:textId="615AAD5F" w:rsidR="00C42F95" w:rsidRDefault="00566660" w:rsidP="00C86976">
      <w:pPr>
        <w:pStyle w:val="1112"/>
        <w:numPr>
          <w:ilvl w:val="0"/>
          <w:numId w:val="51"/>
        </w:numPr>
        <w:tabs>
          <w:tab w:val="left" w:pos="284"/>
          <w:tab w:val="left" w:pos="924"/>
        </w:tabs>
        <w:spacing w:before="120" w:after="240"/>
        <w:rPr>
          <w:rFonts w:ascii="Tahoma" w:hAnsi="Tahoma" w:cs="Tahoma"/>
          <w:sz w:val="20"/>
          <w:highlight w:val="yellow"/>
        </w:rPr>
      </w:pPr>
      <w:r w:rsidRPr="00DD7155">
        <w:rPr>
          <w:rFonts w:ascii="Tahoma" w:hAnsi="Tahoma" w:cs="Tahoma"/>
          <w:sz w:val="20"/>
          <w:highlight w:val="yellow"/>
        </w:rPr>
        <w:t xml:space="preserve">имеющую срок действия, истекающий не ранее </w:t>
      </w:r>
      <w:r w:rsidR="00B334AF" w:rsidRPr="00DD7155">
        <w:rPr>
          <w:rFonts w:ascii="Tahoma" w:hAnsi="Tahoma" w:cs="Tahoma"/>
          <w:sz w:val="20"/>
          <w:highlight w:val="yellow"/>
        </w:rPr>
        <w:t>даты окончания</w:t>
      </w:r>
      <w:r w:rsidRPr="00DD7155">
        <w:rPr>
          <w:rFonts w:ascii="Tahoma" w:hAnsi="Tahoma" w:cs="Tahoma"/>
          <w:sz w:val="20"/>
          <w:highlight w:val="yellow"/>
        </w:rPr>
        <w:t xml:space="preserve"> выполнения </w:t>
      </w:r>
      <w:r w:rsidR="00206715" w:rsidRPr="00DD7155">
        <w:rPr>
          <w:rFonts w:ascii="Tahoma" w:hAnsi="Tahoma" w:cs="Tahoma"/>
          <w:sz w:val="20"/>
          <w:highlight w:val="yellow"/>
        </w:rPr>
        <w:t>Р</w:t>
      </w:r>
      <w:r w:rsidRPr="00DD7155">
        <w:rPr>
          <w:rFonts w:ascii="Tahoma" w:hAnsi="Tahoma" w:cs="Tahoma"/>
          <w:sz w:val="20"/>
          <w:highlight w:val="yellow"/>
        </w:rPr>
        <w:t>абот</w:t>
      </w:r>
      <w:r w:rsidR="0098090C" w:rsidRPr="00DD7155">
        <w:rPr>
          <w:rFonts w:ascii="Tahoma" w:hAnsi="Tahoma" w:cs="Tahoma"/>
          <w:sz w:val="20"/>
          <w:highlight w:val="yellow"/>
        </w:rPr>
        <w:t xml:space="preserve"> по </w:t>
      </w:r>
      <w:r w:rsidR="007F66FE" w:rsidRPr="00526E69">
        <w:rPr>
          <w:rFonts w:ascii="Tahoma" w:hAnsi="Tahoma" w:cs="Tahoma"/>
          <w:b/>
          <w:color w:val="FF0000"/>
          <w:sz w:val="20"/>
          <w:u w:color="FF0000"/>
        </w:rPr>
        <w:t>[</w:t>
      </w:r>
      <w:r w:rsidR="00F64569" w:rsidRPr="00DD7155">
        <w:rPr>
          <w:rFonts w:ascii="Tahoma" w:hAnsi="Tahoma" w:cs="Tahoma"/>
          <w:sz w:val="20"/>
          <w:highlight w:val="yellow"/>
        </w:rPr>
        <w:t>Договору</w:t>
      </w:r>
      <w:r w:rsidR="007F66FE" w:rsidRPr="00526E69">
        <w:rPr>
          <w:rFonts w:ascii="Tahoma" w:hAnsi="Tahoma" w:cs="Tahoma"/>
          <w:b/>
          <w:color w:val="FF0000"/>
          <w:sz w:val="20"/>
        </w:rPr>
        <w:t>]</w:t>
      </w:r>
      <w:r w:rsidR="00F64569" w:rsidRPr="00DD7155">
        <w:rPr>
          <w:rFonts w:ascii="Tahoma" w:hAnsi="Tahoma" w:cs="Tahoma"/>
          <w:sz w:val="20"/>
          <w:highlight w:val="yellow"/>
        </w:rPr>
        <w:t>/</w:t>
      </w:r>
      <w:r w:rsidR="00526E69" w:rsidRPr="00526E69">
        <w:rPr>
          <w:rFonts w:ascii="Tahoma" w:hAnsi="Tahoma" w:cs="Tahoma"/>
          <w:b/>
          <w:color w:val="FF0000"/>
          <w:sz w:val="20"/>
          <w:u w:color="FF0000"/>
        </w:rPr>
        <w:t>[</w:t>
      </w:r>
      <w:r w:rsidR="0098090C" w:rsidRPr="00DD7155">
        <w:rPr>
          <w:rFonts w:ascii="Tahoma" w:hAnsi="Tahoma" w:cs="Tahoma"/>
          <w:sz w:val="20"/>
          <w:highlight w:val="yellow"/>
        </w:rPr>
        <w:t>соответствующему</w:t>
      </w:r>
      <w:r w:rsidR="00526E69" w:rsidRPr="00526E69">
        <w:rPr>
          <w:rFonts w:ascii="Tahoma" w:hAnsi="Tahoma" w:cs="Tahoma"/>
          <w:b/>
          <w:color w:val="FF0000"/>
          <w:sz w:val="20"/>
        </w:rPr>
        <w:t>]</w:t>
      </w:r>
      <w:r w:rsidR="0098090C" w:rsidRPr="00DD7155">
        <w:rPr>
          <w:rFonts w:ascii="Tahoma" w:hAnsi="Tahoma" w:cs="Tahoma"/>
          <w:sz w:val="20"/>
          <w:highlight w:val="yellow"/>
          <w:vertAlign w:val="superscript"/>
        </w:rPr>
        <w:footnoteReference w:id="184"/>
      </w:r>
      <w:r w:rsidR="0098090C" w:rsidRPr="00DD7155">
        <w:rPr>
          <w:rFonts w:ascii="Tahoma" w:hAnsi="Tahoma" w:cs="Tahoma"/>
          <w:sz w:val="20"/>
          <w:highlight w:val="yellow"/>
        </w:rPr>
        <w:t xml:space="preserve"> </w:t>
      </w:r>
      <w:r w:rsidR="001C3FE5" w:rsidRPr="00DD7155">
        <w:rPr>
          <w:rFonts w:ascii="Tahoma" w:hAnsi="Tahoma" w:cs="Tahoma"/>
          <w:sz w:val="20"/>
          <w:highlight w:val="yellow"/>
        </w:rPr>
        <w:t>Объекту</w:t>
      </w:r>
      <w:r w:rsidR="00E07253">
        <w:rPr>
          <w:rFonts w:ascii="Tahoma" w:hAnsi="Tahoma" w:cs="Tahoma"/>
          <w:sz w:val="20"/>
          <w:highlight w:val="yellow"/>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3E5411" w:rsidRPr="00DD7155">
        <w:rPr>
          <w:rFonts w:ascii="Tahoma" w:hAnsi="Tahoma" w:cs="Tahoma"/>
          <w:sz w:val="20"/>
          <w:highlight w:val="yellow"/>
        </w:rPr>
        <w:t>,</w:t>
      </w:r>
      <w:r w:rsidR="005A4D79"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1747BB" w:rsidRPr="00DD7155">
        <w:rPr>
          <w:rFonts w:ascii="Tahoma" w:hAnsi="Tahoma" w:cs="Tahoma"/>
          <w:sz w:val="20"/>
          <w:highlight w:val="yellow"/>
        </w:rPr>
        <w:t xml:space="preserve">указанному в </w:t>
      </w:r>
      <w:r w:rsidR="00E060BB" w:rsidRPr="00DD7155">
        <w:rPr>
          <w:rFonts w:ascii="Tahoma" w:hAnsi="Tahoma" w:cs="Tahoma"/>
          <w:sz w:val="20"/>
          <w:highlight w:val="yellow"/>
        </w:rPr>
        <w:t>п.</w:t>
      </w:r>
      <w:r w:rsidR="00206572" w:rsidRPr="00DD7155">
        <w:rPr>
          <w:rFonts w:ascii="Tahoma" w:hAnsi="Tahoma" w:cs="Tahoma"/>
          <w:sz w:val="20"/>
          <w:highlight w:val="yellow"/>
        </w:rPr>
        <w:t xml:space="preserve"> </w:t>
      </w:r>
      <w:r w:rsidR="00526E69" w:rsidRPr="00526E69">
        <w:rPr>
          <w:rFonts w:ascii="Tahoma" w:hAnsi="Tahoma" w:cs="Tahoma"/>
          <w:b/>
          <w:color w:val="FF0000"/>
          <w:sz w:val="20"/>
          <w:u w:color="FF0000"/>
        </w:rPr>
        <w:t>[</w:t>
      </w:r>
      <w:r w:rsidR="00456818" w:rsidRPr="00DD7155">
        <w:rPr>
          <w:rFonts w:ascii="Tahoma" w:hAnsi="Tahoma" w:cs="Tahoma"/>
          <w:sz w:val="20"/>
          <w:highlight w:val="yellow"/>
        </w:rPr>
        <w:t>•</w:t>
      </w:r>
      <w:r w:rsidR="00526E69" w:rsidRPr="00526E69">
        <w:rPr>
          <w:rFonts w:ascii="Tahoma" w:hAnsi="Tahoma" w:cs="Tahoma"/>
          <w:b/>
          <w:color w:val="FF0000"/>
          <w:sz w:val="20"/>
        </w:rPr>
        <w:t>]</w:t>
      </w:r>
      <w:r w:rsidR="00E060BB" w:rsidRPr="00DD7155">
        <w:rPr>
          <w:rFonts w:ascii="Tahoma" w:hAnsi="Tahoma" w:cs="Tahoma"/>
          <w:sz w:val="20"/>
          <w:highlight w:val="yellow"/>
        </w:rPr>
        <w:t xml:space="preserve"> Договора/ </w:t>
      </w:r>
      <w:r w:rsidR="001747BB" w:rsidRPr="00DD7155">
        <w:rPr>
          <w:rFonts w:ascii="Tahoma" w:hAnsi="Tahoma" w:cs="Tahoma"/>
          <w:sz w:val="20"/>
          <w:highlight w:val="yellow"/>
        </w:rPr>
        <w:t xml:space="preserve">Приложении </w:t>
      </w:r>
      <w:r w:rsidR="00142BDF" w:rsidRPr="00DD7155">
        <w:rPr>
          <w:rFonts w:ascii="Tahoma" w:hAnsi="Tahoma" w:cs="Tahoma"/>
          <w:sz w:val="20"/>
          <w:highlight w:val="yellow"/>
        </w:rPr>
        <w:t>Календарный план</w:t>
      </w:r>
      <w:r w:rsidR="00526E69" w:rsidRPr="00526E69">
        <w:rPr>
          <w:rFonts w:ascii="Tahoma" w:hAnsi="Tahoma" w:cs="Tahoma"/>
          <w:b/>
          <w:color w:val="FF0000"/>
          <w:sz w:val="20"/>
        </w:rPr>
        <w:t>]</w:t>
      </w:r>
      <w:r w:rsidR="001747BB" w:rsidRPr="00DD7155">
        <w:rPr>
          <w:rStyle w:val="ad"/>
          <w:rFonts w:ascii="Tahoma" w:hAnsi="Tahoma" w:cs="Tahoma"/>
          <w:sz w:val="20"/>
          <w:highlight w:val="yellow"/>
        </w:rPr>
        <w:footnoteReference w:id="185"/>
      </w:r>
      <w:r w:rsidR="00D0262C">
        <w:rPr>
          <w:rFonts w:ascii="Tahoma" w:hAnsi="Tahoma" w:cs="Tahoma"/>
          <w:b/>
          <w:color w:val="FF0000"/>
          <w:sz w:val="20"/>
        </w:rPr>
        <w:t xml:space="preserve"> / </w:t>
      </w:r>
      <w:r w:rsidR="00D0262C" w:rsidRPr="00526E69">
        <w:rPr>
          <w:rFonts w:ascii="Tahoma" w:hAnsi="Tahoma" w:cs="Tahoma"/>
          <w:b/>
          <w:color w:val="FF0000"/>
          <w:sz w:val="20"/>
          <w:u w:color="FF0000"/>
          <w:shd w:val="clear" w:color="auto" w:fill="FFFFFF" w:themeFill="background1"/>
        </w:rPr>
        <w:t>[</w:t>
      </w:r>
      <w:r w:rsidR="00D0262C" w:rsidRPr="00DD7155">
        <w:rPr>
          <w:rFonts w:ascii="Tahoma" w:hAnsi="Tahoma" w:cs="Tahoma"/>
          <w:sz w:val="20"/>
          <w:highlight w:val="yellow"/>
          <w:shd w:val="clear" w:color="auto" w:fill="FFFFFF" w:themeFill="background1"/>
        </w:rPr>
        <w:t>/</w:t>
      </w:r>
      <w:r w:rsidR="00D0262C" w:rsidRPr="00DD7155">
        <w:rPr>
          <w:rFonts w:ascii="Tahoma" w:hAnsi="Tahoma" w:cs="Tahoma"/>
          <w:color w:val="00B050"/>
          <w:sz w:val="20"/>
          <w:highlight w:val="black"/>
        </w:rPr>
        <w:t>Демонтажных работ</w:t>
      </w:r>
      <w:r w:rsidR="00D0262C" w:rsidRPr="00526E69">
        <w:rPr>
          <w:rFonts w:ascii="Tahoma" w:hAnsi="Tahoma" w:cs="Tahoma"/>
          <w:b/>
          <w:color w:val="FF0000"/>
          <w:sz w:val="20"/>
        </w:rPr>
        <w:t>]</w:t>
      </w:r>
      <w:r w:rsidR="00D0262C" w:rsidRPr="00DD7155">
        <w:rPr>
          <w:rFonts w:ascii="Tahoma" w:hAnsi="Tahoma" w:cs="Tahoma"/>
          <w:b/>
          <w:color w:val="00B050"/>
          <w:sz w:val="20"/>
          <w:highlight w:val="black"/>
        </w:rPr>
        <w:t xml:space="preserve"> </w:t>
      </w:r>
      <w:r w:rsidR="00D0262C" w:rsidRPr="00DD7155">
        <w:rPr>
          <w:rFonts w:ascii="Tahoma" w:hAnsi="Tahoma" w:cs="Tahoma"/>
          <w:sz w:val="20"/>
          <w:highlight w:val="yellow"/>
          <w:shd w:val="clear" w:color="auto" w:fill="FFFFFF" w:themeFill="background1"/>
        </w:rPr>
        <w:t>/</w:t>
      </w:r>
      <w:r w:rsidR="00D0262C" w:rsidRPr="00526E69">
        <w:rPr>
          <w:rFonts w:ascii="Tahoma" w:hAnsi="Tahoma" w:cs="Tahoma"/>
          <w:b/>
          <w:color w:val="FF0000"/>
          <w:sz w:val="20"/>
          <w:u w:color="FF0000"/>
          <w:shd w:val="clear" w:color="auto" w:fill="FFFFFF" w:themeFill="background1"/>
        </w:rPr>
        <w:t>[</w:t>
      </w:r>
      <w:r w:rsidR="00D0262C" w:rsidRPr="00DD7155">
        <w:rPr>
          <w:rFonts w:ascii="Tahoma" w:hAnsi="Tahoma" w:cs="Tahoma"/>
          <w:sz w:val="20"/>
          <w:highlight w:val="yellow"/>
          <w:shd w:val="clear" w:color="auto" w:fill="FFFFFF" w:themeFill="background1"/>
        </w:rPr>
        <w:t xml:space="preserve"> /</w:t>
      </w:r>
      <w:r w:rsidR="00D0262C" w:rsidRPr="00DD7155">
        <w:rPr>
          <w:rFonts w:ascii="Tahoma" w:hAnsi="Tahoma" w:cs="Tahoma"/>
          <w:sz w:val="20"/>
          <w:highlight w:val="red"/>
          <w:shd w:val="clear" w:color="auto" w:fill="FFFFFF" w:themeFill="background1"/>
        </w:rPr>
        <w:t>Товара</w:t>
      </w:r>
      <w:r w:rsidR="00D0262C" w:rsidRPr="00526E69">
        <w:rPr>
          <w:rFonts w:ascii="Tahoma" w:hAnsi="Tahoma" w:cs="Tahoma"/>
          <w:b/>
          <w:color w:val="FF0000"/>
          <w:sz w:val="20"/>
          <w:shd w:val="clear" w:color="auto" w:fill="FFFFFF" w:themeFill="background1"/>
        </w:rPr>
        <w:t>]</w:t>
      </w:r>
      <w:r w:rsidR="00D0262C" w:rsidRPr="00DD7155">
        <w:rPr>
          <w:rFonts w:ascii="Tahoma" w:hAnsi="Tahoma" w:cs="Tahoma"/>
          <w:sz w:val="20"/>
          <w:highlight w:val="yellow"/>
          <w:shd w:val="clear" w:color="auto" w:fill="FFFFFF" w:themeFill="background1"/>
        </w:rPr>
        <w:t>//</w:t>
      </w:r>
      <w:r w:rsidR="00D0262C" w:rsidRPr="00526E69">
        <w:rPr>
          <w:rFonts w:ascii="Tahoma" w:hAnsi="Tahoma" w:cs="Tahoma"/>
          <w:b/>
          <w:color w:val="FF0000"/>
          <w:sz w:val="20"/>
          <w:u w:color="FF0000"/>
          <w:shd w:val="clear" w:color="auto" w:fill="FFFFFF" w:themeFill="background1"/>
        </w:rPr>
        <w:t>[</w:t>
      </w:r>
      <w:r w:rsidR="00D0262C" w:rsidRPr="00DD7155">
        <w:rPr>
          <w:rFonts w:ascii="Tahoma" w:hAnsi="Tahoma" w:cs="Tahoma"/>
          <w:sz w:val="20"/>
          <w:highlight w:val="yellow"/>
          <w:shd w:val="clear" w:color="auto" w:fill="FFFFFF" w:themeFill="background1"/>
        </w:rPr>
        <w:t>/</w:t>
      </w:r>
      <w:r w:rsidR="00D0262C" w:rsidRPr="00DD7155">
        <w:rPr>
          <w:rFonts w:ascii="Tahoma" w:hAnsi="Tahoma" w:cs="Tahoma"/>
          <w:sz w:val="20"/>
          <w:highlight w:val="green"/>
          <w:shd w:val="clear" w:color="auto" w:fill="FFFFFF" w:themeFill="background1"/>
        </w:rPr>
        <w:t>Услуг</w:t>
      </w:r>
      <w:r w:rsidR="00D0262C" w:rsidRPr="00526E69">
        <w:rPr>
          <w:rFonts w:ascii="Tahoma" w:hAnsi="Tahoma" w:cs="Tahoma"/>
          <w:b/>
          <w:color w:val="FF0000"/>
          <w:sz w:val="20"/>
          <w:shd w:val="clear" w:color="auto" w:fill="FFFFFF" w:themeFill="background1"/>
        </w:rPr>
        <w:t>]</w:t>
      </w:r>
      <w:r w:rsidR="00D0262C" w:rsidRPr="00526E69">
        <w:rPr>
          <w:rFonts w:ascii="Tahoma" w:hAnsi="Tahoma" w:cs="Tahoma"/>
          <w:b/>
          <w:color w:val="FF0000"/>
          <w:sz w:val="20"/>
          <w:u w:color="FF0000"/>
        </w:rPr>
        <w:t xml:space="preserve"> [</w:t>
      </w:r>
      <w:r w:rsidR="00D0262C" w:rsidRPr="00DD7155">
        <w:rPr>
          <w:rFonts w:ascii="Tahoma" w:hAnsi="Tahoma" w:cs="Tahoma"/>
          <w:sz w:val="20"/>
          <w:highlight w:val="yellow"/>
          <w:shd w:val="clear" w:color="auto" w:fill="FFFFFF" w:themeFill="background1"/>
        </w:rPr>
        <w:t>/</w:t>
      </w:r>
      <w:r w:rsidR="00D0262C" w:rsidRPr="00DD7155">
        <w:rPr>
          <w:rFonts w:ascii="Tahoma" w:hAnsi="Tahoma" w:cs="Tahoma"/>
          <w:sz w:val="20"/>
          <w:highlight w:val="magenta"/>
        </w:rPr>
        <w:t>Прав на ПО</w:t>
      </w:r>
      <w:r w:rsidR="00D0262C" w:rsidRPr="00526E69">
        <w:rPr>
          <w:rFonts w:ascii="Tahoma" w:hAnsi="Tahoma" w:cs="Tahoma"/>
          <w:b/>
          <w:color w:val="FF0000"/>
          <w:sz w:val="20"/>
        </w:rPr>
        <w:t>]</w:t>
      </w:r>
      <w:r w:rsidR="001747BB" w:rsidRPr="00DD7155">
        <w:rPr>
          <w:rFonts w:ascii="Tahoma" w:hAnsi="Tahoma" w:cs="Tahoma"/>
          <w:sz w:val="20"/>
          <w:highlight w:val="yellow"/>
        </w:rPr>
        <w:t>,</w:t>
      </w:r>
      <w:r w:rsidR="005A68D2" w:rsidRPr="00DD7155">
        <w:rPr>
          <w:rFonts w:ascii="Tahoma" w:hAnsi="Tahoma" w:cs="Tahoma"/>
          <w:sz w:val="20"/>
          <w:highlight w:val="yellow"/>
        </w:rPr>
        <w:t xml:space="preserve"> плюс </w:t>
      </w:r>
      <w:r w:rsidR="00C42F95" w:rsidRPr="00DD7155">
        <w:rPr>
          <w:rFonts w:ascii="Tahoma" w:hAnsi="Tahoma" w:cs="Tahoma"/>
          <w:sz w:val="20"/>
          <w:highlight w:val="yellow"/>
        </w:rPr>
        <w:t>дополнительный период</w:t>
      </w:r>
      <w:r w:rsidR="00241B64" w:rsidRPr="00DD7155">
        <w:rPr>
          <w:rFonts w:ascii="Tahoma" w:hAnsi="Tahoma" w:cs="Tahoma"/>
          <w:sz w:val="20"/>
          <w:highlight w:val="yellow"/>
        </w:rPr>
        <w:t>.</w:t>
      </w:r>
    </w:p>
    <w:p w14:paraId="2C2E8016" w14:textId="33469D56" w:rsidR="00057488" w:rsidRDefault="00C42F95" w:rsidP="002F68A6">
      <w:pPr>
        <w:pStyle w:val="1112"/>
        <w:numPr>
          <w:ilvl w:val="0"/>
          <w:numId w:val="51"/>
        </w:numPr>
        <w:tabs>
          <w:tab w:val="left" w:pos="284"/>
          <w:tab w:val="left" w:pos="924"/>
        </w:tabs>
        <w:spacing w:before="120" w:after="240"/>
        <w:rPr>
          <w:rFonts w:ascii="Tahoma" w:hAnsi="Tahoma" w:cs="Tahoma"/>
          <w:sz w:val="20"/>
          <w:highlight w:val="yellow"/>
        </w:rPr>
      </w:pPr>
      <w:r w:rsidRPr="00DD7155">
        <w:rPr>
          <w:rFonts w:ascii="Tahoma" w:hAnsi="Tahoma" w:cs="Tahoma"/>
          <w:sz w:val="20"/>
          <w:highlight w:val="yellow"/>
        </w:rPr>
        <w:t>Дополнительный период</w:t>
      </w:r>
      <w:r w:rsidR="007D3092" w:rsidRPr="00DD7155">
        <w:rPr>
          <w:rFonts w:ascii="Tahoma" w:hAnsi="Tahoma" w:cs="Tahoma"/>
          <w:sz w:val="20"/>
          <w:highlight w:val="yellow"/>
        </w:rPr>
        <w:t>:</w:t>
      </w:r>
      <w:r w:rsidRPr="00DD7155">
        <w:rPr>
          <w:rFonts w:ascii="Tahoma" w:hAnsi="Tahoma" w:cs="Tahoma"/>
          <w:sz w:val="20"/>
          <w:highlight w:val="yellow"/>
        </w:rPr>
        <w:t xml:space="preserve"> </w:t>
      </w:r>
      <w:r w:rsidR="00526E69" w:rsidRPr="00526E69">
        <w:rPr>
          <w:rFonts w:ascii="Tahoma" w:hAnsi="Tahoma" w:cs="Tahoma"/>
          <w:b/>
          <w:color w:val="FF0000"/>
          <w:sz w:val="18"/>
          <w:u w:color="FF0000"/>
        </w:rPr>
        <w:t>[</w:t>
      </w:r>
      <w:r w:rsidRPr="00DD7155">
        <w:rPr>
          <w:rFonts w:ascii="Tahoma" w:hAnsi="Tahoma" w:cs="Tahoma"/>
          <w:sz w:val="20"/>
          <w:highlight w:val="yellow"/>
        </w:rPr>
        <w:t>65</w:t>
      </w:r>
      <w:r w:rsidR="00526E69" w:rsidRPr="00526E69">
        <w:rPr>
          <w:rFonts w:ascii="Tahoma" w:hAnsi="Tahoma" w:cs="Tahoma"/>
          <w:b/>
          <w:color w:val="FF0000"/>
          <w:sz w:val="20"/>
        </w:rPr>
        <w:t>]</w:t>
      </w:r>
      <w:r w:rsidR="001660D8" w:rsidRPr="00DD7155">
        <w:rPr>
          <w:rFonts w:ascii="Tahoma" w:hAnsi="Tahoma" w:cs="Tahoma"/>
          <w:b/>
          <w:color w:val="FF0000"/>
          <w:sz w:val="20"/>
        </w:rPr>
        <w:t>/</w:t>
      </w:r>
      <w:r w:rsidR="001660D8"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1660D8" w:rsidRPr="00DD7155">
        <w:rPr>
          <w:rFonts w:ascii="Tahoma" w:hAnsi="Tahoma" w:cs="Tahoma"/>
          <w:sz w:val="20"/>
          <w:highlight w:val="yellow"/>
        </w:rPr>
        <w:t>•</w:t>
      </w:r>
      <w:r w:rsidR="00526E69" w:rsidRPr="00526E69">
        <w:rPr>
          <w:rFonts w:ascii="Tahoma" w:hAnsi="Tahoma" w:cs="Tahoma"/>
          <w:b/>
          <w:color w:val="FF0000"/>
          <w:sz w:val="20"/>
        </w:rPr>
        <w:t>]</w:t>
      </w:r>
      <w:r w:rsidRPr="00DD7155">
        <w:rPr>
          <w:rFonts w:ascii="Tahoma" w:hAnsi="Tahoma" w:cs="Tahoma"/>
          <w:sz w:val="20"/>
          <w:highlight w:val="yellow"/>
        </w:rPr>
        <w:t xml:space="preserve"> р.д.</w:t>
      </w:r>
      <w:r w:rsidR="00566660" w:rsidRPr="00DD7155">
        <w:rPr>
          <w:rStyle w:val="ad"/>
          <w:rFonts w:ascii="Tahoma" w:hAnsi="Tahoma" w:cs="Tahoma"/>
          <w:sz w:val="20"/>
          <w:highlight w:val="yellow"/>
        </w:rPr>
        <w:footnoteReference w:id="186"/>
      </w:r>
    </w:p>
    <w:p w14:paraId="636000F8" w14:textId="12A453CF" w:rsidR="00526E69" w:rsidRPr="00526E69" w:rsidRDefault="00526E69" w:rsidP="00526E69">
      <w:pPr>
        <w:pStyle w:val="1112"/>
        <w:numPr>
          <w:ilvl w:val="0"/>
          <w:numId w:val="51"/>
        </w:numPr>
        <w:tabs>
          <w:tab w:val="left" w:pos="284"/>
          <w:tab w:val="left" w:pos="924"/>
        </w:tabs>
        <w:spacing w:before="120" w:after="240"/>
        <w:rPr>
          <w:rFonts w:ascii="Tahoma" w:hAnsi="Tahoma" w:cs="Tahoma"/>
          <w:b/>
          <w:color w:val="FF0000"/>
          <w:sz w:val="20"/>
        </w:rPr>
      </w:pPr>
      <w:r w:rsidRPr="00526E69">
        <w:rPr>
          <w:rFonts w:ascii="Tahoma" w:hAnsi="Tahoma" w:cs="Tahoma"/>
          <w:sz w:val="20"/>
          <w:highlight w:val="yellow"/>
        </w:rPr>
        <w:t xml:space="preserve">составленную по форме «Независимая гарантия возврата авансового платежа». </w:t>
      </w:r>
      <w:r w:rsidRPr="00526E69">
        <w:rPr>
          <w:color w:val="FF0000"/>
        </w:rPr>
        <w:t xml:space="preserve"> </w:t>
      </w:r>
    </w:p>
    <w:p w14:paraId="244FDDF3" w14:textId="3DAAF8C9" w:rsidR="00DA4C8E" w:rsidRPr="00DD7155" w:rsidRDefault="004A7441" w:rsidP="00E75E40">
      <w:pPr>
        <w:pStyle w:val="1112"/>
        <w:numPr>
          <w:ilvl w:val="2"/>
          <w:numId w:val="13"/>
        </w:numPr>
        <w:spacing w:before="120" w:after="240"/>
        <w:ind w:left="142" w:hanging="1135"/>
        <w:rPr>
          <w:rFonts w:ascii="Tahoma" w:hAnsi="Tahoma" w:cs="Tahoma"/>
          <w:sz w:val="20"/>
        </w:rPr>
      </w:pPr>
      <w:r w:rsidRPr="00526E69" w:rsidDel="004A7441">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797277" w:rsidRPr="00DD7155">
        <w:rPr>
          <w:rFonts w:ascii="Tahoma" w:hAnsi="Tahoma" w:cs="Tahoma"/>
          <w:sz w:val="20"/>
        </w:rPr>
        <w:t xml:space="preserve">Подрядчик </w:t>
      </w:r>
      <w:r w:rsidR="00566660" w:rsidRPr="00DD7155">
        <w:rPr>
          <w:rFonts w:ascii="Tahoma" w:hAnsi="Tahoma" w:cs="Tahoma"/>
          <w:sz w:val="20"/>
        </w:rPr>
        <w:t xml:space="preserve">предоставляет </w:t>
      </w:r>
      <w:r w:rsidR="001816DA" w:rsidRPr="00DD7155">
        <w:rPr>
          <w:rFonts w:ascii="Tahoma" w:hAnsi="Tahoma" w:cs="Tahoma"/>
          <w:sz w:val="20"/>
        </w:rPr>
        <w:t xml:space="preserve">Заказчику </w:t>
      </w:r>
      <w:r w:rsidR="00DA4C8E" w:rsidRPr="00DD7155">
        <w:rPr>
          <w:rFonts w:ascii="Tahoma" w:hAnsi="Tahoma" w:cs="Tahoma"/>
          <w:sz w:val="20"/>
        </w:rPr>
        <w:t>независимую гарантию исполнения обязательств по Договору:</w:t>
      </w:r>
      <w:r w:rsidR="00DA4C8E" w:rsidRPr="00DD7155">
        <w:rPr>
          <w:rStyle w:val="ad"/>
          <w:rFonts w:ascii="Tahoma" w:hAnsi="Tahoma" w:cs="Tahoma"/>
          <w:sz w:val="20"/>
        </w:rPr>
        <w:footnoteReference w:id="187"/>
      </w:r>
    </w:p>
    <w:p w14:paraId="27027C09" w14:textId="0E7319DA" w:rsidR="00DA4C8E" w:rsidRPr="00DD7155" w:rsidRDefault="00DA4C8E" w:rsidP="0073339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в течение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р.д. с даты подписания Сторонами Договора </w:t>
      </w:r>
    </w:p>
    <w:p w14:paraId="255D270F" w14:textId="3E94270A" w:rsidR="00DA4C8E" w:rsidRPr="00DD7155" w:rsidRDefault="00566660" w:rsidP="0073339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в размере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 от Цены </w:t>
      </w:r>
      <w:r w:rsidR="00A46926" w:rsidRPr="00DD7155">
        <w:rPr>
          <w:rFonts w:ascii="Tahoma" w:hAnsi="Tahoma" w:cs="Tahoma"/>
          <w:sz w:val="20"/>
        </w:rPr>
        <w:t>Договора</w:t>
      </w:r>
      <w:r w:rsidR="001816DA" w:rsidRPr="00DD7155">
        <w:rPr>
          <w:rFonts w:ascii="Tahoma" w:hAnsi="Tahoma" w:cs="Tahoma"/>
          <w:sz w:val="20"/>
        </w:rPr>
        <w:t>,</w:t>
      </w:r>
      <w:r w:rsidR="006F22AD" w:rsidRPr="00DD7155">
        <w:rPr>
          <w:rFonts w:ascii="Tahoma" w:hAnsi="Tahoma" w:cs="Tahoma"/>
          <w:sz w:val="20"/>
        </w:rPr>
        <w:t xml:space="preserve"> </w:t>
      </w:r>
      <w:r w:rsidR="00526E69" w:rsidRPr="00526E69">
        <w:rPr>
          <w:rFonts w:ascii="Tahoma" w:hAnsi="Tahoma" w:cs="Tahoma"/>
          <w:b/>
          <w:color w:val="FF0000"/>
          <w:sz w:val="20"/>
          <w:u w:color="FF0000"/>
        </w:rPr>
        <w:t>[</w:t>
      </w:r>
      <w:r w:rsidR="001816DA" w:rsidRPr="00DD7155">
        <w:rPr>
          <w:rFonts w:ascii="Tahoma" w:hAnsi="Tahoma" w:cs="Tahoma"/>
          <w:sz w:val="20"/>
          <w:highlight w:val="darkCyan"/>
        </w:rPr>
        <w:t>включая НДС,</w:t>
      </w:r>
      <w:r w:rsidR="00526E69" w:rsidRPr="00526E69">
        <w:rPr>
          <w:rFonts w:ascii="Tahoma" w:hAnsi="Tahoma" w:cs="Tahoma"/>
          <w:b/>
          <w:color w:val="FF0000"/>
          <w:sz w:val="20"/>
        </w:rPr>
        <w:t>]</w:t>
      </w:r>
      <w:r w:rsidR="001816DA" w:rsidRPr="00DD7155">
        <w:rPr>
          <w:rFonts w:ascii="Tahoma" w:hAnsi="Tahoma" w:cs="Tahoma"/>
          <w:sz w:val="20"/>
        </w:rPr>
        <w:t xml:space="preserve"> </w:t>
      </w:r>
      <w:r w:rsidR="001660D8" w:rsidRPr="00DD7155">
        <w:rPr>
          <w:rFonts w:ascii="Tahoma" w:hAnsi="Tahoma" w:cs="Tahoma"/>
          <w:sz w:val="20"/>
        </w:rPr>
        <w:t>/</w:t>
      </w:r>
      <w:r w:rsidR="001660D8" w:rsidRPr="00DD7155">
        <w:rPr>
          <w:sz w:val="20"/>
        </w:rPr>
        <w:t xml:space="preserve"> </w:t>
      </w:r>
      <w:r w:rsidR="00526E69" w:rsidRPr="00526E69">
        <w:rPr>
          <w:rFonts w:ascii="Tahoma" w:hAnsi="Tahoma" w:cs="Tahoma"/>
          <w:b/>
          <w:color w:val="FF0000"/>
          <w:sz w:val="20"/>
        </w:rPr>
        <w:t>[</w:t>
      </w:r>
      <w:r w:rsidR="001660D8" w:rsidRPr="00DD7155">
        <w:rPr>
          <w:rFonts w:ascii="Tahoma" w:hAnsi="Tahoma" w:cs="Tahoma"/>
          <w:sz w:val="20"/>
        </w:rPr>
        <w:t>без учета НДС,</w:t>
      </w:r>
      <w:r w:rsidR="00526E69" w:rsidRPr="00526E69">
        <w:rPr>
          <w:rFonts w:ascii="Tahoma" w:hAnsi="Tahoma" w:cs="Tahoma"/>
          <w:b/>
          <w:color w:val="FF0000"/>
          <w:sz w:val="20"/>
        </w:rPr>
        <w:t>]</w:t>
      </w:r>
    </w:p>
    <w:p w14:paraId="77060A9C" w14:textId="638FD7CC" w:rsidR="00E23241" w:rsidRPr="00DD7155" w:rsidRDefault="001816DA" w:rsidP="0073339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имеющую срок действия, истекающий не ранее </w:t>
      </w:r>
      <w:r w:rsidR="00505A9D" w:rsidRPr="00DD7155">
        <w:rPr>
          <w:rFonts w:ascii="Tahoma" w:hAnsi="Tahoma" w:cs="Tahoma"/>
          <w:sz w:val="20"/>
        </w:rPr>
        <w:t>даты окончания</w:t>
      </w:r>
      <w:r w:rsidRPr="00DD7155">
        <w:rPr>
          <w:rFonts w:ascii="Tahoma" w:hAnsi="Tahoma" w:cs="Tahoma"/>
          <w:sz w:val="20"/>
        </w:rPr>
        <w:t xml:space="preserve"> выполнения Работ</w:t>
      </w:r>
      <w:r w:rsidR="00394733" w:rsidRPr="00DD7155">
        <w:rPr>
          <w:rFonts w:ascii="Tahoma" w:hAnsi="Tahoma" w:cs="Tahoma"/>
          <w:sz w:val="20"/>
        </w:rPr>
        <w:t xml:space="preserve"> по </w:t>
      </w:r>
      <w:r w:rsidR="00B9634B" w:rsidRPr="00526E69">
        <w:rPr>
          <w:rFonts w:ascii="Tahoma" w:hAnsi="Tahoma" w:cs="Tahoma"/>
          <w:b/>
          <w:color w:val="FF0000"/>
          <w:sz w:val="20"/>
          <w:u w:color="FF0000"/>
        </w:rPr>
        <w:t>[</w:t>
      </w:r>
      <w:r w:rsidR="0097021C" w:rsidRPr="00DD7155">
        <w:rPr>
          <w:rFonts w:ascii="Tahoma" w:hAnsi="Tahoma" w:cs="Tahoma"/>
          <w:sz w:val="20"/>
        </w:rPr>
        <w:t>Договору</w:t>
      </w:r>
      <w:r w:rsidR="00B9634B" w:rsidRPr="00526E69">
        <w:rPr>
          <w:rFonts w:ascii="Tahoma" w:hAnsi="Tahoma" w:cs="Tahoma"/>
          <w:b/>
          <w:color w:val="FF0000"/>
          <w:sz w:val="20"/>
        </w:rPr>
        <w:t>]</w:t>
      </w:r>
      <w:r w:rsidR="0097021C" w:rsidRPr="00DD7155">
        <w:rPr>
          <w:rFonts w:ascii="Tahoma" w:hAnsi="Tahoma" w:cs="Tahoma"/>
          <w:sz w:val="20"/>
        </w:rPr>
        <w:t>/</w:t>
      </w:r>
      <w:r w:rsidR="00526E69" w:rsidRPr="00526E69">
        <w:rPr>
          <w:rFonts w:ascii="Tahoma" w:hAnsi="Tahoma" w:cs="Tahoma"/>
          <w:b/>
          <w:color w:val="FF0000"/>
          <w:sz w:val="20"/>
          <w:u w:color="FF0000"/>
        </w:rPr>
        <w:t>[</w:t>
      </w:r>
      <w:r w:rsidR="00394733" w:rsidRPr="00DD7155">
        <w:rPr>
          <w:rFonts w:ascii="Tahoma" w:hAnsi="Tahoma" w:cs="Tahoma"/>
          <w:sz w:val="20"/>
        </w:rPr>
        <w:t>соответствующему</w:t>
      </w:r>
      <w:r w:rsidR="00526E69" w:rsidRPr="00526E69">
        <w:rPr>
          <w:rFonts w:ascii="Tahoma" w:hAnsi="Tahoma" w:cs="Tahoma"/>
          <w:b/>
          <w:color w:val="FF0000"/>
          <w:sz w:val="20"/>
        </w:rPr>
        <w:t>]</w:t>
      </w:r>
      <w:r w:rsidR="00B9634B" w:rsidRPr="00B9634B">
        <w:rPr>
          <w:rFonts w:ascii="Tahoma" w:hAnsi="Tahoma" w:cs="Tahoma"/>
          <w:sz w:val="20"/>
          <w:vertAlign w:val="superscript"/>
        </w:rPr>
        <w:t xml:space="preserve"> </w:t>
      </w:r>
      <w:r w:rsidR="00B9634B" w:rsidRPr="00B9634B">
        <w:rPr>
          <w:rFonts w:ascii="Tahoma" w:hAnsi="Tahoma" w:cs="Tahoma"/>
          <w:sz w:val="20"/>
          <w:vertAlign w:val="superscript"/>
        </w:rPr>
        <w:footnoteReference w:id="188"/>
      </w:r>
      <w:r w:rsidR="00394733" w:rsidRPr="00DD7155">
        <w:rPr>
          <w:rFonts w:ascii="Tahoma" w:hAnsi="Tahoma" w:cs="Tahoma"/>
          <w:sz w:val="20"/>
        </w:rPr>
        <w:t xml:space="preserve"> </w:t>
      </w:r>
      <w:r w:rsidR="00336C11" w:rsidRPr="00DD7155">
        <w:rPr>
          <w:rFonts w:ascii="Tahoma" w:hAnsi="Tahoma" w:cs="Tahoma"/>
          <w:sz w:val="20"/>
        </w:rPr>
        <w:t>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A46926" w:rsidRPr="00DD7155">
        <w:rPr>
          <w:rFonts w:ascii="Tahoma" w:hAnsi="Tahoma" w:cs="Tahoma"/>
          <w:sz w:val="20"/>
        </w:rPr>
        <w:t xml:space="preserve">, </w:t>
      </w:r>
      <w:r w:rsidR="00526E69" w:rsidRPr="00526E69">
        <w:rPr>
          <w:rFonts w:ascii="Tahoma" w:hAnsi="Tahoma" w:cs="Tahoma"/>
          <w:b/>
          <w:color w:val="FF0000"/>
          <w:sz w:val="20"/>
          <w:u w:color="FF0000"/>
        </w:rPr>
        <w:t>[</w:t>
      </w:r>
      <w:r w:rsidR="001747BB" w:rsidRPr="00DD7155">
        <w:rPr>
          <w:rFonts w:ascii="Tahoma" w:hAnsi="Tahoma" w:cs="Tahoma"/>
          <w:sz w:val="20"/>
        </w:rPr>
        <w:t xml:space="preserve">указанному в </w:t>
      </w:r>
      <w:r w:rsidR="006866AD" w:rsidRPr="00DD7155">
        <w:rPr>
          <w:rFonts w:ascii="Tahoma" w:hAnsi="Tahoma" w:cs="Tahoma"/>
          <w:sz w:val="20"/>
        </w:rPr>
        <w:t>п.</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6866AD" w:rsidRPr="00DD7155">
        <w:rPr>
          <w:rFonts w:ascii="Tahoma" w:hAnsi="Tahoma" w:cs="Tahoma"/>
          <w:sz w:val="20"/>
        </w:rPr>
        <w:t xml:space="preserve"> Договора/ </w:t>
      </w:r>
      <w:r w:rsidR="001747BB" w:rsidRPr="00DD7155">
        <w:rPr>
          <w:rFonts w:ascii="Tahoma" w:hAnsi="Tahoma" w:cs="Tahoma"/>
          <w:sz w:val="20"/>
        </w:rPr>
        <w:t xml:space="preserve">Приложении </w:t>
      </w:r>
      <w:r w:rsidR="00142BDF" w:rsidRPr="00DD7155">
        <w:rPr>
          <w:rFonts w:ascii="Tahoma" w:hAnsi="Tahoma" w:cs="Tahoma"/>
          <w:sz w:val="20"/>
        </w:rPr>
        <w:t>Календарный план</w:t>
      </w:r>
      <w:r w:rsidR="00526E69" w:rsidRPr="00526E69">
        <w:rPr>
          <w:rFonts w:ascii="Tahoma" w:hAnsi="Tahoma" w:cs="Tahoma"/>
          <w:b/>
          <w:color w:val="FF0000"/>
          <w:sz w:val="20"/>
        </w:rPr>
        <w:t>]</w:t>
      </w:r>
      <w:r w:rsidR="001747BB" w:rsidRPr="00DD7155">
        <w:rPr>
          <w:rStyle w:val="ad"/>
          <w:rFonts w:ascii="Tahoma" w:hAnsi="Tahoma" w:cs="Tahoma"/>
          <w:sz w:val="20"/>
        </w:rPr>
        <w:footnoteReference w:id="189"/>
      </w:r>
      <w:r w:rsidR="00412716" w:rsidRPr="00DD7155">
        <w:rPr>
          <w:rFonts w:ascii="Tahoma" w:hAnsi="Tahoma" w:cs="Tahoma"/>
          <w:b/>
          <w:color w:val="FF0000"/>
          <w:sz w:val="20"/>
        </w:rPr>
        <w:t xml:space="preserve">, </w:t>
      </w:r>
      <w:r w:rsidR="003E5411" w:rsidRPr="00DD7155">
        <w:rPr>
          <w:rFonts w:ascii="Tahoma" w:hAnsi="Tahoma" w:cs="Tahoma"/>
          <w:sz w:val="20"/>
        </w:rPr>
        <w:t xml:space="preserve"> плюс </w:t>
      </w:r>
      <w:r w:rsidR="00E23241" w:rsidRPr="00DD7155">
        <w:rPr>
          <w:rFonts w:ascii="Tahoma" w:hAnsi="Tahoma" w:cs="Tahoma"/>
          <w:sz w:val="20"/>
        </w:rPr>
        <w:t>дополнительный период.</w:t>
      </w:r>
    </w:p>
    <w:p w14:paraId="046FDD97" w14:textId="77777777" w:rsidR="00733391" w:rsidRDefault="00E23241" w:rsidP="0073339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Дополнительный период: </w:t>
      </w:r>
      <w:r w:rsidR="00526E69" w:rsidRPr="00526E69">
        <w:rPr>
          <w:rFonts w:ascii="Tahoma" w:hAnsi="Tahoma" w:cs="Tahoma"/>
          <w:b/>
          <w:color w:val="FF0000"/>
          <w:sz w:val="18"/>
          <w:u w:color="FF0000"/>
        </w:rPr>
        <w:t>[</w:t>
      </w:r>
      <w:r w:rsidR="00935386" w:rsidRPr="00DD7155">
        <w:rPr>
          <w:rFonts w:ascii="Tahoma" w:hAnsi="Tahoma" w:cs="Tahoma"/>
          <w:sz w:val="20"/>
        </w:rPr>
        <w:t>4</w:t>
      </w:r>
      <w:r w:rsidR="00DA4C8E" w:rsidRPr="00DD7155">
        <w:rPr>
          <w:rFonts w:ascii="Tahoma" w:hAnsi="Tahoma" w:cs="Tahoma"/>
          <w:sz w:val="20"/>
        </w:rPr>
        <w:t>5</w:t>
      </w:r>
      <w:r w:rsidR="00526E69" w:rsidRPr="00526E69">
        <w:rPr>
          <w:rFonts w:ascii="Tahoma" w:hAnsi="Tahoma" w:cs="Tahoma"/>
          <w:b/>
          <w:color w:val="FF0000"/>
          <w:sz w:val="20"/>
        </w:rPr>
        <w:t>]</w:t>
      </w:r>
      <w:r w:rsidR="001660D8" w:rsidRPr="00DD7155">
        <w:rPr>
          <w:rFonts w:ascii="Tahoma" w:hAnsi="Tahoma" w:cs="Tahoma"/>
          <w:b/>
          <w:color w:val="FF0000"/>
          <w:sz w:val="20"/>
        </w:rPr>
        <w:t xml:space="preserve"> /</w:t>
      </w:r>
      <w:r w:rsidR="001660D8"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1660D8" w:rsidRPr="00DD7155">
        <w:rPr>
          <w:rFonts w:ascii="Tahoma" w:hAnsi="Tahoma" w:cs="Tahoma"/>
          <w:sz w:val="20"/>
          <w:highlight w:val="yellow"/>
        </w:rPr>
        <w:t>•</w:t>
      </w:r>
      <w:r w:rsidR="00526E69" w:rsidRPr="00526E69">
        <w:rPr>
          <w:rFonts w:ascii="Tahoma" w:hAnsi="Tahoma" w:cs="Tahoma"/>
          <w:b/>
          <w:color w:val="FF0000"/>
          <w:sz w:val="20"/>
        </w:rPr>
        <w:t>]</w:t>
      </w:r>
      <w:r w:rsidR="001660D8" w:rsidRPr="00DD7155">
        <w:rPr>
          <w:rFonts w:ascii="Tahoma" w:hAnsi="Tahoma" w:cs="Tahoma"/>
          <w:sz w:val="20"/>
          <w:highlight w:val="yellow"/>
        </w:rPr>
        <w:t xml:space="preserve"> </w:t>
      </w:r>
      <w:r w:rsidR="003E5411" w:rsidRPr="00DD7155">
        <w:rPr>
          <w:rFonts w:ascii="Tahoma" w:hAnsi="Tahoma" w:cs="Tahoma"/>
          <w:sz w:val="20"/>
        </w:rPr>
        <w:t xml:space="preserve"> </w:t>
      </w:r>
      <w:r w:rsidR="00241B64" w:rsidRPr="00DD7155">
        <w:rPr>
          <w:rFonts w:ascii="Tahoma" w:hAnsi="Tahoma" w:cs="Tahoma"/>
          <w:sz w:val="20"/>
        </w:rPr>
        <w:t>р.д.</w:t>
      </w:r>
      <w:r w:rsidR="001816DA" w:rsidRPr="00DD7155">
        <w:rPr>
          <w:rFonts w:ascii="Tahoma" w:hAnsi="Tahoma" w:cs="Tahoma"/>
          <w:sz w:val="20"/>
          <w:vertAlign w:val="superscript"/>
        </w:rPr>
        <w:footnoteReference w:id="190"/>
      </w:r>
      <w:r w:rsidR="001816DA" w:rsidRPr="00DD7155">
        <w:rPr>
          <w:rFonts w:ascii="Tahoma" w:hAnsi="Tahoma" w:cs="Tahoma"/>
          <w:sz w:val="20"/>
        </w:rPr>
        <w:t>.</w:t>
      </w:r>
    </w:p>
    <w:p w14:paraId="343D0197" w14:textId="0D497F12" w:rsidR="00733391" w:rsidRPr="003743AF" w:rsidRDefault="00733391" w:rsidP="00266857">
      <w:pPr>
        <w:pStyle w:val="1112"/>
        <w:numPr>
          <w:ilvl w:val="0"/>
          <w:numId w:val="51"/>
        </w:numPr>
        <w:tabs>
          <w:tab w:val="left" w:pos="284"/>
          <w:tab w:val="left" w:pos="924"/>
        </w:tabs>
        <w:spacing w:before="120" w:after="240"/>
        <w:rPr>
          <w:rFonts w:ascii="Tahoma" w:hAnsi="Tahoma" w:cs="Tahoma"/>
          <w:sz w:val="20"/>
          <w:szCs w:val="20"/>
        </w:rPr>
      </w:pPr>
      <w:r w:rsidRPr="003743AF">
        <w:rPr>
          <w:rFonts w:ascii="Tahoma" w:hAnsi="Tahoma" w:cs="Tahoma"/>
          <w:sz w:val="20"/>
          <w:szCs w:val="20"/>
        </w:rPr>
        <w:t>составленную по форме  «Независимая гарантия исполнения обязательств»</w:t>
      </w:r>
      <w:r w:rsidR="00682DCB" w:rsidRPr="003743AF">
        <w:rPr>
          <w:rFonts w:ascii="Tahoma" w:hAnsi="Tahoma" w:cs="Tahoma"/>
          <w:sz w:val="20"/>
          <w:szCs w:val="20"/>
        </w:rPr>
        <w:t>.</w:t>
      </w:r>
    </w:p>
    <w:p w14:paraId="27405EDC" w14:textId="70D3B011" w:rsidR="00AA643B" w:rsidRPr="00DD7155" w:rsidRDefault="00505A9D" w:rsidP="002F68A6">
      <w:pPr>
        <w:pStyle w:val="1112"/>
        <w:tabs>
          <w:tab w:val="left" w:pos="284"/>
          <w:tab w:val="left" w:pos="924"/>
        </w:tabs>
        <w:spacing w:before="120" w:after="240"/>
        <w:ind w:left="142"/>
        <w:rPr>
          <w:rFonts w:ascii="Tahoma" w:hAnsi="Tahoma" w:cs="Tahoma"/>
          <w:color w:val="FFFF00"/>
          <w:sz w:val="20"/>
          <w:highlight w:val="black"/>
        </w:rPr>
      </w:pPr>
      <w:r w:rsidRPr="00DD7155">
        <w:rPr>
          <w:rFonts w:ascii="Tahoma" w:hAnsi="Tahoma" w:cs="Tahoma"/>
          <w:sz w:val="20"/>
        </w:rPr>
        <w:t>Заказчик осуществляет указанные в разделе «Порядок расчетов» платежи при условии предоставления Подрядчиком независимой гарантии исполнения обязательств в соответствии с настоящим пунктом.</w:t>
      </w:r>
      <w:r w:rsidRPr="00DD7155" w:rsidDel="00505A9D">
        <w:rPr>
          <w:rFonts w:ascii="Tahoma" w:hAnsi="Tahoma" w:cs="Tahoma"/>
          <w:sz w:val="20"/>
        </w:rPr>
        <w:t xml:space="preserve"> </w:t>
      </w:r>
    </w:p>
    <w:p w14:paraId="182CFCD6" w14:textId="66E0A405" w:rsidR="006E2255" w:rsidRPr="00DD7155" w:rsidRDefault="00733391" w:rsidP="00E75E40">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A509F2" w:rsidRPr="00DD7155">
        <w:rPr>
          <w:rFonts w:ascii="Tahoma" w:hAnsi="Tahoma" w:cs="Tahoma"/>
          <w:sz w:val="20"/>
        </w:rPr>
        <w:t xml:space="preserve">Подрядчик </w:t>
      </w:r>
      <w:r w:rsidR="00973980" w:rsidRPr="00DD7155">
        <w:rPr>
          <w:rFonts w:ascii="Tahoma" w:hAnsi="Tahoma" w:cs="Tahoma"/>
          <w:sz w:val="20"/>
        </w:rPr>
        <w:t xml:space="preserve">предоставляет Заказчику независимую гарантию исполнения обязательств в течение гарантийного </w:t>
      </w:r>
      <w:r w:rsidR="00872DDD">
        <w:rPr>
          <w:rFonts w:ascii="Tahoma" w:hAnsi="Tahoma" w:cs="Tahoma"/>
          <w:sz w:val="20"/>
        </w:rPr>
        <w:t>срока</w:t>
      </w:r>
      <w:r w:rsidR="00973980" w:rsidRPr="00DD7155">
        <w:rPr>
          <w:rFonts w:ascii="Tahoma" w:hAnsi="Tahoma" w:cs="Tahoma"/>
          <w:b/>
          <w:sz w:val="20"/>
        </w:rPr>
        <w:t>:</w:t>
      </w:r>
      <w:r w:rsidR="00973980" w:rsidRPr="00DD7155">
        <w:rPr>
          <w:rStyle w:val="ad"/>
          <w:rFonts w:ascii="Tahoma" w:hAnsi="Tahoma" w:cs="Tahoma"/>
          <w:b/>
          <w:sz w:val="20"/>
        </w:rPr>
        <w:footnoteReference w:id="191"/>
      </w:r>
    </w:p>
    <w:p w14:paraId="10EC58A4" w14:textId="5D46189F" w:rsidR="00973980" w:rsidRPr="00DD7155" w:rsidRDefault="000E3FB1" w:rsidP="002F68A6">
      <w:pPr>
        <w:pStyle w:val="1112"/>
        <w:numPr>
          <w:ilvl w:val="0"/>
          <w:numId w:val="52"/>
        </w:numPr>
        <w:tabs>
          <w:tab w:val="left" w:pos="284"/>
          <w:tab w:val="left" w:pos="924"/>
        </w:tabs>
        <w:spacing w:before="120" w:after="240"/>
        <w:rPr>
          <w:rFonts w:ascii="Tahoma" w:hAnsi="Tahoma" w:cs="Tahoma"/>
          <w:sz w:val="20"/>
        </w:rPr>
      </w:pPr>
      <w:r w:rsidRPr="00DD7155">
        <w:rPr>
          <w:rFonts w:ascii="Tahoma" w:hAnsi="Tahoma" w:cs="Tahoma"/>
          <w:sz w:val="20"/>
        </w:rPr>
        <w:t>не позднее</w:t>
      </w:r>
      <w:r w:rsidR="00A509F2" w:rsidRPr="00DD7155">
        <w:rPr>
          <w:rFonts w:ascii="Tahoma" w:hAnsi="Tahoma" w:cs="Tahoma"/>
          <w:sz w:val="20"/>
        </w:rPr>
        <w:t xml:space="preserve">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A509F2" w:rsidRPr="00DD7155">
        <w:rPr>
          <w:rFonts w:ascii="Tahoma" w:hAnsi="Tahoma" w:cs="Tahoma"/>
          <w:sz w:val="20"/>
        </w:rPr>
        <w:t xml:space="preserve"> </w:t>
      </w:r>
      <w:r w:rsidR="00241B64" w:rsidRPr="00DD7155">
        <w:rPr>
          <w:rFonts w:ascii="Tahoma" w:hAnsi="Tahoma" w:cs="Tahoma"/>
          <w:sz w:val="20"/>
        </w:rPr>
        <w:t>р.д.</w:t>
      </w:r>
      <w:r w:rsidR="00A509F2" w:rsidRPr="00DD7155">
        <w:rPr>
          <w:rFonts w:ascii="Tahoma" w:hAnsi="Tahoma" w:cs="Tahoma"/>
          <w:sz w:val="20"/>
        </w:rPr>
        <w:t xml:space="preserve"> </w:t>
      </w:r>
      <w:r w:rsidR="007A2425" w:rsidRPr="00DD7155">
        <w:rPr>
          <w:rFonts w:ascii="Tahoma" w:hAnsi="Tahoma" w:cs="Tahoma"/>
          <w:sz w:val="20"/>
        </w:rPr>
        <w:t>с</w:t>
      </w:r>
      <w:r w:rsidR="00A509F2" w:rsidRPr="00DD7155">
        <w:rPr>
          <w:rFonts w:ascii="Tahoma" w:hAnsi="Tahoma" w:cs="Tahoma"/>
          <w:sz w:val="20"/>
        </w:rPr>
        <w:t xml:space="preserve"> даты </w:t>
      </w:r>
      <w:r w:rsidR="001C767D" w:rsidRPr="00DD7155">
        <w:rPr>
          <w:rFonts w:ascii="Tahoma" w:hAnsi="Tahoma" w:cs="Tahoma"/>
          <w:sz w:val="20"/>
        </w:rPr>
        <w:t xml:space="preserve">предоставления Подрядчиком Заказчику подписанного </w:t>
      </w:r>
      <w:r w:rsidR="00526E69" w:rsidRPr="00526E69">
        <w:rPr>
          <w:rFonts w:ascii="Tahoma" w:hAnsi="Tahoma" w:cs="Tahoma"/>
          <w:b/>
          <w:color w:val="FF0000"/>
          <w:sz w:val="20"/>
          <w:u w:color="FF0000"/>
        </w:rPr>
        <w:t>[</w:t>
      </w:r>
      <w:r w:rsidR="00F42F43"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F42F43" w:rsidRPr="00DD7155">
        <w:rPr>
          <w:rFonts w:ascii="Tahoma" w:hAnsi="Tahoma" w:cs="Tahoma"/>
          <w:sz w:val="20"/>
        </w:rPr>
        <w:t>/</w:t>
      </w:r>
      <w:r w:rsidR="00526E69" w:rsidRPr="00526E69">
        <w:rPr>
          <w:rFonts w:ascii="Tahoma" w:hAnsi="Tahoma" w:cs="Tahoma"/>
          <w:b/>
          <w:color w:val="FF0000"/>
          <w:sz w:val="20"/>
          <w:u w:color="FF0000"/>
        </w:rPr>
        <w:t>[</w:t>
      </w:r>
      <w:r w:rsidR="00F42F43" w:rsidRPr="00DD7155">
        <w:rPr>
          <w:rFonts w:ascii="Tahoma" w:hAnsi="Tahoma" w:cs="Tahoma"/>
          <w:sz w:val="20"/>
        </w:rPr>
        <w:t>Акт завершения работ</w:t>
      </w:r>
      <w:r w:rsidR="00526E69" w:rsidRPr="00526E69">
        <w:rPr>
          <w:rFonts w:ascii="Tahoma" w:hAnsi="Tahoma" w:cs="Tahoma"/>
          <w:b/>
          <w:color w:val="FF0000"/>
          <w:sz w:val="20"/>
        </w:rPr>
        <w:t>]</w:t>
      </w:r>
      <w:r w:rsidR="00A9674C" w:rsidRPr="00DD7155">
        <w:rPr>
          <w:rFonts w:ascii="Tahoma" w:hAnsi="Tahoma" w:cs="Tahoma"/>
          <w:sz w:val="20"/>
          <w:vertAlign w:val="superscript"/>
        </w:rPr>
        <w:footnoteReference w:id="192"/>
      </w:r>
      <w:r w:rsidR="00F42F43" w:rsidRPr="00DD7155">
        <w:rPr>
          <w:rFonts w:ascii="Tahoma" w:hAnsi="Tahoma" w:cs="Tahoma"/>
          <w:sz w:val="20"/>
        </w:rPr>
        <w:t xml:space="preserve"> </w:t>
      </w:r>
      <w:r w:rsidR="00357E8E" w:rsidRPr="00DD7155">
        <w:rPr>
          <w:rFonts w:ascii="Tahoma" w:hAnsi="Tahoma" w:cs="Tahoma"/>
          <w:sz w:val="20"/>
        </w:rPr>
        <w:t xml:space="preserve">по </w:t>
      </w:r>
      <w:r w:rsidR="00526E69" w:rsidRPr="00526E69">
        <w:rPr>
          <w:rFonts w:ascii="Tahoma" w:hAnsi="Tahoma" w:cs="Tahoma"/>
          <w:b/>
          <w:color w:val="FF0000"/>
          <w:sz w:val="20"/>
          <w:u w:color="FF0000"/>
        </w:rPr>
        <w:t>[</w:t>
      </w:r>
      <w:r w:rsidR="00357E8E" w:rsidRPr="00DD7155">
        <w:rPr>
          <w:rFonts w:ascii="Tahoma" w:hAnsi="Tahoma" w:cs="Tahoma"/>
          <w:sz w:val="20"/>
        </w:rPr>
        <w:t>последнему</w:t>
      </w:r>
      <w:r w:rsidR="00526E69" w:rsidRPr="00526E69">
        <w:rPr>
          <w:rFonts w:ascii="Tahoma" w:hAnsi="Tahoma" w:cs="Tahoma"/>
          <w:b/>
          <w:color w:val="FF0000"/>
          <w:sz w:val="20"/>
        </w:rPr>
        <w:t>]</w:t>
      </w:r>
      <w:r w:rsidR="00B9634B" w:rsidRPr="00B9634B">
        <w:rPr>
          <w:rFonts w:ascii="Tahoma" w:hAnsi="Tahoma" w:cs="Tahoma"/>
          <w:sz w:val="20"/>
          <w:vertAlign w:val="superscript"/>
        </w:rPr>
        <w:t xml:space="preserve"> </w:t>
      </w:r>
      <w:r w:rsidR="00B9634B" w:rsidRPr="00B9634B">
        <w:rPr>
          <w:rFonts w:ascii="Tahoma" w:hAnsi="Tahoma" w:cs="Tahoma"/>
          <w:sz w:val="20"/>
          <w:vertAlign w:val="superscript"/>
        </w:rPr>
        <w:footnoteReference w:id="193"/>
      </w:r>
      <w:r w:rsidR="00357E8E" w:rsidRPr="00DD7155">
        <w:rPr>
          <w:rFonts w:ascii="Tahoma" w:hAnsi="Tahoma" w:cs="Tahoma"/>
          <w:sz w:val="20"/>
        </w:rPr>
        <w:t xml:space="preserve"> </w:t>
      </w:r>
      <w:r w:rsidR="00B9634B" w:rsidRPr="00E07253">
        <w:rPr>
          <w:rFonts w:ascii="Tahoma" w:hAnsi="Tahoma" w:cs="Tahoma"/>
          <w:b/>
          <w:color w:val="FF0000"/>
          <w:sz w:val="20"/>
          <w:u w:color="FF0000"/>
        </w:rPr>
        <w:t>[</w:t>
      </w:r>
      <w:r w:rsidR="00357E8E" w:rsidRPr="00DD7155">
        <w:rPr>
          <w:rFonts w:ascii="Tahoma" w:hAnsi="Tahoma" w:cs="Tahoma"/>
          <w:sz w:val="20"/>
        </w:rPr>
        <w:t>Объекту</w:t>
      </w:r>
      <w:r w:rsidR="00B9634B" w:rsidRPr="00E07253">
        <w:rPr>
          <w:rFonts w:ascii="Tahoma" w:hAnsi="Tahoma" w:cs="Tahoma"/>
          <w:b/>
          <w:color w:val="FF0000"/>
          <w:sz w:val="20"/>
          <w:u w:color="FF0000"/>
        </w:rPr>
        <w:t>]</w:t>
      </w:r>
      <w:r w:rsidR="00357E8E"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Pr>
          <w:rFonts w:ascii="Tahoma" w:hAnsi="Tahoma" w:cs="Tahoma"/>
          <w:sz w:val="22"/>
        </w:rPr>
        <w:t>,</w:t>
      </w:r>
      <w:r w:rsidR="002A4EA7" w:rsidRPr="00DD7155" w:rsidDel="002A4EA7">
        <w:rPr>
          <w:rFonts w:ascii="Tahoma" w:hAnsi="Tahoma" w:cs="Tahoma"/>
          <w:b/>
          <w:color w:val="FF0000"/>
          <w:sz w:val="20"/>
          <w:u w:color="FF0000"/>
        </w:rPr>
        <w:t xml:space="preserve"> </w:t>
      </w:r>
      <w:r w:rsidR="00F42F43" w:rsidRPr="00DD7155">
        <w:rPr>
          <w:rFonts w:ascii="Tahoma" w:hAnsi="Tahoma" w:cs="Tahoma"/>
          <w:sz w:val="20"/>
        </w:rPr>
        <w:t xml:space="preserve"> </w:t>
      </w:r>
    </w:p>
    <w:p w14:paraId="56113636" w14:textId="38A28505" w:rsidR="00973980" w:rsidRPr="00DD7155" w:rsidRDefault="00526E69" w:rsidP="002F68A6">
      <w:pPr>
        <w:pStyle w:val="1112"/>
        <w:numPr>
          <w:ilvl w:val="0"/>
          <w:numId w:val="52"/>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A509F2" w:rsidRPr="00DD7155">
        <w:rPr>
          <w:rFonts w:ascii="Tahoma" w:hAnsi="Tahoma" w:cs="Tahoma"/>
          <w:sz w:val="20"/>
        </w:rPr>
        <w:t xml:space="preserve">в размере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A509F2" w:rsidRPr="00DD7155">
        <w:rPr>
          <w:rFonts w:ascii="Tahoma" w:hAnsi="Tahoma" w:cs="Tahoma"/>
          <w:sz w:val="20"/>
        </w:rPr>
        <w:t xml:space="preserve"> % от </w:t>
      </w:r>
      <w:r w:rsidRPr="00526E69">
        <w:rPr>
          <w:rFonts w:ascii="Tahoma" w:hAnsi="Tahoma" w:cs="Tahoma"/>
          <w:b/>
          <w:color w:val="FF0000"/>
          <w:sz w:val="20"/>
          <w:u w:color="FF0000"/>
        </w:rPr>
        <w:t>[</w:t>
      </w:r>
      <w:r w:rsidR="00FD491E" w:rsidRPr="00DD7155">
        <w:rPr>
          <w:rFonts w:ascii="Tahoma" w:hAnsi="Tahoma" w:cs="Tahoma"/>
          <w:sz w:val="20"/>
        </w:rPr>
        <w:t xml:space="preserve">Цены Договора, </w:t>
      </w:r>
      <w:r w:rsidRPr="00526E69">
        <w:rPr>
          <w:rFonts w:ascii="Tahoma" w:hAnsi="Tahoma" w:cs="Tahoma"/>
          <w:b/>
          <w:color w:val="FF0000"/>
          <w:sz w:val="20"/>
          <w:u w:color="FF0000"/>
        </w:rPr>
        <w:t>[</w:t>
      </w:r>
      <w:r w:rsidR="00FD491E" w:rsidRPr="00DD7155">
        <w:rPr>
          <w:rFonts w:ascii="Tahoma" w:hAnsi="Tahoma" w:cs="Tahoma"/>
          <w:sz w:val="20"/>
          <w:highlight w:val="darkCyan"/>
        </w:rPr>
        <w:t>включая НДС</w:t>
      </w:r>
      <w:r w:rsidRPr="00526E69">
        <w:rPr>
          <w:rFonts w:ascii="Tahoma" w:hAnsi="Tahoma" w:cs="Tahoma"/>
          <w:b/>
          <w:color w:val="FF0000"/>
          <w:sz w:val="20"/>
        </w:rPr>
        <w:t>]</w:t>
      </w:r>
      <w:r w:rsidR="001660D8" w:rsidRPr="00DD7155">
        <w:rPr>
          <w:rFonts w:ascii="Tahoma" w:hAnsi="Tahoma" w:cs="Tahoma"/>
          <w:sz w:val="20"/>
        </w:rPr>
        <w:t xml:space="preserve"> /</w:t>
      </w:r>
      <w:r w:rsidR="001660D8" w:rsidRPr="00DD7155">
        <w:rPr>
          <w:sz w:val="20"/>
        </w:rPr>
        <w:t xml:space="preserve"> </w:t>
      </w:r>
      <w:r w:rsidRPr="00526E69">
        <w:rPr>
          <w:rFonts w:ascii="Tahoma" w:hAnsi="Tahoma" w:cs="Tahoma"/>
          <w:b/>
          <w:color w:val="FF0000"/>
          <w:sz w:val="20"/>
        </w:rPr>
        <w:t>[</w:t>
      </w:r>
      <w:r w:rsidR="001660D8" w:rsidRPr="00DD7155">
        <w:rPr>
          <w:rFonts w:ascii="Tahoma" w:hAnsi="Tahoma" w:cs="Tahoma"/>
          <w:sz w:val="20"/>
        </w:rPr>
        <w:t>без учета НДС,</w:t>
      </w:r>
      <w:r w:rsidRPr="00526E69">
        <w:rPr>
          <w:rFonts w:ascii="Tahoma" w:hAnsi="Tahoma" w:cs="Tahoma"/>
          <w:b/>
          <w:color w:val="FF0000"/>
          <w:sz w:val="20"/>
        </w:rPr>
        <w:t>]]</w:t>
      </w:r>
      <w:r w:rsidR="00FD491E" w:rsidRPr="00DD7155">
        <w:rPr>
          <w:rFonts w:ascii="Tahoma" w:hAnsi="Tahoma" w:cs="Tahoma"/>
          <w:sz w:val="20"/>
        </w:rPr>
        <w:t xml:space="preserve"> / </w:t>
      </w:r>
      <w:r w:rsidRPr="00526E69">
        <w:rPr>
          <w:rFonts w:ascii="Tahoma" w:hAnsi="Tahoma" w:cs="Tahoma"/>
          <w:b/>
          <w:color w:val="FF0000"/>
          <w:sz w:val="20"/>
          <w:u w:color="FF0000"/>
        </w:rPr>
        <w:t>[</w:t>
      </w:r>
      <w:r w:rsidR="00FD491E" w:rsidRPr="00DD7155">
        <w:rPr>
          <w:rFonts w:ascii="Tahoma" w:hAnsi="Tahoma" w:cs="Tahoma"/>
          <w:sz w:val="20"/>
        </w:rPr>
        <w:t xml:space="preserve">стоимости </w:t>
      </w:r>
      <w:r w:rsidR="00B9634B" w:rsidRPr="00B9634B">
        <w:rPr>
          <w:rFonts w:ascii="Tahoma" w:hAnsi="Tahoma" w:cs="Tahoma"/>
          <w:b/>
          <w:color w:val="FF0000"/>
          <w:sz w:val="20"/>
          <w:u w:color="FF0000"/>
        </w:rPr>
        <w:t>[</w:t>
      </w:r>
      <w:r w:rsidR="00FD491E" w:rsidRPr="00DD7155">
        <w:rPr>
          <w:rFonts w:ascii="Tahoma" w:hAnsi="Tahoma" w:cs="Tahoma"/>
          <w:sz w:val="20"/>
        </w:rPr>
        <w:t>соответствующего</w:t>
      </w:r>
      <w:r w:rsidR="00B9634B" w:rsidRPr="00526E69">
        <w:rPr>
          <w:rFonts w:ascii="Tahoma" w:hAnsi="Tahoma" w:cs="Tahoma"/>
          <w:b/>
          <w:color w:val="FF0000"/>
          <w:sz w:val="20"/>
        </w:rPr>
        <w:t>]</w:t>
      </w:r>
      <w:r w:rsidR="00B9634B" w:rsidRPr="00B9634B">
        <w:rPr>
          <w:rFonts w:ascii="Tahoma" w:hAnsi="Tahoma" w:cs="Tahoma"/>
          <w:sz w:val="20"/>
          <w:vertAlign w:val="superscript"/>
        </w:rPr>
        <w:t xml:space="preserve"> </w:t>
      </w:r>
      <w:r w:rsidR="00B9634B" w:rsidRPr="00B9634B">
        <w:rPr>
          <w:rFonts w:ascii="Tahoma" w:hAnsi="Tahoma" w:cs="Tahoma"/>
          <w:sz w:val="20"/>
          <w:vertAlign w:val="superscript"/>
        </w:rPr>
        <w:footnoteReference w:id="194"/>
      </w:r>
      <w:r w:rsidR="00FD491E" w:rsidRPr="00DD7155">
        <w:rPr>
          <w:rFonts w:ascii="Tahoma" w:hAnsi="Tahoma" w:cs="Tahoma"/>
          <w:sz w:val="20"/>
        </w:rPr>
        <w:t xml:space="preserve"> </w:t>
      </w:r>
      <w:r w:rsidR="00B9634B" w:rsidRPr="00E07253">
        <w:rPr>
          <w:rFonts w:ascii="Tahoma" w:hAnsi="Tahoma" w:cs="Tahoma"/>
          <w:b/>
          <w:color w:val="FF0000"/>
          <w:sz w:val="20"/>
          <w:u w:color="FF0000"/>
        </w:rPr>
        <w:t>[</w:t>
      </w:r>
      <w:r w:rsidR="00FD491E" w:rsidRPr="00DD7155">
        <w:rPr>
          <w:rFonts w:ascii="Tahoma" w:hAnsi="Tahoma" w:cs="Tahoma"/>
          <w:sz w:val="20"/>
        </w:rPr>
        <w:t>Объекта</w:t>
      </w:r>
      <w:r w:rsidR="00B9634B" w:rsidRPr="00E07253">
        <w:rPr>
          <w:rFonts w:ascii="Tahoma" w:hAnsi="Tahoma" w:cs="Tahoma"/>
          <w:b/>
          <w:color w:val="FF0000"/>
          <w:sz w:val="20"/>
          <w:u w:color="FF0000"/>
        </w:rPr>
        <w:t>]</w:t>
      </w:r>
      <w:r w:rsidR="00B9634B">
        <w:rPr>
          <w:rFonts w:ascii="Tahoma" w:hAnsi="Tahoma" w:cs="Tahoma"/>
          <w:sz w:val="20"/>
        </w:rPr>
        <w:t xml:space="preserve"> </w:t>
      </w:r>
      <w:r w:rsidR="00B9634B" w:rsidRPr="00B9634B">
        <w:rPr>
          <w:rFonts w:ascii="Tahoma" w:hAnsi="Tahoma" w:cs="Tahoma"/>
          <w:b/>
          <w:color w:val="FF0000"/>
          <w:sz w:val="20"/>
          <w:u w:color="FF0000"/>
        </w:rPr>
        <w:t>[</w:t>
      </w:r>
      <w:r w:rsidR="00B9634B" w:rsidRPr="00B9634B">
        <w:rPr>
          <w:rFonts w:ascii="Tahoma" w:hAnsi="Tahoma" w:cs="Tahoma"/>
          <w:sz w:val="20"/>
        </w:rPr>
        <w:t>/</w:t>
      </w:r>
      <w:r w:rsidR="00B9634B" w:rsidRPr="00B9634B">
        <w:rPr>
          <w:rFonts w:ascii="Tahoma" w:hAnsi="Tahoma" w:cs="Tahoma"/>
          <w:sz w:val="20"/>
          <w:highlight w:val="darkGreen"/>
          <w:u w:color="FF0000"/>
        </w:rPr>
        <w:t>Этап</w:t>
      </w:r>
      <w:r w:rsidR="00B9634B">
        <w:rPr>
          <w:rFonts w:ascii="Tahoma" w:hAnsi="Tahoma" w:cs="Tahoma"/>
          <w:sz w:val="20"/>
          <w:highlight w:val="darkGreen"/>
          <w:u w:color="FF0000"/>
        </w:rPr>
        <w:t>а</w:t>
      </w:r>
      <w:r w:rsidR="00B9634B" w:rsidRPr="00B9634B">
        <w:rPr>
          <w:rFonts w:ascii="Tahoma" w:hAnsi="Tahoma" w:cs="Tahoma"/>
          <w:b/>
          <w:color w:val="FF0000"/>
          <w:sz w:val="20"/>
          <w:highlight w:val="darkGreen"/>
          <w:u w:color="FF0000"/>
        </w:rPr>
        <w:t>] [</w:t>
      </w:r>
      <w:r w:rsidR="00B9634B" w:rsidRPr="00B9634B">
        <w:rPr>
          <w:rFonts w:ascii="Tahoma" w:hAnsi="Tahoma" w:cs="Tahoma"/>
          <w:sz w:val="20"/>
          <w:highlight w:val="darkGreen"/>
          <w:u w:color="FF0000"/>
        </w:rPr>
        <w:t>/ПК</w:t>
      </w:r>
      <w:r w:rsidR="00B9634B" w:rsidRPr="00B9634B">
        <w:rPr>
          <w:rFonts w:ascii="Tahoma" w:hAnsi="Tahoma" w:cs="Tahoma"/>
          <w:b/>
          <w:color w:val="FF0000"/>
          <w:sz w:val="20"/>
          <w:highlight w:val="darkGreen"/>
          <w:u w:color="FF0000"/>
        </w:rPr>
        <w:t>] [</w:t>
      </w:r>
      <w:r w:rsidR="00B9634B" w:rsidRPr="00B9634B">
        <w:rPr>
          <w:rFonts w:ascii="Tahoma" w:hAnsi="Tahoma" w:cs="Tahoma"/>
          <w:sz w:val="20"/>
          <w:highlight w:val="darkGreen"/>
          <w:u w:color="FF0000"/>
        </w:rPr>
        <w:t>/Титульно</w:t>
      </w:r>
      <w:r w:rsidR="00B9634B">
        <w:rPr>
          <w:rFonts w:ascii="Tahoma" w:hAnsi="Tahoma" w:cs="Tahoma"/>
          <w:sz w:val="20"/>
          <w:highlight w:val="darkGreen"/>
          <w:u w:color="FF0000"/>
        </w:rPr>
        <w:t>го</w:t>
      </w:r>
      <w:r w:rsidR="00B9634B" w:rsidRPr="00B9634B">
        <w:rPr>
          <w:rFonts w:ascii="Tahoma" w:hAnsi="Tahoma" w:cs="Tahoma"/>
          <w:sz w:val="20"/>
          <w:highlight w:val="darkGreen"/>
          <w:u w:color="FF0000"/>
        </w:rPr>
        <w:t xml:space="preserve"> объект</w:t>
      </w:r>
      <w:r w:rsidR="00B9634B">
        <w:rPr>
          <w:rFonts w:ascii="Tahoma" w:hAnsi="Tahoma" w:cs="Tahoma"/>
          <w:sz w:val="20"/>
          <w:u w:color="FF0000"/>
        </w:rPr>
        <w:t>а</w:t>
      </w:r>
      <w:r w:rsidR="00B9634B" w:rsidRPr="00B9634B">
        <w:rPr>
          <w:rFonts w:ascii="Tahoma" w:hAnsi="Tahoma" w:cs="Tahoma"/>
          <w:b/>
          <w:color w:val="FF0000"/>
          <w:sz w:val="20"/>
          <w:u w:color="FF0000"/>
        </w:rPr>
        <w:t>]</w:t>
      </w:r>
      <w:r w:rsidR="00FD491E" w:rsidRPr="00DD7155">
        <w:rPr>
          <w:rFonts w:ascii="Tahoma" w:hAnsi="Tahoma" w:cs="Tahoma"/>
          <w:sz w:val="20"/>
        </w:rPr>
        <w:t xml:space="preserve">, указанной в </w:t>
      </w:r>
      <w:r w:rsidR="00287FC8" w:rsidRPr="00DD7155">
        <w:rPr>
          <w:rFonts w:ascii="Tahoma" w:hAnsi="Tahoma" w:cs="Tahoma"/>
          <w:sz w:val="20"/>
        </w:rPr>
        <w:t>РДЦ</w:t>
      </w:r>
      <w:r w:rsidR="00FD491E" w:rsidRPr="00DD7155">
        <w:rPr>
          <w:rFonts w:ascii="Tahoma" w:hAnsi="Tahoma" w:cs="Tahoma"/>
          <w:sz w:val="20"/>
        </w:rPr>
        <w:t xml:space="preserve">, </w:t>
      </w:r>
      <w:r w:rsidRPr="00526E69">
        <w:rPr>
          <w:rFonts w:ascii="Tahoma" w:hAnsi="Tahoma" w:cs="Tahoma"/>
          <w:b/>
          <w:color w:val="FF0000"/>
          <w:sz w:val="20"/>
          <w:u w:color="FF0000"/>
        </w:rPr>
        <w:t>[</w:t>
      </w:r>
      <w:r w:rsidR="00FD491E" w:rsidRPr="00DD7155">
        <w:rPr>
          <w:rFonts w:ascii="Tahoma" w:hAnsi="Tahoma" w:cs="Tahoma"/>
          <w:sz w:val="20"/>
          <w:highlight w:val="darkCyan"/>
        </w:rPr>
        <w:t>включая НДС</w:t>
      </w:r>
      <w:r w:rsidRPr="00526E69">
        <w:rPr>
          <w:rFonts w:ascii="Tahoma" w:hAnsi="Tahoma" w:cs="Tahoma"/>
          <w:b/>
          <w:color w:val="FF0000"/>
          <w:sz w:val="20"/>
        </w:rPr>
        <w:t>]</w:t>
      </w:r>
      <w:r w:rsidR="001660D8" w:rsidRPr="00DD7155">
        <w:rPr>
          <w:rFonts w:ascii="Tahoma" w:hAnsi="Tahoma" w:cs="Tahoma"/>
          <w:sz w:val="20"/>
        </w:rPr>
        <w:t xml:space="preserve"> /</w:t>
      </w:r>
      <w:r w:rsidR="001660D8" w:rsidRPr="00DD7155">
        <w:rPr>
          <w:sz w:val="20"/>
        </w:rPr>
        <w:t xml:space="preserve"> </w:t>
      </w:r>
      <w:r w:rsidRPr="00526E69">
        <w:rPr>
          <w:rFonts w:ascii="Tahoma" w:hAnsi="Tahoma" w:cs="Tahoma"/>
          <w:b/>
          <w:color w:val="FF0000"/>
          <w:sz w:val="20"/>
        </w:rPr>
        <w:t>[</w:t>
      </w:r>
      <w:r w:rsidR="001660D8" w:rsidRPr="00DD7155">
        <w:rPr>
          <w:rFonts w:ascii="Tahoma" w:hAnsi="Tahoma" w:cs="Tahoma"/>
          <w:sz w:val="20"/>
        </w:rPr>
        <w:t>без учета НДС,</w:t>
      </w:r>
      <w:r w:rsidRPr="00526E69">
        <w:rPr>
          <w:rFonts w:ascii="Tahoma" w:hAnsi="Tahoma" w:cs="Tahoma"/>
          <w:b/>
          <w:color w:val="FF0000"/>
          <w:sz w:val="20"/>
        </w:rPr>
        <w:t>]]</w:t>
      </w:r>
      <w:r w:rsidR="00FD491E" w:rsidRPr="00DD7155">
        <w:rPr>
          <w:rFonts w:ascii="Tahoma" w:hAnsi="Tahoma" w:cs="Tahoma"/>
          <w:sz w:val="20"/>
          <w:vertAlign w:val="superscript"/>
        </w:rPr>
        <w:footnoteReference w:id="195"/>
      </w:r>
      <w:r w:rsidR="00A509F2" w:rsidRPr="00DD7155">
        <w:rPr>
          <w:rFonts w:ascii="Tahoma" w:hAnsi="Tahoma" w:cs="Tahoma"/>
          <w:sz w:val="20"/>
        </w:rPr>
        <w:t xml:space="preserve">, </w:t>
      </w:r>
    </w:p>
    <w:p w14:paraId="4D42F846" w14:textId="5900484C" w:rsidR="00E23241" w:rsidRPr="00B9634B" w:rsidRDefault="00A509F2" w:rsidP="002F68A6">
      <w:pPr>
        <w:pStyle w:val="1112"/>
        <w:numPr>
          <w:ilvl w:val="0"/>
          <w:numId w:val="52"/>
        </w:numPr>
        <w:tabs>
          <w:tab w:val="left" w:pos="284"/>
          <w:tab w:val="left" w:pos="924"/>
        </w:tabs>
        <w:spacing w:before="120" w:after="240"/>
        <w:rPr>
          <w:rFonts w:ascii="Tahoma" w:hAnsi="Tahoma" w:cs="Tahoma"/>
          <w:color w:val="FFFF00"/>
          <w:sz w:val="20"/>
        </w:rPr>
      </w:pPr>
      <w:r w:rsidRPr="00B9634B">
        <w:rPr>
          <w:rFonts w:ascii="Tahoma" w:hAnsi="Tahoma" w:cs="Tahoma"/>
          <w:sz w:val="20"/>
          <w:u w:color="FF0000"/>
        </w:rPr>
        <w:t>имеющую</w:t>
      </w:r>
      <w:r w:rsidRPr="00B9634B">
        <w:rPr>
          <w:rFonts w:ascii="Tahoma" w:hAnsi="Tahoma" w:cs="Tahoma"/>
          <w:sz w:val="20"/>
        </w:rPr>
        <w:t xml:space="preserve"> срок действия, истекающий не ранее </w:t>
      </w:r>
      <w:r w:rsidR="001C767D" w:rsidRPr="00B9634B">
        <w:rPr>
          <w:rFonts w:ascii="Tahoma" w:hAnsi="Tahoma" w:cs="Tahoma"/>
          <w:sz w:val="20"/>
        </w:rPr>
        <w:t xml:space="preserve">истечения гарантийного срока </w:t>
      </w:r>
      <w:r w:rsidR="00FD491E" w:rsidRPr="00B9634B">
        <w:rPr>
          <w:rFonts w:ascii="Tahoma" w:hAnsi="Tahoma" w:cs="Tahoma"/>
          <w:sz w:val="20"/>
        </w:rPr>
        <w:t xml:space="preserve">по </w:t>
      </w:r>
      <w:r w:rsidR="00526E69" w:rsidRPr="00B9634B">
        <w:rPr>
          <w:rFonts w:ascii="Tahoma" w:hAnsi="Tahoma" w:cs="Tahoma"/>
          <w:b/>
          <w:color w:val="FF0000"/>
          <w:sz w:val="20"/>
          <w:u w:color="FF0000"/>
        </w:rPr>
        <w:t>[</w:t>
      </w:r>
      <w:r w:rsidR="00FD491E" w:rsidRPr="00B9634B">
        <w:rPr>
          <w:rFonts w:ascii="Tahoma" w:hAnsi="Tahoma" w:cs="Tahoma"/>
          <w:sz w:val="20"/>
        </w:rPr>
        <w:t>соответствующему</w:t>
      </w:r>
      <w:r w:rsidR="00526E69" w:rsidRPr="00B9634B">
        <w:rPr>
          <w:rFonts w:ascii="Tahoma" w:hAnsi="Tahoma" w:cs="Tahoma"/>
          <w:b/>
          <w:color w:val="FF0000"/>
          <w:sz w:val="20"/>
        </w:rPr>
        <w:t>]</w:t>
      </w:r>
      <w:r w:rsidR="00FD491E" w:rsidRPr="00B9634B">
        <w:rPr>
          <w:rFonts w:ascii="Tahoma" w:hAnsi="Tahoma" w:cs="Tahoma"/>
          <w:sz w:val="20"/>
          <w:vertAlign w:val="superscript"/>
        </w:rPr>
        <w:footnoteReference w:id="196"/>
      </w:r>
      <w:r w:rsidR="00FD491E" w:rsidRPr="00B9634B">
        <w:rPr>
          <w:rFonts w:ascii="Tahoma" w:hAnsi="Tahoma" w:cs="Tahoma"/>
          <w:sz w:val="20"/>
        </w:rPr>
        <w:t xml:space="preserve"> </w:t>
      </w:r>
      <w:r w:rsidR="00B9634B" w:rsidRPr="00E07253">
        <w:rPr>
          <w:rFonts w:ascii="Tahoma" w:hAnsi="Tahoma" w:cs="Tahoma"/>
          <w:b/>
          <w:color w:val="FF0000"/>
          <w:sz w:val="20"/>
          <w:u w:color="FF0000"/>
        </w:rPr>
        <w:t>[</w:t>
      </w:r>
      <w:r w:rsidR="00FD491E" w:rsidRPr="00B9634B">
        <w:rPr>
          <w:rFonts w:ascii="Tahoma" w:hAnsi="Tahoma" w:cs="Tahoma"/>
          <w:sz w:val="20"/>
        </w:rPr>
        <w:t>Объекту</w:t>
      </w:r>
      <w:r w:rsidR="00B9634B" w:rsidRPr="00E07253">
        <w:rPr>
          <w:rFonts w:ascii="Tahoma" w:hAnsi="Tahoma" w:cs="Tahoma"/>
          <w:b/>
          <w:color w:val="FF0000"/>
          <w:sz w:val="20"/>
          <w:u w:color="FF0000"/>
        </w:rPr>
        <w:t>]</w:t>
      </w:r>
      <w:r w:rsidR="00B9634B">
        <w:rPr>
          <w:rFonts w:ascii="Tahoma" w:hAnsi="Tahoma" w:cs="Tahoma"/>
          <w:sz w:val="20"/>
        </w:rPr>
        <w:t xml:space="preserve"> </w:t>
      </w:r>
      <w:r w:rsidR="007D539A" w:rsidRPr="00B9634B">
        <w:rPr>
          <w:rFonts w:ascii="Tahoma" w:hAnsi="Tahoma" w:cs="Tahoma"/>
          <w:sz w:val="20"/>
        </w:rPr>
        <w:t xml:space="preserve"> </w:t>
      </w:r>
      <w:r w:rsidR="00E07253" w:rsidRPr="00B9634B">
        <w:rPr>
          <w:rFonts w:ascii="Tahoma" w:hAnsi="Tahoma" w:cs="Tahoma"/>
          <w:b/>
          <w:color w:val="FF0000"/>
          <w:sz w:val="20"/>
          <w:u w:color="FF0000"/>
        </w:rPr>
        <w:t>[</w:t>
      </w:r>
      <w:r w:rsidR="00E07253" w:rsidRPr="00B9634B">
        <w:rPr>
          <w:rFonts w:ascii="Tahoma" w:hAnsi="Tahoma" w:cs="Tahoma"/>
          <w:sz w:val="20"/>
        </w:rPr>
        <w:t>/</w:t>
      </w:r>
      <w:r w:rsidR="00E07253" w:rsidRPr="00B9634B">
        <w:rPr>
          <w:rFonts w:ascii="Tahoma" w:hAnsi="Tahoma" w:cs="Tahoma"/>
          <w:sz w:val="20"/>
          <w:highlight w:val="darkGreen"/>
          <w:u w:color="FF0000"/>
        </w:rPr>
        <w:t>Этапу</w:t>
      </w:r>
      <w:r w:rsidR="00E07253" w:rsidRPr="00B9634B">
        <w:rPr>
          <w:rFonts w:ascii="Tahoma" w:hAnsi="Tahoma" w:cs="Tahoma"/>
          <w:b/>
          <w:color w:val="FF0000"/>
          <w:sz w:val="20"/>
          <w:highlight w:val="darkGreen"/>
          <w:u w:color="FF0000"/>
        </w:rPr>
        <w:t>] [</w:t>
      </w:r>
      <w:r w:rsidR="00E07253" w:rsidRPr="00B9634B">
        <w:rPr>
          <w:rFonts w:ascii="Tahoma" w:hAnsi="Tahoma" w:cs="Tahoma"/>
          <w:sz w:val="20"/>
          <w:highlight w:val="darkGreen"/>
          <w:u w:color="FF0000"/>
        </w:rPr>
        <w:t>/ПК</w:t>
      </w:r>
      <w:r w:rsidR="00E07253" w:rsidRPr="00B9634B">
        <w:rPr>
          <w:rFonts w:ascii="Tahoma" w:hAnsi="Tahoma" w:cs="Tahoma"/>
          <w:b/>
          <w:color w:val="FF0000"/>
          <w:sz w:val="20"/>
          <w:highlight w:val="darkGreen"/>
          <w:u w:color="FF0000"/>
        </w:rPr>
        <w:t>] [</w:t>
      </w:r>
      <w:r w:rsidR="00E07253" w:rsidRPr="00B9634B">
        <w:rPr>
          <w:rFonts w:ascii="Tahoma" w:hAnsi="Tahoma" w:cs="Tahoma"/>
          <w:sz w:val="20"/>
          <w:highlight w:val="darkGreen"/>
          <w:u w:color="FF0000"/>
        </w:rPr>
        <w:t>/Титульному объекту</w:t>
      </w:r>
      <w:r w:rsidR="00E07253" w:rsidRPr="00B9634B">
        <w:rPr>
          <w:rFonts w:ascii="Tahoma" w:hAnsi="Tahoma" w:cs="Tahoma"/>
          <w:b/>
          <w:color w:val="FF0000"/>
          <w:sz w:val="20"/>
          <w:u w:color="FF0000"/>
        </w:rPr>
        <w:t>]</w:t>
      </w:r>
      <w:r w:rsidR="001C767D" w:rsidRPr="00B9634B">
        <w:rPr>
          <w:rFonts w:ascii="Tahoma" w:hAnsi="Tahoma" w:cs="Tahoma"/>
          <w:sz w:val="20"/>
        </w:rPr>
        <w:t xml:space="preserve">, с учетом </w:t>
      </w:r>
      <w:r w:rsidR="00526E69" w:rsidRPr="00B9634B">
        <w:rPr>
          <w:rFonts w:ascii="Tahoma" w:hAnsi="Tahoma" w:cs="Tahoma"/>
          <w:b/>
          <w:color w:val="FF0000"/>
          <w:sz w:val="20"/>
          <w:u w:color="FF0000"/>
        </w:rPr>
        <w:t>[</w:t>
      </w:r>
      <w:r w:rsidR="00456818" w:rsidRPr="00B9634B">
        <w:rPr>
          <w:rFonts w:ascii="Tahoma" w:hAnsi="Tahoma" w:cs="Tahoma"/>
          <w:sz w:val="20"/>
        </w:rPr>
        <w:t>•</w:t>
      </w:r>
      <w:r w:rsidR="00526E69" w:rsidRPr="00B9634B">
        <w:rPr>
          <w:rFonts w:ascii="Tahoma" w:hAnsi="Tahoma" w:cs="Tahoma"/>
          <w:b/>
          <w:color w:val="FF0000"/>
          <w:sz w:val="20"/>
        </w:rPr>
        <w:t>]</w:t>
      </w:r>
      <w:r w:rsidR="00D4608A" w:rsidRPr="00B9634B">
        <w:rPr>
          <w:rFonts w:ascii="Tahoma" w:hAnsi="Tahoma" w:cs="Tahoma"/>
          <w:sz w:val="20"/>
        </w:rPr>
        <w:t xml:space="preserve"> </w:t>
      </w:r>
      <w:r w:rsidR="00241B64" w:rsidRPr="00B9634B">
        <w:rPr>
          <w:rFonts w:ascii="Tahoma" w:hAnsi="Tahoma" w:cs="Tahoma"/>
          <w:sz w:val="20"/>
        </w:rPr>
        <w:t>р.д.</w:t>
      </w:r>
      <w:r w:rsidR="001C767D" w:rsidRPr="00B9634B">
        <w:rPr>
          <w:rFonts w:ascii="Tahoma" w:hAnsi="Tahoma" w:cs="Tahoma"/>
          <w:sz w:val="20"/>
        </w:rPr>
        <w:t xml:space="preserve"> для подписания Акта об окончании </w:t>
      </w:r>
      <w:r w:rsidR="004B0C30" w:rsidRPr="00B9634B">
        <w:rPr>
          <w:rFonts w:ascii="Tahoma" w:hAnsi="Tahoma" w:cs="Tahoma"/>
          <w:sz w:val="20"/>
        </w:rPr>
        <w:t xml:space="preserve">гарантийного </w:t>
      </w:r>
      <w:r w:rsidR="006C5455" w:rsidRPr="00B9634B">
        <w:rPr>
          <w:rFonts w:ascii="Tahoma" w:hAnsi="Tahoma" w:cs="Tahoma"/>
          <w:sz w:val="20"/>
        </w:rPr>
        <w:t>срока</w:t>
      </w:r>
      <w:r w:rsidR="001C767D" w:rsidRPr="00B9634B">
        <w:rPr>
          <w:rFonts w:ascii="Tahoma" w:hAnsi="Tahoma" w:cs="Tahoma"/>
          <w:sz w:val="20"/>
        </w:rPr>
        <w:t xml:space="preserve"> </w:t>
      </w:r>
      <w:r w:rsidR="00526E69" w:rsidRPr="00B9634B">
        <w:rPr>
          <w:rFonts w:ascii="Tahoma" w:hAnsi="Tahoma" w:cs="Tahoma"/>
          <w:b/>
          <w:color w:val="FF0000"/>
          <w:sz w:val="20"/>
          <w:u w:color="FF0000"/>
        </w:rPr>
        <w:t>[</w:t>
      </w:r>
      <w:r w:rsidR="00FD491E" w:rsidRPr="00B9634B">
        <w:rPr>
          <w:rFonts w:ascii="Tahoma" w:hAnsi="Tahoma" w:cs="Tahoma"/>
          <w:sz w:val="20"/>
        </w:rPr>
        <w:t>соответствующего</w:t>
      </w:r>
      <w:r w:rsidR="00526E69" w:rsidRPr="00B9634B">
        <w:rPr>
          <w:rFonts w:ascii="Tahoma" w:hAnsi="Tahoma" w:cs="Tahoma"/>
          <w:b/>
          <w:color w:val="FF0000"/>
          <w:sz w:val="20"/>
        </w:rPr>
        <w:t>]</w:t>
      </w:r>
      <w:r w:rsidR="00FD491E" w:rsidRPr="00B9634B">
        <w:rPr>
          <w:rFonts w:ascii="Tahoma" w:hAnsi="Tahoma" w:cs="Tahoma"/>
          <w:sz w:val="20"/>
          <w:vertAlign w:val="superscript"/>
        </w:rPr>
        <w:footnoteReference w:id="197"/>
      </w:r>
      <w:r w:rsidR="00FD491E" w:rsidRPr="00B9634B">
        <w:rPr>
          <w:rFonts w:ascii="Tahoma" w:hAnsi="Tahoma" w:cs="Tahoma"/>
          <w:sz w:val="20"/>
        </w:rPr>
        <w:t xml:space="preserve"> </w:t>
      </w:r>
      <w:r w:rsidR="00B9634B" w:rsidRPr="00B9634B">
        <w:rPr>
          <w:rFonts w:ascii="Tahoma" w:hAnsi="Tahoma" w:cs="Tahoma"/>
          <w:b/>
          <w:color w:val="FF0000"/>
          <w:sz w:val="20"/>
          <w:u w:color="FF0000"/>
        </w:rPr>
        <w:t>[</w:t>
      </w:r>
      <w:r w:rsidR="001C767D" w:rsidRPr="00B9634B">
        <w:rPr>
          <w:rFonts w:ascii="Tahoma" w:hAnsi="Tahoma" w:cs="Tahoma"/>
          <w:sz w:val="20"/>
        </w:rPr>
        <w:t>Объекта</w:t>
      </w:r>
      <w:r w:rsidR="00B9634B" w:rsidRPr="00E07253">
        <w:rPr>
          <w:rFonts w:ascii="Tahoma" w:hAnsi="Tahoma" w:cs="Tahoma"/>
          <w:b/>
          <w:color w:val="FF0000"/>
          <w:sz w:val="20"/>
          <w:u w:color="FF0000"/>
        </w:rPr>
        <w:t>]</w:t>
      </w:r>
      <w:r w:rsidR="00B9634B">
        <w:rPr>
          <w:rFonts w:ascii="Tahoma" w:hAnsi="Tahoma" w:cs="Tahoma"/>
          <w:sz w:val="20"/>
        </w:rPr>
        <w:t xml:space="preserve"> </w:t>
      </w:r>
      <w:r w:rsidR="007D539A" w:rsidRPr="00B9634B">
        <w:rPr>
          <w:rFonts w:ascii="Tahoma" w:hAnsi="Tahoma" w:cs="Tahoma"/>
          <w:sz w:val="20"/>
        </w:rPr>
        <w:t xml:space="preserve"> </w:t>
      </w:r>
      <w:r w:rsidR="002A4EA7" w:rsidRPr="00B9634B">
        <w:rPr>
          <w:rFonts w:ascii="Tahoma" w:hAnsi="Tahoma" w:cs="Tahoma"/>
          <w:sz w:val="20"/>
        </w:rPr>
        <w:t xml:space="preserve"> </w:t>
      </w:r>
      <w:r w:rsidR="00526E69" w:rsidRPr="00B9634B">
        <w:rPr>
          <w:rFonts w:ascii="Tahoma" w:hAnsi="Tahoma" w:cs="Tahoma"/>
          <w:b/>
          <w:color w:val="FF0000"/>
          <w:sz w:val="18"/>
          <w:u w:color="FF0000"/>
        </w:rPr>
        <w:t>[</w:t>
      </w:r>
      <w:r w:rsidR="00E07253" w:rsidRPr="00B9634B">
        <w:rPr>
          <w:rFonts w:ascii="Tahoma" w:hAnsi="Tahoma" w:cs="Tahoma"/>
          <w:sz w:val="20"/>
        </w:rPr>
        <w:t>/</w:t>
      </w:r>
      <w:r w:rsidR="002A4EA7" w:rsidRPr="00B9634B">
        <w:rPr>
          <w:rFonts w:ascii="Tahoma" w:hAnsi="Tahoma" w:cs="Tahoma"/>
          <w:sz w:val="20"/>
          <w:highlight w:val="darkGreen"/>
        </w:rPr>
        <w:t>Этапа</w:t>
      </w:r>
      <w:r w:rsidR="00526E69" w:rsidRPr="00B9634B">
        <w:rPr>
          <w:rFonts w:ascii="Tahoma" w:hAnsi="Tahoma" w:cs="Tahoma"/>
          <w:b/>
          <w:color w:val="FF0000"/>
          <w:sz w:val="18"/>
          <w:highlight w:val="darkGreen"/>
          <w:u w:color="FF0000"/>
        </w:rPr>
        <w:t>]</w:t>
      </w:r>
      <w:r w:rsidR="00E07253" w:rsidRPr="00B9634B">
        <w:rPr>
          <w:rFonts w:ascii="Tahoma" w:hAnsi="Tahoma" w:cs="Tahoma"/>
          <w:b/>
          <w:color w:val="FF0000"/>
          <w:sz w:val="18"/>
          <w:highlight w:val="darkGreen"/>
          <w:u w:color="FF0000"/>
        </w:rPr>
        <w:t xml:space="preserve"> </w:t>
      </w:r>
      <w:r w:rsidR="002A4EA7" w:rsidRPr="00B9634B">
        <w:rPr>
          <w:rFonts w:ascii="Tahoma" w:hAnsi="Tahoma" w:cs="Tahoma"/>
          <w:b/>
          <w:color w:val="FF0000"/>
          <w:sz w:val="18"/>
          <w:highlight w:val="darkGreen"/>
          <w:u w:color="FF0000"/>
        </w:rPr>
        <w:t xml:space="preserve"> </w:t>
      </w:r>
      <w:r w:rsidR="00526E69" w:rsidRPr="00B9634B">
        <w:rPr>
          <w:rFonts w:ascii="Tahoma" w:hAnsi="Tahoma" w:cs="Tahoma"/>
          <w:b/>
          <w:color w:val="FF0000"/>
          <w:sz w:val="18"/>
          <w:highlight w:val="darkGreen"/>
          <w:u w:color="FF0000"/>
        </w:rPr>
        <w:t>[</w:t>
      </w:r>
      <w:r w:rsidR="00E07253" w:rsidRPr="00B9634B">
        <w:rPr>
          <w:rFonts w:ascii="Tahoma" w:hAnsi="Tahoma" w:cs="Tahoma"/>
          <w:sz w:val="20"/>
          <w:highlight w:val="darkGreen"/>
        </w:rPr>
        <w:t>/</w:t>
      </w:r>
      <w:r w:rsidR="00C31710" w:rsidRPr="00B9634B">
        <w:rPr>
          <w:rFonts w:ascii="Tahoma" w:hAnsi="Tahoma" w:cs="Tahoma"/>
          <w:sz w:val="20"/>
          <w:highlight w:val="darkGreen"/>
        </w:rPr>
        <w:t>ПК</w:t>
      </w:r>
      <w:r w:rsidR="00526E69" w:rsidRPr="00B9634B">
        <w:rPr>
          <w:rFonts w:ascii="Tahoma" w:hAnsi="Tahoma" w:cs="Tahoma"/>
          <w:b/>
          <w:color w:val="FF0000"/>
          <w:sz w:val="18"/>
          <w:highlight w:val="darkGreen"/>
          <w:u w:color="FF0000"/>
        </w:rPr>
        <w:t>]</w:t>
      </w:r>
      <w:r w:rsidR="002A4EA7" w:rsidRPr="00B9634B">
        <w:rPr>
          <w:rFonts w:ascii="Tahoma" w:hAnsi="Tahoma" w:cs="Tahoma"/>
          <w:b/>
          <w:color w:val="FF0000"/>
          <w:sz w:val="18"/>
          <w:highlight w:val="darkGreen"/>
          <w:u w:color="FF0000"/>
        </w:rPr>
        <w:t xml:space="preserve"> </w:t>
      </w:r>
      <w:r w:rsidR="00526E69" w:rsidRPr="00B9634B">
        <w:rPr>
          <w:rFonts w:ascii="Tahoma" w:hAnsi="Tahoma" w:cs="Tahoma"/>
          <w:b/>
          <w:color w:val="FF0000"/>
          <w:sz w:val="18"/>
          <w:highlight w:val="darkGreen"/>
          <w:u w:color="FF0000"/>
        </w:rPr>
        <w:t>[</w:t>
      </w:r>
      <w:r w:rsidR="00E07253" w:rsidRPr="00B9634B">
        <w:rPr>
          <w:rFonts w:ascii="Tahoma" w:hAnsi="Tahoma" w:cs="Tahoma"/>
          <w:sz w:val="20"/>
          <w:highlight w:val="darkGreen"/>
        </w:rPr>
        <w:t>/</w:t>
      </w:r>
      <w:r w:rsidR="002A4EA7" w:rsidRPr="00B9634B">
        <w:rPr>
          <w:rFonts w:ascii="Tahoma" w:hAnsi="Tahoma" w:cs="Tahoma"/>
          <w:sz w:val="20"/>
          <w:highlight w:val="darkGreen"/>
        </w:rPr>
        <w:t>Титульного объекта</w:t>
      </w:r>
      <w:r w:rsidR="00526E69" w:rsidRPr="00B9634B">
        <w:rPr>
          <w:rFonts w:ascii="Tahoma" w:hAnsi="Tahoma" w:cs="Tahoma"/>
          <w:b/>
          <w:color w:val="FF0000"/>
          <w:sz w:val="18"/>
          <w:u w:color="FF0000"/>
        </w:rPr>
        <w:t>]</w:t>
      </w:r>
      <w:r w:rsidR="002A4EA7" w:rsidRPr="00B9634B" w:rsidDel="002A4EA7">
        <w:rPr>
          <w:rFonts w:ascii="Tahoma" w:hAnsi="Tahoma" w:cs="Tahoma"/>
          <w:b/>
          <w:color w:val="FF0000"/>
          <w:sz w:val="20"/>
          <w:u w:color="FF0000"/>
        </w:rPr>
        <w:t xml:space="preserve"> </w:t>
      </w:r>
      <w:r w:rsidR="001C767D" w:rsidRPr="00B9634B">
        <w:rPr>
          <w:rFonts w:ascii="Tahoma" w:hAnsi="Tahoma" w:cs="Tahoma"/>
          <w:sz w:val="20"/>
        </w:rPr>
        <w:t xml:space="preserve">, </w:t>
      </w:r>
      <w:r w:rsidR="00526E69" w:rsidRPr="00B9634B">
        <w:rPr>
          <w:rFonts w:ascii="Tahoma" w:hAnsi="Tahoma" w:cs="Tahoma"/>
          <w:b/>
          <w:color w:val="FF0000"/>
          <w:sz w:val="20"/>
          <w:u w:color="FF0000"/>
        </w:rPr>
        <w:t>[</w:t>
      </w:r>
      <w:r w:rsidR="003E5411" w:rsidRPr="00B9634B">
        <w:rPr>
          <w:rFonts w:ascii="Tahoma" w:hAnsi="Tahoma" w:cs="Tahoma"/>
          <w:sz w:val="20"/>
        </w:rPr>
        <w:t xml:space="preserve">указанному в </w:t>
      </w:r>
      <w:r w:rsidR="00B33774" w:rsidRPr="00B9634B">
        <w:rPr>
          <w:rFonts w:ascii="Tahoma" w:hAnsi="Tahoma" w:cs="Tahoma"/>
          <w:sz w:val="20"/>
        </w:rPr>
        <w:t xml:space="preserve">пункте </w:t>
      </w:r>
      <w:r w:rsidR="00526E69" w:rsidRPr="00B9634B">
        <w:rPr>
          <w:rFonts w:ascii="Tahoma" w:hAnsi="Tahoma" w:cs="Tahoma"/>
          <w:b/>
          <w:color w:val="FF0000"/>
          <w:sz w:val="20"/>
          <w:u w:color="FF0000"/>
        </w:rPr>
        <w:t>[</w:t>
      </w:r>
      <w:r w:rsidR="00456818" w:rsidRPr="00B9634B">
        <w:rPr>
          <w:rFonts w:ascii="Tahoma" w:hAnsi="Tahoma" w:cs="Tahoma"/>
          <w:sz w:val="20"/>
        </w:rPr>
        <w:t>•</w:t>
      </w:r>
      <w:r w:rsidR="00526E69" w:rsidRPr="00B9634B">
        <w:rPr>
          <w:rFonts w:ascii="Tahoma" w:hAnsi="Tahoma" w:cs="Tahoma"/>
          <w:b/>
          <w:color w:val="FF0000"/>
          <w:sz w:val="20"/>
        </w:rPr>
        <w:t>]</w:t>
      </w:r>
      <w:r w:rsidR="00B33774" w:rsidRPr="00B9634B">
        <w:rPr>
          <w:rFonts w:ascii="Tahoma" w:hAnsi="Tahoma" w:cs="Tahoma"/>
          <w:sz w:val="20"/>
        </w:rPr>
        <w:t xml:space="preserve"> Договора</w:t>
      </w:r>
      <w:r w:rsidR="00526E69" w:rsidRPr="00B9634B">
        <w:rPr>
          <w:rFonts w:ascii="Tahoma" w:hAnsi="Tahoma" w:cs="Tahoma"/>
          <w:b/>
          <w:color w:val="FF0000"/>
          <w:sz w:val="20"/>
        </w:rPr>
        <w:t>]</w:t>
      </w:r>
      <w:r w:rsidR="003E5411" w:rsidRPr="00B9634B">
        <w:rPr>
          <w:rFonts w:ascii="Tahoma" w:hAnsi="Tahoma" w:cs="Tahoma"/>
          <w:sz w:val="20"/>
        </w:rPr>
        <w:t xml:space="preserve">, </w:t>
      </w:r>
      <w:r w:rsidR="001C767D" w:rsidRPr="00B9634B">
        <w:rPr>
          <w:rFonts w:ascii="Tahoma" w:hAnsi="Tahoma" w:cs="Tahoma"/>
          <w:sz w:val="20"/>
        </w:rPr>
        <w:t>плюс</w:t>
      </w:r>
      <w:r w:rsidR="00E23241" w:rsidRPr="00B9634B">
        <w:rPr>
          <w:rFonts w:ascii="Tahoma" w:hAnsi="Tahoma" w:cs="Tahoma"/>
          <w:sz w:val="20"/>
        </w:rPr>
        <w:t xml:space="preserve"> дополнительный период.</w:t>
      </w:r>
    </w:p>
    <w:p w14:paraId="21E995C5" w14:textId="15116B80" w:rsidR="00935386" w:rsidRPr="00B9634B" w:rsidRDefault="00E23241" w:rsidP="002F68A6">
      <w:pPr>
        <w:pStyle w:val="1112"/>
        <w:numPr>
          <w:ilvl w:val="0"/>
          <w:numId w:val="52"/>
        </w:numPr>
        <w:tabs>
          <w:tab w:val="left" w:pos="284"/>
          <w:tab w:val="left" w:pos="924"/>
        </w:tabs>
        <w:spacing w:before="120" w:after="240"/>
        <w:rPr>
          <w:rFonts w:ascii="Tahoma" w:hAnsi="Tahoma" w:cs="Tahoma"/>
          <w:color w:val="FFFF00"/>
          <w:sz w:val="20"/>
        </w:rPr>
      </w:pPr>
      <w:r w:rsidRPr="00B9634B">
        <w:rPr>
          <w:rFonts w:ascii="Tahoma" w:hAnsi="Tahoma" w:cs="Tahoma"/>
          <w:sz w:val="20"/>
        </w:rPr>
        <w:t>Дополнительный период:</w:t>
      </w:r>
      <w:r w:rsidR="001C767D" w:rsidRPr="00B9634B">
        <w:rPr>
          <w:rFonts w:ascii="Tahoma" w:hAnsi="Tahoma" w:cs="Tahoma"/>
          <w:sz w:val="20"/>
        </w:rPr>
        <w:t xml:space="preserve"> </w:t>
      </w:r>
      <w:r w:rsidR="00526E69" w:rsidRPr="00B9634B">
        <w:rPr>
          <w:rFonts w:ascii="Tahoma" w:hAnsi="Tahoma" w:cs="Tahoma"/>
          <w:b/>
          <w:color w:val="FF0000"/>
          <w:sz w:val="18"/>
          <w:u w:color="FF0000"/>
        </w:rPr>
        <w:t>[</w:t>
      </w:r>
      <w:r w:rsidR="00935386" w:rsidRPr="00B9634B">
        <w:rPr>
          <w:rFonts w:ascii="Tahoma" w:hAnsi="Tahoma" w:cs="Tahoma"/>
          <w:sz w:val="20"/>
        </w:rPr>
        <w:t>45</w:t>
      </w:r>
      <w:r w:rsidR="00526E69" w:rsidRPr="00B9634B">
        <w:rPr>
          <w:rFonts w:ascii="Tahoma" w:hAnsi="Tahoma" w:cs="Tahoma"/>
          <w:b/>
          <w:color w:val="FF0000"/>
          <w:sz w:val="20"/>
        </w:rPr>
        <w:t>]</w:t>
      </w:r>
      <w:r w:rsidR="001660D8" w:rsidRPr="00B9634B">
        <w:rPr>
          <w:rFonts w:ascii="Tahoma" w:hAnsi="Tahoma" w:cs="Tahoma"/>
          <w:b/>
          <w:color w:val="FF0000"/>
          <w:sz w:val="20"/>
        </w:rPr>
        <w:t xml:space="preserve"> /</w:t>
      </w:r>
      <w:r w:rsidR="001660D8" w:rsidRPr="00B9634B">
        <w:rPr>
          <w:rFonts w:ascii="Tahoma" w:hAnsi="Tahoma" w:cs="Tahoma"/>
          <w:b/>
          <w:color w:val="FF0000"/>
          <w:sz w:val="20"/>
          <w:u w:color="FF0000"/>
        </w:rPr>
        <w:t xml:space="preserve"> </w:t>
      </w:r>
      <w:r w:rsidR="00526E69" w:rsidRPr="00B9634B">
        <w:rPr>
          <w:rFonts w:ascii="Tahoma" w:hAnsi="Tahoma" w:cs="Tahoma"/>
          <w:b/>
          <w:color w:val="FF0000"/>
          <w:sz w:val="20"/>
          <w:u w:color="FF0000"/>
        </w:rPr>
        <w:t>[</w:t>
      </w:r>
      <w:r w:rsidR="001660D8" w:rsidRPr="00B9634B">
        <w:rPr>
          <w:rFonts w:ascii="Tahoma" w:hAnsi="Tahoma" w:cs="Tahoma"/>
          <w:sz w:val="20"/>
        </w:rPr>
        <w:t>•</w:t>
      </w:r>
      <w:r w:rsidR="00526E69" w:rsidRPr="00B9634B">
        <w:rPr>
          <w:rFonts w:ascii="Tahoma" w:hAnsi="Tahoma" w:cs="Tahoma"/>
          <w:b/>
          <w:color w:val="FF0000"/>
          <w:sz w:val="20"/>
        </w:rPr>
        <w:t>]</w:t>
      </w:r>
      <w:r w:rsidR="001660D8" w:rsidRPr="00B9634B">
        <w:rPr>
          <w:rFonts w:ascii="Tahoma" w:hAnsi="Tahoma" w:cs="Tahoma"/>
          <w:sz w:val="20"/>
        </w:rPr>
        <w:t xml:space="preserve"> </w:t>
      </w:r>
      <w:r w:rsidR="007D3092" w:rsidRPr="00B9634B">
        <w:rPr>
          <w:rFonts w:ascii="Tahoma" w:hAnsi="Tahoma" w:cs="Tahoma"/>
          <w:sz w:val="20"/>
        </w:rPr>
        <w:t xml:space="preserve"> </w:t>
      </w:r>
      <w:r w:rsidR="00241B64" w:rsidRPr="00B9634B">
        <w:rPr>
          <w:rFonts w:ascii="Tahoma" w:hAnsi="Tahoma" w:cs="Tahoma"/>
          <w:sz w:val="20"/>
        </w:rPr>
        <w:t>р.д.</w:t>
      </w:r>
      <w:r w:rsidR="00A455F3" w:rsidRPr="00B9634B">
        <w:rPr>
          <w:rFonts w:ascii="Tahoma" w:hAnsi="Tahoma" w:cs="Tahoma"/>
          <w:sz w:val="20"/>
          <w:vertAlign w:val="superscript"/>
        </w:rPr>
        <w:t xml:space="preserve"> </w:t>
      </w:r>
      <w:r w:rsidR="00A455F3" w:rsidRPr="00B9634B">
        <w:rPr>
          <w:rFonts w:ascii="Tahoma" w:hAnsi="Tahoma" w:cs="Tahoma"/>
          <w:sz w:val="20"/>
          <w:vertAlign w:val="superscript"/>
        </w:rPr>
        <w:footnoteReference w:id="198"/>
      </w:r>
    </w:p>
    <w:p w14:paraId="44137B4B" w14:textId="10E80E01" w:rsidR="00B95B32" w:rsidRPr="004A7441" w:rsidRDefault="00733391" w:rsidP="00B9634B">
      <w:pPr>
        <w:pStyle w:val="1112"/>
        <w:numPr>
          <w:ilvl w:val="0"/>
          <w:numId w:val="52"/>
        </w:numPr>
        <w:tabs>
          <w:tab w:val="left" w:pos="284"/>
          <w:tab w:val="left" w:pos="924"/>
        </w:tabs>
        <w:spacing w:before="120" w:after="240"/>
        <w:rPr>
          <w:rFonts w:ascii="Tahoma" w:hAnsi="Tahoma" w:cs="Tahoma"/>
          <w:b/>
          <w:color w:val="FFFF00"/>
          <w:sz w:val="20"/>
          <w:szCs w:val="20"/>
          <w:highlight w:val="black"/>
        </w:rPr>
      </w:pPr>
      <w:r w:rsidRPr="00B9634B">
        <w:rPr>
          <w:rFonts w:ascii="Tahoma" w:hAnsi="Tahoma" w:cs="Tahoma"/>
          <w:sz w:val="20"/>
          <w:u w:color="FF0000"/>
        </w:rPr>
        <w:t>составляется</w:t>
      </w:r>
      <w:r w:rsidRPr="00B9634B">
        <w:rPr>
          <w:rFonts w:ascii="Tahoma" w:hAnsi="Tahoma" w:cs="Tahoma"/>
          <w:sz w:val="20"/>
          <w:szCs w:val="20"/>
        </w:rPr>
        <w:t xml:space="preserve"> по форме «Независимая гарантия</w:t>
      </w:r>
      <w:r w:rsidRPr="003743AF">
        <w:rPr>
          <w:rFonts w:ascii="Tahoma" w:hAnsi="Tahoma" w:cs="Tahoma"/>
          <w:sz w:val="20"/>
          <w:szCs w:val="20"/>
        </w:rPr>
        <w:t xml:space="preserve"> исполнения обязательств в гарантийный срок»</w:t>
      </w:r>
      <w:r w:rsidRPr="003743AF">
        <w:rPr>
          <w:rFonts w:ascii="Tahoma" w:hAnsi="Tahoma" w:cs="Tahoma"/>
          <w:color w:val="FF0000"/>
          <w:sz w:val="20"/>
          <w:szCs w:val="20"/>
        </w:rPr>
        <w:t xml:space="preserve">]. </w:t>
      </w:r>
    </w:p>
    <w:p w14:paraId="7FE9E696" w14:textId="37DB204B" w:rsidR="00AD37E6" w:rsidRDefault="00AD37E6" w:rsidP="004A7441">
      <w:pPr>
        <w:pStyle w:val="1112"/>
        <w:tabs>
          <w:tab w:val="left" w:pos="284"/>
          <w:tab w:val="left" w:pos="924"/>
        </w:tabs>
        <w:spacing w:before="120" w:after="240"/>
        <w:ind w:left="142"/>
        <w:rPr>
          <w:rFonts w:ascii="Tahoma" w:hAnsi="Tahoma" w:cs="Tahoma"/>
          <w:b/>
          <w:color w:val="FF0000"/>
          <w:sz w:val="20"/>
          <w:u w:color="FF0000"/>
        </w:rPr>
      </w:pPr>
      <w:r w:rsidRPr="00526E69">
        <w:rPr>
          <w:rFonts w:ascii="Tahoma" w:hAnsi="Tahoma" w:cs="Tahoma"/>
          <w:b/>
          <w:color w:val="FF0000"/>
          <w:sz w:val="20"/>
        </w:rPr>
        <w:t>]</w:t>
      </w:r>
    </w:p>
    <w:p w14:paraId="249C2749" w14:textId="1F399A87" w:rsidR="00AD37E6" w:rsidRPr="00AD37E6" w:rsidRDefault="00AD37E6" w:rsidP="004A7441">
      <w:pPr>
        <w:pStyle w:val="1112"/>
        <w:tabs>
          <w:tab w:val="left" w:pos="284"/>
          <w:tab w:val="left" w:pos="924"/>
        </w:tabs>
        <w:spacing w:before="120" w:after="240"/>
        <w:ind w:left="142"/>
        <w:rPr>
          <w:rFonts w:ascii="Tahoma" w:hAnsi="Tahoma" w:cs="Tahoma"/>
          <w:b/>
          <w:color w:val="FF0000"/>
          <w:sz w:val="20"/>
          <w:u w:color="FF0000"/>
        </w:rPr>
      </w:pPr>
      <w:r w:rsidRPr="00AD37E6">
        <w:rPr>
          <w:rFonts w:ascii="Tahoma" w:hAnsi="Tahoma" w:cs="Tahoma"/>
          <w:b/>
          <w:color w:val="FF0000"/>
          <w:sz w:val="20"/>
          <w:u w:color="FF0000"/>
        </w:rPr>
        <w:t>/</w:t>
      </w:r>
    </w:p>
    <w:p w14:paraId="1F8EEB0E" w14:textId="296F0EEB" w:rsidR="004A7441" w:rsidRDefault="004A7441" w:rsidP="004A7441">
      <w:pPr>
        <w:pStyle w:val="1112"/>
        <w:tabs>
          <w:tab w:val="left" w:pos="284"/>
          <w:tab w:val="left" w:pos="924"/>
        </w:tabs>
        <w:spacing w:before="120" w:after="240"/>
        <w:ind w:left="142"/>
        <w:rPr>
          <w:rFonts w:ascii="Tahoma" w:hAnsi="Tahoma" w:cs="Tahoma"/>
          <w:i/>
          <w:color w:val="FFFF00"/>
          <w:sz w:val="20"/>
          <w:szCs w:val="20"/>
        </w:rPr>
      </w:pPr>
      <w:r w:rsidRPr="004A7441">
        <w:rPr>
          <w:rFonts w:ascii="Tahoma" w:hAnsi="Tahoma" w:cs="Tahoma"/>
          <w:i/>
          <w:color w:val="FFFF00"/>
          <w:sz w:val="20"/>
          <w:szCs w:val="20"/>
          <w:highlight w:val="black"/>
        </w:rPr>
        <w:t>ДЛЯ ДОГОВОРОВ В РАМКАХ 223-ФЗ:</w:t>
      </w:r>
    </w:p>
    <w:p w14:paraId="37535334" w14:textId="10B02DFB" w:rsidR="00AD37E6" w:rsidRPr="004A7441" w:rsidRDefault="00AD37E6" w:rsidP="004A7441">
      <w:pPr>
        <w:pStyle w:val="1112"/>
        <w:tabs>
          <w:tab w:val="left" w:pos="284"/>
          <w:tab w:val="left" w:pos="924"/>
        </w:tabs>
        <w:spacing w:before="120" w:after="240"/>
        <w:ind w:left="142"/>
        <w:rPr>
          <w:rFonts w:ascii="Tahoma" w:hAnsi="Tahoma" w:cs="Tahoma"/>
          <w:i/>
          <w:color w:val="FFFF00"/>
          <w:sz w:val="20"/>
          <w:szCs w:val="20"/>
        </w:rPr>
      </w:pPr>
      <w:r w:rsidRPr="00526E69">
        <w:rPr>
          <w:rFonts w:ascii="Tahoma" w:hAnsi="Tahoma" w:cs="Tahoma"/>
          <w:b/>
          <w:color w:val="FF0000"/>
          <w:sz w:val="20"/>
          <w:u w:color="FF0000"/>
        </w:rPr>
        <w:t>[</w:t>
      </w:r>
    </w:p>
    <w:p w14:paraId="4C535FFF" w14:textId="3CF385D4" w:rsidR="004A7441" w:rsidRPr="00DD7155" w:rsidRDefault="004A7441" w:rsidP="004A7441">
      <w:pPr>
        <w:pStyle w:val="1112"/>
        <w:numPr>
          <w:ilvl w:val="2"/>
          <w:numId w:val="13"/>
        </w:numPr>
        <w:spacing w:before="120" w:after="240"/>
        <w:ind w:left="142" w:hanging="1135"/>
        <w:rPr>
          <w:rFonts w:ascii="Tahoma" w:hAnsi="Tahoma" w:cs="Tahoma"/>
          <w:sz w:val="20"/>
          <w:highlight w:val="yellow"/>
        </w:rPr>
      </w:pPr>
      <w:r w:rsidRPr="00526E69">
        <w:rPr>
          <w:rFonts w:ascii="Tahoma" w:hAnsi="Tahoma" w:cs="Tahoma"/>
          <w:b/>
          <w:color w:val="FF0000"/>
          <w:sz w:val="20"/>
          <w:u w:color="FF0000"/>
        </w:rPr>
        <w:t>[</w:t>
      </w:r>
      <w:r w:rsidRPr="004A7441">
        <w:rPr>
          <w:rFonts w:ascii="Tahoma" w:hAnsi="Tahoma" w:cs="Tahoma"/>
          <w:color w:val="FFFF00"/>
          <w:sz w:val="20"/>
          <w:highlight w:val="black"/>
        </w:rPr>
        <w:t xml:space="preserve">Подрядчик предоставляет Заказчику независимую гарантию </w:t>
      </w:r>
      <w:r w:rsidRPr="004A7441">
        <w:rPr>
          <w:rFonts w:ascii="Tahoma" w:hAnsi="Tahoma" w:cs="Tahoma"/>
          <w:b/>
          <w:color w:val="FFFF00"/>
          <w:sz w:val="20"/>
          <w:highlight w:val="black"/>
          <w:u w:color="FF0000"/>
        </w:rPr>
        <w:t>[</w:t>
      </w:r>
      <w:r w:rsidRPr="004A7441">
        <w:rPr>
          <w:rFonts w:ascii="Tahoma" w:hAnsi="Tahoma" w:cs="Tahoma"/>
          <w:color w:val="FFFF00"/>
          <w:sz w:val="20"/>
          <w:highlight w:val="black"/>
        </w:rPr>
        <w:t>исполнения обязательств (с авансом)</w:t>
      </w:r>
      <w:r w:rsidRPr="004A7441">
        <w:rPr>
          <w:rFonts w:ascii="Tahoma" w:hAnsi="Tahoma" w:cs="Tahoma"/>
          <w:b/>
          <w:color w:val="FFFF00"/>
          <w:sz w:val="20"/>
          <w:highlight w:val="black"/>
        </w:rPr>
        <w:t>]</w:t>
      </w:r>
      <w:r w:rsidRPr="004A7441">
        <w:rPr>
          <w:rFonts w:ascii="Tahoma" w:hAnsi="Tahoma" w:cs="Tahoma"/>
          <w:color w:val="FFFF00"/>
          <w:sz w:val="20"/>
          <w:highlight w:val="black"/>
        </w:rPr>
        <w:t xml:space="preserve"> </w:t>
      </w:r>
      <w:r>
        <w:rPr>
          <w:rFonts w:ascii="Tahoma" w:hAnsi="Tahoma" w:cs="Tahoma"/>
          <w:color w:val="FFFF00"/>
          <w:sz w:val="20"/>
          <w:highlight w:val="black"/>
        </w:rPr>
        <w:t>/</w:t>
      </w:r>
      <w:r w:rsidRPr="004A7441">
        <w:rPr>
          <w:rFonts w:ascii="Tahoma" w:hAnsi="Tahoma" w:cs="Tahoma"/>
          <w:b/>
          <w:color w:val="FFFF00"/>
          <w:sz w:val="20"/>
          <w:highlight w:val="black"/>
          <w:u w:color="FF0000"/>
        </w:rPr>
        <w:t>[</w:t>
      </w:r>
      <w:r w:rsidRPr="004A7441">
        <w:rPr>
          <w:rFonts w:ascii="Tahoma" w:hAnsi="Tahoma" w:cs="Tahoma"/>
          <w:color w:val="FFFF00"/>
          <w:sz w:val="20"/>
          <w:highlight w:val="black"/>
        </w:rPr>
        <w:t>с авансом и исполнения обязательств в гарантийный срок</w:t>
      </w:r>
      <w:r w:rsidRPr="004A7441">
        <w:rPr>
          <w:rFonts w:ascii="Tahoma" w:hAnsi="Tahoma" w:cs="Tahoma"/>
          <w:b/>
          <w:color w:val="FFFF00"/>
          <w:sz w:val="20"/>
          <w:highlight w:val="black"/>
        </w:rPr>
        <w:t>]</w:t>
      </w:r>
      <w:r w:rsidRPr="004A7441">
        <w:rPr>
          <w:rStyle w:val="ad"/>
          <w:b/>
          <w:color w:val="FFFF00"/>
          <w:sz w:val="20"/>
          <w:highlight w:val="black"/>
        </w:rPr>
        <w:t xml:space="preserve"> </w:t>
      </w:r>
      <w:r w:rsidRPr="004A7441">
        <w:rPr>
          <w:rStyle w:val="ad"/>
          <w:b/>
          <w:color w:val="FFFF00"/>
          <w:sz w:val="20"/>
          <w:highlight w:val="black"/>
        </w:rPr>
        <w:footnoteReference w:id="199"/>
      </w:r>
      <w:r w:rsidRPr="004A7441">
        <w:rPr>
          <w:rFonts w:ascii="Tahoma" w:hAnsi="Tahoma" w:cs="Tahoma"/>
          <w:color w:val="FFFF00"/>
          <w:sz w:val="20"/>
          <w:highlight w:val="black"/>
        </w:rPr>
        <w:t>:</w:t>
      </w:r>
    </w:p>
    <w:p w14:paraId="35969008" w14:textId="77777777" w:rsidR="004A7441" w:rsidRPr="004A7441" w:rsidRDefault="004A7441" w:rsidP="004A7441">
      <w:pPr>
        <w:pStyle w:val="1112"/>
        <w:numPr>
          <w:ilvl w:val="0"/>
          <w:numId w:val="51"/>
        </w:numPr>
        <w:tabs>
          <w:tab w:val="left" w:pos="284"/>
          <w:tab w:val="left" w:pos="924"/>
        </w:tabs>
        <w:spacing w:before="120" w:after="240"/>
        <w:rPr>
          <w:rFonts w:ascii="Tahoma" w:hAnsi="Tahoma" w:cs="Tahoma"/>
          <w:sz w:val="20"/>
        </w:rPr>
      </w:pPr>
      <w:r w:rsidRPr="004A7441">
        <w:rPr>
          <w:rFonts w:ascii="Tahoma" w:hAnsi="Tahoma" w:cs="Tahoma"/>
          <w:sz w:val="20"/>
        </w:rPr>
        <w:t xml:space="preserve">в течение </w:t>
      </w:r>
      <w:r w:rsidRPr="004A7441">
        <w:rPr>
          <w:rFonts w:ascii="Tahoma" w:hAnsi="Tahoma" w:cs="Tahoma"/>
          <w:b/>
          <w:color w:val="FF0000"/>
          <w:sz w:val="20"/>
          <w:u w:color="FF0000"/>
        </w:rPr>
        <w:t>[</w:t>
      </w:r>
      <w:r w:rsidRPr="004A7441">
        <w:rPr>
          <w:rFonts w:ascii="Tahoma" w:hAnsi="Tahoma" w:cs="Tahoma"/>
          <w:sz w:val="20"/>
        </w:rPr>
        <w:t>•</w:t>
      </w:r>
      <w:r w:rsidRPr="004A7441">
        <w:rPr>
          <w:rFonts w:ascii="Tahoma" w:hAnsi="Tahoma" w:cs="Tahoma"/>
          <w:b/>
          <w:color w:val="FF0000"/>
          <w:sz w:val="20"/>
        </w:rPr>
        <w:t>]</w:t>
      </w:r>
      <w:r w:rsidRPr="004A7441">
        <w:rPr>
          <w:rFonts w:ascii="Tahoma" w:hAnsi="Tahoma" w:cs="Tahoma"/>
          <w:sz w:val="20"/>
        </w:rPr>
        <w:t xml:space="preserve"> р.д. с даты подписания Сторонами Договора, </w:t>
      </w:r>
    </w:p>
    <w:p w14:paraId="6C2046F0" w14:textId="11B29BAC" w:rsidR="004A7441" w:rsidRPr="004A7441" w:rsidRDefault="004A7441" w:rsidP="004A7441">
      <w:pPr>
        <w:pStyle w:val="1112"/>
        <w:numPr>
          <w:ilvl w:val="0"/>
          <w:numId w:val="51"/>
        </w:numPr>
        <w:tabs>
          <w:tab w:val="left" w:pos="284"/>
          <w:tab w:val="left" w:pos="924"/>
        </w:tabs>
        <w:spacing w:before="120" w:after="240"/>
        <w:rPr>
          <w:rFonts w:ascii="Tahoma" w:hAnsi="Tahoma" w:cs="Tahoma"/>
          <w:sz w:val="20"/>
        </w:rPr>
      </w:pPr>
      <w:r w:rsidRPr="004A7441">
        <w:rPr>
          <w:rFonts w:ascii="Tahoma" w:hAnsi="Tahoma" w:cs="Tahoma"/>
          <w:sz w:val="20"/>
        </w:rPr>
        <w:t xml:space="preserve">в размере </w:t>
      </w:r>
      <w:r w:rsidRPr="004A7441">
        <w:rPr>
          <w:rFonts w:ascii="Tahoma" w:hAnsi="Tahoma" w:cs="Tahoma"/>
          <w:b/>
          <w:color w:val="FF0000"/>
          <w:sz w:val="20"/>
          <w:u w:color="FF0000"/>
        </w:rPr>
        <w:t>[</w:t>
      </w:r>
      <w:r w:rsidRPr="004A7441">
        <w:rPr>
          <w:rFonts w:ascii="Tahoma" w:hAnsi="Tahoma" w:cs="Tahoma"/>
          <w:sz w:val="20"/>
        </w:rPr>
        <w:t>•</w:t>
      </w:r>
      <w:r w:rsidRPr="004A7441">
        <w:rPr>
          <w:rFonts w:ascii="Tahoma" w:hAnsi="Tahoma" w:cs="Tahoma"/>
          <w:b/>
          <w:color w:val="FF0000"/>
          <w:sz w:val="20"/>
        </w:rPr>
        <w:t>]</w:t>
      </w:r>
      <w:r w:rsidRPr="004A7441">
        <w:rPr>
          <w:rFonts w:ascii="Tahoma" w:hAnsi="Tahoma" w:cs="Tahoma"/>
          <w:sz w:val="20"/>
        </w:rPr>
        <w:t xml:space="preserve"> % от Цены Договора, </w:t>
      </w:r>
      <w:r w:rsidRPr="004A7441">
        <w:rPr>
          <w:rFonts w:ascii="Tahoma" w:hAnsi="Tahoma" w:cs="Tahoma"/>
          <w:b/>
          <w:color w:val="FF0000"/>
          <w:sz w:val="20"/>
          <w:u w:color="FF0000"/>
        </w:rPr>
        <w:t>[</w:t>
      </w:r>
      <w:r w:rsidRPr="004A7441">
        <w:rPr>
          <w:rFonts w:ascii="Tahoma" w:hAnsi="Tahoma" w:cs="Tahoma"/>
          <w:sz w:val="20"/>
          <w:highlight w:val="darkCyan"/>
        </w:rPr>
        <w:t>включая НДС,</w:t>
      </w:r>
      <w:r w:rsidRPr="004A7441">
        <w:rPr>
          <w:rFonts w:ascii="Tahoma" w:hAnsi="Tahoma" w:cs="Tahoma"/>
          <w:b/>
          <w:color w:val="FF0000"/>
          <w:sz w:val="20"/>
        </w:rPr>
        <w:t>]</w:t>
      </w:r>
      <w:r w:rsidRPr="004A7441">
        <w:rPr>
          <w:rFonts w:ascii="Tahoma" w:hAnsi="Tahoma" w:cs="Tahoma"/>
          <w:sz w:val="20"/>
        </w:rPr>
        <w:t xml:space="preserve"> /</w:t>
      </w:r>
      <w:r w:rsidRPr="004A7441">
        <w:rPr>
          <w:sz w:val="20"/>
        </w:rPr>
        <w:t xml:space="preserve"> </w:t>
      </w:r>
      <w:r w:rsidRPr="004A7441">
        <w:rPr>
          <w:rFonts w:ascii="Tahoma" w:hAnsi="Tahoma" w:cs="Tahoma"/>
          <w:b/>
          <w:color w:val="FF0000"/>
          <w:sz w:val="20"/>
        </w:rPr>
        <w:t>[</w:t>
      </w:r>
      <w:r w:rsidRPr="004A7441">
        <w:rPr>
          <w:rFonts w:ascii="Tahoma" w:hAnsi="Tahoma" w:cs="Tahoma"/>
          <w:sz w:val="20"/>
        </w:rPr>
        <w:t>без учета НДС,</w:t>
      </w:r>
      <w:r w:rsidRPr="004A7441">
        <w:rPr>
          <w:rFonts w:ascii="Tahoma" w:hAnsi="Tahoma" w:cs="Tahoma"/>
          <w:b/>
          <w:color w:val="FF0000"/>
          <w:sz w:val="20"/>
        </w:rPr>
        <w:t>]</w:t>
      </w:r>
    </w:p>
    <w:p w14:paraId="2D4E62B2" w14:textId="77777777" w:rsidR="004A7441" w:rsidRPr="004A7441" w:rsidRDefault="004A7441" w:rsidP="004A7441">
      <w:pPr>
        <w:pStyle w:val="1112"/>
        <w:numPr>
          <w:ilvl w:val="0"/>
          <w:numId w:val="51"/>
        </w:numPr>
        <w:tabs>
          <w:tab w:val="left" w:pos="284"/>
          <w:tab w:val="left" w:pos="924"/>
        </w:tabs>
        <w:spacing w:before="120" w:after="240"/>
        <w:rPr>
          <w:rFonts w:ascii="Tahoma" w:hAnsi="Tahoma" w:cs="Tahoma"/>
          <w:sz w:val="20"/>
        </w:rPr>
      </w:pPr>
      <w:r w:rsidRPr="004A7441">
        <w:rPr>
          <w:rFonts w:ascii="Tahoma" w:hAnsi="Tahoma" w:cs="Tahoma"/>
          <w:sz w:val="20"/>
        </w:rPr>
        <w:t xml:space="preserve">имеющую срок действия, истекающий не ранее даты окончания выполнения Работ по </w:t>
      </w:r>
      <w:r w:rsidRPr="004A7441">
        <w:rPr>
          <w:rFonts w:ascii="Tahoma" w:hAnsi="Tahoma" w:cs="Tahoma"/>
          <w:b/>
          <w:color w:val="FF0000"/>
          <w:sz w:val="20"/>
          <w:u w:color="FF0000"/>
        </w:rPr>
        <w:t>[</w:t>
      </w:r>
      <w:r w:rsidRPr="004A7441">
        <w:rPr>
          <w:rFonts w:ascii="Tahoma" w:hAnsi="Tahoma" w:cs="Tahoma"/>
          <w:sz w:val="20"/>
        </w:rPr>
        <w:t>Договору</w:t>
      </w:r>
      <w:r w:rsidRPr="004A7441">
        <w:rPr>
          <w:rFonts w:ascii="Tahoma" w:hAnsi="Tahoma" w:cs="Tahoma"/>
          <w:b/>
          <w:color w:val="FF0000"/>
          <w:sz w:val="20"/>
        </w:rPr>
        <w:t>]</w:t>
      </w:r>
      <w:r w:rsidRPr="004A7441">
        <w:rPr>
          <w:rFonts w:ascii="Tahoma" w:hAnsi="Tahoma" w:cs="Tahoma"/>
          <w:sz w:val="20"/>
        </w:rPr>
        <w:t>/</w:t>
      </w:r>
      <w:r w:rsidRPr="004A7441">
        <w:rPr>
          <w:rFonts w:ascii="Tahoma" w:hAnsi="Tahoma" w:cs="Tahoma"/>
          <w:b/>
          <w:color w:val="FF0000"/>
          <w:sz w:val="20"/>
          <w:u w:color="FF0000"/>
        </w:rPr>
        <w:t>[</w:t>
      </w:r>
      <w:r w:rsidRPr="004A7441">
        <w:rPr>
          <w:rFonts w:ascii="Tahoma" w:hAnsi="Tahoma" w:cs="Tahoma"/>
          <w:sz w:val="20"/>
        </w:rPr>
        <w:t>соответствующему</w:t>
      </w:r>
      <w:r w:rsidRPr="004A7441">
        <w:rPr>
          <w:rFonts w:ascii="Tahoma" w:hAnsi="Tahoma" w:cs="Tahoma"/>
          <w:b/>
          <w:color w:val="FF0000"/>
          <w:sz w:val="20"/>
        </w:rPr>
        <w:t>]</w:t>
      </w:r>
      <w:r w:rsidRPr="004A7441">
        <w:rPr>
          <w:rFonts w:ascii="Tahoma" w:hAnsi="Tahoma" w:cs="Tahoma"/>
          <w:sz w:val="20"/>
          <w:vertAlign w:val="superscript"/>
        </w:rPr>
        <w:footnoteReference w:id="200"/>
      </w:r>
      <w:r w:rsidRPr="004A7441">
        <w:rPr>
          <w:rFonts w:ascii="Tahoma" w:hAnsi="Tahoma" w:cs="Tahoma"/>
          <w:sz w:val="20"/>
        </w:rPr>
        <w:t xml:space="preserve"> Объекту </w:t>
      </w:r>
      <w:r w:rsidRPr="00E07253">
        <w:rPr>
          <w:rFonts w:ascii="Tahoma" w:hAnsi="Tahoma" w:cs="Tahoma"/>
          <w:b/>
          <w:color w:val="FF0000"/>
          <w:sz w:val="20"/>
          <w:u w:color="FF0000"/>
        </w:rPr>
        <w:t>[</w:t>
      </w:r>
      <w:r w:rsidRPr="00E07253">
        <w:rPr>
          <w:rFonts w:ascii="Tahoma" w:hAnsi="Tahoma" w:cs="Tahoma"/>
          <w:sz w:val="20"/>
        </w:rPr>
        <w:t>/</w:t>
      </w:r>
      <w:r w:rsidRPr="00E07253">
        <w:rPr>
          <w:rFonts w:ascii="Tahoma" w:hAnsi="Tahoma" w:cs="Tahoma"/>
          <w:sz w:val="20"/>
          <w:highlight w:val="darkGreen"/>
          <w:u w:color="FF0000"/>
        </w:rPr>
        <w:t>Этап</w:t>
      </w:r>
      <w:r w:rsidRPr="00E07253">
        <w:rPr>
          <w:rFonts w:ascii="Tahoma" w:hAnsi="Tahoma" w:cs="Tahoma"/>
          <w:sz w:val="20"/>
          <w:u w:color="FF0000"/>
        </w:rPr>
        <w:t>у</w:t>
      </w:r>
      <w:r w:rsidRPr="00E07253">
        <w:rPr>
          <w:rFonts w:ascii="Tahoma" w:hAnsi="Tahoma" w:cs="Tahoma"/>
          <w:b/>
          <w:color w:val="FF0000"/>
          <w:sz w:val="20"/>
          <w:u w:color="FF0000"/>
        </w:rPr>
        <w:t>] [</w:t>
      </w:r>
      <w:r w:rsidRPr="00E07253">
        <w:rPr>
          <w:rFonts w:ascii="Tahoma" w:hAnsi="Tahoma" w:cs="Tahoma"/>
          <w:sz w:val="20"/>
          <w:highlight w:val="darkGreen"/>
          <w:u w:color="FF0000"/>
        </w:rPr>
        <w:t>/ПК</w:t>
      </w:r>
      <w:r w:rsidRPr="00E07253">
        <w:rPr>
          <w:rFonts w:ascii="Tahoma" w:hAnsi="Tahoma" w:cs="Tahoma"/>
          <w:b/>
          <w:color w:val="FF0000"/>
          <w:sz w:val="20"/>
          <w:u w:color="FF0000"/>
        </w:rPr>
        <w:t>] [</w:t>
      </w:r>
      <w:r w:rsidRPr="00E07253">
        <w:rPr>
          <w:rFonts w:ascii="Tahoma" w:hAnsi="Tahoma" w:cs="Tahoma"/>
          <w:sz w:val="20"/>
          <w:highlight w:val="darkGreen"/>
          <w:u w:color="FF0000"/>
        </w:rPr>
        <w:t>/Титульному объект</w:t>
      </w:r>
      <w:r w:rsidRPr="00E07253">
        <w:rPr>
          <w:rFonts w:ascii="Tahoma" w:hAnsi="Tahoma" w:cs="Tahoma"/>
          <w:sz w:val="20"/>
          <w:u w:color="FF0000"/>
        </w:rPr>
        <w:t>у</w:t>
      </w:r>
      <w:r w:rsidRPr="00E07253">
        <w:rPr>
          <w:rFonts w:ascii="Tahoma" w:hAnsi="Tahoma" w:cs="Tahoma"/>
          <w:b/>
          <w:color w:val="FF0000"/>
          <w:sz w:val="20"/>
          <w:u w:color="FF0000"/>
        </w:rPr>
        <w:t>]</w:t>
      </w:r>
      <w:r w:rsidRPr="00DD7155">
        <w:rPr>
          <w:rFonts w:ascii="Tahoma" w:hAnsi="Tahoma" w:cs="Tahoma"/>
          <w:sz w:val="20"/>
          <w:highlight w:val="yellow"/>
        </w:rPr>
        <w:t xml:space="preserve">, </w:t>
      </w:r>
      <w:r w:rsidRPr="004A7441">
        <w:rPr>
          <w:rFonts w:ascii="Tahoma" w:hAnsi="Tahoma" w:cs="Tahoma"/>
          <w:b/>
          <w:color w:val="FF0000"/>
          <w:sz w:val="20"/>
          <w:u w:color="FF0000"/>
        </w:rPr>
        <w:t>[</w:t>
      </w:r>
      <w:r w:rsidRPr="004A7441">
        <w:rPr>
          <w:rFonts w:ascii="Tahoma" w:hAnsi="Tahoma" w:cs="Tahoma"/>
          <w:sz w:val="20"/>
        </w:rPr>
        <w:t xml:space="preserve">указанному в п. </w:t>
      </w:r>
      <w:r w:rsidRPr="004A7441">
        <w:rPr>
          <w:rFonts w:ascii="Tahoma" w:hAnsi="Tahoma" w:cs="Tahoma"/>
          <w:b/>
          <w:color w:val="FF0000"/>
          <w:sz w:val="20"/>
          <w:u w:color="FF0000"/>
        </w:rPr>
        <w:t>[</w:t>
      </w:r>
      <w:r w:rsidRPr="004A7441">
        <w:rPr>
          <w:rFonts w:ascii="Tahoma" w:hAnsi="Tahoma" w:cs="Tahoma"/>
          <w:sz w:val="20"/>
        </w:rPr>
        <w:t>•</w:t>
      </w:r>
      <w:r w:rsidRPr="004A7441">
        <w:rPr>
          <w:rFonts w:ascii="Tahoma" w:hAnsi="Tahoma" w:cs="Tahoma"/>
          <w:b/>
          <w:color w:val="FF0000"/>
          <w:sz w:val="20"/>
        </w:rPr>
        <w:t>]</w:t>
      </w:r>
      <w:r w:rsidRPr="004A7441">
        <w:rPr>
          <w:rFonts w:ascii="Tahoma" w:hAnsi="Tahoma" w:cs="Tahoma"/>
          <w:sz w:val="20"/>
        </w:rPr>
        <w:t xml:space="preserve"> Договора/ Приложении Календарный план</w:t>
      </w:r>
      <w:r w:rsidRPr="004A7441">
        <w:rPr>
          <w:rFonts w:ascii="Tahoma" w:hAnsi="Tahoma" w:cs="Tahoma"/>
          <w:b/>
          <w:color w:val="FF0000"/>
          <w:sz w:val="20"/>
        </w:rPr>
        <w:t>]</w:t>
      </w:r>
      <w:r w:rsidRPr="004A7441">
        <w:rPr>
          <w:rStyle w:val="ad"/>
          <w:rFonts w:ascii="Tahoma" w:hAnsi="Tahoma" w:cs="Tahoma"/>
          <w:sz w:val="20"/>
        </w:rPr>
        <w:footnoteReference w:id="201"/>
      </w:r>
      <w:r w:rsidRPr="004A7441">
        <w:rPr>
          <w:rFonts w:ascii="Tahoma" w:hAnsi="Tahoma" w:cs="Tahoma"/>
          <w:b/>
          <w:color w:val="FF0000"/>
          <w:sz w:val="20"/>
        </w:rPr>
        <w:t xml:space="preserve"> / </w:t>
      </w:r>
      <w:r w:rsidRPr="004A7441">
        <w:rPr>
          <w:rFonts w:ascii="Tahoma" w:hAnsi="Tahoma" w:cs="Tahoma"/>
          <w:b/>
          <w:color w:val="FF0000"/>
          <w:sz w:val="20"/>
          <w:u w:color="FF0000"/>
          <w:shd w:val="clear" w:color="auto" w:fill="FFFFFF" w:themeFill="background1"/>
        </w:rPr>
        <w:t>[</w:t>
      </w:r>
      <w:r w:rsidRPr="004A7441">
        <w:rPr>
          <w:rFonts w:ascii="Tahoma" w:hAnsi="Tahoma" w:cs="Tahoma"/>
          <w:sz w:val="20"/>
          <w:shd w:val="clear" w:color="auto" w:fill="FFFFFF" w:themeFill="background1"/>
        </w:rPr>
        <w:t>/</w:t>
      </w:r>
      <w:r w:rsidRPr="00DD7155">
        <w:rPr>
          <w:rFonts w:ascii="Tahoma" w:hAnsi="Tahoma" w:cs="Tahoma"/>
          <w:color w:val="00B050"/>
          <w:sz w:val="20"/>
          <w:highlight w:val="black"/>
        </w:rPr>
        <w:t>Демонтажных работ</w:t>
      </w:r>
      <w:r w:rsidRPr="00526E69">
        <w:rPr>
          <w:rFonts w:ascii="Tahoma" w:hAnsi="Tahoma" w:cs="Tahoma"/>
          <w:b/>
          <w:color w:val="FF0000"/>
          <w:sz w:val="20"/>
        </w:rPr>
        <w:t>]</w:t>
      </w:r>
      <w:r w:rsidRPr="00DD7155">
        <w:rPr>
          <w:rFonts w:ascii="Tahoma" w:hAnsi="Tahoma" w:cs="Tahoma"/>
          <w:b/>
          <w:color w:val="00B050"/>
          <w:sz w:val="20"/>
          <w:highlight w:val="black"/>
        </w:rPr>
        <w:t xml:space="preserve"> </w:t>
      </w:r>
      <w:r w:rsidRPr="00DD7155">
        <w:rPr>
          <w:rFonts w:ascii="Tahoma" w:hAnsi="Tahoma" w:cs="Tahoma"/>
          <w:sz w:val="20"/>
          <w:highlight w:val="yellow"/>
          <w:shd w:val="clear" w:color="auto" w:fill="FFFFFF" w:themeFill="background1"/>
        </w:rPr>
        <w:t>/</w:t>
      </w:r>
      <w:r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yellow"/>
          <w:shd w:val="clear" w:color="auto" w:fill="FFFFFF" w:themeFill="background1"/>
        </w:rPr>
        <w:t xml:space="preserve"> /</w:t>
      </w:r>
      <w:r w:rsidRPr="00DD7155">
        <w:rPr>
          <w:rFonts w:ascii="Tahoma" w:hAnsi="Tahoma" w:cs="Tahoma"/>
          <w:sz w:val="20"/>
          <w:highlight w:val="red"/>
          <w:shd w:val="clear" w:color="auto" w:fill="FFFFFF" w:themeFill="background1"/>
        </w:rPr>
        <w:t>Товара</w:t>
      </w:r>
      <w:r w:rsidRPr="00526E69">
        <w:rPr>
          <w:rFonts w:ascii="Tahoma" w:hAnsi="Tahoma" w:cs="Tahoma"/>
          <w:b/>
          <w:color w:val="FF0000"/>
          <w:sz w:val="20"/>
          <w:shd w:val="clear" w:color="auto" w:fill="FFFFFF" w:themeFill="background1"/>
        </w:rPr>
        <w:t>]</w:t>
      </w:r>
      <w:r w:rsidRPr="00DD7155">
        <w:rPr>
          <w:rFonts w:ascii="Tahoma" w:hAnsi="Tahoma" w:cs="Tahoma"/>
          <w:sz w:val="20"/>
          <w:highlight w:val="yellow"/>
          <w:shd w:val="clear" w:color="auto" w:fill="FFFFFF" w:themeFill="background1"/>
        </w:rPr>
        <w:t>/</w:t>
      </w:r>
      <w:r w:rsidRPr="00DD7155">
        <w:rPr>
          <w:rFonts w:ascii="Tahoma" w:hAnsi="Tahoma" w:cs="Tahoma"/>
          <w:sz w:val="20"/>
          <w:highlight w:val="magenta"/>
          <w:shd w:val="clear" w:color="auto" w:fill="FFFFFF" w:themeFill="background1"/>
        </w:rPr>
        <w:t xml:space="preserve"> </w:t>
      </w:r>
      <w:r w:rsidRPr="00DD7155">
        <w:rPr>
          <w:rFonts w:ascii="Tahoma" w:hAnsi="Tahoma" w:cs="Tahoma"/>
          <w:b/>
          <w:color w:val="FF0000"/>
          <w:sz w:val="20"/>
          <w:highlight w:val="yellow"/>
        </w:rPr>
        <w:t xml:space="preserve"> </w:t>
      </w:r>
      <w:r w:rsidRPr="00AD37E6">
        <w:rPr>
          <w:rFonts w:ascii="Tahoma" w:hAnsi="Tahoma" w:cs="Tahoma"/>
          <w:sz w:val="20"/>
        </w:rPr>
        <w:t>[, увеличенному на период гарантийного срока</w:t>
      </w:r>
      <w:r w:rsidRPr="00526E69">
        <w:rPr>
          <w:rFonts w:ascii="Tahoma" w:hAnsi="Tahoma" w:cs="Tahoma"/>
          <w:b/>
          <w:color w:val="FF0000"/>
          <w:sz w:val="20"/>
        </w:rPr>
        <w:t>]</w:t>
      </w:r>
      <w:r w:rsidRPr="00DD7155">
        <w:rPr>
          <w:rStyle w:val="ad"/>
          <w:b/>
          <w:color w:val="FF0000"/>
          <w:sz w:val="20"/>
        </w:rPr>
        <w:t xml:space="preserve"> </w:t>
      </w:r>
      <w:r w:rsidRPr="00DD7155">
        <w:rPr>
          <w:rStyle w:val="ad"/>
          <w:b/>
          <w:color w:val="FF0000"/>
          <w:sz w:val="20"/>
        </w:rPr>
        <w:footnoteReference w:id="202"/>
      </w:r>
      <w:r w:rsidRPr="00DD7155">
        <w:rPr>
          <w:rFonts w:ascii="Tahoma" w:hAnsi="Tahoma" w:cs="Tahoma"/>
          <w:sz w:val="20"/>
          <w:highlight w:val="yellow"/>
          <w:shd w:val="clear" w:color="auto" w:fill="FFFFFF" w:themeFill="background1"/>
        </w:rPr>
        <w:t>/</w:t>
      </w:r>
      <w:r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yellow"/>
          <w:shd w:val="clear" w:color="auto" w:fill="FFFFFF" w:themeFill="background1"/>
        </w:rPr>
        <w:t>/</w:t>
      </w:r>
      <w:r w:rsidRPr="00DD7155">
        <w:rPr>
          <w:rFonts w:ascii="Tahoma" w:hAnsi="Tahoma" w:cs="Tahoma"/>
          <w:sz w:val="20"/>
          <w:highlight w:val="green"/>
          <w:shd w:val="clear" w:color="auto" w:fill="FFFFFF" w:themeFill="background1"/>
        </w:rPr>
        <w:t>Услуг</w:t>
      </w:r>
      <w:r w:rsidRPr="00526E69">
        <w:rPr>
          <w:rFonts w:ascii="Tahoma" w:hAnsi="Tahoma" w:cs="Tahoma"/>
          <w:b/>
          <w:color w:val="FF0000"/>
          <w:sz w:val="20"/>
          <w:shd w:val="clear" w:color="auto" w:fill="FFFFFF" w:themeFill="background1"/>
        </w:rPr>
        <w:t>]</w:t>
      </w:r>
      <w:r w:rsidRPr="00526E69">
        <w:rPr>
          <w:rFonts w:ascii="Tahoma" w:hAnsi="Tahoma" w:cs="Tahoma"/>
          <w:b/>
          <w:color w:val="FF0000"/>
          <w:sz w:val="20"/>
          <w:u w:color="FF0000"/>
        </w:rPr>
        <w:t xml:space="preserve"> [</w:t>
      </w:r>
      <w:r w:rsidRPr="00DD7155">
        <w:rPr>
          <w:rFonts w:ascii="Tahoma" w:hAnsi="Tahoma" w:cs="Tahoma"/>
          <w:sz w:val="20"/>
          <w:highlight w:val="yellow"/>
          <w:shd w:val="clear" w:color="auto" w:fill="FFFFFF" w:themeFill="background1"/>
        </w:rPr>
        <w:t>/</w:t>
      </w:r>
      <w:r w:rsidRPr="00DD7155">
        <w:rPr>
          <w:rFonts w:ascii="Tahoma" w:hAnsi="Tahoma" w:cs="Tahoma"/>
          <w:sz w:val="20"/>
          <w:highlight w:val="magenta"/>
        </w:rPr>
        <w:t>Прав на ПО</w:t>
      </w:r>
      <w:r w:rsidRPr="004A7441">
        <w:rPr>
          <w:rFonts w:ascii="Tahoma" w:hAnsi="Tahoma" w:cs="Tahoma"/>
          <w:b/>
          <w:color w:val="FF0000"/>
          <w:sz w:val="20"/>
        </w:rPr>
        <w:t>]</w:t>
      </w:r>
      <w:r w:rsidRPr="004A7441">
        <w:rPr>
          <w:rFonts w:ascii="Tahoma" w:hAnsi="Tahoma" w:cs="Tahoma"/>
          <w:sz w:val="20"/>
        </w:rPr>
        <w:t>, плюс дополнительный период.</w:t>
      </w:r>
    </w:p>
    <w:p w14:paraId="332D03BB" w14:textId="77777777" w:rsidR="004A7441" w:rsidRPr="004A7441" w:rsidRDefault="004A7441" w:rsidP="004A7441">
      <w:pPr>
        <w:pStyle w:val="1112"/>
        <w:numPr>
          <w:ilvl w:val="0"/>
          <w:numId w:val="51"/>
        </w:numPr>
        <w:tabs>
          <w:tab w:val="left" w:pos="284"/>
          <w:tab w:val="left" w:pos="924"/>
        </w:tabs>
        <w:spacing w:before="120" w:after="240"/>
        <w:rPr>
          <w:rFonts w:ascii="Tahoma" w:hAnsi="Tahoma" w:cs="Tahoma"/>
          <w:sz w:val="20"/>
        </w:rPr>
      </w:pPr>
      <w:r w:rsidRPr="004A7441">
        <w:rPr>
          <w:rFonts w:ascii="Tahoma" w:hAnsi="Tahoma" w:cs="Tahoma"/>
          <w:sz w:val="20"/>
        </w:rPr>
        <w:t xml:space="preserve">Дополнительный период: </w:t>
      </w:r>
      <w:r w:rsidRPr="004A7441">
        <w:rPr>
          <w:rFonts w:ascii="Tahoma" w:hAnsi="Tahoma" w:cs="Tahoma"/>
          <w:b/>
          <w:color w:val="FF0000"/>
          <w:sz w:val="18"/>
          <w:u w:color="FF0000"/>
        </w:rPr>
        <w:t>[</w:t>
      </w:r>
      <w:r w:rsidRPr="004A7441">
        <w:rPr>
          <w:rFonts w:ascii="Tahoma" w:hAnsi="Tahoma" w:cs="Tahoma"/>
          <w:sz w:val="20"/>
        </w:rPr>
        <w:t>65</w:t>
      </w:r>
      <w:r w:rsidRPr="004A7441">
        <w:rPr>
          <w:rFonts w:ascii="Tahoma" w:hAnsi="Tahoma" w:cs="Tahoma"/>
          <w:b/>
          <w:color w:val="FF0000"/>
          <w:sz w:val="20"/>
        </w:rPr>
        <w:t>]/</w:t>
      </w:r>
      <w:r w:rsidRPr="004A7441">
        <w:rPr>
          <w:rFonts w:ascii="Tahoma" w:hAnsi="Tahoma" w:cs="Tahoma"/>
          <w:b/>
          <w:color w:val="FF0000"/>
          <w:sz w:val="20"/>
          <w:u w:color="FF0000"/>
        </w:rPr>
        <w:t xml:space="preserve"> [</w:t>
      </w:r>
      <w:r w:rsidRPr="004A7441">
        <w:rPr>
          <w:rFonts w:ascii="Tahoma" w:hAnsi="Tahoma" w:cs="Tahoma"/>
          <w:sz w:val="20"/>
        </w:rPr>
        <w:t>•</w:t>
      </w:r>
      <w:r w:rsidRPr="004A7441">
        <w:rPr>
          <w:rFonts w:ascii="Tahoma" w:hAnsi="Tahoma" w:cs="Tahoma"/>
          <w:b/>
          <w:color w:val="FF0000"/>
          <w:sz w:val="20"/>
        </w:rPr>
        <w:t>]</w:t>
      </w:r>
      <w:r w:rsidRPr="004A7441">
        <w:rPr>
          <w:rFonts w:ascii="Tahoma" w:hAnsi="Tahoma" w:cs="Tahoma"/>
          <w:sz w:val="20"/>
        </w:rPr>
        <w:t xml:space="preserve"> р.д.</w:t>
      </w:r>
      <w:r w:rsidRPr="004A7441">
        <w:rPr>
          <w:rStyle w:val="ad"/>
          <w:rFonts w:ascii="Tahoma" w:hAnsi="Tahoma" w:cs="Tahoma"/>
          <w:sz w:val="20"/>
        </w:rPr>
        <w:footnoteReference w:id="203"/>
      </w:r>
    </w:p>
    <w:p w14:paraId="60F4F832" w14:textId="591C8FBF" w:rsidR="004A7441" w:rsidRPr="00526E69" w:rsidRDefault="004A7441" w:rsidP="004A7441">
      <w:pPr>
        <w:pStyle w:val="1112"/>
        <w:numPr>
          <w:ilvl w:val="0"/>
          <w:numId w:val="51"/>
        </w:numPr>
        <w:tabs>
          <w:tab w:val="left" w:pos="284"/>
          <w:tab w:val="left" w:pos="924"/>
        </w:tabs>
        <w:spacing w:before="120" w:after="240"/>
        <w:rPr>
          <w:rFonts w:ascii="Tahoma" w:hAnsi="Tahoma" w:cs="Tahoma"/>
          <w:b/>
          <w:color w:val="FF0000"/>
          <w:sz w:val="20"/>
        </w:rPr>
      </w:pPr>
      <w:r w:rsidRPr="004A7441">
        <w:rPr>
          <w:rFonts w:ascii="Tahoma" w:hAnsi="Tahoma" w:cs="Tahoma"/>
          <w:sz w:val="20"/>
        </w:rPr>
        <w:t>составленную по форме</w:t>
      </w:r>
      <w:r w:rsidRPr="00526E69">
        <w:rPr>
          <w:rFonts w:ascii="Tahoma" w:hAnsi="Tahoma" w:cs="Tahoma"/>
          <w:sz w:val="20"/>
          <w:highlight w:val="yellow"/>
        </w:rPr>
        <w:t xml:space="preserve"> </w:t>
      </w:r>
      <w:r w:rsidRPr="00AD37E6">
        <w:rPr>
          <w:rFonts w:ascii="Tahoma" w:hAnsi="Tahoma" w:cs="Tahoma"/>
          <w:sz w:val="20"/>
        </w:rPr>
        <w:t>[ «Независимая гарантия исполнения обязательств (с авансом)»] /[ «Независимая гарантия исполнения обязательств с авансом и исполнения обязательств в гарантийный срок»</w:t>
      </w:r>
      <w:r w:rsidRPr="00526E69">
        <w:rPr>
          <w:rFonts w:ascii="Tahoma" w:hAnsi="Tahoma" w:cs="Tahoma"/>
          <w:b/>
          <w:color w:val="FF0000"/>
          <w:sz w:val="20"/>
        </w:rPr>
        <w:t xml:space="preserve"> </w:t>
      </w:r>
      <w:r w:rsidRPr="00DD7155">
        <w:rPr>
          <w:rStyle w:val="ad"/>
          <w:b/>
          <w:color w:val="FF0000"/>
          <w:sz w:val="20"/>
        </w:rPr>
        <w:footnoteReference w:id="204"/>
      </w:r>
      <w:r w:rsidRPr="00526E69">
        <w:rPr>
          <w:rFonts w:ascii="Tahoma" w:hAnsi="Tahoma" w:cs="Tahoma"/>
          <w:b/>
          <w:color w:val="FF0000"/>
          <w:sz w:val="20"/>
        </w:rPr>
        <w:t>]</w:t>
      </w:r>
    </w:p>
    <w:p w14:paraId="30E27925" w14:textId="316E0173" w:rsidR="004A7441" w:rsidRPr="00AD37E6" w:rsidRDefault="004A7441" w:rsidP="004A7441">
      <w:pPr>
        <w:pStyle w:val="1112"/>
        <w:tabs>
          <w:tab w:val="left" w:pos="284"/>
          <w:tab w:val="left" w:pos="924"/>
        </w:tabs>
        <w:spacing w:before="120" w:after="240"/>
        <w:ind w:left="142"/>
        <w:rPr>
          <w:rFonts w:ascii="Tahoma" w:hAnsi="Tahoma" w:cs="Tahoma"/>
          <w:sz w:val="20"/>
          <w:highlight w:val="yellow"/>
        </w:rPr>
      </w:pPr>
      <w:r w:rsidRPr="00526E69">
        <w:rPr>
          <w:rFonts w:ascii="Tahoma" w:hAnsi="Tahoma" w:cs="Tahoma"/>
          <w:b/>
          <w:color w:val="FF0000"/>
          <w:sz w:val="20"/>
          <w:u w:color="FF0000"/>
        </w:rPr>
        <w:t>[</w:t>
      </w:r>
      <w:r w:rsidRPr="00AD37E6">
        <w:rPr>
          <w:rFonts w:ascii="Tahoma" w:hAnsi="Tahoma" w:cs="Tahoma"/>
          <w:sz w:val="20"/>
        </w:rPr>
        <w:t xml:space="preserve">Независимая гарантия исполнения обязательств обеспечивает надлежащее исполнение Подрядчиком договорных обязательств, </w:t>
      </w:r>
      <w:r w:rsidRPr="00AD37E6">
        <w:rPr>
          <w:rFonts w:ascii="Tahoma" w:hAnsi="Tahoma" w:cs="Tahoma"/>
          <w:b/>
          <w:sz w:val="20"/>
        </w:rPr>
        <w:t>[</w:t>
      </w:r>
      <w:r w:rsidRPr="00AD37E6">
        <w:rPr>
          <w:rFonts w:ascii="Tahoma" w:hAnsi="Tahoma" w:cs="Tahoma"/>
          <w:sz w:val="20"/>
        </w:rPr>
        <w:t>в том числе в течение гарантийного срока</w:t>
      </w:r>
      <w:r w:rsidRPr="00AD37E6">
        <w:rPr>
          <w:rFonts w:ascii="Tahoma" w:hAnsi="Tahoma" w:cs="Tahoma"/>
          <w:b/>
          <w:sz w:val="20"/>
        </w:rPr>
        <w:t>]</w:t>
      </w:r>
      <w:r w:rsidRPr="00AD37E6">
        <w:rPr>
          <w:rStyle w:val="ad"/>
          <w:b/>
          <w:sz w:val="20"/>
        </w:rPr>
        <w:footnoteReference w:id="205"/>
      </w:r>
      <w:r w:rsidRPr="00AD37E6">
        <w:rPr>
          <w:rFonts w:ascii="Tahoma" w:hAnsi="Tahoma" w:cs="Tahoma"/>
          <w:sz w:val="20"/>
        </w:rPr>
        <w:t>,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Подрядчиком обязательств по Договору, требований законодательства РФ, а также неустойки в связи с непродлением самой гарантии.</w:t>
      </w:r>
      <w:r w:rsidRPr="00AD37E6">
        <w:rPr>
          <w:rFonts w:ascii="Tahoma" w:hAnsi="Tahoma" w:cs="Tahoma"/>
          <w:b/>
          <w:sz w:val="20"/>
        </w:rPr>
        <w:t>]</w:t>
      </w:r>
      <w:r w:rsidRPr="00AD37E6">
        <w:rPr>
          <w:rFonts w:ascii="Tahoma" w:hAnsi="Tahoma" w:cs="Tahoma"/>
          <w:sz w:val="20"/>
        </w:rPr>
        <w:fldChar w:fldCharType="begin"/>
      </w:r>
      <w:r w:rsidRPr="00AD37E6">
        <w:rPr>
          <w:rFonts w:ascii="Tahoma" w:hAnsi="Tahoma" w:cs="Tahoma"/>
          <w:sz w:val="20"/>
        </w:rPr>
        <w:instrText xml:space="preserve"> NOTEREF _Ref161135065 \f \h  \* MERGEFORMAT </w:instrText>
      </w:r>
      <w:r w:rsidRPr="00AD37E6">
        <w:rPr>
          <w:rFonts w:ascii="Tahoma" w:hAnsi="Tahoma" w:cs="Tahoma"/>
          <w:sz w:val="20"/>
        </w:rPr>
      </w:r>
      <w:r w:rsidRPr="00AD37E6">
        <w:rPr>
          <w:rFonts w:ascii="Tahoma" w:hAnsi="Tahoma" w:cs="Tahoma"/>
          <w:sz w:val="20"/>
        </w:rPr>
        <w:fldChar w:fldCharType="separate"/>
      </w:r>
      <w:r w:rsidR="007348AF" w:rsidRPr="00F16DDB">
        <w:rPr>
          <w:rStyle w:val="ad"/>
          <w:rFonts w:ascii="Tahoma" w:hAnsi="Tahoma" w:cs="Tahoma"/>
          <w:sz w:val="20"/>
        </w:rPr>
        <w:t>184</w:t>
      </w:r>
      <w:r w:rsidRPr="00AD37E6">
        <w:rPr>
          <w:rFonts w:ascii="Tahoma" w:hAnsi="Tahoma" w:cs="Tahoma"/>
          <w:sz w:val="20"/>
        </w:rPr>
        <w:fldChar w:fldCharType="end"/>
      </w:r>
    </w:p>
    <w:p w14:paraId="7B4E5841" w14:textId="643A5E62" w:rsidR="004A7441" w:rsidRPr="00AD37E6" w:rsidRDefault="004A7441" w:rsidP="004A7441">
      <w:pPr>
        <w:pStyle w:val="1112"/>
        <w:tabs>
          <w:tab w:val="left" w:pos="284"/>
          <w:tab w:val="left" w:pos="924"/>
        </w:tabs>
        <w:spacing w:before="120" w:after="240"/>
        <w:ind w:left="142"/>
        <w:rPr>
          <w:rFonts w:ascii="Tahoma" w:hAnsi="Tahoma" w:cs="Tahoma"/>
          <w:sz w:val="20"/>
          <w:highlight w:val="black"/>
        </w:rPr>
      </w:pPr>
      <w:r w:rsidRPr="00AD37E6">
        <w:rPr>
          <w:rFonts w:ascii="Tahoma" w:hAnsi="Tahoma" w:cs="Tahoma"/>
          <w:sz w:val="20"/>
        </w:rPr>
        <w:t>Сумма независимой гарантии может быть уменьшена по мере зачета авансового платежа в соответствии с п.</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Договора при получении соответствующего письменного обращения Подрядчика, но не более чем до </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 от Ц ены Договора, указанной в п. </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Договора </w:t>
      </w:r>
      <w:r w:rsidRPr="00AD37E6">
        <w:rPr>
          <w:rFonts w:ascii="Tahoma" w:hAnsi="Tahoma" w:cs="Tahoma"/>
          <w:b/>
          <w:sz w:val="20"/>
          <w:u w:color="FF0000"/>
        </w:rPr>
        <w:t>[</w:t>
      </w:r>
      <w:r w:rsidRPr="00AD37E6">
        <w:rPr>
          <w:rFonts w:ascii="Tahoma" w:hAnsi="Tahoma" w:cs="Tahoma"/>
          <w:sz w:val="20"/>
          <w:highlight w:val="darkCyan"/>
        </w:rPr>
        <w:t>с учетом НДС</w:t>
      </w:r>
      <w:r w:rsidRPr="00AD37E6">
        <w:rPr>
          <w:rFonts w:ascii="Tahoma" w:hAnsi="Tahoma" w:cs="Tahoma"/>
          <w:b/>
          <w:sz w:val="20"/>
        </w:rPr>
        <w:t>]</w:t>
      </w:r>
      <w:r w:rsidRPr="00AD37E6">
        <w:rPr>
          <w:rFonts w:ascii="Tahoma" w:hAnsi="Tahoma" w:cs="Tahoma"/>
          <w:sz w:val="20"/>
          <w:highlight w:val="darkCyan"/>
        </w:rPr>
        <w:fldChar w:fldCharType="begin"/>
      </w:r>
      <w:r w:rsidRPr="00AD37E6">
        <w:rPr>
          <w:rFonts w:ascii="Tahoma" w:hAnsi="Tahoma" w:cs="Tahoma"/>
          <w:sz w:val="20"/>
          <w:highlight w:val="darkCyan"/>
        </w:rPr>
        <w:instrText xml:space="preserve"> NOTEREF _Ref161135065 \f \h  \* MERGEFORMAT </w:instrText>
      </w:r>
      <w:r w:rsidRPr="00AD37E6">
        <w:rPr>
          <w:rFonts w:ascii="Tahoma" w:hAnsi="Tahoma" w:cs="Tahoma"/>
          <w:sz w:val="20"/>
          <w:highlight w:val="darkCyan"/>
        </w:rPr>
      </w:r>
      <w:r w:rsidRPr="00AD37E6">
        <w:rPr>
          <w:rFonts w:ascii="Tahoma" w:hAnsi="Tahoma" w:cs="Tahoma"/>
          <w:sz w:val="20"/>
          <w:highlight w:val="darkCyan"/>
        </w:rPr>
        <w:fldChar w:fldCharType="separate"/>
      </w:r>
      <w:r w:rsidR="007348AF" w:rsidRPr="00F16DDB">
        <w:rPr>
          <w:rStyle w:val="ad"/>
          <w:rFonts w:ascii="Tahoma" w:hAnsi="Tahoma" w:cs="Tahoma"/>
          <w:sz w:val="20"/>
          <w:highlight w:val="darkCyan"/>
        </w:rPr>
        <w:t>184</w:t>
      </w:r>
      <w:r w:rsidRPr="00AD37E6">
        <w:rPr>
          <w:rFonts w:ascii="Tahoma" w:hAnsi="Tahoma" w:cs="Tahoma"/>
          <w:sz w:val="20"/>
          <w:highlight w:val="darkCyan"/>
        </w:rPr>
        <w:fldChar w:fldCharType="end"/>
      </w:r>
      <w:r w:rsidRPr="00AD37E6">
        <w:rPr>
          <w:rFonts w:ascii="Tahoma" w:hAnsi="Tahoma" w:cs="Tahoma"/>
          <w:sz w:val="20"/>
          <w:highlight w:val="black"/>
        </w:rPr>
        <w:t>.</w:t>
      </w:r>
    </w:p>
    <w:p w14:paraId="079CB153" w14:textId="2E43CBFD" w:rsidR="004A7441" w:rsidRPr="00AD37E6" w:rsidRDefault="004A7441" w:rsidP="004A7441">
      <w:pPr>
        <w:pStyle w:val="1112"/>
        <w:tabs>
          <w:tab w:val="left" w:pos="284"/>
          <w:tab w:val="left" w:pos="924"/>
        </w:tabs>
        <w:spacing w:before="120" w:after="240"/>
        <w:ind w:left="142"/>
        <w:rPr>
          <w:rFonts w:ascii="Tahoma" w:hAnsi="Tahoma" w:cs="Tahoma"/>
          <w:sz w:val="20"/>
          <w:highlight w:val="black"/>
        </w:rPr>
      </w:pPr>
      <w:r w:rsidRPr="00AD37E6">
        <w:rPr>
          <w:rFonts w:ascii="Tahoma" w:hAnsi="Tahoma" w:cs="Tahoma"/>
          <w:sz w:val="20"/>
        </w:rPr>
        <w:t>При этом сумма независимой гарантии должна составлять не менее суммы незакрытого выплаченного в соответствии с п.</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аванса </w:t>
      </w:r>
      <w:r w:rsidRPr="00AD37E6">
        <w:rPr>
          <w:rFonts w:ascii="Tahoma" w:hAnsi="Tahoma" w:cs="Tahoma"/>
          <w:sz w:val="20"/>
          <w:highlight w:val="darkCyan"/>
        </w:rPr>
        <w:t>(с учетом НДС</w:t>
      </w:r>
      <w:r w:rsidRPr="00AD37E6">
        <w:rPr>
          <w:rFonts w:ascii="Tahoma" w:hAnsi="Tahoma" w:cs="Tahoma"/>
          <w:sz w:val="20"/>
        </w:rPr>
        <w:t xml:space="preserve">), и не менее </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от Цены Договора, указанной в п. </w:t>
      </w:r>
      <w:r w:rsidRPr="00AD37E6">
        <w:rPr>
          <w:rFonts w:ascii="Tahoma" w:hAnsi="Tahoma" w:cs="Tahoma"/>
          <w:b/>
          <w:sz w:val="20"/>
          <w:u w:color="FF0000"/>
        </w:rPr>
        <w:t>[</w:t>
      </w:r>
      <w:r w:rsidRPr="00AD37E6">
        <w:rPr>
          <w:rFonts w:ascii="Tahoma" w:hAnsi="Tahoma" w:cs="Tahoma"/>
          <w:sz w:val="20"/>
        </w:rPr>
        <w:t>•</w:t>
      </w:r>
      <w:r w:rsidRPr="00AD37E6">
        <w:rPr>
          <w:rFonts w:ascii="Tahoma" w:hAnsi="Tahoma" w:cs="Tahoma"/>
          <w:b/>
          <w:sz w:val="20"/>
        </w:rPr>
        <w:t>]</w:t>
      </w:r>
      <w:r w:rsidRPr="00AD37E6">
        <w:rPr>
          <w:rFonts w:ascii="Tahoma" w:hAnsi="Tahoma" w:cs="Tahoma"/>
          <w:sz w:val="20"/>
        </w:rPr>
        <w:t xml:space="preserve"> Договора </w:t>
      </w:r>
      <w:r w:rsidRPr="00AD37E6">
        <w:rPr>
          <w:rFonts w:ascii="Tahoma" w:hAnsi="Tahoma" w:cs="Tahoma"/>
          <w:sz w:val="20"/>
          <w:highlight w:val="darkCyan"/>
        </w:rPr>
        <w:t>(с учетом НДС)</w:t>
      </w:r>
      <w:r w:rsidRPr="00AD37E6">
        <w:rPr>
          <w:rFonts w:ascii="Tahoma" w:hAnsi="Tahoma" w:cs="Tahoma"/>
          <w:b/>
          <w:sz w:val="20"/>
        </w:rPr>
        <w:t>]</w:t>
      </w:r>
      <w:r w:rsidRPr="00AD37E6">
        <w:rPr>
          <w:rFonts w:ascii="Tahoma" w:hAnsi="Tahoma" w:cs="Tahoma"/>
          <w:sz w:val="20"/>
          <w:highlight w:val="yellow"/>
        </w:rPr>
        <w:fldChar w:fldCharType="begin"/>
      </w:r>
      <w:r w:rsidRPr="00AD37E6">
        <w:rPr>
          <w:rFonts w:ascii="Tahoma" w:hAnsi="Tahoma" w:cs="Tahoma"/>
          <w:sz w:val="20"/>
          <w:highlight w:val="yellow"/>
        </w:rPr>
        <w:instrText xml:space="preserve"> NOTEREF _Ref161135065 \f \h  \* MERGEFORMAT </w:instrText>
      </w:r>
      <w:r w:rsidRPr="00AD37E6">
        <w:rPr>
          <w:rFonts w:ascii="Tahoma" w:hAnsi="Tahoma" w:cs="Tahoma"/>
          <w:sz w:val="20"/>
          <w:highlight w:val="yellow"/>
        </w:rPr>
      </w:r>
      <w:r w:rsidRPr="00AD37E6">
        <w:rPr>
          <w:rFonts w:ascii="Tahoma" w:hAnsi="Tahoma" w:cs="Tahoma"/>
          <w:sz w:val="20"/>
          <w:highlight w:val="yellow"/>
        </w:rPr>
        <w:fldChar w:fldCharType="separate"/>
      </w:r>
      <w:r w:rsidR="007348AF" w:rsidRPr="00F16DDB">
        <w:rPr>
          <w:rStyle w:val="ad"/>
          <w:rFonts w:ascii="Tahoma" w:hAnsi="Tahoma" w:cs="Tahoma"/>
          <w:sz w:val="20"/>
          <w:highlight w:val="yellow"/>
        </w:rPr>
        <w:t>184</w:t>
      </w:r>
      <w:r w:rsidRPr="00AD37E6">
        <w:rPr>
          <w:rFonts w:ascii="Tahoma" w:hAnsi="Tahoma" w:cs="Tahoma"/>
          <w:sz w:val="20"/>
          <w:highlight w:val="yellow"/>
        </w:rPr>
        <w:fldChar w:fldCharType="end"/>
      </w:r>
    </w:p>
    <w:p w14:paraId="214B6C6F" w14:textId="05D59FA7" w:rsidR="004A7441" w:rsidRPr="00AD37E6" w:rsidRDefault="004A7441" w:rsidP="004A7441">
      <w:pPr>
        <w:pStyle w:val="1112"/>
        <w:numPr>
          <w:ilvl w:val="2"/>
          <w:numId w:val="13"/>
        </w:numPr>
        <w:spacing w:before="120" w:after="240"/>
        <w:ind w:left="142" w:hanging="1135"/>
        <w:rPr>
          <w:rFonts w:ascii="Tahoma" w:hAnsi="Tahoma" w:cs="Tahoma"/>
          <w:color w:val="FFFF00"/>
          <w:sz w:val="20"/>
        </w:rPr>
      </w:pPr>
      <w:r w:rsidRPr="00AD37E6">
        <w:rPr>
          <w:rFonts w:ascii="Tahoma" w:hAnsi="Tahoma" w:cs="Tahoma"/>
          <w:b/>
          <w:color w:val="FFFF00"/>
          <w:sz w:val="20"/>
          <w:u w:color="FF0000"/>
        </w:rPr>
        <w:t>[</w:t>
      </w:r>
      <w:r w:rsidRPr="00AD37E6">
        <w:rPr>
          <w:rFonts w:ascii="Tahoma" w:hAnsi="Tahoma" w:cs="Tahoma"/>
          <w:color w:val="FFFF00"/>
          <w:sz w:val="20"/>
          <w:highlight w:val="black"/>
        </w:rPr>
        <w:t>Подрядчик предоставляет Заказчику независимую гарантию исполнения обязательств</w:t>
      </w:r>
      <w:r w:rsidR="00AD37E6" w:rsidRPr="00AD37E6">
        <w:rPr>
          <w:rFonts w:ascii="Tahoma" w:hAnsi="Tahoma" w:cs="Tahoma"/>
          <w:color w:val="FFFF00"/>
          <w:sz w:val="20"/>
          <w:highlight w:val="black"/>
        </w:rPr>
        <w:t xml:space="preserve"> </w:t>
      </w:r>
      <w:r w:rsidR="00AD37E6" w:rsidRPr="00AD37E6">
        <w:rPr>
          <w:rFonts w:ascii="Tahoma" w:hAnsi="Tahoma" w:cs="Tahoma"/>
          <w:color w:val="FFFF00"/>
          <w:sz w:val="20"/>
          <w:szCs w:val="20"/>
          <w:highlight w:val="black"/>
        </w:rPr>
        <w:t xml:space="preserve"> (без аванса)</w:t>
      </w:r>
      <w:r w:rsidR="00AD37E6" w:rsidRPr="00AD37E6">
        <w:rPr>
          <w:rFonts w:ascii="Tahoma" w:hAnsi="Tahoma" w:cs="Tahoma"/>
          <w:b/>
          <w:color w:val="FFFF00"/>
          <w:sz w:val="20"/>
          <w:szCs w:val="20"/>
          <w:highlight w:val="black"/>
          <w:u w:color="FF0000"/>
        </w:rPr>
        <w:t xml:space="preserve"> </w:t>
      </w:r>
      <w:r w:rsidR="00AD37E6" w:rsidRPr="00AD37E6">
        <w:rPr>
          <w:rFonts w:ascii="Tahoma" w:hAnsi="Tahoma" w:cs="Tahoma"/>
          <w:b/>
          <w:color w:val="FFFF00"/>
          <w:sz w:val="20"/>
          <w:szCs w:val="20"/>
          <w:highlight w:val="black"/>
        </w:rPr>
        <w:t>[</w:t>
      </w:r>
      <w:r w:rsidR="00AD37E6" w:rsidRPr="00AD37E6">
        <w:rPr>
          <w:rFonts w:ascii="Tahoma" w:hAnsi="Tahoma" w:cs="Tahoma"/>
          <w:color w:val="FFFF00"/>
          <w:sz w:val="20"/>
          <w:szCs w:val="20"/>
          <w:highlight w:val="black"/>
        </w:rPr>
        <w:t>и исполнения обязательств в гарантийный срок</w:t>
      </w:r>
      <w:r w:rsidR="00AD37E6" w:rsidRPr="00AD37E6">
        <w:rPr>
          <w:rFonts w:ascii="Tahoma" w:hAnsi="Tahoma" w:cs="Tahoma"/>
          <w:b/>
          <w:color w:val="FFFF00"/>
          <w:sz w:val="20"/>
          <w:szCs w:val="20"/>
        </w:rPr>
        <w:t>]]</w:t>
      </w:r>
      <w:r w:rsidRPr="00AD37E6">
        <w:rPr>
          <w:rFonts w:ascii="Tahoma" w:hAnsi="Tahoma" w:cs="Tahoma"/>
          <w:color w:val="FFFF00"/>
          <w:sz w:val="20"/>
        </w:rPr>
        <w:t>:</w:t>
      </w:r>
      <w:r w:rsidRPr="00AD37E6">
        <w:rPr>
          <w:rStyle w:val="ad"/>
          <w:rFonts w:ascii="Tahoma" w:hAnsi="Tahoma" w:cs="Tahoma"/>
          <w:color w:val="FFFF00"/>
          <w:sz w:val="20"/>
        </w:rPr>
        <w:footnoteReference w:id="206"/>
      </w:r>
    </w:p>
    <w:p w14:paraId="658BA967" w14:textId="77777777" w:rsidR="004A7441" w:rsidRPr="00DD7155" w:rsidRDefault="004A7441" w:rsidP="004A744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в течение </w:t>
      </w:r>
      <w:r w:rsidRPr="00526E69">
        <w:rPr>
          <w:rFonts w:ascii="Tahoma" w:hAnsi="Tahoma" w:cs="Tahoma"/>
          <w:b/>
          <w:color w:val="FF0000"/>
          <w:sz w:val="20"/>
          <w:u w:color="FF0000"/>
        </w:rPr>
        <w:t>[</w:t>
      </w:r>
      <w:r w:rsidRPr="00DD7155">
        <w:rPr>
          <w:rFonts w:ascii="Tahoma" w:hAnsi="Tahoma" w:cs="Tahoma"/>
          <w:sz w:val="20"/>
        </w:rPr>
        <w:t>•</w:t>
      </w:r>
      <w:r w:rsidRPr="00526E69">
        <w:rPr>
          <w:rFonts w:ascii="Tahoma" w:hAnsi="Tahoma" w:cs="Tahoma"/>
          <w:b/>
          <w:color w:val="FF0000"/>
          <w:sz w:val="20"/>
        </w:rPr>
        <w:t>]</w:t>
      </w:r>
      <w:r w:rsidRPr="00DD7155">
        <w:rPr>
          <w:rFonts w:ascii="Tahoma" w:hAnsi="Tahoma" w:cs="Tahoma"/>
          <w:sz w:val="20"/>
        </w:rPr>
        <w:t xml:space="preserve"> р.д. с даты подписания Сторонами Договора </w:t>
      </w:r>
    </w:p>
    <w:p w14:paraId="39EEAE68" w14:textId="77777777" w:rsidR="004A7441" w:rsidRPr="00DD7155" w:rsidRDefault="004A7441" w:rsidP="004A744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в размере </w:t>
      </w:r>
      <w:r w:rsidRPr="00526E69">
        <w:rPr>
          <w:rFonts w:ascii="Tahoma" w:hAnsi="Tahoma" w:cs="Tahoma"/>
          <w:b/>
          <w:color w:val="FF0000"/>
          <w:sz w:val="20"/>
          <w:u w:color="FF0000"/>
        </w:rPr>
        <w:t>[</w:t>
      </w:r>
      <w:r w:rsidRPr="00DD7155">
        <w:rPr>
          <w:rFonts w:ascii="Tahoma" w:hAnsi="Tahoma" w:cs="Tahoma"/>
          <w:sz w:val="20"/>
        </w:rPr>
        <w:t>•</w:t>
      </w:r>
      <w:r w:rsidRPr="00526E69">
        <w:rPr>
          <w:rFonts w:ascii="Tahoma" w:hAnsi="Tahoma" w:cs="Tahoma"/>
          <w:b/>
          <w:color w:val="FF0000"/>
          <w:sz w:val="20"/>
        </w:rPr>
        <w:t>]</w:t>
      </w:r>
      <w:r w:rsidRPr="00DD7155">
        <w:rPr>
          <w:rFonts w:ascii="Tahoma" w:hAnsi="Tahoma" w:cs="Tahoma"/>
          <w:sz w:val="20"/>
        </w:rPr>
        <w:t xml:space="preserve"> % от Цены Договора, </w:t>
      </w:r>
      <w:r w:rsidRPr="00526E69">
        <w:rPr>
          <w:rFonts w:ascii="Tahoma" w:hAnsi="Tahoma" w:cs="Tahoma"/>
          <w:b/>
          <w:color w:val="FF0000"/>
          <w:sz w:val="20"/>
          <w:u w:color="FF0000"/>
        </w:rPr>
        <w:t>[</w:t>
      </w:r>
      <w:r w:rsidRPr="00DD7155">
        <w:rPr>
          <w:rFonts w:ascii="Tahoma" w:hAnsi="Tahoma" w:cs="Tahoma"/>
          <w:sz w:val="20"/>
          <w:highlight w:val="darkCyan"/>
        </w:rPr>
        <w:t>включая НДС,</w:t>
      </w:r>
      <w:r w:rsidRPr="00526E69">
        <w:rPr>
          <w:rFonts w:ascii="Tahoma" w:hAnsi="Tahoma" w:cs="Tahoma"/>
          <w:b/>
          <w:color w:val="FF0000"/>
          <w:sz w:val="20"/>
        </w:rPr>
        <w:t>]</w:t>
      </w:r>
      <w:r w:rsidRPr="00DD7155">
        <w:rPr>
          <w:rFonts w:ascii="Tahoma" w:hAnsi="Tahoma" w:cs="Tahoma"/>
          <w:sz w:val="20"/>
        </w:rPr>
        <w:t xml:space="preserve"> /</w:t>
      </w:r>
      <w:r w:rsidRPr="00DD7155">
        <w:rPr>
          <w:sz w:val="20"/>
        </w:rPr>
        <w:t xml:space="preserve"> </w:t>
      </w:r>
      <w:r w:rsidRPr="00526E69">
        <w:rPr>
          <w:rFonts w:ascii="Tahoma" w:hAnsi="Tahoma" w:cs="Tahoma"/>
          <w:b/>
          <w:color w:val="FF0000"/>
          <w:sz w:val="20"/>
        </w:rPr>
        <w:t>[</w:t>
      </w:r>
      <w:r w:rsidRPr="00DD7155">
        <w:rPr>
          <w:rFonts w:ascii="Tahoma" w:hAnsi="Tahoma" w:cs="Tahoma"/>
          <w:sz w:val="20"/>
        </w:rPr>
        <w:t>без учета НДС,</w:t>
      </w:r>
      <w:r w:rsidRPr="00526E69">
        <w:rPr>
          <w:rFonts w:ascii="Tahoma" w:hAnsi="Tahoma" w:cs="Tahoma"/>
          <w:b/>
          <w:color w:val="FF0000"/>
          <w:sz w:val="20"/>
        </w:rPr>
        <w:t>]</w:t>
      </w:r>
    </w:p>
    <w:p w14:paraId="14A5AB65" w14:textId="77777777" w:rsidR="004A7441" w:rsidRPr="00DD7155" w:rsidRDefault="004A7441" w:rsidP="004A744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имеющую срок действия, истекающий не ранее даты окончания выполнения Работ по </w:t>
      </w:r>
      <w:r w:rsidRPr="00526E69">
        <w:rPr>
          <w:rFonts w:ascii="Tahoma" w:hAnsi="Tahoma" w:cs="Tahoma"/>
          <w:b/>
          <w:color w:val="FF0000"/>
          <w:sz w:val="20"/>
          <w:u w:color="FF0000"/>
        </w:rPr>
        <w:t>[</w:t>
      </w:r>
      <w:r w:rsidRPr="00DD7155">
        <w:rPr>
          <w:rFonts w:ascii="Tahoma" w:hAnsi="Tahoma" w:cs="Tahoma"/>
          <w:sz w:val="20"/>
        </w:rPr>
        <w:t>Договору</w:t>
      </w:r>
      <w:r w:rsidRPr="00526E69">
        <w:rPr>
          <w:rFonts w:ascii="Tahoma" w:hAnsi="Tahoma" w:cs="Tahoma"/>
          <w:b/>
          <w:color w:val="FF0000"/>
          <w:sz w:val="20"/>
        </w:rPr>
        <w:t>]</w:t>
      </w:r>
      <w:r w:rsidRPr="00DD7155">
        <w:rPr>
          <w:rFonts w:ascii="Tahoma" w:hAnsi="Tahoma" w:cs="Tahoma"/>
          <w:sz w:val="20"/>
        </w:rPr>
        <w:t>/</w:t>
      </w:r>
      <w:r w:rsidRPr="00526E69">
        <w:rPr>
          <w:rFonts w:ascii="Tahoma" w:hAnsi="Tahoma" w:cs="Tahoma"/>
          <w:b/>
          <w:color w:val="FF0000"/>
          <w:sz w:val="20"/>
          <w:u w:color="FF0000"/>
        </w:rPr>
        <w:t>[</w:t>
      </w:r>
      <w:r w:rsidRPr="00DD7155">
        <w:rPr>
          <w:rFonts w:ascii="Tahoma" w:hAnsi="Tahoma" w:cs="Tahoma"/>
          <w:sz w:val="20"/>
        </w:rPr>
        <w:t>соответствующему</w:t>
      </w:r>
      <w:r w:rsidRPr="00526E69">
        <w:rPr>
          <w:rFonts w:ascii="Tahoma" w:hAnsi="Tahoma" w:cs="Tahoma"/>
          <w:b/>
          <w:color w:val="FF0000"/>
          <w:sz w:val="20"/>
        </w:rPr>
        <w:t>]</w:t>
      </w:r>
      <w:r w:rsidRPr="00B9634B">
        <w:rPr>
          <w:rFonts w:ascii="Tahoma" w:hAnsi="Tahoma" w:cs="Tahoma"/>
          <w:sz w:val="20"/>
          <w:vertAlign w:val="superscript"/>
        </w:rPr>
        <w:t xml:space="preserve"> </w:t>
      </w:r>
      <w:r w:rsidRPr="00B9634B">
        <w:rPr>
          <w:rFonts w:ascii="Tahoma" w:hAnsi="Tahoma" w:cs="Tahoma"/>
          <w:sz w:val="20"/>
          <w:vertAlign w:val="superscript"/>
        </w:rPr>
        <w:footnoteReference w:id="207"/>
      </w:r>
      <w:r w:rsidRPr="00DD7155">
        <w:rPr>
          <w:rFonts w:ascii="Tahoma" w:hAnsi="Tahoma" w:cs="Tahoma"/>
          <w:sz w:val="20"/>
        </w:rPr>
        <w:t xml:space="preserve"> Объекту</w:t>
      </w:r>
      <w:r>
        <w:rPr>
          <w:rFonts w:ascii="Tahoma" w:hAnsi="Tahoma" w:cs="Tahoma"/>
          <w:sz w:val="20"/>
        </w:rPr>
        <w:t xml:space="preserve"> </w:t>
      </w:r>
      <w:r w:rsidRPr="00E07253">
        <w:rPr>
          <w:rFonts w:ascii="Tahoma" w:hAnsi="Tahoma" w:cs="Tahoma"/>
          <w:b/>
          <w:color w:val="FF0000"/>
          <w:sz w:val="20"/>
          <w:u w:color="FF0000"/>
        </w:rPr>
        <w:t>[</w:t>
      </w:r>
      <w:r w:rsidRPr="00E07253">
        <w:rPr>
          <w:rFonts w:ascii="Tahoma" w:hAnsi="Tahoma" w:cs="Tahoma"/>
          <w:sz w:val="20"/>
        </w:rPr>
        <w:t>/</w:t>
      </w:r>
      <w:r w:rsidRPr="00E07253">
        <w:rPr>
          <w:rFonts w:ascii="Tahoma" w:hAnsi="Tahoma" w:cs="Tahoma"/>
          <w:sz w:val="20"/>
          <w:highlight w:val="darkGreen"/>
          <w:u w:color="FF0000"/>
        </w:rPr>
        <w:t>Этап</w:t>
      </w:r>
      <w:r w:rsidRPr="00E07253">
        <w:rPr>
          <w:rFonts w:ascii="Tahoma" w:hAnsi="Tahoma" w:cs="Tahoma"/>
          <w:sz w:val="20"/>
          <w:u w:color="FF0000"/>
        </w:rPr>
        <w:t>у</w:t>
      </w:r>
      <w:r w:rsidRPr="00E07253">
        <w:rPr>
          <w:rFonts w:ascii="Tahoma" w:hAnsi="Tahoma" w:cs="Tahoma"/>
          <w:b/>
          <w:color w:val="FF0000"/>
          <w:sz w:val="20"/>
          <w:u w:color="FF0000"/>
        </w:rPr>
        <w:t>] [</w:t>
      </w:r>
      <w:r w:rsidRPr="00E07253">
        <w:rPr>
          <w:rFonts w:ascii="Tahoma" w:hAnsi="Tahoma" w:cs="Tahoma"/>
          <w:sz w:val="20"/>
          <w:highlight w:val="darkGreen"/>
          <w:u w:color="FF0000"/>
        </w:rPr>
        <w:t>/ПК</w:t>
      </w:r>
      <w:r w:rsidRPr="00E07253">
        <w:rPr>
          <w:rFonts w:ascii="Tahoma" w:hAnsi="Tahoma" w:cs="Tahoma"/>
          <w:b/>
          <w:color w:val="FF0000"/>
          <w:sz w:val="20"/>
          <w:u w:color="FF0000"/>
        </w:rPr>
        <w:t>] [</w:t>
      </w:r>
      <w:r w:rsidRPr="00E07253">
        <w:rPr>
          <w:rFonts w:ascii="Tahoma" w:hAnsi="Tahoma" w:cs="Tahoma"/>
          <w:sz w:val="20"/>
          <w:highlight w:val="darkGreen"/>
          <w:u w:color="FF0000"/>
        </w:rPr>
        <w:t>/Титульному объект</w:t>
      </w:r>
      <w:r w:rsidRPr="00E07253">
        <w:rPr>
          <w:rFonts w:ascii="Tahoma" w:hAnsi="Tahoma" w:cs="Tahoma"/>
          <w:sz w:val="20"/>
          <w:u w:color="FF0000"/>
        </w:rPr>
        <w:t>у</w:t>
      </w:r>
      <w:r w:rsidRPr="00E07253">
        <w:rPr>
          <w:rFonts w:ascii="Tahoma" w:hAnsi="Tahoma" w:cs="Tahoma"/>
          <w:b/>
          <w:color w:val="FF0000"/>
          <w:sz w:val="20"/>
          <w:u w:color="FF0000"/>
        </w:rPr>
        <w:t>]</w:t>
      </w:r>
      <w:r w:rsidRPr="00DD7155">
        <w:rPr>
          <w:rFonts w:ascii="Tahoma" w:hAnsi="Tahoma" w:cs="Tahoma"/>
          <w:sz w:val="20"/>
        </w:rPr>
        <w:t xml:space="preserve">, </w:t>
      </w:r>
      <w:r w:rsidRPr="00526E69">
        <w:rPr>
          <w:rFonts w:ascii="Tahoma" w:hAnsi="Tahoma" w:cs="Tahoma"/>
          <w:b/>
          <w:color w:val="FF0000"/>
          <w:sz w:val="20"/>
          <w:u w:color="FF0000"/>
        </w:rPr>
        <w:t>[</w:t>
      </w:r>
      <w:r w:rsidRPr="00DD7155">
        <w:rPr>
          <w:rFonts w:ascii="Tahoma" w:hAnsi="Tahoma" w:cs="Tahoma"/>
          <w:sz w:val="20"/>
        </w:rPr>
        <w:t>указанному в п.</w:t>
      </w:r>
      <w:r w:rsidRPr="00526E69">
        <w:rPr>
          <w:rFonts w:ascii="Tahoma" w:hAnsi="Tahoma" w:cs="Tahoma"/>
          <w:b/>
          <w:color w:val="FF0000"/>
          <w:sz w:val="20"/>
          <w:u w:color="FF0000"/>
        </w:rPr>
        <w:t>[</w:t>
      </w:r>
      <w:r w:rsidRPr="00DD7155">
        <w:rPr>
          <w:rFonts w:ascii="Tahoma" w:hAnsi="Tahoma" w:cs="Tahoma"/>
          <w:sz w:val="20"/>
        </w:rPr>
        <w:t>•</w:t>
      </w:r>
      <w:r w:rsidRPr="00526E69">
        <w:rPr>
          <w:rFonts w:ascii="Tahoma" w:hAnsi="Tahoma" w:cs="Tahoma"/>
          <w:b/>
          <w:color w:val="FF0000"/>
          <w:sz w:val="20"/>
        </w:rPr>
        <w:t>]</w:t>
      </w:r>
      <w:r w:rsidRPr="00DD7155">
        <w:rPr>
          <w:rFonts w:ascii="Tahoma" w:hAnsi="Tahoma" w:cs="Tahoma"/>
          <w:sz w:val="20"/>
        </w:rPr>
        <w:t xml:space="preserve"> Договора/ Приложении Календарный план</w:t>
      </w:r>
      <w:r w:rsidRPr="00526E69">
        <w:rPr>
          <w:rFonts w:ascii="Tahoma" w:hAnsi="Tahoma" w:cs="Tahoma"/>
          <w:b/>
          <w:color w:val="FF0000"/>
          <w:sz w:val="20"/>
        </w:rPr>
        <w:t>]</w:t>
      </w:r>
      <w:r w:rsidRPr="00DD7155">
        <w:rPr>
          <w:rStyle w:val="ad"/>
          <w:rFonts w:ascii="Tahoma" w:hAnsi="Tahoma" w:cs="Tahoma"/>
          <w:sz w:val="20"/>
        </w:rPr>
        <w:footnoteReference w:id="208"/>
      </w:r>
      <w:r w:rsidRPr="00DD7155">
        <w:rPr>
          <w:rFonts w:ascii="Tahoma" w:hAnsi="Tahoma" w:cs="Tahoma"/>
          <w:b/>
          <w:color w:val="FF0000"/>
          <w:sz w:val="20"/>
        </w:rPr>
        <w:t xml:space="preserve">, </w:t>
      </w:r>
      <w:r w:rsidRPr="00AD37E6">
        <w:rPr>
          <w:rFonts w:ascii="Tahoma" w:hAnsi="Tahoma" w:cs="Tahoma"/>
          <w:b/>
          <w:sz w:val="20"/>
        </w:rPr>
        <w:t>[</w:t>
      </w:r>
      <w:r w:rsidRPr="00AD37E6">
        <w:rPr>
          <w:rFonts w:ascii="Tahoma" w:hAnsi="Tahoma" w:cs="Tahoma"/>
          <w:sz w:val="20"/>
        </w:rPr>
        <w:t>, увеличенному на период гарантийного срока</w:t>
      </w:r>
      <w:r w:rsidRPr="00526E69">
        <w:rPr>
          <w:rFonts w:ascii="Tahoma" w:hAnsi="Tahoma" w:cs="Tahoma"/>
          <w:b/>
          <w:color w:val="FF0000"/>
          <w:sz w:val="20"/>
        </w:rPr>
        <w:t>]</w:t>
      </w:r>
      <w:r w:rsidRPr="00DD7155">
        <w:rPr>
          <w:rStyle w:val="ad"/>
          <w:b/>
          <w:color w:val="FF0000"/>
          <w:sz w:val="20"/>
        </w:rPr>
        <w:t xml:space="preserve"> </w:t>
      </w:r>
      <w:r w:rsidRPr="00DD7155">
        <w:rPr>
          <w:rStyle w:val="ad"/>
          <w:b/>
          <w:color w:val="FF0000"/>
          <w:sz w:val="20"/>
        </w:rPr>
        <w:footnoteReference w:id="209"/>
      </w:r>
      <w:r w:rsidRPr="00DD7155">
        <w:rPr>
          <w:rFonts w:ascii="Tahoma" w:hAnsi="Tahoma" w:cs="Tahoma"/>
          <w:color w:val="FFFF00"/>
          <w:sz w:val="20"/>
          <w:highlight w:val="black"/>
        </w:rPr>
        <w:t>,</w:t>
      </w:r>
      <w:r w:rsidRPr="00DD7155">
        <w:rPr>
          <w:rFonts w:ascii="Tahoma" w:hAnsi="Tahoma" w:cs="Tahoma"/>
          <w:sz w:val="20"/>
        </w:rPr>
        <w:t>, плюс дополнительный период.</w:t>
      </w:r>
    </w:p>
    <w:p w14:paraId="32ACEC7A" w14:textId="77777777" w:rsidR="004A7441" w:rsidRDefault="004A7441" w:rsidP="004A7441">
      <w:pPr>
        <w:pStyle w:val="1112"/>
        <w:numPr>
          <w:ilvl w:val="0"/>
          <w:numId w:val="51"/>
        </w:numPr>
        <w:tabs>
          <w:tab w:val="left" w:pos="284"/>
          <w:tab w:val="left" w:pos="924"/>
        </w:tabs>
        <w:spacing w:before="120" w:after="240"/>
        <w:rPr>
          <w:rFonts w:ascii="Tahoma" w:hAnsi="Tahoma" w:cs="Tahoma"/>
          <w:sz w:val="20"/>
        </w:rPr>
      </w:pPr>
      <w:r w:rsidRPr="00DD7155">
        <w:rPr>
          <w:rFonts w:ascii="Tahoma" w:hAnsi="Tahoma" w:cs="Tahoma"/>
          <w:sz w:val="20"/>
        </w:rPr>
        <w:t xml:space="preserve">Дополнительный период: </w:t>
      </w:r>
      <w:r w:rsidRPr="00526E69">
        <w:rPr>
          <w:rFonts w:ascii="Tahoma" w:hAnsi="Tahoma" w:cs="Tahoma"/>
          <w:b/>
          <w:color w:val="FF0000"/>
          <w:sz w:val="18"/>
          <w:u w:color="FF0000"/>
        </w:rPr>
        <w:t>[</w:t>
      </w:r>
      <w:r w:rsidRPr="00DD7155">
        <w:rPr>
          <w:rFonts w:ascii="Tahoma" w:hAnsi="Tahoma" w:cs="Tahoma"/>
          <w:sz w:val="20"/>
        </w:rPr>
        <w:t>45</w:t>
      </w:r>
      <w:r w:rsidRPr="00526E69">
        <w:rPr>
          <w:rFonts w:ascii="Tahoma" w:hAnsi="Tahoma" w:cs="Tahoma"/>
          <w:b/>
          <w:color w:val="FF0000"/>
          <w:sz w:val="20"/>
        </w:rPr>
        <w:t>]</w:t>
      </w:r>
      <w:r w:rsidRPr="00DD7155">
        <w:rPr>
          <w:rFonts w:ascii="Tahoma" w:hAnsi="Tahoma" w:cs="Tahoma"/>
          <w:b/>
          <w:color w:val="FF0000"/>
          <w:sz w:val="20"/>
        </w:rPr>
        <w:t xml:space="preserve"> /</w:t>
      </w:r>
      <w:r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Pr="00DD7155">
        <w:rPr>
          <w:rFonts w:ascii="Tahoma" w:hAnsi="Tahoma" w:cs="Tahoma"/>
          <w:sz w:val="20"/>
          <w:highlight w:val="yellow"/>
        </w:rPr>
        <w:t>•</w:t>
      </w:r>
      <w:r w:rsidRPr="00526E69">
        <w:rPr>
          <w:rFonts w:ascii="Tahoma" w:hAnsi="Tahoma" w:cs="Tahoma"/>
          <w:b/>
          <w:color w:val="FF0000"/>
          <w:sz w:val="20"/>
        </w:rPr>
        <w:t>]</w:t>
      </w:r>
      <w:r w:rsidRPr="00DD7155">
        <w:rPr>
          <w:rFonts w:ascii="Tahoma" w:hAnsi="Tahoma" w:cs="Tahoma"/>
          <w:sz w:val="20"/>
          <w:highlight w:val="yellow"/>
        </w:rPr>
        <w:t xml:space="preserve"> </w:t>
      </w:r>
      <w:r w:rsidRPr="00DD7155">
        <w:rPr>
          <w:rFonts w:ascii="Tahoma" w:hAnsi="Tahoma" w:cs="Tahoma"/>
          <w:sz w:val="20"/>
        </w:rPr>
        <w:t xml:space="preserve"> р.д.</w:t>
      </w:r>
      <w:r w:rsidRPr="00DD7155">
        <w:rPr>
          <w:rFonts w:ascii="Tahoma" w:hAnsi="Tahoma" w:cs="Tahoma"/>
          <w:sz w:val="20"/>
          <w:vertAlign w:val="superscript"/>
        </w:rPr>
        <w:footnoteReference w:id="210"/>
      </w:r>
      <w:r w:rsidRPr="00DD7155">
        <w:rPr>
          <w:rFonts w:ascii="Tahoma" w:hAnsi="Tahoma" w:cs="Tahoma"/>
          <w:sz w:val="20"/>
        </w:rPr>
        <w:t>.</w:t>
      </w:r>
    </w:p>
    <w:p w14:paraId="2EF8D34C" w14:textId="1B67DAAD" w:rsidR="004A7441" w:rsidRPr="003743AF" w:rsidRDefault="004A7441" w:rsidP="004A7441">
      <w:pPr>
        <w:pStyle w:val="1112"/>
        <w:numPr>
          <w:ilvl w:val="0"/>
          <w:numId w:val="51"/>
        </w:numPr>
        <w:tabs>
          <w:tab w:val="left" w:pos="284"/>
          <w:tab w:val="left" w:pos="924"/>
        </w:tabs>
        <w:spacing w:before="120" w:after="240"/>
        <w:rPr>
          <w:rFonts w:ascii="Tahoma" w:hAnsi="Tahoma" w:cs="Tahoma"/>
          <w:sz w:val="20"/>
          <w:szCs w:val="20"/>
        </w:rPr>
      </w:pPr>
      <w:r w:rsidRPr="003743AF">
        <w:rPr>
          <w:rFonts w:ascii="Tahoma" w:hAnsi="Tahoma" w:cs="Tahoma"/>
          <w:sz w:val="20"/>
          <w:szCs w:val="20"/>
        </w:rPr>
        <w:t xml:space="preserve">составленную по форме </w:t>
      </w:r>
      <w:r w:rsidRPr="00AD37E6">
        <w:rPr>
          <w:rFonts w:ascii="Tahoma" w:hAnsi="Tahoma" w:cs="Tahoma"/>
          <w:b/>
          <w:sz w:val="20"/>
          <w:szCs w:val="20"/>
          <w:u w:color="FF0000"/>
        </w:rPr>
        <w:t>[</w:t>
      </w:r>
      <w:r w:rsidRPr="00AD37E6">
        <w:rPr>
          <w:rFonts w:ascii="Tahoma" w:hAnsi="Tahoma" w:cs="Tahoma"/>
          <w:sz w:val="20"/>
          <w:szCs w:val="20"/>
        </w:rPr>
        <w:t>«Независимая гарантия исполнения обязательств (без аванса)»</w:t>
      </w:r>
      <w:r w:rsidRPr="00AD37E6">
        <w:rPr>
          <w:rFonts w:ascii="Tahoma" w:hAnsi="Tahoma" w:cs="Tahoma"/>
          <w:b/>
          <w:sz w:val="20"/>
          <w:szCs w:val="20"/>
          <w:u w:color="FF0000"/>
        </w:rPr>
        <w:t xml:space="preserve"> </w:t>
      </w:r>
      <w:r w:rsidRPr="00AD37E6">
        <w:rPr>
          <w:rFonts w:ascii="Tahoma" w:hAnsi="Tahoma" w:cs="Tahoma"/>
          <w:b/>
          <w:sz w:val="20"/>
          <w:szCs w:val="20"/>
        </w:rPr>
        <w:t>]/[</w:t>
      </w:r>
      <w:r w:rsidRPr="00AD37E6">
        <w:rPr>
          <w:rFonts w:ascii="Tahoma" w:hAnsi="Tahoma" w:cs="Tahoma"/>
          <w:sz w:val="20"/>
          <w:szCs w:val="20"/>
        </w:rPr>
        <w:t xml:space="preserve"> Независимая гарантия исполнения обязательств (без аванса) и исполнения обязательств в гарантийный срок</w:t>
      </w:r>
      <w:r w:rsidRPr="00AD37E6">
        <w:rPr>
          <w:rFonts w:ascii="Tahoma" w:hAnsi="Tahoma" w:cs="Tahoma"/>
          <w:b/>
          <w:sz w:val="20"/>
          <w:szCs w:val="20"/>
        </w:rPr>
        <w:t>]</w:t>
      </w:r>
      <w:r w:rsidRPr="00AD37E6">
        <w:rPr>
          <w:rFonts w:ascii="Tahoma" w:hAnsi="Tahoma" w:cs="Tahoma"/>
          <w:sz w:val="20"/>
          <w:szCs w:val="20"/>
        </w:rPr>
        <w:t xml:space="preserve"> .</w:t>
      </w:r>
    </w:p>
    <w:p w14:paraId="1ACECF52" w14:textId="77777777" w:rsidR="004A7441" w:rsidRPr="00DD7155" w:rsidRDefault="004A7441" w:rsidP="004A7441">
      <w:pPr>
        <w:pStyle w:val="1112"/>
        <w:tabs>
          <w:tab w:val="left" w:pos="284"/>
          <w:tab w:val="left" w:pos="924"/>
        </w:tabs>
        <w:spacing w:before="120" w:after="240"/>
        <w:ind w:left="142"/>
        <w:rPr>
          <w:rFonts w:ascii="Tahoma" w:hAnsi="Tahoma" w:cs="Tahoma"/>
          <w:color w:val="FFFF00"/>
          <w:sz w:val="20"/>
          <w:highlight w:val="black"/>
        </w:rPr>
      </w:pPr>
      <w:r w:rsidRPr="00DD7155">
        <w:rPr>
          <w:rFonts w:ascii="Tahoma" w:hAnsi="Tahoma" w:cs="Tahoma"/>
          <w:sz w:val="20"/>
        </w:rPr>
        <w:t>Заказчик осуществляет указанные в разделе «Порядок расчетов» платежи при условии предоставления Подрядчиком независимой гарантии исполнения обязательств в соответствии с настоящим пунктом.</w:t>
      </w:r>
      <w:r w:rsidRPr="00DD7155" w:rsidDel="00505A9D">
        <w:rPr>
          <w:rFonts w:ascii="Tahoma" w:hAnsi="Tahoma" w:cs="Tahoma"/>
          <w:sz w:val="20"/>
        </w:rPr>
        <w:t xml:space="preserve"> </w:t>
      </w:r>
    </w:p>
    <w:p w14:paraId="0AF445EC" w14:textId="77777777" w:rsidR="004A7441" w:rsidRPr="00DD7155" w:rsidRDefault="004A7441" w:rsidP="004A7441">
      <w:pPr>
        <w:pStyle w:val="1112"/>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 xml:space="preserve"> [</w:t>
      </w:r>
      <w:r w:rsidRPr="00AD37E6">
        <w:rPr>
          <w:rFonts w:ascii="Tahoma" w:hAnsi="Tahoma" w:cs="Tahoma"/>
          <w:color w:val="FFFF00"/>
          <w:sz w:val="20"/>
          <w:highlight w:val="black"/>
        </w:rPr>
        <w:t>Подрядчик предоставляет Заказчику независимую гарантию исполнения обязательств в течение гарантийного срока</w:t>
      </w:r>
      <w:r w:rsidRPr="00AD37E6">
        <w:rPr>
          <w:rFonts w:ascii="Tahoma" w:hAnsi="Tahoma" w:cs="Tahoma"/>
          <w:b/>
          <w:color w:val="FFFF00"/>
          <w:sz w:val="20"/>
          <w:highlight w:val="black"/>
        </w:rPr>
        <w:t>:</w:t>
      </w:r>
      <w:r w:rsidRPr="00AD37E6">
        <w:rPr>
          <w:rStyle w:val="ad"/>
          <w:rFonts w:ascii="Tahoma" w:hAnsi="Tahoma" w:cs="Tahoma"/>
          <w:b/>
          <w:color w:val="FFFF00"/>
          <w:sz w:val="20"/>
          <w:highlight w:val="black"/>
        </w:rPr>
        <w:footnoteReference w:id="211"/>
      </w:r>
    </w:p>
    <w:p w14:paraId="582B2D00" w14:textId="77777777" w:rsidR="004A7441" w:rsidRPr="00DD7155" w:rsidRDefault="004A7441" w:rsidP="004A7441">
      <w:pPr>
        <w:pStyle w:val="1112"/>
        <w:numPr>
          <w:ilvl w:val="0"/>
          <w:numId w:val="52"/>
        </w:numPr>
        <w:tabs>
          <w:tab w:val="left" w:pos="284"/>
          <w:tab w:val="left" w:pos="924"/>
        </w:tabs>
        <w:spacing w:before="120" w:after="240"/>
        <w:rPr>
          <w:rFonts w:ascii="Tahoma" w:hAnsi="Tahoma" w:cs="Tahoma"/>
          <w:sz w:val="20"/>
        </w:rPr>
      </w:pPr>
      <w:r w:rsidRPr="00DD7155">
        <w:rPr>
          <w:rFonts w:ascii="Tahoma" w:hAnsi="Tahoma" w:cs="Tahoma"/>
          <w:sz w:val="20"/>
        </w:rPr>
        <w:t xml:space="preserve">не позднее </w:t>
      </w:r>
      <w:r w:rsidRPr="00526E69">
        <w:rPr>
          <w:rFonts w:ascii="Tahoma" w:hAnsi="Tahoma" w:cs="Tahoma"/>
          <w:b/>
          <w:color w:val="FF0000"/>
          <w:sz w:val="20"/>
          <w:u w:color="FF0000"/>
        </w:rPr>
        <w:t>[</w:t>
      </w:r>
      <w:r w:rsidRPr="00DD7155">
        <w:rPr>
          <w:rFonts w:ascii="Tahoma" w:hAnsi="Tahoma" w:cs="Tahoma"/>
          <w:sz w:val="20"/>
        </w:rPr>
        <w:t>•</w:t>
      </w:r>
      <w:r w:rsidRPr="00526E69">
        <w:rPr>
          <w:rFonts w:ascii="Tahoma" w:hAnsi="Tahoma" w:cs="Tahoma"/>
          <w:b/>
          <w:color w:val="FF0000"/>
          <w:sz w:val="20"/>
        </w:rPr>
        <w:t>]</w:t>
      </w:r>
      <w:r w:rsidRPr="00DD7155">
        <w:rPr>
          <w:rFonts w:ascii="Tahoma" w:hAnsi="Tahoma" w:cs="Tahoma"/>
          <w:sz w:val="20"/>
        </w:rPr>
        <w:t xml:space="preserve"> р.д. с даты предоставления Подрядчиком Заказчику подписанного </w:t>
      </w:r>
      <w:r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Акта приемки законченного строительством объекта</w:t>
      </w:r>
      <w:r w:rsidRPr="00526E69">
        <w:rPr>
          <w:rFonts w:ascii="Tahoma" w:hAnsi="Tahoma" w:cs="Tahoma"/>
          <w:b/>
          <w:color w:val="FF0000"/>
          <w:sz w:val="20"/>
        </w:rPr>
        <w:t>]</w:t>
      </w:r>
      <w:r w:rsidRPr="00DD7155">
        <w:rPr>
          <w:rFonts w:ascii="Tahoma" w:hAnsi="Tahoma" w:cs="Tahoma"/>
          <w:sz w:val="20"/>
        </w:rPr>
        <w:t>/</w:t>
      </w:r>
      <w:r w:rsidRPr="00526E69">
        <w:rPr>
          <w:rFonts w:ascii="Tahoma" w:hAnsi="Tahoma" w:cs="Tahoma"/>
          <w:b/>
          <w:color w:val="FF0000"/>
          <w:sz w:val="20"/>
          <w:u w:color="FF0000"/>
        </w:rPr>
        <w:t>[</w:t>
      </w:r>
      <w:r w:rsidRPr="00DD7155">
        <w:rPr>
          <w:rFonts w:ascii="Tahoma" w:hAnsi="Tahoma" w:cs="Tahoma"/>
          <w:sz w:val="20"/>
        </w:rPr>
        <w:t>Акт завершения работ</w:t>
      </w:r>
      <w:r w:rsidRPr="00526E69">
        <w:rPr>
          <w:rFonts w:ascii="Tahoma" w:hAnsi="Tahoma" w:cs="Tahoma"/>
          <w:b/>
          <w:color w:val="FF0000"/>
          <w:sz w:val="20"/>
        </w:rPr>
        <w:t>]</w:t>
      </w:r>
      <w:r w:rsidRPr="00DD7155">
        <w:rPr>
          <w:rFonts w:ascii="Tahoma" w:hAnsi="Tahoma" w:cs="Tahoma"/>
          <w:sz w:val="20"/>
          <w:vertAlign w:val="superscript"/>
        </w:rPr>
        <w:footnoteReference w:id="212"/>
      </w:r>
      <w:r w:rsidRPr="00DD7155">
        <w:rPr>
          <w:rFonts w:ascii="Tahoma" w:hAnsi="Tahoma" w:cs="Tahoma"/>
          <w:sz w:val="20"/>
        </w:rPr>
        <w:t xml:space="preserve"> по </w:t>
      </w:r>
      <w:r w:rsidRPr="00526E69">
        <w:rPr>
          <w:rFonts w:ascii="Tahoma" w:hAnsi="Tahoma" w:cs="Tahoma"/>
          <w:b/>
          <w:color w:val="FF0000"/>
          <w:sz w:val="20"/>
          <w:u w:color="FF0000"/>
        </w:rPr>
        <w:t>[</w:t>
      </w:r>
      <w:r w:rsidRPr="00DD7155">
        <w:rPr>
          <w:rFonts w:ascii="Tahoma" w:hAnsi="Tahoma" w:cs="Tahoma"/>
          <w:sz w:val="20"/>
        </w:rPr>
        <w:t>последнему</w:t>
      </w:r>
      <w:r w:rsidRPr="00526E69">
        <w:rPr>
          <w:rFonts w:ascii="Tahoma" w:hAnsi="Tahoma" w:cs="Tahoma"/>
          <w:b/>
          <w:color w:val="FF0000"/>
          <w:sz w:val="20"/>
        </w:rPr>
        <w:t>]</w:t>
      </w:r>
      <w:r w:rsidRPr="00B9634B">
        <w:rPr>
          <w:rFonts w:ascii="Tahoma" w:hAnsi="Tahoma" w:cs="Tahoma"/>
          <w:sz w:val="20"/>
          <w:vertAlign w:val="superscript"/>
        </w:rPr>
        <w:t xml:space="preserve"> </w:t>
      </w:r>
      <w:r w:rsidRPr="00B9634B">
        <w:rPr>
          <w:rFonts w:ascii="Tahoma" w:hAnsi="Tahoma" w:cs="Tahoma"/>
          <w:sz w:val="20"/>
          <w:vertAlign w:val="superscript"/>
        </w:rPr>
        <w:footnoteReference w:id="213"/>
      </w:r>
      <w:r w:rsidRPr="00DD7155">
        <w:rPr>
          <w:rFonts w:ascii="Tahoma" w:hAnsi="Tahoma" w:cs="Tahoma"/>
          <w:sz w:val="20"/>
        </w:rPr>
        <w:t xml:space="preserve"> </w:t>
      </w:r>
      <w:r w:rsidRPr="00E07253">
        <w:rPr>
          <w:rFonts w:ascii="Tahoma" w:hAnsi="Tahoma" w:cs="Tahoma"/>
          <w:b/>
          <w:color w:val="FF0000"/>
          <w:sz w:val="20"/>
          <w:u w:color="FF0000"/>
        </w:rPr>
        <w:t>[</w:t>
      </w:r>
      <w:r w:rsidRPr="00DD7155">
        <w:rPr>
          <w:rFonts w:ascii="Tahoma" w:hAnsi="Tahoma" w:cs="Tahoma"/>
          <w:sz w:val="20"/>
        </w:rPr>
        <w:t>Объекту</w:t>
      </w:r>
      <w:r w:rsidRPr="00E07253">
        <w:rPr>
          <w:rFonts w:ascii="Tahoma" w:hAnsi="Tahoma" w:cs="Tahoma"/>
          <w:b/>
          <w:color w:val="FF0000"/>
          <w:sz w:val="20"/>
          <w:u w:color="FF0000"/>
        </w:rPr>
        <w:t>]</w:t>
      </w:r>
      <w:r w:rsidRPr="00DD7155">
        <w:rPr>
          <w:rFonts w:ascii="Tahoma" w:hAnsi="Tahoma" w:cs="Tahoma"/>
          <w:sz w:val="20"/>
        </w:rPr>
        <w:t xml:space="preserve"> </w:t>
      </w:r>
      <w:r w:rsidRPr="00E07253">
        <w:rPr>
          <w:rFonts w:ascii="Tahoma" w:hAnsi="Tahoma" w:cs="Tahoma"/>
          <w:b/>
          <w:color w:val="FF0000"/>
          <w:sz w:val="20"/>
          <w:u w:color="FF0000"/>
        </w:rPr>
        <w:t>[</w:t>
      </w:r>
      <w:r w:rsidRPr="00E07253">
        <w:rPr>
          <w:rFonts w:ascii="Tahoma" w:hAnsi="Tahoma" w:cs="Tahoma"/>
          <w:sz w:val="20"/>
        </w:rPr>
        <w:t>/</w:t>
      </w:r>
      <w:r w:rsidRPr="00E07253">
        <w:rPr>
          <w:rFonts w:ascii="Tahoma" w:hAnsi="Tahoma" w:cs="Tahoma"/>
          <w:sz w:val="20"/>
          <w:highlight w:val="darkGreen"/>
          <w:u w:color="FF0000"/>
        </w:rPr>
        <w:t>Этап</w:t>
      </w:r>
      <w:r w:rsidRPr="00E07253">
        <w:rPr>
          <w:rFonts w:ascii="Tahoma" w:hAnsi="Tahoma" w:cs="Tahoma"/>
          <w:sz w:val="20"/>
          <w:u w:color="FF0000"/>
        </w:rPr>
        <w:t>у</w:t>
      </w:r>
      <w:r w:rsidRPr="00E07253">
        <w:rPr>
          <w:rFonts w:ascii="Tahoma" w:hAnsi="Tahoma" w:cs="Tahoma"/>
          <w:b/>
          <w:color w:val="FF0000"/>
          <w:sz w:val="20"/>
          <w:u w:color="FF0000"/>
        </w:rPr>
        <w:t>] [</w:t>
      </w:r>
      <w:r w:rsidRPr="00E07253">
        <w:rPr>
          <w:rFonts w:ascii="Tahoma" w:hAnsi="Tahoma" w:cs="Tahoma"/>
          <w:sz w:val="20"/>
          <w:highlight w:val="darkGreen"/>
          <w:u w:color="FF0000"/>
        </w:rPr>
        <w:t>/ПК</w:t>
      </w:r>
      <w:r w:rsidRPr="00E07253">
        <w:rPr>
          <w:rFonts w:ascii="Tahoma" w:hAnsi="Tahoma" w:cs="Tahoma"/>
          <w:b/>
          <w:color w:val="FF0000"/>
          <w:sz w:val="20"/>
          <w:u w:color="FF0000"/>
        </w:rPr>
        <w:t>] [</w:t>
      </w:r>
      <w:r w:rsidRPr="00E07253">
        <w:rPr>
          <w:rFonts w:ascii="Tahoma" w:hAnsi="Tahoma" w:cs="Tahoma"/>
          <w:sz w:val="20"/>
          <w:highlight w:val="darkGreen"/>
          <w:u w:color="FF0000"/>
        </w:rPr>
        <w:t>/Титульному объект</w:t>
      </w:r>
      <w:r w:rsidRPr="00E07253">
        <w:rPr>
          <w:rFonts w:ascii="Tahoma" w:hAnsi="Tahoma" w:cs="Tahoma"/>
          <w:sz w:val="20"/>
          <w:u w:color="FF0000"/>
        </w:rPr>
        <w:t>у</w:t>
      </w:r>
      <w:r w:rsidRPr="00E07253">
        <w:rPr>
          <w:rFonts w:ascii="Tahoma" w:hAnsi="Tahoma" w:cs="Tahoma"/>
          <w:b/>
          <w:color w:val="FF0000"/>
          <w:sz w:val="20"/>
          <w:u w:color="FF0000"/>
        </w:rPr>
        <w:t>]</w:t>
      </w:r>
      <w:r>
        <w:rPr>
          <w:rFonts w:ascii="Tahoma" w:hAnsi="Tahoma" w:cs="Tahoma"/>
          <w:sz w:val="22"/>
        </w:rPr>
        <w:t>,</w:t>
      </w:r>
      <w:r w:rsidRPr="00DD7155" w:rsidDel="002A4EA7">
        <w:rPr>
          <w:rFonts w:ascii="Tahoma" w:hAnsi="Tahoma" w:cs="Tahoma"/>
          <w:b/>
          <w:color w:val="FF0000"/>
          <w:sz w:val="20"/>
          <w:u w:color="FF0000"/>
        </w:rPr>
        <w:t xml:space="preserve"> </w:t>
      </w:r>
      <w:r w:rsidRPr="00DD7155">
        <w:rPr>
          <w:rFonts w:ascii="Tahoma" w:hAnsi="Tahoma" w:cs="Tahoma"/>
          <w:sz w:val="20"/>
        </w:rPr>
        <w:t xml:space="preserve"> </w:t>
      </w:r>
    </w:p>
    <w:p w14:paraId="0B6A30AB" w14:textId="77777777" w:rsidR="004A7441" w:rsidRPr="00DD7155" w:rsidRDefault="004A7441" w:rsidP="004A7441">
      <w:pPr>
        <w:pStyle w:val="1112"/>
        <w:numPr>
          <w:ilvl w:val="0"/>
          <w:numId w:val="52"/>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Pr="00DD7155">
        <w:rPr>
          <w:rFonts w:ascii="Tahoma" w:hAnsi="Tahoma" w:cs="Tahoma"/>
          <w:sz w:val="20"/>
        </w:rPr>
        <w:t xml:space="preserve">в размере </w:t>
      </w:r>
      <w:r w:rsidRPr="00526E69">
        <w:rPr>
          <w:rFonts w:ascii="Tahoma" w:hAnsi="Tahoma" w:cs="Tahoma"/>
          <w:b/>
          <w:color w:val="FF0000"/>
          <w:sz w:val="20"/>
          <w:u w:color="FF0000"/>
        </w:rPr>
        <w:t>[</w:t>
      </w:r>
      <w:r w:rsidRPr="00DD7155">
        <w:rPr>
          <w:rFonts w:ascii="Tahoma" w:hAnsi="Tahoma" w:cs="Tahoma"/>
          <w:sz w:val="20"/>
        </w:rPr>
        <w:t>•</w:t>
      </w:r>
      <w:r w:rsidRPr="00526E69">
        <w:rPr>
          <w:rFonts w:ascii="Tahoma" w:hAnsi="Tahoma" w:cs="Tahoma"/>
          <w:b/>
          <w:color w:val="FF0000"/>
          <w:sz w:val="20"/>
        </w:rPr>
        <w:t>]</w:t>
      </w:r>
      <w:r w:rsidRPr="00DD7155">
        <w:rPr>
          <w:rFonts w:ascii="Tahoma" w:hAnsi="Tahoma" w:cs="Tahoma"/>
          <w:sz w:val="20"/>
        </w:rPr>
        <w:t xml:space="preserve"> % от </w:t>
      </w:r>
      <w:r w:rsidRPr="00526E69">
        <w:rPr>
          <w:rFonts w:ascii="Tahoma" w:hAnsi="Tahoma" w:cs="Tahoma"/>
          <w:b/>
          <w:color w:val="FF0000"/>
          <w:sz w:val="20"/>
          <w:u w:color="FF0000"/>
        </w:rPr>
        <w:t>[</w:t>
      </w:r>
      <w:r w:rsidRPr="00DD7155">
        <w:rPr>
          <w:rFonts w:ascii="Tahoma" w:hAnsi="Tahoma" w:cs="Tahoma"/>
          <w:sz w:val="20"/>
        </w:rPr>
        <w:t xml:space="preserve">Цены Договора, </w:t>
      </w:r>
      <w:r w:rsidRPr="00526E69">
        <w:rPr>
          <w:rFonts w:ascii="Tahoma" w:hAnsi="Tahoma" w:cs="Tahoma"/>
          <w:b/>
          <w:color w:val="FF0000"/>
          <w:sz w:val="20"/>
          <w:u w:color="FF0000"/>
        </w:rPr>
        <w:t>[</w:t>
      </w:r>
      <w:r w:rsidRPr="00DD7155">
        <w:rPr>
          <w:rFonts w:ascii="Tahoma" w:hAnsi="Tahoma" w:cs="Tahoma"/>
          <w:sz w:val="20"/>
          <w:highlight w:val="darkCyan"/>
        </w:rPr>
        <w:t>включая НДС</w:t>
      </w:r>
      <w:r w:rsidRPr="00526E69">
        <w:rPr>
          <w:rFonts w:ascii="Tahoma" w:hAnsi="Tahoma" w:cs="Tahoma"/>
          <w:b/>
          <w:color w:val="FF0000"/>
          <w:sz w:val="20"/>
        </w:rPr>
        <w:t>]</w:t>
      </w:r>
      <w:r w:rsidRPr="00DD7155">
        <w:rPr>
          <w:rFonts w:ascii="Tahoma" w:hAnsi="Tahoma" w:cs="Tahoma"/>
          <w:sz w:val="20"/>
        </w:rPr>
        <w:t xml:space="preserve"> /</w:t>
      </w:r>
      <w:r w:rsidRPr="00DD7155">
        <w:rPr>
          <w:sz w:val="20"/>
        </w:rPr>
        <w:t xml:space="preserve"> </w:t>
      </w:r>
      <w:r w:rsidRPr="00526E69">
        <w:rPr>
          <w:rFonts w:ascii="Tahoma" w:hAnsi="Tahoma" w:cs="Tahoma"/>
          <w:b/>
          <w:color w:val="FF0000"/>
          <w:sz w:val="20"/>
        </w:rPr>
        <w:t>[</w:t>
      </w:r>
      <w:r w:rsidRPr="00DD7155">
        <w:rPr>
          <w:rFonts w:ascii="Tahoma" w:hAnsi="Tahoma" w:cs="Tahoma"/>
          <w:sz w:val="20"/>
        </w:rPr>
        <w:t>без учета НДС,</w:t>
      </w:r>
      <w:r w:rsidRPr="00526E69">
        <w:rPr>
          <w:rFonts w:ascii="Tahoma" w:hAnsi="Tahoma" w:cs="Tahoma"/>
          <w:b/>
          <w:color w:val="FF0000"/>
          <w:sz w:val="20"/>
        </w:rPr>
        <w:t>]]</w:t>
      </w:r>
      <w:r w:rsidRPr="00DD7155">
        <w:rPr>
          <w:rFonts w:ascii="Tahoma" w:hAnsi="Tahoma" w:cs="Tahoma"/>
          <w:sz w:val="20"/>
        </w:rPr>
        <w:t xml:space="preserve"> / </w:t>
      </w:r>
      <w:r w:rsidRPr="00526E69">
        <w:rPr>
          <w:rFonts w:ascii="Tahoma" w:hAnsi="Tahoma" w:cs="Tahoma"/>
          <w:b/>
          <w:color w:val="FF0000"/>
          <w:sz w:val="20"/>
          <w:u w:color="FF0000"/>
        </w:rPr>
        <w:t>[</w:t>
      </w:r>
      <w:r w:rsidRPr="00DD7155">
        <w:rPr>
          <w:rFonts w:ascii="Tahoma" w:hAnsi="Tahoma" w:cs="Tahoma"/>
          <w:sz w:val="20"/>
        </w:rPr>
        <w:t xml:space="preserve">стоимости </w:t>
      </w:r>
      <w:r w:rsidRPr="00B9634B">
        <w:rPr>
          <w:rFonts w:ascii="Tahoma" w:hAnsi="Tahoma" w:cs="Tahoma"/>
          <w:b/>
          <w:color w:val="FF0000"/>
          <w:sz w:val="20"/>
          <w:u w:color="FF0000"/>
        </w:rPr>
        <w:t>[</w:t>
      </w:r>
      <w:r w:rsidRPr="00DD7155">
        <w:rPr>
          <w:rFonts w:ascii="Tahoma" w:hAnsi="Tahoma" w:cs="Tahoma"/>
          <w:sz w:val="20"/>
        </w:rPr>
        <w:t>соответствующего</w:t>
      </w:r>
      <w:r w:rsidRPr="00526E69">
        <w:rPr>
          <w:rFonts w:ascii="Tahoma" w:hAnsi="Tahoma" w:cs="Tahoma"/>
          <w:b/>
          <w:color w:val="FF0000"/>
          <w:sz w:val="20"/>
        </w:rPr>
        <w:t>]</w:t>
      </w:r>
      <w:r w:rsidRPr="00B9634B">
        <w:rPr>
          <w:rFonts w:ascii="Tahoma" w:hAnsi="Tahoma" w:cs="Tahoma"/>
          <w:sz w:val="20"/>
          <w:vertAlign w:val="superscript"/>
        </w:rPr>
        <w:t xml:space="preserve"> </w:t>
      </w:r>
      <w:r w:rsidRPr="00B9634B">
        <w:rPr>
          <w:rFonts w:ascii="Tahoma" w:hAnsi="Tahoma" w:cs="Tahoma"/>
          <w:sz w:val="20"/>
          <w:vertAlign w:val="superscript"/>
        </w:rPr>
        <w:footnoteReference w:id="214"/>
      </w:r>
      <w:r w:rsidRPr="00DD7155">
        <w:rPr>
          <w:rFonts w:ascii="Tahoma" w:hAnsi="Tahoma" w:cs="Tahoma"/>
          <w:sz w:val="20"/>
        </w:rPr>
        <w:t xml:space="preserve"> </w:t>
      </w:r>
      <w:r w:rsidRPr="00E07253">
        <w:rPr>
          <w:rFonts w:ascii="Tahoma" w:hAnsi="Tahoma" w:cs="Tahoma"/>
          <w:b/>
          <w:color w:val="FF0000"/>
          <w:sz w:val="20"/>
          <w:u w:color="FF0000"/>
        </w:rPr>
        <w:t>[</w:t>
      </w:r>
      <w:r w:rsidRPr="00DD7155">
        <w:rPr>
          <w:rFonts w:ascii="Tahoma" w:hAnsi="Tahoma" w:cs="Tahoma"/>
          <w:sz w:val="20"/>
        </w:rPr>
        <w:t>Объекта</w:t>
      </w:r>
      <w:r w:rsidRPr="00E07253">
        <w:rPr>
          <w:rFonts w:ascii="Tahoma" w:hAnsi="Tahoma" w:cs="Tahoma"/>
          <w:b/>
          <w:color w:val="FF0000"/>
          <w:sz w:val="20"/>
          <w:u w:color="FF0000"/>
        </w:rPr>
        <w:t>]</w:t>
      </w:r>
      <w:r>
        <w:rPr>
          <w:rFonts w:ascii="Tahoma" w:hAnsi="Tahoma" w:cs="Tahoma"/>
          <w:sz w:val="20"/>
        </w:rPr>
        <w:t xml:space="preserve"> </w:t>
      </w:r>
      <w:r w:rsidRPr="00B9634B">
        <w:rPr>
          <w:rFonts w:ascii="Tahoma" w:hAnsi="Tahoma" w:cs="Tahoma"/>
          <w:b/>
          <w:color w:val="FF0000"/>
          <w:sz w:val="20"/>
          <w:u w:color="FF0000"/>
        </w:rPr>
        <w:t>[</w:t>
      </w:r>
      <w:r w:rsidRPr="00B9634B">
        <w:rPr>
          <w:rFonts w:ascii="Tahoma" w:hAnsi="Tahoma" w:cs="Tahoma"/>
          <w:sz w:val="20"/>
        </w:rPr>
        <w:t>/</w:t>
      </w:r>
      <w:r w:rsidRPr="00B9634B">
        <w:rPr>
          <w:rFonts w:ascii="Tahoma" w:hAnsi="Tahoma" w:cs="Tahoma"/>
          <w:sz w:val="20"/>
          <w:highlight w:val="darkGreen"/>
          <w:u w:color="FF0000"/>
        </w:rPr>
        <w:t>Этап</w:t>
      </w:r>
      <w:r>
        <w:rPr>
          <w:rFonts w:ascii="Tahoma" w:hAnsi="Tahoma" w:cs="Tahoma"/>
          <w:sz w:val="20"/>
          <w:highlight w:val="darkGreen"/>
          <w:u w:color="FF0000"/>
        </w:rPr>
        <w:t>а</w:t>
      </w:r>
      <w:r w:rsidRPr="00B9634B">
        <w:rPr>
          <w:rFonts w:ascii="Tahoma" w:hAnsi="Tahoma" w:cs="Tahoma"/>
          <w:b/>
          <w:color w:val="FF0000"/>
          <w:sz w:val="20"/>
          <w:highlight w:val="darkGreen"/>
          <w:u w:color="FF0000"/>
        </w:rPr>
        <w:t>] [</w:t>
      </w:r>
      <w:r w:rsidRPr="00B9634B">
        <w:rPr>
          <w:rFonts w:ascii="Tahoma" w:hAnsi="Tahoma" w:cs="Tahoma"/>
          <w:sz w:val="20"/>
          <w:highlight w:val="darkGreen"/>
          <w:u w:color="FF0000"/>
        </w:rPr>
        <w:t>/ПК</w:t>
      </w:r>
      <w:r w:rsidRPr="00B9634B">
        <w:rPr>
          <w:rFonts w:ascii="Tahoma" w:hAnsi="Tahoma" w:cs="Tahoma"/>
          <w:b/>
          <w:color w:val="FF0000"/>
          <w:sz w:val="20"/>
          <w:highlight w:val="darkGreen"/>
          <w:u w:color="FF0000"/>
        </w:rPr>
        <w:t>] [</w:t>
      </w:r>
      <w:r w:rsidRPr="00B9634B">
        <w:rPr>
          <w:rFonts w:ascii="Tahoma" w:hAnsi="Tahoma" w:cs="Tahoma"/>
          <w:sz w:val="20"/>
          <w:highlight w:val="darkGreen"/>
          <w:u w:color="FF0000"/>
        </w:rPr>
        <w:t>/Титульно</w:t>
      </w:r>
      <w:r>
        <w:rPr>
          <w:rFonts w:ascii="Tahoma" w:hAnsi="Tahoma" w:cs="Tahoma"/>
          <w:sz w:val="20"/>
          <w:highlight w:val="darkGreen"/>
          <w:u w:color="FF0000"/>
        </w:rPr>
        <w:t>го</w:t>
      </w:r>
      <w:r w:rsidRPr="00B9634B">
        <w:rPr>
          <w:rFonts w:ascii="Tahoma" w:hAnsi="Tahoma" w:cs="Tahoma"/>
          <w:sz w:val="20"/>
          <w:highlight w:val="darkGreen"/>
          <w:u w:color="FF0000"/>
        </w:rPr>
        <w:t xml:space="preserve"> объект</w:t>
      </w:r>
      <w:r>
        <w:rPr>
          <w:rFonts w:ascii="Tahoma" w:hAnsi="Tahoma" w:cs="Tahoma"/>
          <w:sz w:val="20"/>
          <w:u w:color="FF0000"/>
        </w:rPr>
        <w:t>а</w:t>
      </w:r>
      <w:r w:rsidRPr="00B9634B">
        <w:rPr>
          <w:rFonts w:ascii="Tahoma" w:hAnsi="Tahoma" w:cs="Tahoma"/>
          <w:b/>
          <w:color w:val="FF0000"/>
          <w:sz w:val="20"/>
          <w:u w:color="FF0000"/>
        </w:rPr>
        <w:t>]</w:t>
      </w:r>
      <w:r w:rsidRPr="00DD7155">
        <w:rPr>
          <w:rFonts w:ascii="Tahoma" w:hAnsi="Tahoma" w:cs="Tahoma"/>
          <w:sz w:val="20"/>
        </w:rPr>
        <w:t xml:space="preserve">, указанной в РДЦ, </w:t>
      </w:r>
      <w:r w:rsidRPr="00526E69">
        <w:rPr>
          <w:rFonts w:ascii="Tahoma" w:hAnsi="Tahoma" w:cs="Tahoma"/>
          <w:b/>
          <w:color w:val="FF0000"/>
          <w:sz w:val="20"/>
          <w:u w:color="FF0000"/>
        </w:rPr>
        <w:t>[</w:t>
      </w:r>
      <w:r w:rsidRPr="00DD7155">
        <w:rPr>
          <w:rFonts w:ascii="Tahoma" w:hAnsi="Tahoma" w:cs="Tahoma"/>
          <w:sz w:val="20"/>
          <w:highlight w:val="darkCyan"/>
        </w:rPr>
        <w:t>включая НДС</w:t>
      </w:r>
      <w:r w:rsidRPr="00526E69">
        <w:rPr>
          <w:rFonts w:ascii="Tahoma" w:hAnsi="Tahoma" w:cs="Tahoma"/>
          <w:b/>
          <w:color w:val="FF0000"/>
          <w:sz w:val="20"/>
        </w:rPr>
        <w:t>]</w:t>
      </w:r>
      <w:r w:rsidRPr="00DD7155">
        <w:rPr>
          <w:rFonts w:ascii="Tahoma" w:hAnsi="Tahoma" w:cs="Tahoma"/>
          <w:sz w:val="20"/>
        </w:rPr>
        <w:t xml:space="preserve"> /</w:t>
      </w:r>
      <w:r w:rsidRPr="00DD7155">
        <w:rPr>
          <w:sz w:val="20"/>
        </w:rPr>
        <w:t xml:space="preserve"> </w:t>
      </w:r>
      <w:r w:rsidRPr="00526E69">
        <w:rPr>
          <w:rFonts w:ascii="Tahoma" w:hAnsi="Tahoma" w:cs="Tahoma"/>
          <w:b/>
          <w:color w:val="FF0000"/>
          <w:sz w:val="20"/>
        </w:rPr>
        <w:t>[</w:t>
      </w:r>
      <w:r w:rsidRPr="00DD7155">
        <w:rPr>
          <w:rFonts w:ascii="Tahoma" w:hAnsi="Tahoma" w:cs="Tahoma"/>
          <w:sz w:val="20"/>
        </w:rPr>
        <w:t>без учета НДС,</w:t>
      </w:r>
      <w:r w:rsidRPr="00526E69">
        <w:rPr>
          <w:rFonts w:ascii="Tahoma" w:hAnsi="Tahoma" w:cs="Tahoma"/>
          <w:b/>
          <w:color w:val="FF0000"/>
          <w:sz w:val="20"/>
        </w:rPr>
        <w:t>]]</w:t>
      </w:r>
      <w:r w:rsidRPr="00DD7155">
        <w:rPr>
          <w:rFonts w:ascii="Tahoma" w:hAnsi="Tahoma" w:cs="Tahoma"/>
          <w:sz w:val="20"/>
          <w:vertAlign w:val="superscript"/>
        </w:rPr>
        <w:footnoteReference w:id="215"/>
      </w:r>
      <w:r w:rsidRPr="00DD7155">
        <w:rPr>
          <w:rFonts w:ascii="Tahoma" w:hAnsi="Tahoma" w:cs="Tahoma"/>
          <w:sz w:val="20"/>
        </w:rPr>
        <w:t xml:space="preserve">, </w:t>
      </w:r>
    </w:p>
    <w:p w14:paraId="03D9D788" w14:textId="77777777" w:rsidR="004A7441" w:rsidRPr="00B9634B" w:rsidRDefault="004A7441" w:rsidP="004A7441">
      <w:pPr>
        <w:pStyle w:val="1112"/>
        <w:numPr>
          <w:ilvl w:val="0"/>
          <w:numId w:val="52"/>
        </w:numPr>
        <w:tabs>
          <w:tab w:val="left" w:pos="284"/>
          <w:tab w:val="left" w:pos="924"/>
        </w:tabs>
        <w:spacing w:before="120" w:after="240"/>
        <w:rPr>
          <w:rFonts w:ascii="Tahoma" w:hAnsi="Tahoma" w:cs="Tahoma"/>
          <w:color w:val="FFFF00"/>
          <w:sz w:val="20"/>
        </w:rPr>
      </w:pPr>
      <w:r w:rsidRPr="00B9634B">
        <w:rPr>
          <w:rFonts w:ascii="Tahoma" w:hAnsi="Tahoma" w:cs="Tahoma"/>
          <w:sz w:val="20"/>
          <w:u w:color="FF0000"/>
        </w:rPr>
        <w:t>имеющую</w:t>
      </w:r>
      <w:r w:rsidRPr="00B9634B">
        <w:rPr>
          <w:rFonts w:ascii="Tahoma" w:hAnsi="Tahoma" w:cs="Tahoma"/>
          <w:sz w:val="20"/>
        </w:rPr>
        <w:t xml:space="preserve"> срок действия, истекающий не ранее истечения гарантийного срока по </w:t>
      </w:r>
      <w:r w:rsidRPr="00B9634B">
        <w:rPr>
          <w:rFonts w:ascii="Tahoma" w:hAnsi="Tahoma" w:cs="Tahoma"/>
          <w:b/>
          <w:color w:val="FF0000"/>
          <w:sz w:val="20"/>
          <w:u w:color="FF0000"/>
        </w:rPr>
        <w:t>[</w:t>
      </w:r>
      <w:r w:rsidRPr="00B9634B">
        <w:rPr>
          <w:rFonts w:ascii="Tahoma" w:hAnsi="Tahoma" w:cs="Tahoma"/>
          <w:sz w:val="20"/>
        </w:rPr>
        <w:t>соответствующему</w:t>
      </w:r>
      <w:r w:rsidRPr="00B9634B">
        <w:rPr>
          <w:rFonts w:ascii="Tahoma" w:hAnsi="Tahoma" w:cs="Tahoma"/>
          <w:b/>
          <w:color w:val="FF0000"/>
          <w:sz w:val="20"/>
        </w:rPr>
        <w:t>]</w:t>
      </w:r>
      <w:r w:rsidRPr="00B9634B">
        <w:rPr>
          <w:rFonts w:ascii="Tahoma" w:hAnsi="Tahoma" w:cs="Tahoma"/>
          <w:sz w:val="20"/>
          <w:vertAlign w:val="superscript"/>
        </w:rPr>
        <w:footnoteReference w:id="216"/>
      </w:r>
      <w:r w:rsidRPr="00B9634B">
        <w:rPr>
          <w:rFonts w:ascii="Tahoma" w:hAnsi="Tahoma" w:cs="Tahoma"/>
          <w:sz w:val="20"/>
        </w:rPr>
        <w:t xml:space="preserve"> </w:t>
      </w:r>
      <w:r w:rsidRPr="00E07253">
        <w:rPr>
          <w:rFonts w:ascii="Tahoma" w:hAnsi="Tahoma" w:cs="Tahoma"/>
          <w:b/>
          <w:color w:val="FF0000"/>
          <w:sz w:val="20"/>
          <w:u w:color="FF0000"/>
        </w:rPr>
        <w:t>[</w:t>
      </w:r>
      <w:r w:rsidRPr="00B9634B">
        <w:rPr>
          <w:rFonts w:ascii="Tahoma" w:hAnsi="Tahoma" w:cs="Tahoma"/>
          <w:sz w:val="20"/>
        </w:rPr>
        <w:t>Объекту</w:t>
      </w:r>
      <w:r w:rsidRPr="00E07253">
        <w:rPr>
          <w:rFonts w:ascii="Tahoma" w:hAnsi="Tahoma" w:cs="Tahoma"/>
          <w:b/>
          <w:color w:val="FF0000"/>
          <w:sz w:val="20"/>
          <w:u w:color="FF0000"/>
        </w:rPr>
        <w:t>]</w:t>
      </w:r>
      <w:r>
        <w:rPr>
          <w:rFonts w:ascii="Tahoma" w:hAnsi="Tahoma" w:cs="Tahoma"/>
          <w:sz w:val="20"/>
        </w:rPr>
        <w:t xml:space="preserve"> </w:t>
      </w:r>
      <w:r w:rsidRPr="00B9634B">
        <w:rPr>
          <w:rFonts w:ascii="Tahoma" w:hAnsi="Tahoma" w:cs="Tahoma"/>
          <w:sz w:val="20"/>
        </w:rPr>
        <w:t xml:space="preserve"> </w:t>
      </w:r>
      <w:r w:rsidRPr="00B9634B">
        <w:rPr>
          <w:rFonts w:ascii="Tahoma" w:hAnsi="Tahoma" w:cs="Tahoma"/>
          <w:b/>
          <w:color w:val="FF0000"/>
          <w:sz w:val="20"/>
          <w:u w:color="FF0000"/>
        </w:rPr>
        <w:t>[</w:t>
      </w:r>
      <w:r w:rsidRPr="00B9634B">
        <w:rPr>
          <w:rFonts w:ascii="Tahoma" w:hAnsi="Tahoma" w:cs="Tahoma"/>
          <w:sz w:val="20"/>
        </w:rPr>
        <w:t>/</w:t>
      </w:r>
      <w:r w:rsidRPr="00B9634B">
        <w:rPr>
          <w:rFonts w:ascii="Tahoma" w:hAnsi="Tahoma" w:cs="Tahoma"/>
          <w:sz w:val="20"/>
          <w:highlight w:val="darkGreen"/>
          <w:u w:color="FF0000"/>
        </w:rPr>
        <w:t>Этапу</w:t>
      </w:r>
      <w:r w:rsidRPr="00B9634B">
        <w:rPr>
          <w:rFonts w:ascii="Tahoma" w:hAnsi="Tahoma" w:cs="Tahoma"/>
          <w:b/>
          <w:color w:val="FF0000"/>
          <w:sz w:val="20"/>
          <w:highlight w:val="darkGreen"/>
          <w:u w:color="FF0000"/>
        </w:rPr>
        <w:t>] [</w:t>
      </w:r>
      <w:r w:rsidRPr="00B9634B">
        <w:rPr>
          <w:rFonts w:ascii="Tahoma" w:hAnsi="Tahoma" w:cs="Tahoma"/>
          <w:sz w:val="20"/>
          <w:highlight w:val="darkGreen"/>
          <w:u w:color="FF0000"/>
        </w:rPr>
        <w:t>/ПК</w:t>
      </w:r>
      <w:r w:rsidRPr="00B9634B">
        <w:rPr>
          <w:rFonts w:ascii="Tahoma" w:hAnsi="Tahoma" w:cs="Tahoma"/>
          <w:b/>
          <w:color w:val="FF0000"/>
          <w:sz w:val="20"/>
          <w:highlight w:val="darkGreen"/>
          <w:u w:color="FF0000"/>
        </w:rPr>
        <w:t>] [</w:t>
      </w:r>
      <w:r w:rsidRPr="00B9634B">
        <w:rPr>
          <w:rFonts w:ascii="Tahoma" w:hAnsi="Tahoma" w:cs="Tahoma"/>
          <w:sz w:val="20"/>
          <w:highlight w:val="darkGreen"/>
          <w:u w:color="FF0000"/>
        </w:rPr>
        <w:t>/Титульному объекту</w:t>
      </w:r>
      <w:r w:rsidRPr="00B9634B">
        <w:rPr>
          <w:rFonts w:ascii="Tahoma" w:hAnsi="Tahoma" w:cs="Tahoma"/>
          <w:b/>
          <w:color w:val="FF0000"/>
          <w:sz w:val="20"/>
          <w:u w:color="FF0000"/>
        </w:rPr>
        <w:t>]</w:t>
      </w:r>
      <w:r w:rsidRPr="00B9634B">
        <w:rPr>
          <w:rFonts w:ascii="Tahoma" w:hAnsi="Tahoma" w:cs="Tahoma"/>
          <w:sz w:val="20"/>
        </w:rPr>
        <w:t xml:space="preserve">, с учетом </w:t>
      </w:r>
      <w:r w:rsidRPr="00B9634B">
        <w:rPr>
          <w:rFonts w:ascii="Tahoma" w:hAnsi="Tahoma" w:cs="Tahoma"/>
          <w:b/>
          <w:color w:val="FF0000"/>
          <w:sz w:val="20"/>
          <w:u w:color="FF0000"/>
        </w:rPr>
        <w:t>[</w:t>
      </w:r>
      <w:r w:rsidRPr="00B9634B">
        <w:rPr>
          <w:rFonts w:ascii="Tahoma" w:hAnsi="Tahoma" w:cs="Tahoma"/>
          <w:sz w:val="20"/>
        </w:rPr>
        <w:t>•</w:t>
      </w:r>
      <w:r w:rsidRPr="00B9634B">
        <w:rPr>
          <w:rFonts w:ascii="Tahoma" w:hAnsi="Tahoma" w:cs="Tahoma"/>
          <w:b/>
          <w:color w:val="FF0000"/>
          <w:sz w:val="20"/>
        </w:rPr>
        <w:t>]</w:t>
      </w:r>
      <w:r w:rsidRPr="00B9634B">
        <w:rPr>
          <w:rFonts w:ascii="Tahoma" w:hAnsi="Tahoma" w:cs="Tahoma"/>
          <w:sz w:val="20"/>
        </w:rPr>
        <w:t xml:space="preserve"> р.д. для подписания Акта об окончании гарантийного срока </w:t>
      </w:r>
      <w:r w:rsidRPr="00B9634B">
        <w:rPr>
          <w:rFonts w:ascii="Tahoma" w:hAnsi="Tahoma" w:cs="Tahoma"/>
          <w:b/>
          <w:color w:val="FF0000"/>
          <w:sz w:val="20"/>
          <w:u w:color="FF0000"/>
        </w:rPr>
        <w:t>[</w:t>
      </w:r>
      <w:r w:rsidRPr="00B9634B">
        <w:rPr>
          <w:rFonts w:ascii="Tahoma" w:hAnsi="Tahoma" w:cs="Tahoma"/>
          <w:sz w:val="20"/>
        </w:rPr>
        <w:t>соответствующего</w:t>
      </w:r>
      <w:r w:rsidRPr="00B9634B">
        <w:rPr>
          <w:rFonts w:ascii="Tahoma" w:hAnsi="Tahoma" w:cs="Tahoma"/>
          <w:b/>
          <w:color w:val="FF0000"/>
          <w:sz w:val="20"/>
        </w:rPr>
        <w:t>]</w:t>
      </w:r>
      <w:r w:rsidRPr="00B9634B">
        <w:rPr>
          <w:rFonts w:ascii="Tahoma" w:hAnsi="Tahoma" w:cs="Tahoma"/>
          <w:sz w:val="20"/>
          <w:vertAlign w:val="superscript"/>
        </w:rPr>
        <w:footnoteReference w:id="217"/>
      </w:r>
      <w:r w:rsidRPr="00B9634B">
        <w:rPr>
          <w:rFonts w:ascii="Tahoma" w:hAnsi="Tahoma" w:cs="Tahoma"/>
          <w:sz w:val="20"/>
        </w:rPr>
        <w:t xml:space="preserve"> </w:t>
      </w:r>
      <w:r w:rsidRPr="00B9634B">
        <w:rPr>
          <w:rFonts w:ascii="Tahoma" w:hAnsi="Tahoma" w:cs="Tahoma"/>
          <w:b/>
          <w:color w:val="FF0000"/>
          <w:sz w:val="20"/>
          <w:u w:color="FF0000"/>
        </w:rPr>
        <w:t>[</w:t>
      </w:r>
      <w:r w:rsidRPr="00B9634B">
        <w:rPr>
          <w:rFonts w:ascii="Tahoma" w:hAnsi="Tahoma" w:cs="Tahoma"/>
          <w:sz w:val="20"/>
        </w:rPr>
        <w:t>Объекта</w:t>
      </w:r>
      <w:r w:rsidRPr="00E07253">
        <w:rPr>
          <w:rFonts w:ascii="Tahoma" w:hAnsi="Tahoma" w:cs="Tahoma"/>
          <w:b/>
          <w:color w:val="FF0000"/>
          <w:sz w:val="20"/>
          <w:u w:color="FF0000"/>
        </w:rPr>
        <w:t>]</w:t>
      </w:r>
      <w:r>
        <w:rPr>
          <w:rFonts w:ascii="Tahoma" w:hAnsi="Tahoma" w:cs="Tahoma"/>
          <w:sz w:val="20"/>
        </w:rPr>
        <w:t xml:space="preserve"> </w:t>
      </w:r>
      <w:r w:rsidRPr="00B9634B">
        <w:rPr>
          <w:rFonts w:ascii="Tahoma" w:hAnsi="Tahoma" w:cs="Tahoma"/>
          <w:sz w:val="20"/>
        </w:rPr>
        <w:t xml:space="preserve">  </w:t>
      </w:r>
      <w:r w:rsidRPr="00B9634B">
        <w:rPr>
          <w:rFonts w:ascii="Tahoma" w:hAnsi="Tahoma" w:cs="Tahoma"/>
          <w:b/>
          <w:color w:val="FF0000"/>
          <w:sz w:val="18"/>
          <w:u w:color="FF0000"/>
        </w:rPr>
        <w:t>[</w:t>
      </w:r>
      <w:r w:rsidRPr="00B9634B">
        <w:rPr>
          <w:rFonts w:ascii="Tahoma" w:hAnsi="Tahoma" w:cs="Tahoma"/>
          <w:sz w:val="20"/>
        </w:rPr>
        <w:t>/</w:t>
      </w:r>
      <w:r w:rsidRPr="00B9634B">
        <w:rPr>
          <w:rFonts w:ascii="Tahoma" w:hAnsi="Tahoma" w:cs="Tahoma"/>
          <w:sz w:val="20"/>
          <w:highlight w:val="darkGreen"/>
        </w:rPr>
        <w:t>Этапа</w:t>
      </w:r>
      <w:r w:rsidRPr="00B9634B">
        <w:rPr>
          <w:rFonts w:ascii="Tahoma" w:hAnsi="Tahoma" w:cs="Tahoma"/>
          <w:b/>
          <w:color w:val="FF0000"/>
          <w:sz w:val="18"/>
          <w:highlight w:val="darkGreen"/>
          <w:u w:color="FF0000"/>
        </w:rPr>
        <w:t>]  [</w:t>
      </w:r>
      <w:r w:rsidRPr="00B9634B">
        <w:rPr>
          <w:rFonts w:ascii="Tahoma" w:hAnsi="Tahoma" w:cs="Tahoma"/>
          <w:sz w:val="20"/>
          <w:highlight w:val="darkGreen"/>
        </w:rPr>
        <w:t>/ПК</w:t>
      </w:r>
      <w:r w:rsidRPr="00B9634B">
        <w:rPr>
          <w:rFonts w:ascii="Tahoma" w:hAnsi="Tahoma" w:cs="Tahoma"/>
          <w:b/>
          <w:color w:val="FF0000"/>
          <w:sz w:val="18"/>
          <w:highlight w:val="darkGreen"/>
          <w:u w:color="FF0000"/>
        </w:rPr>
        <w:t>] [</w:t>
      </w:r>
      <w:r w:rsidRPr="00B9634B">
        <w:rPr>
          <w:rFonts w:ascii="Tahoma" w:hAnsi="Tahoma" w:cs="Tahoma"/>
          <w:sz w:val="20"/>
          <w:highlight w:val="darkGreen"/>
        </w:rPr>
        <w:t>/Титульного объекта</w:t>
      </w:r>
      <w:r w:rsidRPr="00B9634B">
        <w:rPr>
          <w:rFonts w:ascii="Tahoma" w:hAnsi="Tahoma" w:cs="Tahoma"/>
          <w:b/>
          <w:color w:val="FF0000"/>
          <w:sz w:val="18"/>
          <w:u w:color="FF0000"/>
        </w:rPr>
        <w:t>]</w:t>
      </w:r>
      <w:r w:rsidRPr="00B9634B" w:rsidDel="002A4EA7">
        <w:rPr>
          <w:rFonts w:ascii="Tahoma" w:hAnsi="Tahoma" w:cs="Tahoma"/>
          <w:b/>
          <w:color w:val="FF0000"/>
          <w:sz w:val="20"/>
          <w:u w:color="FF0000"/>
        </w:rPr>
        <w:t xml:space="preserve"> </w:t>
      </w:r>
      <w:r w:rsidRPr="00B9634B">
        <w:rPr>
          <w:rFonts w:ascii="Tahoma" w:hAnsi="Tahoma" w:cs="Tahoma"/>
          <w:sz w:val="20"/>
        </w:rPr>
        <w:t xml:space="preserve">, </w:t>
      </w:r>
      <w:r w:rsidRPr="00B9634B">
        <w:rPr>
          <w:rFonts w:ascii="Tahoma" w:hAnsi="Tahoma" w:cs="Tahoma"/>
          <w:b/>
          <w:color w:val="FF0000"/>
          <w:sz w:val="20"/>
          <w:u w:color="FF0000"/>
        </w:rPr>
        <w:t>[</w:t>
      </w:r>
      <w:r w:rsidRPr="00B9634B">
        <w:rPr>
          <w:rFonts w:ascii="Tahoma" w:hAnsi="Tahoma" w:cs="Tahoma"/>
          <w:sz w:val="20"/>
        </w:rPr>
        <w:t xml:space="preserve">указанному в пункте </w:t>
      </w:r>
      <w:r w:rsidRPr="00B9634B">
        <w:rPr>
          <w:rFonts w:ascii="Tahoma" w:hAnsi="Tahoma" w:cs="Tahoma"/>
          <w:b/>
          <w:color w:val="FF0000"/>
          <w:sz w:val="20"/>
          <w:u w:color="FF0000"/>
        </w:rPr>
        <w:t>[</w:t>
      </w:r>
      <w:r w:rsidRPr="00B9634B">
        <w:rPr>
          <w:rFonts w:ascii="Tahoma" w:hAnsi="Tahoma" w:cs="Tahoma"/>
          <w:sz w:val="20"/>
        </w:rPr>
        <w:t>•</w:t>
      </w:r>
      <w:r w:rsidRPr="00B9634B">
        <w:rPr>
          <w:rFonts w:ascii="Tahoma" w:hAnsi="Tahoma" w:cs="Tahoma"/>
          <w:b/>
          <w:color w:val="FF0000"/>
          <w:sz w:val="20"/>
        </w:rPr>
        <w:t>]</w:t>
      </w:r>
      <w:r w:rsidRPr="00B9634B">
        <w:rPr>
          <w:rFonts w:ascii="Tahoma" w:hAnsi="Tahoma" w:cs="Tahoma"/>
          <w:sz w:val="20"/>
        </w:rPr>
        <w:t xml:space="preserve"> Договора</w:t>
      </w:r>
      <w:r w:rsidRPr="00B9634B">
        <w:rPr>
          <w:rFonts w:ascii="Tahoma" w:hAnsi="Tahoma" w:cs="Tahoma"/>
          <w:b/>
          <w:color w:val="FF0000"/>
          <w:sz w:val="20"/>
        </w:rPr>
        <w:t>]</w:t>
      </w:r>
      <w:r w:rsidRPr="00B9634B">
        <w:rPr>
          <w:rFonts w:ascii="Tahoma" w:hAnsi="Tahoma" w:cs="Tahoma"/>
          <w:sz w:val="20"/>
        </w:rPr>
        <w:t>, плюс дополнительный период.</w:t>
      </w:r>
    </w:p>
    <w:p w14:paraId="572E33DA" w14:textId="77777777" w:rsidR="004A7441" w:rsidRPr="00B9634B" w:rsidRDefault="004A7441" w:rsidP="004A7441">
      <w:pPr>
        <w:pStyle w:val="1112"/>
        <w:numPr>
          <w:ilvl w:val="0"/>
          <w:numId w:val="52"/>
        </w:numPr>
        <w:tabs>
          <w:tab w:val="left" w:pos="284"/>
          <w:tab w:val="left" w:pos="924"/>
        </w:tabs>
        <w:spacing w:before="120" w:after="240"/>
        <w:rPr>
          <w:rFonts w:ascii="Tahoma" w:hAnsi="Tahoma" w:cs="Tahoma"/>
          <w:color w:val="FFFF00"/>
          <w:sz w:val="20"/>
        </w:rPr>
      </w:pPr>
      <w:r w:rsidRPr="00B9634B">
        <w:rPr>
          <w:rFonts w:ascii="Tahoma" w:hAnsi="Tahoma" w:cs="Tahoma"/>
          <w:sz w:val="20"/>
        </w:rPr>
        <w:t xml:space="preserve">Дополнительный период: </w:t>
      </w:r>
      <w:r w:rsidRPr="00B9634B">
        <w:rPr>
          <w:rFonts w:ascii="Tahoma" w:hAnsi="Tahoma" w:cs="Tahoma"/>
          <w:b/>
          <w:color w:val="FF0000"/>
          <w:sz w:val="18"/>
          <w:u w:color="FF0000"/>
        </w:rPr>
        <w:t>[</w:t>
      </w:r>
      <w:r w:rsidRPr="00B9634B">
        <w:rPr>
          <w:rFonts w:ascii="Tahoma" w:hAnsi="Tahoma" w:cs="Tahoma"/>
          <w:sz w:val="20"/>
        </w:rPr>
        <w:t>45</w:t>
      </w:r>
      <w:r w:rsidRPr="00B9634B">
        <w:rPr>
          <w:rFonts w:ascii="Tahoma" w:hAnsi="Tahoma" w:cs="Tahoma"/>
          <w:b/>
          <w:color w:val="FF0000"/>
          <w:sz w:val="20"/>
        </w:rPr>
        <w:t>] /</w:t>
      </w:r>
      <w:r w:rsidRPr="00B9634B">
        <w:rPr>
          <w:rFonts w:ascii="Tahoma" w:hAnsi="Tahoma" w:cs="Tahoma"/>
          <w:b/>
          <w:color w:val="FF0000"/>
          <w:sz w:val="20"/>
          <w:u w:color="FF0000"/>
        </w:rPr>
        <w:t xml:space="preserve"> [</w:t>
      </w:r>
      <w:r w:rsidRPr="00B9634B">
        <w:rPr>
          <w:rFonts w:ascii="Tahoma" w:hAnsi="Tahoma" w:cs="Tahoma"/>
          <w:sz w:val="20"/>
        </w:rPr>
        <w:t>•</w:t>
      </w:r>
      <w:r w:rsidRPr="00B9634B">
        <w:rPr>
          <w:rFonts w:ascii="Tahoma" w:hAnsi="Tahoma" w:cs="Tahoma"/>
          <w:b/>
          <w:color w:val="FF0000"/>
          <w:sz w:val="20"/>
        </w:rPr>
        <w:t>]</w:t>
      </w:r>
      <w:r w:rsidRPr="00B9634B">
        <w:rPr>
          <w:rFonts w:ascii="Tahoma" w:hAnsi="Tahoma" w:cs="Tahoma"/>
          <w:sz w:val="20"/>
        </w:rPr>
        <w:t xml:space="preserve">  р.д.</w:t>
      </w:r>
      <w:r w:rsidRPr="00B9634B">
        <w:rPr>
          <w:rFonts w:ascii="Tahoma" w:hAnsi="Tahoma" w:cs="Tahoma"/>
          <w:sz w:val="20"/>
          <w:vertAlign w:val="superscript"/>
        </w:rPr>
        <w:t xml:space="preserve"> </w:t>
      </w:r>
      <w:r w:rsidRPr="00B9634B">
        <w:rPr>
          <w:rFonts w:ascii="Tahoma" w:hAnsi="Tahoma" w:cs="Tahoma"/>
          <w:sz w:val="20"/>
          <w:vertAlign w:val="superscript"/>
        </w:rPr>
        <w:footnoteReference w:id="218"/>
      </w:r>
    </w:p>
    <w:p w14:paraId="22881BEC" w14:textId="42019D2A" w:rsidR="004A7441" w:rsidRPr="00AD37E6" w:rsidRDefault="004A7441" w:rsidP="004A7441">
      <w:pPr>
        <w:pStyle w:val="1112"/>
        <w:numPr>
          <w:ilvl w:val="0"/>
          <w:numId w:val="52"/>
        </w:numPr>
        <w:tabs>
          <w:tab w:val="left" w:pos="284"/>
          <w:tab w:val="left" w:pos="924"/>
        </w:tabs>
        <w:spacing w:before="120" w:after="240"/>
        <w:rPr>
          <w:rFonts w:ascii="Tahoma" w:hAnsi="Tahoma" w:cs="Tahoma"/>
          <w:b/>
          <w:sz w:val="20"/>
          <w:szCs w:val="20"/>
        </w:rPr>
      </w:pPr>
      <w:r w:rsidRPr="00B9634B">
        <w:rPr>
          <w:rFonts w:ascii="Tahoma" w:hAnsi="Tahoma" w:cs="Tahoma"/>
          <w:sz w:val="20"/>
          <w:u w:color="FF0000"/>
        </w:rPr>
        <w:t>составляется</w:t>
      </w:r>
      <w:r w:rsidRPr="00B9634B">
        <w:rPr>
          <w:rFonts w:ascii="Tahoma" w:hAnsi="Tahoma" w:cs="Tahoma"/>
          <w:sz w:val="20"/>
          <w:szCs w:val="20"/>
        </w:rPr>
        <w:t xml:space="preserve"> по форме </w:t>
      </w:r>
      <w:r w:rsidRPr="00AD37E6">
        <w:rPr>
          <w:rFonts w:ascii="Tahoma" w:hAnsi="Tahoma" w:cs="Tahoma"/>
          <w:b/>
          <w:sz w:val="20"/>
          <w:szCs w:val="20"/>
          <w:u w:color="FF0000"/>
        </w:rPr>
        <w:t>[</w:t>
      </w:r>
      <w:r w:rsidRPr="00AD37E6">
        <w:rPr>
          <w:rFonts w:ascii="Tahoma" w:hAnsi="Tahoma" w:cs="Tahoma"/>
          <w:sz w:val="20"/>
          <w:szCs w:val="20"/>
        </w:rPr>
        <w:t xml:space="preserve"> «Независимая гарантия исполнения обязательств в гарант. период (ф.)»</w:t>
      </w:r>
      <w:r w:rsidRPr="00AD37E6">
        <w:rPr>
          <w:rFonts w:ascii="Tahoma" w:hAnsi="Tahoma" w:cs="Tahoma"/>
          <w:b/>
          <w:sz w:val="20"/>
          <w:szCs w:val="20"/>
        </w:rPr>
        <w:t xml:space="preserve"> ]</w:t>
      </w:r>
      <w:r w:rsidRPr="00AD37E6">
        <w:rPr>
          <w:rFonts w:ascii="Tahoma" w:hAnsi="Tahoma" w:cs="Tahoma"/>
          <w:sz w:val="20"/>
          <w:szCs w:val="20"/>
        </w:rPr>
        <w:t xml:space="preserve"> /</w:t>
      </w:r>
      <w:r w:rsidRPr="00AD37E6">
        <w:rPr>
          <w:rFonts w:ascii="Tahoma" w:hAnsi="Tahoma" w:cs="Tahoma"/>
          <w:b/>
          <w:sz w:val="20"/>
          <w:szCs w:val="20"/>
        </w:rPr>
        <w:t>[</w:t>
      </w:r>
      <w:r w:rsidRPr="00AD37E6">
        <w:rPr>
          <w:rFonts w:ascii="Tahoma" w:hAnsi="Tahoma" w:cs="Tahoma"/>
          <w:sz w:val="20"/>
          <w:szCs w:val="20"/>
        </w:rPr>
        <w:t>Независимая гарантия исполнения обязательств (без аванса) и исполнения обязательств в гарантийный период</w:t>
      </w:r>
      <w:r w:rsidRPr="00AD37E6">
        <w:rPr>
          <w:rFonts w:ascii="Tahoma" w:hAnsi="Tahoma" w:cs="Tahoma"/>
          <w:b/>
          <w:sz w:val="20"/>
          <w:szCs w:val="20"/>
        </w:rPr>
        <w:t>]</w:t>
      </w:r>
      <w:r w:rsidRPr="00AD37E6">
        <w:rPr>
          <w:rFonts w:ascii="Tahoma" w:hAnsi="Tahoma" w:cs="Tahoma"/>
          <w:b/>
          <w:sz w:val="20"/>
          <w:u w:color="FF0000"/>
        </w:rPr>
        <w:t xml:space="preserve"> </w:t>
      </w:r>
      <w:r w:rsidRPr="00AD37E6">
        <w:rPr>
          <w:rFonts w:ascii="Tahoma" w:hAnsi="Tahoma" w:cs="Tahoma"/>
          <w:b/>
          <w:sz w:val="20"/>
          <w:szCs w:val="20"/>
        </w:rPr>
        <w:t>[«</w:t>
      </w:r>
      <w:r w:rsidRPr="00AD37E6">
        <w:rPr>
          <w:rFonts w:ascii="Tahoma" w:hAnsi="Tahoma" w:cs="Tahoma"/>
          <w:sz w:val="20"/>
          <w:szCs w:val="20"/>
        </w:rPr>
        <w:t>Независимая гарантия исполнения обязательств (без аванса) и исполнения обязательств в гарантийный период»</w:t>
      </w:r>
      <w:r w:rsidRPr="00AD37E6">
        <w:rPr>
          <w:rFonts w:ascii="Tahoma" w:hAnsi="Tahoma" w:cs="Tahoma"/>
          <w:b/>
          <w:sz w:val="20"/>
          <w:szCs w:val="20"/>
        </w:rPr>
        <w:t>]</w:t>
      </w:r>
      <w:r w:rsidRPr="00AD37E6">
        <w:rPr>
          <w:rStyle w:val="ad"/>
          <w:rFonts w:ascii="Tahoma" w:hAnsi="Tahoma" w:cs="Tahoma"/>
          <w:sz w:val="20"/>
        </w:rPr>
        <w:t xml:space="preserve"> </w:t>
      </w:r>
      <w:r w:rsidRPr="00AD37E6">
        <w:rPr>
          <w:rStyle w:val="ad"/>
          <w:rFonts w:ascii="Tahoma" w:hAnsi="Tahoma" w:cs="Tahoma"/>
          <w:sz w:val="20"/>
        </w:rPr>
        <w:footnoteReference w:id="219"/>
      </w:r>
    </w:p>
    <w:p w14:paraId="223BB463" w14:textId="7539ED3B" w:rsidR="00E95FF4" w:rsidRPr="00DD7155" w:rsidRDefault="00B95B32" w:rsidP="00E95FF4">
      <w:pPr>
        <w:pStyle w:val="1112"/>
        <w:numPr>
          <w:ilvl w:val="1"/>
          <w:numId w:val="13"/>
        </w:numPr>
        <w:spacing w:before="120" w:after="240"/>
        <w:ind w:left="142" w:hanging="1135"/>
        <w:rPr>
          <w:sz w:val="20"/>
        </w:rPr>
      </w:pPr>
      <w:r w:rsidRPr="00526E69">
        <w:rPr>
          <w:rFonts w:ascii="Tahoma" w:hAnsi="Tahoma" w:cs="Tahoma"/>
          <w:b/>
          <w:color w:val="FF0000"/>
          <w:sz w:val="20"/>
        </w:rPr>
        <w:t xml:space="preserve"> </w:t>
      </w:r>
      <w:r w:rsidR="00526E69" w:rsidRPr="00526E69">
        <w:rPr>
          <w:rFonts w:ascii="Tahoma" w:hAnsi="Tahoma" w:cs="Tahoma"/>
          <w:b/>
          <w:color w:val="FF0000"/>
          <w:sz w:val="20"/>
        </w:rPr>
        <w:t>[</w:t>
      </w:r>
      <w:r w:rsidR="00E95FF4" w:rsidRPr="003743AF">
        <w:rPr>
          <w:rFonts w:ascii="Tahoma" w:hAnsi="Tahoma" w:cs="Tahoma"/>
          <w:b/>
          <w:color w:val="FFFF00"/>
          <w:sz w:val="20"/>
          <w:highlight w:val="black"/>
        </w:rPr>
        <w:t>ОБЕСПЕЧИТЕЛЬНЫЙ ПЛАТЕЖ</w:t>
      </w:r>
      <w:r w:rsidR="00526E69" w:rsidRPr="00526E69">
        <w:rPr>
          <w:rFonts w:ascii="Tahoma" w:hAnsi="Tahoma" w:cs="Tahoma"/>
          <w:b/>
          <w:color w:val="FF0000"/>
          <w:sz w:val="20"/>
        </w:rPr>
        <w:t>]</w:t>
      </w:r>
      <w:r w:rsidR="00E95FF4" w:rsidRPr="00DD7155">
        <w:rPr>
          <w:rStyle w:val="ad"/>
          <w:b/>
          <w:color w:val="FF0000"/>
          <w:sz w:val="20"/>
        </w:rPr>
        <w:footnoteReference w:id="220"/>
      </w:r>
    </w:p>
    <w:p w14:paraId="26D20D45" w14:textId="77777777" w:rsidR="00D97980" w:rsidRPr="00450BF5" w:rsidRDefault="00D97980" w:rsidP="00D97980">
      <w:pPr>
        <w:pStyle w:val="afff1"/>
        <w:numPr>
          <w:ilvl w:val="2"/>
          <w:numId w:val="13"/>
        </w:numPr>
        <w:tabs>
          <w:tab w:val="left" w:pos="284"/>
        </w:tabs>
        <w:spacing w:before="120" w:after="240"/>
        <w:ind w:left="142" w:hanging="1135"/>
        <w:rPr>
          <w:rFonts w:ascii="Tahoma" w:hAnsi="Tahoma" w:cs="Tahoma"/>
          <w:sz w:val="20"/>
          <w:szCs w:val="22"/>
        </w:rPr>
      </w:pPr>
      <w:r w:rsidRPr="006D486E">
        <w:rPr>
          <w:rFonts w:ascii="Tahoma" w:hAnsi="Tahoma" w:cs="Tahoma"/>
          <w:b/>
          <w:color w:val="FF0000"/>
          <w:sz w:val="20"/>
        </w:rPr>
        <w:t>[</w:t>
      </w:r>
      <w:r>
        <w:rPr>
          <w:rFonts w:ascii="Tahoma" w:hAnsi="Tahoma" w:cs="Tahoma"/>
          <w:b/>
          <w:color w:val="FF0000"/>
          <w:sz w:val="20"/>
        </w:rPr>
        <w:t xml:space="preserve"> </w:t>
      </w:r>
      <w:r w:rsidRPr="00450BF5">
        <w:rPr>
          <w:rFonts w:ascii="Tahoma" w:hAnsi="Tahoma" w:cs="Tahoma"/>
          <w:sz w:val="20"/>
          <w:szCs w:val="22"/>
        </w:rPr>
        <w:t xml:space="preserve">Подрядчик до заключения Сторонами Договора передал Заказчику денежные средства в размере </w:t>
      </w:r>
      <w:r w:rsidRPr="006D486E">
        <w:rPr>
          <w:rFonts w:ascii="Tahoma" w:hAnsi="Tahoma" w:cs="Tahoma"/>
          <w:b/>
          <w:color w:val="FF0000"/>
          <w:sz w:val="20"/>
          <w:szCs w:val="22"/>
        </w:rPr>
        <w:t>[</w:t>
      </w:r>
      <w:r w:rsidRPr="00450BF5">
        <w:rPr>
          <w:rFonts w:ascii="Tahoma" w:hAnsi="Tahoma" w:cs="Tahoma"/>
          <w:sz w:val="20"/>
          <w:szCs w:val="22"/>
        </w:rPr>
        <w:t>•</w:t>
      </w:r>
      <w:r w:rsidRPr="006D486E">
        <w:rPr>
          <w:rFonts w:ascii="Tahoma" w:hAnsi="Tahoma" w:cs="Tahoma"/>
          <w:b/>
          <w:color w:val="FF0000"/>
          <w:sz w:val="20"/>
          <w:szCs w:val="22"/>
        </w:rPr>
        <w:t>]</w:t>
      </w:r>
      <w:r>
        <w:rPr>
          <w:rFonts w:ascii="Tahoma" w:hAnsi="Tahoma" w:cs="Tahoma"/>
          <w:b/>
          <w:color w:val="FF0000"/>
          <w:sz w:val="20"/>
          <w:szCs w:val="22"/>
        </w:rPr>
        <w:t xml:space="preserve"> </w:t>
      </w:r>
      <w:r w:rsidRPr="00450BF5">
        <w:rPr>
          <w:rFonts w:ascii="Tahoma" w:hAnsi="Tahoma" w:cs="Tahoma"/>
          <w:sz w:val="20"/>
          <w:szCs w:val="22"/>
        </w:rPr>
        <w:t>на весь срок действия Договора.</w:t>
      </w:r>
      <w:r>
        <w:rPr>
          <w:rFonts w:ascii="Tahoma" w:hAnsi="Tahoma" w:cs="Tahoma"/>
          <w:sz w:val="20"/>
          <w:szCs w:val="22"/>
        </w:rPr>
        <w:t xml:space="preserve"> </w:t>
      </w:r>
      <w:r w:rsidRPr="006D486E">
        <w:rPr>
          <w:rFonts w:ascii="Tahoma" w:hAnsi="Tahoma" w:cs="Tahoma"/>
          <w:b/>
          <w:color w:val="FF0000"/>
          <w:sz w:val="20"/>
        </w:rPr>
        <w:t>]</w:t>
      </w:r>
      <w:r>
        <w:rPr>
          <w:rFonts w:ascii="Tahoma" w:hAnsi="Tahoma" w:cs="Tahoma"/>
          <w:b/>
          <w:color w:val="FF0000"/>
          <w:sz w:val="20"/>
        </w:rPr>
        <w:t xml:space="preserve"> /</w:t>
      </w:r>
      <w:r w:rsidRPr="006D486E">
        <w:rPr>
          <w:rFonts w:ascii="Tahoma" w:hAnsi="Tahoma" w:cs="Tahoma"/>
          <w:b/>
          <w:color w:val="FF0000"/>
          <w:sz w:val="20"/>
        </w:rPr>
        <w:t>[</w:t>
      </w:r>
      <w:r>
        <w:rPr>
          <w:rFonts w:ascii="Tahoma" w:hAnsi="Tahoma" w:cs="Tahoma"/>
          <w:b/>
          <w:color w:val="FF0000"/>
          <w:sz w:val="20"/>
        </w:rPr>
        <w:t xml:space="preserve"> </w:t>
      </w:r>
      <w:r w:rsidRPr="00450BF5">
        <w:rPr>
          <w:rFonts w:ascii="Tahoma" w:hAnsi="Tahoma" w:cs="Tahoma"/>
          <w:sz w:val="20"/>
          <w:szCs w:val="22"/>
        </w:rPr>
        <w:t xml:space="preserve">Подрядчик </w:t>
      </w:r>
      <w:r>
        <w:rPr>
          <w:rFonts w:ascii="Tahoma" w:hAnsi="Tahoma" w:cs="Tahoma"/>
          <w:sz w:val="20"/>
          <w:szCs w:val="22"/>
        </w:rPr>
        <w:t>передает</w:t>
      </w:r>
      <w:r w:rsidRPr="00450BF5">
        <w:rPr>
          <w:rFonts w:ascii="Tahoma" w:hAnsi="Tahoma" w:cs="Tahoma"/>
          <w:sz w:val="20"/>
          <w:szCs w:val="22"/>
        </w:rPr>
        <w:t xml:space="preserve"> Заказчику денежные средства на весь срок действия Договора в размере </w:t>
      </w:r>
      <w:r w:rsidRPr="006D486E">
        <w:rPr>
          <w:rFonts w:ascii="Tahoma" w:hAnsi="Tahoma" w:cs="Tahoma"/>
          <w:b/>
          <w:color w:val="FF0000"/>
          <w:sz w:val="20"/>
          <w:szCs w:val="22"/>
        </w:rPr>
        <w:t>[</w:t>
      </w:r>
      <w:r w:rsidRPr="00450BF5">
        <w:rPr>
          <w:rFonts w:ascii="Tahoma" w:hAnsi="Tahoma" w:cs="Tahoma"/>
          <w:sz w:val="20"/>
          <w:szCs w:val="22"/>
        </w:rPr>
        <w:t>•</w:t>
      </w:r>
      <w:r w:rsidRPr="006D486E">
        <w:rPr>
          <w:rFonts w:ascii="Tahoma" w:hAnsi="Tahoma" w:cs="Tahoma"/>
          <w:b/>
          <w:color w:val="FF0000"/>
          <w:sz w:val="20"/>
          <w:szCs w:val="22"/>
        </w:rPr>
        <w:t>]</w:t>
      </w:r>
      <w:r>
        <w:rPr>
          <w:rFonts w:ascii="Tahoma" w:hAnsi="Tahoma" w:cs="Tahoma"/>
          <w:b/>
          <w:color w:val="FF0000"/>
          <w:sz w:val="20"/>
          <w:szCs w:val="22"/>
        </w:rPr>
        <w:t xml:space="preserve"> </w:t>
      </w:r>
      <w:r w:rsidRPr="00F215C1">
        <w:rPr>
          <w:rFonts w:ascii="Tahoma" w:hAnsi="Tahoma" w:cs="Tahoma"/>
          <w:sz w:val="20"/>
          <w:szCs w:val="22"/>
        </w:rPr>
        <w:t>в течение</w:t>
      </w:r>
      <w:r>
        <w:rPr>
          <w:rFonts w:ascii="Tahoma" w:hAnsi="Tahoma" w:cs="Tahoma"/>
          <w:b/>
          <w:color w:val="FF0000"/>
          <w:sz w:val="20"/>
          <w:szCs w:val="22"/>
        </w:rPr>
        <w:t xml:space="preserve"> </w:t>
      </w:r>
      <w:r w:rsidRPr="006D486E">
        <w:rPr>
          <w:rFonts w:ascii="Tahoma" w:hAnsi="Tahoma" w:cs="Tahoma"/>
          <w:b/>
          <w:color w:val="FF0000"/>
          <w:sz w:val="20"/>
          <w:szCs w:val="22"/>
        </w:rPr>
        <w:t>[</w:t>
      </w:r>
      <w:r w:rsidRPr="00450BF5">
        <w:rPr>
          <w:rFonts w:ascii="Tahoma" w:hAnsi="Tahoma" w:cs="Tahoma"/>
          <w:sz w:val="20"/>
          <w:szCs w:val="22"/>
        </w:rPr>
        <w:t>•</w:t>
      </w:r>
      <w:r w:rsidRPr="006D486E">
        <w:rPr>
          <w:rFonts w:ascii="Tahoma" w:hAnsi="Tahoma" w:cs="Tahoma"/>
          <w:b/>
          <w:color w:val="FF0000"/>
          <w:sz w:val="20"/>
          <w:szCs w:val="22"/>
        </w:rPr>
        <w:t>]</w:t>
      </w:r>
      <w:r>
        <w:rPr>
          <w:rFonts w:ascii="Tahoma" w:hAnsi="Tahoma" w:cs="Tahoma"/>
          <w:b/>
          <w:color w:val="FF0000"/>
          <w:sz w:val="20"/>
          <w:szCs w:val="22"/>
        </w:rPr>
        <w:t xml:space="preserve"> </w:t>
      </w:r>
      <w:r>
        <w:rPr>
          <w:rFonts w:ascii="Tahoma" w:hAnsi="Tahoma" w:cs="Tahoma"/>
          <w:sz w:val="20"/>
          <w:szCs w:val="22"/>
        </w:rPr>
        <w:t>с даты</w:t>
      </w:r>
      <w:r w:rsidRPr="00450BF5">
        <w:rPr>
          <w:rFonts w:ascii="Tahoma" w:hAnsi="Tahoma" w:cs="Tahoma"/>
          <w:sz w:val="20"/>
          <w:szCs w:val="22"/>
        </w:rPr>
        <w:t xml:space="preserve"> заключения Сторонами Договора.</w:t>
      </w:r>
      <w:r>
        <w:rPr>
          <w:rFonts w:ascii="Tahoma" w:hAnsi="Tahoma" w:cs="Tahoma"/>
          <w:b/>
          <w:color w:val="FF0000"/>
          <w:sz w:val="20"/>
        </w:rPr>
        <w:t xml:space="preserve"> </w:t>
      </w:r>
      <w:r w:rsidRPr="006D486E">
        <w:rPr>
          <w:rFonts w:ascii="Tahoma" w:hAnsi="Tahoma" w:cs="Tahoma"/>
          <w:b/>
          <w:color w:val="FF0000"/>
          <w:sz w:val="20"/>
        </w:rPr>
        <w:t>]</w:t>
      </w:r>
    </w:p>
    <w:p w14:paraId="3F3FA81F" w14:textId="71F6258A" w:rsidR="00E95FF4" w:rsidRPr="00DD7155" w:rsidRDefault="00E95FF4" w:rsidP="00E95FF4">
      <w:pPr>
        <w:pStyle w:val="1112"/>
        <w:numPr>
          <w:ilvl w:val="2"/>
          <w:numId w:val="13"/>
        </w:numPr>
        <w:spacing w:before="120" w:after="240"/>
        <w:ind w:left="142" w:hanging="1135"/>
        <w:rPr>
          <w:rFonts w:ascii="Tahoma" w:hAnsi="Tahoma" w:cs="Tahoma"/>
          <w:sz w:val="20"/>
        </w:rPr>
      </w:pPr>
      <w:r w:rsidRPr="00DD7155">
        <w:rPr>
          <w:rFonts w:ascii="Tahoma" w:hAnsi="Tahoma" w:cs="Tahoma"/>
          <w:sz w:val="20"/>
        </w:rPr>
        <w:t>Заказчик удовлетворяет за счет Обеспечительного платежа свои требования к Подрядчику, в т.ч. о:</w:t>
      </w:r>
    </w:p>
    <w:p w14:paraId="08217785" w14:textId="77777777" w:rsidR="00E95FF4" w:rsidRPr="00DD7155" w:rsidRDefault="00E95FF4" w:rsidP="00E95FF4">
      <w:pPr>
        <w:pStyle w:val="afff1"/>
        <w:numPr>
          <w:ilvl w:val="0"/>
          <w:numId w:val="33"/>
        </w:numPr>
        <w:tabs>
          <w:tab w:val="left" w:pos="428"/>
        </w:tabs>
        <w:spacing w:before="120" w:after="240"/>
        <w:ind w:left="145" w:firstLine="0"/>
        <w:rPr>
          <w:rFonts w:ascii="Tahoma" w:hAnsi="Tahoma" w:cs="Tahoma"/>
          <w:sz w:val="20"/>
        </w:rPr>
      </w:pPr>
      <w:r w:rsidRPr="00DD7155">
        <w:rPr>
          <w:rFonts w:ascii="Tahoma" w:hAnsi="Tahoma" w:cs="Tahoma"/>
          <w:sz w:val="20"/>
        </w:rPr>
        <w:t>соразмерном уменьшении Цены Договора;</w:t>
      </w:r>
    </w:p>
    <w:p w14:paraId="06F2DD05" w14:textId="77777777" w:rsidR="00E95FF4" w:rsidRPr="00DD7155" w:rsidRDefault="00E95FF4" w:rsidP="00E95FF4">
      <w:pPr>
        <w:pStyle w:val="afff1"/>
        <w:numPr>
          <w:ilvl w:val="0"/>
          <w:numId w:val="33"/>
        </w:numPr>
        <w:tabs>
          <w:tab w:val="left" w:pos="428"/>
        </w:tabs>
        <w:spacing w:before="120" w:after="240"/>
        <w:ind w:left="145" w:firstLine="0"/>
        <w:rPr>
          <w:rFonts w:ascii="Tahoma" w:hAnsi="Tahoma" w:cs="Tahoma"/>
          <w:sz w:val="20"/>
        </w:rPr>
      </w:pPr>
      <w:r w:rsidRPr="00DD7155">
        <w:rPr>
          <w:rFonts w:ascii="Tahoma" w:hAnsi="Tahoma" w:cs="Tahoma"/>
          <w:sz w:val="20"/>
        </w:rPr>
        <w:t xml:space="preserve">возмещении расходов на устранение недостатков; </w:t>
      </w:r>
    </w:p>
    <w:p w14:paraId="2E15C908" w14:textId="77777777" w:rsidR="00E95FF4" w:rsidRPr="00DD7155" w:rsidRDefault="00E95FF4" w:rsidP="00E95FF4">
      <w:pPr>
        <w:pStyle w:val="afff1"/>
        <w:numPr>
          <w:ilvl w:val="0"/>
          <w:numId w:val="33"/>
        </w:numPr>
        <w:tabs>
          <w:tab w:val="left" w:pos="428"/>
        </w:tabs>
        <w:spacing w:before="120" w:after="240"/>
        <w:ind w:left="145" w:firstLine="0"/>
        <w:rPr>
          <w:rFonts w:ascii="Tahoma" w:hAnsi="Tahoma" w:cs="Tahoma"/>
          <w:sz w:val="20"/>
        </w:rPr>
      </w:pPr>
      <w:r w:rsidRPr="00DD7155">
        <w:rPr>
          <w:rFonts w:ascii="Tahoma" w:hAnsi="Tahoma" w:cs="Tahoma"/>
          <w:sz w:val="20"/>
        </w:rPr>
        <w:t>выплате неустойки;</w:t>
      </w:r>
    </w:p>
    <w:p w14:paraId="62B60D0B" w14:textId="77777777" w:rsidR="00DC4E8C" w:rsidRDefault="00E95FF4" w:rsidP="00E95FF4">
      <w:pPr>
        <w:pStyle w:val="afff1"/>
        <w:numPr>
          <w:ilvl w:val="0"/>
          <w:numId w:val="33"/>
        </w:numPr>
        <w:tabs>
          <w:tab w:val="left" w:pos="428"/>
        </w:tabs>
        <w:spacing w:before="120" w:after="240"/>
        <w:ind w:left="145" w:firstLine="0"/>
        <w:rPr>
          <w:rFonts w:ascii="Tahoma" w:hAnsi="Tahoma" w:cs="Tahoma"/>
          <w:sz w:val="20"/>
        </w:rPr>
      </w:pPr>
      <w:r w:rsidRPr="00DD7155">
        <w:rPr>
          <w:rFonts w:ascii="Tahoma" w:hAnsi="Tahoma" w:cs="Tahoma"/>
          <w:sz w:val="20"/>
        </w:rPr>
        <w:t>компенсации убытков</w:t>
      </w:r>
      <w:r w:rsidR="00DC4E8C">
        <w:rPr>
          <w:rFonts w:ascii="Tahoma" w:hAnsi="Tahoma" w:cs="Tahoma"/>
          <w:sz w:val="20"/>
        </w:rPr>
        <w:t>;</w:t>
      </w:r>
    </w:p>
    <w:p w14:paraId="14CE04EF" w14:textId="5A9A51F0" w:rsidR="00E95FF4" w:rsidRPr="00DD7155" w:rsidRDefault="00303AA6" w:rsidP="00E95FF4">
      <w:pPr>
        <w:pStyle w:val="afff1"/>
        <w:numPr>
          <w:ilvl w:val="0"/>
          <w:numId w:val="33"/>
        </w:numPr>
        <w:tabs>
          <w:tab w:val="left" w:pos="428"/>
        </w:tabs>
        <w:spacing w:before="120" w:after="240"/>
        <w:ind w:left="145" w:firstLine="0"/>
        <w:rPr>
          <w:rFonts w:ascii="Tahoma" w:hAnsi="Tahoma" w:cs="Tahoma"/>
          <w:sz w:val="20"/>
        </w:rPr>
      </w:pPr>
      <w:r>
        <w:rPr>
          <w:rFonts w:ascii="Tahoma" w:hAnsi="Tahoma" w:cs="Tahoma"/>
          <w:sz w:val="20"/>
        </w:rPr>
        <w:t xml:space="preserve">возврате </w:t>
      </w:r>
      <w:r w:rsidR="00DC4E8C">
        <w:rPr>
          <w:rFonts w:ascii="Tahoma" w:hAnsi="Tahoma" w:cs="Tahoma"/>
          <w:sz w:val="20"/>
        </w:rPr>
        <w:t>неосновательно</w:t>
      </w:r>
      <w:r>
        <w:rPr>
          <w:rFonts w:ascii="Tahoma" w:hAnsi="Tahoma" w:cs="Tahoma"/>
          <w:sz w:val="20"/>
        </w:rPr>
        <w:t>го</w:t>
      </w:r>
      <w:r w:rsidR="00DC4E8C">
        <w:rPr>
          <w:rFonts w:ascii="Tahoma" w:hAnsi="Tahoma" w:cs="Tahoma"/>
          <w:sz w:val="20"/>
        </w:rPr>
        <w:t xml:space="preserve"> обогащени</w:t>
      </w:r>
      <w:r>
        <w:rPr>
          <w:rFonts w:ascii="Tahoma" w:hAnsi="Tahoma" w:cs="Tahoma"/>
          <w:sz w:val="20"/>
        </w:rPr>
        <w:t>я</w:t>
      </w:r>
      <w:r w:rsidR="00E95FF4" w:rsidRPr="00DD7155">
        <w:rPr>
          <w:rFonts w:ascii="Tahoma" w:hAnsi="Tahoma" w:cs="Tahoma"/>
          <w:sz w:val="20"/>
        </w:rPr>
        <w:t>.</w:t>
      </w:r>
    </w:p>
    <w:p w14:paraId="1DCC2B10" w14:textId="2BBA8343" w:rsidR="00E95FF4" w:rsidRPr="00DD7155" w:rsidRDefault="00E95FF4" w:rsidP="00E95FF4">
      <w:pPr>
        <w:pStyle w:val="1112"/>
        <w:numPr>
          <w:ilvl w:val="2"/>
          <w:numId w:val="13"/>
        </w:numPr>
        <w:spacing w:before="120" w:after="240"/>
        <w:ind w:left="142" w:hanging="1135"/>
        <w:rPr>
          <w:rFonts w:ascii="Tahoma" w:hAnsi="Tahoma" w:cs="Tahoma"/>
          <w:sz w:val="20"/>
        </w:rPr>
      </w:pPr>
      <w:r w:rsidRPr="00DD7155">
        <w:rPr>
          <w:rFonts w:ascii="Tahoma" w:hAnsi="Tahoma" w:cs="Tahoma"/>
          <w:sz w:val="20"/>
        </w:rPr>
        <w:t>Подрядчик восстанавливает размер обеспечительного платежа в течение 10 р.д. с момента получения от Заказчика документально обоснованных требований</w:t>
      </w:r>
      <w:r w:rsidR="00B9634B">
        <w:rPr>
          <w:rFonts w:ascii="Tahoma" w:hAnsi="Tahoma" w:cs="Tahoma"/>
          <w:sz w:val="20"/>
        </w:rPr>
        <w:t xml:space="preserve"> об использовании обеспечительного платежа</w:t>
      </w:r>
      <w:r w:rsidRPr="00DD7155">
        <w:rPr>
          <w:rFonts w:ascii="Tahoma" w:hAnsi="Tahoma" w:cs="Tahoma"/>
          <w:sz w:val="20"/>
        </w:rPr>
        <w:t>.</w:t>
      </w:r>
    </w:p>
    <w:p w14:paraId="31CEF295" w14:textId="5B6B23E5" w:rsidR="001573BD" w:rsidRPr="00DD7155" w:rsidRDefault="001573BD" w:rsidP="00E95FF4">
      <w:pPr>
        <w:pStyle w:val="1112"/>
        <w:spacing w:before="120" w:after="240"/>
        <w:ind w:left="142"/>
        <w:rPr>
          <w:rFonts w:ascii="Tahoma" w:hAnsi="Tahoma" w:cs="Tahoma"/>
          <w:sz w:val="20"/>
        </w:rPr>
      </w:pPr>
      <w:r w:rsidRPr="00DD7155">
        <w:rPr>
          <w:rFonts w:ascii="Tahoma" w:hAnsi="Tahoma" w:cs="Tahoma"/>
          <w:sz w:val="20"/>
        </w:rPr>
        <w:t xml:space="preserve">Невосстановление обеспечительного платежа признается </w:t>
      </w:r>
      <w:r w:rsidR="00E95FF4" w:rsidRPr="00DD7155">
        <w:rPr>
          <w:rFonts w:ascii="Tahoma" w:hAnsi="Tahoma" w:cs="Tahoma"/>
          <w:sz w:val="20"/>
        </w:rPr>
        <w:t>С</w:t>
      </w:r>
      <w:r w:rsidRPr="00DD7155">
        <w:rPr>
          <w:rFonts w:ascii="Tahoma" w:hAnsi="Tahoma" w:cs="Tahoma"/>
          <w:sz w:val="20"/>
        </w:rPr>
        <w:t xml:space="preserve">ущественным нарушением Договора. </w:t>
      </w:r>
    </w:p>
    <w:p w14:paraId="1ED78E80" w14:textId="6D67EE49" w:rsidR="00F468A3" w:rsidRPr="00DD7155" w:rsidRDefault="00F468A3" w:rsidP="00F468A3">
      <w:pPr>
        <w:pStyle w:val="1112"/>
        <w:numPr>
          <w:ilvl w:val="2"/>
          <w:numId w:val="13"/>
        </w:numPr>
        <w:spacing w:before="120" w:after="240"/>
        <w:ind w:left="142" w:hanging="1135"/>
        <w:rPr>
          <w:rFonts w:ascii="Tahoma" w:hAnsi="Tahoma" w:cs="Tahoma"/>
          <w:sz w:val="20"/>
        </w:rPr>
      </w:pPr>
      <w:r w:rsidRPr="00DD7155">
        <w:rPr>
          <w:rFonts w:ascii="Tahoma" w:hAnsi="Tahoma" w:cs="Tahoma"/>
          <w:b/>
          <w:sz w:val="20"/>
          <w:u w:color="FF0000"/>
        </w:rPr>
        <w:t>ЗАМЕНА ОБЕСПЕЧИТЕЛЬНОГО ПЛАТЕЖА НА НЕЗАВИСИМУЮ ГАРАНТИЮ</w:t>
      </w:r>
    </w:p>
    <w:p w14:paraId="54B78832" w14:textId="53B9EA24" w:rsidR="00F468A3" w:rsidRPr="00DD7155" w:rsidRDefault="00F468A3" w:rsidP="00F468A3">
      <w:pPr>
        <w:pStyle w:val="afff1"/>
        <w:spacing w:before="120" w:after="240"/>
        <w:ind w:left="142"/>
        <w:rPr>
          <w:rFonts w:ascii="Tahoma" w:hAnsi="Tahoma" w:cs="Tahoma"/>
          <w:sz w:val="20"/>
        </w:rPr>
      </w:pPr>
      <w:r w:rsidRPr="00DD7155">
        <w:rPr>
          <w:rFonts w:ascii="Tahoma" w:hAnsi="Tahoma" w:cs="Tahoma"/>
          <w:sz w:val="20"/>
        </w:rPr>
        <w:t>Требования к независимым гарантиям установлены Договором и разделом о независимых гарантиях (Приложение №2) Общих условий договоров.</w:t>
      </w:r>
      <w:r w:rsidR="008B1666" w:rsidRPr="008B1666">
        <w:rPr>
          <w:rFonts w:ascii="Tahoma" w:hAnsi="Tahoma" w:cs="Tahoma"/>
          <w:sz w:val="20"/>
        </w:rPr>
        <w:t xml:space="preserve"> </w:t>
      </w:r>
      <w:r w:rsidR="008B1666" w:rsidRPr="00DD7155">
        <w:rPr>
          <w:rFonts w:ascii="Tahoma" w:hAnsi="Tahoma" w:cs="Tahoma"/>
          <w:sz w:val="20"/>
        </w:rPr>
        <w:t xml:space="preserve">Формы независимых гарантий указаны в </w:t>
      </w:r>
      <w:r w:rsidR="008B1666">
        <w:rPr>
          <w:rFonts w:ascii="Tahoma" w:hAnsi="Tahoma" w:cs="Tahoma"/>
          <w:sz w:val="20"/>
        </w:rPr>
        <w:t>Сборнике</w:t>
      </w:r>
      <w:r w:rsidR="008B1666" w:rsidRPr="00DD7155">
        <w:rPr>
          <w:rFonts w:ascii="Tahoma" w:hAnsi="Tahoma" w:cs="Tahoma"/>
          <w:sz w:val="20"/>
        </w:rPr>
        <w:t xml:space="preserve"> </w:t>
      </w:r>
      <w:r w:rsidR="00DD67BD">
        <w:rPr>
          <w:rFonts w:ascii="Tahoma" w:hAnsi="Tahoma" w:cs="Tahoma"/>
          <w:sz w:val="20"/>
          <w:szCs w:val="20"/>
        </w:rPr>
        <w:t>приложений к договорам</w:t>
      </w:r>
      <w:r w:rsidR="008B1666" w:rsidRPr="00DD7155">
        <w:rPr>
          <w:rFonts w:ascii="Tahoma" w:hAnsi="Tahoma" w:cs="Tahoma"/>
          <w:sz w:val="20"/>
          <w:szCs w:val="20"/>
        </w:rPr>
        <w:t>.</w:t>
      </w:r>
    </w:p>
    <w:p w14:paraId="1FF0BCB5" w14:textId="62A38CB6" w:rsidR="00F468A3" w:rsidRPr="00DD7155" w:rsidRDefault="00F468A3" w:rsidP="00F468A3">
      <w:pPr>
        <w:pStyle w:val="1112"/>
        <w:spacing w:before="120" w:after="240"/>
        <w:ind w:left="142"/>
        <w:rPr>
          <w:rFonts w:ascii="Tahoma" w:hAnsi="Tahoma" w:cs="Tahoma"/>
          <w:sz w:val="20"/>
        </w:rPr>
      </w:pPr>
      <w:r w:rsidRPr="00DD7155">
        <w:rPr>
          <w:rFonts w:ascii="Tahoma" w:hAnsi="Tahoma" w:cs="Tahoma"/>
          <w:sz w:val="20"/>
        </w:rPr>
        <w:t>Подрядчик вправе заменить Обеспечительный платеж на независимую гарантию исполнения обязательств с согласия Заказчика</w:t>
      </w:r>
      <w:r w:rsidR="008B10F4">
        <w:rPr>
          <w:rFonts w:ascii="Tahoma" w:hAnsi="Tahoma" w:cs="Tahoma"/>
          <w:sz w:val="20"/>
        </w:rPr>
        <w:t>:</w:t>
      </w:r>
    </w:p>
    <w:p w14:paraId="71843DB9" w14:textId="0A9E32FB" w:rsidR="00F468A3" w:rsidRPr="00DD7155" w:rsidRDefault="00F468A3" w:rsidP="00F468A3">
      <w:pPr>
        <w:pStyle w:val="afff1"/>
        <w:numPr>
          <w:ilvl w:val="0"/>
          <w:numId w:val="50"/>
        </w:numPr>
        <w:rPr>
          <w:rFonts w:ascii="Tahoma" w:hAnsi="Tahoma" w:cs="Tahoma"/>
          <w:sz w:val="20"/>
        </w:rPr>
      </w:pPr>
      <w:r w:rsidRPr="00DD7155">
        <w:rPr>
          <w:rFonts w:ascii="Tahoma" w:hAnsi="Tahoma" w:cs="Tahoma"/>
          <w:sz w:val="20"/>
        </w:rPr>
        <w:t>на сумму Обеспечительного платежа,</w:t>
      </w:r>
    </w:p>
    <w:p w14:paraId="7940D777" w14:textId="6D464E35" w:rsidR="00F468A3" w:rsidRPr="00DD7155" w:rsidRDefault="00F468A3" w:rsidP="00F468A3">
      <w:pPr>
        <w:pStyle w:val="afff1"/>
        <w:numPr>
          <w:ilvl w:val="0"/>
          <w:numId w:val="50"/>
        </w:numPr>
        <w:rPr>
          <w:rFonts w:ascii="Tahoma" w:hAnsi="Tahoma" w:cs="Tahoma"/>
          <w:sz w:val="20"/>
        </w:rPr>
      </w:pPr>
      <w:r w:rsidRPr="00DD7155">
        <w:rPr>
          <w:rFonts w:ascii="Tahoma" w:hAnsi="Tahoma" w:cs="Tahoma"/>
          <w:sz w:val="20"/>
        </w:rPr>
        <w:t xml:space="preserve">имеющую срок действия, истекающий не ранее </w:t>
      </w:r>
      <w:r w:rsidR="00526E69" w:rsidRPr="00526E69">
        <w:rPr>
          <w:rFonts w:ascii="Tahoma" w:hAnsi="Tahoma" w:cs="Tahoma"/>
          <w:b/>
          <w:color w:val="FF0000"/>
          <w:sz w:val="20"/>
          <w:u w:color="FF0000"/>
        </w:rPr>
        <w:t>[</w:t>
      </w:r>
      <w:r w:rsidRPr="00DD7155">
        <w:rPr>
          <w:rFonts w:ascii="Tahoma" w:hAnsi="Tahoma" w:cs="Tahoma"/>
          <w:sz w:val="20"/>
        </w:rPr>
        <w:t>конечного срока выполнения Работ по Договору/</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fldChar w:fldCharType="begin"/>
      </w:r>
      <w:r w:rsidRPr="00DD7155">
        <w:rPr>
          <w:rFonts w:ascii="Tahoma" w:hAnsi="Tahoma" w:cs="Tahoma"/>
          <w:sz w:val="20"/>
        </w:rPr>
        <w:instrText xml:space="preserve"> NOTEREF _Ref161134889 \f \h  \* MERGEFORMAT </w:instrText>
      </w:r>
      <w:r w:rsidRPr="00DD7155">
        <w:rPr>
          <w:rFonts w:ascii="Tahoma" w:hAnsi="Tahoma" w:cs="Tahoma"/>
          <w:sz w:val="20"/>
        </w:rPr>
      </w:r>
      <w:r w:rsidRPr="00DD7155">
        <w:rPr>
          <w:rFonts w:ascii="Tahoma" w:hAnsi="Tahoma" w:cs="Tahoma"/>
          <w:sz w:val="20"/>
        </w:rPr>
        <w:fldChar w:fldCharType="separate"/>
      </w:r>
      <w:r w:rsidR="007348AF" w:rsidRPr="00F16DDB">
        <w:rPr>
          <w:rStyle w:val="ad"/>
          <w:rFonts w:ascii="Tahoma" w:hAnsi="Tahoma" w:cs="Tahoma"/>
          <w:sz w:val="20"/>
        </w:rPr>
        <w:t>169</w:t>
      </w:r>
      <w:r w:rsidRPr="00DD7155">
        <w:rPr>
          <w:rFonts w:ascii="Tahoma" w:hAnsi="Tahoma" w:cs="Tahoma"/>
          <w:sz w:val="20"/>
        </w:rPr>
        <w:fldChar w:fldCharType="end"/>
      </w:r>
      <w:r w:rsidRPr="00DD7155">
        <w:rPr>
          <w:rFonts w:ascii="Tahoma" w:hAnsi="Tahoma" w:cs="Tahoma"/>
          <w:sz w:val="20"/>
        </w:rPr>
        <w:t xml:space="preserve"> Объекту</w:t>
      </w:r>
      <w:r w:rsidR="005E7C46"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указанному в п.</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Договора/ Приложении Календарный план</w:t>
      </w:r>
      <w:r w:rsidR="00526E69" w:rsidRPr="00526E69">
        <w:rPr>
          <w:rFonts w:ascii="Tahoma" w:hAnsi="Tahoma" w:cs="Tahoma"/>
          <w:b/>
          <w:color w:val="FF0000"/>
          <w:sz w:val="20"/>
        </w:rPr>
        <w:t>]</w:t>
      </w:r>
      <w:r w:rsidRPr="00DD7155">
        <w:rPr>
          <w:rStyle w:val="ad"/>
          <w:rFonts w:ascii="Tahoma" w:hAnsi="Tahoma" w:cs="Tahoma"/>
          <w:sz w:val="20"/>
        </w:rPr>
        <w:footnoteReference w:id="221"/>
      </w:r>
      <w:r w:rsidR="00526E69" w:rsidRPr="00526E69">
        <w:rPr>
          <w:rFonts w:ascii="Tahoma" w:hAnsi="Tahoma" w:cs="Tahoma"/>
          <w:b/>
          <w:color w:val="FF0000"/>
          <w:sz w:val="20"/>
        </w:rPr>
        <w:t>]</w:t>
      </w:r>
      <w:r w:rsidRPr="00DD7155">
        <w:rPr>
          <w:rStyle w:val="ad"/>
          <w:rFonts w:ascii="Tahoma" w:hAnsi="Tahoma" w:cs="Tahoma"/>
          <w:sz w:val="20"/>
        </w:rPr>
        <w:footnoteReference w:id="222"/>
      </w:r>
      <w:r w:rsidRPr="00DD7155">
        <w:rPr>
          <w:rFonts w:ascii="Tahoma" w:hAnsi="Tahoma" w:cs="Tahoma"/>
          <w:sz w:val="20"/>
        </w:rPr>
        <w:t xml:space="preserve">, плюс Дополнительный период. </w:t>
      </w:r>
    </w:p>
    <w:p w14:paraId="4796FAC6" w14:textId="242D8660" w:rsidR="00F468A3" w:rsidRDefault="00F468A3" w:rsidP="00A455F3">
      <w:pPr>
        <w:pStyle w:val="1112"/>
        <w:numPr>
          <w:ilvl w:val="0"/>
          <w:numId w:val="50"/>
        </w:numPr>
        <w:tabs>
          <w:tab w:val="left" w:pos="284"/>
          <w:tab w:val="left" w:pos="924"/>
        </w:tabs>
        <w:spacing w:before="120" w:after="240"/>
        <w:rPr>
          <w:rFonts w:ascii="Tahoma" w:hAnsi="Tahoma" w:cs="Tahoma"/>
          <w:sz w:val="20"/>
        </w:rPr>
      </w:pPr>
      <w:r w:rsidRPr="00EA75E6">
        <w:rPr>
          <w:rFonts w:ascii="Tahoma" w:hAnsi="Tahoma" w:cs="Tahoma"/>
          <w:sz w:val="20"/>
        </w:rPr>
        <w:t xml:space="preserve">Дополнительный период: </w:t>
      </w:r>
      <w:r w:rsidR="00526E69" w:rsidRPr="00526E69">
        <w:rPr>
          <w:rFonts w:ascii="Tahoma" w:hAnsi="Tahoma" w:cs="Tahoma"/>
          <w:b/>
          <w:color w:val="FF0000"/>
          <w:sz w:val="18"/>
          <w:u w:color="FF0000"/>
        </w:rPr>
        <w:t>[</w:t>
      </w:r>
      <w:r w:rsidR="00EA75E6" w:rsidRPr="00EA75E6">
        <w:rPr>
          <w:rFonts w:ascii="Tahoma" w:hAnsi="Tahoma" w:cs="Tahoma"/>
          <w:sz w:val="20"/>
        </w:rPr>
        <w:t>45</w:t>
      </w:r>
      <w:r w:rsidR="00526E69" w:rsidRPr="00526E69">
        <w:rPr>
          <w:rFonts w:ascii="Tahoma" w:hAnsi="Tahoma" w:cs="Tahoma"/>
          <w:b/>
          <w:color w:val="FF0000"/>
          <w:sz w:val="20"/>
        </w:rPr>
        <w:t>]</w:t>
      </w:r>
      <w:r w:rsidR="00EA75E6" w:rsidRPr="00EA75E6">
        <w:rPr>
          <w:rFonts w:ascii="Tahoma" w:hAnsi="Tahoma" w:cs="Tahoma"/>
          <w:b/>
          <w:color w:val="FF0000"/>
          <w:sz w:val="20"/>
        </w:rPr>
        <w:t>/</w:t>
      </w:r>
      <w:r w:rsidR="00EA75E6" w:rsidRPr="00EA75E6">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A75E6" w:rsidRPr="00EA75E6">
        <w:rPr>
          <w:rFonts w:ascii="Tahoma" w:hAnsi="Tahoma" w:cs="Tahoma"/>
          <w:sz w:val="20"/>
        </w:rPr>
        <w:t>•</w:t>
      </w:r>
      <w:r w:rsidR="00526E69" w:rsidRPr="00526E69">
        <w:rPr>
          <w:rFonts w:ascii="Tahoma" w:hAnsi="Tahoma" w:cs="Tahoma"/>
          <w:b/>
          <w:color w:val="FF0000"/>
          <w:sz w:val="20"/>
        </w:rPr>
        <w:t>]</w:t>
      </w:r>
      <w:r w:rsidRPr="00EA75E6">
        <w:rPr>
          <w:rFonts w:ascii="Tahoma" w:hAnsi="Tahoma" w:cs="Tahoma"/>
          <w:sz w:val="20"/>
        </w:rPr>
        <w:t xml:space="preserve"> р.д.</w:t>
      </w:r>
      <w:r w:rsidRPr="00DD7155">
        <w:rPr>
          <w:rFonts w:ascii="Tahoma" w:hAnsi="Tahoma" w:cs="Tahoma"/>
          <w:sz w:val="20"/>
          <w:vertAlign w:val="superscript"/>
        </w:rPr>
        <w:footnoteReference w:id="223"/>
      </w:r>
    </w:p>
    <w:p w14:paraId="0188D2AB" w14:textId="32316AF6" w:rsidR="00B54463" w:rsidRPr="00B54463" w:rsidRDefault="00B54463" w:rsidP="00A455F3">
      <w:pPr>
        <w:pStyle w:val="1112"/>
        <w:numPr>
          <w:ilvl w:val="0"/>
          <w:numId w:val="50"/>
        </w:numPr>
        <w:tabs>
          <w:tab w:val="left" w:pos="284"/>
          <w:tab w:val="left" w:pos="924"/>
        </w:tabs>
        <w:spacing w:before="120" w:after="240"/>
        <w:rPr>
          <w:rFonts w:ascii="Tahoma" w:hAnsi="Tahoma" w:cs="Tahoma"/>
          <w:sz w:val="20"/>
          <w:szCs w:val="20"/>
        </w:rPr>
      </w:pPr>
      <w:r w:rsidRPr="00B54463">
        <w:rPr>
          <w:rFonts w:ascii="Tahoma" w:hAnsi="Tahoma" w:cs="Tahoma"/>
          <w:sz w:val="20"/>
          <w:szCs w:val="20"/>
        </w:rPr>
        <w:t xml:space="preserve">составленную по форме </w:t>
      </w:r>
      <w:r w:rsidRPr="00B54463">
        <w:rPr>
          <w:rFonts w:ascii="Tahoma" w:hAnsi="Tahoma" w:cs="Tahoma"/>
          <w:color w:val="FF0000"/>
          <w:sz w:val="20"/>
          <w:szCs w:val="20"/>
        </w:rPr>
        <w:t>[</w:t>
      </w:r>
      <w:r w:rsidRPr="00B54463">
        <w:rPr>
          <w:rFonts w:ascii="Tahoma" w:hAnsi="Tahoma" w:cs="Tahoma"/>
          <w:sz w:val="20"/>
          <w:szCs w:val="20"/>
        </w:rPr>
        <w:t xml:space="preserve"> «Независимая гарантия исполнения обязательств» </w:t>
      </w:r>
      <w:r w:rsidRPr="00B54463">
        <w:rPr>
          <w:rFonts w:ascii="Tahoma" w:hAnsi="Tahoma" w:cs="Tahoma"/>
          <w:color w:val="FF0000"/>
          <w:sz w:val="20"/>
          <w:szCs w:val="20"/>
        </w:rPr>
        <w:t xml:space="preserve">] / [ </w:t>
      </w:r>
      <w:r w:rsidRPr="00B54463">
        <w:rPr>
          <w:rFonts w:ascii="Tahoma" w:hAnsi="Tahoma" w:cs="Tahoma"/>
          <w:sz w:val="20"/>
          <w:szCs w:val="20"/>
        </w:rPr>
        <w:t xml:space="preserve">«Независимая гарантия исполнения обязательств в гарантийный период» </w:t>
      </w:r>
      <w:r w:rsidRPr="00B54463">
        <w:rPr>
          <w:rFonts w:ascii="Tahoma" w:hAnsi="Tahoma" w:cs="Tahoma"/>
          <w:color w:val="FF0000"/>
          <w:sz w:val="20"/>
          <w:szCs w:val="20"/>
        </w:rPr>
        <w:t>]</w:t>
      </w:r>
    </w:p>
    <w:p w14:paraId="7AA23BCE" w14:textId="65DF83D8" w:rsidR="00F468A3" w:rsidRPr="00DD7155" w:rsidRDefault="00F468A3" w:rsidP="00FB6C08">
      <w:pPr>
        <w:spacing w:before="120" w:after="240"/>
        <w:ind w:left="142" w:hanging="709"/>
        <w:rPr>
          <w:rFonts w:ascii="Tahoma" w:hAnsi="Tahoma" w:cs="Tahoma"/>
          <w:sz w:val="20"/>
        </w:rPr>
      </w:pPr>
      <w:r w:rsidRPr="00DD7155">
        <w:rPr>
          <w:rFonts w:ascii="Tahoma" w:hAnsi="Tahoma" w:cs="Tahoma"/>
          <w:sz w:val="20"/>
        </w:rPr>
        <w:tab/>
        <w:t>Заказчик осуществляет указанные в разделе «Порядок расчетов» платежи при условии предоставления Подрядчиком независимой гарантии исполнения обязательств в соответствии с настоящим пунктом.</w:t>
      </w:r>
    </w:p>
    <w:tbl>
      <w:tblPr>
        <w:tblStyle w:val="17"/>
        <w:tblW w:w="10505"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4"/>
        <w:gridCol w:w="9353"/>
        <w:gridCol w:w="9"/>
        <w:gridCol w:w="9"/>
      </w:tblGrid>
      <w:tr w:rsidR="00F468A3" w:rsidRPr="00DD7155" w14:paraId="20910056" w14:textId="77777777" w:rsidTr="004808C8">
        <w:trPr>
          <w:gridAfter w:val="1"/>
          <w:wAfter w:w="9" w:type="dxa"/>
          <w:trHeight w:val="280"/>
        </w:trPr>
        <w:tc>
          <w:tcPr>
            <w:tcW w:w="1134" w:type="dxa"/>
          </w:tcPr>
          <w:p w14:paraId="55F1770B" w14:textId="77777777" w:rsidR="00F468A3" w:rsidRPr="00DD7155" w:rsidRDefault="00F468A3" w:rsidP="004808C8">
            <w:pPr>
              <w:pStyle w:val="afff1"/>
              <w:numPr>
                <w:ilvl w:val="1"/>
                <w:numId w:val="13"/>
              </w:numPr>
              <w:spacing w:before="120" w:after="240"/>
              <w:ind w:left="142" w:hanging="142"/>
              <w:rPr>
                <w:rFonts w:ascii="Tahoma" w:hAnsi="Tahoma" w:cs="Tahoma"/>
                <w:b/>
                <w:color w:val="FF0000"/>
                <w:sz w:val="20"/>
                <w:u w:color="FF0000"/>
              </w:rPr>
            </w:pPr>
          </w:p>
        </w:tc>
        <w:tc>
          <w:tcPr>
            <w:tcW w:w="9362" w:type="dxa"/>
            <w:gridSpan w:val="2"/>
            <w:shd w:val="clear" w:color="auto" w:fill="F2F2F2" w:themeFill="background1" w:themeFillShade="F2"/>
          </w:tcPr>
          <w:p w14:paraId="2B70C70D" w14:textId="1A8A38E1" w:rsidR="00F468A3" w:rsidRPr="00DD7155" w:rsidRDefault="00F468A3" w:rsidP="004808C8">
            <w:pPr>
              <w:spacing w:before="120" w:after="240"/>
              <w:ind w:left="144" w:firstLine="0"/>
              <w:rPr>
                <w:rFonts w:ascii="Tahoma" w:hAnsi="Tahoma" w:cs="Tahoma"/>
                <w:sz w:val="20"/>
              </w:rPr>
            </w:pPr>
            <w:r w:rsidRPr="00DD7155">
              <w:rPr>
                <w:rFonts w:ascii="Tahoma" w:hAnsi="Tahoma" w:cs="Tahoma"/>
                <w:b/>
                <w:sz w:val="20"/>
              </w:rPr>
              <w:t>Заказчик выплачивает</w:t>
            </w:r>
            <w:r w:rsidRPr="00DD7155">
              <w:rPr>
                <w:rFonts w:ascii="Tahoma" w:hAnsi="Tahoma" w:cs="Tahoma"/>
                <w:b/>
                <w:color w:val="FF0000"/>
                <w:sz w:val="20"/>
              </w:rPr>
              <w:t xml:space="preserve"> </w:t>
            </w:r>
            <w:r w:rsidRPr="00DD7155">
              <w:rPr>
                <w:rFonts w:ascii="Tahoma" w:hAnsi="Tahoma" w:cs="Tahoma"/>
                <w:b/>
                <w:sz w:val="20"/>
              </w:rPr>
              <w:t>Обеспечительный платеж</w:t>
            </w:r>
            <w:r w:rsidRPr="00DD7155">
              <w:rPr>
                <w:rFonts w:ascii="Tahoma" w:hAnsi="Tahoma" w:cs="Tahoma"/>
                <w:sz w:val="20"/>
              </w:rPr>
              <w:t xml:space="preserve"> </w:t>
            </w:r>
            <w:r w:rsidRPr="00DD7155">
              <w:rPr>
                <w:rFonts w:ascii="Tahoma" w:hAnsi="Tahoma" w:cs="Tahoma"/>
                <w:b/>
                <w:sz w:val="20"/>
              </w:rPr>
              <w:t>при надлежащем исполнении Договора</w:t>
            </w:r>
            <w:r w:rsidR="00852E09">
              <w:rPr>
                <w:rFonts w:ascii="Tahoma" w:hAnsi="Tahoma" w:cs="Tahoma"/>
                <w:b/>
                <w:sz w:val="20"/>
              </w:rPr>
              <w:t xml:space="preserve"> </w:t>
            </w:r>
            <w:r w:rsidR="00526E69" w:rsidRPr="00526E69">
              <w:rPr>
                <w:rFonts w:ascii="Tahoma" w:hAnsi="Tahoma" w:cs="Tahoma"/>
                <w:b/>
                <w:color w:val="FF0000"/>
                <w:sz w:val="20"/>
              </w:rPr>
              <w:t>[</w:t>
            </w:r>
            <w:r w:rsidRPr="00DD7155">
              <w:rPr>
                <w:rFonts w:ascii="Tahoma" w:hAnsi="Tahoma" w:cs="Tahoma"/>
                <w:b/>
                <w:sz w:val="20"/>
              </w:rPr>
              <w:t>/при замене на независимую гарантию исполнения обязательств</w:t>
            </w:r>
            <w:r w:rsidR="00526E69" w:rsidRPr="00526E69">
              <w:rPr>
                <w:rFonts w:ascii="Tahoma" w:hAnsi="Tahoma" w:cs="Tahoma"/>
                <w:b/>
                <w:color w:val="FF0000"/>
                <w:sz w:val="20"/>
              </w:rPr>
              <w:t>]</w:t>
            </w:r>
            <w:r w:rsidRPr="00DD7155">
              <w:rPr>
                <w:rFonts w:ascii="Tahoma" w:hAnsi="Tahoma" w:cs="Tahoma"/>
                <w:b/>
                <w:sz w:val="20"/>
              </w:rPr>
              <w:t>:</w:t>
            </w:r>
          </w:p>
        </w:tc>
      </w:tr>
      <w:tr w:rsidR="00F468A3" w:rsidRPr="00DD7155" w14:paraId="00B212A2" w14:textId="77777777" w:rsidTr="004808C8">
        <w:trPr>
          <w:gridAfter w:val="1"/>
          <w:wAfter w:w="9" w:type="dxa"/>
          <w:trHeight w:val="280"/>
        </w:trPr>
        <w:tc>
          <w:tcPr>
            <w:tcW w:w="1134" w:type="dxa"/>
          </w:tcPr>
          <w:p w14:paraId="75C6A913" w14:textId="77777777" w:rsidR="00F468A3" w:rsidRPr="00DD7155" w:rsidRDefault="00F468A3" w:rsidP="004808C8">
            <w:pPr>
              <w:tabs>
                <w:tab w:val="left" w:pos="1410"/>
              </w:tabs>
              <w:spacing w:before="120" w:after="240"/>
              <w:ind w:right="-135" w:firstLine="0"/>
              <w:rPr>
                <w:rFonts w:ascii="Tahoma" w:hAnsi="Tahoma" w:cs="Tahoma"/>
                <w:i/>
                <w:sz w:val="14"/>
                <w:szCs w:val="18"/>
              </w:rPr>
            </w:pPr>
            <w:r w:rsidRPr="00DD7155">
              <w:rPr>
                <w:rFonts w:ascii="Tahoma" w:hAnsi="Tahoma" w:cs="Tahoma"/>
                <w:i/>
                <w:sz w:val="14"/>
                <w:szCs w:val="18"/>
              </w:rPr>
              <w:t>Размер</w:t>
            </w:r>
          </w:p>
        </w:tc>
        <w:tc>
          <w:tcPr>
            <w:tcW w:w="9362" w:type="dxa"/>
            <w:gridSpan w:val="2"/>
            <w:shd w:val="clear" w:color="auto" w:fill="F2F2F2" w:themeFill="background1" w:themeFillShade="F2"/>
          </w:tcPr>
          <w:p w14:paraId="615122D4" w14:textId="77777777" w:rsidR="00F468A3" w:rsidRPr="00DD7155" w:rsidRDefault="00F468A3" w:rsidP="004808C8">
            <w:pPr>
              <w:spacing w:before="120" w:after="240"/>
              <w:ind w:left="142" w:firstLine="0"/>
              <w:rPr>
                <w:rFonts w:ascii="Tahoma" w:hAnsi="Tahoma" w:cs="Tahoma"/>
                <w:sz w:val="20"/>
              </w:rPr>
            </w:pPr>
            <w:r w:rsidRPr="00DD7155">
              <w:rPr>
                <w:rFonts w:ascii="Tahoma" w:hAnsi="Tahoma" w:cs="Tahoma"/>
                <w:bCs/>
                <w:sz w:val="20"/>
              </w:rPr>
              <w:t>в полном размере</w:t>
            </w:r>
          </w:p>
        </w:tc>
      </w:tr>
      <w:tr w:rsidR="00F468A3" w:rsidRPr="00DD7155" w14:paraId="331F0118" w14:textId="77777777" w:rsidTr="004808C8">
        <w:trPr>
          <w:trHeight w:val="280"/>
        </w:trPr>
        <w:tc>
          <w:tcPr>
            <w:tcW w:w="1134" w:type="dxa"/>
          </w:tcPr>
          <w:p w14:paraId="4A818EBE" w14:textId="77777777" w:rsidR="00F468A3" w:rsidRPr="00DD7155" w:rsidRDefault="00F468A3" w:rsidP="004808C8">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Единый платежный день</w:t>
            </w:r>
          </w:p>
        </w:tc>
        <w:tc>
          <w:tcPr>
            <w:tcW w:w="9371" w:type="dxa"/>
            <w:gridSpan w:val="3"/>
            <w:shd w:val="clear" w:color="auto" w:fill="F2F2F2" w:themeFill="background1" w:themeFillShade="F2"/>
          </w:tcPr>
          <w:p w14:paraId="6471666A" w14:textId="77777777" w:rsidR="00F468A3" w:rsidRDefault="00F468A3" w:rsidP="004808C8">
            <w:pPr>
              <w:widowControl/>
              <w:tabs>
                <w:tab w:val="left" w:pos="1029"/>
                <w:tab w:val="left" w:pos="1418"/>
                <w:tab w:val="left" w:pos="3119"/>
              </w:tabs>
              <w:suppressAutoHyphens/>
              <w:autoSpaceDE/>
              <w:autoSpaceDN/>
              <w:adjustRightInd/>
              <w:spacing w:before="120" w:after="240"/>
              <w:ind w:left="179" w:hanging="44"/>
              <w:rPr>
                <w:rFonts w:ascii="Tahoma" w:eastAsia="Tahoma" w:hAnsi="Tahoma" w:cs="Tahoma"/>
                <w:b/>
                <w:bCs/>
                <w:color w:val="FF0000"/>
                <w:sz w:val="16"/>
                <w:szCs w:val="20"/>
                <w:lang w:eastAsia="en-US"/>
              </w:rPr>
            </w:pPr>
            <w:r w:rsidRPr="00DD7155">
              <w:rPr>
                <w:rFonts w:ascii="Tahoma" w:hAnsi="Tahoma" w:cs="Tahoma"/>
                <w:color w:val="C0504D" w:themeColor="accent2"/>
                <w:sz w:val="20"/>
              </w:rPr>
              <w:t>в первый (-ую) рабочий (-ую)</w:t>
            </w:r>
            <w:r w:rsidRPr="00DD7155">
              <w:rPr>
                <w:rFonts w:ascii="Tahoma" w:eastAsia="Tahoma" w:hAnsi="Tahoma" w:cs="Tahoma"/>
                <w:bCs/>
                <w:color w:val="C0504D" w:themeColor="accent2"/>
                <w:sz w:val="16"/>
                <w:szCs w:val="20"/>
                <w:lang w:eastAsia="en-US"/>
              </w:rPr>
              <w:t xml:space="preserve"> </w:t>
            </w:r>
            <w:r w:rsidR="00526E69" w:rsidRPr="00526E69">
              <w:rPr>
                <w:rFonts w:ascii="Tahoma" w:eastAsia="Tahoma" w:hAnsi="Tahoma" w:cs="Tahoma"/>
                <w:b/>
                <w:bCs/>
                <w:color w:val="FF0000"/>
                <w:sz w:val="16"/>
                <w:szCs w:val="20"/>
                <w:lang w:eastAsia="en-US"/>
              </w:rPr>
              <w:t>[</w:t>
            </w:r>
            <w:r w:rsidRPr="00DD7155">
              <w:rPr>
                <w:rFonts w:ascii="Tahoma" w:eastAsia="Tahoma" w:hAnsi="Tahoma" w:cs="Tahoma"/>
                <w:bCs/>
                <w:color w:val="C0504D" w:themeColor="accent2"/>
                <w:sz w:val="16"/>
                <w:szCs w:val="20"/>
                <w:lang w:eastAsia="en-US"/>
              </w:rPr>
              <w:t>•</w:t>
            </w:r>
            <w:r w:rsidR="00526E69" w:rsidRPr="00526E69">
              <w:rPr>
                <w:rFonts w:ascii="Tahoma" w:eastAsia="Tahoma" w:hAnsi="Tahoma" w:cs="Tahoma"/>
                <w:b/>
                <w:bCs/>
                <w:color w:val="FF0000"/>
                <w:sz w:val="16"/>
                <w:szCs w:val="20"/>
                <w:lang w:eastAsia="en-US"/>
              </w:rPr>
              <w:t>]</w:t>
            </w:r>
          </w:p>
          <w:p w14:paraId="1FE1ACF6" w14:textId="77777777" w:rsidR="003743AF" w:rsidRDefault="003743AF" w:rsidP="003743AF">
            <w:pPr>
              <w:tabs>
                <w:tab w:val="left" w:pos="1029"/>
                <w:tab w:val="left" w:pos="1418"/>
                <w:tab w:val="left" w:pos="3119"/>
              </w:tabs>
              <w:suppressAutoHyphens/>
              <w:spacing w:before="120" w:after="240"/>
              <w:ind w:left="179" w:hanging="44"/>
              <w:rPr>
                <w:rFonts w:ascii="Tahoma" w:eastAsia="Tahoma" w:hAnsi="Tahoma" w:cs="Tahoma"/>
                <w:b/>
                <w:bCs/>
                <w:color w:val="FF0000"/>
                <w:sz w:val="18"/>
                <w:lang w:eastAsia="en-US"/>
              </w:rPr>
            </w:pPr>
          </w:p>
          <w:p w14:paraId="2FB5263F" w14:textId="77777777" w:rsidR="003743AF" w:rsidRPr="00450BF5" w:rsidRDefault="003743AF" w:rsidP="003743AF">
            <w:pPr>
              <w:pStyle w:val="SL0TextSimplawyer"/>
              <w:spacing w:after="240"/>
              <w:ind w:left="150"/>
              <w:jc w:val="both"/>
              <w:rPr>
                <w:bCs/>
                <w:color w:val="C0504D" w:themeColor="accent2"/>
                <w:szCs w:val="22"/>
              </w:rPr>
            </w:pPr>
            <w:r w:rsidRPr="00450BF5">
              <w:rPr>
                <w:color w:val="C0504D" w:themeColor="accent2"/>
                <w:szCs w:val="22"/>
              </w:rPr>
              <w:t>/</w:t>
            </w:r>
          </w:p>
          <w:p w14:paraId="674DEA36" w14:textId="5389004C" w:rsidR="003743AF" w:rsidRPr="00DD7155" w:rsidRDefault="003743AF" w:rsidP="003743AF">
            <w:pPr>
              <w:widowControl/>
              <w:tabs>
                <w:tab w:val="left" w:pos="1029"/>
                <w:tab w:val="left" w:pos="1418"/>
                <w:tab w:val="left" w:pos="3119"/>
              </w:tabs>
              <w:suppressAutoHyphens/>
              <w:autoSpaceDE/>
              <w:autoSpaceDN/>
              <w:adjustRightInd/>
              <w:spacing w:before="120" w:after="240"/>
              <w:ind w:left="179" w:hanging="44"/>
              <w:rPr>
                <w:rFonts w:ascii="Tahoma" w:eastAsia="Tahoma" w:hAnsi="Tahoma" w:cs="Tahoma"/>
                <w:bCs/>
                <w:sz w:val="16"/>
                <w:szCs w:val="20"/>
                <w:lang w:eastAsia="en-US"/>
              </w:rPr>
            </w:pPr>
            <w:r w:rsidRPr="006D486E">
              <w:rPr>
                <w:b/>
                <w:bCs/>
                <w:color w:val="FF0000"/>
                <w:szCs w:val="22"/>
              </w:rPr>
              <w:t>[</w:t>
            </w:r>
            <w:r w:rsidRPr="00450BF5">
              <w:rPr>
                <w:bCs/>
                <w:color w:val="C0504D" w:themeColor="accent2"/>
                <w:szCs w:val="22"/>
              </w:rPr>
              <w:t>-</w:t>
            </w:r>
            <w:r w:rsidRPr="006D486E">
              <w:rPr>
                <w:b/>
                <w:bCs/>
                <w:color w:val="FF0000"/>
                <w:szCs w:val="22"/>
              </w:rPr>
              <w:t>]</w:t>
            </w:r>
            <w:r w:rsidRPr="00450BF5">
              <w:rPr>
                <w:bCs/>
                <w:color w:val="C0504D" w:themeColor="accent2"/>
                <w:szCs w:val="22"/>
                <w:vertAlign w:val="superscript"/>
              </w:rPr>
              <w:footnoteReference w:id="224"/>
            </w:r>
          </w:p>
        </w:tc>
      </w:tr>
      <w:tr w:rsidR="00F468A3" w:rsidRPr="00DD7155" w14:paraId="01AB69CB" w14:textId="77777777" w:rsidTr="004808C8">
        <w:tc>
          <w:tcPr>
            <w:tcW w:w="1134" w:type="dxa"/>
          </w:tcPr>
          <w:p w14:paraId="4779C9A3" w14:textId="77777777" w:rsidR="00F468A3" w:rsidRPr="00DD7155" w:rsidRDefault="00F468A3" w:rsidP="004808C8">
            <w:pPr>
              <w:tabs>
                <w:tab w:val="left" w:pos="1410"/>
              </w:tabs>
              <w:spacing w:before="120" w:after="240"/>
              <w:ind w:right="-150" w:firstLine="0"/>
              <w:rPr>
                <w:rFonts w:ascii="Tahoma" w:hAnsi="Tahoma" w:cs="Tahoma"/>
                <w:sz w:val="14"/>
                <w:szCs w:val="18"/>
              </w:rPr>
            </w:pPr>
            <w:r w:rsidRPr="00DD7155">
              <w:rPr>
                <w:rFonts w:ascii="Tahoma" w:hAnsi="Tahoma" w:cs="Tahoma"/>
                <w:i/>
                <w:sz w:val="14"/>
                <w:szCs w:val="18"/>
              </w:rPr>
              <w:t>Период отсрочки</w:t>
            </w:r>
          </w:p>
        </w:tc>
        <w:tc>
          <w:tcPr>
            <w:tcW w:w="9371" w:type="dxa"/>
            <w:gridSpan w:val="3"/>
            <w:shd w:val="clear" w:color="auto" w:fill="F2F2F2" w:themeFill="background1" w:themeFillShade="F2"/>
          </w:tcPr>
          <w:p w14:paraId="26395CD7" w14:textId="601D1F4C" w:rsidR="00F468A3" w:rsidRPr="00DD7155" w:rsidRDefault="003743AF" w:rsidP="004808C8">
            <w:pPr>
              <w:spacing w:before="120" w:after="240"/>
              <w:ind w:left="142" w:firstLine="0"/>
              <w:rPr>
                <w:rFonts w:ascii="Tahoma" w:hAnsi="Tahoma" w:cs="Tahoma"/>
                <w:sz w:val="20"/>
              </w:rPr>
            </w:pPr>
            <w:r w:rsidRPr="00526E69">
              <w:rPr>
                <w:rFonts w:ascii="Tahoma" w:hAnsi="Tahoma" w:cs="Tahoma"/>
                <w:b/>
                <w:color w:val="FF0000"/>
                <w:sz w:val="20"/>
              </w:rPr>
              <w:t xml:space="preserve">[ </w:t>
            </w:r>
            <w:r w:rsidR="00526E69" w:rsidRPr="00526E69">
              <w:rPr>
                <w:rFonts w:ascii="Tahoma" w:hAnsi="Tahoma" w:cs="Tahoma"/>
                <w:b/>
                <w:color w:val="FF0000"/>
                <w:sz w:val="20"/>
              </w:rPr>
              <w:t>[</w:t>
            </w:r>
            <w:r w:rsidR="00F468A3" w:rsidRPr="00DD7155">
              <w:rPr>
                <w:rFonts w:ascii="Tahoma" w:hAnsi="Tahoma" w:cs="Tahoma"/>
                <w:iCs/>
                <w:color w:val="C0504D" w:themeColor="accent2"/>
                <w:sz w:val="20"/>
              </w:rPr>
              <w:t>после истечения</w:t>
            </w:r>
            <w:r w:rsidR="00526E69" w:rsidRPr="00526E69">
              <w:rPr>
                <w:rFonts w:ascii="Tahoma" w:hAnsi="Tahoma" w:cs="Tahoma"/>
                <w:b/>
                <w:iCs/>
                <w:color w:val="FF0000"/>
                <w:sz w:val="20"/>
              </w:rPr>
              <w:t>]</w:t>
            </w:r>
            <w:r w:rsidR="00F468A3" w:rsidRPr="00DD7155">
              <w:rPr>
                <w:rFonts w:ascii="Tahoma" w:hAnsi="Tahoma" w:cs="Tahoma"/>
                <w:b/>
                <w:iCs/>
                <w:color w:val="FF0000"/>
                <w:sz w:val="20"/>
              </w:rPr>
              <w:t>/</w:t>
            </w:r>
            <w:r w:rsidR="00526E69" w:rsidRPr="00526E69">
              <w:rPr>
                <w:rFonts w:ascii="Tahoma" w:hAnsi="Tahoma" w:cs="Tahoma"/>
                <w:b/>
                <w:color w:val="FF0000"/>
                <w:sz w:val="20"/>
              </w:rPr>
              <w:t>[</w:t>
            </w:r>
            <w:r w:rsidR="00F468A3" w:rsidRPr="00DD7155">
              <w:rPr>
                <w:rFonts w:ascii="Tahoma" w:hAnsi="Tahoma" w:cs="Tahoma"/>
                <w:sz w:val="20"/>
              </w:rPr>
              <w:t>не позднее</w:t>
            </w:r>
            <w:r w:rsidR="00526E69" w:rsidRPr="00526E69">
              <w:rPr>
                <w:rFonts w:ascii="Tahoma" w:hAnsi="Tahoma" w:cs="Tahoma"/>
                <w:b/>
                <w:color w:val="FF0000"/>
                <w:sz w:val="20"/>
              </w:rPr>
              <w:t>]</w:t>
            </w:r>
            <w:r w:rsidR="00F468A3" w:rsidRPr="00DD7155">
              <w:rPr>
                <w:rFonts w:ascii="Tahoma" w:hAnsi="Tahoma" w:cs="Tahoma"/>
                <w:bCs/>
                <w:sz w:val="20"/>
              </w:rPr>
              <w:t xml:space="preserve"> </w:t>
            </w:r>
            <w:r w:rsidR="00526E69" w:rsidRPr="00526E69">
              <w:rPr>
                <w:rFonts w:ascii="Tahoma" w:hAnsi="Tahoma" w:cs="Tahoma"/>
                <w:b/>
                <w:bCs/>
                <w:color w:val="FF0000"/>
                <w:sz w:val="20"/>
              </w:rPr>
              <w:t>[</w:t>
            </w:r>
            <w:r w:rsidR="00F468A3" w:rsidRPr="00DD7155">
              <w:rPr>
                <w:rFonts w:ascii="Tahoma" w:hAnsi="Tahoma" w:cs="Tahoma"/>
                <w:bCs/>
                <w:sz w:val="20"/>
              </w:rPr>
              <w:t>•</w:t>
            </w:r>
            <w:r w:rsidR="00526E69" w:rsidRPr="00526E69">
              <w:rPr>
                <w:rFonts w:ascii="Tahoma" w:hAnsi="Tahoma" w:cs="Tahoma"/>
                <w:b/>
                <w:bCs/>
                <w:color w:val="FF0000"/>
                <w:sz w:val="20"/>
              </w:rPr>
              <w:t>]</w:t>
            </w:r>
            <w:r w:rsidR="00F468A3" w:rsidRPr="00DD7155">
              <w:rPr>
                <w:rFonts w:ascii="Tahoma" w:hAnsi="Tahoma" w:cs="Tahoma"/>
                <w:bCs/>
                <w:sz w:val="20"/>
              </w:rPr>
              <w:t xml:space="preserve"> к.д.</w:t>
            </w:r>
            <w:r w:rsidRPr="00526E69">
              <w:rPr>
                <w:rFonts w:ascii="Tahoma" w:hAnsi="Tahoma" w:cs="Tahoma"/>
                <w:b/>
                <w:color w:val="FF0000"/>
                <w:sz w:val="20"/>
              </w:rPr>
              <w:t xml:space="preserve"> ]</w:t>
            </w:r>
            <w:r w:rsidRPr="003743AF">
              <w:rPr>
                <w:rFonts w:ascii="Tahoma" w:hAnsi="Tahoma" w:cs="Tahoma"/>
                <w:sz w:val="20"/>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rPr>
              <w:t xml:space="preserve"> ]]</w:t>
            </w:r>
            <w:r w:rsidRPr="003743AF">
              <w:rPr>
                <w:rStyle w:val="ad"/>
                <w:rFonts w:ascii="Tahoma" w:hAnsi="Tahoma" w:cs="Tahoma"/>
                <w:bCs/>
                <w:color w:val="FFFF00"/>
                <w:sz w:val="20"/>
                <w:szCs w:val="20"/>
                <w:highlight w:val="black"/>
              </w:rPr>
              <w:footnoteReference w:id="225"/>
            </w:r>
            <w:r w:rsidRPr="003743AF">
              <w:rPr>
                <w:rStyle w:val="ad"/>
                <w:rFonts w:ascii="Tahoma" w:hAnsi="Tahoma" w:cs="Tahoma"/>
                <w:bCs/>
                <w:color w:val="FFFF00"/>
                <w:sz w:val="20"/>
                <w:szCs w:val="20"/>
                <w:highlight w:val="black"/>
              </w:rPr>
              <w:footnoteReference w:id="226"/>
            </w:r>
            <w:r w:rsidRPr="003743AF">
              <w:rPr>
                <w:rFonts w:ascii="Tahoma" w:hAnsi="Tahoma" w:cs="Tahoma"/>
                <w:color w:val="FFFF00"/>
                <w:sz w:val="20"/>
                <w:szCs w:val="20"/>
                <w:highlight w:val="black"/>
              </w:rPr>
              <w:t>]</w:t>
            </w:r>
          </w:p>
        </w:tc>
      </w:tr>
      <w:tr w:rsidR="00F468A3" w:rsidRPr="00DD7155" w14:paraId="083191CA" w14:textId="77777777" w:rsidTr="004808C8">
        <w:tc>
          <w:tcPr>
            <w:tcW w:w="1134" w:type="dxa"/>
          </w:tcPr>
          <w:p w14:paraId="28064160" w14:textId="77777777" w:rsidR="00F468A3" w:rsidRPr="00DD7155" w:rsidRDefault="00F468A3" w:rsidP="004808C8">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Базовая дата</w:t>
            </w:r>
          </w:p>
        </w:tc>
        <w:tc>
          <w:tcPr>
            <w:tcW w:w="9371" w:type="dxa"/>
            <w:gridSpan w:val="3"/>
            <w:shd w:val="clear" w:color="auto" w:fill="F2F2F2" w:themeFill="background1" w:themeFillShade="F2"/>
          </w:tcPr>
          <w:p w14:paraId="69284135" w14:textId="7570FF7C" w:rsidR="00F468A3" w:rsidRPr="00DD7155" w:rsidRDefault="00526E69" w:rsidP="004808C8">
            <w:pPr>
              <w:spacing w:before="120" w:after="240"/>
              <w:ind w:left="142" w:firstLine="0"/>
              <w:rPr>
                <w:rFonts w:ascii="Tahoma" w:hAnsi="Tahoma" w:cs="Tahoma"/>
                <w:b/>
                <w:bCs/>
                <w:color w:val="FF0000"/>
                <w:sz w:val="20"/>
                <w:lang w:bidi="ru-RU"/>
              </w:rPr>
            </w:pPr>
            <w:r w:rsidRPr="00526E69">
              <w:rPr>
                <w:rFonts w:ascii="Tahoma" w:hAnsi="Tahoma" w:cs="Tahoma"/>
                <w:b/>
                <w:color w:val="FF0000"/>
                <w:sz w:val="20"/>
                <w:u w:color="FF0000"/>
              </w:rPr>
              <w:t>[</w:t>
            </w:r>
            <w:r w:rsidR="00F468A3" w:rsidRPr="00DD7155">
              <w:rPr>
                <w:rFonts w:ascii="Tahoma" w:hAnsi="Tahoma" w:cs="Tahoma"/>
                <w:bCs/>
                <w:sz w:val="20"/>
                <w:lang w:val="en-US"/>
              </w:rPr>
              <w:t>c</w:t>
            </w:r>
            <w:r w:rsidR="00F468A3" w:rsidRPr="00DD7155">
              <w:rPr>
                <w:rFonts w:ascii="Tahoma" w:hAnsi="Tahoma" w:cs="Tahoma"/>
                <w:bCs/>
                <w:sz w:val="20"/>
              </w:rPr>
              <w:t xml:space="preserve"> даты подписания Сторонами </w:t>
            </w:r>
            <w:r w:rsidRPr="00526E69">
              <w:rPr>
                <w:rFonts w:ascii="Tahoma" w:hAnsi="Tahoma" w:cs="Tahoma"/>
                <w:b/>
                <w:color w:val="FF0000"/>
                <w:sz w:val="20"/>
                <w:u w:color="FF0000"/>
              </w:rPr>
              <w:t>[</w:t>
            </w:r>
            <w:r w:rsidR="00F468A3" w:rsidRPr="00774E32">
              <w:rPr>
                <w:rFonts w:ascii="Tahoma" w:hAnsi="Tahoma" w:cs="Tahoma"/>
                <w:bCs/>
                <w:sz w:val="20"/>
                <w:shd w:val="clear" w:color="auto" w:fill="B6DDE8" w:themeFill="accent5" w:themeFillTint="66"/>
              </w:rPr>
              <w:t>Акта приемки законченного строительством объекта</w:t>
            </w:r>
            <w:r w:rsidRPr="00526E69">
              <w:rPr>
                <w:rFonts w:ascii="Tahoma" w:hAnsi="Tahoma" w:cs="Tahoma"/>
                <w:b/>
                <w:bCs/>
                <w:color w:val="FF0000"/>
                <w:sz w:val="20"/>
                <w:lang w:bidi="ru-RU"/>
              </w:rPr>
              <w:t>]</w:t>
            </w:r>
            <w:r w:rsidR="00F468A3" w:rsidRPr="00DD7155">
              <w:rPr>
                <w:rFonts w:ascii="Tahoma" w:hAnsi="Tahoma" w:cs="Tahoma"/>
                <w:bCs/>
                <w:sz w:val="20"/>
              </w:rPr>
              <w:t xml:space="preserve"> / </w:t>
            </w:r>
            <w:r w:rsidRPr="00526E69">
              <w:rPr>
                <w:rFonts w:ascii="Tahoma" w:hAnsi="Tahoma" w:cs="Tahoma"/>
                <w:b/>
                <w:color w:val="FF0000"/>
                <w:sz w:val="20"/>
                <w:u w:color="FF0000"/>
              </w:rPr>
              <w:t>[</w:t>
            </w:r>
            <w:r w:rsidR="00FB5B04" w:rsidRPr="00DD7155">
              <w:rPr>
                <w:rFonts w:ascii="Tahoma" w:hAnsi="Tahoma" w:cs="Tahoma"/>
                <w:color w:val="632423" w:themeColor="accent2" w:themeShade="80"/>
                <w:sz w:val="20"/>
              </w:rPr>
              <w:t xml:space="preserve">Акта </w:t>
            </w:r>
            <w:r w:rsidR="00F468A3" w:rsidRPr="00DD7155">
              <w:rPr>
                <w:rFonts w:ascii="Tahoma" w:hAnsi="Tahoma" w:cs="Tahoma"/>
                <w:color w:val="632423" w:themeColor="accent2" w:themeShade="80"/>
                <w:sz w:val="20"/>
              </w:rPr>
              <w:t>о завершении работ</w:t>
            </w:r>
            <w:r w:rsidRPr="00526E69">
              <w:rPr>
                <w:rFonts w:ascii="Tahoma" w:hAnsi="Tahoma" w:cs="Tahoma"/>
                <w:b/>
                <w:bCs/>
                <w:color w:val="FF0000"/>
                <w:sz w:val="20"/>
                <w:lang w:bidi="ru-RU"/>
              </w:rPr>
              <w:t>]</w:t>
            </w:r>
            <w:r w:rsidR="00F468A3" w:rsidRPr="00DD7155">
              <w:rPr>
                <w:rFonts w:ascii="Tahoma" w:hAnsi="Tahoma" w:cs="Tahoma"/>
                <w:b/>
                <w:bCs/>
                <w:color w:val="FF0000"/>
                <w:sz w:val="20"/>
                <w:lang w:bidi="ru-RU"/>
              </w:rPr>
              <w:t xml:space="preserve"> </w:t>
            </w:r>
            <w:r w:rsidR="00F468A3" w:rsidRPr="00DD7155">
              <w:rPr>
                <w:rFonts w:ascii="Tahoma" w:hAnsi="Tahoma" w:cs="Tahoma"/>
                <w:sz w:val="20"/>
              </w:rPr>
              <w:t xml:space="preserve">по </w:t>
            </w:r>
            <w:r w:rsidRPr="00526E69">
              <w:rPr>
                <w:rFonts w:ascii="Tahoma" w:hAnsi="Tahoma" w:cs="Tahoma"/>
                <w:b/>
                <w:color w:val="FF0000"/>
                <w:sz w:val="20"/>
                <w:u w:color="FF0000"/>
              </w:rPr>
              <w:t>[</w:t>
            </w:r>
            <w:r w:rsidR="00F468A3" w:rsidRPr="00DD7155">
              <w:rPr>
                <w:rFonts w:ascii="Tahoma" w:hAnsi="Tahoma" w:cs="Tahoma"/>
                <w:sz w:val="20"/>
              </w:rPr>
              <w:t>Объекту</w:t>
            </w:r>
            <w:r w:rsidRPr="00526E69">
              <w:rPr>
                <w:rFonts w:ascii="Tahoma" w:hAnsi="Tahoma" w:cs="Tahoma"/>
                <w:b/>
                <w:color w:val="FF0000"/>
                <w:sz w:val="20"/>
              </w:rPr>
              <w:t>]</w:t>
            </w:r>
            <w:r w:rsidR="00F468A3" w:rsidRPr="00DD7155">
              <w:rPr>
                <w:rFonts w:ascii="Tahoma" w:hAnsi="Tahoma" w:cs="Tahoma"/>
                <w:b/>
                <w:sz w:val="20"/>
              </w:rPr>
              <w:t xml:space="preserve"> </w:t>
            </w:r>
            <w:r w:rsidR="00F468A3" w:rsidRPr="00DD7155">
              <w:rPr>
                <w:rFonts w:ascii="Tahoma" w:hAnsi="Tahoma" w:cs="Tahoma"/>
                <w:sz w:val="20"/>
              </w:rPr>
              <w:t xml:space="preserve">/ </w:t>
            </w:r>
            <w:r w:rsidRPr="00526E69">
              <w:rPr>
                <w:rFonts w:ascii="Tahoma" w:hAnsi="Tahoma" w:cs="Tahoma"/>
                <w:b/>
                <w:color w:val="FF0000"/>
                <w:sz w:val="20"/>
                <w:u w:color="FF0000"/>
              </w:rPr>
              <w:t>[</w:t>
            </w:r>
            <w:r w:rsidR="00FB5B04" w:rsidRPr="00DD7155">
              <w:rPr>
                <w:rFonts w:ascii="Tahoma" w:hAnsi="Tahoma" w:cs="Tahoma"/>
                <w:sz w:val="20"/>
              </w:rPr>
              <w:t>последнему</w:t>
            </w:r>
            <w:r w:rsidRPr="00526E69">
              <w:rPr>
                <w:rFonts w:ascii="Tahoma" w:hAnsi="Tahoma" w:cs="Tahoma"/>
                <w:b/>
                <w:color w:val="FF0000"/>
                <w:sz w:val="20"/>
              </w:rPr>
              <w:t>]</w:t>
            </w:r>
            <w:r w:rsidR="00FB5B04" w:rsidRPr="00DD7155">
              <w:rPr>
                <w:rFonts w:ascii="Tahoma" w:hAnsi="Tahoma" w:cs="Tahoma"/>
                <w:sz w:val="20"/>
              </w:rPr>
              <w:t xml:space="preserve"> </w:t>
            </w:r>
            <w:r w:rsidRPr="00526E69">
              <w:rPr>
                <w:rFonts w:ascii="Tahoma" w:hAnsi="Tahoma" w:cs="Tahoma"/>
                <w:b/>
                <w:color w:val="FF0000"/>
                <w:sz w:val="20"/>
                <w:u w:color="FF0000"/>
              </w:rPr>
              <w:t>[</w:t>
            </w:r>
            <w:r w:rsidR="00FB5B04" w:rsidRPr="00DD7155">
              <w:rPr>
                <w:rFonts w:ascii="Tahoma" w:hAnsi="Tahoma" w:cs="Tahoma"/>
                <w:sz w:val="20"/>
              </w:rPr>
              <w:t>Объекту</w:t>
            </w:r>
            <w:r w:rsidRPr="00526E69">
              <w:rPr>
                <w:rFonts w:ascii="Tahoma" w:hAnsi="Tahoma" w:cs="Tahoma"/>
                <w:b/>
                <w:color w:val="FF0000"/>
                <w:sz w:val="20"/>
              </w:rPr>
              <w:t>]</w:t>
            </w:r>
            <w:r w:rsidR="00F468A3"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526E69">
              <w:rPr>
                <w:rFonts w:ascii="Tahoma" w:hAnsi="Tahoma" w:cs="Tahoma"/>
                <w:b/>
                <w:bCs/>
                <w:color w:val="FF0000"/>
                <w:sz w:val="20"/>
                <w:lang w:bidi="ru-RU"/>
              </w:rPr>
              <w:t>]</w:t>
            </w:r>
          </w:p>
          <w:p w14:paraId="1306D54C" w14:textId="1B26DC7C" w:rsidR="00FB6C08" w:rsidRPr="00DD7155" w:rsidRDefault="003743AF" w:rsidP="003743AF">
            <w:pPr>
              <w:spacing w:before="120" w:after="240"/>
              <w:ind w:left="142" w:firstLine="0"/>
              <w:rPr>
                <w:rFonts w:ascii="Tahoma" w:hAnsi="Tahoma" w:cs="Tahoma"/>
                <w:sz w:val="20"/>
              </w:rPr>
            </w:pPr>
            <w:r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Pr="003743AF">
              <w:rPr>
                <w:rFonts w:ascii="Tahoma" w:hAnsi="Tahoma" w:cs="Tahoma"/>
                <w:b/>
                <w:color w:val="FF0000"/>
                <w:sz w:val="20"/>
                <w:u w:color="FF0000"/>
              </w:rPr>
              <w:t xml:space="preserve"> </w:t>
            </w:r>
            <w:r w:rsidRPr="003743AF">
              <w:rPr>
                <w:rFonts w:ascii="Tahoma" w:hAnsi="Tahoma" w:cs="Tahoma"/>
                <w:bCs/>
                <w:sz w:val="20"/>
              </w:rPr>
              <w:t>/</w:t>
            </w:r>
            <w:r w:rsidR="00FB6C08" w:rsidRPr="003743AF">
              <w:rPr>
                <w:rFonts w:ascii="Tahoma" w:hAnsi="Tahoma" w:cs="Tahoma"/>
                <w:bCs/>
                <w:sz w:val="20"/>
              </w:rPr>
              <w:t>c</w:t>
            </w:r>
            <w:r w:rsidR="00FB6C08" w:rsidRPr="00DD7155">
              <w:rPr>
                <w:rFonts w:ascii="Tahoma" w:hAnsi="Tahoma" w:cs="Tahoma"/>
                <w:bCs/>
                <w:sz w:val="20"/>
              </w:rPr>
              <w:t xml:space="preserve"> даты предоставления независимой гарантии исполнения обязательств</w:t>
            </w:r>
            <w:r w:rsidR="00526E69" w:rsidRPr="00526E69">
              <w:rPr>
                <w:rFonts w:ascii="Tahoma" w:hAnsi="Tahoma" w:cs="Tahoma"/>
                <w:b/>
                <w:bCs/>
                <w:color w:val="FF0000"/>
                <w:sz w:val="20"/>
                <w:lang w:bidi="ru-RU"/>
              </w:rPr>
              <w:t>]</w:t>
            </w:r>
          </w:p>
        </w:tc>
      </w:tr>
      <w:tr w:rsidR="00F468A3" w:rsidRPr="00DD7155" w14:paraId="12573995" w14:textId="77777777" w:rsidTr="004808C8">
        <w:trPr>
          <w:gridAfter w:val="2"/>
          <w:wAfter w:w="18" w:type="dxa"/>
        </w:trPr>
        <w:tc>
          <w:tcPr>
            <w:tcW w:w="1134" w:type="dxa"/>
          </w:tcPr>
          <w:p w14:paraId="70B2A94D" w14:textId="77777777" w:rsidR="00F468A3" w:rsidRPr="00DD7155" w:rsidRDefault="00F468A3" w:rsidP="004808C8">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Дополнительные условия</w:t>
            </w:r>
          </w:p>
        </w:tc>
        <w:tc>
          <w:tcPr>
            <w:tcW w:w="9353" w:type="dxa"/>
            <w:shd w:val="clear" w:color="auto" w:fill="F2F2F2" w:themeFill="background1" w:themeFillShade="F2"/>
          </w:tcPr>
          <w:p w14:paraId="1115F4A6" w14:textId="42D4F508" w:rsidR="00F468A3" w:rsidRPr="00DD7155" w:rsidRDefault="00F468A3" w:rsidP="00FB6C08">
            <w:pPr>
              <w:numPr>
                <w:ilvl w:val="0"/>
                <w:numId w:val="196"/>
              </w:numPr>
              <w:spacing w:before="120" w:after="240"/>
              <w:rPr>
                <w:rFonts w:ascii="Tahoma" w:hAnsi="Tahoma" w:cs="Tahoma"/>
                <w:bCs/>
                <w:sz w:val="20"/>
              </w:rPr>
            </w:pPr>
          </w:p>
        </w:tc>
      </w:tr>
    </w:tbl>
    <w:p w14:paraId="38768EA1" w14:textId="2C752A50" w:rsidR="007A454D" w:rsidRPr="00DD7155" w:rsidRDefault="007A454D" w:rsidP="00682DCB">
      <w:pPr>
        <w:pStyle w:val="afff1"/>
        <w:tabs>
          <w:tab w:val="left" w:pos="709"/>
        </w:tabs>
        <w:ind w:left="142"/>
        <w:rPr>
          <w:rFonts w:ascii="Tahoma" w:hAnsi="Tahoma" w:cs="Tahoma"/>
          <w:sz w:val="20"/>
        </w:rPr>
      </w:pPr>
      <w:bookmarkStart w:id="107" w:name="_Toc182842255"/>
      <w:bookmarkStart w:id="108" w:name="_Toc182842256"/>
      <w:bookmarkStart w:id="109" w:name="_Toc159513129"/>
      <w:bookmarkStart w:id="110" w:name="_Toc159522994"/>
      <w:bookmarkStart w:id="111" w:name="_Toc182842257"/>
      <w:bookmarkEnd w:id="63"/>
      <w:bookmarkEnd w:id="64"/>
      <w:bookmarkEnd w:id="65"/>
      <w:bookmarkEnd w:id="66"/>
      <w:bookmarkEnd w:id="67"/>
      <w:bookmarkEnd w:id="68"/>
      <w:bookmarkEnd w:id="69"/>
      <w:bookmarkEnd w:id="70"/>
      <w:bookmarkEnd w:id="71"/>
      <w:bookmarkEnd w:id="72"/>
      <w:bookmarkEnd w:id="107"/>
      <w:bookmarkEnd w:id="108"/>
    </w:p>
    <w:tbl>
      <w:tblPr>
        <w:tblStyle w:val="17"/>
        <w:tblW w:w="10505"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4"/>
        <w:gridCol w:w="9353"/>
        <w:gridCol w:w="9"/>
        <w:gridCol w:w="9"/>
      </w:tblGrid>
      <w:tr w:rsidR="007A454D" w:rsidRPr="00DD7155" w14:paraId="1661B6F3" w14:textId="77777777" w:rsidTr="001471BA">
        <w:trPr>
          <w:gridAfter w:val="1"/>
          <w:wAfter w:w="9" w:type="dxa"/>
          <w:trHeight w:val="280"/>
        </w:trPr>
        <w:tc>
          <w:tcPr>
            <w:tcW w:w="1134" w:type="dxa"/>
          </w:tcPr>
          <w:p w14:paraId="2E7541FF" w14:textId="77777777" w:rsidR="007A454D" w:rsidRPr="00DD7155" w:rsidRDefault="007A454D" w:rsidP="001471BA">
            <w:pPr>
              <w:pStyle w:val="afff1"/>
              <w:numPr>
                <w:ilvl w:val="1"/>
                <w:numId w:val="13"/>
              </w:numPr>
              <w:spacing w:before="120" w:after="240"/>
              <w:ind w:left="142" w:hanging="142"/>
              <w:rPr>
                <w:rFonts w:ascii="Tahoma" w:hAnsi="Tahoma" w:cs="Tahoma"/>
                <w:b/>
                <w:color w:val="FF0000"/>
                <w:sz w:val="20"/>
                <w:u w:color="FF0000"/>
              </w:rPr>
            </w:pPr>
          </w:p>
        </w:tc>
        <w:tc>
          <w:tcPr>
            <w:tcW w:w="9362" w:type="dxa"/>
            <w:gridSpan w:val="2"/>
            <w:shd w:val="clear" w:color="auto" w:fill="F2F2F2" w:themeFill="background1" w:themeFillShade="F2"/>
          </w:tcPr>
          <w:p w14:paraId="63718E01" w14:textId="0F4CE5E1" w:rsidR="007A454D" w:rsidRPr="00DD7155" w:rsidRDefault="007A454D" w:rsidP="007A454D">
            <w:pPr>
              <w:spacing w:before="120" w:after="240"/>
              <w:ind w:left="144" w:firstLine="0"/>
              <w:rPr>
                <w:rFonts w:ascii="Tahoma" w:hAnsi="Tahoma" w:cs="Tahoma"/>
                <w:sz w:val="20"/>
              </w:rPr>
            </w:pPr>
            <w:r w:rsidRPr="00DD7155">
              <w:rPr>
                <w:rFonts w:ascii="Tahoma" w:hAnsi="Tahoma" w:cs="Tahoma"/>
                <w:b/>
                <w:sz w:val="20"/>
              </w:rPr>
              <w:t>Заказчик выплачивает</w:t>
            </w:r>
            <w:r w:rsidRPr="00DD7155">
              <w:rPr>
                <w:rFonts w:ascii="Tahoma" w:hAnsi="Tahoma" w:cs="Tahoma"/>
                <w:b/>
                <w:color w:val="FF0000"/>
                <w:sz w:val="20"/>
              </w:rPr>
              <w:t xml:space="preserve"> </w:t>
            </w:r>
            <w:r w:rsidRPr="00DD7155">
              <w:rPr>
                <w:rFonts w:ascii="Tahoma" w:hAnsi="Tahoma" w:cs="Tahoma"/>
                <w:b/>
                <w:sz w:val="20"/>
              </w:rPr>
              <w:t>Обеспечительный платеж</w:t>
            </w:r>
            <w:r w:rsidRPr="00DD7155">
              <w:rPr>
                <w:rFonts w:ascii="Tahoma" w:hAnsi="Tahoma" w:cs="Tahoma"/>
                <w:sz w:val="20"/>
              </w:rPr>
              <w:t xml:space="preserve"> </w:t>
            </w:r>
            <w:r w:rsidRPr="00DD7155">
              <w:rPr>
                <w:rFonts w:ascii="Tahoma" w:hAnsi="Tahoma" w:cs="Tahoma"/>
                <w:b/>
                <w:sz w:val="20"/>
              </w:rPr>
              <w:t>при досрочном прекращении Договора:</w:t>
            </w:r>
          </w:p>
        </w:tc>
      </w:tr>
      <w:tr w:rsidR="007A454D" w:rsidRPr="00DD7155" w14:paraId="618EB339" w14:textId="77777777" w:rsidTr="001471BA">
        <w:trPr>
          <w:gridAfter w:val="1"/>
          <w:wAfter w:w="9" w:type="dxa"/>
          <w:trHeight w:val="280"/>
        </w:trPr>
        <w:tc>
          <w:tcPr>
            <w:tcW w:w="1134" w:type="dxa"/>
          </w:tcPr>
          <w:p w14:paraId="3DB4420C" w14:textId="77777777" w:rsidR="007A454D" w:rsidRPr="00DD7155" w:rsidRDefault="007A454D" w:rsidP="001471BA">
            <w:pPr>
              <w:tabs>
                <w:tab w:val="left" w:pos="1410"/>
              </w:tabs>
              <w:spacing w:before="120" w:after="240"/>
              <w:ind w:right="-135" w:firstLine="0"/>
              <w:rPr>
                <w:rFonts w:ascii="Tahoma" w:hAnsi="Tahoma" w:cs="Tahoma"/>
                <w:i/>
                <w:sz w:val="14"/>
                <w:szCs w:val="18"/>
              </w:rPr>
            </w:pPr>
            <w:r w:rsidRPr="00DD7155">
              <w:rPr>
                <w:rFonts w:ascii="Tahoma" w:hAnsi="Tahoma" w:cs="Tahoma"/>
                <w:i/>
                <w:sz w:val="14"/>
                <w:szCs w:val="18"/>
              </w:rPr>
              <w:t>Размер</w:t>
            </w:r>
          </w:p>
        </w:tc>
        <w:tc>
          <w:tcPr>
            <w:tcW w:w="9362" w:type="dxa"/>
            <w:gridSpan w:val="2"/>
            <w:shd w:val="clear" w:color="auto" w:fill="F2F2F2" w:themeFill="background1" w:themeFillShade="F2"/>
          </w:tcPr>
          <w:p w14:paraId="4756A1EC" w14:textId="15305547" w:rsidR="007A454D" w:rsidRPr="00DD7155" w:rsidRDefault="007A454D" w:rsidP="00B9634B">
            <w:pPr>
              <w:spacing w:before="120" w:after="240"/>
              <w:ind w:left="142" w:firstLine="0"/>
              <w:rPr>
                <w:rFonts w:ascii="Tahoma" w:hAnsi="Tahoma" w:cs="Tahoma"/>
                <w:sz w:val="20"/>
              </w:rPr>
            </w:pPr>
            <w:r w:rsidRPr="00DD7155">
              <w:rPr>
                <w:rFonts w:ascii="Tahoma" w:hAnsi="Tahoma" w:cs="Tahoma"/>
                <w:bCs/>
                <w:sz w:val="20"/>
              </w:rPr>
              <w:t>в полном размере</w:t>
            </w:r>
            <w:r w:rsidR="00B9634B">
              <w:rPr>
                <w:rFonts w:ascii="Tahoma" w:hAnsi="Tahoma" w:cs="Tahoma"/>
                <w:bCs/>
                <w:sz w:val="20"/>
              </w:rPr>
              <w:t xml:space="preserve"> за вычетом удержанных сумм</w:t>
            </w:r>
          </w:p>
        </w:tc>
      </w:tr>
      <w:tr w:rsidR="007A454D" w:rsidRPr="00DD7155" w14:paraId="38D4F6D2" w14:textId="77777777" w:rsidTr="001471BA">
        <w:trPr>
          <w:trHeight w:val="280"/>
        </w:trPr>
        <w:tc>
          <w:tcPr>
            <w:tcW w:w="1134" w:type="dxa"/>
          </w:tcPr>
          <w:p w14:paraId="3A7E7F67" w14:textId="77777777" w:rsidR="007A454D" w:rsidRPr="00DD7155" w:rsidRDefault="007A454D" w:rsidP="001471BA">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Единый платежный день</w:t>
            </w:r>
          </w:p>
        </w:tc>
        <w:tc>
          <w:tcPr>
            <w:tcW w:w="9371" w:type="dxa"/>
            <w:gridSpan w:val="3"/>
            <w:shd w:val="clear" w:color="auto" w:fill="F2F2F2" w:themeFill="background1" w:themeFillShade="F2"/>
          </w:tcPr>
          <w:p w14:paraId="69809F89" w14:textId="77777777" w:rsidR="003743AF" w:rsidRPr="002574BA" w:rsidRDefault="007A454D" w:rsidP="003743AF">
            <w:pPr>
              <w:tabs>
                <w:tab w:val="left" w:pos="1029"/>
                <w:tab w:val="left" w:pos="1418"/>
                <w:tab w:val="left" w:pos="3119"/>
              </w:tabs>
              <w:suppressAutoHyphens/>
              <w:spacing w:before="120" w:after="240"/>
              <w:ind w:left="179" w:hanging="44"/>
              <w:rPr>
                <w:rFonts w:ascii="Tahoma" w:eastAsia="Tahoma" w:hAnsi="Tahoma" w:cs="Tahoma"/>
                <w:b/>
                <w:bCs/>
                <w:color w:val="FF0000"/>
                <w:sz w:val="18"/>
                <w:lang w:eastAsia="en-US"/>
              </w:rPr>
            </w:pPr>
            <w:r w:rsidRPr="00DD7155">
              <w:rPr>
                <w:rFonts w:ascii="Tahoma" w:hAnsi="Tahoma" w:cs="Tahoma"/>
                <w:color w:val="C0504D" w:themeColor="accent2"/>
                <w:sz w:val="20"/>
              </w:rPr>
              <w:t>в первый (-ую) рабочий (-ую)</w:t>
            </w:r>
            <w:r w:rsidRPr="00DD7155">
              <w:rPr>
                <w:rFonts w:ascii="Tahoma" w:eastAsia="Tahoma" w:hAnsi="Tahoma" w:cs="Tahoma"/>
                <w:bCs/>
                <w:color w:val="C0504D" w:themeColor="accent2"/>
                <w:sz w:val="16"/>
                <w:szCs w:val="20"/>
                <w:lang w:eastAsia="en-US"/>
              </w:rPr>
              <w:t xml:space="preserve"> </w:t>
            </w:r>
            <w:r w:rsidR="00526E69" w:rsidRPr="00526E69">
              <w:rPr>
                <w:rFonts w:ascii="Tahoma" w:eastAsia="Tahoma" w:hAnsi="Tahoma" w:cs="Tahoma"/>
                <w:b/>
                <w:bCs/>
                <w:color w:val="FF0000"/>
                <w:sz w:val="16"/>
                <w:szCs w:val="20"/>
                <w:lang w:eastAsia="en-US"/>
              </w:rPr>
              <w:t>[</w:t>
            </w:r>
            <w:r w:rsidRPr="00DD7155">
              <w:rPr>
                <w:rFonts w:ascii="Tahoma" w:eastAsia="Tahoma" w:hAnsi="Tahoma" w:cs="Tahoma"/>
                <w:bCs/>
                <w:color w:val="C0504D" w:themeColor="accent2"/>
                <w:sz w:val="16"/>
                <w:szCs w:val="20"/>
                <w:lang w:eastAsia="en-US"/>
              </w:rPr>
              <w:t>•</w:t>
            </w:r>
            <w:r w:rsidR="00526E69" w:rsidRPr="00526E69">
              <w:rPr>
                <w:rFonts w:ascii="Tahoma" w:eastAsia="Tahoma" w:hAnsi="Tahoma" w:cs="Tahoma"/>
                <w:b/>
                <w:bCs/>
                <w:color w:val="FF0000"/>
                <w:sz w:val="16"/>
                <w:szCs w:val="20"/>
                <w:lang w:eastAsia="en-US"/>
              </w:rPr>
              <w:t>]</w:t>
            </w:r>
          </w:p>
          <w:p w14:paraId="067528A9" w14:textId="77777777" w:rsidR="003743AF" w:rsidRPr="00450BF5" w:rsidRDefault="003743AF" w:rsidP="003743AF">
            <w:pPr>
              <w:pStyle w:val="SL0TextSimplawyer"/>
              <w:spacing w:after="240"/>
              <w:ind w:left="150"/>
              <w:jc w:val="both"/>
              <w:rPr>
                <w:bCs/>
                <w:color w:val="C0504D" w:themeColor="accent2"/>
                <w:szCs w:val="22"/>
              </w:rPr>
            </w:pPr>
            <w:r w:rsidRPr="00450BF5">
              <w:rPr>
                <w:color w:val="C0504D" w:themeColor="accent2"/>
                <w:szCs w:val="22"/>
              </w:rPr>
              <w:t>/</w:t>
            </w:r>
          </w:p>
          <w:p w14:paraId="21EA6943" w14:textId="57A57F5C" w:rsidR="007A454D" w:rsidRPr="00DD7155" w:rsidRDefault="003743AF" w:rsidP="003743AF">
            <w:pPr>
              <w:widowControl/>
              <w:tabs>
                <w:tab w:val="left" w:pos="1029"/>
                <w:tab w:val="left" w:pos="1418"/>
                <w:tab w:val="left" w:pos="3119"/>
              </w:tabs>
              <w:suppressAutoHyphens/>
              <w:autoSpaceDE/>
              <w:autoSpaceDN/>
              <w:adjustRightInd/>
              <w:spacing w:before="120" w:after="240"/>
              <w:ind w:left="179" w:hanging="44"/>
              <w:rPr>
                <w:rFonts w:ascii="Tahoma" w:eastAsia="Tahoma" w:hAnsi="Tahoma" w:cs="Tahoma"/>
                <w:bCs/>
                <w:sz w:val="16"/>
                <w:szCs w:val="20"/>
                <w:lang w:eastAsia="en-US"/>
              </w:rPr>
            </w:pPr>
            <w:r w:rsidRPr="006D486E">
              <w:rPr>
                <w:b/>
                <w:bCs/>
                <w:color w:val="FF0000"/>
                <w:szCs w:val="22"/>
              </w:rPr>
              <w:t>[</w:t>
            </w:r>
            <w:r w:rsidRPr="00450BF5">
              <w:rPr>
                <w:bCs/>
                <w:color w:val="C0504D" w:themeColor="accent2"/>
                <w:szCs w:val="22"/>
              </w:rPr>
              <w:t>-</w:t>
            </w:r>
            <w:r w:rsidRPr="006D486E">
              <w:rPr>
                <w:b/>
                <w:bCs/>
                <w:color w:val="FF0000"/>
                <w:szCs w:val="22"/>
              </w:rPr>
              <w:t>]</w:t>
            </w:r>
            <w:r w:rsidRPr="00450BF5">
              <w:rPr>
                <w:bCs/>
                <w:color w:val="C0504D" w:themeColor="accent2"/>
                <w:szCs w:val="22"/>
                <w:vertAlign w:val="superscript"/>
              </w:rPr>
              <w:footnoteReference w:id="227"/>
            </w:r>
          </w:p>
        </w:tc>
      </w:tr>
      <w:tr w:rsidR="007A454D" w:rsidRPr="00DD7155" w14:paraId="726397D1" w14:textId="77777777" w:rsidTr="001471BA">
        <w:tc>
          <w:tcPr>
            <w:tcW w:w="1134" w:type="dxa"/>
          </w:tcPr>
          <w:p w14:paraId="5D0DBB11" w14:textId="77777777" w:rsidR="007A454D" w:rsidRPr="00DD7155" w:rsidRDefault="007A454D" w:rsidP="001471BA">
            <w:pPr>
              <w:tabs>
                <w:tab w:val="left" w:pos="1410"/>
              </w:tabs>
              <w:spacing w:before="120" w:after="240"/>
              <w:ind w:right="-150" w:firstLine="0"/>
              <w:rPr>
                <w:rFonts w:ascii="Tahoma" w:hAnsi="Tahoma" w:cs="Tahoma"/>
                <w:sz w:val="14"/>
                <w:szCs w:val="18"/>
              </w:rPr>
            </w:pPr>
            <w:r w:rsidRPr="00DD7155">
              <w:rPr>
                <w:rFonts w:ascii="Tahoma" w:hAnsi="Tahoma" w:cs="Tahoma"/>
                <w:i/>
                <w:sz w:val="14"/>
                <w:szCs w:val="18"/>
              </w:rPr>
              <w:t>Период отсрочки</w:t>
            </w:r>
          </w:p>
        </w:tc>
        <w:tc>
          <w:tcPr>
            <w:tcW w:w="9371" w:type="dxa"/>
            <w:gridSpan w:val="3"/>
            <w:shd w:val="clear" w:color="auto" w:fill="F2F2F2" w:themeFill="background1" w:themeFillShade="F2"/>
          </w:tcPr>
          <w:p w14:paraId="72CE60C7" w14:textId="6C56E291" w:rsidR="007A454D" w:rsidRPr="00DD7155" w:rsidRDefault="003743AF" w:rsidP="001471BA">
            <w:pPr>
              <w:spacing w:before="120" w:after="240"/>
              <w:ind w:left="142" w:firstLine="0"/>
              <w:rPr>
                <w:rFonts w:ascii="Tahoma" w:hAnsi="Tahoma" w:cs="Tahoma"/>
                <w:sz w:val="20"/>
              </w:rPr>
            </w:pPr>
            <w:r w:rsidRPr="00526E69">
              <w:rPr>
                <w:rFonts w:ascii="Tahoma" w:hAnsi="Tahoma" w:cs="Tahoma"/>
                <w:b/>
                <w:color w:val="FF0000"/>
                <w:sz w:val="20"/>
              </w:rPr>
              <w:t xml:space="preserve">[ </w:t>
            </w:r>
            <w:r w:rsidR="00526E69" w:rsidRPr="00526E69">
              <w:rPr>
                <w:rFonts w:ascii="Tahoma" w:hAnsi="Tahoma" w:cs="Tahoma"/>
                <w:b/>
                <w:color w:val="FF0000"/>
                <w:sz w:val="20"/>
              </w:rPr>
              <w:t>[</w:t>
            </w:r>
            <w:r w:rsidR="007A454D" w:rsidRPr="00DD7155">
              <w:rPr>
                <w:rFonts w:ascii="Tahoma" w:hAnsi="Tahoma" w:cs="Tahoma"/>
                <w:iCs/>
                <w:color w:val="C0504D" w:themeColor="accent2"/>
                <w:sz w:val="20"/>
              </w:rPr>
              <w:t>после истечения</w:t>
            </w:r>
            <w:r w:rsidR="00526E69" w:rsidRPr="00526E69">
              <w:rPr>
                <w:rFonts w:ascii="Tahoma" w:hAnsi="Tahoma" w:cs="Tahoma"/>
                <w:b/>
                <w:iCs/>
                <w:color w:val="FF0000"/>
                <w:sz w:val="20"/>
              </w:rPr>
              <w:t>]</w:t>
            </w:r>
            <w:r w:rsidR="007A454D" w:rsidRPr="00DD7155">
              <w:rPr>
                <w:rFonts w:ascii="Tahoma" w:hAnsi="Tahoma" w:cs="Tahoma"/>
                <w:b/>
                <w:iCs/>
                <w:color w:val="FF0000"/>
                <w:sz w:val="20"/>
              </w:rPr>
              <w:t>/</w:t>
            </w:r>
            <w:r w:rsidR="00526E69" w:rsidRPr="00526E69">
              <w:rPr>
                <w:rFonts w:ascii="Tahoma" w:hAnsi="Tahoma" w:cs="Tahoma"/>
                <w:b/>
                <w:color w:val="FF0000"/>
                <w:sz w:val="20"/>
              </w:rPr>
              <w:t>[</w:t>
            </w:r>
            <w:r w:rsidR="007A454D" w:rsidRPr="00DD7155">
              <w:rPr>
                <w:rFonts w:ascii="Tahoma" w:hAnsi="Tahoma" w:cs="Tahoma"/>
                <w:sz w:val="20"/>
              </w:rPr>
              <w:t>не позднее</w:t>
            </w:r>
            <w:r w:rsidR="00526E69" w:rsidRPr="00526E69">
              <w:rPr>
                <w:rFonts w:ascii="Tahoma" w:hAnsi="Tahoma" w:cs="Tahoma"/>
                <w:b/>
                <w:color w:val="FF0000"/>
                <w:sz w:val="20"/>
              </w:rPr>
              <w:t>]</w:t>
            </w:r>
            <w:r w:rsidR="007A454D" w:rsidRPr="00DD7155">
              <w:rPr>
                <w:rFonts w:ascii="Tahoma" w:hAnsi="Tahoma" w:cs="Tahoma"/>
                <w:bCs/>
                <w:sz w:val="20"/>
              </w:rPr>
              <w:t xml:space="preserve"> </w:t>
            </w:r>
            <w:r w:rsidR="00526E69" w:rsidRPr="00526E69">
              <w:rPr>
                <w:rFonts w:ascii="Tahoma" w:hAnsi="Tahoma" w:cs="Tahoma"/>
                <w:b/>
                <w:bCs/>
                <w:color w:val="FF0000"/>
                <w:sz w:val="20"/>
              </w:rPr>
              <w:t>[</w:t>
            </w:r>
            <w:r w:rsidR="007A454D" w:rsidRPr="00DD7155">
              <w:rPr>
                <w:rFonts w:ascii="Tahoma" w:hAnsi="Tahoma" w:cs="Tahoma"/>
                <w:bCs/>
                <w:sz w:val="20"/>
              </w:rPr>
              <w:t>•</w:t>
            </w:r>
            <w:r w:rsidR="00526E69" w:rsidRPr="00526E69">
              <w:rPr>
                <w:rFonts w:ascii="Tahoma" w:hAnsi="Tahoma" w:cs="Tahoma"/>
                <w:b/>
                <w:bCs/>
                <w:color w:val="FF0000"/>
                <w:sz w:val="20"/>
              </w:rPr>
              <w:t>]</w:t>
            </w:r>
            <w:r w:rsidR="007A454D" w:rsidRPr="00DD7155">
              <w:rPr>
                <w:rFonts w:ascii="Tahoma" w:hAnsi="Tahoma" w:cs="Tahoma"/>
                <w:bCs/>
                <w:sz w:val="20"/>
              </w:rPr>
              <w:t xml:space="preserve"> к.д.</w:t>
            </w:r>
            <w:r w:rsidRPr="00526E69">
              <w:rPr>
                <w:rFonts w:ascii="Tahoma" w:hAnsi="Tahoma" w:cs="Tahoma"/>
                <w:b/>
                <w:color w:val="FF0000"/>
                <w:sz w:val="20"/>
              </w:rPr>
              <w:t xml:space="preserve"> ]</w:t>
            </w:r>
            <w:r w:rsidRPr="003743AF">
              <w:rPr>
                <w:rFonts w:ascii="Tahoma" w:hAnsi="Tahoma" w:cs="Tahoma"/>
                <w:sz w:val="20"/>
              </w:rPr>
              <w:t xml:space="preserve">/ </w:t>
            </w:r>
            <w:r w:rsidRPr="003743AF">
              <w:rPr>
                <w:rFonts w:ascii="Tahoma" w:hAnsi="Tahoma" w:cs="Tahoma"/>
                <w:color w:val="FFFF00"/>
                <w:sz w:val="20"/>
                <w:szCs w:val="20"/>
                <w:highlight w:val="black"/>
              </w:rPr>
              <w:t xml:space="preserve">[в течение </w:t>
            </w:r>
            <w:r w:rsidRPr="003743AF">
              <w:rPr>
                <w:rFonts w:ascii="Tahoma" w:hAnsi="Tahoma" w:cs="Tahoma"/>
                <w:bCs/>
                <w:color w:val="FFFF00"/>
                <w:sz w:val="20"/>
                <w:szCs w:val="20"/>
                <w:highlight w:val="black"/>
              </w:rPr>
              <w:t>[ [</w:t>
            </w:r>
            <w:r w:rsidRPr="003743AF">
              <w:rPr>
                <w:rFonts w:ascii="Tahoma" w:hAnsi="Tahoma" w:cs="Tahoma"/>
                <w:color w:val="FFFF00"/>
                <w:sz w:val="20"/>
                <w:szCs w:val="20"/>
                <w:highlight w:val="black"/>
              </w:rPr>
              <w:t>7</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р.д.</w:t>
            </w:r>
            <w:r w:rsidRPr="003743AF">
              <w:rPr>
                <w:rFonts w:ascii="Tahoma" w:hAnsi="Tahoma" w:cs="Tahoma"/>
                <w:bCs/>
                <w:color w:val="FFFF00"/>
                <w:sz w:val="20"/>
                <w:szCs w:val="20"/>
                <w:highlight w:val="black"/>
              </w:rPr>
              <w:t xml:space="preserve"> ]</w:t>
            </w:r>
            <w:r w:rsidRPr="003743AF">
              <w:rPr>
                <w:rFonts w:ascii="Tahoma" w:hAnsi="Tahoma" w:cs="Tahoma"/>
                <w:color w:val="FFFF00"/>
                <w:sz w:val="20"/>
                <w:szCs w:val="20"/>
                <w:highlight w:val="black"/>
              </w:rPr>
              <w:t xml:space="preserve"> / </w:t>
            </w:r>
            <w:r w:rsidRPr="003743AF">
              <w:rPr>
                <w:rFonts w:ascii="Tahoma" w:hAnsi="Tahoma" w:cs="Tahoma"/>
                <w:bCs/>
                <w:color w:val="FFFF00"/>
                <w:sz w:val="20"/>
                <w:szCs w:val="20"/>
                <w:highlight w:val="black"/>
              </w:rPr>
              <w:t>[</w:t>
            </w:r>
            <w:r w:rsidRPr="003743AF">
              <w:rPr>
                <w:rFonts w:ascii="Tahoma" w:hAnsi="Tahoma" w:cs="Tahoma"/>
                <w:color w:val="FFFF00"/>
                <w:sz w:val="20"/>
                <w:szCs w:val="20"/>
                <w:highlight w:val="black"/>
              </w:rPr>
              <w:t>к.д.</w:t>
            </w:r>
            <w:r w:rsidRPr="003743AF">
              <w:rPr>
                <w:rFonts w:ascii="Tahoma" w:hAnsi="Tahoma" w:cs="Tahoma"/>
                <w:bCs/>
                <w:color w:val="FFFF00"/>
                <w:sz w:val="20"/>
                <w:szCs w:val="20"/>
                <w:highlight w:val="black"/>
              </w:rPr>
              <w:t xml:space="preserve"> ]]</w:t>
            </w:r>
            <w:r w:rsidRPr="003743AF">
              <w:rPr>
                <w:rStyle w:val="ad"/>
                <w:rFonts w:ascii="Tahoma" w:hAnsi="Tahoma" w:cs="Tahoma"/>
                <w:bCs/>
                <w:color w:val="FFFF00"/>
                <w:sz w:val="20"/>
                <w:szCs w:val="20"/>
                <w:highlight w:val="black"/>
              </w:rPr>
              <w:footnoteReference w:id="228"/>
            </w:r>
            <w:r w:rsidRPr="003743AF">
              <w:rPr>
                <w:rStyle w:val="ad"/>
                <w:rFonts w:ascii="Tahoma" w:hAnsi="Tahoma" w:cs="Tahoma"/>
                <w:bCs/>
                <w:color w:val="FFFF00"/>
                <w:sz w:val="20"/>
                <w:szCs w:val="20"/>
                <w:highlight w:val="black"/>
              </w:rPr>
              <w:footnoteReference w:id="229"/>
            </w:r>
            <w:r w:rsidRPr="003743AF">
              <w:rPr>
                <w:rFonts w:ascii="Tahoma" w:hAnsi="Tahoma" w:cs="Tahoma"/>
                <w:color w:val="FFFF00"/>
                <w:sz w:val="20"/>
                <w:szCs w:val="20"/>
                <w:highlight w:val="black"/>
              </w:rPr>
              <w:t>]</w:t>
            </w:r>
          </w:p>
        </w:tc>
      </w:tr>
      <w:tr w:rsidR="007A454D" w:rsidRPr="00DD7155" w14:paraId="6069B1BB" w14:textId="77777777" w:rsidTr="001471BA">
        <w:tc>
          <w:tcPr>
            <w:tcW w:w="1134" w:type="dxa"/>
          </w:tcPr>
          <w:p w14:paraId="71C431EC" w14:textId="77777777" w:rsidR="007A454D" w:rsidRPr="00DD7155" w:rsidRDefault="007A454D" w:rsidP="001471BA">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Базовая дата</w:t>
            </w:r>
          </w:p>
        </w:tc>
        <w:tc>
          <w:tcPr>
            <w:tcW w:w="9371" w:type="dxa"/>
            <w:gridSpan w:val="3"/>
            <w:shd w:val="clear" w:color="auto" w:fill="F2F2F2" w:themeFill="background1" w:themeFillShade="F2"/>
          </w:tcPr>
          <w:p w14:paraId="0EBC1476" w14:textId="77777777" w:rsidR="007A454D" w:rsidRPr="00DD7155" w:rsidRDefault="007A454D" w:rsidP="001471BA">
            <w:pPr>
              <w:spacing w:before="120" w:after="240"/>
              <w:ind w:left="142" w:firstLine="0"/>
              <w:rPr>
                <w:rFonts w:ascii="Tahoma" w:hAnsi="Tahoma" w:cs="Tahoma"/>
                <w:sz w:val="20"/>
              </w:rPr>
            </w:pPr>
            <w:r w:rsidRPr="00DD7155">
              <w:rPr>
                <w:rFonts w:ascii="Tahoma" w:hAnsi="Tahoma" w:cs="Tahoma"/>
                <w:bCs/>
                <w:sz w:val="20"/>
                <w:lang w:val="en-US"/>
              </w:rPr>
              <w:t>c</w:t>
            </w:r>
            <w:r w:rsidRPr="00DD7155">
              <w:rPr>
                <w:rFonts w:ascii="Tahoma" w:hAnsi="Tahoma" w:cs="Tahoma"/>
                <w:bCs/>
                <w:sz w:val="20"/>
              </w:rPr>
              <w:t xml:space="preserve"> момента получения счета</w:t>
            </w:r>
          </w:p>
        </w:tc>
      </w:tr>
      <w:tr w:rsidR="007A454D" w:rsidRPr="00DD7155" w14:paraId="7F0264A0" w14:textId="77777777" w:rsidTr="001471BA">
        <w:trPr>
          <w:gridAfter w:val="2"/>
          <w:wAfter w:w="18" w:type="dxa"/>
        </w:trPr>
        <w:tc>
          <w:tcPr>
            <w:tcW w:w="1134" w:type="dxa"/>
          </w:tcPr>
          <w:p w14:paraId="51D43BFB" w14:textId="77777777" w:rsidR="007A454D" w:rsidRPr="00DD7155" w:rsidRDefault="007A454D" w:rsidP="001471BA">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Дополнительные условия</w:t>
            </w:r>
          </w:p>
        </w:tc>
        <w:tc>
          <w:tcPr>
            <w:tcW w:w="9353" w:type="dxa"/>
            <w:shd w:val="clear" w:color="auto" w:fill="F2F2F2" w:themeFill="background1" w:themeFillShade="F2"/>
          </w:tcPr>
          <w:p w14:paraId="7209DA23" w14:textId="565004B3" w:rsidR="007A454D" w:rsidRPr="00DD7155" w:rsidRDefault="007A454D" w:rsidP="00B95B32">
            <w:pPr>
              <w:numPr>
                <w:ilvl w:val="0"/>
                <w:numId w:val="196"/>
              </w:numPr>
              <w:spacing w:before="120" w:after="240"/>
              <w:rPr>
                <w:rFonts w:ascii="Tahoma" w:hAnsi="Tahoma" w:cs="Tahoma"/>
                <w:bCs/>
                <w:sz w:val="20"/>
              </w:rPr>
            </w:pPr>
          </w:p>
        </w:tc>
      </w:tr>
    </w:tbl>
    <w:p w14:paraId="345042BC" w14:textId="364BAE58" w:rsidR="00AD37E6" w:rsidRPr="00AD37E6" w:rsidRDefault="00AD37E6" w:rsidP="00AD37E6">
      <w:pPr>
        <w:pStyle w:val="1112"/>
        <w:tabs>
          <w:tab w:val="left" w:pos="284"/>
          <w:tab w:val="left" w:pos="924"/>
        </w:tabs>
        <w:spacing w:before="120" w:after="240"/>
        <w:ind w:left="142"/>
        <w:rPr>
          <w:rFonts w:ascii="Tahoma" w:hAnsi="Tahoma" w:cs="Tahoma"/>
          <w:b/>
          <w:color w:val="FF0000"/>
          <w:sz w:val="20"/>
          <w:u w:color="FF0000"/>
        </w:rPr>
      </w:pPr>
      <w:r w:rsidRPr="00AD37E6">
        <w:rPr>
          <w:rFonts w:ascii="Tahoma" w:hAnsi="Tahoma" w:cs="Tahoma"/>
          <w:b/>
          <w:color w:val="FF0000"/>
          <w:sz w:val="20"/>
          <w:u w:color="FF0000"/>
        </w:rPr>
        <w:t>]</w:t>
      </w:r>
    </w:p>
    <w:p w14:paraId="48BF4EAA" w14:textId="61988C6E" w:rsidR="00BE6171" w:rsidRPr="00DD7155" w:rsidRDefault="00E407B6" w:rsidP="002F68A6">
      <w:pPr>
        <w:pStyle w:val="1"/>
        <w:numPr>
          <w:ilvl w:val="0"/>
          <w:numId w:val="13"/>
        </w:numPr>
        <w:spacing w:before="120" w:after="240"/>
        <w:ind w:left="142" w:hanging="1135"/>
        <w:jc w:val="both"/>
        <w:rPr>
          <w:rFonts w:ascii="Tahoma" w:hAnsi="Tahoma" w:cs="Tahoma"/>
          <w:sz w:val="20"/>
        </w:rPr>
      </w:pPr>
      <w:r w:rsidRPr="00DD7155">
        <w:rPr>
          <w:rFonts w:ascii="Tahoma" w:hAnsi="Tahoma" w:cs="Tahoma"/>
          <w:sz w:val="20"/>
        </w:rPr>
        <w:t>КАЛЕНДАРНО-СЕТЕВОЕ ПЛАНИРОВАНИЕ</w:t>
      </w:r>
      <w:bookmarkEnd w:id="109"/>
      <w:bookmarkEnd w:id="110"/>
      <w:bookmarkEnd w:id="111"/>
    </w:p>
    <w:p w14:paraId="6E39ADDE" w14:textId="78851738" w:rsidR="00D77103" w:rsidRPr="00DD7155" w:rsidRDefault="00E42A20"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Укрупненный перечень, с</w:t>
      </w:r>
      <w:r w:rsidR="00D77103" w:rsidRPr="00DD7155">
        <w:rPr>
          <w:rFonts w:ascii="Tahoma" w:hAnsi="Tahoma" w:cs="Tahoma"/>
          <w:sz w:val="20"/>
        </w:rPr>
        <w:t>рок</w:t>
      </w:r>
      <w:r w:rsidRPr="00DD7155">
        <w:rPr>
          <w:rFonts w:ascii="Tahoma" w:hAnsi="Tahoma" w:cs="Tahoma"/>
          <w:sz w:val="20"/>
        </w:rPr>
        <w:t>и</w:t>
      </w:r>
      <w:r w:rsidR="00D77103" w:rsidRPr="00DD7155">
        <w:rPr>
          <w:rFonts w:ascii="Tahoma" w:hAnsi="Tahoma" w:cs="Tahoma"/>
          <w:sz w:val="20"/>
        </w:rPr>
        <w:t xml:space="preserve"> и стоимость выполнения Работ по 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2A4EA7" w:rsidRPr="00DD7155" w:rsidDel="002A4EA7">
        <w:rPr>
          <w:rFonts w:ascii="Tahoma" w:hAnsi="Tahoma" w:cs="Tahoma"/>
          <w:b/>
          <w:color w:val="FF0000"/>
          <w:sz w:val="20"/>
          <w:u w:color="FF0000"/>
        </w:rPr>
        <w:t xml:space="preserve"> </w:t>
      </w:r>
      <w:r w:rsidR="00D77103" w:rsidRPr="00DD7155">
        <w:rPr>
          <w:rFonts w:ascii="Tahoma" w:hAnsi="Tahoma" w:cs="Tahoma"/>
          <w:sz w:val="20"/>
        </w:rPr>
        <w:t xml:space="preserve">установлены в Приложение </w:t>
      </w:r>
      <w:r w:rsidR="00142BDF" w:rsidRPr="00DD7155">
        <w:rPr>
          <w:rFonts w:ascii="Tahoma" w:hAnsi="Tahoma" w:cs="Tahoma"/>
          <w:sz w:val="20"/>
        </w:rPr>
        <w:t>Календарный план</w:t>
      </w:r>
      <w:r w:rsidR="00D77103" w:rsidRPr="00DD7155">
        <w:rPr>
          <w:rFonts w:ascii="Tahoma" w:hAnsi="Tahoma" w:cs="Tahoma"/>
          <w:sz w:val="20"/>
        </w:rPr>
        <w:t>, РДЦ.</w:t>
      </w:r>
    </w:p>
    <w:p w14:paraId="3AE8CF04" w14:textId="58D37C3C" w:rsidR="003377D9" w:rsidRPr="00DD7155" w:rsidRDefault="008E47CC" w:rsidP="002F68A6">
      <w:pPr>
        <w:spacing w:before="120" w:after="240"/>
        <w:ind w:left="142" w:firstLine="0"/>
        <w:rPr>
          <w:rFonts w:ascii="Tahoma" w:hAnsi="Tahoma" w:cs="Tahoma"/>
          <w:i/>
          <w:sz w:val="20"/>
        </w:rPr>
      </w:pPr>
      <w:r w:rsidRPr="00DD7155">
        <w:rPr>
          <w:rFonts w:ascii="Tahoma" w:hAnsi="Tahoma" w:cs="Tahoma"/>
          <w:i/>
          <w:sz w:val="20"/>
        </w:rPr>
        <w:t>ЕСЛИ НА МОМЕНТ ЗАКЛЮЧЕНИЯ ДОГОВОРА, ПЕРЕЧЕНЬ, СРОКИ И СТОИМОСТЬ ЧАСТЕЙ ДОКУМЕНТАЦИИ НЕ МОГУТ БЫТЬ ОПРЕДЕЛЕНЫ, ДОПОЛНИТЬ:</w:t>
      </w:r>
    </w:p>
    <w:p w14:paraId="105AB189" w14:textId="1B018D28" w:rsidR="003377D9" w:rsidRPr="00DD7155" w:rsidRDefault="00526E69" w:rsidP="002F68A6">
      <w:pPr>
        <w:pStyle w:val="afff1"/>
        <w:numPr>
          <w:ilvl w:val="1"/>
          <w:numId w:val="13"/>
        </w:numPr>
        <w:tabs>
          <w:tab w:val="left" w:pos="284"/>
        </w:tabs>
        <w:spacing w:before="120" w:after="240"/>
        <w:ind w:left="142" w:hanging="1135"/>
        <w:rPr>
          <w:rFonts w:ascii="Tahoma" w:hAnsi="Tahoma" w:cs="Tahoma"/>
          <w:color w:val="FF0000"/>
          <w:sz w:val="20"/>
          <w:highlight w:val="lightGray"/>
        </w:rPr>
      </w:pPr>
      <w:r w:rsidRPr="00526E69">
        <w:rPr>
          <w:rFonts w:ascii="Tahoma" w:hAnsi="Tahoma" w:cs="Tahoma"/>
          <w:b/>
          <w:color w:val="FF0000"/>
          <w:sz w:val="20"/>
          <w:u w:color="FF0000"/>
        </w:rPr>
        <w:t>[</w:t>
      </w:r>
      <w:r w:rsidR="00505A9D" w:rsidRPr="00DD7155">
        <w:rPr>
          <w:rFonts w:ascii="Tahoma" w:hAnsi="Tahoma" w:cs="Tahoma"/>
          <w:color w:val="FF0000"/>
          <w:sz w:val="20"/>
          <w:highlight w:val="lightGray"/>
        </w:rPr>
        <w:t xml:space="preserve">Подрядчик разрабатывает и </w:t>
      </w:r>
      <w:r w:rsidR="00303AA6">
        <w:rPr>
          <w:rFonts w:ascii="Tahoma" w:hAnsi="Tahoma" w:cs="Tahoma"/>
          <w:color w:val="FF0000"/>
          <w:sz w:val="20"/>
          <w:highlight w:val="lightGray"/>
        </w:rPr>
        <w:t xml:space="preserve">направляет </w:t>
      </w:r>
      <w:r w:rsidR="003377D9" w:rsidRPr="00DD7155">
        <w:rPr>
          <w:rFonts w:ascii="Tahoma" w:hAnsi="Tahoma" w:cs="Tahoma"/>
          <w:color w:val="FF0000"/>
          <w:sz w:val="20"/>
          <w:highlight w:val="lightGray"/>
        </w:rPr>
        <w:t xml:space="preserve">Заказчику </w:t>
      </w:r>
      <w:r w:rsidR="00303AA6">
        <w:rPr>
          <w:rFonts w:ascii="Tahoma" w:hAnsi="Tahoma" w:cs="Tahoma"/>
          <w:color w:val="FF0000"/>
          <w:sz w:val="20"/>
          <w:highlight w:val="lightGray"/>
        </w:rPr>
        <w:t>для</w:t>
      </w:r>
      <w:r w:rsidR="003377D9" w:rsidRPr="00DD7155">
        <w:rPr>
          <w:rFonts w:ascii="Tahoma" w:hAnsi="Tahoma" w:cs="Tahoma"/>
          <w:color w:val="FF0000"/>
          <w:sz w:val="20"/>
          <w:highlight w:val="lightGray"/>
        </w:rPr>
        <w:t xml:space="preserve"> согласовани</w:t>
      </w:r>
      <w:r w:rsidR="00303AA6">
        <w:rPr>
          <w:rFonts w:ascii="Tahoma" w:hAnsi="Tahoma" w:cs="Tahoma"/>
          <w:color w:val="FF0000"/>
          <w:sz w:val="20"/>
          <w:highlight w:val="lightGray"/>
        </w:rPr>
        <w:t>я</w:t>
      </w:r>
      <w:r w:rsidR="003377D9" w:rsidRPr="00DD7155">
        <w:rPr>
          <w:rFonts w:ascii="Tahoma" w:hAnsi="Tahoma" w:cs="Tahoma"/>
          <w:color w:val="FF0000"/>
          <w:sz w:val="20"/>
          <w:highlight w:val="lightGray"/>
        </w:rPr>
        <w:t xml:space="preserve"> проект дополнительного соглашения с детализированным в отношении Частей </w:t>
      </w:r>
      <w:r w:rsidRPr="00526E69">
        <w:rPr>
          <w:rFonts w:ascii="Tahoma" w:hAnsi="Tahoma" w:cs="Tahoma"/>
          <w:b/>
          <w:color w:val="FF0000"/>
          <w:sz w:val="20"/>
          <w:u w:color="FF0000"/>
        </w:rPr>
        <w:t>[</w:t>
      </w:r>
      <w:r w:rsidR="00456818" w:rsidRPr="00DD7155">
        <w:rPr>
          <w:rFonts w:ascii="Tahoma" w:hAnsi="Tahoma" w:cs="Tahoma"/>
          <w:color w:val="FF0000"/>
          <w:sz w:val="20"/>
          <w:highlight w:val="lightGray"/>
        </w:rPr>
        <w:t>•</w:t>
      </w:r>
      <w:r w:rsidRPr="00526E69">
        <w:rPr>
          <w:rFonts w:ascii="Tahoma" w:hAnsi="Tahoma" w:cs="Tahoma"/>
          <w:b/>
          <w:color w:val="FF0000"/>
          <w:sz w:val="20"/>
        </w:rPr>
        <w:t>]</w:t>
      </w:r>
      <w:r w:rsidR="003377D9" w:rsidRPr="00DD7155">
        <w:rPr>
          <w:rFonts w:ascii="Tahoma" w:hAnsi="Tahoma" w:cs="Tahoma"/>
          <w:color w:val="FF0000"/>
          <w:sz w:val="20"/>
          <w:highlight w:val="lightGray"/>
        </w:rPr>
        <w:t xml:space="preserve"> </w:t>
      </w:r>
      <w:r w:rsidR="003377D9" w:rsidRPr="00DD7155">
        <w:rPr>
          <w:rFonts w:ascii="Tahoma" w:hAnsi="Tahoma" w:cs="Tahoma"/>
          <w:i/>
          <w:color w:val="FF0000"/>
          <w:sz w:val="20"/>
          <w:highlight w:val="lightGray"/>
        </w:rPr>
        <w:t xml:space="preserve">(указать </w:t>
      </w:r>
      <w:r w:rsidR="00B93094" w:rsidRPr="00DD7155">
        <w:rPr>
          <w:rFonts w:ascii="Tahoma" w:hAnsi="Tahoma" w:cs="Tahoma"/>
          <w:i/>
          <w:color w:val="FF0000"/>
          <w:sz w:val="20"/>
          <w:highlight w:val="lightGray"/>
        </w:rPr>
        <w:t xml:space="preserve">Вид </w:t>
      </w:r>
      <w:r w:rsidR="003377D9" w:rsidRPr="00DD7155">
        <w:rPr>
          <w:rFonts w:ascii="Tahoma" w:hAnsi="Tahoma" w:cs="Tahoma"/>
          <w:i/>
          <w:color w:val="FF0000"/>
          <w:sz w:val="20"/>
          <w:highlight w:val="lightGray"/>
        </w:rPr>
        <w:t xml:space="preserve">Документации) </w:t>
      </w:r>
      <w:r w:rsidR="003377D9" w:rsidRPr="00DD7155">
        <w:rPr>
          <w:rFonts w:ascii="Tahoma" w:hAnsi="Tahoma" w:cs="Tahoma"/>
          <w:color w:val="FF0000"/>
          <w:sz w:val="20"/>
          <w:highlight w:val="lightGray"/>
        </w:rPr>
        <w:t>Календарным планом</w:t>
      </w:r>
      <w:r w:rsidR="007F4392" w:rsidRPr="00DD7155">
        <w:rPr>
          <w:rFonts w:ascii="Tahoma" w:hAnsi="Tahoma" w:cs="Tahoma"/>
          <w:color w:val="FF0000"/>
          <w:sz w:val="20"/>
          <w:highlight w:val="lightGray"/>
        </w:rPr>
        <w:t xml:space="preserve"> проектных работ</w:t>
      </w:r>
      <w:r w:rsidR="003377D9" w:rsidRPr="00DD7155">
        <w:rPr>
          <w:rFonts w:ascii="Tahoma" w:hAnsi="Tahoma" w:cs="Tahoma"/>
          <w:color w:val="FF0000"/>
          <w:sz w:val="20"/>
          <w:highlight w:val="lightGray"/>
        </w:rPr>
        <w:t xml:space="preserve"> (перечень, сроки, стоимость</w:t>
      </w:r>
      <w:r w:rsidR="00505A9D" w:rsidRPr="00DD7155">
        <w:rPr>
          <w:rFonts w:ascii="Tahoma" w:hAnsi="Tahoma" w:cs="Tahoma"/>
          <w:color w:val="FF0000"/>
          <w:sz w:val="20"/>
          <w:highlight w:val="lightGray"/>
        </w:rPr>
        <w:t xml:space="preserve">) </w:t>
      </w:r>
      <w:r w:rsidR="00581656" w:rsidRPr="00DD7155">
        <w:rPr>
          <w:rFonts w:ascii="Tahoma" w:hAnsi="Tahoma" w:cs="Tahoma"/>
          <w:color w:val="FF0000"/>
          <w:sz w:val="20"/>
          <w:highlight w:val="lightGray"/>
        </w:rPr>
        <w:t>н</w:t>
      </w:r>
      <w:r w:rsidR="00505A9D" w:rsidRPr="00DD7155">
        <w:rPr>
          <w:rFonts w:ascii="Tahoma" w:hAnsi="Tahoma" w:cs="Tahoma"/>
          <w:color w:val="FF0000"/>
          <w:sz w:val="20"/>
          <w:highlight w:val="lightGray"/>
        </w:rPr>
        <w:t xml:space="preserve">е позднее </w:t>
      </w:r>
      <w:r w:rsidRPr="00526E69">
        <w:rPr>
          <w:rFonts w:ascii="Tahoma" w:hAnsi="Tahoma" w:cs="Tahoma"/>
          <w:b/>
          <w:color w:val="FF0000"/>
          <w:sz w:val="20"/>
          <w:u w:color="FF0000"/>
        </w:rPr>
        <w:t>[</w:t>
      </w:r>
      <w:r w:rsidR="00505A9D" w:rsidRPr="00DD7155">
        <w:rPr>
          <w:rFonts w:ascii="Tahoma" w:hAnsi="Tahoma" w:cs="Tahoma"/>
          <w:color w:val="FF0000"/>
          <w:sz w:val="20"/>
          <w:highlight w:val="lightGray"/>
        </w:rPr>
        <w:t>•</w:t>
      </w:r>
      <w:r w:rsidRPr="00526E69">
        <w:rPr>
          <w:rFonts w:ascii="Tahoma" w:hAnsi="Tahoma" w:cs="Tahoma"/>
          <w:b/>
          <w:color w:val="FF0000"/>
          <w:sz w:val="20"/>
        </w:rPr>
        <w:t>]</w:t>
      </w:r>
      <w:r w:rsidR="00505A9D" w:rsidRPr="00DD7155">
        <w:rPr>
          <w:rFonts w:ascii="Tahoma" w:hAnsi="Tahoma" w:cs="Tahoma"/>
          <w:color w:val="FF0000"/>
          <w:sz w:val="20"/>
          <w:highlight w:val="lightGray"/>
        </w:rPr>
        <w:t xml:space="preserve"> р.д. до даты начала выполнения Работ по </w:t>
      </w:r>
      <w:r w:rsidRPr="00526E69">
        <w:rPr>
          <w:rFonts w:ascii="Tahoma" w:hAnsi="Tahoma" w:cs="Tahoma"/>
          <w:b/>
          <w:color w:val="FF0000"/>
          <w:sz w:val="20"/>
          <w:u w:color="FF0000"/>
        </w:rPr>
        <w:t>[</w:t>
      </w:r>
      <w:r w:rsidR="00505A9D" w:rsidRPr="00DD7155">
        <w:rPr>
          <w:rFonts w:ascii="Tahoma" w:hAnsi="Tahoma" w:cs="Tahoma"/>
          <w:color w:val="FF0000"/>
          <w:sz w:val="20"/>
          <w:highlight w:val="lightGray"/>
        </w:rPr>
        <w:t>•</w:t>
      </w:r>
      <w:r w:rsidRPr="00526E69">
        <w:rPr>
          <w:rFonts w:ascii="Tahoma" w:hAnsi="Tahoma" w:cs="Tahoma"/>
          <w:b/>
          <w:color w:val="FF0000"/>
          <w:sz w:val="20"/>
        </w:rPr>
        <w:t>]</w:t>
      </w:r>
      <w:r w:rsidR="00505A9D" w:rsidRPr="00DD7155">
        <w:rPr>
          <w:rFonts w:ascii="Tahoma" w:hAnsi="Tahoma" w:cs="Tahoma"/>
          <w:color w:val="FF0000"/>
          <w:sz w:val="20"/>
          <w:highlight w:val="lightGray"/>
        </w:rPr>
        <w:t xml:space="preserve"> </w:t>
      </w:r>
      <w:r w:rsidR="00505A9D" w:rsidRPr="00DD7155">
        <w:rPr>
          <w:rFonts w:ascii="Tahoma" w:hAnsi="Tahoma" w:cs="Tahoma"/>
          <w:i/>
          <w:color w:val="FF0000"/>
          <w:sz w:val="20"/>
          <w:highlight w:val="lightGray"/>
        </w:rPr>
        <w:t xml:space="preserve">(указать </w:t>
      </w:r>
      <w:r w:rsidR="00B93094" w:rsidRPr="00DD7155">
        <w:rPr>
          <w:rFonts w:ascii="Tahoma" w:hAnsi="Tahoma" w:cs="Tahoma"/>
          <w:i/>
          <w:color w:val="FF0000"/>
          <w:sz w:val="20"/>
          <w:highlight w:val="lightGray"/>
        </w:rPr>
        <w:t xml:space="preserve">Вид </w:t>
      </w:r>
      <w:r w:rsidR="00505A9D" w:rsidRPr="00DD7155">
        <w:rPr>
          <w:rFonts w:ascii="Tahoma" w:hAnsi="Tahoma" w:cs="Tahoma"/>
          <w:i/>
          <w:color w:val="FF0000"/>
          <w:sz w:val="20"/>
          <w:highlight w:val="lightGray"/>
        </w:rPr>
        <w:t>Документации)</w:t>
      </w:r>
      <w:r w:rsidR="00505A9D" w:rsidRPr="00DD7155">
        <w:rPr>
          <w:rFonts w:ascii="Tahoma" w:hAnsi="Tahoma" w:cs="Tahoma"/>
          <w:color w:val="FF0000"/>
          <w:sz w:val="20"/>
          <w:highlight w:val="lightGray"/>
        </w:rPr>
        <w:t>, предусмотренной Календарным планом</w:t>
      </w:r>
      <w:r w:rsidR="00554BB4" w:rsidRPr="00DD7155">
        <w:rPr>
          <w:rFonts w:ascii="Tahoma" w:hAnsi="Tahoma" w:cs="Tahoma"/>
          <w:color w:val="FF0000"/>
          <w:sz w:val="20"/>
          <w:highlight w:val="lightGray"/>
        </w:rPr>
        <w:t xml:space="preserve"> проектных работ</w:t>
      </w:r>
      <w:r w:rsidR="003377D9" w:rsidRPr="00DD7155">
        <w:rPr>
          <w:rFonts w:ascii="Tahoma" w:hAnsi="Tahoma" w:cs="Tahoma"/>
          <w:color w:val="FF0000"/>
          <w:sz w:val="20"/>
          <w:highlight w:val="lightGray"/>
        </w:rPr>
        <w:t xml:space="preserve">. </w:t>
      </w:r>
    </w:p>
    <w:p w14:paraId="02598986" w14:textId="45EF4098" w:rsidR="003377D9" w:rsidRPr="00DD7155" w:rsidRDefault="003377D9" w:rsidP="002F68A6">
      <w:pPr>
        <w:spacing w:before="120" w:after="240"/>
        <w:ind w:left="142" w:firstLine="0"/>
        <w:rPr>
          <w:rFonts w:ascii="Tahoma" w:hAnsi="Tahoma" w:cs="Tahoma"/>
          <w:color w:val="FF0000"/>
          <w:sz w:val="20"/>
          <w:highlight w:val="lightGray"/>
        </w:rPr>
      </w:pPr>
      <w:r w:rsidRPr="00DD7155">
        <w:rPr>
          <w:rFonts w:ascii="Tahoma" w:hAnsi="Tahoma" w:cs="Tahoma"/>
          <w:color w:val="FF0000"/>
          <w:sz w:val="20"/>
          <w:highlight w:val="lightGray"/>
        </w:rPr>
        <w:t xml:space="preserve">Общие сроки и стоимость работ по Частям </w:t>
      </w:r>
      <w:r w:rsidR="00526E69" w:rsidRPr="00526E69">
        <w:rPr>
          <w:rFonts w:ascii="Tahoma" w:hAnsi="Tahoma" w:cs="Tahoma"/>
          <w:b/>
          <w:color w:val="FF0000"/>
          <w:sz w:val="20"/>
          <w:u w:color="FF0000"/>
        </w:rPr>
        <w:t>[</w:t>
      </w:r>
      <w:r w:rsidR="00456818" w:rsidRPr="00DD7155">
        <w:rPr>
          <w:rFonts w:ascii="Tahoma" w:hAnsi="Tahoma" w:cs="Tahoma"/>
          <w:color w:val="FF0000"/>
          <w:sz w:val="20"/>
          <w:highlight w:val="lightGray"/>
        </w:rPr>
        <w:t>•</w:t>
      </w:r>
      <w:r w:rsidR="00526E69" w:rsidRPr="00526E69">
        <w:rPr>
          <w:rFonts w:ascii="Tahoma" w:hAnsi="Tahoma" w:cs="Tahoma"/>
          <w:b/>
          <w:color w:val="FF0000"/>
          <w:sz w:val="20"/>
        </w:rPr>
        <w:t>]</w:t>
      </w:r>
      <w:r w:rsidRPr="00DD7155">
        <w:rPr>
          <w:rFonts w:ascii="Tahoma" w:hAnsi="Tahoma" w:cs="Tahoma"/>
          <w:color w:val="FF0000"/>
          <w:sz w:val="20"/>
          <w:highlight w:val="lightGray"/>
        </w:rPr>
        <w:t xml:space="preserve"> </w:t>
      </w:r>
      <w:r w:rsidRPr="00DD7155">
        <w:rPr>
          <w:rFonts w:ascii="Tahoma" w:hAnsi="Tahoma" w:cs="Tahoma"/>
          <w:i/>
          <w:color w:val="FF0000"/>
          <w:sz w:val="20"/>
          <w:highlight w:val="lightGray"/>
        </w:rPr>
        <w:t xml:space="preserve">(указать </w:t>
      </w:r>
      <w:r w:rsidR="00B93094" w:rsidRPr="00DD7155">
        <w:rPr>
          <w:rFonts w:ascii="Tahoma" w:hAnsi="Tahoma" w:cs="Tahoma"/>
          <w:i/>
          <w:color w:val="FF0000"/>
          <w:sz w:val="20"/>
          <w:highlight w:val="lightGray"/>
        </w:rPr>
        <w:t xml:space="preserve">Вид </w:t>
      </w:r>
      <w:r w:rsidRPr="00DD7155">
        <w:rPr>
          <w:rFonts w:ascii="Tahoma" w:hAnsi="Tahoma" w:cs="Tahoma"/>
          <w:i/>
          <w:color w:val="FF0000"/>
          <w:sz w:val="20"/>
          <w:highlight w:val="lightGray"/>
        </w:rPr>
        <w:t xml:space="preserve">Документации) </w:t>
      </w:r>
      <w:r w:rsidRPr="00DD7155">
        <w:rPr>
          <w:rFonts w:ascii="Tahoma" w:hAnsi="Tahoma" w:cs="Tahoma"/>
          <w:color w:val="FF0000"/>
          <w:sz w:val="20"/>
          <w:highlight w:val="lightGray"/>
        </w:rPr>
        <w:t xml:space="preserve">не </w:t>
      </w:r>
      <w:r w:rsidR="00505A9D" w:rsidRPr="00DD7155">
        <w:rPr>
          <w:rFonts w:ascii="Tahoma" w:hAnsi="Tahoma" w:cs="Tahoma"/>
          <w:color w:val="FF0000"/>
          <w:sz w:val="20"/>
          <w:highlight w:val="lightGray"/>
        </w:rPr>
        <w:t xml:space="preserve">должны </w:t>
      </w:r>
      <w:r w:rsidRPr="00DD7155">
        <w:rPr>
          <w:rFonts w:ascii="Tahoma" w:hAnsi="Tahoma" w:cs="Tahoma"/>
          <w:color w:val="FF0000"/>
          <w:sz w:val="20"/>
          <w:highlight w:val="lightGray"/>
        </w:rPr>
        <w:t>превышать сроки и стоимость работ по соответствующему Виду Документации</w:t>
      </w:r>
    </w:p>
    <w:p w14:paraId="3FFD885C" w14:textId="361CEB91" w:rsidR="003377D9" w:rsidRPr="00DD7155" w:rsidRDefault="003377D9" w:rsidP="002F68A6">
      <w:pPr>
        <w:spacing w:before="120" w:after="240"/>
        <w:ind w:left="142" w:firstLine="0"/>
        <w:rPr>
          <w:rFonts w:ascii="Tahoma" w:hAnsi="Tahoma" w:cs="Tahoma"/>
          <w:color w:val="FF0000"/>
          <w:sz w:val="20"/>
          <w:highlight w:val="lightGray"/>
        </w:rPr>
      </w:pPr>
      <w:r w:rsidRPr="00DD7155">
        <w:rPr>
          <w:rFonts w:ascii="Tahoma" w:hAnsi="Tahoma" w:cs="Tahoma"/>
          <w:color w:val="FF0000"/>
          <w:sz w:val="20"/>
          <w:highlight w:val="lightGray"/>
        </w:rPr>
        <w:t xml:space="preserve">Заказчик </w:t>
      </w:r>
      <w:r w:rsidR="00303AA6">
        <w:rPr>
          <w:rFonts w:ascii="Tahoma" w:hAnsi="Tahoma" w:cs="Tahoma"/>
          <w:color w:val="FF0000"/>
          <w:sz w:val="20"/>
          <w:highlight w:val="lightGray"/>
        </w:rPr>
        <w:t>согласовывает и подписывает</w:t>
      </w:r>
      <w:r w:rsidR="00303AA6" w:rsidRPr="00DD7155">
        <w:rPr>
          <w:rFonts w:ascii="Tahoma" w:hAnsi="Tahoma" w:cs="Tahoma"/>
          <w:color w:val="FF0000"/>
          <w:sz w:val="20"/>
          <w:highlight w:val="lightGray"/>
        </w:rPr>
        <w:t xml:space="preserve"> </w:t>
      </w:r>
      <w:r w:rsidRPr="00DD7155">
        <w:rPr>
          <w:rFonts w:ascii="Tahoma" w:hAnsi="Tahoma" w:cs="Tahoma"/>
          <w:color w:val="FF0000"/>
          <w:sz w:val="20"/>
          <w:highlight w:val="lightGray"/>
        </w:rPr>
        <w:t xml:space="preserve">дополнительное соглашение с детализированным </w:t>
      </w:r>
      <w:r w:rsidR="006A59E8" w:rsidRPr="00DD7155">
        <w:rPr>
          <w:rFonts w:ascii="Tahoma" w:hAnsi="Tahoma" w:cs="Tahoma"/>
          <w:color w:val="FF0000"/>
          <w:sz w:val="20"/>
          <w:highlight w:val="lightGray"/>
        </w:rPr>
        <w:t>Календарным</w:t>
      </w:r>
      <w:r w:rsidRPr="00DD7155">
        <w:rPr>
          <w:rFonts w:ascii="Tahoma" w:hAnsi="Tahoma" w:cs="Tahoma"/>
          <w:color w:val="FF0000"/>
          <w:sz w:val="20"/>
          <w:highlight w:val="lightGray"/>
        </w:rPr>
        <w:t xml:space="preserve"> </w:t>
      </w:r>
      <w:r w:rsidR="003639FD">
        <w:rPr>
          <w:rFonts w:ascii="Tahoma" w:hAnsi="Tahoma" w:cs="Tahoma"/>
          <w:color w:val="FF0000"/>
          <w:sz w:val="20"/>
          <w:highlight w:val="lightGray"/>
        </w:rPr>
        <w:t xml:space="preserve">планом </w:t>
      </w:r>
      <w:r w:rsidRPr="00DD7155">
        <w:rPr>
          <w:rFonts w:ascii="Tahoma" w:hAnsi="Tahoma" w:cs="Tahoma"/>
          <w:color w:val="FF0000"/>
          <w:sz w:val="20"/>
          <w:highlight w:val="lightGray"/>
        </w:rPr>
        <w:t>проектных работ либо направ</w:t>
      </w:r>
      <w:r w:rsidR="003639FD">
        <w:rPr>
          <w:rFonts w:ascii="Tahoma" w:hAnsi="Tahoma" w:cs="Tahoma"/>
          <w:color w:val="FF0000"/>
          <w:sz w:val="20"/>
          <w:highlight w:val="lightGray"/>
        </w:rPr>
        <w:t>ляет</w:t>
      </w:r>
      <w:r w:rsidRPr="00DD7155">
        <w:rPr>
          <w:rFonts w:ascii="Tahoma" w:hAnsi="Tahoma" w:cs="Tahoma"/>
          <w:color w:val="FF0000"/>
          <w:sz w:val="20"/>
          <w:highlight w:val="lightGray"/>
        </w:rPr>
        <w:t xml:space="preserve"> замечания </w:t>
      </w:r>
      <w:r w:rsidR="00581656" w:rsidRPr="00DD7155">
        <w:rPr>
          <w:rFonts w:ascii="Tahoma" w:hAnsi="Tahoma" w:cs="Tahoma"/>
          <w:color w:val="FF0000"/>
          <w:sz w:val="20"/>
          <w:highlight w:val="lightGray"/>
        </w:rPr>
        <w:t>в течение 15 р.д. с даты</w:t>
      </w:r>
      <w:r w:rsidR="00303AA6">
        <w:rPr>
          <w:rFonts w:ascii="Tahoma" w:hAnsi="Tahoma" w:cs="Tahoma"/>
          <w:color w:val="FF0000"/>
          <w:sz w:val="20"/>
          <w:highlight w:val="lightGray"/>
        </w:rPr>
        <w:t xml:space="preserve"> его</w:t>
      </w:r>
      <w:r w:rsidR="00581656" w:rsidRPr="00DD7155">
        <w:rPr>
          <w:rFonts w:ascii="Tahoma" w:hAnsi="Tahoma" w:cs="Tahoma"/>
          <w:color w:val="FF0000"/>
          <w:sz w:val="20"/>
          <w:highlight w:val="lightGray"/>
        </w:rPr>
        <w:t xml:space="preserve"> получения</w:t>
      </w:r>
      <w:r w:rsidRPr="00DD7155">
        <w:rPr>
          <w:rFonts w:ascii="Tahoma" w:hAnsi="Tahoma" w:cs="Tahoma"/>
          <w:color w:val="FF0000"/>
          <w:sz w:val="20"/>
          <w:highlight w:val="lightGray"/>
        </w:rPr>
        <w:t>.</w:t>
      </w:r>
    </w:p>
    <w:p w14:paraId="7C65117B" w14:textId="2E318D20" w:rsidR="003377D9" w:rsidRPr="00DD7155" w:rsidRDefault="003377D9" w:rsidP="002F68A6">
      <w:pPr>
        <w:spacing w:before="120" w:after="240"/>
        <w:ind w:left="142" w:firstLine="0"/>
        <w:rPr>
          <w:rFonts w:ascii="Tahoma" w:hAnsi="Tahoma" w:cs="Tahoma"/>
          <w:color w:val="FF0000"/>
          <w:sz w:val="20"/>
          <w:highlight w:val="lightGray"/>
        </w:rPr>
      </w:pPr>
      <w:r w:rsidRPr="00DD7155">
        <w:rPr>
          <w:rFonts w:ascii="Tahoma" w:hAnsi="Tahoma" w:cs="Tahoma"/>
          <w:color w:val="FF0000"/>
          <w:sz w:val="20"/>
          <w:highlight w:val="lightGray"/>
        </w:rPr>
        <w:t xml:space="preserve">Подрядчик </w:t>
      </w:r>
      <w:r w:rsidR="00303AA6">
        <w:rPr>
          <w:rFonts w:ascii="Tahoma" w:hAnsi="Tahoma" w:cs="Tahoma"/>
          <w:color w:val="FF0000"/>
          <w:sz w:val="20"/>
          <w:highlight w:val="lightGray"/>
        </w:rPr>
        <w:t>направляет</w:t>
      </w:r>
      <w:r w:rsidR="00303AA6" w:rsidRPr="00DD7155">
        <w:rPr>
          <w:rFonts w:ascii="Tahoma" w:hAnsi="Tahoma" w:cs="Tahoma"/>
          <w:color w:val="FF0000"/>
          <w:sz w:val="20"/>
          <w:highlight w:val="lightGray"/>
        </w:rPr>
        <w:t xml:space="preserve"> </w:t>
      </w:r>
      <w:r w:rsidRPr="00DD7155">
        <w:rPr>
          <w:rFonts w:ascii="Tahoma" w:hAnsi="Tahoma" w:cs="Tahoma"/>
          <w:color w:val="FF0000"/>
          <w:sz w:val="20"/>
          <w:highlight w:val="lightGray"/>
        </w:rPr>
        <w:t>скорректированное дополнительное соглашение</w:t>
      </w:r>
      <w:r w:rsidR="0008678A" w:rsidRPr="00DD7155">
        <w:rPr>
          <w:rFonts w:ascii="Tahoma" w:hAnsi="Tahoma" w:cs="Tahoma"/>
          <w:color w:val="FF0000"/>
          <w:sz w:val="20"/>
          <w:highlight w:val="lightGray"/>
        </w:rPr>
        <w:t xml:space="preserve"> в течение 5 р.д</w:t>
      </w:r>
      <w:r w:rsidRPr="00DD7155">
        <w:rPr>
          <w:rFonts w:ascii="Tahoma" w:hAnsi="Tahoma" w:cs="Tahoma"/>
          <w:color w:val="FF0000"/>
          <w:sz w:val="20"/>
          <w:highlight w:val="lightGray"/>
        </w:rPr>
        <w:t>.</w:t>
      </w:r>
    </w:p>
    <w:p w14:paraId="05055CDB" w14:textId="74C204A6" w:rsidR="00366A30" w:rsidRPr="00DD7155" w:rsidRDefault="00366A30" w:rsidP="002F68A6">
      <w:pPr>
        <w:spacing w:before="120" w:after="240"/>
        <w:ind w:left="142" w:firstLine="0"/>
        <w:rPr>
          <w:rFonts w:ascii="Tahoma" w:hAnsi="Tahoma" w:cs="Tahoma"/>
          <w:color w:val="FF0000"/>
          <w:sz w:val="20"/>
          <w:highlight w:val="lightGray"/>
        </w:rPr>
      </w:pPr>
      <w:r w:rsidRPr="00DD7155">
        <w:rPr>
          <w:rFonts w:ascii="Tahoma" w:hAnsi="Tahoma" w:cs="Tahoma"/>
          <w:color w:val="FF0000"/>
          <w:sz w:val="20"/>
          <w:highlight w:val="lightGray"/>
        </w:rPr>
        <w:t xml:space="preserve">В случае </w:t>
      </w:r>
      <w:r w:rsidR="00A72032">
        <w:rPr>
          <w:rFonts w:ascii="Tahoma" w:hAnsi="Tahoma" w:cs="Tahoma"/>
          <w:color w:val="FF0000"/>
          <w:sz w:val="20"/>
          <w:highlight w:val="lightGray"/>
        </w:rPr>
        <w:t xml:space="preserve">если </w:t>
      </w:r>
      <w:r w:rsidRPr="00DD7155">
        <w:rPr>
          <w:rFonts w:ascii="Tahoma" w:hAnsi="Tahoma" w:cs="Tahoma"/>
          <w:color w:val="FF0000"/>
          <w:sz w:val="20"/>
          <w:highlight w:val="lightGray"/>
        </w:rPr>
        <w:t>проект дополнительного соглашения в установленные сроки</w:t>
      </w:r>
      <w:r w:rsidR="00A72032">
        <w:rPr>
          <w:rFonts w:ascii="Tahoma" w:hAnsi="Tahoma" w:cs="Tahoma"/>
          <w:color w:val="FF0000"/>
          <w:sz w:val="20"/>
          <w:highlight w:val="lightGray"/>
        </w:rPr>
        <w:t xml:space="preserve"> не был направлен Подрядчиком</w:t>
      </w:r>
      <w:r w:rsidRPr="00DD7155">
        <w:rPr>
          <w:rFonts w:ascii="Tahoma" w:hAnsi="Tahoma" w:cs="Tahoma"/>
          <w:color w:val="FF0000"/>
          <w:sz w:val="20"/>
          <w:highlight w:val="lightGray"/>
        </w:rPr>
        <w:t xml:space="preserve">, Заказчик вправе отказаться от исполнения Договора в части работ по </w:t>
      </w:r>
      <w:r w:rsidR="00786591" w:rsidRPr="00DD7155">
        <w:rPr>
          <w:rFonts w:ascii="Tahoma" w:hAnsi="Tahoma" w:cs="Tahoma"/>
          <w:color w:val="FF0000"/>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color w:val="FF0000"/>
          <w:sz w:val="20"/>
          <w:highlight w:val="lightGray"/>
        </w:rPr>
        <w:t>•</w:t>
      </w:r>
      <w:r w:rsidR="00526E69" w:rsidRPr="00526E69">
        <w:rPr>
          <w:rFonts w:ascii="Tahoma" w:hAnsi="Tahoma" w:cs="Tahoma"/>
          <w:b/>
          <w:color w:val="FF0000"/>
          <w:sz w:val="20"/>
        </w:rPr>
        <w:t>]</w:t>
      </w:r>
      <w:r w:rsidRPr="00DD7155">
        <w:rPr>
          <w:rFonts w:ascii="Tahoma" w:hAnsi="Tahoma" w:cs="Tahoma"/>
          <w:color w:val="FF0000"/>
          <w:sz w:val="20"/>
          <w:highlight w:val="lightGray"/>
        </w:rPr>
        <w:t xml:space="preserve"> </w:t>
      </w:r>
      <w:r w:rsidRPr="00DD7155">
        <w:rPr>
          <w:rFonts w:ascii="Tahoma" w:hAnsi="Tahoma" w:cs="Tahoma"/>
          <w:i/>
          <w:color w:val="FF0000"/>
          <w:sz w:val="20"/>
          <w:highlight w:val="lightGray"/>
        </w:rPr>
        <w:t xml:space="preserve">(указать </w:t>
      </w:r>
      <w:r w:rsidR="00B93094" w:rsidRPr="00DD7155">
        <w:rPr>
          <w:rFonts w:ascii="Tahoma" w:hAnsi="Tahoma" w:cs="Tahoma"/>
          <w:i/>
          <w:color w:val="FF0000"/>
          <w:sz w:val="20"/>
          <w:highlight w:val="lightGray"/>
        </w:rPr>
        <w:t xml:space="preserve">Вид </w:t>
      </w:r>
      <w:r w:rsidRPr="00DD7155">
        <w:rPr>
          <w:rFonts w:ascii="Tahoma" w:hAnsi="Tahoma" w:cs="Tahoma"/>
          <w:i/>
          <w:color w:val="FF0000"/>
          <w:sz w:val="20"/>
          <w:highlight w:val="lightGray"/>
        </w:rPr>
        <w:t xml:space="preserve">Документации) </w:t>
      </w:r>
      <w:r w:rsidRPr="00DD7155">
        <w:rPr>
          <w:rFonts w:ascii="Tahoma" w:hAnsi="Tahoma" w:cs="Tahoma"/>
          <w:color w:val="FF0000"/>
          <w:sz w:val="20"/>
          <w:highlight w:val="lightGray"/>
        </w:rPr>
        <w:t>без компенсации Подрядчику убытков или отказаться от приемки и оплаты</w:t>
      </w:r>
      <w:r w:rsidR="00A72032">
        <w:rPr>
          <w:rFonts w:ascii="Tahoma" w:hAnsi="Tahoma" w:cs="Tahoma"/>
          <w:color w:val="FF0000"/>
          <w:sz w:val="20"/>
          <w:highlight w:val="lightGray"/>
        </w:rPr>
        <w:t xml:space="preserve"> работ</w:t>
      </w:r>
      <w:r w:rsidRPr="00DD7155">
        <w:rPr>
          <w:rFonts w:ascii="Tahoma" w:hAnsi="Tahoma" w:cs="Tahoma"/>
          <w:color w:val="FF0000"/>
          <w:sz w:val="20"/>
          <w:highlight w:val="lightGray"/>
        </w:rPr>
        <w:t xml:space="preserve"> по частям соответствующе</w:t>
      </w:r>
      <w:r w:rsidR="00303AA6">
        <w:rPr>
          <w:rFonts w:ascii="Tahoma" w:hAnsi="Tahoma" w:cs="Tahoma"/>
          <w:color w:val="FF0000"/>
          <w:sz w:val="20"/>
          <w:highlight w:val="lightGray"/>
        </w:rPr>
        <w:t>го</w:t>
      </w:r>
      <w:r w:rsidRPr="00DD7155">
        <w:rPr>
          <w:rFonts w:ascii="Tahoma" w:hAnsi="Tahoma" w:cs="Tahoma"/>
          <w:color w:val="FF0000"/>
          <w:sz w:val="20"/>
          <w:highlight w:val="lightGray"/>
        </w:rPr>
        <w:t xml:space="preserve"> Вида Документации</w:t>
      </w:r>
    </w:p>
    <w:p w14:paraId="715AC92B" w14:textId="5D4684C0" w:rsidR="003377D9" w:rsidRPr="00DD7155" w:rsidRDefault="003377D9" w:rsidP="002F68A6">
      <w:pPr>
        <w:spacing w:before="120" w:after="240"/>
        <w:ind w:left="142" w:firstLine="0"/>
        <w:rPr>
          <w:rFonts w:ascii="Tahoma" w:hAnsi="Tahoma" w:cs="Tahoma"/>
          <w:sz w:val="20"/>
        </w:rPr>
      </w:pPr>
      <w:r w:rsidRPr="00DD7155">
        <w:rPr>
          <w:rFonts w:ascii="Tahoma" w:hAnsi="Tahoma" w:cs="Tahoma"/>
          <w:color w:val="FF0000"/>
          <w:sz w:val="20"/>
          <w:highlight w:val="lightGray"/>
        </w:rPr>
        <w:t>Заключение дополнительного соглашения не влияет на сроки выполнения Работ.</w:t>
      </w:r>
      <w:r w:rsidR="00526E69" w:rsidRPr="00526E69">
        <w:rPr>
          <w:rFonts w:ascii="Tahoma" w:hAnsi="Tahoma" w:cs="Tahoma"/>
          <w:b/>
          <w:color w:val="FF0000"/>
          <w:sz w:val="20"/>
        </w:rPr>
        <w:t>]</w:t>
      </w:r>
      <w:r w:rsidR="008E47CC" w:rsidRPr="00DD7155">
        <w:rPr>
          <w:rFonts w:ascii="Tahoma" w:hAnsi="Tahoma" w:cs="Tahoma"/>
          <w:sz w:val="20"/>
        </w:rPr>
        <w:t>.</w:t>
      </w:r>
    </w:p>
    <w:p w14:paraId="42E47746" w14:textId="4FF23B8D" w:rsidR="00190280" w:rsidRPr="00DD7155" w:rsidRDefault="00526E69" w:rsidP="0029294E">
      <w:pPr>
        <w:pStyle w:val="afff1"/>
        <w:numPr>
          <w:ilvl w:val="1"/>
          <w:numId w:val="13"/>
        </w:numPr>
        <w:shd w:val="clear" w:color="auto" w:fill="FBD4B4" w:themeFill="accent6" w:themeFillTint="66"/>
        <w:tabs>
          <w:tab w:val="left" w:pos="284"/>
        </w:tabs>
        <w:spacing w:before="120" w:after="240"/>
        <w:ind w:left="142" w:hanging="1134"/>
        <w:rPr>
          <w:rFonts w:ascii="Tahoma" w:hAnsi="Tahoma" w:cs="Tahoma"/>
          <w:sz w:val="20"/>
        </w:rPr>
      </w:pPr>
      <w:r w:rsidRPr="00526E69">
        <w:rPr>
          <w:rFonts w:ascii="Tahoma" w:hAnsi="Tahoma" w:cs="Tahoma"/>
          <w:b/>
          <w:color w:val="FF0000"/>
          <w:sz w:val="20"/>
          <w:u w:color="FF0000"/>
        </w:rPr>
        <w:t>[</w:t>
      </w:r>
      <w:r w:rsidR="00190280" w:rsidRPr="00DD7155">
        <w:rPr>
          <w:rFonts w:ascii="Tahoma" w:hAnsi="Tahoma" w:cs="Tahoma"/>
          <w:sz w:val="20"/>
        </w:rPr>
        <w:t xml:space="preserve">Подрядчик организовывает календарно-сетевое планирование и контроль выполнения Работ в соответствии с Приложением Порядок планирования, контроля и отчетности о выполнении работ и с учетом </w:t>
      </w:r>
      <w:r w:rsidR="006A59E8" w:rsidRPr="00DD7155">
        <w:rPr>
          <w:rFonts w:ascii="Tahoma" w:hAnsi="Tahoma" w:cs="Tahoma"/>
          <w:sz w:val="20"/>
        </w:rPr>
        <w:t>Календарного плана</w:t>
      </w:r>
      <w:r w:rsidR="009F7A32">
        <w:rPr>
          <w:rFonts w:ascii="Tahoma" w:hAnsi="Tahoma" w:cs="Tahoma"/>
          <w:sz w:val="20"/>
        </w:rPr>
        <w:t xml:space="preserve"> </w:t>
      </w:r>
      <w:r w:rsidR="009F7A32" w:rsidRPr="00526E69">
        <w:rPr>
          <w:rFonts w:ascii="Tahoma" w:hAnsi="Tahoma" w:cs="Tahoma"/>
          <w:b/>
          <w:color w:val="FF0000"/>
          <w:sz w:val="20"/>
          <w:u w:color="FF0000"/>
        </w:rPr>
        <w:t>[</w:t>
      </w:r>
      <w:r w:rsidR="002C6A5E" w:rsidRPr="00DD7155">
        <w:rPr>
          <w:rFonts w:ascii="Tahoma" w:hAnsi="Tahoma" w:cs="Tahoma"/>
          <w:sz w:val="20"/>
        </w:rPr>
        <w:t xml:space="preserve">, а также </w:t>
      </w:r>
      <w:r w:rsidR="009F7A32" w:rsidRPr="00526E69">
        <w:rPr>
          <w:rFonts w:ascii="Tahoma" w:hAnsi="Tahoma" w:cs="Tahoma"/>
          <w:b/>
          <w:color w:val="FF0000"/>
          <w:sz w:val="20"/>
          <w:u w:color="FF0000"/>
        </w:rPr>
        <w:t>[</w:t>
      </w:r>
      <w:r w:rsidR="009F7A32">
        <w:rPr>
          <w:rFonts w:ascii="Tahoma" w:hAnsi="Tahoma" w:cs="Tahoma"/>
          <w:sz w:val="20"/>
        </w:rPr>
        <w:t>ПД</w:t>
      </w:r>
      <w:r w:rsidR="009F7A32" w:rsidRPr="00526E69">
        <w:rPr>
          <w:rFonts w:ascii="Tahoma" w:hAnsi="Tahoma" w:cs="Tahoma"/>
          <w:b/>
          <w:color w:val="FF0000"/>
          <w:sz w:val="20"/>
        </w:rPr>
        <w:t>]</w:t>
      </w:r>
      <w:r w:rsidR="009F7A32" w:rsidRPr="00DD7155">
        <w:rPr>
          <w:rFonts w:ascii="Tahoma" w:hAnsi="Tahoma" w:cs="Tahoma"/>
          <w:sz w:val="20"/>
        </w:rPr>
        <w:t xml:space="preserve"> </w:t>
      </w:r>
      <w:r w:rsidR="00FC5FCA" w:rsidRPr="00DD7155">
        <w:rPr>
          <w:rFonts w:ascii="Tahoma" w:hAnsi="Tahoma" w:cs="Tahoma"/>
          <w:sz w:val="20"/>
        </w:rPr>
        <w:t xml:space="preserve">и </w:t>
      </w:r>
      <w:r w:rsidR="009F7A32" w:rsidRPr="00526E69">
        <w:rPr>
          <w:rFonts w:ascii="Tahoma" w:hAnsi="Tahoma" w:cs="Tahoma"/>
          <w:b/>
          <w:color w:val="FF0000"/>
          <w:sz w:val="20"/>
          <w:u w:color="FF0000"/>
        </w:rPr>
        <w:t>[</w:t>
      </w:r>
      <w:r w:rsidR="009F7A32">
        <w:rPr>
          <w:rFonts w:ascii="Tahoma" w:hAnsi="Tahoma" w:cs="Tahoma"/>
          <w:sz w:val="20"/>
        </w:rPr>
        <w:t>РД</w:t>
      </w:r>
      <w:r w:rsidR="009F7A32" w:rsidRPr="00526E69">
        <w:rPr>
          <w:rFonts w:ascii="Tahoma" w:hAnsi="Tahoma" w:cs="Tahoma"/>
          <w:b/>
          <w:color w:val="FF0000"/>
          <w:sz w:val="20"/>
        </w:rPr>
        <w:t>]</w:t>
      </w:r>
      <w:r w:rsidR="009F7A32" w:rsidRPr="009F7A32">
        <w:rPr>
          <w:rFonts w:ascii="Tahoma" w:hAnsi="Tahoma" w:cs="Tahoma"/>
          <w:b/>
          <w:color w:val="FF0000"/>
          <w:sz w:val="20"/>
        </w:rPr>
        <w:t xml:space="preserve"> </w:t>
      </w:r>
      <w:r w:rsidR="009F7A32" w:rsidRPr="00526E69">
        <w:rPr>
          <w:rFonts w:ascii="Tahoma" w:hAnsi="Tahoma" w:cs="Tahoma"/>
          <w:b/>
          <w:color w:val="FF0000"/>
          <w:sz w:val="20"/>
        </w:rPr>
        <w:t>]</w:t>
      </w:r>
      <w:r w:rsidR="00190280" w:rsidRPr="00DD7155">
        <w:rPr>
          <w:rFonts w:ascii="Tahoma" w:hAnsi="Tahoma" w:cs="Tahoma"/>
          <w:sz w:val="20"/>
        </w:rPr>
        <w:t>.</w:t>
      </w:r>
    </w:p>
    <w:p w14:paraId="51C08D9F" w14:textId="1AE363B2" w:rsidR="00190280" w:rsidRPr="00DD7155" w:rsidRDefault="00190280" w:rsidP="0029294E">
      <w:pPr>
        <w:pStyle w:val="afff1"/>
        <w:shd w:val="clear" w:color="auto" w:fill="FBD4B4" w:themeFill="accent6" w:themeFillTint="66"/>
        <w:tabs>
          <w:tab w:val="left" w:pos="284"/>
        </w:tabs>
        <w:spacing w:before="120" w:after="240"/>
        <w:ind w:left="142"/>
        <w:rPr>
          <w:rFonts w:ascii="Tahoma" w:hAnsi="Tahoma" w:cs="Tahoma"/>
          <w:sz w:val="20"/>
        </w:rPr>
      </w:pPr>
      <w:r w:rsidRPr="00DD7155">
        <w:rPr>
          <w:rFonts w:ascii="Tahoma" w:hAnsi="Tahoma" w:cs="Tahoma"/>
          <w:sz w:val="20"/>
        </w:rPr>
        <w:t xml:space="preserve">Подрядчик </w:t>
      </w:r>
      <w:r w:rsidR="00554BB4" w:rsidRPr="00DD7155">
        <w:rPr>
          <w:rFonts w:ascii="Tahoma" w:hAnsi="Tahoma" w:cs="Tahoma"/>
          <w:sz w:val="20"/>
        </w:rPr>
        <w:t xml:space="preserve">направляет Заказчику </w:t>
      </w:r>
      <w:r w:rsidR="001579B8">
        <w:rPr>
          <w:rFonts w:ascii="Tahoma" w:hAnsi="Tahoma" w:cs="Tahoma"/>
          <w:sz w:val="20"/>
        </w:rPr>
        <w:t>Д</w:t>
      </w:r>
      <w:r w:rsidR="001579B8" w:rsidRPr="00DD7155">
        <w:rPr>
          <w:rFonts w:ascii="Tahoma" w:hAnsi="Tahoma" w:cs="Tahoma"/>
          <w:sz w:val="20"/>
        </w:rPr>
        <w:t xml:space="preserve">етальный </w:t>
      </w:r>
      <w:r w:rsidR="00554BB4" w:rsidRPr="00DD7155">
        <w:rPr>
          <w:rFonts w:ascii="Tahoma" w:hAnsi="Tahoma" w:cs="Tahoma"/>
          <w:sz w:val="20"/>
        </w:rPr>
        <w:t xml:space="preserve">календарно-сетевой график </w:t>
      </w:r>
      <w:r w:rsidRPr="00DD7155">
        <w:rPr>
          <w:rFonts w:ascii="Tahoma" w:hAnsi="Tahoma" w:cs="Tahoma"/>
          <w:sz w:val="20"/>
        </w:rPr>
        <w:t xml:space="preserve">в течение 10 </w:t>
      </w:r>
      <w:r w:rsidR="00FC5FCA" w:rsidRPr="00DD7155">
        <w:rPr>
          <w:rFonts w:ascii="Tahoma" w:hAnsi="Tahoma" w:cs="Tahoma"/>
          <w:sz w:val="20"/>
        </w:rPr>
        <w:t>р.д. с даты подписания Договора</w:t>
      </w:r>
      <w:r w:rsidRPr="00DD7155">
        <w:rPr>
          <w:rFonts w:ascii="Tahoma" w:hAnsi="Tahoma" w:cs="Tahoma"/>
          <w:sz w:val="20"/>
        </w:rPr>
        <w:t>.</w:t>
      </w:r>
    </w:p>
    <w:p w14:paraId="6305FAC1" w14:textId="52B4BF11" w:rsidR="00190280" w:rsidRPr="00DD7155" w:rsidRDefault="00190280" w:rsidP="0029294E">
      <w:pPr>
        <w:pStyle w:val="afff1"/>
        <w:shd w:val="clear" w:color="auto" w:fill="FBD4B4" w:themeFill="accent6" w:themeFillTint="66"/>
        <w:tabs>
          <w:tab w:val="left" w:pos="284"/>
        </w:tabs>
        <w:spacing w:before="120" w:after="240"/>
        <w:ind w:left="142"/>
        <w:rPr>
          <w:rFonts w:ascii="Tahoma" w:hAnsi="Tahoma" w:cs="Tahoma"/>
          <w:sz w:val="20"/>
        </w:rPr>
      </w:pPr>
      <w:r w:rsidRPr="00DD7155">
        <w:rPr>
          <w:rFonts w:ascii="Tahoma" w:hAnsi="Tahoma" w:cs="Tahoma"/>
          <w:sz w:val="20"/>
        </w:rPr>
        <w:t xml:space="preserve">Заказчик вправе </w:t>
      </w:r>
      <w:r w:rsidR="00554BB4" w:rsidRPr="00DD7155">
        <w:rPr>
          <w:rFonts w:ascii="Tahoma" w:hAnsi="Tahoma" w:cs="Tahoma"/>
          <w:sz w:val="20"/>
        </w:rPr>
        <w:t>уточнять периодичность и</w:t>
      </w:r>
      <w:r w:rsidRPr="00DD7155">
        <w:rPr>
          <w:rFonts w:ascii="Tahoma" w:hAnsi="Tahoma" w:cs="Tahoma"/>
          <w:sz w:val="20"/>
        </w:rPr>
        <w:t xml:space="preserve"> дополнять </w:t>
      </w:r>
      <w:r w:rsidR="00554BB4" w:rsidRPr="00DD7155">
        <w:rPr>
          <w:rFonts w:ascii="Tahoma" w:hAnsi="Tahoma" w:cs="Tahoma"/>
          <w:sz w:val="20"/>
        </w:rPr>
        <w:t xml:space="preserve">необходимой информацией планы </w:t>
      </w:r>
      <w:r w:rsidRPr="00DD7155">
        <w:rPr>
          <w:rFonts w:ascii="Tahoma" w:hAnsi="Tahoma" w:cs="Tahoma"/>
          <w:sz w:val="20"/>
        </w:rPr>
        <w:t xml:space="preserve">и </w:t>
      </w:r>
      <w:r w:rsidR="00554BB4" w:rsidRPr="00DD7155">
        <w:rPr>
          <w:rFonts w:ascii="Tahoma" w:hAnsi="Tahoma" w:cs="Tahoma"/>
          <w:sz w:val="20"/>
        </w:rPr>
        <w:t>отчеты</w:t>
      </w:r>
      <w:r w:rsidRPr="00DD7155">
        <w:rPr>
          <w:rFonts w:ascii="Tahoma" w:hAnsi="Tahoma" w:cs="Tahoma"/>
          <w:sz w:val="20"/>
        </w:rPr>
        <w:t xml:space="preserve">, </w:t>
      </w:r>
      <w:r w:rsidR="00554BB4" w:rsidRPr="00DD7155">
        <w:rPr>
          <w:rFonts w:ascii="Tahoma" w:hAnsi="Tahoma" w:cs="Tahoma"/>
          <w:sz w:val="20"/>
        </w:rPr>
        <w:t xml:space="preserve">предусмотренные </w:t>
      </w:r>
      <w:r w:rsidRPr="00DD7155">
        <w:rPr>
          <w:rFonts w:ascii="Tahoma" w:hAnsi="Tahoma" w:cs="Tahoma"/>
          <w:sz w:val="20"/>
        </w:rPr>
        <w:t>Порядк</w:t>
      </w:r>
      <w:r w:rsidR="00554BB4" w:rsidRPr="00DD7155">
        <w:rPr>
          <w:rFonts w:ascii="Tahoma" w:hAnsi="Tahoma" w:cs="Tahoma"/>
          <w:sz w:val="20"/>
        </w:rPr>
        <w:t>ом</w:t>
      </w:r>
      <w:r w:rsidRPr="00DD7155">
        <w:rPr>
          <w:rFonts w:ascii="Tahoma" w:hAnsi="Tahoma" w:cs="Tahoma"/>
          <w:sz w:val="20"/>
        </w:rPr>
        <w:t xml:space="preserve"> планирования, контроля и отчетности о выполнении работ, уведомив Подрядчика за 10 к.д. до даты предоставления документа.</w:t>
      </w:r>
    </w:p>
    <w:p w14:paraId="7771B0D3" w14:textId="2074647B" w:rsidR="00190280" w:rsidRPr="00DD7155" w:rsidRDefault="00190280" w:rsidP="0029294E">
      <w:pPr>
        <w:pStyle w:val="afff1"/>
        <w:shd w:val="clear" w:color="auto" w:fill="FBD4B4" w:themeFill="accent6" w:themeFillTint="66"/>
        <w:tabs>
          <w:tab w:val="left" w:pos="284"/>
        </w:tabs>
        <w:spacing w:before="120" w:after="240"/>
        <w:ind w:left="142"/>
        <w:rPr>
          <w:rFonts w:ascii="Tahoma" w:hAnsi="Tahoma" w:cs="Tahoma"/>
          <w:sz w:val="20"/>
        </w:rPr>
      </w:pPr>
      <w:r w:rsidRPr="00DD7155">
        <w:rPr>
          <w:rFonts w:ascii="Tahoma" w:hAnsi="Tahoma" w:cs="Tahoma"/>
          <w:sz w:val="20"/>
        </w:rPr>
        <w:t xml:space="preserve">Детальный календарно-сетевой график и иные графики, согласно </w:t>
      </w:r>
      <w:r w:rsidR="00554BB4" w:rsidRPr="00DD7155">
        <w:rPr>
          <w:rFonts w:ascii="Tahoma" w:hAnsi="Tahoma" w:cs="Tahoma"/>
          <w:sz w:val="20"/>
        </w:rPr>
        <w:t xml:space="preserve">Порядку </w:t>
      </w:r>
      <w:r w:rsidRPr="00DD7155">
        <w:rPr>
          <w:rFonts w:ascii="Tahoma" w:hAnsi="Tahoma" w:cs="Tahoma"/>
          <w:sz w:val="20"/>
        </w:rPr>
        <w:t xml:space="preserve">планирования, контроля и отчетности о выполнении работ, разрабатываются с целью контроля Заказчика за выполнением Работ </w:t>
      </w:r>
      <w:r w:rsidR="00554BB4" w:rsidRPr="00DD7155">
        <w:rPr>
          <w:rFonts w:ascii="Tahoma" w:hAnsi="Tahoma" w:cs="Tahoma"/>
          <w:sz w:val="20"/>
        </w:rPr>
        <w:t>не изменяют сроки их</w:t>
      </w:r>
      <w:r w:rsidRPr="00DD7155">
        <w:rPr>
          <w:rFonts w:ascii="Tahoma" w:hAnsi="Tahoma" w:cs="Tahoma"/>
          <w:sz w:val="20"/>
        </w:rPr>
        <w:t xml:space="preserve"> выполнения, и не освобождают Подрядчика от ответственности за допущенные нарушения.</w:t>
      </w:r>
    </w:p>
    <w:p w14:paraId="7F695552" w14:textId="0EA196AF" w:rsidR="001863CE" w:rsidRPr="00F16DDB" w:rsidRDefault="00D77103" w:rsidP="002F68A6">
      <w:pPr>
        <w:pStyle w:val="afff1"/>
        <w:numPr>
          <w:ilvl w:val="1"/>
          <w:numId w:val="13"/>
        </w:numPr>
        <w:tabs>
          <w:tab w:val="left" w:pos="284"/>
        </w:tabs>
        <w:spacing w:before="120" w:after="240"/>
        <w:ind w:left="142" w:hanging="1135"/>
        <w:rPr>
          <w:rFonts w:ascii="Tahoma" w:hAnsi="Tahoma" w:cs="Tahoma"/>
          <w:sz w:val="20"/>
        </w:rPr>
      </w:pPr>
      <w:r w:rsidRPr="00F16DDB">
        <w:rPr>
          <w:rFonts w:ascii="Tahoma" w:hAnsi="Tahoma" w:cs="Tahoma"/>
          <w:sz w:val="20"/>
          <w:shd w:val="clear" w:color="auto" w:fill="FBD4B4" w:themeFill="accent6" w:themeFillTint="66"/>
        </w:rPr>
        <w:t>Подрядчик уточня</w:t>
      </w:r>
      <w:r w:rsidR="009F7A32" w:rsidRPr="00F16DDB">
        <w:rPr>
          <w:rFonts w:ascii="Tahoma" w:hAnsi="Tahoma" w:cs="Tahoma"/>
          <w:sz w:val="20"/>
          <w:shd w:val="clear" w:color="auto" w:fill="FBD4B4" w:themeFill="accent6" w:themeFillTint="66"/>
        </w:rPr>
        <w:t>е</w:t>
      </w:r>
      <w:r w:rsidRPr="00F16DDB">
        <w:rPr>
          <w:rFonts w:ascii="Tahoma" w:hAnsi="Tahoma" w:cs="Tahoma"/>
          <w:sz w:val="20"/>
          <w:shd w:val="clear" w:color="auto" w:fill="FBD4B4" w:themeFill="accent6" w:themeFillTint="66"/>
        </w:rPr>
        <w:t>т и детализир</w:t>
      </w:r>
      <w:r w:rsidR="009F7A32" w:rsidRPr="00F16DDB">
        <w:rPr>
          <w:rFonts w:ascii="Tahoma" w:hAnsi="Tahoma" w:cs="Tahoma"/>
          <w:sz w:val="20"/>
          <w:shd w:val="clear" w:color="auto" w:fill="FBD4B4" w:themeFill="accent6" w:themeFillTint="66"/>
        </w:rPr>
        <w:t>уе</w:t>
      </w:r>
      <w:r w:rsidRPr="00F16DDB">
        <w:rPr>
          <w:rFonts w:ascii="Tahoma" w:hAnsi="Tahoma" w:cs="Tahoma"/>
          <w:sz w:val="20"/>
          <w:shd w:val="clear" w:color="auto" w:fill="FBD4B4" w:themeFill="accent6" w:themeFillTint="66"/>
        </w:rPr>
        <w:t xml:space="preserve">т </w:t>
      </w:r>
      <w:r w:rsidR="005F096F" w:rsidRPr="00F16DDB">
        <w:rPr>
          <w:rFonts w:ascii="Tahoma" w:hAnsi="Tahoma" w:cs="Tahoma"/>
          <w:sz w:val="20"/>
          <w:shd w:val="clear" w:color="auto" w:fill="FBD4B4" w:themeFill="accent6" w:themeFillTint="66"/>
        </w:rPr>
        <w:t xml:space="preserve">детальный </w:t>
      </w:r>
      <w:r w:rsidRPr="00F16DDB">
        <w:rPr>
          <w:rFonts w:ascii="Tahoma" w:hAnsi="Tahoma" w:cs="Tahoma"/>
          <w:sz w:val="20"/>
          <w:shd w:val="clear" w:color="auto" w:fill="FBD4B4" w:themeFill="accent6" w:themeFillTint="66"/>
        </w:rPr>
        <w:t xml:space="preserve">календарно-сетевой график в соответствии с </w:t>
      </w:r>
      <w:r w:rsidR="005F096F" w:rsidRPr="00F16DDB">
        <w:rPr>
          <w:rFonts w:ascii="Tahoma" w:hAnsi="Tahoma" w:cs="Tahoma"/>
          <w:sz w:val="20"/>
          <w:shd w:val="clear" w:color="auto" w:fill="FBD4B4" w:themeFill="accent6" w:themeFillTint="66"/>
        </w:rPr>
        <w:t xml:space="preserve">Порядком </w:t>
      </w:r>
      <w:r w:rsidRPr="00F16DDB">
        <w:rPr>
          <w:rFonts w:ascii="Tahoma" w:hAnsi="Tahoma" w:cs="Tahoma"/>
          <w:sz w:val="20"/>
          <w:shd w:val="clear" w:color="auto" w:fill="FBD4B4" w:themeFill="accent6" w:themeFillTint="66"/>
        </w:rPr>
        <w:t>планирования, контроля и отчетности о выполнении работ по договору</w:t>
      </w:r>
      <w:r w:rsidRPr="00DD7155">
        <w:rPr>
          <w:rFonts w:ascii="Tahoma" w:hAnsi="Tahoma" w:cs="Tahoma"/>
          <w:sz w:val="20"/>
        </w:rPr>
        <w:t>.</w:t>
      </w:r>
      <w:r w:rsidR="009F7A32" w:rsidRPr="009F7A32">
        <w:rPr>
          <w:rFonts w:ascii="Tahoma" w:hAnsi="Tahoma" w:cs="Tahoma"/>
          <w:b/>
          <w:color w:val="FF0000"/>
          <w:sz w:val="20"/>
        </w:rPr>
        <w:t xml:space="preserve"> </w:t>
      </w:r>
    </w:p>
    <w:p w14:paraId="5F999260" w14:textId="09F7877D" w:rsidR="00D77103" w:rsidRPr="00F16DDB" w:rsidRDefault="001863CE" w:rsidP="00F16DDB">
      <w:pPr>
        <w:pStyle w:val="afff1"/>
        <w:numPr>
          <w:ilvl w:val="2"/>
          <w:numId w:val="13"/>
        </w:numPr>
        <w:tabs>
          <w:tab w:val="left" w:pos="284"/>
        </w:tabs>
        <w:spacing w:before="120" w:after="240"/>
        <w:ind w:left="142" w:hanging="1135"/>
        <w:rPr>
          <w:i/>
          <w:sz w:val="20"/>
        </w:rPr>
      </w:pPr>
      <w:r w:rsidRPr="0029294E">
        <w:rPr>
          <w:rFonts w:ascii="Tahoma" w:hAnsi="Tahoma" w:cs="Tahoma"/>
          <w:sz w:val="20"/>
          <w:shd w:val="clear" w:color="auto" w:fill="FBD4B4" w:themeFill="accent6" w:themeFillTint="66"/>
        </w:rPr>
        <w:t>Детальный перечень, содержание, виды и объем Работ определяются Детальным календарно-сетевым графиком, разработанным Подрядчиком и согласованным Заказчиком, а также ПД и РД, переданной Подрядчику со штампом «в производство работ» Заказчика по Перечню ИД</w:t>
      </w:r>
      <w:r w:rsidRPr="0029294E">
        <w:rPr>
          <w:rFonts w:ascii="Tahoma" w:hAnsi="Tahoma" w:cs="Tahoma"/>
          <w:sz w:val="20"/>
          <w:shd w:val="clear" w:color="auto" w:fill="FBD4B4" w:themeFill="accent6" w:themeFillTint="66"/>
          <w:lang w:val="en-US"/>
        </w:rPr>
        <w:t>.</w:t>
      </w:r>
      <w:r w:rsidR="009F7A32" w:rsidRPr="00F16DDB">
        <w:rPr>
          <w:rFonts w:ascii="Tahoma" w:hAnsi="Tahoma" w:cs="Tahoma"/>
          <w:b/>
          <w:color w:val="FF0000"/>
          <w:sz w:val="20"/>
        </w:rPr>
        <w:t>]</w:t>
      </w:r>
    </w:p>
    <w:p w14:paraId="2191534E" w14:textId="7145ABAB" w:rsidR="00190280" w:rsidRPr="00DD7155" w:rsidRDefault="00190280"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В случае фактического отклонения выполнения Работ от сроков, указанных в </w:t>
      </w:r>
      <w:r w:rsidR="006A59E8" w:rsidRPr="00DD7155">
        <w:rPr>
          <w:rFonts w:ascii="Tahoma" w:hAnsi="Tahoma" w:cs="Tahoma"/>
          <w:sz w:val="20"/>
        </w:rPr>
        <w:t>Календарном плане</w:t>
      </w:r>
      <w:r w:rsidR="0029294E">
        <w:rPr>
          <w:rFonts w:ascii="Tahoma" w:hAnsi="Tahoma" w:cs="Tahoma"/>
          <w:sz w:val="20"/>
        </w:rPr>
        <w:t xml:space="preserve"> </w:t>
      </w:r>
      <w:r w:rsidR="0029294E" w:rsidRPr="0029294E">
        <w:rPr>
          <w:rFonts w:ascii="Tahoma" w:hAnsi="Tahoma" w:cs="Tahoma"/>
          <w:b/>
          <w:color w:val="FF0000"/>
          <w:sz w:val="20"/>
          <w:u w:color="FF0000"/>
          <w:shd w:val="clear" w:color="auto" w:fill="FBD4B4" w:themeFill="accent6" w:themeFillTint="66"/>
        </w:rPr>
        <w:t>[</w:t>
      </w:r>
      <w:r w:rsidRPr="0029294E">
        <w:rPr>
          <w:rFonts w:ascii="Tahoma" w:hAnsi="Tahoma" w:cs="Tahoma"/>
          <w:sz w:val="20"/>
          <w:shd w:val="clear" w:color="auto" w:fill="FBD4B4" w:themeFill="accent6" w:themeFillTint="66"/>
        </w:rPr>
        <w:t xml:space="preserve">, </w:t>
      </w:r>
      <w:r w:rsidR="003639FD" w:rsidRPr="0029294E">
        <w:rPr>
          <w:rFonts w:ascii="Tahoma" w:hAnsi="Tahoma" w:cs="Tahoma"/>
          <w:sz w:val="20"/>
          <w:shd w:val="clear" w:color="auto" w:fill="FBD4B4" w:themeFill="accent6" w:themeFillTint="66"/>
        </w:rPr>
        <w:t xml:space="preserve">Детальном </w:t>
      </w:r>
      <w:r w:rsidRPr="0029294E">
        <w:rPr>
          <w:rFonts w:ascii="Tahoma" w:hAnsi="Tahoma" w:cs="Tahoma"/>
          <w:sz w:val="20"/>
          <w:shd w:val="clear" w:color="auto" w:fill="FBD4B4" w:themeFill="accent6" w:themeFillTint="66"/>
        </w:rPr>
        <w:t>календарно-сетевом графике</w:t>
      </w:r>
      <w:r w:rsidR="0029294E" w:rsidRPr="00526E69">
        <w:rPr>
          <w:rFonts w:ascii="Tahoma" w:hAnsi="Tahoma" w:cs="Tahoma"/>
          <w:b/>
          <w:color w:val="FF0000"/>
          <w:sz w:val="20"/>
        </w:rPr>
        <w:t>]</w:t>
      </w:r>
      <w:r w:rsidR="00E30E0D">
        <w:rPr>
          <w:rFonts w:ascii="Tahoma" w:hAnsi="Tahoma" w:cs="Tahoma"/>
          <w:b/>
          <w:color w:val="FF0000"/>
          <w:sz w:val="20"/>
        </w:rPr>
        <w:t xml:space="preserve"> </w:t>
      </w:r>
      <w:r w:rsidRPr="00DD7155">
        <w:rPr>
          <w:rFonts w:ascii="Tahoma" w:hAnsi="Tahoma" w:cs="Tahoma"/>
          <w:sz w:val="20"/>
        </w:rPr>
        <w:t xml:space="preserve">и иных графиках, согласно </w:t>
      </w:r>
      <w:r w:rsidR="005F096F" w:rsidRPr="00DD7155">
        <w:rPr>
          <w:rFonts w:ascii="Tahoma" w:hAnsi="Tahoma" w:cs="Tahoma"/>
          <w:sz w:val="20"/>
        </w:rPr>
        <w:t xml:space="preserve">Порядку </w:t>
      </w:r>
      <w:r w:rsidRPr="00DD7155">
        <w:rPr>
          <w:rFonts w:ascii="Tahoma" w:hAnsi="Tahoma" w:cs="Tahoma"/>
          <w:sz w:val="20"/>
        </w:rPr>
        <w:t xml:space="preserve">планирования, контроля и отчетности о выполнении работ по договору: </w:t>
      </w:r>
    </w:p>
    <w:p w14:paraId="5F35966D" w14:textId="67FB104A" w:rsidR="00190280" w:rsidRPr="00DD7155" w:rsidRDefault="00190280" w:rsidP="002F68A6">
      <w:pPr>
        <w:pStyle w:val="afff1"/>
        <w:tabs>
          <w:tab w:val="left" w:pos="284"/>
        </w:tabs>
        <w:spacing w:before="120" w:after="240"/>
        <w:ind w:left="142"/>
        <w:rPr>
          <w:rFonts w:ascii="Tahoma" w:hAnsi="Tahoma" w:cs="Tahoma"/>
          <w:sz w:val="20"/>
        </w:rPr>
      </w:pPr>
      <w:r w:rsidRPr="00DD7155">
        <w:rPr>
          <w:rFonts w:ascii="Tahoma" w:hAnsi="Tahoma" w:cs="Tahoma"/>
          <w:sz w:val="20"/>
        </w:rPr>
        <w:t xml:space="preserve">- Подрядчик </w:t>
      </w:r>
      <w:r w:rsidR="005F096F" w:rsidRPr="00DD7155">
        <w:rPr>
          <w:rFonts w:ascii="Tahoma" w:hAnsi="Tahoma" w:cs="Tahoma"/>
          <w:sz w:val="20"/>
        </w:rPr>
        <w:t>предоставляет</w:t>
      </w:r>
      <w:r w:rsidRPr="00DD7155">
        <w:rPr>
          <w:rFonts w:ascii="Tahoma" w:hAnsi="Tahoma" w:cs="Tahoma"/>
          <w:sz w:val="20"/>
        </w:rPr>
        <w:t xml:space="preserve"> план мероприятий по ликвидации отставаний и вхождению в утвержденный график.</w:t>
      </w:r>
    </w:p>
    <w:p w14:paraId="25D8AB31" w14:textId="77777777" w:rsidR="00190280" w:rsidRPr="00DD7155" w:rsidRDefault="00190280" w:rsidP="002F68A6">
      <w:pPr>
        <w:pStyle w:val="afff1"/>
        <w:tabs>
          <w:tab w:val="left" w:pos="284"/>
        </w:tabs>
        <w:spacing w:before="120" w:after="240"/>
        <w:ind w:left="142"/>
        <w:rPr>
          <w:rFonts w:ascii="Tahoma" w:hAnsi="Tahoma" w:cs="Tahoma"/>
          <w:sz w:val="20"/>
        </w:rPr>
      </w:pPr>
      <w:r w:rsidRPr="00DD7155">
        <w:rPr>
          <w:rFonts w:ascii="Tahoma" w:hAnsi="Tahoma" w:cs="Tahoma"/>
          <w:sz w:val="20"/>
        </w:rPr>
        <w:t>- Заказчик вправе требовать от Подрядчика и привлеченных им Субподрядчиков увеличение плановых объемов работ в последующих Отчетных периодах с целью ликвидации отклонения от первоначально согласованных плановых показателей. Подрядчиком согласовано, что такое требование Заказчика не влечет за собой увеличение Цены Договора в случае, если такое отклонение не связано с приостановлением Договора в связи с неисполнением встречных обязательств Заказчика.</w:t>
      </w:r>
    </w:p>
    <w:p w14:paraId="042C373E" w14:textId="32154ECF" w:rsidR="00660BB6" w:rsidRPr="00DD7155" w:rsidRDefault="002A2DB8" w:rsidP="002A2DB8">
      <w:pPr>
        <w:pStyle w:val="afff1"/>
        <w:tabs>
          <w:tab w:val="left" w:pos="284"/>
        </w:tabs>
        <w:spacing w:before="120" w:after="240"/>
        <w:ind w:left="142"/>
        <w:rPr>
          <w:rFonts w:ascii="Tahoma" w:hAnsi="Tahoma" w:cs="Tahoma"/>
          <w:i/>
          <w:sz w:val="20"/>
        </w:rPr>
      </w:pPr>
      <w:r w:rsidRPr="00DD7155">
        <w:rPr>
          <w:rFonts w:ascii="Tahoma" w:hAnsi="Tahoma" w:cs="Tahoma"/>
          <w:i/>
          <w:sz w:val="20"/>
        </w:rPr>
        <w:t>ЕСЛИ ПО РЕЗУЛЬТАТАМ РАЗРАБОТКИ ПОДРЯДЧИКОМ ОПРЕДЕЛЕННОГО ВИДА ДОКУМЕНТАЦИИ ЗАКАЗЧИКУ НЕОБХОДИМО ПРАВО НА ОТКАЗ ОТ ДОГОВОРА БЕЗ КОМПЕНСАЦИИ УБЫТКОВ ПОДРЯДЧИКА (НАПРИМЕР, ПОСЛЕ РАЗРАБОТКИ ПОДРЯДЧИКОМ ОТР ОЖИДАНИЯ ЗАКАЗЧИКА НЕ ПОДТВЕРДИЛИСЬ И ОТПАЛА НЕОБХОДИМОСТЬ В РАЗРАБОТКЕ ПОСЛЕДУЮЩЕЙ ДОКУМЕНТАЦИИ), ДОПОЛНИТЬ ДОГОВОР ПУНКТОМ В СЛЕДУЮЩЕЙ РЕДАКЦИИ:</w:t>
      </w:r>
    </w:p>
    <w:p w14:paraId="2B46B8B5" w14:textId="73698114" w:rsidR="00190280" w:rsidRPr="00DD7155" w:rsidRDefault="00526E69" w:rsidP="002F68A6">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190280" w:rsidRPr="00DD7155">
        <w:rPr>
          <w:rFonts w:ascii="Tahoma" w:hAnsi="Tahoma" w:cs="Tahoma"/>
          <w:sz w:val="20"/>
          <w:highlight w:val="lightGray"/>
        </w:rPr>
        <w:t xml:space="preserve">Заказчик вправе </w:t>
      </w:r>
      <w:r w:rsidR="00554BB4" w:rsidRPr="00DD7155">
        <w:rPr>
          <w:rFonts w:ascii="Tahoma" w:hAnsi="Tahoma" w:cs="Tahoma"/>
          <w:sz w:val="20"/>
          <w:highlight w:val="lightGray"/>
        </w:rPr>
        <w:t xml:space="preserve">отказаться </w:t>
      </w:r>
      <w:r w:rsidR="00190280" w:rsidRPr="00DD7155">
        <w:rPr>
          <w:rFonts w:ascii="Tahoma" w:hAnsi="Tahoma" w:cs="Tahoma"/>
          <w:sz w:val="20"/>
          <w:highlight w:val="lightGray"/>
        </w:rPr>
        <w:t>от исполнения Договора</w:t>
      </w:r>
      <w:r w:rsidR="00554BB4" w:rsidRPr="00DD7155">
        <w:rPr>
          <w:rFonts w:ascii="Tahoma" w:hAnsi="Tahoma" w:cs="Tahoma"/>
          <w:sz w:val="20"/>
          <w:highlight w:val="lightGray"/>
        </w:rPr>
        <w:t xml:space="preserve"> по результату </w:t>
      </w:r>
      <w:r w:rsidRPr="00526E69">
        <w:rPr>
          <w:rFonts w:ascii="Tahoma" w:hAnsi="Tahoma" w:cs="Tahoma"/>
          <w:b/>
          <w:color w:val="FF0000"/>
          <w:sz w:val="20"/>
          <w:u w:color="FF0000"/>
        </w:rPr>
        <w:t>[</w:t>
      </w:r>
      <w:r w:rsidR="00786591" w:rsidRPr="00DD7155">
        <w:rPr>
          <w:rFonts w:ascii="Tahoma" w:hAnsi="Tahoma" w:cs="Tahoma"/>
          <w:sz w:val="20"/>
          <w:highlight w:val="lightGray"/>
        </w:rPr>
        <w:t>разработки</w:t>
      </w:r>
      <w:r w:rsidRPr="00526E69">
        <w:rPr>
          <w:rFonts w:ascii="Tahoma" w:hAnsi="Tahoma" w:cs="Tahoma"/>
          <w:b/>
          <w:color w:val="FF0000"/>
          <w:sz w:val="20"/>
        </w:rPr>
        <w:t>]</w:t>
      </w:r>
      <w:r w:rsidR="00786591" w:rsidRPr="00DD7155">
        <w:rPr>
          <w:rFonts w:ascii="Tahoma" w:hAnsi="Tahoma" w:cs="Tahoma"/>
          <w:sz w:val="20"/>
          <w:highlight w:val="lightGray"/>
        </w:rPr>
        <w:t xml:space="preserve"> / </w:t>
      </w:r>
      <w:r w:rsidRPr="00526E69">
        <w:rPr>
          <w:rFonts w:ascii="Tahoma" w:hAnsi="Tahoma" w:cs="Tahoma"/>
          <w:b/>
          <w:color w:val="FF0000"/>
          <w:sz w:val="20"/>
          <w:u w:color="FF0000"/>
        </w:rPr>
        <w:t>[</w:t>
      </w:r>
      <w:r w:rsidR="00786591" w:rsidRPr="00DD7155">
        <w:rPr>
          <w:rFonts w:ascii="Tahoma" w:hAnsi="Tahoma" w:cs="Tahoma"/>
          <w:sz w:val="20"/>
          <w:highlight w:val="lightGray"/>
        </w:rPr>
        <w:t>корректировки</w:t>
      </w:r>
      <w:r w:rsidRPr="00526E69">
        <w:rPr>
          <w:rFonts w:ascii="Tahoma" w:hAnsi="Tahoma" w:cs="Tahoma"/>
          <w:b/>
          <w:color w:val="FF0000"/>
          <w:sz w:val="20"/>
        </w:rPr>
        <w:t>]</w:t>
      </w:r>
      <w:r w:rsidR="00786591" w:rsidRPr="00DD7155">
        <w:rPr>
          <w:rFonts w:ascii="Tahoma" w:hAnsi="Tahoma" w:cs="Tahoma"/>
          <w:sz w:val="20"/>
          <w:highlight w:val="lightGray"/>
        </w:rPr>
        <w:t xml:space="preserve"> </w:t>
      </w:r>
      <w:r w:rsidR="00554BB4" w:rsidRPr="00DD7155">
        <w:rPr>
          <w:rFonts w:ascii="Tahoma" w:hAnsi="Tahoma" w:cs="Tahoma"/>
          <w:sz w:val="20"/>
          <w:highlight w:val="lightGray"/>
        </w:rPr>
        <w:t xml:space="preserve">Подрядчиком </w:t>
      </w:r>
      <w:r w:rsidR="00554BB4" w:rsidRPr="00DD7155">
        <w:rPr>
          <w:rFonts w:ascii="Tahoma" w:hAnsi="Tahoma" w:cs="Tahoma"/>
          <w:iCs/>
          <w:sz w:val="20"/>
          <w:highlight w:val="lightGray"/>
          <w:lang w:bidi="ru-RU"/>
        </w:rPr>
        <w:t>Документации</w:t>
      </w:r>
      <w:r w:rsidR="00554BB4" w:rsidRPr="00DD7155">
        <w:rPr>
          <w:rFonts w:ascii="Tahoma" w:hAnsi="Tahoma" w:cs="Tahoma"/>
          <w:sz w:val="20"/>
          <w:highlight w:val="lightGray"/>
        </w:rPr>
        <w:t xml:space="preserve">, предусмотренной п. </w:t>
      </w:r>
      <w:r w:rsidRPr="00526E69">
        <w:rPr>
          <w:rFonts w:ascii="Tahoma" w:hAnsi="Tahoma" w:cs="Tahoma"/>
          <w:b/>
          <w:color w:val="FF0000"/>
          <w:sz w:val="20"/>
          <w:u w:color="FF0000"/>
        </w:rPr>
        <w:t>[</w:t>
      </w:r>
      <w:r w:rsidR="00554BB4" w:rsidRPr="00DD7155">
        <w:rPr>
          <w:rFonts w:ascii="Tahoma" w:hAnsi="Tahoma" w:cs="Tahoma"/>
          <w:sz w:val="20"/>
          <w:highlight w:val="lightGray"/>
        </w:rPr>
        <w:t>•</w:t>
      </w:r>
      <w:r w:rsidRPr="00526E69">
        <w:rPr>
          <w:rFonts w:ascii="Tahoma" w:hAnsi="Tahoma" w:cs="Tahoma"/>
          <w:b/>
          <w:color w:val="FF0000"/>
          <w:sz w:val="20"/>
        </w:rPr>
        <w:t>]</w:t>
      </w:r>
      <w:r w:rsidR="00554BB4" w:rsidRPr="00DD7155">
        <w:rPr>
          <w:rFonts w:ascii="Tahoma" w:hAnsi="Tahoma" w:cs="Tahoma"/>
          <w:sz w:val="20"/>
          <w:highlight w:val="lightGray"/>
        </w:rPr>
        <w:t xml:space="preserve"> Календарного плана проектных работ</w:t>
      </w:r>
      <w:r w:rsidR="00190280" w:rsidRPr="00DD7155">
        <w:rPr>
          <w:rFonts w:ascii="Tahoma" w:hAnsi="Tahoma" w:cs="Tahoma"/>
          <w:sz w:val="20"/>
          <w:highlight w:val="lightGray"/>
        </w:rPr>
        <w:t>.</w:t>
      </w:r>
    </w:p>
    <w:p w14:paraId="7A3CBBBC" w14:textId="6705660B" w:rsidR="002A2DB8" w:rsidRPr="00DD7155" w:rsidRDefault="002A2DB8" w:rsidP="002A2DB8">
      <w:pPr>
        <w:pStyle w:val="afff1"/>
        <w:spacing w:before="120" w:after="240"/>
        <w:ind w:left="142"/>
        <w:rPr>
          <w:rFonts w:ascii="Tahoma" w:hAnsi="Tahoma" w:cs="Tahoma"/>
          <w:i/>
          <w:sz w:val="20"/>
          <w:highlight w:val="lightGray"/>
        </w:rPr>
      </w:pPr>
      <w:r w:rsidRPr="00DD7155">
        <w:rPr>
          <w:rFonts w:ascii="Tahoma" w:hAnsi="Tahoma" w:cs="Tahoma"/>
          <w:sz w:val="20"/>
          <w:highlight w:val="lightGray"/>
        </w:rPr>
        <w:t xml:space="preserve">Заказчик направляет Подрядчику уведомление об отказе или продолжении Работ не позднее </w:t>
      </w:r>
      <w:r w:rsidR="00526E69" w:rsidRPr="00526E69">
        <w:rPr>
          <w:rFonts w:ascii="Tahoma" w:hAnsi="Tahoma" w:cs="Tahoma"/>
          <w:b/>
          <w:color w:val="FF0000"/>
          <w:sz w:val="20"/>
          <w:u w:color="FF0000"/>
        </w:rPr>
        <w:t>[</w:t>
      </w:r>
      <w:r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sz w:val="20"/>
          <w:highlight w:val="lightGray"/>
        </w:rPr>
        <w:t xml:space="preserve"> к.д. </w:t>
      </w:r>
      <w:r w:rsidR="00526E69" w:rsidRPr="00526E69">
        <w:rPr>
          <w:rFonts w:ascii="Tahoma" w:hAnsi="Tahoma" w:cs="Tahoma"/>
          <w:b/>
          <w:color w:val="FF0000"/>
          <w:sz w:val="20"/>
          <w:u w:color="FF0000"/>
        </w:rPr>
        <w:t>[</w:t>
      </w:r>
      <w:r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i/>
          <w:sz w:val="20"/>
          <w:highlight w:val="lightGray"/>
        </w:rPr>
        <w:t xml:space="preserve"> (указать событие, от которого будет отсчитывать срок для направления уведомления или конкретную дату).</w:t>
      </w:r>
    </w:p>
    <w:p w14:paraId="06FB1343" w14:textId="77777777" w:rsidR="002A2DB8" w:rsidRPr="00DD7155" w:rsidRDefault="002A2DB8" w:rsidP="002A2DB8">
      <w:pPr>
        <w:pStyle w:val="afff1"/>
        <w:spacing w:before="120" w:after="240"/>
        <w:ind w:left="142"/>
        <w:rPr>
          <w:rFonts w:ascii="Tahoma" w:hAnsi="Tahoma" w:cs="Tahoma"/>
          <w:sz w:val="20"/>
          <w:highlight w:val="lightGray"/>
        </w:rPr>
      </w:pPr>
      <w:r w:rsidRPr="00DD7155">
        <w:rPr>
          <w:rFonts w:ascii="Tahoma" w:hAnsi="Tahoma" w:cs="Tahoma"/>
          <w:sz w:val="20"/>
          <w:highlight w:val="lightGray"/>
        </w:rPr>
        <w:t>Отсутствие уведомления Заказчика по истечении указанного срока не означает его согласие на начало выполнения последующих Работ.</w:t>
      </w:r>
    </w:p>
    <w:p w14:paraId="691E9D78" w14:textId="77777777" w:rsidR="002A2DB8" w:rsidRPr="00DD7155" w:rsidRDefault="002A2DB8" w:rsidP="002A2DB8">
      <w:pPr>
        <w:pStyle w:val="afff1"/>
        <w:spacing w:before="120" w:after="240"/>
        <w:ind w:left="142"/>
        <w:rPr>
          <w:rFonts w:ascii="Tahoma" w:hAnsi="Tahoma" w:cs="Tahoma"/>
          <w:sz w:val="20"/>
          <w:highlight w:val="lightGray"/>
        </w:rPr>
      </w:pPr>
      <w:r w:rsidRPr="00DD7155">
        <w:rPr>
          <w:rFonts w:ascii="Tahoma" w:hAnsi="Tahoma" w:cs="Tahoma"/>
          <w:sz w:val="20"/>
          <w:highlight w:val="lightGray"/>
        </w:rPr>
        <w:t>В случае просрочки направления уведомления Подрядчик вправе запросить перенос сроков выполнения последующих Работ на срок допущенной Заказчиком просрочки путем подписания Сторонами дополнительного соглашения.</w:t>
      </w:r>
    </w:p>
    <w:p w14:paraId="2FE40FD9" w14:textId="4E90C6F9" w:rsidR="002A2DB8" w:rsidRPr="00DD7155" w:rsidRDefault="002A2DB8" w:rsidP="002A2DB8">
      <w:pPr>
        <w:pStyle w:val="afff1"/>
        <w:tabs>
          <w:tab w:val="left" w:pos="284"/>
        </w:tabs>
        <w:spacing w:before="120" w:after="240"/>
        <w:ind w:left="142"/>
        <w:rPr>
          <w:rFonts w:ascii="Tahoma" w:hAnsi="Tahoma" w:cs="Tahoma"/>
          <w:b/>
          <w:color w:val="FF0000"/>
          <w:sz w:val="20"/>
        </w:rPr>
      </w:pPr>
      <w:r w:rsidRPr="00DD7155">
        <w:rPr>
          <w:rFonts w:ascii="Tahoma" w:hAnsi="Tahoma" w:cs="Tahoma"/>
          <w:sz w:val="20"/>
          <w:highlight w:val="lightGray"/>
        </w:rPr>
        <w:t>Убытки Подрядчика, вызванные отказом Заказчика от исполнения Договора, либо отсутствием уведомления Заказчика, возмещению не подлежат.</w:t>
      </w:r>
      <w:r w:rsidR="00526E69" w:rsidRPr="00526E69">
        <w:rPr>
          <w:rFonts w:ascii="Tahoma" w:hAnsi="Tahoma" w:cs="Tahoma"/>
          <w:b/>
          <w:color w:val="FF0000"/>
          <w:sz w:val="20"/>
        </w:rPr>
        <w:t>]</w:t>
      </w:r>
      <w:r w:rsidRPr="00DD7155">
        <w:rPr>
          <w:rStyle w:val="ad"/>
          <w:rFonts w:ascii="Tahoma" w:hAnsi="Tahoma" w:cs="Tahoma"/>
          <w:sz w:val="20"/>
        </w:rPr>
        <w:footnoteReference w:id="230"/>
      </w:r>
    </w:p>
    <w:p w14:paraId="5C76EE7F" w14:textId="041C0A2E" w:rsidR="00D77103" w:rsidRPr="00DD7155" w:rsidRDefault="008E47CC" w:rsidP="002F68A6">
      <w:pPr>
        <w:pStyle w:val="afff1"/>
        <w:tabs>
          <w:tab w:val="left" w:pos="284"/>
        </w:tabs>
        <w:spacing w:before="120" w:after="240"/>
        <w:ind w:left="142"/>
        <w:rPr>
          <w:rFonts w:ascii="Tahoma" w:hAnsi="Tahoma" w:cs="Tahoma"/>
          <w:i/>
          <w:sz w:val="20"/>
        </w:rPr>
      </w:pPr>
      <w:r w:rsidRPr="00DD7155">
        <w:rPr>
          <w:rFonts w:ascii="Tahoma" w:hAnsi="Tahoma" w:cs="Tahoma"/>
          <w:i/>
          <w:sz w:val="20"/>
        </w:rPr>
        <w:t xml:space="preserve">ЕСЛИ ДЛЯ ВЫПОЛНЕНИЯ ЧАСТИ РАБОТ ТРЕБУЕТСЯ ПОДТВЕРЖДЕНИЕ СО СТОРОНЫ ЗАКАЗЧИКА, </w:t>
      </w:r>
      <w:r w:rsidR="002A2DB8" w:rsidRPr="00DD7155">
        <w:rPr>
          <w:rFonts w:ascii="Tahoma" w:hAnsi="Tahoma" w:cs="Tahoma"/>
          <w:i/>
          <w:sz w:val="20"/>
        </w:rPr>
        <w:t>ДОПОЛНИТЬ ДОГОВОР</w:t>
      </w:r>
      <w:r w:rsidRPr="00DD7155">
        <w:rPr>
          <w:rFonts w:ascii="Tahoma" w:hAnsi="Tahoma" w:cs="Tahoma"/>
          <w:i/>
          <w:sz w:val="20"/>
        </w:rPr>
        <w:t xml:space="preserve"> ПУНКТ</w:t>
      </w:r>
      <w:r w:rsidR="002A2DB8" w:rsidRPr="00DD7155">
        <w:rPr>
          <w:rFonts w:ascii="Tahoma" w:hAnsi="Tahoma" w:cs="Tahoma"/>
          <w:i/>
          <w:sz w:val="20"/>
        </w:rPr>
        <w:t>ОМ</w:t>
      </w:r>
      <w:r w:rsidRPr="00DD7155">
        <w:rPr>
          <w:rFonts w:ascii="Tahoma" w:hAnsi="Tahoma" w:cs="Tahoma"/>
          <w:i/>
          <w:sz w:val="20"/>
        </w:rPr>
        <w:t xml:space="preserve"> В СЛЕДУЮЩЕЙ РЕДАКЦИИ:</w:t>
      </w:r>
    </w:p>
    <w:p w14:paraId="59A8738C" w14:textId="2E121FCB" w:rsidR="00D77103" w:rsidRPr="00DD7155" w:rsidRDefault="00526E69" w:rsidP="002A2DB8">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190280" w:rsidRPr="00DD7155">
        <w:rPr>
          <w:rFonts w:ascii="Tahoma" w:hAnsi="Tahoma" w:cs="Tahoma"/>
          <w:sz w:val="20"/>
        </w:rPr>
        <w:t xml:space="preserve">Подрядчик приступает к выполнению обязательств по </w:t>
      </w:r>
      <w:r w:rsidR="00E101D1" w:rsidRPr="00F16DDB">
        <w:rPr>
          <w:rFonts w:ascii="Tahoma" w:hAnsi="Tahoma" w:cs="Tahoma"/>
          <w:sz w:val="20"/>
        </w:rPr>
        <w:t>Объект/ [</w:t>
      </w:r>
      <w:r w:rsidR="00E101D1" w:rsidRPr="00F16DDB">
        <w:rPr>
          <w:rFonts w:ascii="Tahoma" w:hAnsi="Tahoma" w:cs="Tahoma"/>
          <w:sz w:val="20"/>
          <w:highlight w:val="darkGreen"/>
        </w:rPr>
        <w:t>Этап</w:t>
      </w:r>
      <w:r w:rsidR="00E101D1">
        <w:rPr>
          <w:rFonts w:ascii="Tahoma" w:hAnsi="Tahoma" w:cs="Tahoma"/>
          <w:sz w:val="20"/>
          <w:highlight w:val="darkGreen"/>
        </w:rPr>
        <w:t>у</w:t>
      </w:r>
      <w:r w:rsidR="00E101D1" w:rsidRPr="00F16DDB">
        <w:rPr>
          <w:rFonts w:ascii="Tahoma" w:hAnsi="Tahoma" w:cs="Tahoma"/>
          <w:sz w:val="20"/>
          <w:highlight w:val="darkGreen"/>
        </w:rPr>
        <w:t>] / [ПК]/ [</w:t>
      </w:r>
      <w:r w:rsidR="00E101D1" w:rsidRPr="001863CE">
        <w:rPr>
          <w:rFonts w:ascii="Tahoma" w:hAnsi="Tahoma" w:cs="Tahoma"/>
          <w:sz w:val="20"/>
          <w:highlight w:val="darkGreen"/>
        </w:rPr>
        <w:t>Титульному</w:t>
      </w:r>
      <w:r w:rsidR="00E101D1" w:rsidRPr="00F16DDB">
        <w:rPr>
          <w:rFonts w:ascii="Tahoma" w:hAnsi="Tahoma" w:cs="Tahoma"/>
          <w:sz w:val="20"/>
          <w:highlight w:val="darkGreen"/>
        </w:rPr>
        <w:t xml:space="preserve"> объект</w:t>
      </w:r>
      <w:r w:rsidR="00E101D1">
        <w:rPr>
          <w:rFonts w:ascii="Tahoma" w:hAnsi="Tahoma" w:cs="Tahoma"/>
          <w:sz w:val="20"/>
        </w:rPr>
        <w:t>у</w:t>
      </w:r>
      <w:r w:rsidR="00E101D1" w:rsidRPr="00F16DDB">
        <w:rPr>
          <w:rFonts w:ascii="Tahoma" w:hAnsi="Tahoma" w:cs="Tahoma"/>
          <w:sz w:val="20"/>
        </w:rPr>
        <w:t>],</w:t>
      </w:r>
      <w:r w:rsidR="00E101D1" w:rsidRPr="00526E69">
        <w:rPr>
          <w:rFonts w:ascii="Tahoma" w:hAnsi="Tahoma" w:cs="Tahoma"/>
          <w:b/>
          <w:color w:val="FF0000"/>
          <w:sz w:val="20"/>
          <w:u w:color="FF0000"/>
        </w:rPr>
        <w:t xml:space="preserve">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190280" w:rsidRPr="00DD7155">
        <w:rPr>
          <w:rFonts w:ascii="Tahoma" w:hAnsi="Tahoma" w:cs="Tahoma"/>
          <w:sz w:val="20"/>
        </w:rPr>
        <w:t xml:space="preserve"> </w:t>
      </w:r>
      <w:r w:rsidR="00190280" w:rsidRPr="00DD7155">
        <w:rPr>
          <w:rFonts w:ascii="Tahoma" w:hAnsi="Tahoma" w:cs="Tahoma"/>
          <w:i/>
          <w:sz w:val="20"/>
        </w:rPr>
        <w:t>(указа</w:t>
      </w:r>
      <w:r w:rsidR="00E101D1">
        <w:rPr>
          <w:rFonts w:ascii="Tahoma" w:hAnsi="Tahoma" w:cs="Tahoma"/>
          <w:i/>
          <w:sz w:val="20"/>
        </w:rPr>
        <w:t>ть</w:t>
      </w:r>
      <w:r w:rsidR="00190280" w:rsidRPr="00DD7155">
        <w:rPr>
          <w:rFonts w:ascii="Tahoma" w:hAnsi="Tahoma" w:cs="Tahoma"/>
          <w:i/>
          <w:sz w:val="20"/>
        </w:rPr>
        <w:t xml:space="preserve"> № </w:t>
      </w:r>
      <w:r w:rsidR="006A59E8" w:rsidRPr="00DD7155">
        <w:rPr>
          <w:rFonts w:ascii="Tahoma" w:hAnsi="Tahoma" w:cs="Tahoma"/>
          <w:i/>
          <w:sz w:val="20"/>
        </w:rPr>
        <w:t>пункта Календарного плана</w:t>
      </w:r>
      <w:r w:rsidR="00190280" w:rsidRPr="00DD7155">
        <w:rPr>
          <w:rFonts w:ascii="Tahoma" w:hAnsi="Tahoma" w:cs="Tahoma"/>
          <w:i/>
          <w:sz w:val="20"/>
        </w:rPr>
        <w:t>)</w:t>
      </w:r>
      <w:r w:rsidR="00190280" w:rsidRPr="00DD7155">
        <w:rPr>
          <w:rFonts w:ascii="Tahoma" w:hAnsi="Tahoma" w:cs="Tahoma"/>
          <w:sz w:val="20"/>
        </w:rPr>
        <w:t xml:space="preserve"> только после получения письменного уведомления Заказчика о начале выполнения обязательств.</w:t>
      </w:r>
      <w:r w:rsidRPr="00526E69">
        <w:rPr>
          <w:rFonts w:ascii="Tahoma" w:hAnsi="Tahoma" w:cs="Tahoma"/>
          <w:b/>
          <w:color w:val="FF0000"/>
          <w:sz w:val="20"/>
        </w:rPr>
        <w:t>]</w:t>
      </w:r>
    </w:p>
    <w:p w14:paraId="0F74F881" w14:textId="1ED672CD" w:rsidR="00227274" w:rsidRPr="00DD7155" w:rsidRDefault="00E407B6" w:rsidP="002F68A6">
      <w:pPr>
        <w:pStyle w:val="1"/>
        <w:numPr>
          <w:ilvl w:val="0"/>
          <w:numId w:val="13"/>
        </w:numPr>
        <w:spacing w:before="120" w:after="240"/>
        <w:ind w:left="142" w:hanging="1135"/>
        <w:jc w:val="both"/>
        <w:rPr>
          <w:rFonts w:ascii="Tahoma" w:hAnsi="Tahoma" w:cs="Tahoma"/>
          <w:sz w:val="20"/>
        </w:rPr>
      </w:pPr>
      <w:bookmarkStart w:id="112" w:name="_Toc159513130"/>
      <w:bookmarkStart w:id="113" w:name="_Toc159522995"/>
      <w:bookmarkStart w:id="114" w:name="_Toc182842258"/>
      <w:r w:rsidRPr="00DD7155">
        <w:rPr>
          <w:rFonts w:ascii="Tahoma" w:hAnsi="Tahoma" w:cs="Tahoma"/>
          <w:sz w:val="20"/>
        </w:rPr>
        <w:t>ТРЕБОВАНИЯ</w:t>
      </w:r>
      <w:bookmarkEnd w:id="112"/>
      <w:bookmarkEnd w:id="113"/>
      <w:r w:rsidRPr="00DD7155">
        <w:rPr>
          <w:rFonts w:ascii="Tahoma" w:hAnsi="Tahoma" w:cs="Tahoma"/>
          <w:sz w:val="20"/>
        </w:rPr>
        <w:t xml:space="preserve"> ПРИ ИСПОЛНЕНИИ ДОГОВОРА</w:t>
      </w:r>
      <w:bookmarkEnd w:id="114"/>
    </w:p>
    <w:p w14:paraId="156E2A15" w14:textId="79F2CDDF" w:rsidR="00521F53" w:rsidRPr="00DD7155" w:rsidRDefault="00E407B6"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ОБЩИЕ ТРЕБОВАНИЯ</w:t>
      </w:r>
    </w:p>
    <w:p w14:paraId="3E512A77" w14:textId="11D82F74" w:rsidR="000342AD" w:rsidRPr="00DD7155" w:rsidRDefault="00107E7C"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Результат Работ должен соответствовать</w:t>
      </w:r>
      <w:r w:rsidR="000342AD" w:rsidRPr="00DD7155">
        <w:rPr>
          <w:rFonts w:ascii="Tahoma" w:hAnsi="Tahoma" w:cs="Tahoma"/>
          <w:sz w:val="20"/>
        </w:rPr>
        <w:t xml:space="preserve"> </w:t>
      </w:r>
      <w:r w:rsidR="001863CE" w:rsidRPr="00526E69">
        <w:rPr>
          <w:rFonts w:ascii="Tahoma" w:hAnsi="Tahoma" w:cs="Tahoma"/>
          <w:b/>
          <w:color w:val="FF0000"/>
          <w:sz w:val="20"/>
          <w:u w:color="FF0000"/>
        </w:rPr>
        <w:t>[</w:t>
      </w:r>
      <w:r w:rsidR="000342AD" w:rsidRPr="00DD7155">
        <w:rPr>
          <w:rFonts w:ascii="Tahoma" w:hAnsi="Tahoma" w:cs="Tahoma"/>
          <w:sz w:val="20"/>
        </w:rPr>
        <w:t>гарантированным параметрам</w:t>
      </w:r>
      <w:r w:rsidR="00E96A77" w:rsidRPr="00DD7155">
        <w:rPr>
          <w:rFonts w:ascii="Tahoma" w:hAnsi="Tahoma" w:cs="Tahoma"/>
          <w:sz w:val="20"/>
        </w:rPr>
        <w:t xml:space="preserve">, указанным в </w:t>
      </w:r>
      <w:r w:rsidR="001863CE" w:rsidRPr="00526E69">
        <w:rPr>
          <w:rFonts w:ascii="Tahoma" w:hAnsi="Tahoma" w:cs="Tahoma"/>
          <w:b/>
          <w:color w:val="FF0000"/>
          <w:sz w:val="20"/>
          <w:u w:color="FF0000"/>
        </w:rPr>
        <w:t>[</w:t>
      </w:r>
      <w:r w:rsidR="00E96A77" w:rsidRPr="00DD7155">
        <w:rPr>
          <w:rFonts w:ascii="Tahoma" w:hAnsi="Tahoma" w:cs="Tahoma"/>
          <w:sz w:val="20"/>
        </w:rPr>
        <w:t>•</w:t>
      </w:r>
      <w:r w:rsidR="00526E69" w:rsidRPr="00526E69">
        <w:rPr>
          <w:rFonts w:ascii="Tahoma" w:hAnsi="Tahoma" w:cs="Tahoma"/>
          <w:b/>
          <w:color w:val="FF0000"/>
          <w:sz w:val="20"/>
        </w:rPr>
        <w:t>]</w:t>
      </w:r>
      <w:r w:rsidR="00DC4E8C" w:rsidRPr="00DD7155">
        <w:rPr>
          <w:rStyle w:val="ad"/>
          <w:rFonts w:ascii="Tahoma" w:hAnsi="Tahoma" w:cs="Tahoma"/>
          <w:sz w:val="20"/>
        </w:rPr>
        <w:footnoteReference w:id="231"/>
      </w:r>
      <w:r w:rsidR="00DC4E8C" w:rsidRPr="00F16DDB">
        <w:rPr>
          <w:rFonts w:ascii="Tahoma" w:hAnsi="Tahoma" w:cs="Tahoma"/>
          <w:sz w:val="20"/>
        </w:rPr>
        <w:t>, Требованиям</w:t>
      </w:r>
      <w:r w:rsidRPr="00DD7155">
        <w:rPr>
          <w:rFonts w:ascii="Tahoma" w:hAnsi="Tahoma" w:cs="Tahoma"/>
          <w:sz w:val="20"/>
        </w:rPr>
        <w:t>.</w:t>
      </w:r>
    </w:p>
    <w:p w14:paraId="4AD6F1F8" w14:textId="656B19E5" w:rsidR="003A01CD" w:rsidRPr="00DD7155" w:rsidRDefault="003A01CD" w:rsidP="002A2DB8">
      <w:pPr>
        <w:pStyle w:val="afff1"/>
        <w:numPr>
          <w:ilvl w:val="2"/>
          <w:numId w:val="13"/>
        </w:numPr>
        <w:tabs>
          <w:tab w:val="left" w:pos="284"/>
        </w:tabs>
        <w:spacing w:before="120" w:after="240"/>
        <w:ind w:left="142" w:hanging="1135"/>
        <w:rPr>
          <w:rFonts w:ascii="Tahoma" w:hAnsi="Tahoma" w:cs="Tahoma"/>
          <w:sz w:val="20"/>
        </w:rPr>
      </w:pPr>
      <w:bookmarkStart w:id="115" w:name="начало"/>
      <w:bookmarkEnd w:id="115"/>
      <w:r w:rsidRPr="00DD7155">
        <w:rPr>
          <w:rFonts w:ascii="Tahoma" w:hAnsi="Tahoma" w:cs="Tahoma"/>
          <w:sz w:val="20"/>
        </w:rPr>
        <w:t>Фактом подписания Договора Подрядчик подтверждает, что полностью понимает и осознает характер и объем</w:t>
      </w:r>
      <w:r w:rsidR="00D4608A" w:rsidRPr="00DD7155">
        <w:rPr>
          <w:rFonts w:ascii="Tahoma" w:hAnsi="Tahoma" w:cs="Tahoma"/>
          <w:sz w:val="20"/>
        </w:rPr>
        <w:t xml:space="preserve"> </w:t>
      </w:r>
      <w:r w:rsidR="00441010" w:rsidRPr="00DD7155">
        <w:rPr>
          <w:rFonts w:ascii="Tahoma" w:hAnsi="Tahoma" w:cs="Tahoma"/>
          <w:sz w:val="20"/>
        </w:rPr>
        <w:t>обязательств по Договору</w:t>
      </w:r>
      <w:r w:rsidRPr="00DD7155">
        <w:rPr>
          <w:rFonts w:ascii="Tahoma" w:hAnsi="Tahoma" w:cs="Tahoma"/>
          <w:sz w:val="20"/>
        </w:rPr>
        <w:t xml:space="preserve">, знаком с условиями, при которых будет происходить </w:t>
      </w:r>
      <w:r w:rsidR="00441010" w:rsidRPr="00DD7155">
        <w:rPr>
          <w:rFonts w:ascii="Tahoma" w:hAnsi="Tahoma" w:cs="Tahoma"/>
          <w:sz w:val="20"/>
        </w:rPr>
        <w:t xml:space="preserve">исполнение Договора </w:t>
      </w:r>
      <w:r w:rsidRPr="00DD7155">
        <w:rPr>
          <w:rFonts w:ascii="Tahoma" w:hAnsi="Tahoma" w:cs="Tahoma"/>
          <w:sz w:val="20"/>
        </w:rPr>
        <w:t xml:space="preserve">и удовлетворен ими, в том числе: расположением Объекта, климатическими условиями, средствами доступа, условиями доставки рабочей силы, </w:t>
      </w:r>
      <w:r w:rsidR="008E7E1F" w:rsidRPr="00DD7155">
        <w:rPr>
          <w:rFonts w:ascii="Tahoma" w:hAnsi="Tahoma" w:cs="Tahoma"/>
          <w:sz w:val="20"/>
        </w:rPr>
        <w:t>т</w:t>
      </w:r>
      <w:r w:rsidRPr="00DD7155">
        <w:rPr>
          <w:rFonts w:ascii="Tahoma" w:hAnsi="Tahoma" w:cs="Tahoma"/>
          <w:sz w:val="20"/>
        </w:rPr>
        <w:t xml:space="preserve">ехники Подрядчика, внутриобъектным режимом Заказчика, мерами безопасности, правилами пожарной безопасности и охраны труда, требованиями </w:t>
      </w:r>
      <w:r w:rsidR="00A775D7" w:rsidRPr="00DD7155">
        <w:rPr>
          <w:rFonts w:ascii="Tahoma" w:hAnsi="Tahoma" w:cs="Tahoma"/>
          <w:sz w:val="20"/>
        </w:rPr>
        <w:t xml:space="preserve">промышленной </w:t>
      </w:r>
      <w:r w:rsidRPr="00DD7155">
        <w:rPr>
          <w:rFonts w:ascii="Tahoma" w:hAnsi="Tahoma" w:cs="Tahoma"/>
          <w:sz w:val="20"/>
        </w:rPr>
        <w:t xml:space="preserve">безопасности и охраны окружающей среды, требованиями миграционного контроля </w:t>
      </w:r>
      <w:r w:rsidR="00526E69" w:rsidRPr="00526E69">
        <w:rPr>
          <w:rFonts w:ascii="Tahoma" w:hAnsi="Tahoma" w:cs="Tahoma"/>
          <w:b/>
          <w:color w:val="FF0000"/>
          <w:sz w:val="20"/>
          <w:u w:color="FF0000"/>
        </w:rPr>
        <w:t>[</w:t>
      </w:r>
      <w:r w:rsidRPr="00DD7155">
        <w:rPr>
          <w:rFonts w:ascii="Tahoma" w:hAnsi="Tahoma" w:cs="Tahoma"/>
          <w:sz w:val="20"/>
        </w:rPr>
        <w:t>и таможенного оформления</w:t>
      </w:r>
      <w:r w:rsidR="00526E69" w:rsidRPr="00526E69">
        <w:rPr>
          <w:rFonts w:ascii="Tahoma" w:hAnsi="Tahoma" w:cs="Tahoma"/>
          <w:b/>
          <w:color w:val="FF0000"/>
          <w:sz w:val="20"/>
        </w:rPr>
        <w:t>]</w:t>
      </w:r>
      <w:r w:rsidRPr="00DD7155">
        <w:rPr>
          <w:rFonts w:ascii="Tahoma" w:hAnsi="Tahoma" w:cs="Tahoma"/>
          <w:sz w:val="20"/>
        </w:rPr>
        <w:t>, а также другими обстоятельствами, которые каким-либо образом в</w:t>
      </w:r>
      <w:r w:rsidR="00BC2EB9" w:rsidRPr="00DD7155">
        <w:rPr>
          <w:rFonts w:ascii="Tahoma" w:hAnsi="Tahoma" w:cs="Tahoma"/>
          <w:sz w:val="20"/>
        </w:rPr>
        <w:t>лияют (либо могут повлиять) на исполнение обязательств по Договору</w:t>
      </w:r>
      <w:r w:rsidRPr="00DD7155">
        <w:rPr>
          <w:rFonts w:ascii="Tahoma" w:hAnsi="Tahoma" w:cs="Tahoma"/>
          <w:sz w:val="20"/>
        </w:rPr>
        <w:t xml:space="preserve"> и принимает на себя все расходы, риски и трудности, связанные с</w:t>
      </w:r>
      <w:r w:rsidR="00D4608A" w:rsidRPr="00DD7155">
        <w:rPr>
          <w:rFonts w:ascii="Tahoma" w:hAnsi="Tahoma" w:cs="Tahoma"/>
          <w:sz w:val="20"/>
        </w:rPr>
        <w:t xml:space="preserve"> </w:t>
      </w:r>
      <w:r w:rsidR="00C9275B" w:rsidRPr="00DD7155">
        <w:rPr>
          <w:rFonts w:ascii="Tahoma" w:hAnsi="Tahoma" w:cs="Tahoma"/>
          <w:sz w:val="20"/>
        </w:rPr>
        <w:t>исполнением Договора</w:t>
      </w:r>
      <w:r w:rsidR="00F46C9D" w:rsidRPr="00DD7155">
        <w:rPr>
          <w:rFonts w:ascii="Tahoma" w:hAnsi="Tahoma" w:cs="Tahoma"/>
          <w:sz w:val="20"/>
        </w:rPr>
        <w:t>, и учел их в Цене Договора</w:t>
      </w:r>
      <w:r w:rsidRPr="00DD7155">
        <w:rPr>
          <w:rFonts w:ascii="Tahoma" w:hAnsi="Tahoma" w:cs="Tahoma"/>
          <w:sz w:val="20"/>
        </w:rPr>
        <w:t>.</w:t>
      </w:r>
    </w:p>
    <w:p w14:paraId="330D8FA9" w14:textId="2DA141B8" w:rsidR="00EE5467" w:rsidRPr="00DD7155" w:rsidRDefault="00BC2EB9"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изучил все материалы Договора и получил полную информацию по всем вопросам, которые </w:t>
      </w:r>
      <w:r w:rsidR="00C03F94" w:rsidRPr="00DD7155">
        <w:rPr>
          <w:rFonts w:ascii="Tahoma" w:hAnsi="Tahoma" w:cs="Tahoma"/>
          <w:sz w:val="20"/>
        </w:rPr>
        <w:t>могут</w:t>
      </w:r>
      <w:r w:rsidRPr="00DD7155">
        <w:rPr>
          <w:rFonts w:ascii="Tahoma" w:hAnsi="Tahoma" w:cs="Tahoma"/>
          <w:sz w:val="20"/>
        </w:rPr>
        <w:t xml:space="preserve"> повлиять на сроки, стоимость и качество</w:t>
      </w:r>
      <w:r w:rsidR="00B85FA4" w:rsidRPr="00DD7155">
        <w:rPr>
          <w:rFonts w:ascii="Tahoma" w:hAnsi="Tahoma" w:cs="Tahoma"/>
          <w:sz w:val="20"/>
        </w:rPr>
        <w:t xml:space="preserve"> исполнения Договора</w:t>
      </w:r>
      <w:r w:rsidRPr="00DD7155">
        <w:rPr>
          <w:rFonts w:ascii="Tahoma" w:hAnsi="Tahoma" w:cs="Tahoma"/>
          <w:sz w:val="20"/>
        </w:rPr>
        <w:t>. Подрядчик признает правильность</w:t>
      </w:r>
      <w:r w:rsidR="00C03F94" w:rsidRPr="00DD7155">
        <w:rPr>
          <w:rFonts w:ascii="Tahoma" w:hAnsi="Tahoma" w:cs="Tahoma"/>
          <w:sz w:val="20"/>
        </w:rPr>
        <w:t xml:space="preserve"> расчета</w:t>
      </w:r>
      <w:r w:rsidRPr="00DD7155">
        <w:rPr>
          <w:rFonts w:ascii="Tahoma" w:hAnsi="Tahoma" w:cs="Tahoma"/>
          <w:sz w:val="20"/>
        </w:rPr>
        <w:t xml:space="preserve"> и достаточность Цены Договора для покрытия всех расходов, обязательств</w:t>
      </w:r>
      <w:r w:rsidR="00C03F94" w:rsidRPr="00DD7155">
        <w:rPr>
          <w:rFonts w:ascii="Tahoma" w:hAnsi="Tahoma" w:cs="Tahoma"/>
          <w:sz w:val="20"/>
        </w:rPr>
        <w:t xml:space="preserve">, </w:t>
      </w:r>
      <w:r w:rsidRPr="00DD7155">
        <w:rPr>
          <w:rFonts w:ascii="Tahoma" w:hAnsi="Tahoma" w:cs="Tahoma"/>
          <w:sz w:val="20"/>
        </w:rPr>
        <w:t xml:space="preserve">ответственности </w:t>
      </w:r>
      <w:r w:rsidR="00C03F94" w:rsidRPr="00DD7155">
        <w:rPr>
          <w:rFonts w:ascii="Tahoma" w:hAnsi="Tahoma" w:cs="Tahoma"/>
          <w:sz w:val="20"/>
        </w:rPr>
        <w:t>и</w:t>
      </w:r>
      <w:r w:rsidRPr="00DD7155">
        <w:rPr>
          <w:rFonts w:ascii="Tahoma" w:hAnsi="Tahoma" w:cs="Tahoma"/>
          <w:sz w:val="20"/>
        </w:rPr>
        <w:t xml:space="preserve"> прочих вопросов, </w:t>
      </w:r>
      <w:r w:rsidR="00C03F94" w:rsidRPr="00DD7155">
        <w:rPr>
          <w:rFonts w:ascii="Tahoma" w:hAnsi="Tahoma" w:cs="Tahoma"/>
          <w:sz w:val="20"/>
        </w:rPr>
        <w:t>в рамках</w:t>
      </w:r>
      <w:r w:rsidRPr="00DD7155">
        <w:rPr>
          <w:rFonts w:ascii="Tahoma" w:hAnsi="Tahoma" w:cs="Tahoma"/>
          <w:sz w:val="20"/>
        </w:rPr>
        <w:t xml:space="preserve"> исполнени</w:t>
      </w:r>
      <w:r w:rsidR="007B2AC4" w:rsidRPr="00DD7155">
        <w:rPr>
          <w:rFonts w:ascii="Tahoma" w:hAnsi="Tahoma" w:cs="Tahoma"/>
          <w:sz w:val="20"/>
        </w:rPr>
        <w:t>я</w:t>
      </w:r>
      <w:r w:rsidRPr="00DD7155">
        <w:rPr>
          <w:rFonts w:ascii="Tahoma" w:hAnsi="Tahoma" w:cs="Tahoma"/>
          <w:sz w:val="20"/>
        </w:rPr>
        <w:t xml:space="preserve"> </w:t>
      </w:r>
      <w:r w:rsidR="00C03F94" w:rsidRPr="00DD7155">
        <w:rPr>
          <w:rFonts w:ascii="Tahoma" w:hAnsi="Tahoma" w:cs="Tahoma"/>
          <w:sz w:val="20"/>
        </w:rPr>
        <w:t>Договора</w:t>
      </w:r>
      <w:r w:rsidRPr="00DD7155">
        <w:rPr>
          <w:rFonts w:ascii="Tahoma" w:hAnsi="Tahoma" w:cs="Tahoma"/>
          <w:sz w:val="20"/>
        </w:rPr>
        <w:t>. Подрядчик не претендует ни на какие дополнительные платежи, а также не освобождается ни от каких обя</w:t>
      </w:r>
      <w:r w:rsidR="007B2AC4" w:rsidRPr="00DD7155">
        <w:rPr>
          <w:rFonts w:ascii="Tahoma" w:hAnsi="Tahoma" w:cs="Tahoma"/>
          <w:sz w:val="20"/>
        </w:rPr>
        <w:t>зательств и/или ответственности</w:t>
      </w:r>
      <w:r w:rsidRPr="00DD7155">
        <w:rPr>
          <w:rFonts w:ascii="Tahoma" w:hAnsi="Tahoma" w:cs="Tahoma"/>
          <w:sz w:val="20"/>
        </w:rPr>
        <w:t xml:space="preserve"> по причине его недостаточной информированности</w:t>
      </w:r>
      <w:r w:rsidR="007B2AC4" w:rsidRPr="00DD7155">
        <w:rPr>
          <w:rFonts w:ascii="Tahoma" w:hAnsi="Tahoma" w:cs="Tahoma"/>
          <w:sz w:val="20"/>
        </w:rPr>
        <w:t>.</w:t>
      </w:r>
    </w:p>
    <w:p w14:paraId="2A4D14B2" w14:textId="56B95215" w:rsidR="009D657C" w:rsidRPr="00DD7155" w:rsidRDefault="005128F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С</w:t>
      </w:r>
      <w:r w:rsidR="009D657C" w:rsidRPr="00DD7155">
        <w:rPr>
          <w:rFonts w:ascii="Tahoma" w:hAnsi="Tahoma" w:cs="Tahoma"/>
          <w:sz w:val="20"/>
        </w:rPr>
        <w:t xml:space="preserve">тороны осведомлены, что </w:t>
      </w:r>
      <w:r w:rsidR="006D221D" w:rsidRPr="00DD7155">
        <w:rPr>
          <w:rFonts w:ascii="Tahoma" w:hAnsi="Tahoma" w:cs="Tahoma"/>
          <w:sz w:val="20"/>
        </w:rPr>
        <w:t>Д</w:t>
      </w:r>
      <w:r w:rsidR="009D657C" w:rsidRPr="00DD7155">
        <w:rPr>
          <w:rFonts w:ascii="Tahoma" w:hAnsi="Tahoma" w:cs="Tahoma"/>
          <w:sz w:val="20"/>
        </w:rPr>
        <w:t>оговор заключается в целях реализации Заказчиком</w:t>
      </w:r>
      <w:r w:rsidR="00A22670" w:rsidRPr="00DD7155">
        <w:rPr>
          <w:rFonts w:ascii="Tahoma" w:hAnsi="Tahoma" w:cs="Tahoma"/>
          <w:sz w:val="20"/>
        </w:rPr>
        <w:t xml:space="preserve"> Проекта</w:t>
      </w:r>
      <w:r w:rsidR="009D657C" w:rsidRPr="00DD7155">
        <w:rPr>
          <w:rFonts w:ascii="Tahoma" w:hAnsi="Tahoma" w:cs="Tahoma"/>
          <w:sz w:val="20"/>
        </w:rPr>
        <w:t xml:space="preserve">. Надлежащее исполнение </w:t>
      </w:r>
      <w:r w:rsidR="00B7697D" w:rsidRPr="00DD7155">
        <w:rPr>
          <w:rFonts w:ascii="Tahoma" w:hAnsi="Tahoma" w:cs="Tahoma"/>
          <w:sz w:val="20"/>
        </w:rPr>
        <w:t>П</w:t>
      </w:r>
      <w:r w:rsidR="009D657C" w:rsidRPr="00DD7155">
        <w:rPr>
          <w:rFonts w:ascii="Tahoma" w:hAnsi="Tahoma" w:cs="Tahoma"/>
          <w:sz w:val="20"/>
        </w:rPr>
        <w:t xml:space="preserve">одрядчиком своих обязательств необходимо с целью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9D657C" w:rsidRPr="00DD7155">
        <w:rPr>
          <w:rStyle w:val="ad"/>
          <w:rFonts w:ascii="Tahoma" w:hAnsi="Tahoma" w:cs="Tahoma"/>
          <w:sz w:val="20"/>
        </w:rPr>
        <w:footnoteReference w:id="232"/>
      </w:r>
      <w:r w:rsidR="009D657C" w:rsidRPr="00DD7155">
        <w:rPr>
          <w:rFonts w:ascii="Tahoma" w:hAnsi="Tahoma" w:cs="Tahoma"/>
          <w:sz w:val="20"/>
        </w:rPr>
        <w:t>.</w:t>
      </w:r>
    </w:p>
    <w:p w14:paraId="6A1FC362" w14:textId="6A6E88C0" w:rsidR="00831537" w:rsidRPr="00DD7155" w:rsidRDefault="00B7697D" w:rsidP="00980723">
      <w:pPr>
        <w:tabs>
          <w:tab w:val="left" w:pos="284"/>
        </w:tabs>
        <w:spacing w:before="120" w:after="240"/>
        <w:ind w:left="142" w:firstLine="0"/>
        <w:rPr>
          <w:rFonts w:ascii="Tahoma" w:hAnsi="Tahoma" w:cs="Tahoma"/>
          <w:sz w:val="20"/>
        </w:rPr>
      </w:pPr>
      <w:r w:rsidRPr="00DD7155">
        <w:rPr>
          <w:rFonts w:ascii="Tahoma" w:hAnsi="Tahoma" w:cs="Tahoma"/>
          <w:sz w:val="20"/>
        </w:rPr>
        <w:t>П</w:t>
      </w:r>
      <w:r w:rsidR="009D657C" w:rsidRPr="00DD7155">
        <w:rPr>
          <w:rFonts w:ascii="Tahoma" w:hAnsi="Tahoma" w:cs="Tahoma"/>
          <w:sz w:val="20"/>
        </w:rPr>
        <w:t xml:space="preserve">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в </w:t>
      </w:r>
      <w:r w:rsidR="00C03F94" w:rsidRPr="00DD7155">
        <w:rPr>
          <w:rFonts w:ascii="Tahoma" w:hAnsi="Tahoma" w:cs="Tahoma"/>
          <w:sz w:val="20"/>
        </w:rPr>
        <w:t>т.ч.</w:t>
      </w:r>
      <w:r w:rsidR="009D657C" w:rsidRPr="00DD7155">
        <w:rPr>
          <w:rFonts w:ascii="Tahoma" w:hAnsi="Tahoma" w:cs="Tahoma"/>
          <w:sz w:val="20"/>
        </w:rPr>
        <w:t xml:space="preserve">, связанных с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831537" w:rsidRPr="00DD7155">
        <w:rPr>
          <w:rStyle w:val="ad"/>
          <w:rFonts w:ascii="Tahoma" w:hAnsi="Tahoma" w:cs="Tahoma"/>
          <w:sz w:val="20"/>
        </w:rPr>
        <w:footnoteReference w:id="233"/>
      </w:r>
      <w:r w:rsidR="009D657C" w:rsidRPr="00DD7155">
        <w:rPr>
          <w:rFonts w:ascii="Tahoma" w:hAnsi="Tahoma" w:cs="Tahoma"/>
          <w:sz w:val="20"/>
        </w:rPr>
        <w:t>.</w:t>
      </w:r>
    </w:p>
    <w:p w14:paraId="7A4B707F" w14:textId="1C48F66A" w:rsidR="006C03CE"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17" w:name="_Toc528580011"/>
      <w:r w:rsidRPr="00DD7155">
        <w:rPr>
          <w:rFonts w:ascii="Tahoma" w:hAnsi="Tahoma" w:cs="Tahoma"/>
          <w:b/>
          <w:sz w:val="20"/>
        </w:rPr>
        <w:t>ОБЩИЕ ТРЕБОВАНИЯ К ВЗАИМОДЕЙСТВИЮ</w:t>
      </w:r>
    </w:p>
    <w:p w14:paraId="3B27C06F" w14:textId="55437AE0" w:rsidR="006C03CE" w:rsidRPr="00DD7155" w:rsidRDefault="006C03C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письменно сообща</w:t>
      </w:r>
      <w:r w:rsidR="0008678A" w:rsidRPr="00DD7155">
        <w:rPr>
          <w:rFonts w:ascii="Tahoma" w:hAnsi="Tahoma" w:cs="Tahoma"/>
          <w:sz w:val="20"/>
        </w:rPr>
        <w:t>ет</w:t>
      </w:r>
      <w:r w:rsidRPr="00DD7155">
        <w:rPr>
          <w:rFonts w:ascii="Tahoma" w:hAnsi="Tahoma" w:cs="Tahoma"/>
          <w:sz w:val="20"/>
        </w:rPr>
        <w:t xml:space="preserve"> о ходе исполнения обязательств по Договору, представля</w:t>
      </w:r>
      <w:r w:rsidR="0008678A" w:rsidRPr="00DD7155">
        <w:rPr>
          <w:rFonts w:ascii="Tahoma" w:hAnsi="Tahoma" w:cs="Tahoma"/>
          <w:sz w:val="20"/>
        </w:rPr>
        <w:t>ет</w:t>
      </w:r>
      <w:r w:rsidRPr="00DD7155">
        <w:rPr>
          <w:rFonts w:ascii="Tahoma" w:hAnsi="Tahoma" w:cs="Tahoma"/>
          <w:sz w:val="20"/>
        </w:rPr>
        <w:t xml:space="preserve"> документы, справки, пояснения</w:t>
      </w:r>
      <w:r w:rsidR="0008678A" w:rsidRPr="00DD7155">
        <w:rPr>
          <w:rFonts w:ascii="Tahoma" w:hAnsi="Tahoma" w:cs="Tahoma"/>
          <w:sz w:val="20"/>
        </w:rPr>
        <w:t xml:space="preserve"> не позднее 5 р.д. с момента предъявления Заказчиком требования</w:t>
      </w:r>
      <w:r w:rsidRPr="00DD7155">
        <w:rPr>
          <w:rFonts w:ascii="Tahoma" w:hAnsi="Tahoma" w:cs="Tahoma"/>
          <w:sz w:val="20"/>
        </w:rPr>
        <w:t>.</w:t>
      </w:r>
    </w:p>
    <w:p w14:paraId="1479BA86" w14:textId="33EEAE68" w:rsidR="006C03CE" w:rsidRPr="00DD7155" w:rsidRDefault="006C03C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выполн</w:t>
      </w:r>
      <w:r w:rsidR="0008678A" w:rsidRPr="00DD7155">
        <w:rPr>
          <w:rFonts w:ascii="Tahoma" w:hAnsi="Tahoma" w:cs="Tahoma"/>
          <w:sz w:val="20"/>
        </w:rPr>
        <w:t>яет</w:t>
      </w:r>
      <w:r w:rsidRPr="00DD7155">
        <w:rPr>
          <w:rFonts w:ascii="Tahoma" w:hAnsi="Tahoma" w:cs="Tahoma"/>
          <w:sz w:val="20"/>
        </w:rPr>
        <w:t xml:space="preserve"> Работы в соответствии распорядительными документами Заказчика в области охраны труда, промышленной безопасности и охраны окружающей среды, указанными в Общих условиях договоров и/или дополнительно представленных Заказчиком. Дополнительно представленные документы в области ОТ, ПБ и ООС начинают действовать для Подрядчика по истечении 10 р.д. с даты передачи Заказчиком.</w:t>
      </w:r>
    </w:p>
    <w:p w14:paraId="1CF56699" w14:textId="77777777" w:rsidR="006C03CE" w:rsidRPr="00DD7155" w:rsidRDefault="006C03C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В случае возникновения претензий компетентных органов по причинам, связанным с Подрядчиком, Подрядчик обязан самостоятельно и за свой счет решить вопрос об уплате всех назначенных административных штрафов.</w:t>
      </w:r>
    </w:p>
    <w:p w14:paraId="0D6DACBD" w14:textId="7385E9A0" w:rsidR="006C03CE" w:rsidRPr="00DD7155" w:rsidRDefault="006C03C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обязан не обращаться к сотрудникам Заказчика (Группа компаний ПАО «ГМК «Норильский никель», включая филиалы и представительства) с предложениями о смене работы в ходе исполнения Договора, и в течение 6 месяцев с момента окончания выполнения Работ. Нарушение требований данного пункта является </w:t>
      </w:r>
      <w:r w:rsidR="00AE051F">
        <w:rPr>
          <w:rFonts w:ascii="Tahoma" w:hAnsi="Tahoma" w:cs="Tahoma"/>
          <w:sz w:val="20"/>
        </w:rPr>
        <w:t>С</w:t>
      </w:r>
      <w:r w:rsidRPr="00DD7155">
        <w:rPr>
          <w:rFonts w:ascii="Tahoma" w:hAnsi="Tahoma" w:cs="Tahoma"/>
          <w:sz w:val="20"/>
        </w:rPr>
        <w:t>ущественным нарушением Договора.</w:t>
      </w:r>
    </w:p>
    <w:p w14:paraId="43888821" w14:textId="77777777" w:rsidR="006C03CE" w:rsidRPr="00DD7155" w:rsidRDefault="006C03CE" w:rsidP="002A2DB8">
      <w:pPr>
        <w:pStyle w:val="afff1"/>
        <w:tabs>
          <w:tab w:val="left" w:pos="284"/>
        </w:tabs>
        <w:spacing w:before="120" w:after="240"/>
        <w:ind w:left="142"/>
        <w:rPr>
          <w:rFonts w:ascii="Tahoma" w:hAnsi="Tahoma" w:cs="Tahoma"/>
          <w:sz w:val="20"/>
        </w:rPr>
      </w:pPr>
      <w:r w:rsidRPr="00DD7155">
        <w:rPr>
          <w:rFonts w:ascii="Tahoma" w:hAnsi="Tahoma" w:cs="Tahoma"/>
          <w:sz w:val="20"/>
        </w:rPr>
        <w:t xml:space="preserve">В случае, если сотрудник Заказчика присылает свое резюме Подрядчику по собственной инициативе, Подрядчик оставляет за собой право рассматривать его в качестве кандидата в обычном порядке. </w:t>
      </w:r>
    </w:p>
    <w:p w14:paraId="67DB400A" w14:textId="44B16962" w:rsidR="006C03CE" w:rsidRPr="00DD7155" w:rsidRDefault="006C03CE" w:rsidP="002A2DB8">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использ</w:t>
      </w:r>
      <w:r w:rsidR="0008678A" w:rsidRPr="00DD7155">
        <w:rPr>
          <w:rFonts w:ascii="Tahoma" w:hAnsi="Tahoma" w:cs="Tahoma"/>
          <w:sz w:val="20"/>
        </w:rPr>
        <w:t>ует</w:t>
      </w:r>
      <w:r w:rsidRPr="00DD7155">
        <w:rPr>
          <w:rFonts w:ascii="Tahoma" w:hAnsi="Tahoma" w:cs="Tahoma"/>
          <w:sz w:val="20"/>
        </w:rPr>
        <w:t xml:space="preserve"> предоставленное Заказчиком имущество и ресурсы исключительно для целей исполнения обязательств по Договору.</w:t>
      </w:r>
      <w:bookmarkStart w:id="118" w:name="_Toc528580012"/>
      <w:bookmarkEnd w:id="117"/>
    </w:p>
    <w:p w14:paraId="3C352E81" w14:textId="4219C2D1" w:rsidR="006575AA" w:rsidRPr="00DD7155" w:rsidRDefault="002654BF" w:rsidP="002F68A6">
      <w:pPr>
        <w:pStyle w:val="1"/>
        <w:numPr>
          <w:ilvl w:val="0"/>
          <w:numId w:val="13"/>
        </w:numPr>
        <w:spacing w:before="120" w:after="240"/>
        <w:ind w:left="142" w:hanging="1135"/>
        <w:jc w:val="both"/>
        <w:rPr>
          <w:rFonts w:ascii="Tahoma" w:hAnsi="Tahoma" w:cs="Tahoma"/>
          <w:sz w:val="20"/>
        </w:rPr>
      </w:pPr>
      <w:bookmarkStart w:id="119" w:name="_Toc132134335"/>
      <w:bookmarkStart w:id="120" w:name="_Toc133432142"/>
      <w:bookmarkStart w:id="121" w:name="_Toc159513131"/>
      <w:bookmarkStart w:id="122" w:name="_Toc159522996"/>
      <w:bookmarkStart w:id="123" w:name="_Toc182842259"/>
      <w:bookmarkEnd w:id="118"/>
      <w:r w:rsidRPr="00DD7155">
        <w:rPr>
          <w:rFonts w:ascii="Tahoma" w:hAnsi="Tahoma" w:cs="Tahoma"/>
          <w:sz w:val="20"/>
        </w:rPr>
        <w:t>ИСХОДНЫЕ</w:t>
      </w:r>
      <w:r w:rsidRPr="00DD7155">
        <w:rPr>
          <w:rFonts w:ascii="Tahoma" w:hAnsi="Tahoma" w:cs="Tahoma"/>
          <w:b w:val="0"/>
          <w:sz w:val="20"/>
        </w:rPr>
        <w:t xml:space="preserve"> </w:t>
      </w:r>
      <w:r w:rsidRPr="00DD7155">
        <w:rPr>
          <w:rFonts w:ascii="Tahoma" w:hAnsi="Tahoma" w:cs="Tahoma"/>
          <w:sz w:val="20"/>
        </w:rPr>
        <w:t>ДАННЫЕ</w:t>
      </w:r>
      <w:bookmarkEnd w:id="119"/>
      <w:bookmarkEnd w:id="120"/>
      <w:bookmarkEnd w:id="121"/>
      <w:bookmarkEnd w:id="122"/>
      <w:bookmarkEnd w:id="123"/>
      <w:r w:rsidRPr="00DD7155">
        <w:rPr>
          <w:rFonts w:ascii="Tahoma" w:hAnsi="Tahoma" w:cs="Tahoma"/>
          <w:sz w:val="20"/>
        </w:rPr>
        <w:t xml:space="preserve"> </w:t>
      </w:r>
    </w:p>
    <w:p w14:paraId="5F45EFCA" w14:textId="1E584604" w:rsidR="00BC7DDD" w:rsidRPr="00DD7155" w:rsidRDefault="008E47CC" w:rsidP="002F68A6">
      <w:pPr>
        <w:pStyle w:val="afff1"/>
        <w:tabs>
          <w:tab w:val="left" w:pos="284"/>
        </w:tabs>
        <w:spacing w:before="120" w:after="240"/>
        <w:ind w:left="142"/>
        <w:rPr>
          <w:rFonts w:ascii="Tahoma" w:hAnsi="Tahoma" w:cs="Tahoma"/>
          <w:i/>
          <w:sz w:val="20"/>
        </w:rPr>
      </w:pPr>
      <w:r w:rsidRPr="00DD7155">
        <w:rPr>
          <w:rFonts w:ascii="Tahoma" w:hAnsi="Tahoma" w:cs="Tahoma"/>
          <w:i/>
          <w:sz w:val="20"/>
        </w:rPr>
        <w:t>ЕСЛИ ПОДРЯДЧИК ОТВЕЧАЕТ ЗА СБОР ВСЕХ ИСХОДНЫХ ДАННЫХ, ДОПОЛНИТЬ ДОГОВОР:</w:t>
      </w:r>
    </w:p>
    <w:p w14:paraId="190D0BED" w14:textId="4AA06833" w:rsidR="006635E4" w:rsidRPr="00DD7155" w:rsidRDefault="00526E69" w:rsidP="002F68A6">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BC7DDD" w:rsidRPr="00DD7155">
        <w:rPr>
          <w:rFonts w:ascii="Tahoma" w:hAnsi="Tahoma" w:cs="Tahoma"/>
          <w:sz w:val="20"/>
        </w:rPr>
        <w:t xml:space="preserve">Подрядчик самостоятельно в счет </w:t>
      </w:r>
      <w:r w:rsidR="00F03CE7" w:rsidRPr="00DD7155">
        <w:rPr>
          <w:rFonts w:ascii="Tahoma" w:hAnsi="Tahoma" w:cs="Tahoma"/>
          <w:sz w:val="20"/>
        </w:rPr>
        <w:t xml:space="preserve">Цены </w:t>
      </w:r>
      <w:r w:rsidR="00BC7DDD" w:rsidRPr="00DD7155">
        <w:rPr>
          <w:rFonts w:ascii="Tahoma" w:hAnsi="Tahoma" w:cs="Tahoma"/>
          <w:sz w:val="20"/>
        </w:rPr>
        <w:t>Договора осуществляет сбор (подготовку, оформление) Исходных данных, необходимых для выполнения Работ.</w:t>
      </w:r>
      <w:r w:rsidRPr="00526E69">
        <w:rPr>
          <w:rFonts w:ascii="Tahoma" w:hAnsi="Tahoma" w:cs="Tahoma"/>
          <w:b/>
          <w:color w:val="FF0000"/>
          <w:sz w:val="20"/>
        </w:rPr>
        <w:t>]</w:t>
      </w:r>
    </w:p>
    <w:p w14:paraId="25B1B121" w14:textId="324008CB" w:rsidR="00BC7DDD" w:rsidRPr="00DD7155" w:rsidRDefault="008E47CC" w:rsidP="002F68A6">
      <w:pPr>
        <w:pStyle w:val="afff1"/>
        <w:tabs>
          <w:tab w:val="left" w:pos="284"/>
        </w:tabs>
        <w:spacing w:before="120" w:after="240"/>
        <w:ind w:left="142"/>
        <w:rPr>
          <w:rFonts w:ascii="Tahoma" w:hAnsi="Tahoma" w:cs="Tahoma"/>
          <w:i/>
          <w:sz w:val="20"/>
        </w:rPr>
      </w:pPr>
      <w:r w:rsidRPr="00DD7155">
        <w:rPr>
          <w:rFonts w:ascii="Tahoma" w:hAnsi="Tahoma" w:cs="Tahoma"/>
          <w:i/>
          <w:sz w:val="20"/>
        </w:rPr>
        <w:t>ЕСЛИ ЗАКАЗЧИК ОТВЕЧАЕТ ЗА СБОР ВСЕХ ИЛИ ЧАСТИ ИСХОДНЫХ ДАННЫХ, ДОПОЛНИТЬ ДОГОВОР ОСТАЛЬНЫМИ ПУНКТАМИ:</w:t>
      </w:r>
    </w:p>
    <w:p w14:paraId="2CE4F444" w14:textId="778ECAD0" w:rsidR="00BC7DDD" w:rsidRPr="00DD7155" w:rsidRDefault="00BC7DDD" w:rsidP="002F68A6">
      <w:pPr>
        <w:pStyle w:val="afff1"/>
        <w:numPr>
          <w:ilvl w:val="1"/>
          <w:numId w:val="13"/>
        </w:numPr>
        <w:tabs>
          <w:tab w:val="left" w:pos="284"/>
        </w:tabs>
        <w:spacing w:before="120" w:after="240"/>
        <w:ind w:left="142" w:hanging="1135"/>
        <w:rPr>
          <w:rFonts w:ascii="Tahoma" w:hAnsi="Tahoma" w:cs="Tahoma"/>
          <w:sz w:val="20"/>
        </w:rPr>
      </w:pPr>
    </w:p>
    <w:p w14:paraId="2CFBB4AF" w14:textId="664DE612" w:rsidR="00BC7DDD" w:rsidRPr="00DD7155" w:rsidRDefault="008E47CC" w:rsidP="002F68A6">
      <w:pPr>
        <w:pStyle w:val="afff1"/>
        <w:tabs>
          <w:tab w:val="left" w:pos="284"/>
        </w:tabs>
        <w:spacing w:before="120" w:after="240"/>
        <w:ind w:left="142"/>
        <w:rPr>
          <w:rFonts w:ascii="Tahoma" w:hAnsi="Tahoma" w:cs="Tahoma"/>
          <w:sz w:val="20"/>
        </w:rPr>
      </w:pPr>
      <w:r w:rsidRPr="00DD7155">
        <w:rPr>
          <w:rFonts w:ascii="Tahoma" w:hAnsi="Tahoma" w:cs="Tahoma"/>
          <w:i/>
          <w:sz w:val="20"/>
        </w:rPr>
        <w:t>ЕСЛИ ИСХОДНЫЕ ДАННЫЕ ПЕРЕДАНЫ НА МОМЕНТ ЗАКЛЮЧЕНИЯ ДОГОВОРА ИЛИ ПЕРЕДАЮТСЯ В МОМЕНТ ЕГО ЗАКЛЮЧЕНИЯ, ИЗЛОЖИТЬ ПУНКТ В СЛЕДУЮЩЕЙ РЕДАКЦИИ:</w:t>
      </w:r>
    </w:p>
    <w:p w14:paraId="4F4F74CA" w14:textId="28D4DBEE" w:rsidR="00BC7DDD" w:rsidRPr="00DD7155" w:rsidRDefault="00526E69" w:rsidP="002F68A6">
      <w:pPr>
        <w:pStyle w:val="afff1"/>
        <w:tabs>
          <w:tab w:val="left" w:pos="28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00CB4250" w:rsidRPr="00DD7155">
        <w:rPr>
          <w:rFonts w:ascii="Tahoma" w:hAnsi="Tahoma" w:cs="Tahoma"/>
          <w:sz w:val="20"/>
        </w:rPr>
        <w:t xml:space="preserve">Заказчик предоставил </w:t>
      </w:r>
      <w:r w:rsidR="00BC7DDD" w:rsidRPr="00DD7155">
        <w:rPr>
          <w:rFonts w:ascii="Tahoma" w:hAnsi="Tahoma" w:cs="Tahoma"/>
          <w:sz w:val="20"/>
        </w:rPr>
        <w:t xml:space="preserve">Исходные данные </w:t>
      </w:r>
      <w:r w:rsidR="00CB4250" w:rsidRPr="00DD7155">
        <w:rPr>
          <w:rFonts w:ascii="Tahoma" w:hAnsi="Tahoma" w:cs="Tahoma"/>
          <w:sz w:val="20"/>
        </w:rPr>
        <w:t xml:space="preserve">согласно </w:t>
      </w:r>
      <w:r w:rsidR="00CA1E07" w:rsidRPr="00DD7155">
        <w:rPr>
          <w:rFonts w:ascii="Tahoma" w:hAnsi="Tahoma" w:cs="Tahoma"/>
          <w:sz w:val="20"/>
        </w:rPr>
        <w:t xml:space="preserve">Приложения </w:t>
      </w:r>
      <w:r w:rsidR="00CB4250" w:rsidRPr="00DD7155">
        <w:rPr>
          <w:rFonts w:ascii="Tahoma" w:hAnsi="Tahoma" w:cs="Tahoma"/>
          <w:sz w:val="20"/>
        </w:rPr>
        <w:t>Переч</w:t>
      </w:r>
      <w:r w:rsidR="00CA1E07" w:rsidRPr="00DD7155">
        <w:rPr>
          <w:rFonts w:ascii="Tahoma" w:hAnsi="Tahoma" w:cs="Tahoma"/>
          <w:sz w:val="20"/>
        </w:rPr>
        <w:t>е</w:t>
      </w:r>
      <w:r w:rsidR="00CB4250" w:rsidRPr="00DD7155">
        <w:rPr>
          <w:rFonts w:ascii="Tahoma" w:hAnsi="Tahoma" w:cs="Tahoma"/>
          <w:sz w:val="20"/>
        </w:rPr>
        <w:t>н</w:t>
      </w:r>
      <w:r w:rsidR="00CA1E07" w:rsidRPr="00DD7155">
        <w:rPr>
          <w:rFonts w:ascii="Tahoma" w:hAnsi="Tahoma" w:cs="Tahoma"/>
          <w:sz w:val="20"/>
        </w:rPr>
        <w:t>ь</w:t>
      </w:r>
      <w:r w:rsidR="00CB4250" w:rsidRPr="00DD7155">
        <w:rPr>
          <w:rFonts w:ascii="Tahoma" w:hAnsi="Tahoma" w:cs="Tahoma"/>
          <w:sz w:val="20"/>
        </w:rPr>
        <w:t xml:space="preserve"> Исходных данных </w:t>
      </w:r>
      <w:r w:rsidR="00BC7DDD" w:rsidRPr="00DD7155">
        <w:rPr>
          <w:rFonts w:ascii="Tahoma" w:hAnsi="Tahoma" w:cs="Tahoma"/>
          <w:sz w:val="20"/>
        </w:rPr>
        <w:t xml:space="preserve">к дате подписания Договора в полном объеме, Подрядчик подтверждает </w:t>
      </w:r>
      <w:r w:rsidR="00CB4250" w:rsidRPr="00DD7155">
        <w:rPr>
          <w:rFonts w:ascii="Tahoma" w:hAnsi="Tahoma" w:cs="Tahoma"/>
          <w:sz w:val="20"/>
        </w:rPr>
        <w:t xml:space="preserve">их </w:t>
      </w:r>
      <w:r w:rsidR="00BC7DDD" w:rsidRPr="00DD7155">
        <w:rPr>
          <w:rFonts w:ascii="Tahoma" w:hAnsi="Tahoma" w:cs="Tahoma"/>
          <w:sz w:val="20"/>
        </w:rPr>
        <w:t>полноту и корректность.</w:t>
      </w:r>
      <w:r w:rsidRPr="00526E69">
        <w:rPr>
          <w:rFonts w:ascii="Tahoma" w:hAnsi="Tahoma" w:cs="Tahoma"/>
          <w:b/>
          <w:color w:val="FF0000"/>
          <w:sz w:val="20"/>
        </w:rPr>
        <w:t>]</w:t>
      </w:r>
    </w:p>
    <w:p w14:paraId="2EE04794" w14:textId="148A9799" w:rsidR="00CA1E07" w:rsidRPr="00DD7155" w:rsidRDefault="00CA1E07" w:rsidP="002F68A6">
      <w:pPr>
        <w:pStyle w:val="afff1"/>
        <w:tabs>
          <w:tab w:val="left" w:pos="284"/>
        </w:tabs>
        <w:spacing w:before="120" w:after="240"/>
        <w:ind w:left="142"/>
        <w:rPr>
          <w:rFonts w:ascii="Tahoma" w:hAnsi="Tahoma" w:cs="Tahoma"/>
          <w:sz w:val="20"/>
        </w:rPr>
      </w:pPr>
      <w:r w:rsidRPr="00DD7155">
        <w:rPr>
          <w:rFonts w:ascii="Tahoma" w:hAnsi="Tahoma" w:cs="Tahoma"/>
          <w:b/>
          <w:color w:val="FF0000"/>
          <w:sz w:val="20"/>
        </w:rPr>
        <w:t>/</w:t>
      </w:r>
    </w:p>
    <w:p w14:paraId="5CD816ED" w14:textId="04B47F98" w:rsidR="00BC7DDD" w:rsidRPr="00DD7155" w:rsidRDefault="008E47CC" w:rsidP="002F68A6">
      <w:pPr>
        <w:pStyle w:val="afff1"/>
        <w:tabs>
          <w:tab w:val="left" w:pos="284"/>
        </w:tabs>
        <w:spacing w:before="120" w:after="240"/>
        <w:ind w:left="142"/>
        <w:rPr>
          <w:rFonts w:ascii="Tahoma" w:hAnsi="Tahoma" w:cs="Tahoma"/>
          <w:sz w:val="20"/>
        </w:rPr>
      </w:pPr>
      <w:r w:rsidRPr="00DD7155">
        <w:rPr>
          <w:rFonts w:ascii="Tahoma" w:hAnsi="Tahoma" w:cs="Tahoma"/>
          <w:i/>
          <w:sz w:val="20"/>
        </w:rPr>
        <w:t>ЕСЛИ ИСХОДНЫЕ ДАННЫЕ НЕ ПЕРЕДАНЫ:</w:t>
      </w:r>
    </w:p>
    <w:p w14:paraId="68F46992" w14:textId="4913C329" w:rsidR="00BC7DDD" w:rsidRPr="00DD7155" w:rsidRDefault="00526E69" w:rsidP="002F68A6">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BC4567" w:rsidRPr="00DD7155">
        <w:rPr>
          <w:rFonts w:ascii="Tahoma" w:hAnsi="Tahoma" w:cs="Tahoma"/>
          <w:b/>
          <w:color w:val="FF0000"/>
          <w:sz w:val="20"/>
          <w:u w:color="FF0000"/>
        </w:rPr>
        <w:t xml:space="preserve"> </w:t>
      </w:r>
      <w:r w:rsidR="00CA1E07" w:rsidRPr="00DD7155">
        <w:rPr>
          <w:rFonts w:ascii="Tahoma" w:hAnsi="Tahoma" w:cs="Tahoma"/>
          <w:sz w:val="20"/>
        </w:rPr>
        <w:t xml:space="preserve">Заказчик передает Подрядчику Исходные данные согласно Приложения Перечень Исходных данных </w:t>
      </w:r>
      <w:r w:rsidR="00BC7DDD" w:rsidRPr="00DD7155">
        <w:rPr>
          <w:rFonts w:ascii="Tahoma" w:hAnsi="Tahoma" w:cs="Tahoma"/>
          <w:sz w:val="20"/>
        </w:rPr>
        <w:t>с подписанием подтверждающих передачу документов в свободной форме. Способ передачи Исходных данных определяет Заказчик.</w:t>
      </w:r>
    </w:p>
    <w:p w14:paraId="29D78C31" w14:textId="39A5834B" w:rsidR="00BC7DDD" w:rsidRPr="00DD7155" w:rsidRDefault="00BC7DDD" w:rsidP="00AE5F4C">
      <w:pPr>
        <w:pStyle w:val="afff1"/>
        <w:tabs>
          <w:tab w:val="left" w:pos="284"/>
        </w:tabs>
        <w:spacing w:before="120" w:after="240"/>
        <w:ind w:left="142"/>
        <w:rPr>
          <w:rFonts w:ascii="Tahoma" w:hAnsi="Tahoma" w:cs="Tahoma"/>
          <w:sz w:val="20"/>
        </w:rPr>
      </w:pPr>
      <w:r w:rsidRPr="00DD7155">
        <w:rPr>
          <w:rFonts w:ascii="Tahoma" w:hAnsi="Tahoma" w:cs="Tahoma"/>
          <w:sz w:val="20"/>
        </w:rPr>
        <w:t xml:space="preserve">Подрядчик проводит входной контроль Исходных данных Заказчика в течение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р.д. с момента их получения и письменно уведомляет Заказчика:</w:t>
      </w:r>
    </w:p>
    <w:p w14:paraId="4D2A0ACB" w14:textId="77777777" w:rsidR="00BC7DDD" w:rsidRPr="00DD7155" w:rsidRDefault="00BC7DDD" w:rsidP="002F68A6">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о недостатках в Исходных данных с их обоснованием и анализом влияния на результат Работ, цену и сроки;</w:t>
      </w:r>
    </w:p>
    <w:p w14:paraId="60ECE32A" w14:textId="0908FC6B" w:rsidR="00BC7DDD" w:rsidRPr="00DD7155" w:rsidRDefault="00BC7DDD" w:rsidP="002F68A6">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 xml:space="preserve">о несоответствии Исходных данных или их недостаточности по сравнению с </w:t>
      </w:r>
      <w:r w:rsidR="004175F3" w:rsidRPr="00DD7155">
        <w:rPr>
          <w:rFonts w:ascii="Tahoma" w:hAnsi="Tahoma" w:cs="Tahoma"/>
          <w:sz w:val="20"/>
        </w:rPr>
        <w:t xml:space="preserve">Перечнем </w:t>
      </w:r>
      <w:r w:rsidRPr="00DD7155">
        <w:rPr>
          <w:rFonts w:ascii="Tahoma" w:hAnsi="Tahoma" w:cs="Tahoma"/>
          <w:sz w:val="20"/>
        </w:rPr>
        <w:t>Исходных данных с указанием отступлений;</w:t>
      </w:r>
    </w:p>
    <w:p w14:paraId="7AD39ECA" w14:textId="77777777" w:rsidR="00BC7DDD" w:rsidRPr="00DD7155" w:rsidRDefault="00BC7DDD" w:rsidP="002F68A6">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об отсутствии замечаний.</w:t>
      </w:r>
    </w:p>
    <w:p w14:paraId="237FB81A" w14:textId="77777777" w:rsidR="00BC7DDD" w:rsidRPr="00DD7155" w:rsidRDefault="00BC7DDD" w:rsidP="002F68A6">
      <w:pPr>
        <w:pStyle w:val="afff1"/>
        <w:tabs>
          <w:tab w:val="left" w:pos="284"/>
        </w:tabs>
        <w:spacing w:before="120" w:after="240"/>
        <w:ind w:left="142"/>
        <w:rPr>
          <w:rFonts w:ascii="Tahoma" w:hAnsi="Tahoma" w:cs="Tahoma"/>
          <w:sz w:val="20"/>
        </w:rPr>
      </w:pPr>
      <w:r w:rsidRPr="00DD7155">
        <w:rPr>
          <w:rFonts w:ascii="Tahoma" w:hAnsi="Tahoma" w:cs="Tahoma"/>
          <w:sz w:val="20"/>
        </w:rPr>
        <w:t>Если в указанный срок Заказчик не получил уведомление Подрядчика, то Стороны исходят из достаточности и корректности Исходных данных Заказчика, необходимых для производства всего объема Работ. При этом Подрядчик не вправе впоследствии ссылаться на иное в обоснование нарушения им сроков выполнения Работ и Требований.</w:t>
      </w:r>
    </w:p>
    <w:p w14:paraId="75C675B7" w14:textId="77777777" w:rsidR="00BC7DDD" w:rsidRPr="00DD7155" w:rsidRDefault="00BC7DDD" w:rsidP="00AE5F4C">
      <w:pPr>
        <w:pStyle w:val="afff1"/>
        <w:tabs>
          <w:tab w:val="left" w:pos="284"/>
        </w:tabs>
        <w:spacing w:before="120" w:after="240"/>
        <w:ind w:left="142"/>
        <w:rPr>
          <w:rFonts w:ascii="Tahoma" w:hAnsi="Tahoma" w:cs="Tahoma"/>
          <w:sz w:val="20"/>
        </w:rPr>
      </w:pPr>
      <w:r w:rsidRPr="00DD7155">
        <w:rPr>
          <w:rFonts w:ascii="Tahoma" w:hAnsi="Tahoma" w:cs="Tahoma"/>
          <w:sz w:val="20"/>
        </w:rPr>
        <w:t>Заказчик в течение 10 р.д. с даты получения уведомления:</w:t>
      </w:r>
    </w:p>
    <w:p w14:paraId="599ED721" w14:textId="77777777" w:rsidR="00BC7DDD" w:rsidRPr="00DD7155" w:rsidRDefault="00BC7DDD" w:rsidP="00CA1E07">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информирует Подрядчика о сроках устранения недостатков в Исходных данных;</w:t>
      </w:r>
    </w:p>
    <w:p w14:paraId="3DAFEB53" w14:textId="01B4AD78" w:rsidR="00BC7DDD" w:rsidRPr="00DD7155" w:rsidRDefault="00BC7DDD" w:rsidP="00CA1E07">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 xml:space="preserve">не соглашается с </w:t>
      </w:r>
      <w:r w:rsidR="00F03CE7" w:rsidRPr="00DD7155">
        <w:rPr>
          <w:rFonts w:ascii="Tahoma" w:hAnsi="Tahoma" w:cs="Tahoma"/>
          <w:sz w:val="20"/>
        </w:rPr>
        <w:t>наличием недостатков</w:t>
      </w:r>
      <w:r w:rsidRPr="00DD7155">
        <w:rPr>
          <w:rFonts w:ascii="Tahoma" w:hAnsi="Tahoma" w:cs="Tahoma"/>
          <w:sz w:val="20"/>
        </w:rPr>
        <w:t>, Работы выполняются на основании первоначальных Исходных данных;</w:t>
      </w:r>
    </w:p>
    <w:p w14:paraId="20E39CEE" w14:textId="42F5CB29" w:rsidR="00BC7DDD" w:rsidRPr="00DD7155" w:rsidRDefault="00BC7DDD" w:rsidP="00CA1E07">
      <w:pPr>
        <w:pStyle w:val="afff1"/>
        <w:numPr>
          <w:ilvl w:val="0"/>
          <w:numId w:val="47"/>
        </w:numPr>
        <w:tabs>
          <w:tab w:val="left" w:pos="284"/>
        </w:tabs>
        <w:spacing w:before="120" w:after="240"/>
        <w:ind w:left="142" w:firstLine="0"/>
        <w:rPr>
          <w:rFonts w:ascii="Tahoma" w:hAnsi="Tahoma" w:cs="Tahoma"/>
          <w:sz w:val="20"/>
        </w:rPr>
      </w:pPr>
      <w:r w:rsidRPr="00DD7155">
        <w:rPr>
          <w:rFonts w:ascii="Tahoma" w:hAnsi="Tahoma" w:cs="Tahoma"/>
          <w:sz w:val="20"/>
        </w:rPr>
        <w:t xml:space="preserve"> предоставляет недостающие Исходные данные либо мотивированный отказ.</w:t>
      </w:r>
      <w:r w:rsidR="00952916" w:rsidRPr="00952916">
        <w:rPr>
          <w:rFonts w:ascii="Tahoma" w:hAnsi="Tahoma" w:cs="Tahoma"/>
          <w:b/>
          <w:color w:val="FF0000"/>
          <w:sz w:val="20"/>
        </w:rPr>
        <w:t xml:space="preserve"> </w:t>
      </w:r>
      <w:r w:rsidR="00952916" w:rsidRPr="00526E69">
        <w:rPr>
          <w:rFonts w:ascii="Tahoma" w:hAnsi="Tahoma" w:cs="Tahoma"/>
          <w:b/>
          <w:color w:val="FF0000"/>
          <w:sz w:val="20"/>
        </w:rPr>
        <w:t>]</w:t>
      </w:r>
    </w:p>
    <w:p w14:paraId="57081EC4" w14:textId="4044A86C" w:rsidR="002019A4" w:rsidRPr="00DD7155" w:rsidRDefault="002019A4" w:rsidP="00CA1E07">
      <w:pPr>
        <w:pStyle w:val="1112"/>
        <w:spacing w:before="120" w:after="240"/>
        <w:ind w:left="142"/>
        <w:rPr>
          <w:rFonts w:ascii="Tahoma" w:hAnsi="Tahoma" w:cs="Tahoma"/>
          <w:sz w:val="20"/>
        </w:rPr>
      </w:pPr>
      <w:r w:rsidRPr="00DD7155">
        <w:rPr>
          <w:rFonts w:ascii="Tahoma" w:hAnsi="Tahoma" w:cs="Tahoma"/>
          <w:sz w:val="20"/>
        </w:rPr>
        <w:t>В случае внесения Заказчиком изменений в переданные</w:t>
      </w:r>
      <w:r w:rsidR="004175F3" w:rsidRPr="00DD7155">
        <w:rPr>
          <w:rFonts w:ascii="Tahoma" w:hAnsi="Tahoma" w:cs="Tahoma"/>
          <w:sz w:val="20"/>
        </w:rPr>
        <w:t xml:space="preserve"> им</w:t>
      </w:r>
      <w:r w:rsidRPr="00DD7155">
        <w:rPr>
          <w:rFonts w:ascii="Tahoma" w:hAnsi="Tahoma" w:cs="Tahoma"/>
          <w:sz w:val="20"/>
        </w:rPr>
        <w:t xml:space="preserve"> Исходные данные, Заказчик </w:t>
      </w:r>
      <w:r w:rsidR="004175F3" w:rsidRPr="00DD7155">
        <w:rPr>
          <w:rFonts w:ascii="Tahoma" w:hAnsi="Tahoma" w:cs="Tahoma"/>
          <w:sz w:val="20"/>
        </w:rPr>
        <w:t>представляет</w:t>
      </w:r>
      <w:r w:rsidRPr="00DD7155">
        <w:rPr>
          <w:rFonts w:ascii="Tahoma" w:hAnsi="Tahoma" w:cs="Tahoma"/>
          <w:sz w:val="20"/>
        </w:rPr>
        <w:t xml:space="preserve"> Подрядчику измененные Исходные данные в течение 10 р.д. в порядке, указанном в настоящем пункте.</w:t>
      </w:r>
      <w:r w:rsidR="00BC4567" w:rsidRPr="00DD7155">
        <w:rPr>
          <w:rFonts w:ascii="Tahoma" w:hAnsi="Tahoma" w:cs="Tahoma"/>
          <w:sz w:val="20"/>
        </w:rPr>
        <w:t xml:space="preserve"> </w:t>
      </w:r>
    </w:p>
    <w:p w14:paraId="750187EA" w14:textId="0E9D630E" w:rsidR="00BC7DDD" w:rsidRPr="00DD7155" w:rsidRDefault="00BC7DDD" w:rsidP="00AE5F4C">
      <w:pPr>
        <w:pStyle w:val="afff1"/>
        <w:tabs>
          <w:tab w:val="left" w:pos="284"/>
        </w:tabs>
        <w:spacing w:before="120" w:after="240"/>
        <w:ind w:left="142"/>
        <w:rPr>
          <w:rFonts w:ascii="Tahoma" w:hAnsi="Tahoma" w:cs="Tahoma"/>
          <w:sz w:val="20"/>
        </w:rPr>
      </w:pPr>
      <w:r w:rsidRPr="00DD7155">
        <w:rPr>
          <w:rFonts w:ascii="Tahoma" w:hAnsi="Tahoma" w:cs="Tahoma"/>
          <w:sz w:val="20"/>
        </w:rPr>
        <w:t xml:space="preserve">В случае потребности в дополнительных сведениях и / или документации </w:t>
      </w:r>
      <w:r w:rsidR="004175F3" w:rsidRPr="00DD7155">
        <w:rPr>
          <w:rFonts w:ascii="Tahoma" w:hAnsi="Tahoma" w:cs="Tahoma"/>
          <w:sz w:val="20"/>
        </w:rPr>
        <w:t>,</w:t>
      </w:r>
      <w:r w:rsidRPr="00DD7155">
        <w:rPr>
          <w:rFonts w:ascii="Tahoma" w:hAnsi="Tahoma" w:cs="Tahoma"/>
          <w:sz w:val="20"/>
        </w:rPr>
        <w:t xml:space="preserve">не предусмотренных </w:t>
      </w:r>
      <w:r w:rsidR="004175F3" w:rsidRPr="00DD7155">
        <w:rPr>
          <w:rFonts w:ascii="Tahoma" w:hAnsi="Tahoma" w:cs="Tahoma"/>
          <w:sz w:val="20"/>
        </w:rPr>
        <w:t xml:space="preserve">Перечнем </w:t>
      </w:r>
      <w:r w:rsidRPr="00DD7155">
        <w:rPr>
          <w:rFonts w:ascii="Tahoma" w:hAnsi="Tahoma" w:cs="Tahoma"/>
          <w:sz w:val="20"/>
        </w:rPr>
        <w:t>Исходных данных Подрядчик направляет письменный мотивированный запрос Заказчику о предоставлении и сведений и / или документации.</w:t>
      </w:r>
    </w:p>
    <w:p w14:paraId="5290BC29" w14:textId="3B86DA58" w:rsidR="00A972B9" w:rsidRPr="00DD7155" w:rsidRDefault="00BC7DDD" w:rsidP="002F68A6">
      <w:pPr>
        <w:pStyle w:val="afff1"/>
        <w:tabs>
          <w:tab w:val="left" w:pos="284"/>
        </w:tabs>
        <w:spacing w:before="120" w:after="240"/>
        <w:ind w:left="142"/>
        <w:rPr>
          <w:rFonts w:ascii="Tahoma" w:hAnsi="Tahoma" w:cs="Tahoma"/>
          <w:sz w:val="20"/>
        </w:rPr>
      </w:pPr>
      <w:r w:rsidRPr="00DD7155">
        <w:rPr>
          <w:rFonts w:ascii="Tahoma" w:hAnsi="Tahoma" w:cs="Tahoma"/>
          <w:sz w:val="20"/>
        </w:rPr>
        <w:t>Заказчик</w:t>
      </w:r>
      <w:r w:rsidR="004175F3" w:rsidRPr="00DD7155">
        <w:rPr>
          <w:rFonts w:ascii="Tahoma" w:hAnsi="Tahoma" w:cs="Tahoma"/>
          <w:sz w:val="20"/>
        </w:rPr>
        <w:t xml:space="preserve"> </w:t>
      </w:r>
      <w:r w:rsidR="00B630A9" w:rsidRPr="00DD7155">
        <w:rPr>
          <w:rFonts w:ascii="Tahoma" w:hAnsi="Tahoma" w:cs="Tahoma"/>
          <w:sz w:val="20"/>
        </w:rPr>
        <w:t xml:space="preserve">представляет </w:t>
      </w:r>
      <w:r w:rsidRPr="00DD7155">
        <w:rPr>
          <w:rFonts w:ascii="Tahoma" w:hAnsi="Tahoma" w:cs="Tahoma"/>
          <w:sz w:val="20"/>
        </w:rPr>
        <w:t>запрошенные сведения и/или документацию</w:t>
      </w:r>
      <w:r w:rsidR="00C8062D">
        <w:rPr>
          <w:rFonts w:ascii="Tahoma" w:hAnsi="Tahoma" w:cs="Tahoma"/>
          <w:sz w:val="20"/>
        </w:rPr>
        <w:t xml:space="preserve"> (при их наличии)</w:t>
      </w:r>
      <w:r w:rsidRPr="00DD7155">
        <w:rPr>
          <w:rFonts w:ascii="Tahoma" w:hAnsi="Tahoma" w:cs="Tahoma"/>
          <w:sz w:val="20"/>
        </w:rPr>
        <w:t xml:space="preserve"> либо мотивированный отказ</w:t>
      </w:r>
      <w:r w:rsidR="004175F3" w:rsidRPr="00DD7155">
        <w:rPr>
          <w:rFonts w:ascii="Tahoma" w:hAnsi="Tahoma" w:cs="Tahoma"/>
          <w:sz w:val="20"/>
        </w:rPr>
        <w:t xml:space="preserve"> в срок не более 10 р.д. с даты получения соответствующего запроса. </w:t>
      </w:r>
    </w:p>
    <w:p w14:paraId="158F59F2" w14:textId="70ECAC76" w:rsidR="00BC7DDD" w:rsidRPr="00DD7155" w:rsidRDefault="004175F3" w:rsidP="002F68A6">
      <w:pPr>
        <w:pStyle w:val="afff1"/>
        <w:tabs>
          <w:tab w:val="left" w:pos="284"/>
        </w:tabs>
        <w:spacing w:before="120" w:after="240"/>
        <w:ind w:left="142"/>
        <w:rPr>
          <w:rFonts w:ascii="Tahoma" w:hAnsi="Tahoma" w:cs="Tahoma"/>
          <w:sz w:val="20"/>
        </w:rPr>
      </w:pPr>
      <w:r w:rsidRPr="00DD7155">
        <w:rPr>
          <w:rFonts w:ascii="Tahoma" w:hAnsi="Tahoma" w:cs="Tahoma"/>
          <w:sz w:val="20"/>
        </w:rPr>
        <w:t>Н</w:t>
      </w:r>
      <w:r w:rsidR="00BC7DDD" w:rsidRPr="00DD7155">
        <w:rPr>
          <w:rFonts w:ascii="Tahoma" w:hAnsi="Tahoma" w:cs="Tahoma"/>
          <w:sz w:val="20"/>
        </w:rPr>
        <w:t>аправление запроса не влечет изменения сроков исполнения обязательств</w:t>
      </w:r>
      <w:r w:rsidRPr="00DD7155">
        <w:rPr>
          <w:rFonts w:ascii="Tahoma" w:hAnsi="Tahoma" w:cs="Tahoma"/>
          <w:sz w:val="20"/>
        </w:rPr>
        <w:t xml:space="preserve"> Подрядчика</w:t>
      </w:r>
      <w:r w:rsidR="00BC7DDD" w:rsidRPr="00DD7155">
        <w:rPr>
          <w:rFonts w:ascii="Tahoma" w:hAnsi="Tahoma" w:cs="Tahoma"/>
          <w:sz w:val="20"/>
        </w:rPr>
        <w:t>.</w:t>
      </w:r>
      <w:r w:rsidR="00360D58" w:rsidRPr="00360D58">
        <w:rPr>
          <w:rFonts w:ascii="Tahoma" w:eastAsiaTheme="minorHAnsi" w:hAnsi="Tahoma" w:cs="Tahoma"/>
          <w:b/>
          <w:color w:val="FF0000"/>
          <w:sz w:val="20"/>
          <w:szCs w:val="22"/>
          <w:lang w:eastAsia="en-US"/>
        </w:rPr>
        <w:t xml:space="preserve"> </w:t>
      </w:r>
      <w:r w:rsidR="00360D58" w:rsidRPr="006D486E">
        <w:rPr>
          <w:rFonts w:ascii="Tahoma" w:eastAsiaTheme="minorHAnsi" w:hAnsi="Tahoma" w:cs="Tahoma"/>
          <w:b/>
          <w:color w:val="FF0000"/>
          <w:sz w:val="20"/>
          <w:szCs w:val="22"/>
          <w:lang w:eastAsia="en-US"/>
        </w:rPr>
        <w:t>]</w:t>
      </w:r>
    </w:p>
    <w:p w14:paraId="6D9CFE49" w14:textId="736A7AE1" w:rsidR="00BC7DDD" w:rsidRPr="00DD7155" w:rsidRDefault="008E47CC" w:rsidP="002F68A6">
      <w:pPr>
        <w:pStyle w:val="afff1"/>
        <w:tabs>
          <w:tab w:val="left" w:pos="284"/>
        </w:tabs>
        <w:spacing w:before="120" w:after="240"/>
        <w:ind w:left="142"/>
        <w:rPr>
          <w:rFonts w:ascii="Tahoma" w:hAnsi="Tahoma" w:cs="Tahoma"/>
          <w:i/>
          <w:sz w:val="20"/>
        </w:rPr>
      </w:pPr>
      <w:r w:rsidRPr="00DD7155">
        <w:rPr>
          <w:rFonts w:ascii="Tahoma" w:hAnsi="Tahoma" w:cs="Tahoma"/>
          <w:i/>
          <w:sz w:val="20"/>
        </w:rPr>
        <w:t>ЕСЛИ ПОДРЯДЧИК НЕ ОТВЕЧАЕТ ЗА СБОР ДОПОЛНИТЕЛЬНЫХ ДАННЫХ, ДОПОЛНИТЬ ДОГОВОР:</w:t>
      </w:r>
    </w:p>
    <w:p w14:paraId="3AD42A6F" w14:textId="46A5D208" w:rsidR="00BC7DDD" w:rsidRPr="00DD7155" w:rsidRDefault="00526E69" w:rsidP="002F68A6">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BC7DDD" w:rsidRPr="00DD7155">
        <w:rPr>
          <w:rFonts w:ascii="Tahoma" w:hAnsi="Tahoma" w:cs="Tahoma"/>
          <w:sz w:val="20"/>
        </w:rPr>
        <w:t>В случае мотивированного отказа/отсутствия у Заказчика запрашиваемой информации, Подрядчик выполняет Работы на основании имеющихся Исходных данных.</w:t>
      </w:r>
      <w:r w:rsidR="00B35F7F" w:rsidRPr="00DD7155">
        <w:rPr>
          <w:rFonts w:ascii="Tahoma" w:hAnsi="Tahoma" w:cs="Tahoma"/>
          <w:b/>
          <w:color w:val="FF0000"/>
          <w:sz w:val="20"/>
        </w:rPr>
        <w:t xml:space="preserve"> </w:t>
      </w:r>
      <w:r w:rsidRPr="00526E69">
        <w:rPr>
          <w:rFonts w:ascii="Tahoma" w:hAnsi="Tahoma" w:cs="Tahoma"/>
          <w:b/>
          <w:color w:val="FF0000"/>
          <w:sz w:val="20"/>
        </w:rPr>
        <w:t>]</w:t>
      </w:r>
    </w:p>
    <w:p w14:paraId="7EC822ED" w14:textId="06CA59B4" w:rsidR="00BC7DDD" w:rsidRPr="00DD7155" w:rsidDel="006635E4" w:rsidRDefault="008E47CC" w:rsidP="002F68A6">
      <w:pPr>
        <w:pStyle w:val="afff1"/>
        <w:tabs>
          <w:tab w:val="left" w:pos="284"/>
        </w:tabs>
        <w:spacing w:before="120" w:after="240"/>
        <w:ind w:left="142"/>
        <w:rPr>
          <w:rFonts w:ascii="Tahoma" w:hAnsi="Tahoma" w:cs="Tahoma"/>
          <w:i/>
          <w:sz w:val="20"/>
        </w:rPr>
      </w:pPr>
      <w:r w:rsidRPr="00DD7155" w:rsidDel="006635E4">
        <w:rPr>
          <w:rFonts w:ascii="Tahoma" w:hAnsi="Tahoma" w:cs="Tahoma"/>
          <w:i/>
          <w:sz w:val="20"/>
        </w:rPr>
        <w:t>ЕСЛИ ЧАСТЬ ИСХОДНЫХ ДАННЫХ СОБИРАЮТСЯ ПОДРЯДЧИКОМ, ДОПОЛНИТЬ ДОГОВОР:</w:t>
      </w:r>
    </w:p>
    <w:p w14:paraId="5981823C" w14:textId="46EDC356" w:rsidR="00BC7DDD" w:rsidRPr="00DD7155" w:rsidRDefault="00526E69" w:rsidP="002F68A6">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BC7DDD" w:rsidRPr="00DD7155" w:rsidDel="006635E4">
        <w:rPr>
          <w:rFonts w:ascii="Tahoma" w:hAnsi="Tahoma" w:cs="Tahoma"/>
          <w:sz w:val="20"/>
        </w:rPr>
        <w:t>Исходные данные не предусмотренные Переч</w:t>
      </w:r>
      <w:r w:rsidR="004175F3" w:rsidRPr="00DD7155">
        <w:rPr>
          <w:rFonts w:ascii="Tahoma" w:hAnsi="Tahoma" w:cs="Tahoma"/>
          <w:sz w:val="20"/>
        </w:rPr>
        <w:t>нем</w:t>
      </w:r>
      <w:r w:rsidR="00BC7DDD" w:rsidRPr="00DD7155" w:rsidDel="006635E4">
        <w:rPr>
          <w:rFonts w:ascii="Tahoma" w:hAnsi="Tahoma" w:cs="Tahoma"/>
          <w:sz w:val="20"/>
        </w:rPr>
        <w:t xml:space="preserve"> Исходных данных и отсутствующие у Заказчика, но необходимых для выполнения Работ, Подрядчик собирает самостоятельно в счет </w:t>
      </w:r>
      <w:r w:rsidR="00C8062D">
        <w:rPr>
          <w:rFonts w:ascii="Tahoma" w:hAnsi="Tahoma" w:cs="Tahoma"/>
          <w:sz w:val="20"/>
        </w:rPr>
        <w:t>Ц</w:t>
      </w:r>
      <w:r w:rsidR="00BC7DDD" w:rsidRPr="00DD7155" w:rsidDel="006635E4">
        <w:rPr>
          <w:rFonts w:ascii="Tahoma" w:hAnsi="Tahoma" w:cs="Tahoma"/>
          <w:sz w:val="20"/>
        </w:rPr>
        <w:t>ены Договора.</w:t>
      </w:r>
      <w:r w:rsidRPr="00526E69">
        <w:rPr>
          <w:rFonts w:ascii="Tahoma" w:hAnsi="Tahoma" w:cs="Tahoma"/>
          <w:b/>
          <w:color w:val="FF0000"/>
          <w:sz w:val="20"/>
        </w:rPr>
        <w:t>]</w:t>
      </w:r>
    </w:p>
    <w:p w14:paraId="586E28A3" w14:textId="2A25DCC2" w:rsidR="00BC7DDD" w:rsidRPr="00DD7155" w:rsidRDefault="00BC7DDD"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При возникновении у Подрядчика в процессе выполнения Работ необходимости в отступлении от Исходных данных, Задания Подрядчик письменно согласов</w:t>
      </w:r>
      <w:r w:rsidR="0008678A" w:rsidRPr="00DD7155">
        <w:rPr>
          <w:rFonts w:ascii="Tahoma" w:hAnsi="Tahoma" w:cs="Tahoma"/>
          <w:sz w:val="20"/>
        </w:rPr>
        <w:t>ывает</w:t>
      </w:r>
      <w:r w:rsidRPr="00DD7155">
        <w:rPr>
          <w:rFonts w:ascii="Tahoma" w:hAnsi="Tahoma" w:cs="Tahoma"/>
          <w:sz w:val="20"/>
        </w:rPr>
        <w:t xml:space="preserve"> такое отступление с Заказчиком, с обоснованием причин и анализ влияния предлагаемых отступлений на результат Работ в целом и его отдельные элементы, а также на Цену Договора и сроки выполнения Работ.</w:t>
      </w:r>
    </w:p>
    <w:p w14:paraId="1519E430" w14:textId="77777777" w:rsidR="00BC7DDD" w:rsidRPr="00DD7155" w:rsidRDefault="00BC7DDD" w:rsidP="002F68A6">
      <w:pPr>
        <w:pStyle w:val="afff1"/>
        <w:tabs>
          <w:tab w:val="left" w:pos="284"/>
        </w:tabs>
        <w:spacing w:before="120" w:after="240"/>
        <w:ind w:left="142"/>
        <w:rPr>
          <w:rFonts w:ascii="Tahoma" w:hAnsi="Tahoma" w:cs="Tahoma"/>
          <w:sz w:val="20"/>
        </w:rPr>
      </w:pPr>
      <w:r w:rsidRPr="00DD7155">
        <w:rPr>
          <w:rFonts w:ascii="Tahoma" w:hAnsi="Tahoma" w:cs="Tahoma"/>
          <w:sz w:val="20"/>
        </w:rPr>
        <w:t>По результатам рассмотрения обоснования Подрядчика в необходимости отступлений от Исходных данных, Задания Заказчик имеет право не согласиться с Подрядчиком и оставить указанные требования без изменения.</w:t>
      </w:r>
    </w:p>
    <w:p w14:paraId="1D53B94A" w14:textId="77777777" w:rsidR="00BC7DDD" w:rsidRPr="00DD7155" w:rsidRDefault="00BC7DDD" w:rsidP="002F68A6">
      <w:pPr>
        <w:pStyle w:val="afff1"/>
        <w:tabs>
          <w:tab w:val="left" w:pos="284"/>
        </w:tabs>
        <w:spacing w:before="120" w:after="240"/>
        <w:ind w:left="142"/>
        <w:rPr>
          <w:rFonts w:ascii="Tahoma" w:hAnsi="Tahoma" w:cs="Tahoma"/>
          <w:sz w:val="20"/>
        </w:rPr>
      </w:pPr>
      <w:r w:rsidRPr="00DD7155">
        <w:rPr>
          <w:rFonts w:ascii="Tahoma" w:hAnsi="Tahoma" w:cs="Tahoma"/>
          <w:sz w:val="20"/>
        </w:rPr>
        <w:t>Согласование отступлений от Исходных данных, Задания осуществляется путем подписания Сторонами дополнительного соглашения к Договору, включающего измененные/дополненные Исходные данные, Задание.</w:t>
      </w:r>
    </w:p>
    <w:p w14:paraId="2FF81A09" w14:textId="6AB3B42C" w:rsidR="00BC7DDD" w:rsidRPr="00DD7155" w:rsidRDefault="00311536" w:rsidP="002F68A6">
      <w:pPr>
        <w:pStyle w:val="afff1"/>
        <w:tabs>
          <w:tab w:val="left" w:pos="284"/>
        </w:tabs>
        <w:spacing w:before="120" w:after="240"/>
        <w:ind w:left="142"/>
        <w:rPr>
          <w:rFonts w:ascii="Tahoma" w:hAnsi="Tahoma" w:cs="Tahoma"/>
          <w:sz w:val="20"/>
        </w:rPr>
      </w:pPr>
      <w:r w:rsidRPr="00DD7155">
        <w:rPr>
          <w:rFonts w:ascii="Tahoma" w:hAnsi="Tahoma" w:cs="Tahoma"/>
          <w:sz w:val="20"/>
        </w:rPr>
        <w:t>Е</w:t>
      </w:r>
      <w:r w:rsidR="00BC7DDD" w:rsidRPr="00DD7155">
        <w:rPr>
          <w:rFonts w:ascii="Tahoma" w:hAnsi="Tahoma" w:cs="Tahoma"/>
          <w:sz w:val="20"/>
        </w:rPr>
        <w:t xml:space="preserve">сли отступления влекут необходимость осуществления Дополнительных работ, Стороны руководствуются правилами, установленными в разделе </w:t>
      </w:r>
      <w:r w:rsidR="00ED02CF">
        <w:rPr>
          <w:rFonts w:ascii="Tahoma" w:hAnsi="Tahoma" w:cs="Tahoma"/>
          <w:sz w:val="20"/>
        </w:rPr>
        <w:t>«</w:t>
      </w:r>
      <w:r w:rsidR="00BC7DDD" w:rsidRPr="00DD7155">
        <w:rPr>
          <w:rFonts w:ascii="Tahoma" w:hAnsi="Tahoma" w:cs="Tahoma"/>
          <w:sz w:val="20"/>
        </w:rPr>
        <w:t>Доп</w:t>
      </w:r>
      <w:r w:rsidR="00D108FD" w:rsidRPr="00DD7155">
        <w:rPr>
          <w:rFonts w:ascii="Tahoma" w:hAnsi="Tahoma" w:cs="Tahoma"/>
          <w:sz w:val="20"/>
        </w:rPr>
        <w:t>олнительные работы</w:t>
      </w:r>
      <w:r w:rsidR="00ED02CF">
        <w:rPr>
          <w:rFonts w:ascii="Tahoma" w:hAnsi="Tahoma" w:cs="Tahoma"/>
          <w:sz w:val="20"/>
        </w:rPr>
        <w:t>»</w:t>
      </w:r>
      <w:r w:rsidR="008E0253" w:rsidRPr="00DD7155">
        <w:rPr>
          <w:rFonts w:ascii="Tahoma" w:hAnsi="Tahoma" w:cs="Tahoma"/>
          <w:sz w:val="20"/>
        </w:rPr>
        <w:t>.</w:t>
      </w:r>
    </w:p>
    <w:p w14:paraId="5C0B900D" w14:textId="3F463EF1" w:rsidR="00A33AF7" w:rsidRPr="00DD7155" w:rsidRDefault="002654BF" w:rsidP="002F68A6">
      <w:pPr>
        <w:pStyle w:val="1"/>
        <w:numPr>
          <w:ilvl w:val="0"/>
          <w:numId w:val="13"/>
        </w:numPr>
        <w:spacing w:before="120" w:after="240"/>
        <w:ind w:left="142" w:hanging="1135"/>
        <w:jc w:val="both"/>
        <w:rPr>
          <w:rFonts w:ascii="Tahoma" w:hAnsi="Tahoma" w:cs="Tahoma"/>
          <w:sz w:val="20"/>
        </w:rPr>
      </w:pPr>
      <w:bookmarkStart w:id="124" w:name="_Toc528579992"/>
      <w:bookmarkStart w:id="125" w:name="_Toc124437098"/>
      <w:bookmarkStart w:id="126" w:name="_Toc132134336"/>
      <w:bookmarkStart w:id="127" w:name="_Toc133432143"/>
      <w:bookmarkStart w:id="128" w:name="_Toc159513132"/>
      <w:bookmarkStart w:id="129" w:name="_Toc159522997"/>
      <w:bookmarkStart w:id="130" w:name="_Toc182842260"/>
      <w:r w:rsidRPr="00DD7155">
        <w:rPr>
          <w:rFonts w:ascii="Tahoma" w:hAnsi="Tahoma" w:cs="Tahoma"/>
          <w:sz w:val="20"/>
        </w:rPr>
        <w:t>ПОРЯДОК ВЫПОЛНЕНИЯ РАБОТ</w:t>
      </w:r>
      <w:bookmarkStart w:id="131" w:name="_Toc452462626"/>
      <w:bookmarkStart w:id="132" w:name="_Toc470500740"/>
      <w:bookmarkStart w:id="133" w:name="_Toc528579993"/>
      <w:bookmarkStart w:id="134" w:name="_Toc55792000"/>
      <w:bookmarkStart w:id="135" w:name="_Toc305139541"/>
      <w:bookmarkEnd w:id="124"/>
      <w:bookmarkEnd w:id="125"/>
      <w:bookmarkEnd w:id="126"/>
      <w:bookmarkEnd w:id="127"/>
      <w:bookmarkEnd w:id="128"/>
      <w:bookmarkEnd w:id="129"/>
      <w:bookmarkEnd w:id="130"/>
    </w:p>
    <w:p w14:paraId="42A2392F" w14:textId="43472232"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36" w:name="_Toc528580032"/>
      <w:bookmarkStart w:id="137" w:name="_Toc528579996"/>
      <w:bookmarkStart w:id="138" w:name="_Toc55791995"/>
      <w:bookmarkStart w:id="139" w:name="_Toc305139536"/>
      <w:bookmarkStart w:id="140" w:name="_Toc528580073"/>
      <w:bookmarkEnd w:id="131"/>
      <w:bookmarkEnd w:id="132"/>
      <w:bookmarkEnd w:id="133"/>
      <w:r w:rsidRPr="00DD7155">
        <w:rPr>
          <w:rFonts w:ascii="Tahoma" w:hAnsi="Tahoma" w:cs="Tahoma"/>
          <w:b/>
          <w:sz w:val="20"/>
        </w:rPr>
        <w:t>ПОДГОТОВКА ЗЕМЕЛЬНЫХ УЧАСТКОВ</w:t>
      </w:r>
    </w:p>
    <w:p w14:paraId="02B54C2C" w14:textId="668E9F13" w:rsidR="00CC67DF" w:rsidRPr="00DD7155" w:rsidRDefault="008E47CC"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ЗАКАЗЧИК САМОСТОЯТЕЛЬНО ОФОРМЛЯЕТ ЗЕМЕЛЬНО-ПРАВОВЫЕ ОТНОШЕНИЯ НА УЧАСТКИ, НА КОТОРЫХ РАСПОЛОЖЕНЫ СТРОИТЕЛЬНЫЕ ПЛОЩАДКИ, А ТАКЖЕ ИНЫЕ ПОДГОТОВИТЕЛЬНЫЕ МЕРОПРИЯТИЯ:</w:t>
      </w:r>
    </w:p>
    <w:p w14:paraId="0037F7E0" w14:textId="620B9834" w:rsidR="00CC67DF" w:rsidRPr="00DD7155" w:rsidRDefault="00CC67DF" w:rsidP="00B619A3">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оформляет земельно-правовые отношения на участки, на которых расположена </w:t>
      </w:r>
      <w:r w:rsidR="00C8062D" w:rsidRPr="00526E69">
        <w:rPr>
          <w:rFonts w:ascii="Tahoma" w:hAnsi="Tahoma" w:cs="Tahoma"/>
          <w:b/>
          <w:color w:val="FF0000"/>
          <w:sz w:val="20"/>
          <w:u w:color="FF0000"/>
        </w:rPr>
        <w:t>[</w:t>
      </w:r>
      <w:r w:rsidRPr="00DD7155">
        <w:rPr>
          <w:rFonts w:ascii="Tahoma" w:hAnsi="Tahoma" w:cs="Tahoma"/>
          <w:color w:val="00B0F0"/>
          <w:sz w:val="20"/>
        </w:rPr>
        <w:t>Строительная площадка</w:t>
      </w:r>
      <w:r w:rsidR="00C8062D" w:rsidRPr="00526E69">
        <w:rPr>
          <w:rFonts w:ascii="Tahoma" w:hAnsi="Tahoma" w:cs="Tahoma"/>
          <w:b/>
          <w:color w:val="FF0000"/>
          <w:sz w:val="20"/>
        </w:rPr>
        <w:t>]</w:t>
      </w:r>
      <w:r w:rsidRPr="00DD7155">
        <w:rPr>
          <w:rFonts w:ascii="Tahoma" w:hAnsi="Tahoma" w:cs="Tahoma"/>
          <w:color w:val="0070C0"/>
          <w:sz w:val="20"/>
        </w:rPr>
        <w:t>/</w:t>
      </w:r>
      <w:r w:rsidR="00C8062D" w:rsidRPr="00526E69">
        <w:rPr>
          <w:rFonts w:ascii="Tahoma" w:hAnsi="Tahoma" w:cs="Tahoma"/>
          <w:b/>
          <w:color w:val="FF0000"/>
          <w:sz w:val="20"/>
          <w:u w:color="FF0000"/>
        </w:rPr>
        <w:t>[</w:t>
      </w:r>
      <w:r w:rsidRPr="00DD7155">
        <w:rPr>
          <w:rFonts w:ascii="Tahoma" w:hAnsi="Tahoma" w:cs="Tahoma"/>
          <w:color w:val="7030A0"/>
          <w:sz w:val="20"/>
        </w:rPr>
        <w:t>Объект</w:t>
      </w:r>
      <w:r w:rsidR="00C8062D" w:rsidRPr="00526E69">
        <w:rPr>
          <w:rFonts w:ascii="Tahoma" w:hAnsi="Tahoma" w:cs="Tahoma"/>
          <w:b/>
          <w:color w:val="FF0000"/>
          <w:sz w:val="20"/>
        </w:rPr>
        <w:t>]</w:t>
      </w:r>
      <w:r w:rsidRPr="00DD7155">
        <w:rPr>
          <w:rFonts w:ascii="Tahoma" w:hAnsi="Tahoma" w:cs="Tahoma"/>
          <w:sz w:val="20"/>
        </w:rPr>
        <w:t xml:space="preserve">, в соответствии с действующим законодательством РФ, в том числе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i/>
          <w:sz w:val="20"/>
        </w:rPr>
        <w:t>указать, что делает Заказчик, например,</w:t>
      </w:r>
      <w:r w:rsidRPr="00DD7155">
        <w:rPr>
          <w:rFonts w:ascii="Tahoma" w:hAnsi="Tahoma" w:cs="Tahoma"/>
          <w:sz w:val="20"/>
        </w:rPr>
        <w:t xml:space="preserve"> </w:t>
      </w:r>
      <w:r w:rsidRPr="00DD7155">
        <w:rPr>
          <w:rFonts w:ascii="Tahoma" w:hAnsi="Tahoma" w:cs="Tahoma"/>
          <w:i/>
          <w:sz w:val="20"/>
        </w:rPr>
        <w:t>обеспечивает</w:t>
      </w:r>
      <w:r w:rsidRPr="00DD7155">
        <w:rPr>
          <w:rFonts w:ascii="Tahoma" w:hAnsi="Tahoma" w:cs="Tahoma"/>
          <w:sz w:val="20"/>
        </w:rPr>
        <w:t xml:space="preserve"> </w:t>
      </w:r>
      <w:r w:rsidRPr="00DD7155">
        <w:rPr>
          <w:rFonts w:ascii="Tahoma" w:hAnsi="Tahoma" w:cs="Tahoma"/>
          <w:i/>
          <w:sz w:val="20"/>
        </w:rPr>
        <w:t>выделение, межевание земельных участков, оформление градостроительного плана, постановку на кадастровый учет и оформление аренды земельного участка под строительство Объекта получает разрешение на строительство Объекта, получает технические условия на перенос и присоединение инженерных коммуникаций, порубочные билеты и т.д.)</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в сроки, необходимые для соблюдения условий Договора и Календарного плана.</w:t>
      </w:r>
    </w:p>
    <w:p w14:paraId="358E919A" w14:textId="1C69442C" w:rsidR="00B35F7F" w:rsidRPr="00DD7155" w:rsidRDefault="00B35F7F" w:rsidP="00B35F7F">
      <w:pPr>
        <w:pStyle w:val="1112"/>
        <w:tabs>
          <w:tab w:val="left" w:pos="284"/>
          <w:tab w:val="left" w:pos="924"/>
        </w:tabs>
        <w:spacing w:before="120" w:after="240"/>
        <w:ind w:left="142"/>
        <w:rPr>
          <w:rFonts w:ascii="Tahoma" w:hAnsi="Tahoma" w:cs="Tahoma"/>
          <w:b/>
          <w:color w:val="FF0000"/>
          <w:sz w:val="20"/>
        </w:rPr>
      </w:pPr>
      <w:r w:rsidRPr="00DD7155">
        <w:rPr>
          <w:rFonts w:ascii="Tahoma" w:hAnsi="Tahoma" w:cs="Tahoma"/>
          <w:b/>
          <w:color w:val="FF0000"/>
          <w:sz w:val="20"/>
        </w:rPr>
        <w:t>/</w:t>
      </w:r>
    </w:p>
    <w:p w14:paraId="6A875189" w14:textId="636996A7" w:rsidR="008E47CC" w:rsidRPr="00DD7155" w:rsidRDefault="008E47CC"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ПОДРЯДЧИК САМОСТОЯТЕЛЬНО ОБЕСПЕЧИВАЕТ ПОДГОТОВКУ СТРОИТЕЛЬНОЙ ПЛОЩАДКИ К НАЧАЛУ ВЫПОЛНЕНИЯ РАБОТ НА НЕЙ, ДОПОЛНИТЬ ДОГОВОР ПУНКТОМ:</w:t>
      </w:r>
    </w:p>
    <w:p w14:paraId="2815CF23" w14:textId="1EC84ABD" w:rsidR="00CC67DF" w:rsidRPr="00DD7155" w:rsidRDefault="00CC67DF" w:rsidP="008E47CC">
      <w:pPr>
        <w:tabs>
          <w:tab w:val="left" w:pos="284"/>
        </w:tabs>
        <w:spacing w:before="120" w:after="240"/>
        <w:ind w:left="142" w:firstLine="0"/>
        <w:rPr>
          <w:rFonts w:ascii="Tahoma" w:hAnsi="Tahoma" w:cs="Tahoma"/>
          <w:sz w:val="20"/>
        </w:rPr>
      </w:pPr>
      <w:r w:rsidRPr="00DD7155">
        <w:rPr>
          <w:rFonts w:ascii="Tahoma" w:hAnsi="Tahoma" w:cs="Tahoma"/>
          <w:sz w:val="20"/>
        </w:rPr>
        <w:t xml:space="preserve">Подрядчик </w:t>
      </w:r>
      <w:r w:rsidR="004A2F78" w:rsidRPr="00DD7155">
        <w:rPr>
          <w:rFonts w:ascii="Tahoma" w:hAnsi="Tahoma" w:cs="Tahoma"/>
          <w:sz w:val="20"/>
        </w:rPr>
        <w:t xml:space="preserve">выполняет </w:t>
      </w:r>
      <w:r w:rsidRPr="00DD7155">
        <w:rPr>
          <w:rFonts w:ascii="Tahoma" w:hAnsi="Tahoma" w:cs="Tahoma"/>
          <w:sz w:val="20"/>
        </w:rPr>
        <w:t xml:space="preserve">работы по освобождению </w:t>
      </w:r>
      <w:r w:rsidR="00C8062D" w:rsidRPr="00526E69">
        <w:rPr>
          <w:rFonts w:ascii="Tahoma" w:hAnsi="Tahoma" w:cs="Tahoma"/>
          <w:b/>
          <w:color w:val="FF0000"/>
          <w:sz w:val="20"/>
          <w:u w:color="FF0000"/>
        </w:rPr>
        <w:t>[</w:t>
      </w:r>
      <w:r w:rsidRPr="00DD7155">
        <w:rPr>
          <w:rFonts w:ascii="Tahoma" w:hAnsi="Tahoma" w:cs="Tahoma"/>
          <w:color w:val="00B0F0"/>
          <w:sz w:val="20"/>
        </w:rPr>
        <w:t>Строительной площадки</w:t>
      </w:r>
      <w:r w:rsidR="00C8062D" w:rsidRPr="00526E69">
        <w:rPr>
          <w:rFonts w:ascii="Tahoma" w:hAnsi="Tahoma" w:cs="Tahoma"/>
          <w:b/>
          <w:color w:val="FF0000"/>
          <w:sz w:val="20"/>
        </w:rPr>
        <w:t>]</w:t>
      </w:r>
      <w:r w:rsidRPr="00DD7155">
        <w:rPr>
          <w:rFonts w:ascii="Tahoma" w:hAnsi="Tahoma" w:cs="Tahoma"/>
          <w:sz w:val="20"/>
        </w:rPr>
        <w:t>/</w:t>
      </w:r>
      <w:r w:rsidR="00C8062D" w:rsidRPr="00526E69">
        <w:rPr>
          <w:rFonts w:ascii="Tahoma" w:hAnsi="Tahoma" w:cs="Tahoma"/>
          <w:b/>
          <w:color w:val="FF0000"/>
          <w:sz w:val="20"/>
          <w:u w:color="FF0000"/>
        </w:rPr>
        <w:t>[</w:t>
      </w:r>
      <w:r w:rsidRPr="00DD7155">
        <w:rPr>
          <w:rFonts w:ascii="Tahoma" w:hAnsi="Tahoma" w:cs="Tahoma"/>
          <w:color w:val="7030A0"/>
          <w:sz w:val="20"/>
        </w:rPr>
        <w:t>Объекта</w:t>
      </w:r>
      <w:r w:rsidR="00C8062D" w:rsidRPr="00526E69">
        <w:rPr>
          <w:rFonts w:ascii="Tahoma" w:hAnsi="Tahoma" w:cs="Tahoma"/>
          <w:b/>
          <w:color w:val="FF0000"/>
          <w:sz w:val="20"/>
        </w:rPr>
        <w:t>]</w:t>
      </w:r>
      <w:r w:rsidRPr="00DD7155">
        <w:rPr>
          <w:rFonts w:ascii="Tahoma" w:hAnsi="Tahoma" w:cs="Tahoma"/>
          <w:sz w:val="20"/>
        </w:rPr>
        <w:t xml:space="preserve"> от самовольных построек, подлежащих переносу сетей инженерно-технического обеспечения, иных существующих зданий, строений, сооружений (при необходимости), от завалов и мусора, препятствующих выполнению Договора, в том числе вынесение в натуру межевых знаков границ земельного участка согласно кадастровому плану земельного участка</w:t>
      </w:r>
      <w:r w:rsidR="00531C6A">
        <w:rPr>
          <w:rFonts w:ascii="Tahoma" w:hAnsi="Tahoma" w:cs="Tahoma"/>
          <w:sz w:val="20"/>
        </w:rPr>
        <w:t xml:space="preserve"> </w:t>
      </w:r>
      <w:r w:rsidR="004A2F78" w:rsidRPr="00DD7155">
        <w:rPr>
          <w:rFonts w:ascii="Tahoma" w:hAnsi="Tahoma" w:cs="Tahoma"/>
          <w:sz w:val="20"/>
        </w:rPr>
        <w:t xml:space="preserve">в счет Цены Договора, не позднее </w:t>
      </w:r>
      <w:r w:rsidR="00526E69" w:rsidRPr="00526E69">
        <w:rPr>
          <w:rFonts w:ascii="Tahoma" w:hAnsi="Tahoma" w:cs="Tahoma"/>
          <w:b/>
          <w:color w:val="FF0000"/>
          <w:sz w:val="20"/>
          <w:u w:color="FF0000"/>
        </w:rPr>
        <w:t>[</w:t>
      </w:r>
      <w:r w:rsidR="004A2F78" w:rsidRPr="00DD7155">
        <w:rPr>
          <w:rFonts w:ascii="Tahoma" w:hAnsi="Tahoma" w:cs="Tahoma"/>
          <w:sz w:val="20"/>
        </w:rPr>
        <w:t>•</w:t>
      </w:r>
      <w:r w:rsidR="00526E69" w:rsidRPr="00526E69">
        <w:rPr>
          <w:rFonts w:ascii="Tahoma" w:hAnsi="Tahoma" w:cs="Tahoma"/>
          <w:b/>
          <w:color w:val="FF0000"/>
          <w:sz w:val="20"/>
        </w:rPr>
        <w:t>]</w:t>
      </w:r>
      <w:r w:rsidR="004A2F78" w:rsidRPr="00DD7155">
        <w:rPr>
          <w:rFonts w:ascii="Tahoma" w:hAnsi="Tahoma" w:cs="Tahoma"/>
          <w:sz w:val="20"/>
        </w:rPr>
        <w:t xml:space="preserve"> р.д. со дня </w:t>
      </w:r>
      <w:r w:rsidR="00526E69" w:rsidRPr="00526E69">
        <w:rPr>
          <w:rFonts w:ascii="Tahoma" w:hAnsi="Tahoma" w:cs="Tahoma"/>
          <w:b/>
          <w:color w:val="FF0000"/>
          <w:sz w:val="20"/>
          <w:u w:color="FF0000"/>
        </w:rPr>
        <w:t>[</w:t>
      </w:r>
      <w:r w:rsidR="004A2F78" w:rsidRPr="00DD7155">
        <w:rPr>
          <w:rFonts w:ascii="Tahoma" w:hAnsi="Tahoma" w:cs="Tahoma"/>
          <w:sz w:val="20"/>
        </w:rPr>
        <w:t>•</w:t>
      </w:r>
      <w:r w:rsidR="00526E69" w:rsidRPr="00526E69">
        <w:rPr>
          <w:rFonts w:ascii="Tahoma" w:hAnsi="Tahoma" w:cs="Tahoma"/>
          <w:b/>
          <w:color w:val="FF0000"/>
          <w:sz w:val="20"/>
        </w:rPr>
        <w:t>]</w:t>
      </w:r>
      <w:r w:rsidR="004A2F78" w:rsidRPr="00DD7155">
        <w:rPr>
          <w:rFonts w:ascii="Tahoma" w:hAnsi="Tahoma" w:cs="Tahoma"/>
          <w:sz w:val="20"/>
        </w:rPr>
        <w:t xml:space="preserve"> (</w:t>
      </w:r>
      <w:r w:rsidR="004A2F78" w:rsidRPr="00DD7155">
        <w:rPr>
          <w:rFonts w:ascii="Tahoma" w:hAnsi="Tahoma" w:cs="Tahoma"/>
          <w:i/>
          <w:sz w:val="20"/>
        </w:rPr>
        <w:t xml:space="preserve">указать, с какого момента </w:t>
      </w:r>
      <w:r w:rsidR="004A2F78" w:rsidRPr="00DD7155">
        <w:rPr>
          <w:rFonts w:ascii="Tahoma" w:hAnsi="Tahoma" w:cs="Tahoma"/>
          <w:sz w:val="20"/>
        </w:rPr>
        <w:t>отсчитывается</w:t>
      </w:r>
      <w:r w:rsidR="004A2F78" w:rsidRPr="00DD7155">
        <w:rPr>
          <w:rFonts w:ascii="Tahoma" w:hAnsi="Tahoma" w:cs="Tahoma"/>
          <w:i/>
          <w:sz w:val="20"/>
        </w:rPr>
        <w:t xml:space="preserve"> срок, например, с даты заключения Договора</w:t>
      </w:r>
      <w:r w:rsidR="004A2F78" w:rsidRPr="00DD7155">
        <w:rPr>
          <w:rFonts w:ascii="Tahoma" w:hAnsi="Tahoma" w:cs="Tahoma"/>
          <w:sz w:val="20"/>
        </w:rPr>
        <w:t>)</w:t>
      </w:r>
      <w:r w:rsidRPr="00DD7155">
        <w:rPr>
          <w:rFonts w:ascii="Tahoma" w:hAnsi="Tahoma" w:cs="Tahoma"/>
          <w:sz w:val="20"/>
        </w:rPr>
        <w:t>.</w:t>
      </w:r>
    </w:p>
    <w:p w14:paraId="2154997F" w14:textId="77777777" w:rsidR="00CC67DF" w:rsidRPr="00DD7155" w:rsidRDefault="00CC67D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ППР</w:t>
      </w:r>
      <w:bookmarkStart w:id="141" w:name="_Toc528579895"/>
    </w:p>
    <w:bookmarkEnd w:id="141"/>
    <w:p w14:paraId="20CF776E" w14:textId="3661290D" w:rsidR="0008678A" w:rsidRPr="00DD7155" w:rsidRDefault="00CC67DF" w:rsidP="00B619A3">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разраб</w:t>
      </w:r>
      <w:r w:rsidR="0008678A" w:rsidRPr="00DD7155">
        <w:rPr>
          <w:rFonts w:ascii="Tahoma" w:hAnsi="Tahoma" w:cs="Tahoma"/>
          <w:sz w:val="20"/>
        </w:rPr>
        <w:t>атывает</w:t>
      </w:r>
      <w:r w:rsidRPr="00DD7155">
        <w:rPr>
          <w:rFonts w:ascii="Tahoma" w:hAnsi="Tahoma" w:cs="Tahoma"/>
          <w:sz w:val="20"/>
        </w:rPr>
        <w:t xml:space="preserve"> и согласов</w:t>
      </w:r>
      <w:r w:rsidR="0008678A" w:rsidRPr="00DD7155">
        <w:rPr>
          <w:rFonts w:ascii="Tahoma" w:hAnsi="Tahoma" w:cs="Tahoma"/>
          <w:sz w:val="20"/>
        </w:rPr>
        <w:t>ывает</w:t>
      </w:r>
      <w:r w:rsidRPr="00DD7155">
        <w:rPr>
          <w:rFonts w:ascii="Tahoma" w:hAnsi="Tahoma" w:cs="Tahoma"/>
          <w:sz w:val="20"/>
        </w:rPr>
        <w:t xml:space="preserve"> с Заказчиком ППР</w:t>
      </w:r>
      <w:r w:rsidR="0008678A" w:rsidRPr="00DD7155">
        <w:rPr>
          <w:rFonts w:ascii="Tahoma" w:hAnsi="Tahoma" w:cs="Tahoma"/>
          <w:sz w:val="20"/>
        </w:rPr>
        <w:t xml:space="preserve"> не позднее 10 р.д. до начала выполнения предусмотренных в нем работ</w:t>
      </w:r>
      <w:r w:rsidRPr="00DD7155">
        <w:rPr>
          <w:rFonts w:ascii="Tahoma" w:hAnsi="Tahoma" w:cs="Tahoma"/>
          <w:sz w:val="20"/>
        </w:rPr>
        <w:t>.</w:t>
      </w:r>
      <w:bookmarkEnd w:id="136"/>
      <w:r w:rsidR="004A2F78" w:rsidRPr="00DD7155">
        <w:rPr>
          <w:rFonts w:ascii="Tahoma" w:hAnsi="Tahoma" w:cs="Tahoma"/>
          <w:sz w:val="20"/>
        </w:rPr>
        <w:t xml:space="preserve"> </w:t>
      </w:r>
    </w:p>
    <w:p w14:paraId="763B2142" w14:textId="3020E45F" w:rsidR="00CC67DF" w:rsidRPr="00DD7155" w:rsidRDefault="004A2F78" w:rsidP="00B619A3">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Производство работ без утвержденного Заказчиком ППР запрещается.</w:t>
      </w:r>
    </w:p>
    <w:p w14:paraId="511838DD" w14:textId="4870A220" w:rsidR="00A506BB" w:rsidRPr="00DD7155" w:rsidRDefault="0008678A" w:rsidP="00B619A3">
      <w:pPr>
        <w:pStyle w:val="afff1"/>
        <w:numPr>
          <w:ilvl w:val="2"/>
          <w:numId w:val="13"/>
        </w:numPr>
        <w:tabs>
          <w:tab w:val="left" w:pos="284"/>
        </w:tabs>
        <w:spacing w:before="120" w:after="240"/>
        <w:ind w:left="142" w:hanging="1135"/>
        <w:rPr>
          <w:rFonts w:ascii="Tahoma" w:hAnsi="Tahoma" w:cs="Tahoma"/>
          <w:sz w:val="20"/>
        </w:rPr>
      </w:pPr>
      <w:bookmarkStart w:id="142" w:name="_Toc528580034"/>
      <w:r w:rsidRPr="00DD7155">
        <w:rPr>
          <w:rFonts w:ascii="Tahoma" w:hAnsi="Tahoma" w:cs="Tahoma"/>
          <w:sz w:val="20"/>
        </w:rPr>
        <w:t xml:space="preserve">Заказчик </w:t>
      </w:r>
      <w:r w:rsidR="00A506BB" w:rsidRPr="00DD7155">
        <w:rPr>
          <w:rFonts w:ascii="Tahoma" w:hAnsi="Tahoma" w:cs="Tahoma"/>
          <w:sz w:val="20"/>
        </w:rPr>
        <w:t>рассматривает ППР</w:t>
      </w:r>
      <w:r w:rsidRPr="00DD7155">
        <w:rPr>
          <w:rFonts w:ascii="Tahoma" w:hAnsi="Tahoma" w:cs="Tahoma"/>
          <w:sz w:val="20"/>
        </w:rPr>
        <w:t xml:space="preserve"> и </w:t>
      </w:r>
      <w:r w:rsidR="00A506BB" w:rsidRPr="00DD7155">
        <w:rPr>
          <w:rFonts w:ascii="Tahoma" w:hAnsi="Tahoma" w:cs="Tahoma"/>
          <w:sz w:val="20"/>
        </w:rPr>
        <w:t xml:space="preserve">согласовывает либо направляет замечания </w:t>
      </w:r>
      <w:r w:rsidRPr="00DD7155">
        <w:rPr>
          <w:rFonts w:ascii="Tahoma" w:hAnsi="Tahoma" w:cs="Tahoma"/>
          <w:sz w:val="20"/>
        </w:rPr>
        <w:t xml:space="preserve">в течение 5 р.д. с даты </w:t>
      </w:r>
      <w:r w:rsidR="00531C6A">
        <w:rPr>
          <w:rFonts w:ascii="Tahoma" w:hAnsi="Tahoma" w:cs="Tahoma"/>
          <w:sz w:val="20"/>
        </w:rPr>
        <w:t xml:space="preserve">его </w:t>
      </w:r>
      <w:r w:rsidRPr="00DD7155">
        <w:rPr>
          <w:rFonts w:ascii="Tahoma" w:hAnsi="Tahoma" w:cs="Tahoma"/>
          <w:sz w:val="20"/>
        </w:rPr>
        <w:t>получения.</w:t>
      </w:r>
      <w:bookmarkStart w:id="143" w:name="_Toc528580035"/>
      <w:bookmarkEnd w:id="142"/>
      <w:r w:rsidRPr="00DD7155">
        <w:rPr>
          <w:rFonts w:ascii="Tahoma" w:hAnsi="Tahoma" w:cs="Tahoma"/>
          <w:sz w:val="20"/>
        </w:rPr>
        <w:t xml:space="preserve"> </w:t>
      </w:r>
    </w:p>
    <w:p w14:paraId="7F8AD91D" w14:textId="691DCEA9" w:rsidR="0008678A" w:rsidRPr="00DD7155" w:rsidRDefault="0008678A" w:rsidP="00B619A3">
      <w:pPr>
        <w:pStyle w:val="afff1"/>
        <w:tabs>
          <w:tab w:val="left" w:pos="284"/>
        </w:tabs>
        <w:spacing w:before="120" w:after="240"/>
        <w:ind w:left="142"/>
        <w:rPr>
          <w:rFonts w:ascii="Tahoma" w:hAnsi="Tahoma" w:cs="Tahoma"/>
          <w:sz w:val="20"/>
        </w:rPr>
      </w:pPr>
      <w:bookmarkStart w:id="144" w:name="_Toc528580036"/>
      <w:bookmarkEnd w:id="143"/>
      <w:r w:rsidRPr="00DD7155">
        <w:rPr>
          <w:rFonts w:ascii="Tahoma" w:hAnsi="Tahoma" w:cs="Tahoma"/>
          <w:sz w:val="20"/>
        </w:rPr>
        <w:t>Подрядчик вносит соответствующие изменения в ППР и повторно направляет его на согласование Заказчику в течение 5 р.д. с даты получения замечаний Заказчика.</w:t>
      </w:r>
      <w:bookmarkStart w:id="145" w:name="_Toc528580037"/>
      <w:bookmarkEnd w:id="144"/>
    </w:p>
    <w:bookmarkEnd w:id="145"/>
    <w:p w14:paraId="5577E9CB" w14:textId="09F5A878" w:rsidR="00CC67DF" w:rsidRPr="00DD7155" w:rsidRDefault="00CC67DF" w:rsidP="00B619A3">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w:t>
      </w:r>
      <w:r w:rsidR="0008678A" w:rsidRPr="00DD7155">
        <w:rPr>
          <w:rFonts w:ascii="Tahoma" w:hAnsi="Tahoma" w:cs="Tahoma"/>
          <w:sz w:val="20"/>
        </w:rPr>
        <w:t xml:space="preserve">разрабатывает и согласовывает </w:t>
      </w:r>
      <w:r w:rsidRPr="00DD7155">
        <w:rPr>
          <w:rFonts w:ascii="Tahoma" w:hAnsi="Tahoma" w:cs="Tahoma"/>
          <w:sz w:val="20"/>
        </w:rPr>
        <w:t>в органах ГИБДД альтернативные схемы движения, в том числе специальных транспортных средств (скорая помощь, пожарные машины и пр.), не препятствующие возможности выполнения работ</w:t>
      </w:r>
      <w:r w:rsidR="0008678A" w:rsidRPr="00DD7155">
        <w:rPr>
          <w:rFonts w:ascii="Tahoma" w:hAnsi="Tahoma" w:cs="Tahoma"/>
          <w:sz w:val="20"/>
        </w:rPr>
        <w:t xml:space="preserve">, не позднее 10 р.д. </w:t>
      </w:r>
      <w:r w:rsidR="0008678A" w:rsidRPr="00F16DDB">
        <w:rPr>
          <w:rFonts w:ascii="Tahoma" w:hAnsi="Tahoma" w:cs="Tahoma"/>
          <w:sz w:val="20"/>
        </w:rPr>
        <w:t>до начала выполнения соответствующих Работ</w:t>
      </w:r>
      <w:r w:rsidRPr="00DD7155">
        <w:rPr>
          <w:rFonts w:ascii="Tahoma" w:hAnsi="Tahoma" w:cs="Tahoma"/>
          <w:sz w:val="20"/>
        </w:rPr>
        <w:t>.</w:t>
      </w:r>
    </w:p>
    <w:p w14:paraId="745104A8" w14:textId="304CB460" w:rsidR="00CC67DF" w:rsidRPr="00DD7155" w:rsidRDefault="00CC67DF" w:rsidP="00B619A3">
      <w:pPr>
        <w:pStyle w:val="afff1"/>
        <w:numPr>
          <w:ilvl w:val="2"/>
          <w:numId w:val="13"/>
        </w:numPr>
        <w:tabs>
          <w:tab w:val="left" w:pos="284"/>
        </w:tabs>
        <w:spacing w:before="120" w:after="240"/>
        <w:ind w:left="142" w:hanging="1135"/>
        <w:rPr>
          <w:rFonts w:ascii="Tahoma" w:hAnsi="Tahoma" w:cs="Tahoma"/>
          <w:sz w:val="20"/>
        </w:rPr>
      </w:pPr>
      <w:bookmarkStart w:id="146" w:name="_Toc528580033"/>
      <w:r w:rsidRPr="00DD7155">
        <w:rPr>
          <w:rFonts w:ascii="Tahoma" w:hAnsi="Tahoma" w:cs="Tahoma"/>
          <w:sz w:val="20"/>
        </w:rPr>
        <w:t>Подрядчик разрабатывает и предоставляет при необходимости на согласование в надзорные и/или контрольные органы ППР на отдельные виды работ д</w:t>
      </w:r>
      <w:r w:rsidR="00531C6A">
        <w:rPr>
          <w:rFonts w:ascii="Tahoma" w:hAnsi="Tahoma" w:cs="Tahoma"/>
          <w:sz w:val="20"/>
        </w:rPr>
        <w:t>о начала их выполнения</w:t>
      </w:r>
      <w:r w:rsidRPr="00DD7155">
        <w:rPr>
          <w:rFonts w:ascii="Tahoma" w:hAnsi="Tahoma" w:cs="Tahoma"/>
          <w:sz w:val="20"/>
        </w:rPr>
        <w:t>.</w:t>
      </w:r>
      <w:bookmarkEnd w:id="146"/>
    </w:p>
    <w:p w14:paraId="31B7C55A" w14:textId="26F47739" w:rsidR="00CC67DF" w:rsidRPr="00DD7155" w:rsidRDefault="00526E69" w:rsidP="00625528">
      <w:pPr>
        <w:pStyle w:val="afff1"/>
        <w:numPr>
          <w:ilvl w:val="1"/>
          <w:numId w:val="13"/>
        </w:numPr>
        <w:tabs>
          <w:tab w:val="left" w:pos="284"/>
        </w:tabs>
        <w:spacing w:before="120" w:after="240"/>
        <w:ind w:left="142" w:hanging="1135"/>
        <w:rPr>
          <w:rFonts w:ascii="Tahoma" w:hAnsi="Tahoma" w:cs="Tahoma"/>
          <w:b/>
          <w:sz w:val="20"/>
        </w:rPr>
      </w:pPr>
      <w:bookmarkStart w:id="147" w:name="_Toc528580019"/>
      <w:r w:rsidRPr="00526E69">
        <w:rPr>
          <w:rFonts w:ascii="Tahoma" w:hAnsi="Tahoma" w:cs="Tahoma"/>
          <w:b/>
          <w:color w:val="FF0000"/>
          <w:sz w:val="20"/>
          <w:u w:color="FF0000"/>
        </w:rPr>
        <w:t>[</w:t>
      </w:r>
      <w:r w:rsidR="00CC67DF" w:rsidRPr="00DD7155">
        <w:rPr>
          <w:rFonts w:ascii="Tahoma" w:hAnsi="Tahoma" w:cs="Tahoma"/>
          <w:b/>
          <w:color w:val="00B0F0"/>
          <w:sz w:val="20"/>
        </w:rPr>
        <w:t>Строительная площадка</w:t>
      </w:r>
      <w:r w:rsidRPr="00526E69">
        <w:rPr>
          <w:rFonts w:ascii="Tahoma" w:hAnsi="Tahoma" w:cs="Tahoma"/>
          <w:b/>
          <w:color w:val="FF0000"/>
          <w:sz w:val="20"/>
        </w:rPr>
        <w:t>]</w:t>
      </w:r>
      <w:r w:rsidR="00CC67DF" w:rsidRPr="00DD7155">
        <w:rPr>
          <w:rFonts w:ascii="Tahoma" w:hAnsi="Tahoma" w:cs="Tahoma"/>
          <w:b/>
          <w:sz w:val="20"/>
        </w:rPr>
        <w:t>/</w:t>
      </w:r>
      <w:r w:rsidRPr="00526E69">
        <w:rPr>
          <w:rFonts w:ascii="Tahoma" w:hAnsi="Tahoma" w:cs="Tahoma"/>
          <w:b/>
          <w:color w:val="FF0000"/>
          <w:sz w:val="20"/>
          <w:u w:color="FF0000"/>
        </w:rPr>
        <w:t>[</w:t>
      </w:r>
      <w:r w:rsidR="00CC67DF" w:rsidRPr="00DD7155">
        <w:rPr>
          <w:rFonts w:ascii="Tahoma" w:hAnsi="Tahoma" w:cs="Tahoma"/>
          <w:b/>
          <w:color w:val="7030A0"/>
          <w:sz w:val="20"/>
        </w:rPr>
        <w:t xml:space="preserve">Допуск к </w:t>
      </w:r>
      <w:r w:rsidR="00CC67DF" w:rsidRPr="00DD7155">
        <w:rPr>
          <w:rFonts w:ascii="Tahoma" w:hAnsi="Tahoma"/>
          <w:b/>
          <w:color w:val="7030A0"/>
          <w:sz w:val="20"/>
        </w:rPr>
        <w:t>Объекту</w:t>
      </w:r>
      <w:r w:rsidRPr="00526E69">
        <w:rPr>
          <w:rFonts w:ascii="Tahoma" w:hAnsi="Tahoma" w:cs="Tahoma"/>
          <w:b/>
          <w:color w:val="FF0000"/>
          <w:sz w:val="20"/>
        </w:rPr>
        <w:t>]</w:t>
      </w:r>
    </w:p>
    <w:p w14:paraId="03A5BB45" w14:textId="09B083DF" w:rsidR="00531C6A" w:rsidRDefault="00526E69" w:rsidP="006F7DF1">
      <w:pPr>
        <w:pStyle w:val="afff1"/>
        <w:numPr>
          <w:ilvl w:val="2"/>
          <w:numId w:val="13"/>
        </w:numPr>
        <w:tabs>
          <w:tab w:val="left" w:pos="284"/>
        </w:tabs>
        <w:spacing w:before="120" w:after="240"/>
        <w:ind w:left="142" w:hanging="1135"/>
        <w:rPr>
          <w:rFonts w:ascii="Tahoma" w:hAnsi="Tahoma" w:cs="Tahoma"/>
          <w:color w:val="00B0F0"/>
          <w:sz w:val="20"/>
        </w:rPr>
      </w:pPr>
      <w:r w:rsidRPr="00526E69">
        <w:rPr>
          <w:rFonts w:ascii="Tahoma" w:hAnsi="Tahoma" w:cs="Tahoma"/>
          <w:b/>
          <w:color w:val="FF0000"/>
          <w:sz w:val="20"/>
          <w:u w:color="FF0000"/>
        </w:rPr>
        <w:t>[</w:t>
      </w:r>
      <w:r w:rsidR="00CC67DF" w:rsidRPr="00DD7155">
        <w:rPr>
          <w:rFonts w:ascii="Tahoma" w:hAnsi="Tahoma" w:cs="Tahoma"/>
          <w:color w:val="00B0F0"/>
          <w:sz w:val="20"/>
        </w:rPr>
        <w:t xml:space="preserve">Заказчик </w:t>
      </w:r>
      <w:bookmarkStart w:id="148" w:name="_Toc528580063"/>
      <w:r w:rsidR="00CC67DF" w:rsidRPr="00DD7155">
        <w:rPr>
          <w:rFonts w:ascii="Tahoma" w:hAnsi="Tahoma" w:cs="Tahoma"/>
          <w:color w:val="00B0F0"/>
          <w:sz w:val="20"/>
        </w:rPr>
        <w:t>переда</w:t>
      </w:r>
      <w:r w:rsidR="00A506BB" w:rsidRPr="00DD7155">
        <w:rPr>
          <w:rFonts w:ascii="Tahoma" w:hAnsi="Tahoma" w:cs="Tahoma"/>
          <w:color w:val="00B0F0"/>
          <w:sz w:val="20"/>
        </w:rPr>
        <w:t>е</w:t>
      </w:r>
      <w:r w:rsidR="00CC67DF" w:rsidRPr="00DD7155">
        <w:rPr>
          <w:rFonts w:ascii="Tahoma" w:hAnsi="Tahoma" w:cs="Tahoma"/>
          <w:color w:val="00B0F0"/>
          <w:sz w:val="20"/>
        </w:rPr>
        <w:t xml:space="preserve">т Подрядчику на период выполнения Работ Строительную площадку по Акту сдачи-приемки Строительной площадки (по форме соответствующего Приложения) не позднее </w:t>
      </w:r>
      <w:r w:rsidR="00531C6A">
        <w:rPr>
          <w:rFonts w:ascii="Tahoma" w:hAnsi="Tahoma" w:cs="Tahoma"/>
          <w:color w:val="00B0F0"/>
          <w:sz w:val="20"/>
        </w:rPr>
        <w:t>10</w:t>
      </w:r>
      <w:r w:rsidR="00CC67DF" w:rsidRPr="00DD7155">
        <w:rPr>
          <w:rFonts w:ascii="Tahoma" w:hAnsi="Tahoma" w:cs="Tahoma"/>
          <w:color w:val="00B0F0"/>
          <w:sz w:val="20"/>
        </w:rPr>
        <w:t xml:space="preserve"> р.д. с</w:t>
      </w:r>
      <w:r w:rsidR="00531C6A">
        <w:rPr>
          <w:rFonts w:ascii="Tahoma" w:hAnsi="Tahoma" w:cs="Tahoma"/>
          <w:color w:val="00B0F0"/>
          <w:sz w:val="20"/>
        </w:rPr>
        <w:t xml:space="preserve"> </w:t>
      </w:r>
      <w:r w:rsidR="00531C6A" w:rsidRPr="00526E69">
        <w:rPr>
          <w:rFonts w:ascii="Tahoma" w:hAnsi="Tahoma" w:cs="Tahoma"/>
          <w:b/>
          <w:color w:val="FF0000"/>
          <w:sz w:val="20"/>
          <w:u w:color="FF0000"/>
        </w:rPr>
        <w:t>[</w:t>
      </w:r>
      <w:r w:rsidR="00CC67DF" w:rsidRPr="00DD7155">
        <w:rPr>
          <w:rFonts w:ascii="Tahoma" w:hAnsi="Tahoma" w:cs="Tahoma"/>
          <w:i/>
          <w:color w:val="00B0F0"/>
          <w:sz w:val="20"/>
        </w:rPr>
        <w:t xml:space="preserve"> </w:t>
      </w:r>
      <w:r w:rsidR="00CC67DF" w:rsidRPr="00DD7155">
        <w:rPr>
          <w:rFonts w:ascii="Tahoma" w:hAnsi="Tahoma" w:cs="Tahoma"/>
          <w:color w:val="00B0F0"/>
          <w:sz w:val="20"/>
        </w:rPr>
        <w:t>даты заключения Договора</w:t>
      </w:r>
      <w:r w:rsidR="00531C6A" w:rsidRPr="00531C6A">
        <w:rPr>
          <w:rFonts w:ascii="Tahoma" w:hAnsi="Tahoma" w:cs="Tahoma"/>
          <w:b/>
          <w:color w:val="FF0000"/>
          <w:sz w:val="20"/>
        </w:rPr>
        <w:t xml:space="preserve"> </w:t>
      </w:r>
      <w:r w:rsidR="00531C6A" w:rsidRPr="00526E69">
        <w:rPr>
          <w:rFonts w:ascii="Tahoma" w:hAnsi="Tahoma" w:cs="Tahoma"/>
          <w:b/>
          <w:color w:val="FF0000"/>
          <w:sz w:val="20"/>
        </w:rPr>
        <w:t>]</w:t>
      </w:r>
      <w:r w:rsidR="00531C6A">
        <w:rPr>
          <w:rFonts w:ascii="Tahoma" w:hAnsi="Tahoma" w:cs="Tahoma"/>
          <w:b/>
          <w:color w:val="FF0000"/>
          <w:sz w:val="20"/>
        </w:rPr>
        <w:t>/</w:t>
      </w:r>
      <w:r w:rsidR="00531C6A" w:rsidRPr="00531C6A">
        <w:rPr>
          <w:rFonts w:ascii="Tahoma" w:hAnsi="Tahoma" w:cs="Tahoma"/>
          <w:b/>
          <w:color w:val="FF0000"/>
          <w:sz w:val="20"/>
          <w:u w:color="FF0000"/>
        </w:rPr>
        <w:t xml:space="preserve"> </w:t>
      </w:r>
      <w:r w:rsidR="00531C6A" w:rsidRPr="00526E69">
        <w:rPr>
          <w:rFonts w:ascii="Tahoma" w:hAnsi="Tahoma" w:cs="Tahoma"/>
          <w:b/>
          <w:color w:val="FF0000"/>
          <w:sz w:val="20"/>
          <w:u w:color="FF0000"/>
        </w:rPr>
        <w:t>[</w:t>
      </w:r>
      <w:r w:rsidR="00531C6A" w:rsidRPr="00DD7155">
        <w:rPr>
          <w:rFonts w:ascii="Tahoma" w:hAnsi="Tahoma" w:cs="Tahoma"/>
          <w:sz w:val="20"/>
        </w:rPr>
        <w:t>•</w:t>
      </w:r>
      <w:r w:rsidR="00531C6A" w:rsidRPr="00526E69">
        <w:rPr>
          <w:rFonts w:ascii="Tahoma" w:hAnsi="Tahoma" w:cs="Tahoma"/>
          <w:b/>
          <w:color w:val="FF0000"/>
          <w:sz w:val="20"/>
        </w:rPr>
        <w:t>]</w:t>
      </w:r>
      <w:r w:rsidR="00CC67DF" w:rsidRPr="00DD7155">
        <w:rPr>
          <w:rFonts w:ascii="Tahoma" w:hAnsi="Tahoma" w:cs="Tahoma"/>
          <w:color w:val="00B0F0"/>
          <w:sz w:val="20"/>
        </w:rPr>
        <w:t>.</w:t>
      </w:r>
    </w:p>
    <w:p w14:paraId="721ADDB7" w14:textId="26C34250" w:rsidR="00CC67DF" w:rsidRPr="00DD7155" w:rsidRDefault="00531C6A" w:rsidP="00531C6A">
      <w:pPr>
        <w:pStyle w:val="afff1"/>
        <w:tabs>
          <w:tab w:val="left" w:pos="284"/>
        </w:tabs>
        <w:spacing w:before="120" w:after="240"/>
        <w:ind w:left="142"/>
        <w:rPr>
          <w:rFonts w:ascii="Tahoma" w:hAnsi="Tahoma" w:cs="Tahoma"/>
          <w:color w:val="00B0F0"/>
          <w:sz w:val="20"/>
        </w:rPr>
      </w:pPr>
      <w:r w:rsidRPr="00DD7155">
        <w:rPr>
          <w:rFonts w:ascii="Tahoma" w:hAnsi="Tahoma" w:cs="Tahoma"/>
          <w:color w:val="00B0F0"/>
          <w:sz w:val="20"/>
        </w:rPr>
        <w:t>С даты передачи Строительной площадки Заказчиком к Подрядчику переходят риски случайной гибели или случайного повреждения имущества Заказчика и/или третьих лиц (включая объекты недвижимости), находящегося на Строительной площадке.</w:t>
      </w:r>
      <w:r w:rsidR="00526E69" w:rsidRPr="00526E69">
        <w:rPr>
          <w:rFonts w:ascii="Tahoma" w:hAnsi="Tahoma" w:cs="Tahoma"/>
          <w:b/>
          <w:color w:val="FF0000"/>
          <w:sz w:val="20"/>
        </w:rPr>
        <w:t>]</w:t>
      </w:r>
      <w:r w:rsidR="00CC67DF" w:rsidRPr="00DD7155">
        <w:rPr>
          <w:rFonts w:ascii="Tahoma" w:hAnsi="Tahoma" w:cs="Tahoma"/>
          <w:color w:val="00B0F0"/>
          <w:sz w:val="20"/>
        </w:rPr>
        <w:t xml:space="preserve"> </w:t>
      </w:r>
      <w:bookmarkEnd w:id="148"/>
    </w:p>
    <w:p w14:paraId="0BB8B563" w14:textId="7BCD97A6" w:rsidR="00CC67DF" w:rsidRPr="00DD7155" w:rsidRDefault="00526E69" w:rsidP="00531C6A">
      <w:pPr>
        <w:pStyle w:val="afff1"/>
        <w:numPr>
          <w:ilvl w:val="2"/>
          <w:numId w:val="13"/>
        </w:numPr>
        <w:tabs>
          <w:tab w:val="left" w:pos="284"/>
        </w:tabs>
        <w:spacing w:before="120" w:after="240"/>
        <w:rPr>
          <w:rFonts w:ascii="Tahoma" w:hAnsi="Tahoma" w:cs="Tahoma"/>
          <w:color w:val="7030A0"/>
          <w:sz w:val="20"/>
        </w:rPr>
      </w:pPr>
      <w:r w:rsidRPr="00526E69">
        <w:rPr>
          <w:rFonts w:ascii="Tahoma" w:hAnsi="Tahoma" w:cs="Tahoma"/>
          <w:b/>
          <w:color w:val="FF0000"/>
          <w:sz w:val="20"/>
          <w:u w:color="FF0000"/>
        </w:rPr>
        <w:t>[</w:t>
      </w:r>
      <w:r w:rsidR="00CC67DF" w:rsidRPr="00DD7155">
        <w:rPr>
          <w:rFonts w:ascii="Tahoma" w:hAnsi="Tahoma" w:cs="Tahoma"/>
          <w:color w:val="7030A0"/>
          <w:sz w:val="20"/>
        </w:rPr>
        <w:t>Заказчик предостав</w:t>
      </w:r>
      <w:r w:rsidR="00A506BB" w:rsidRPr="00DD7155">
        <w:rPr>
          <w:rFonts w:ascii="Tahoma" w:hAnsi="Tahoma" w:cs="Tahoma"/>
          <w:color w:val="7030A0"/>
          <w:sz w:val="20"/>
        </w:rPr>
        <w:t>ляет</w:t>
      </w:r>
      <w:r w:rsidR="00CC67DF" w:rsidRPr="00DD7155">
        <w:rPr>
          <w:rFonts w:ascii="Tahoma" w:hAnsi="Tahoma" w:cs="Tahoma"/>
          <w:color w:val="7030A0"/>
          <w:sz w:val="20"/>
        </w:rPr>
        <w:t xml:space="preserve"> Подрядчику доступ к </w:t>
      </w:r>
      <w:r w:rsidR="00CC67DF" w:rsidRPr="00DD7155">
        <w:rPr>
          <w:rFonts w:ascii="Tahoma" w:hAnsi="Tahoma"/>
          <w:color w:val="7030A0"/>
          <w:sz w:val="20"/>
        </w:rPr>
        <w:t>Объекту</w:t>
      </w:r>
      <w:r w:rsidR="00CC67DF" w:rsidRPr="00DD7155">
        <w:rPr>
          <w:rFonts w:ascii="Tahoma" w:hAnsi="Tahoma" w:cs="Tahoma"/>
          <w:color w:val="7030A0"/>
          <w:sz w:val="20"/>
        </w:rPr>
        <w:t xml:space="preserve"> на период выполнения Работ согласно Акту–допуска (по форме Приложения) не позднее </w:t>
      </w:r>
      <w:r w:rsidR="00531C6A">
        <w:rPr>
          <w:rFonts w:ascii="Tahoma" w:hAnsi="Tahoma" w:cs="Tahoma"/>
          <w:color w:val="7030A0"/>
          <w:sz w:val="20"/>
        </w:rPr>
        <w:t>10</w:t>
      </w:r>
      <w:r w:rsidR="00CC67DF" w:rsidRPr="00DD7155">
        <w:rPr>
          <w:rFonts w:ascii="Tahoma" w:hAnsi="Tahoma" w:cs="Tahoma"/>
          <w:color w:val="7030A0"/>
          <w:sz w:val="20"/>
        </w:rPr>
        <w:t xml:space="preserve"> р.д. с </w:t>
      </w:r>
      <w:r w:rsidR="00531C6A" w:rsidRPr="00531C6A">
        <w:rPr>
          <w:rFonts w:ascii="Tahoma" w:hAnsi="Tahoma" w:cs="Tahoma"/>
          <w:color w:val="7030A0"/>
          <w:sz w:val="20"/>
        </w:rPr>
        <w:t>[ даты заключения Договора  ]/ [•]</w:t>
      </w:r>
      <w:r w:rsidR="00CC67DF" w:rsidRPr="00DD7155">
        <w:rPr>
          <w:rFonts w:ascii="Tahoma" w:hAnsi="Tahoma" w:cs="Tahoma"/>
          <w:color w:val="7030A0"/>
          <w:sz w:val="20"/>
        </w:rPr>
        <w:t xml:space="preserve">. </w:t>
      </w:r>
    </w:p>
    <w:p w14:paraId="48134CD7" w14:textId="6F1FEDDE" w:rsidR="00CC67DF" w:rsidRPr="00DD7155" w:rsidRDefault="00CC67DF" w:rsidP="002F68A6">
      <w:pPr>
        <w:pStyle w:val="1112"/>
        <w:tabs>
          <w:tab w:val="left" w:pos="284"/>
          <w:tab w:val="left" w:pos="924"/>
        </w:tabs>
        <w:spacing w:before="120" w:after="240"/>
        <w:ind w:left="142"/>
        <w:rPr>
          <w:rFonts w:ascii="Tahoma" w:hAnsi="Tahoma" w:cs="Tahoma"/>
          <w:color w:val="7030A0"/>
          <w:sz w:val="20"/>
        </w:rPr>
      </w:pPr>
      <w:r w:rsidRPr="00DD7155">
        <w:rPr>
          <w:rFonts w:ascii="Tahoma" w:hAnsi="Tahoma" w:cs="Tahoma"/>
          <w:color w:val="7030A0"/>
          <w:sz w:val="20"/>
        </w:rPr>
        <w:t xml:space="preserve">В связи с необходимостью выполнения работ в условиях действующего производства, Заказчик </w:t>
      </w:r>
      <w:r w:rsidR="00A506BB" w:rsidRPr="00DD7155">
        <w:rPr>
          <w:rFonts w:ascii="Tahoma" w:hAnsi="Tahoma" w:cs="Tahoma"/>
          <w:color w:val="7030A0"/>
          <w:sz w:val="20"/>
        </w:rPr>
        <w:t xml:space="preserve">обеспечивает Подрядчику возможность выполнения работ на </w:t>
      </w:r>
      <w:r w:rsidR="00A506BB" w:rsidRPr="00DD7155">
        <w:rPr>
          <w:rFonts w:ascii="Tahoma" w:hAnsi="Tahoma"/>
          <w:color w:val="7030A0"/>
          <w:sz w:val="20"/>
        </w:rPr>
        <w:t>Объекте</w:t>
      </w:r>
      <w:r w:rsidR="00A506BB" w:rsidRPr="00DD7155">
        <w:rPr>
          <w:rFonts w:ascii="Tahoma" w:hAnsi="Tahoma" w:cs="Tahoma"/>
          <w:color w:val="7030A0"/>
          <w:sz w:val="20"/>
        </w:rPr>
        <w:t xml:space="preserve"> путем </w:t>
      </w:r>
      <w:r w:rsidRPr="00DD7155">
        <w:rPr>
          <w:rFonts w:ascii="Tahoma" w:hAnsi="Tahoma" w:cs="Tahoma"/>
          <w:color w:val="7030A0"/>
          <w:sz w:val="20"/>
        </w:rPr>
        <w:t xml:space="preserve">выдачи Акта-допуска в соответствии с </w:t>
      </w:r>
      <w:r w:rsidR="00656112">
        <w:rPr>
          <w:rFonts w:ascii="Tahoma" w:hAnsi="Tahoma" w:cs="Tahoma"/>
          <w:color w:val="7030A0"/>
          <w:sz w:val="20"/>
        </w:rPr>
        <w:t xml:space="preserve">Требованиями, </w:t>
      </w:r>
      <w:r w:rsidRPr="00DD7155">
        <w:rPr>
          <w:rFonts w:ascii="Tahoma" w:hAnsi="Tahoma" w:cs="Tahoma"/>
          <w:color w:val="7030A0"/>
          <w:sz w:val="20"/>
        </w:rPr>
        <w:t>Приказом Минтруда России от 11.12.2020 N 883н "Об утверждении Правил по охране труда при строительстве, реконструкции и ремонте", либо Приказом Минтруда России № 833н от 27 ноября 2020 г. Об утверждении Правил по охране труда при размещении, монтаже, техническом обслуживании и ремонте технологического оборудования, приказом Ростехнадзора РФ от 13.11.2020 № 440 «Об утверждении Федеральных норм и правил в области промышленной безопасности «Обеспечение промышленной безопасности при организации работ на опасных производственных объектах горно-металлургической промышленности».</w:t>
      </w:r>
      <w:r w:rsidR="00526E69" w:rsidRPr="00526E69">
        <w:rPr>
          <w:rFonts w:ascii="Tahoma" w:hAnsi="Tahoma" w:cs="Tahoma"/>
          <w:b/>
          <w:color w:val="FF0000"/>
          <w:sz w:val="20"/>
        </w:rPr>
        <w:t>]</w:t>
      </w:r>
    </w:p>
    <w:p w14:paraId="27779E96" w14:textId="47CBD88B" w:rsidR="00CC67DF" w:rsidRPr="00DD7155" w:rsidRDefault="00CC67DF" w:rsidP="006F7DF1">
      <w:pPr>
        <w:pStyle w:val="afff1"/>
        <w:numPr>
          <w:ilvl w:val="2"/>
          <w:numId w:val="13"/>
        </w:numPr>
        <w:tabs>
          <w:tab w:val="left" w:pos="284"/>
        </w:tabs>
        <w:spacing w:before="120" w:after="240"/>
        <w:ind w:left="142" w:hanging="1135"/>
        <w:rPr>
          <w:rFonts w:ascii="Tahoma" w:hAnsi="Tahoma" w:cs="Tahoma"/>
          <w:color w:val="00B0F0"/>
          <w:sz w:val="20"/>
        </w:rPr>
      </w:pPr>
    </w:p>
    <w:p w14:paraId="250E792D" w14:textId="79447EB7" w:rsidR="00531C6A"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на период выполнения Работ </w:t>
      </w:r>
    </w:p>
    <w:p w14:paraId="330BA919" w14:textId="519262B5" w:rsidR="00CC67DF" w:rsidRPr="00DD7155" w:rsidRDefault="00531C6A" w:rsidP="00F16DDB">
      <w:pPr>
        <w:pStyle w:val="afff1"/>
        <w:tabs>
          <w:tab w:val="left" w:pos="284"/>
        </w:tabs>
        <w:spacing w:before="120" w:after="240"/>
        <w:ind w:left="142"/>
        <w:rPr>
          <w:rFonts w:ascii="Tahoma" w:hAnsi="Tahoma" w:cs="Tahoma"/>
          <w:sz w:val="20"/>
        </w:rPr>
      </w:pPr>
      <w:r>
        <w:rPr>
          <w:rFonts w:ascii="Tahoma" w:hAnsi="Tahoma" w:cs="Tahoma"/>
          <w:sz w:val="20"/>
        </w:rPr>
        <w:t xml:space="preserve">- </w:t>
      </w:r>
      <w:r w:rsidRPr="00DD7155">
        <w:rPr>
          <w:rFonts w:ascii="Tahoma" w:hAnsi="Tahoma" w:cs="Tahoma"/>
          <w:sz w:val="20"/>
        </w:rPr>
        <w:t xml:space="preserve">организует </w:t>
      </w:r>
      <w:r w:rsidR="00CC67DF" w:rsidRPr="00DD7155">
        <w:rPr>
          <w:rFonts w:ascii="Tahoma" w:hAnsi="Tahoma" w:cs="Tahoma"/>
          <w:sz w:val="20"/>
        </w:rPr>
        <w:t xml:space="preserve">временное освещение </w:t>
      </w:r>
      <w:r w:rsidR="00526E69" w:rsidRPr="00526E69">
        <w:rPr>
          <w:rFonts w:ascii="Tahoma" w:hAnsi="Tahoma" w:cs="Tahoma"/>
          <w:b/>
          <w:color w:val="FF0000"/>
          <w:sz w:val="20"/>
          <w:u w:color="FF0000"/>
        </w:rPr>
        <w:t>[</w:t>
      </w:r>
      <w:r w:rsidR="00CC67DF" w:rsidRPr="00DD7155">
        <w:rPr>
          <w:rFonts w:ascii="Tahoma" w:hAnsi="Tahoma" w:cs="Tahoma"/>
          <w:color w:val="00B0F0"/>
          <w:sz w:val="20"/>
        </w:rPr>
        <w:t>Строительной площадки</w:t>
      </w:r>
      <w:r w:rsidR="00526E69" w:rsidRPr="00526E69">
        <w:rPr>
          <w:rFonts w:ascii="Tahoma" w:hAnsi="Tahoma" w:cs="Tahoma"/>
          <w:b/>
          <w:color w:val="FF0000"/>
          <w:sz w:val="20"/>
        </w:rPr>
        <w:t>]</w:t>
      </w:r>
      <w:r w:rsidR="00CC67DF" w:rsidRPr="00DD7155">
        <w:rPr>
          <w:rFonts w:ascii="Tahoma" w:hAnsi="Tahoma" w:cs="Tahoma"/>
          <w:sz w:val="20"/>
        </w:rPr>
        <w:t>/</w:t>
      </w:r>
      <w:r w:rsidR="00526E69" w:rsidRPr="00526E69">
        <w:rPr>
          <w:rFonts w:ascii="Tahoma" w:hAnsi="Tahoma" w:cs="Tahoma"/>
          <w:b/>
          <w:color w:val="FF0000"/>
          <w:sz w:val="20"/>
          <w:u w:color="FF0000"/>
        </w:rPr>
        <w:t>[</w:t>
      </w:r>
      <w:r w:rsidR="004A2F78" w:rsidRPr="00DD7155">
        <w:rPr>
          <w:rFonts w:ascii="Tahoma" w:hAnsi="Tahoma" w:cs="Tahoma"/>
          <w:sz w:val="20"/>
        </w:rPr>
        <w:t>/</w:t>
      </w:r>
      <w:r w:rsidR="00CC67DF" w:rsidRPr="00DD7155">
        <w:rPr>
          <w:rFonts w:ascii="Tahoma" w:hAnsi="Tahoma"/>
          <w:color w:val="7030A0"/>
          <w:sz w:val="20"/>
        </w:rPr>
        <w:t>Объекта</w:t>
      </w:r>
      <w:r w:rsidR="00526E69" w:rsidRPr="00526E69">
        <w:rPr>
          <w:rFonts w:ascii="Tahoma" w:hAnsi="Tahoma" w:cs="Tahoma"/>
          <w:b/>
          <w:color w:val="FF0000"/>
          <w:sz w:val="20"/>
        </w:rPr>
        <w:t>]</w:t>
      </w:r>
      <w:r w:rsidR="00CC67DF" w:rsidRPr="00DD7155">
        <w:rPr>
          <w:rFonts w:ascii="Tahoma" w:hAnsi="Tahoma" w:cs="Tahoma"/>
          <w:sz w:val="20"/>
        </w:rPr>
        <w:t xml:space="preserve"> и мест выполнения Работ при необходимости их выполнения в темное время суток или недостаточности естественного освещения на </w:t>
      </w:r>
      <w:r w:rsidR="00526E69" w:rsidRPr="00526E69">
        <w:rPr>
          <w:rFonts w:ascii="Tahoma" w:hAnsi="Tahoma" w:cs="Tahoma"/>
          <w:b/>
          <w:color w:val="FF0000"/>
          <w:sz w:val="20"/>
          <w:u w:color="FF0000"/>
        </w:rPr>
        <w:t>[</w:t>
      </w:r>
      <w:r w:rsidR="004A2F78" w:rsidRPr="00DD7155">
        <w:rPr>
          <w:rFonts w:ascii="Tahoma" w:hAnsi="Tahoma" w:cs="Tahoma"/>
          <w:color w:val="00B0F0"/>
          <w:sz w:val="20"/>
        </w:rPr>
        <w:t>Строительной площадки</w:t>
      </w:r>
      <w:r w:rsidR="00526E69" w:rsidRPr="00526E69">
        <w:rPr>
          <w:rFonts w:ascii="Tahoma" w:hAnsi="Tahoma" w:cs="Tahoma"/>
          <w:b/>
          <w:color w:val="FF0000"/>
          <w:sz w:val="20"/>
        </w:rPr>
        <w:t>]</w:t>
      </w:r>
      <w:r w:rsidR="004A2F78" w:rsidRPr="00DD7155">
        <w:rPr>
          <w:rFonts w:ascii="Tahoma" w:hAnsi="Tahoma" w:cs="Tahoma"/>
          <w:sz w:val="20"/>
        </w:rPr>
        <w:t>/</w:t>
      </w:r>
      <w:r w:rsidR="00526E69" w:rsidRPr="00526E69">
        <w:rPr>
          <w:rFonts w:ascii="Tahoma" w:hAnsi="Tahoma" w:cs="Tahoma"/>
          <w:b/>
          <w:color w:val="FF0000"/>
          <w:sz w:val="20"/>
          <w:u w:color="FF0000"/>
        </w:rPr>
        <w:t>[</w:t>
      </w:r>
      <w:r w:rsidR="004A2F78" w:rsidRPr="00DD7155">
        <w:rPr>
          <w:rFonts w:ascii="Tahoma" w:hAnsi="Tahoma" w:cs="Tahoma"/>
          <w:sz w:val="20"/>
        </w:rPr>
        <w:t>/</w:t>
      </w:r>
      <w:r w:rsidR="004A2F78" w:rsidRPr="00DD7155">
        <w:rPr>
          <w:rFonts w:ascii="Tahoma" w:hAnsi="Tahoma"/>
          <w:color w:val="7030A0"/>
          <w:sz w:val="20"/>
        </w:rPr>
        <w:t>Объекта</w:t>
      </w:r>
      <w:r w:rsidR="00526E69" w:rsidRPr="00526E69">
        <w:rPr>
          <w:rFonts w:ascii="Tahoma" w:hAnsi="Tahoma" w:cs="Tahoma"/>
          <w:b/>
          <w:color w:val="FF0000"/>
          <w:sz w:val="20"/>
        </w:rPr>
        <w:t>]</w:t>
      </w:r>
      <w:r w:rsidR="00CC67DF" w:rsidRPr="00DD7155">
        <w:rPr>
          <w:rFonts w:ascii="Tahoma" w:hAnsi="Tahoma" w:cs="Tahoma"/>
          <w:sz w:val="20"/>
        </w:rPr>
        <w:t>.</w:t>
      </w:r>
      <w:bookmarkEnd w:id="147"/>
    </w:p>
    <w:p w14:paraId="6162FE4B" w14:textId="53BE35FB" w:rsidR="00CC67DF" w:rsidRPr="00DD7155" w:rsidRDefault="00531C6A" w:rsidP="00F16DDB">
      <w:pPr>
        <w:pStyle w:val="afff1"/>
        <w:tabs>
          <w:tab w:val="left" w:pos="284"/>
        </w:tabs>
        <w:spacing w:before="120" w:after="240"/>
        <w:ind w:left="142"/>
        <w:rPr>
          <w:rFonts w:ascii="Tahoma" w:hAnsi="Tahoma" w:cs="Tahoma"/>
          <w:sz w:val="20"/>
        </w:rPr>
      </w:pPr>
      <w:bookmarkStart w:id="149" w:name="_Toc528580020"/>
      <w:r>
        <w:rPr>
          <w:rFonts w:ascii="Tahoma" w:hAnsi="Tahoma" w:cs="Tahoma"/>
          <w:sz w:val="20"/>
        </w:rPr>
        <w:t xml:space="preserve">- </w:t>
      </w:r>
      <w:r w:rsidR="00CC67DF" w:rsidRPr="00DD7155">
        <w:rPr>
          <w:rFonts w:ascii="Tahoma" w:hAnsi="Tahoma" w:cs="Tahoma"/>
          <w:sz w:val="20"/>
        </w:rPr>
        <w:t>обеспечи</w:t>
      </w:r>
      <w:r w:rsidR="00A506BB" w:rsidRPr="00DD7155">
        <w:rPr>
          <w:rFonts w:ascii="Tahoma" w:hAnsi="Tahoma" w:cs="Tahoma"/>
          <w:sz w:val="20"/>
        </w:rPr>
        <w:t>вает</w:t>
      </w:r>
      <w:r w:rsidR="00CC67DF" w:rsidRPr="00DD7155">
        <w:rPr>
          <w:rFonts w:ascii="Tahoma" w:hAnsi="Tahoma" w:cs="Tahoma"/>
          <w:sz w:val="20"/>
        </w:rPr>
        <w:t xml:space="preserve"> необходимый температурный режим в зоне производства специальных работ в соответствии с утвержденным регламентом их выполнения, сушки, отверждения, набора прочности и т.д.</w:t>
      </w:r>
      <w:bookmarkEnd w:id="149"/>
    </w:p>
    <w:p w14:paraId="2DC277C3" w14:textId="4329AFA1" w:rsidR="00CC67DF" w:rsidRPr="00DD7155" w:rsidRDefault="00526E69" w:rsidP="00F16DDB">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531C6A">
        <w:rPr>
          <w:rFonts w:ascii="Tahoma" w:hAnsi="Tahoma" w:cs="Tahoma"/>
          <w:sz w:val="20"/>
        </w:rPr>
        <w:t>-</w:t>
      </w:r>
      <w:r w:rsidR="00531C6A" w:rsidRPr="00DD7155">
        <w:rPr>
          <w:rFonts w:ascii="Tahoma" w:hAnsi="Tahoma" w:cs="Tahoma"/>
          <w:sz w:val="20"/>
        </w:rPr>
        <w:t xml:space="preserve"> </w:t>
      </w:r>
      <w:r w:rsidR="00CC67DF" w:rsidRPr="00DD7155">
        <w:rPr>
          <w:rFonts w:ascii="Tahoma" w:hAnsi="Tahoma" w:cs="Tahoma"/>
          <w:sz w:val="20"/>
        </w:rPr>
        <w:t>в счет стоимости Работ согласов</w:t>
      </w:r>
      <w:r w:rsidR="00A506BB" w:rsidRPr="00DD7155">
        <w:rPr>
          <w:rFonts w:ascii="Tahoma" w:hAnsi="Tahoma" w:cs="Tahoma"/>
          <w:sz w:val="20"/>
        </w:rPr>
        <w:t>ывает</w:t>
      </w:r>
      <w:r w:rsidR="00CC67DF" w:rsidRPr="00DD7155">
        <w:rPr>
          <w:rFonts w:ascii="Tahoma" w:hAnsi="Tahoma" w:cs="Tahoma"/>
          <w:sz w:val="20"/>
        </w:rPr>
        <w:t xml:space="preserve"> с Заказчиком (состав и техническое решение), устан</w:t>
      </w:r>
      <w:r w:rsidR="00A506BB" w:rsidRPr="00DD7155">
        <w:rPr>
          <w:rFonts w:ascii="Tahoma" w:hAnsi="Tahoma" w:cs="Tahoma"/>
          <w:sz w:val="20"/>
        </w:rPr>
        <w:t>авливает</w:t>
      </w:r>
      <w:r w:rsidR="00CC67DF" w:rsidRPr="00DD7155">
        <w:rPr>
          <w:rFonts w:ascii="Tahoma" w:hAnsi="Tahoma" w:cs="Tahoma"/>
          <w:sz w:val="20"/>
        </w:rPr>
        <w:t xml:space="preserve"> и обеспечи</w:t>
      </w:r>
      <w:r w:rsidR="00A506BB" w:rsidRPr="00DD7155">
        <w:rPr>
          <w:rFonts w:ascii="Tahoma" w:hAnsi="Tahoma" w:cs="Tahoma"/>
          <w:sz w:val="20"/>
        </w:rPr>
        <w:t>вает</w:t>
      </w:r>
      <w:r w:rsidR="00CC67DF" w:rsidRPr="00DD7155">
        <w:rPr>
          <w:rFonts w:ascii="Tahoma" w:hAnsi="Tahoma" w:cs="Tahoma"/>
          <w:sz w:val="20"/>
        </w:rPr>
        <w:t xml:space="preserve"> доступ Заказ</w:t>
      </w:r>
      <w:r w:rsidR="00B9422F">
        <w:rPr>
          <w:rFonts w:ascii="Tahoma" w:hAnsi="Tahoma" w:cs="Tahoma"/>
          <w:sz w:val="20"/>
        </w:rPr>
        <w:t>ч</w:t>
      </w:r>
      <w:r w:rsidR="00CC67DF" w:rsidRPr="00DD7155">
        <w:rPr>
          <w:rFonts w:ascii="Tahoma" w:hAnsi="Tahoma" w:cs="Tahoma"/>
          <w:sz w:val="20"/>
        </w:rPr>
        <w:t xml:space="preserve">ика к устройствам системы видеонаблюдения </w:t>
      </w:r>
      <w:r w:rsidRPr="00526E69">
        <w:rPr>
          <w:rFonts w:ascii="Tahoma" w:hAnsi="Tahoma" w:cs="Tahoma"/>
          <w:b/>
          <w:color w:val="FF0000"/>
          <w:sz w:val="20"/>
          <w:u w:color="FF0000"/>
        </w:rPr>
        <w:t>[</w:t>
      </w:r>
      <w:r w:rsidR="00CC67DF" w:rsidRPr="00DD7155">
        <w:rPr>
          <w:rFonts w:ascii="Tahoma" w:hAnsi="Tahoma" w:cs="Tahoma"/>
          <w:sz w:val="20"/>
        </w:rPr>
        <w:t>на</w:t>
      </w:r>
      <w:r w:rsidRPr="00526E69">
        <w:rPr>
          <w:rFonts w:ascii="Tahoma" w:hAnsi="Tahoma" w:cs="Tahoma"/>
          <w:b/>
          <w:color w:val="FF0000"/>
          <w:sz w:val="20"/>
        </w:rPr>
        <w:t>]</w:t>
      </w:r>
      <w:r w:rsidR="00CC67DF" w:rsidRPr="00DD7155">
        <w:rPr>
          <w:rFonts w:ascii="Tahoma" w:hAnsi="Tahoma" w:cs="Tahoma"/>
          <w:sz w:val="20"/>
        </w:rPr>
        <w:t>/</w:t>
      </w:r>
      <w:r w:rsidRPr="00526E69">
        <w:rPr>
          <w:rFonts w:ascii="Tahoma" w:hAnsi="Tahoma" w:cs="Tahoma"/>
          <w:b/>
          <w:color w:val="FF0000"/>
          <w:sz w:val="20"/>
          <w:u w:color="FF0000"/>
        </w:rPr>
        <w:t>[</w:t>
      </w:r>
      <w:r w:rsidR="00CC67DF" w:rsidRPr="00DD7155">
        <w:rPr>
          <w:rFonts w:ascii="Tahoma" w:hAnsi="Tahoma" w:cs="Tahoma"/>
          <w:sz w:val="20"/>
        </w:rPr>
        <w:t>за</w:t>
      </w:r>
      <w:r w:rsidRPr="00526E69">
        <w:rPr>
          <w:rFonts w:ascii="Tahoma" w:hAnsi="Tahoma" w:cs="Tahoma"/>
          <w:b/>
          <w:color w:val="FF0000"/>
          <w:sz w:val="20"/>
        </w:rPr>
        <w:t>]</w:t>
      </w:r>
      <w:r w:rsidR="00CC67DF" w:rsidRPr="00DD7155">
        <w:rPr>
          <w:rFonts w:ascii="Tahoma" w:hAnsi="Tahoma" w:cs="Tahoma"/>
          <w:sz w:val="20"/>
        </w:rPr>
        <w:t xml:space="preserve"> территории (-ей) </w:t>
      </w:r>
      <w:r w:rsidRPr="00526E69">
        <w:rPr>
          <w:rFonts w:ascii="Tahoma" w:hAnsi="Tahoma" w:cs="Tahoma"/>
          <w:b/>
          <w:color w:val="FF0000"/>
          <w:sz w:val="20"/>
          <w:u w:color="FF0000"/>
        </w:rPr>
        <w:t>[</w:t>
      </w:r>
      <w:r w:rsidR="004A2F78" w:rsidRPr="00DD7155">
        <w:rPr>
          <w:rFonts w:ascii="Tahoma" w:hAnsi="Tahoma" w:cs="Tahoma"/>
          <w:color w:val="00B0F0"/>
          <w:sz w:val="20"/>
        </w:rPr>
        <w:t>Строительной площадки</w:t>
      </w:r>
      <w:r w:rsidRPr="00526E69">
        <w:rPr>
          <w:rFonts w:ascii="Tahoma" w:hAnsi="Tahoma" w:cs="Tahoma"/>
          <w:b/>
          <w:color w:val="FF0000"/>
          <w:sz w:val="20"/>
        </w:rPr>
        <w:t>]</w:t>
      </w:r>
      <w:r w:rsidR="004A2F78" w:rsidRPr="00DD7155">
        <w:rPr>
          <w:rFonts w:ascii="Tahoma" w:hAnsi="Tahoma" w:cs="Tahoma"/>
          <w:sz w:val="20"/>
        </w:rPr>
        <w:t>/</w:t>
      </w:r>
      <w:r w:rsidRPr="00526E69">
        <w:rPr>
          <w:rFonts w:ascii="Tahoma" w:hAnsi="Tahoma" w:cs="Tahoma"/>
          <w:b/>
          <w:color w:val="FF0000"/>
          <w:sz w:val="20"/>
          <w:u w:color="FF0000"/>
        </w:rPr>
        <w:t>[</w:t>
      </w:r>
      <w:r w:rsidR="004A2F78" w:rsidRPr="00DD7155">
        <w:rPr>
          <w:rFonts w:ascii="Tahoma" w:hAnsi="Tahoma" w:cs="Tahoma"/>
          <w:sz w:val="20"/>
        </w:rPr>
        <w:t>/</w:t>
      </w:r>
      <w:r w:rsidR="004A2F78" w:rsidRPr="00DD7155">
        <w:rPr>
          <w:rFonts w:ascii="Tahoma" w:hAnsi="Tahoma"/>
          <w:color w:val="7030A0"/>
          <w:sz w:val="20"/>
        </w:rPr>
        <w:t>Объекта</w:t>
      </w:r>
      <w:r w:rsidRPr="00526E69">
        <w:rPr>
          <w:rFonts w:ascii="Tahoma" w:hAnsi="Tahoma" w:cs="Tahoma"/>
          <w:b/>
          <w:color w:val="FF0000"/>
          <w:sz w:val="20"/>
        </w:rPr>
        <w:t>]</w:t>
      </w:r>
      <w:r w:rsidR="004A2F78" w:rsidRPr="00DD7155">
        <w:rPr>
          <w:rFonts w:ascii="Tahoma" w:hAnsi="Tahoma" w:cs="Tahoma"/>
          <w:color w:val="7030A0"/>
          <w:sz w:val="20"/>
        </w:rPr>
        <w:t xml:space="preserve"> </w:t>
      </w:r>
      <w:r w:rsidR="00CC67DF" w:rsidRPr="00DD7155">
        <w:rPr>
          <w:rFonts w:ascii="Tahoma" w:hAnsi="Tahoma" w:cs="Tahoma"/>
          <w:sz w:val="20"/>
        </w:rPr>
        <w:t>для удаленного контроля за ходом ведения Работ в течение 5 р.д. с даты заключения Договора.</w:t>
      </w:r>
      <w:r w:rsidRPr="00526E69">
        <w:rPr>
          <w:rFonts w:ascii="Tahoma" w:hAnsi="Tahoma" w:cs="Tahoma"/>
          <w:b/>
          <w:color w:val="FF0000"/>
          <w:sz w:val="20"/>
        </w:rPr>
        <w:t>]</w:t>
      </w:r>
    </w:p>
    <w:p w14:paraId="187938A0" w14:textId="6BCFBC44" w:rsidR="00CC67DF" w:rsidRPr="00DD7155" w:rsidRDefault="00531C6A" w:rsidP="00F16DDB">
      <w:pPr>
        <w:pStyle w:val="afff1"/>
        <w:tabs>
          <w:tab w:val="left" w:pos="284"/>
        </w:tabs>
        <w:spacing w:before="120" w:after="240"/>
        <w:ind w:left="142"/>
        <w:rPr>
          <w:rFonts w:ascii="Tahoma" w:hAnsi="Tahoma" w:cs="Tahoma"/>
          <w:sz w:val="20"/>
        </w:rPr>
      </w:pPr>
      <w:r>
        <w:rPr>
          <w:rFonts w:ascii="Tahoma" w:hAnsi="Tahoma" w:cs="Tahoma"/>
          <w:sz w:val="20"/>
        </w:rPr>
        <w:t xml:space="preserve"> - </w:t>
      </w:r>
      <w:r w:rsidR="00CC67DF" w:rsidRPr="00DD7155">
        <w:rPr>
          <w:rFonts w:ascii="Tahoma" w:hAnsi="Tahoma" w:cs="Tahoma"/>
          <w:sz w:val="20"/>
        </w:rPr>
        <w:t>обеспечи</w:t>
      </w:r>
      <w:r w:rsidR="00A506BB" w:rsidRPr="00DD7155">
        <w:rPr>
          <w:rFonts w:ascii="Tahoma" w:hAnsi="Tahoma" w:cs="Tahoma"/>
          <w:sz w:val="20"/>
        </w:rPr>
        <w:t>вает</w:t>
      </w:r>
      <w:r w:rsidR="00CC67DF" w:rsidRPr="00DD7155">
        <w:rPr>
          <w:rFonts w:ascii="Tahoma" w:hAnsi="Tahoma" w:cs="Tahoma"/>
          <w:sz w:val="20"/>
        </w:rPr>
        <w:t xml:space="preserve"> беспрепятственный доступ представителей Заказчика на </w:t>
      </w:r>
      <w:r w:rsidR="00526E69" w:rsidRPr="00526E69">
        <w:rPr>
          <w:rFonts w:ascii="Tahoma" w:hAnsi="Tahoma" w:cs="Tahoma"/>
          <w:b/>
          <w:color w:val="FF0000"/>
          <w:sz w:val="20"/>
          <w:u w:color="FF0000"/>
        </w:rPr>
        <w:t>[</w:t>
      </w:r>
      <w:r w:rsidR="004A2F78" w:rsidRPr="00DD7155">
        <w:rPr>
          <w:rFonts w:ascii="Tahoma" w:hAnsi="Tahoma" w:cs="Tahoma"/>
          <w:color w:val="00B0F0"/>
          <w:sz w:val="20"/>
        </w:rPr>
        <w:t>Строительн</w:t>
      </w:r>
      <w:r>
        <w:rPr>
          <w:rFonts w:ascii="Tahoma" w:hAnsi="Tahoma" w:cs="Tahoma"/>
          <w:color w:val="00B0F0"/>
          <w:sz w:val="20"/>
        </w:rPr>
        <w:t>ую</w:t>
      </w:r>
      <w:r w:rsidR="004A2F78" w:rsidRPr="00DD7155">
        <w:rPr>
          <w:rFonts w:ascii="Tahoma" w:hAnsi="Tahoma" w:cs="Tahoma"/>
          <w:color w:val="00B0F0"/>
          <w:sz w:val="20"/>
        </w:rPr>
        <w:t xml:space="preserve"> площадк</w:t>
      </w:r>
      <w:r>
        <w:rPr>
          <w:rFonts w:ascii="Tahoma" w:hAnsi="Tahoma" w:cs="Tahoma"/>
          <w:color w:val="00B0F0"/>
          <w:sz w:val="20"/>
        </w:rPr>
        <w:t>у</w:t>
      </w:r>
      <w:r w:rsidR="00526E69" w:rsidRPr="00526E69">
        <w:rPr>
          <w:rFonts w:ascii="Tahoma" w:hAnsi="Tahoma" w:cs="Tahoma"/>
          <w:b/>
          <w:color w:val="FF0000"/>
          <w:sz w:val="20"/>
        </w:rPr>
        <w:t>]</w:t>
      </w:r>
      <w:r w:rsidR="004A2F78" w:rsidRPr="00DD7155">
        <w:rPr>
          <w:rFonts w:ascii="Tahoma" w:hAnsi="Tahoma" w:cs="Tahoma"/>
          <w:sz w:val="20"/>
        </w:rPr>
        <w:t>/</w:t>
      </w:r>
      <w:r w:rsidR="00526E69" w:rsidRPr="00526E69">
        <w:rPr>
          <w:rFonts w:ascii="Tahoma" w:hAnsi="Tahoma" w:cs="Tahoma"/>
          <w:b/>
          <w:color w:val="FF0000"/>
          <w:sz w:val="20"/>
          <w:u w:color="FF0000"/>
        </w:rPr>
        <w:t>[</w:t>
      </w:r>
      <w:r w:rsidR="004A2F78" w:rsidRPr="00DD7155">
        <w:rPr>
          <w:rFonts w:ascii="Tahoma" w:hAnsi="Tahoma" w:cs="Tahoma"/>
          <w:sz w:val="20"/>
        </w:rPr>
        <w:t>/</w:t>
      </w:r>
      <w:r w:rsidR="004A2F78" w:rsidRPr="00DD7155">
        <w:rPr>
          <w:rFonts w:ascii="Tahoma" w:hAnsi="Tahoma"/>
          <w:color w:val="7030A0"/>
          <w:sz w:val="20"/>
        </w:rPr>
        <w:t>Объект</w:t>
      </w:r>
      <w:r w:rsidR="00526E69" w:rsidRPr="00526E69">
        <w:rPr>
          <w:rFonts w:ascii="Tahoma" w:hAnsi="Tahoma" w:cs="Tahoma"/>
          <w:b/>
          <w:color w:val="FF0000"/>
          <w:sz w:val="20"/>
        </w:rPr>
        <w:t>]</w:t>
      </w:r>
      <w:r w:rsidR="004A2F78" w:rsidRPr="00DD7155">
        <w:rPr>
          <w:rFonts w:ascii="Tahoma" w:hAnsi="Tahoma" w:cs="Tahoma"/>
          <w:color w:val="7030A0"/>
          <w:sz w:val="20"/>
        </w:rPr>
        <w:t xml:space="preserve"> </w:t>
      </w:r>
      <w:r w:rsidR="00CC67DF" w:rsidRPr="00DD7155">
        <w:rPr>
          <w:rFonts w:ascii="Tahoma" w:hAnsi="Tahoma" w:cs="Tahoma"/>
          <w:sz w:val="20"/>
        </w:rPr>
        <w:t>для проверки хода и качества исполнения Договора.</w:t>
      </w:r>
    </w:p>
    <w:p w14:paraId="6AF3C536" w14:textId="79F267BE" w:rsidR="00CC67DF" w:rsidRPr="00DD7155" w:rsidRDefault="00531C6A" w:rsidP="00625528">
      <w:pPr>
        <w:pStyle w:val="afff1"/>
        <w:numPr>
          <w:ilvl w:val="1"/>
          <w:numId w:val="13"/>
        </w:numPr>
        <w:tabs>
          <w:tab w:val="left" w:pos="284"/>
        </w:tabs>
        <w:spacing w:before="120" w:after="240"/>
        <w:ind w:left="142" w:hanging="1135"/>
        <w:rPr>
          <w:rFonts w:ascii="Tahoma" w:hAnsi="Tahoma" w:cs="Tahoma"/>
          <w:b/>
          <w:sz w:val="20"/>
        </w:rPr>
      </w:pPr>
      <w:r w:rsidRPr="00526E69">
        <w:rPr>
          <w:rFonts w:ascii="Tahoma" w:hAnsi="Tahoma" w:cs="Tahoma"/>
          <w:b/>
          <w:color w:val="FF0000"/>
          <w:sz w:val="20"/>
          <w:u w:color="FF0000"/>
        </w:rPr>
        <w:t>[</w:t>
      </w:r>
      <w:r w:rsidR="002654BF" w:rsidRPr="00DD7155">
        <w:rPr>
          <w:rFonts w:ascii="Tahoma" w:hAnsi="Tahoma" w:cs="Tahoma"/>
          <w:b/>
          <w:sz w:val="20"/>
        </w:rPr>
        <w:t>ГЕОДЕЗИЧЕСКАЯ ОСНОВА</w:t>
      </w:r>
      <w:r w:rsidRPr="00526E69">
        <w:rPr>
          <w:rFonts w:ascii="Tahoma" w:hAnsi="Tahoma" w:cs="Tahoma"/>
          <w:b/>
          <w:color w:val="FF0000"/>
          <w:sz w:val="20"/>
        </w:rPr>
        <w:t>]</w:t>
      </w:r>
    </w:p>
    <w:p w14:paraId="24E1A706" w14:textId="4EB7ECDC" w:rsidR="00CC67DF" w:rsidRPr="00DD7155" w:rsidRDefault="00526E69" w:rsidP="006F7DF1">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CC67DF" w:rsidRPr="00DD7155">
        <w:rPr>
          <w:rFonts w:ascii="Tahoma" w:hAnsi="Tahoma" w:cs="Tahoma"/>
          <w:sz w:val="20"/>
        </w:rPr>
        <w:t xml:space="preserve">Подрядчик </w:t>
      </w:r>
      <w:r w:rsidR="004A2F78" w:rsidRPr="00DD7155">
        <w:rPr>
          <w:rFonts w:ascii="Tahoma" w:hAnsi="Tahoma" w:cs="Tahoma"/>
          <w:sz w:val="20"/>
        </w:rPr>
        <w:t>направляет</w:t>
      </w:r>
      <w:r w:rsidR="00CC67DF" w:rsidRPr="00DD7155">
        <w:rPr>
          <w:rFonts w:ascii="Tahoma" w:hAnsi="Tahoma" w:cs="Tahoma"/>
          <w:sz w:val="20"/>
        </w:rPr>
        <w:t xml:space="preserve"> Заказчику заявку на предоставление Подрядчику геодезической основы для строительства в виде сети закрепленных знаками геодезических пунктов, определяющих положение сооружений на местности и обеспечивающих выполнение дальнейших построений и измерений в ходе осуществления выполнения работ</w:t>
      </w:r>
      <w:r w:rsidR="004A2F78" w:rsidRPr="00DD7155">
        <w:rPr>
          <w:rFonts w:ascii="Tahoma" w:hAnsi="Tahoma" w:cs="Tahoma"/>
          <w:sz w:val="20"/>
        </w:rPr>
        <w:t xml:space="preserve">, не позднее </w:t>
      </w:r>
      <w:r w:rsidRPr="00526E69">
        <w:rPr>
          <w:rFonts w:ascii="Tahoma" w:hAnsi="Tahoma" w:cs="Tahoma"/>
          <w:b/>
          <w:color w:val="FF0000"/>
          <w:sz w:val="20"/>
          <w:u w:color="FF0000"/>
        </w:rPr>
        <w:t>[</w:t>
      </w:r>
      <w:r w:rsidR="004A2F78" w:rsidRPr="00DD7155">
        <w:rPr>
          <w:rFonts w:ascii="Tahoma" w:hAnsi="Tahoma" w:cs="Tahoma"/>
          <w:sz w:val="20"/>
        </w:rPr>
        <w:t>•</w:t>
      </w:r>
      <w:r w:rsidRPr="00526E69">
        <w:rPr>
          <w:rFonts w:ascii="Tahoma" w:hAnsi="Tahoma" w:cs="Tahoma"/>
          <w:b/>
          <w:color w:val="FF0000"/>
          <w:sz w:val="20"/>
        </w:rPr>
        <w:t>]</w:t>
      </w:r>
      <w:r w:rsidR="004A2F78" w:rsidRPr="00DD7155">
        <w:rPr>
          <w:rFonts w:ascii="Tahoma" w:hAnsi="Tahoma" w:cs="Tahoma"/>
          <w:sz w:val="20"/>
        </w:rPr>
        <w:t xml:space="preserve"> к.д. до даты </w:t>
      </w:r>
      <w:r w:rsidRPr="00526E69">
        <w:rPr>
          <w:rFonts w:ascii="Tahoma" w:hAnsi="Tahoma" w:cs="Tahoma"/>
          <w:b/>
          <w:color w:val="FF0000"/>
          <w:sz w:val="20"/>
          <w:u w:color="FF0000"/>
        </w:rPr>
        <w:t>[</w:t>
      </w:r>
      <w:r w:rsidR="004A2F78" w:rsidRPr="00DD7155">
        <w:rPr>
          <w:rFonts w:ascii="Tahoma" w:hAnsi="Tahoma" w:cs="Tahoma"/>
          <w:sz w:val="20"/>
        </w:rPr>
        <w:t>•</w:t>
      </w:r>
      <w:r w:rsidRPr="00526E69">
        <w:rPr>
          <w:rFonts w:ascii="Tahoma" w:hAnsi="Tahoma" w:cs="Tahoma"/>
          <w:b/>
          <w:color w:val="FF0000"/>
          <w:sz w:val="20"/>
        </w:rPr>
        <w:t>]</w:t>
      </w:r>
      <w:r w:rsidR="004A2F78" w:rsidRPr="00DD7155">
        <w:rPr>
          <w:rFonts w:ascii="Tahoma" w:hAnsi="Tahoma" w:cs="Tahoma"/>
          <w:sz w:val="20"/>
        </w:rPr>
        <w:t xml:space="preserve"> (</w:t>
      </w:r>
      <w:r w:rsidR="004A2F78" w:rsidRPr="00DD7155">
        <w:rPr>
          <w:rFonts w:ascii="Tahoma" w:hAnsi="Tahoma" w:cs="Tahoma"/>
          <w:i/>
          <w:sz w:val="20"/>
        </w:rPr>
        <w:t>указать событие, например, начала строительно-монтажных работ</w:t>
      </w:r>
      <w:r w:rsidR="004A2F78" w:rsidRPr="00DD7155">
        <w:rPr>
          <w:rFonts w:ascii="Tahoma" w:hAnsi="Tahoma" w:cs="Tahoma"/>
          <w:sz w:val="20"/>
        </w:rPr>
        <w:t>)</w:t>
      </w:r>
      <w:r w:rsidR="00CC67DF" w:rsidRPr="00DD7155">
        <w:rPr>
          <w:rFonts w:ascii="Tahoma" w:hAnsi="Tahoma" w:cs="Tahoma"/>
          <w:sz w:val="20"/>
        </w:rPr>
        <w:t>.</w:t>
      </w:r>
      <w:r w:rsidRPr="00526E69">
        <w:rPr>
          <w:rFonts w:ascii="Tahoma" w:hAnsi="Tahoma" w:cs="Tahoma"/>
          <w:b/>
          <w:color w:val="FF0000"/>
          <w:sz w:val="20"/>
        </w:rPr>
        <w:t>]</w:t>
      </w:r>
      <w:bookmarkStart w:id="150" w:name="_Toc528580067"/>
      <w:r w:rsidR="00CC67DF" w:rsidRPr="00DD7155">
        <w:rPr>
          <w:rFonts w:ascii="Tahoma" w:hAnsi="Tahoma" w:cs="Tahoma"/>
          <w:sz w:val="20"/>
        </w:rPr>
        <w:t xml:space="preserve"> </w:t>
      </w:r>
    </w:p>
    <w:p w14:paraId="7FD15523" w14:textId="1B76750A"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w:t>
      </w:r>
      <w:r w:rsidR="0005090A" w:rsidRPr="00DD7155">
        <w:rPr>
          <w:rFonts w:ascii="Tahoma" w:hAnsi="Tahoma" w:cs="Tahoma"/>
          <w:sz w:val="20"/>
        </w:rPr>
        <w:t>предоставляет</w:t>
      </w:r>
      <w:r w:rsidRPr="00DD7155">
        <w:rPr>
          <w:rFonts w:ascii="Tahoma" w:hAnsi="Tahoma" w:cs="Tahoma"/>
          <w:sz w:val="20"/>
        </w:rPr>
        <w:t xml:space="preserve"> Подрядчику геодезическую основу для строительства в виде сети закрепленных знаками геодезических пунктов, а также выполнить разбивку основных осей возводимого здания (сооружения) с закреплением ее на местности, по акту приема-передачи с указанием координат и привязки закрепленных точек, отметки реперов</w:t>
      </w:r>
      <w:r w:rsidR="0005090A" w:rsidRPr="00DD7155">
        <w:rPr>
          <w:rFonts w:ascii="Tahoma" w:hAnsi="Tahoma" w:cs="Tahoma"/>
          <w:sz w:val="20"/>
        </w:rPr>
        <w:t xml:space="preserve"> в течение </w:t>
      </w:r>
      <w:r w:rsidR="00526E69" w:rsidRPr="00526E69">
        <w:rPr>
          <w:rFonts w:ascii="Tahoma" w:hAnsi="Tahoma" w:cs="Tahoma"/>
          <w:b/>
          <w:color w:val="FF0000"/>
          <w:sz w:val="20"/>
          <w:u w:color="FF0000"/>
        </w:rPr>
        <w:t>[</w:t>
      </w:r>
      <w:r w:rsidR="0005090A" w:rsidRPr="00DD7155">
        <w:rPr>
          <w:rFonts w:ascii="Tahoma" w:hAnsi="Tahoma" w:cs="Tahoma"/>
          <w:sz w:val="20"/>
        </w:rPr>
        <w:t>•</w:t>
      </w:r>
      <w:r w:rsidR="00526E69" w:rsidRPr="00526E69">
        <w:rPr>
          <w:rFonts w:ascii="Tahoma" w:hAnsi="Tahoma" w:cs="Tahoma"/>
          <w:b/>
          <w:color w:val="FF0000"/>
          <w:sz w:val="20"/>
        </w:rPr>
        <w:t>]</w:t>
      </w:r>
      <w:r w:rsidR="0005090A" w:rsidRPr="00DD7155">
        <w:rPr>
          <w:rFonts w:ascii="Tahoma" w:hAnsi="Tahoma" w:cs="Tahoma"/>
          <w:sz w:val="20"/>
        </w:rPr>
        <w:t xml:space="preserve"> до даты </w:t>
      </w:r>
      <w:r w:rsidR="00526E69" w:rsidRPr="00526E69">
        <w:rPr>
          <w:rFonts w:ascii="Tahoma" w:hAnsi="Tahoma" w:cs="Tahoma"/>
          <w:b/>
          <w:color w:val="FF0000"/>
          <w:sz w:val="20"/>
          <w:u w:color="FF0000"/>
        </w:rPr>
        <w:t>[</w:t>
      </w:r>
      <w:r w:rsidR="0005090A" w:rsidRPr="00DD7155">
        <w:rPr>
          <w:rFonts w:ascii="Tahoma" w:hAnsi="Tahoma" w:cs="Tahoma"/>
          <w:sz w:val="20"/>
        </w:rPr>
        <w:t>•</w:t>
      </w:r>
      <w:r w:rsidR="00526E69" w:rsidRPr="00526E69">
        <w:rPr>
          <w:rFonts w:ascii="Tahoma" w:hAnsi="Tahoma" w:cs="Tahoma"/>
          <w:b/>
          <w:color w:val="FF0000"/>
          <w:sz w:val="20"/>
        </w:rPr>
        <w:t>]</w:t>
      </w:r>
      <w:r w:rsidR="0005090A" w:rsidRPr="00DD7155">
        <w:rPr>
          <w:rFonts w:ascii="Tahoma" w:hAnsi="Tahoma" w:cs="Tahoma"/>
          <w:sz w:val="20"/>
        </w:rPr>
        <w:t xml:space="preserve"> (</w:t>
      </w:r>
      <w:r w:rsidR="0005090A" w:rsidRPr="00DD7155">
        <w:rPr>
          <w:rFonts w:ascii="Tahoma" w:hAnsi="Tahoma" w:cs="Tahoma"/>
          <w:i/>
          <w:sz w:val="20"/>
        </w:rPr>
        <w:t>указать событие, например, начала строительно-монтажных работ</w:t>
      </w:r>
      <w:r w:rsidR="0005090A" w:rsidRPr="00DD7155">
        <w:rPr>
          <w:rFonts w:ascii="Tahoma" w:hAnsi="Tahoma" w:cs="Tahoma"/>
          <w:sz w:val="20"/>
        </w:rPr>
        <w:t>)</w:t>
      </w:r>
      <w:r w:rsidRPr="00DD7155">
        <w:rPr>
          <w:rFonts w:ascii="Tahoma" w:hAnsi="Tahoma" w:cs="Tahoma"/>
          <w:sz w:val="20"/>
        </w:rPr>
        <w:t>.</w:t>
      </w:r>
      <w:bookmarkEnd w:id="150"/>
    </w:p>
    <w:p w14:paraId="1CBC1641" w14:textId="46A39B19"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обеспечи</w:t>
      </w:r>
      <w:r w:rsidR="00A506BB" w:rsidRPr="00DD7155">
        <w:rPr>
          <w:rFonts w:ascii="Tahoma" w:hAnsi="Tahoma" w:cs="Tahoma"/>
          <w:sz w:val="20"/>
        </w:rPr>
        <w:t>вает</w:t>
      </w:r>
      <w:r w:rsidRPr="00DD7155">
        <w:rPr>
          <w:rFonts w:ascii="Tahoma" w:hAnsi="Tahoma" w:cs="Tahoma"/>
          <w:sz w:val="20"/>
        </w:rPr>
        <w:t xml:space="preserve"> сохранность геодезической основы, включая, но не ограничиваясь указанным, первичных точек, реперов, линий и уровней, правильность положения уровней, размеров и соосности до сдачи–приемки результатов Работ.</w:t>
      </w:r>
    </w:p>
    <w:p w14:paraId="76AE7CDF" w14:textId="5E07F19F"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51" w:name="_Toc528580024"/>
      <w:r w:rsidRPr="00DD7155">
        <w:rPr>
          <w:rFonts w:ascii="Tahoma" w:hAnsi="Tahoma" w:cs="Tahoma"/>
          <w:sz w:val="20"/>
        </w:rPr>
        <w:t>Подрядчик переда</w:t>
      </w:r>
      <w:r w:rsidR="00A506BB" w:rsidRPr="00DD7155">
        <w:rPr>
          <w:rFonts w:ascii="Tahoma" w:hAnsi="Tahoma" w:cs="Tahoma"/>
          <w:sz w:val="20"/>
        </w:rPr>
        <w:t>е</w:t>
      </w:r>
      <w:r w:rsidRPr="00DD7155">
        <w:rPr>
          <w:rFonts w:ascii="Tahoma" w:hAnsi="Tahoma" w:cs="Tahoma"/>
          <w:sz w:val="20"/>
        </w:rPr>
        <w:t xml:space="preserve">т Заказчику </w:t>
      </w:r>
      <w:r w:rsidR="00526E69" w:rsidRPr="00526E69">
        <w:rPr>
          <w:rFonts w:ascii="Tahoma" w:hAnsi="Tahoma" w:cs="Tahoma"/>
          <w:b/>
          <w:color w:val="FF0000"/>
          <w:sz w:val="20"/>
          <w:u w:color="FF0000"/>
        </w:rPr>
        <w:t>[</w:t>
      </w:r>
      <w:r w:rsidRPr="00DD7155">
        <w:rPr>
          <w:rFonts w:ascii="Tahoma" w:hAnsi="Tahoma" w:cs="Tahoma"/>
          <w:sz w:val="20"/>
        </w:rPr>
        <w:t>схемы расположения и каталоги координат и высот геодезических знаков, устанавливаемых при геодезических разбивочных работах в период выполнения Работ и сохраняемых до их завершения,</w:t>
      </w:r>
      <w:r w:rsidR="00526E69" w:rsidRPr="00526E69">
        <w:rPr>
          <w:rFonts w:ascii="Tahoma" w:hAnsi="Tahoma" w:cs="Tahoma"/>
          <w:b/>
          <w:color w:val="FF0000"/>
          <w:sz w:val="20"/>
        </w:rPr>
        <w:t>]</w:t>
      </w:r>
      <w:r w:rsidRPr="00DD7155">
        <w:rPr>
          <w:rFonts w:ascii="Tahoma" w:hAnsi="Tahoma" w:cs="Tahoma"/>
          <w:sz w:val="20"/>
        </w:rPr>
        <w:t>, технические паспорта, инструкции и прочую документацию, касающуюся эксплуатации Объекта</w:t>
      </w:r>
      <w:r w:rsidR="00A506BB" w:rsidRPr="00DD7155">
        <w:rPr>
          <w:rFonts w:ascii="Tahoma" w:hAnsi="Tahoma" w:cs="Tahoma"/>
          <w:sz w:val="20"/>
        </w:rPr>
        <w:t xml:space="preserve">, до начала итоговой приемки </w:t>
      </w:r>
      <w:r w:rsidR="00526E69" w:rsidRPr="00526E69">
        <w:rPr>
          <w:rFonts w:ascii="Tahoma" w:hAnsi="Tahoma" w:cs="Tahoma"/>
          <w:b/>
          <w:color w:val="FF0000"/>
          <w:sz w:val="20"/>
          <w:u w:color="FF0000"/>
        </w:rPr>
        <w:t>[</w:t>
      </w:r>
      <w:r w:rsidR="00A506BB" w:rsidRPr="00DD7155">
        <w:rPr>
          <w:rFonts w:ascii="Tahoma" w:hAnsi="Tahoma" w:cs="Tahoma"/>
          <w:sz w:val="20"/>
        </w:rPr>
        <w:t>соответствующего</w:t>
      </w:r>
      <w:r w:rsidR="00526E69" w:rsidRPr="00526E69">
        <w:rPr>
          <w:rFonts w:ascii="Tahoma" w:hAnsi="Tahoma" w:cs="Tahoma"/>
          <w:b/>
          <w:color w:val="FF0000"/>
          <w:sz w:val="20"/>
        </w:rPr>
        <w:t>]</w:t>
      </w:r>
      <w:r w:rsidR="00A506BB" w:rsidRPr="00DD7155">
        <w:rPr>
          <w:rFonts w:ascii="Tahoma" w:hAnsi="Tahoma" w:cs="Tahoma"/>
          <w:sz w:val="20"/>
          <w:vertAlign w:val="superscript"/>
        </w:rPr>
        <w:footnoteReference w:id="234"/>
      </w:r>
      <w:r w:rsidR="00A506BB" w:rsidRPr="00DD7155">
        <w:rPr>
          <w:rFonts w:ascii="Tahoma" w:hAnsi="Tahoma" w:cs="Tahoma"/>
          <w:sz w:val="20"/>
        </w:rPr>
        <w:t xml:space="preserve"> Объекта</w:t>
      </w:r>
      <w:r w:rsidR="00E07253">
        <w:rPr>
          <w:rFonts w:ascii="Tahoma" w:hAnsi="Tahoma" w:cs="Tahoma"/>
          <w:sz w:val="2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Pr>
          <w:rFonts w:ascii="Tahoma" w:hAnsi="Tahoma" w:cs="Tahoma"/>
          <w:b/>
          <w:color w:val="FF0000"/>
          <w:sz w:val="18"/>
          <w:u w:color="FF0000"/>
        </w:rPr>
        <w:t xml:space="preserve"> </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Pr="00DD7155">
        <w:rPr>
          <w:rFonts w:ascii="Tahoma" w:hAnsi="Tahoma" w:cs="Tahoma"/>
          <w:sz w:val="20"/>
        </w:rPr>
        <w:t>.</w:t>
      </w:r>
      <w:bookmarkEnd w:id="151"/>
      <w:r w:rsidRPr="00DD7155">
        <w:rPr>
          <w:rFonts w:ascii="Tahoma" w:hAnsi="Tahoma" w:cs="Tahoma"/>
          <w:sz w:val="20"/>
        </w:rPr>
        <w:t xml:space="preserve"> </w:t>
      </w:r>
    </w:p>
    <w:p w14:paraId="6492DCF6" w14:textId="4C29131E"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52" w:name="_Ref494879161"/>
      <w:bookmarkStart w:id="153" w:name="_Toc528580031"/>
      <w:r w:rsidRPr="00DD7155">
        <w:rPr>
          <w:rFonts w:ascii="Tahoma" w:hAnsi="Tahoma" w:cs="Tahoma"/>
          <w:b/>
          <w:sz w:val="20"/>
        </w:rPr>
        <w:t xml:space="preserve">ОСВОБОЖДЕНИЕ </w:t>
      </w:r>
      <w:r w:rsidR="00526E69" w:rsidRPr="00526E69">
        <w:rPr>
          <w:rFonts w:ascii="Tahoma" w:hAnsi="Tahoma" w:cs="Tahoma"/>
          <w:b/>
          <w:color w:val="FF0000"/>
          <w:sz w:val="20"/>
          <w:u w:color="FF0000"/>
          <w:lang w:val="en-US"/>
        </w:rPr>
        <w:t>[</w:t>
      </w:r>
      <w:r w:rsidRPr="00DD7155">
        <w:rPr>
          <w:rFonts w:ascii="Tahoma" w:hAnsi="Tahoma" w:cs="Tahoma"/>
          <w:b/>
          <w:color w:val="00B0F0"/>
          <w:sz w:val="20"/>
        </w:rPr>
        <w:t>СТРОИТЕЛЬНОЙ ПЛОЩАДКИ</w:t>
      </w:r>
      <w:r w:rsidR="00526E69" w:rsidRPr="00526E69">
        <w:rPr>
          <w:rFonts w:ascii="Tahoma" w:hAnsi="Tahoma" w:cs="Tahoma"/>
          <w:b/>
          <w:color w:val="FF0000"/>
          <w:sz w:val="20"/>
          <w:lang w:val="en-US"/>
        </w:rPr>
        <w:t>]</w:t>
      </w:r>
      <w:r w:rsidR="00EF62B9" w:rsidRPr="00EF62B9">
        <w:rPr>
          <w:rFonts w:ascii="Tahoma" w:hAnsi="Tahoma" w:cs="Tahoma"/>
          <w:b/>
          <w:sz w:val="20"/>
        </w:rPr>
        <w:t xml:space="preserve"> </w:t>
      </w:r>
      <w:r w:rsidR="00EF62B9" w:rsidRPr="00DD7155">
        <w:rPr>
          <w:rFonts w:ascii="Tahoma" w:hAnsi="Tahoma" w:cs="Tahoma"/>
          <w:b/>
          <w:sz w:val="20"/>
        </w:rPr>
        <w:t>/</w:t>
      </w:r>
      <w:r w:rsidR="00EF62B9" w:rsidRPr="00526E69">
        <w:rPr>
          <w:rFonts w:ascii="Tahoma" w:hAnsi="Tahoma" w:cs="Tahoma"/>
          <w:b/>
          <w:color w:val="FF0000"/>
          <w:sz w:val="20"/>
          <w:u w:color="FF0000"/>
          <w:lang w:val="en-US"/>
        </w:rPr>
        <w:t xml:space="preserve"> </w:t>
      </w:r>
      <w:r w:rsidR="00526E69" w:rsidRPr="00526E69">
        <w:rPr>
          <w:rFonts w:ascii="Tahoma" w:hAnsi="Tahoma" w:cs="Tahoma"/>
          <w:b/>
          <w:color w:val="FF0000"/>
          <w:sz w:val="20"/>
          <w:u w:color="FF0000"/>
          <w:lang w:val="en-US"/>
        </w:rPr>
        <w:t>[</w:t>
      </w:r>
      <w:r w:rsidRPr="00DD7155">
        <w:rPr>
          <w:rFonts w:ascii="Tahoma" w:hAnsi="Tahoma" w:cs="Tahoma"/>
          <w:b/>
          <w:sz w:val="20"/>
        </w:rPr>
        <w:t>/</w:t>
      </w:r>
      <w:r w:rsidRPr="00DD7155">
        <w:rPr>
          <w:rFonts w:ascii="Tahoma" w:hAnsi="Tahoma"/>
          <w:b/>
          <w:color w:val="7030A0"/>
          <w:sz w:val="20"/>
        </w:rPr>
        <w:t>ОБЪЕКТА</w:t>
      </w:r>
      <w:r w:rsidR="00526E69" w:rsidRPr="00526E69">
        <w:rPr>
          <w:rFonts w:ascii="Tahoma" w:hAnsi="Tahoma" w:cs="Tahoma"/>
          <w:b/>
          <w:color w:val="FF0000"/>
          <w:sz w:val="20"/>
          <w:lang w:val="en-US"/>
        </w:rPr>
        <w:t>]</w:t>
      </w:r>
    </w:p>
    <w:p w14:paraId="7133C419" w14:textId="67442839"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w:t>
      </w:r>
    </w:p>
    <w:p w14:paraId="69F6E126" w14:textId="3A4A9282" w:rsidR="00CC67DF" w:rsidRPr="00DD7155" w:rsidRDefault="00CC67DF" w:rsidP="002F68A6">
      <w:pPr>
        <w:pStyle w:val="1112"/>
        <w:tabs>
          <w:tab w:val="left" w:pos="284"/>
          <w:tab w:val="left" w:pos="924"/>
        </w:tabs>
        <w:spacing w:before="120" w:after="240"/>
        <w:ind w:left="142"/>
        <w:rPr>
          <w:rFonts w:ascii="Tahoma" w:hAnsi="Tahoma" w:cs="Tahoma"/>
          <w:color w:val="00B0F0"/>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00B0F0"/>
          <w:sz w:val="20"/>
        </w:rPr>
        <w:t>в</w:t>
      </w:r>
      <w:r w:rsidR="00EE7941" w:rsidRPr="00DD7155">
        <w:rPr>
          <w:rFonts w:ascii="Tahoma" w:hAnsi="Tahoma" w:cs="Tahoma"/>
          <w:color w:val="00B0F0"/>
          <w:sz w:val="20"/>
        </w:rPr>
        <w:t>о</w:t>
      </w:r>
      <w:r w:rsidR="00A506BB" w:rsidRPr="00DD7155">
        <w:rPr>
          <w:rFonts w:ascii="Tahoma" w:hAnsi="Tahoma" w:cs="Tahoma"/>
          <w:color w:val="00B0F0"/>
          <w:sz w:val="20"/>
        </w:rPr>
        <w:t>звращает</w:t>
      </w:r>
      <w:r w:rsidRPr="00DD7155">
        <w:rPr>
          <w:rFonts w:ascii="Tahoma" w:hAnsi="Tahoma" w:cs="Tahoma"/>
          <w:color w:val="00B0F0"/>
          <w:sz w:val="20"/>
        </w:rPr>
        <w:t xml:space="preserve"> Заказчику Строительную площадку</w:t>
      </w:r>
      <w:r w:rsidRPr="00DD7155">
        <w:rPr>
          <w:rFonts w:ascii="Tahoma" w:hAnsi="Tahoma" w:cs="Tahoma"/>
          <w:b/>
          <w:color w:val="00B0F0"/>
          <w:sz w:val="20"/>
        </w:rPr>
        <w:t xml:space="preserve"> </w:t>
      </w:r>
      <w:r w:rsidRPr="00DD7155">
        <w:rPr>
          <w:rFonts w:ascii="Tahoma" w:hAnsi="Tahoma" w:cs="Tahoma"/>
          <w:color w:val="00B0F0"/>
          <w:sz w:val="20"/>
        </w:rPr>
        <w:t>по Акту приема-передачи Строительной площадки,</w:t>
      </w:r>
      <w:r w:rsidR="00526E69" w:rsidRPr="00526E69">
        <w:rPr>
          <w:rFonts w:ascii="Tahoma" w:hAnsi="Tahoma" w:cs="Tahoma"/>
          <w:b/>
          <w:color w:val="FF0000"/>
          <w:sz w:val="20"/>
        </w:rPr>
        <w:t>]</w:t>
      </w:r>
      <w:r w:rsidRPr="00DD7155">
        <w:rPr>
          <w:rFonts w:ascii="Tahoma" w:hAnsi="Tahoma" w:cs="Tahoma"/>
          <w:color w:val="00B0F0"/>
          <w:sz w:val="20"/>
        </w:rPr>
        <w:t xml:space="preserve"> </w:t>
      </w:r>
      <w:r w:rsidR="00531C6A" w:rsidRPr="00DD7155">
        <w:rPr>
          <w:rFonts w:ascii="Tahoma" w:hAnsi="Tahoma" w:cs="Tahoma"/>
          <w:sz w:val="20"/>
        </w:rPr>
        <w:t xml:space="preserve">/ </w:t>
      </w:r>
      <w:r w:rsidR="00531C6A" w:rsidRPr="00526E69">
        <w:rPr>
          <w:rFonts w:ascii="Tahoma" w:hAnsi="Tahoma" w:cs="Tahoma"/>
          <w:b/>
          <w:color w:val="FF0000"/>
          <w:sz w:val="20"/>
          <w:u w:color="FF0000"/>
        </w:rPr>
        <w:t>[</w:t>
      </w:r>
      <w:r w:rsidR="00531C6A" w:rsidRPr="00DD7155">
        <w:rPr>
          <w:rFonts w:ascii="Tahoma" w:hAnsi="Tahoma" w:cs="Tahoma"/>
          <w:sz w:val="20"/>
        </w:rPr>
        <w:t>/</w:t>
      </w:r>
      <w:r w:rsidR="00E25C46">
        <w:rPr>
          <w:rFonts w:ascii="Tahoma" w:hAnsi="Tahoma" w:cs="Tahoma"/>
          <w:sz w:val="20"/>
        </w:rPr>
        <w:t xml:space="preserve"> освобождает </w:t>
      </w:r>
      <w:r w:rsidR="00E25C46">
        <w:rPr>
          <w:rFonts w:ascii="Tahoma" w:hAnsi="Tahoma"/>
          <w:color w:val="7030A0"/>
          <w:sz w:val="20"/>
        </w:rPr>
        <w:t>Объект</w:t>
      </w:r>
      <w:r w:rsidR="00531C6A" w:rsidRPr="00526E69">
        <w:rPr>
          <w:rFonts w:ascii="Tahoma" w:hAnsi="Tahoma" w:cs="Tahoma"/>
          <w:b/>
          <w:color w:val="FF0000"/>
          <w:sz w:val="20"/>
        </w:rPr>
        <w:t>]</w:t>
      </w:r>
    </w:p>
    <w:p w14:paraId="3F286890" w14:textId="38600FE3"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w:t>
      </w:r>
      <w:r w:rsidR="00A506BB" w:rsidRPr="00DD7155">
        <w:rPr>
          <w:rFonts w:ascii="Tahoma" w:hAnsi="Tahoma" w:cs="Tahoma"/>
          <w:sz w:val="20"/>
        </w:rPr>
        <w:t xml:space="preserve"> </w:t>
      </w:r>
      <w:r w:rsidRPr="00DD7155">
        <w:rPr>
          <w:rFonts w:ascii="Tahoma" w:hAnsi="Tahoma" w:cs="Tahoma"/>
          <w:sz w:val="20"/>
        </w:rPr>
        <w:t>выв</w:t>
      </w:r>
      <w:r w:rsidR="00A506BB" w:rsidRPr="00DD7155">
        <w:rPr>
          <w:rFonts w:ascii="Tahoma" w:hAnsi="Tahoma" w:cs="Tahoma"/>
          <w:sz w:val="20"/>
        </w:rPr>
        <w:t>озит</w:t>
      </w:r>
      <w:r w:rsidRPr="00DD7155">
        <w:rPr>
          <w:rFonts w:ascii="Tahoma" w:hAnsi="Tahoma" w:cs="Tahoma"/>
          <w:sz w:val="20"/>
        </w:rPr>
        <w:t xml:space="preserve"> со </w:t>
      </w:r>
      <w:r w:rsidR="00526E69" w:rsidRPr="00526E69">
        <w:rPr>
          <w:rFonts w:ascii="Tahoma" w:hAnsi="Tahoma" w:cs="Tahoma"/>
          <w:b/>
          <w:color w:val="FF0000"/>
          <w:sz w:val="20"/>
          <w:u w:color="FF0000"/>
        </w:rPr>
        <w:t>[</w:t>
      </w:r>
      <w:r w:rsidR="0005090A" w:rsidRPr="00DD7155">
        <w:rPr>
          <w:rFonts w:ascii="Tahoma" w:hAnsi="Tahoma" w:cs="Tahoma"/>
          <w:color w:val="00B0F0"/>
          <w:sz w:val="20"/>
        </w:rPr>
        <w:t>Строительной площадки</w:t>
      </w:r>
      <w:r w:rsidR="00526E69" w:rsidRPr="00526E69">
        <w:rPr>
          <w:rFonts w:ascii="Tahoma" w:hAnsi="Tahoma" w:cs="Tahoma"/>
          <w:b/>
          <w:color w:val="FF0000"/>
          <w:sz w:val="20"/>
        </w:rPr>
        <w:t>]</w:t>
      </w:r>
      <w:r w:rsidR="00A506BB" w:rsidRPr="00DD7155">
        <w:rPr>
          <w:rFonts w:ascii="Tahoma" w:hAnsi="Tahoma" w:cs="Tahoma"/>
          <w:b/>
          <w:color w:val="FF0000"/>
          <w:sz w:val="20"/>
        </w:rPr>
        <w:t xml:space="preserve"> </w:t>
      </w:r>
      <w:r w:rsidR="00A506BB" w:rsidRPr="00DD7155">
        <w:rPr>
          <w:rFonts w:ascii="Tahoma" w:hAnsi="Tahoma" w:cs="Tahoma"/>
          <w:sz w:val="20"/>
        </w:rPr>
        <w:t xml:space="preserve">/ </w:t>
      </w:r>
      <w:r w:rsidR="00526E69" w:rsidRPr="00526E69">
        <w:rPr>
          <w:rFonts w:ascii="Tahoma" w:hAnsi="Tahoma" w:cs="Tahoma"/>
          <w:b/>
          <w:color w:val="FF0000"/>
          <w:sz w:val="20"/>
          <w:u w:color="FF0000"/>
        </w:rPr>
        <w:t>[</w:t>
      </w:r>
      <w:r w:rsidR="0005090A" w:rsidRPr="00DD7155">
        <w:rPr>
          <w:rFonts w:ascii="Tahoma" w:hAnsi="Tahoma" w:cs="Tahoma"/>
          <w:sz w:val="20"/>
        </w:rPr>
        <w:t>/</w:t>
      </w:r>
      <w:r w:rsidR="0005090A" w:rsidRPr="00DD7155">
        <w:rPr>
          <w:rFonts w:ascii="Tahoma" w:hAnsi="Tahoma"/>
          <w:color w:val="7030A0"/>
          <w:sz w:val="20"/>
        </w:rPr>
        <w:t>Объекта</w:t>
      </w:r>
      <w:r w:rsidR="00526E69" w:rsidRPr="00526E69">
        <w:rPr>
          <w:rFonts w:ascii="Tahoma" w:hAnsi="Tahoma" w:cs="Tahoma"/>
          <w:b/>
          <w:color w:val="FF0000"/>
          <w:sz w:val="20"/>
        </w:rPr>
        <w:t>]</w:t>
      </w:r>
      <w:r w:rsidRPr="00DD7155">
        <w:rPr>
          <w:rFonts w:ascii="Tahoma" w:hAnsi="Tahoma" w:cs="Tahoma"/>
          <w:sz w:val="20"/>
        </w:rPr>
        <w:t xml:space="preserve"> все собственное оборудование, машины, механизмы и строительную технику, строительный мусор, бытовые отходы и т.п., </w:t>
      </w:r>
    </w:p>
    <w:p w14:paraId="0C403C86" w14:textId="1715EBFF"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произв</w:t>
      </w:r>
      <w:r w:rsidR="00A506BB" w:rsidRPr="00DD7155">
        <w:rPr>
          <w:rFonts w:ascii="Tahoma" w:hAnsi="Tahoma" w:cs="Tahoma"/>
          <w:sz w:val="20"/>
        </w:rPr>
        <w:t>одит</w:t>
      </w:r>
      <w:r w:rsidRPr="00DD7155">
        <w:rPr>
          <w:rFonts w:ascii="Tahoma" w:hAnsi="Tahoma" w:cs="Tahoma"/>
          <w:sz w:val="20"/>
        </w:rPr>
        <w:t xml:space="preserve"> по согласованию с Заказчиком ликвидацию возведенных им ВЗиС,</w:t>
      </w:r>
    </w:p>
    <w:p w14:paraId="75A58411" w14:textId="7807CF42" w:rsidR="00A506BB" w:rsidRPr="00DD7155" w:rsidRDefault="00A506BB" w:rsidP="00A506BB">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w:t>
      </w:r>
      <w:r w:rsidR="00CC67DF" w:rsidRPr="00DD7155">
        <w:rPr>
          <w:rFonts w:ascii="Tahoma" w:hAnsi="Tahoma" w:cs="Tahoma"/>
          <w:sz w:val="20"/>
        </w:rPr>
        <w:t>демонтир</w:t>
      </w:r>
      <w:r w:rsidRPr="00DD7155">
        <w:rPr>
          <w:rFonts w:ascii="Tahoma" w:hAnsi="Tahoma" w:cs="Tahoma"/>
          <w:sz w:val="20"/>
        </w:rPr>
        <w:t>ует</w:t>
      </w:r>
      <w:r w:rsidR="00CC67DF" w:rsidRPr="00DD7155">
        <w:rPr>
          <w:rFonts w:ascii="Tahoma" w:hAnsi="Tahoma" w:cs="Tahoma"/>
          <w:sz w:val="20"/>
        </w:rPr>
        <w:t xml:space="preserve"> по поручению Заказчика некачественно выполненные Работы за свой счет (при их наличии)</w:t>
      </w:r>
      <w:bookmarkEnd w:id="152"/>
      <w:bookmarkEnd w:id="153"/>
      <w:r w:rsidRPr="00DD7155">
        <w:rPr>
          <w:rFonts w:ascii="Tahoma" w:hAnsi="Tahoma" w:cs="Tahoma"/>
          <w:sz w:val="20"/>
        </w:rPr>
        <w:t xml:space="preserve">, </w:t>
      </w:r>
    </w:p>
    <w:p w14:paraId="0D3348E5" w14:textId="54CF50C9" w:rsidR="00A506BB" w:rsidRPr="00DD7155" w:rsidRDefault="00A506BB" w:rsidP="00A506BB">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оставляет после себя </w:t>
      </w:r>
      <w:r w:rsidR="00526E69" w:rsidRPr="00526E69">
        <w:rPr>
          <w:rFonts w:ascii="Tahoma" w:hAnsi="Tahoma" w:cs="Tahoma"/>
          <w:b/>
          <w:color w:val="FF0000"/>
          <w:sz w:val="20"/>
          <w:u w:color="FF0000"/>
        </w:rPr>
        <w:t>[</w:t>
      </w:r>
      <w:r w:rsidRPr="00DD7155">
        <w:rPr>
          <w:rFonts w:ascii="Tahoma" w:hAnsi="Tahoma" w:cs="Tahoma"/>
          <w:color w:val="00B0F0"/>
          <w:sz w:val="20"/>
        </w:rPr>
        <w:t>Строительную площадку</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Pr="00DD7155">
        <w:rPr>
          <w:rFonts w:ascii="Tahoma" w:hAnsi="Tahoma" w:cs="Tahoma"/>
          <w:sz w:val="20"/>
        </w:rPr>
        <w:t>/</w:t>
      </w:r>
      <w:r w:rsidRPr="00DD7155">
        <w:rPr>
          <w:rFonts w:ascii="Tahoma" w:hAnsi="Tahoma"/>
          <w:color w:val="7030A0"/>
          <w:sz w:val="20"/>
        </w:rPr>
        <w:t>Объект</w:t>
      </w:r>
      <w:r w:rsidR="00526E69" w:rsidRPr="00526E69">
        <w:rPr>
          <w:rFonts w:ascii="Tahoma" w:hAnsi="Tahoma" w:cs="Tahoma"/>
          <w:b/>
          <w:color w:val="FF0000"/>
          <w:sz w:val="20"/>
        </w:rPr>
        <w:t>]</w:t>
      </w:r>
      <w:r w:rsidRPr="00DD7155">
        <w:rPr>
          <w:rFonts w:ascii="Tahoma" w:hAnsi="Tahoma" w:cs="Tahoma"/>
          <w:b/>
          <w:color w:val="FF0000"/>
          <w:sz w:val="20"/>
        </w:rPr>
        <w:t xml:space="preserve"> </w:t>
      </w:r>
      <w:r w:rsidRPr="00DD7155">
        <w:rPr>
          <w:rFonts w:ascii="Tahoma" w:hAnsi="Tahoma" w:cs="Tahoma"/>
          <w:sz w:val="20"/>
        </w:rPr>
        <w:t>в состоянии, соответствующем экологическим требованиям и санитарным нормам</w:t>
      </w:r>
      <w:r w:rsidR="00E25C46">
        <w:rPr>
          <w:rFonts w:ascii="Tahoma" w:hAnsi="Tahoma" w:cs="Tahoma"/>
          <w:sz w:val="20"/>
        </w:rPr>
        <w:t xml:space="preserve"> и иным Требованиям</w:t>
      </w:r>
      <w:r w:rsidRPr="00DD7155">
        <w:rPr>
          <w:rFonts w:ascii="Tahoma" w:hAnsi="Tahoma" w:cs="Tahoma"/>
          <w:sz w:val="20"/>
        </w:rPr>
        <w:t xml:space="preserve">, </w:t>
      </w:r>
    </w:p>
    <w:p w14:paraId="175E9CDA" w14:textId="55C56412" w:rsidR="00CC67DF" w:rsidRPr="00DD7155" w:rsidRDefault="00A506BB"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не позднее 5 к.д. с даты </w:t>
      </w:r>
      <w:r w:rsidR="00E25C46">
        <w:rPr>
          <w:rFonts w:ascii="Tahoma" w:hAnsi="Tahoma" w:cs="Tahoma"/>
          <w:sz w:val="20"/>
        </w:rPr>
        <w:t>приемки результата работ</w:t>
      </w:r>
      <w:r w:rsidRPr="00DD7155">
        <w:rPr>
          <w:rFonts w:ascii="Tahoma" w:hAnsi="Tahoma" w:cs="Tahoma"/>
          <w:b/>
          <w:sz w:val="20"/>
        </w:rPr>
        <w:t xml:space="preserve"> </w:t>
      </w:r>
      <w:r w:rsidRPr="00DD7155">
        <w:rPr>
          <w:rFonts w:ascii="Tahoma" w:hAnsi="Tahoma" w:cs="Tahoma"/>
          <w:sz w:val="20"/>
        </w:rPr>
        <w:t xml:space="preserve">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w:t>
      </w:r>
      <w:r w:rsidR="007B0078"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Pr="00DD7155">
        <w:rPr>
          <w:rFonts w:ascii="Tahoma" w:hAnsi="Tahoma" w:cs="Tahoma"/>
          <w:sz w:val="20"/>
        </w:rPr>
        <w:t>последнему</w:t>
      </w:r>
      <w:r w:rsidR="00526E69" w:rsidRPr="00526E69">
        <w:rPr>
          <w:rFonts w:ascii="Tahoma" w:hAnsi="Tahoma" w:cs="Tahoma"/>
          <w:b/>
          <w:color w:val="FF0000"/>
          <w:sz w:val="20"/>
        </w:rPr>
        <w:t>]</w:t>
      </w:r>
      <w:r w:rsidRPr="00DD7155">
        <w:rPr>
          <w:rFonts w:ascii="Tahoma" w:hAnsi="Tahoma" w:cs="Tahoma"/>
          <w:sz w:val="20"/>
        </w:rPr>
        <w:t xml:space="preserve"> 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2A4EA7" w:rsidRPr="00DD7155" w:rsidDel="002A4EA7">
        <w:rPr>
          <w:rFonts w:ascii="Tahoma" w:hAnsi="Tahoma" w:cs="Tahoma"/>
          <w:b/>
          <w:color w:val="FF0000"/>
          <w:sz w:val="20"/>
          <w:u w:color="FF0000"/>
        </w:rPr>
        <w:t xml:space="preserve"> </w:t>
      </w:r>
      <w:r w:rsidR="00EE7941" w:rsidRPr="00DD7155">
        <w:rPr>
          <w:rFonts w:ascii="Tahoma" w:hAnsi="Tahoma" w:cs="Tahoma"/>
          <w:b/>
          <w:color w:val="FF0000"/>
          <w:sz w:val="20"/>
        </w:rPr>
        <w:t xml:space="preserve">/ </w:t>
      </w:r>
      <w:r w:rsidR="00526E69" w:rsidRPr="00526E69">
        <w:rPr>
          <w:rFonts w:ascii="Tahoma" w:hAnsi="Tahoma" w:cs="Tahoma"/>
          <w:b/>
          <w:color w:val="FF0000"/>
          <w:sz w:val="20"/>
        </w:rPr>
        <w:t>[</w:t>
      </w:r>
      <w:r w:rsidR="00EE7941" w:rsidRPr="00DD7155">
        <w:rPr>
          <w:rFonts w:ascii="Tahoma" w:hAnsi="Tahoma" w:cs="Tahoma"/>
          <w:color w:val="00B050"/>
          <w:sz w:val="20"/>
          <w:highlight w:val="black"/>
        </w:rPr>
        <w:t>соответствующему</w:t>
      </w:r>
      <w:r w:rsidR="00526E69" w:rsidRPr="00526E69">
        <w:rPr>
          <w:rFonts w:ascii="Tahoma" w:hAnsi="Tahoma" w:cs="Tahoma"/>
          <w:b/>
          <w:color w:val="FF0000"/>
          <w:sz w:val="20"/>
        </w:rPr>
        <w:t>]</w:t>
      </w:r>
      <w:r w:rsidR="0015394F"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E7941" w:rsidRPr="00DD7155">
        <w:rPr>
          <w:rFonts w:ascii="Tahoma" w:hAnsi="Tahoma" w:cs="Tahoma"/>
          <w:color w:val="00B050"/>
          <w:sz w:val="20"/>
          <w:highlight w:val="black"/>
        </w:rPr>
        <w:t>последнему</w:t>
      </w:r>
      <w:r w:rsidR="00526E69" w:rsidRPr="00526E69">
        <w:rPr>
          <w:rFonts w:ascii="Tahoma" w:hAnsi="Tahoma" w:cs="Tahoma"/>
          <w:b/>
          <w:color w:val="FF0000"/>
          <w:sz w:val="20"/>
        </w:rPr>
        <w:t>]</w:t>
      </w:r>
      <w:r w:rsidR="00EE7941" w:rsidRPr="00DD7155">
        <w:rPr>
          <w:rFonts w:ascii="Tahoma" w:hAnsi="Tahoma" w:cs="Tahoma"/>
          <w:color w:val="00B050"/>
          <w:sz w:val="20"/>
          <w:highlight w:val="black"/>
        </w:rPr>
        <w:t xml:space="preserve"> Объекту </w:t>
      </w:r>
      <w:r w:rsidR="007F29EA" w:rsidRPr="00DD7155">
        <w:rPr>
          <w:rFonts w:ascii="Tahoma" w:hAnsi="Tahoma" w:cs="Tahoma"/>
          <w:color w:val="00B050"/>
          <w:sz w:val="20"/>
          <w:highlight w:val="black"/>
        </w:rPr>
        <w:t xml:space="preserve">/ </w:t>
      </w:r>
      <w:r w:rsidR="00526E69" w:rsidRPr="00526E69">
        <w:rPr>
          <w:rFonts w:ascii="Tahoma" w:hAnsi="Tahoma" w:cs="Tahoma"/>
          <w:b/>
          <w:color w:val="FF0000"/>
          <w:sz w:val="20"/>
        </w:rPr>
        <w:t>[</w:t>
      </w:r>
      <w:r w:rsidR="002A4EA7" w:rsidRPr="00DD7155">
        <w:rPr>
          <w:rFonts w:ascii="Tahoma" w:hAnsi="Tahoma" w:cs="Tahoma"/>
          <w:color w:val="00B050"/>
          <w:sz w:val="20"/>
          <w:highlight w:val="black"/>
        </w:rPr>
        <w:t xml:space="preserve">Демонтажным </w:t>
      </w:r>
      <w:r w:rsidR="00EE7941" w:rsidRPr="00DD7155">
        <w:rPr>
          <w:rFonts w:ascii="Tahoma" w:hAnsi="Tahoma" w:cs="Tahoma"/>
          <w:color w:val="00B050"/>
          <w:sz w:val="20"/>
          <w:highlight w:val="black"/>
        </w:rPr>
        <w:t>работ</w:t>
      </w:r>
      <w:r w:rsidR="002A4EA7" w:rsidRPr="00DD7155">
        <w:rPr>
          <w:rFonts w:ascii="Tahoma" w:hAnsi="Tahoma" w:cs="Tahoma"/>
          <w:color w:val="00B050"/>
          <w:sz w:val="20"/>
          <w:highlight w:val="black"/>
        </w:rPr>
        <w:t>ам</w:t>
      </w:r>
      <w:r w:rsidR="00526E69" w:rsidRPr="00526E69">
        <w:rPr>
          <w:rFonts w:ascii="Tahoma" w:hAnsi="Tahoma" w:cs="Tahoma"/>
          <w:b/>
          <w:color w:val="FF0000"/>
          <w:sz w:val="20"/>
        </w:rPr>
        <w:t>]</w:t>
      </w:r>
      <w:r w:rsidRPr="00DD7155">
        <w:rPr>
          <w:rFonts w:ascii="Tahoma" w:hAnsi="Tahoma" w:cs="Tahoma"/>
          <w:sz w:val="20"/>
        </w:rPr>
        <w:t xml:space="preserve"> , либо при досрочном прекращении Договора не позднее даты прекращения Договора</w:t>
      </w:r>
      <w:r w:rsidR="00EE7941" w:rsidRPr="00DD7155">
        <w:rPr>
          <w:rFonts w:ascii="Tahoma" w:hAnsi="Tahoma" w:cs="Tahoma"/>
          <w:sz w:val="20"/>
        </w:rPr>
        <w:t>.</w:t>
      </w:r>
    </w:p>
    <w:p w14:paraId="70334B05" w14:textId="3D45682B" w:rsidR="00A506BB"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вправе самостоятельно удалить имущество Подрядчика за пределы </w:t>
      </w:r>
      <w:r w:rsidR="00526E69" w:rsidRPr="00526E69">
        <w:rPr>
          <w:rFonts w:ascii="Tahoma" w:hAnsi="Tahoma" w:cs="Tahoma"/>
          <w:b/>
          <w:color w:val="FF0000"/>
          <w:sz w:val="20"/>
          <w:u w:color="FF0000"/>
        </w:rPr>
        <w:t>[</w:t>
      </w:r>
      <w:r w:rsidR="0005090A" w:rsidRPr="00DD7155">
        <w:rPr>
          <w:rFonts w:ascii="Tahoma" w:hAnsi="Tahoma" w:cs="Tahoma"/>
          <w:color w:val="00B0F0"/>
          <w:sz w:val="20"/>
        </w:rPr>
        <w:t>Строительной площадки</w:t>
      </w:r>
      <w:r w:rsidR="00526E69" w:rsidRPr="00526E69">
        <w:rPr>
          <w:rFonts w:ascii="Tahoma" w:hAnsi="Tahoma" w:cs="Tahoma"/>
          <w:b/>
          <w:color w:val="FF0000"/>
          <w:sz w:val="20"/>
        </w:rPr>
        <w:t>]</w:t>
      </w:r>
      <w:r w:rsidR="0005090A" w:rsidRPr="00DD7155">
        <w:rPr>
          <w:rFonts w:ascii="Tahoma" w:hAnsi="Tahoma" w:cs="Tahoma"/>
          <w:sz w:val="20"/>
        </w:rPr>
        <w:t>/</w:t>
      </w:r>
      <w:r w:rsidR="00526E69" w:rsidRPr="00526E69">
        <w:rPr>
          <w:rFonts w:ascii="Tahoma" w:hAnsi="Tahoma" w:cs="Tahoma"/>
          <w:b/>
          <w:color w:val="FF0000"/>
          <w:sz w:val="20"/>
          <w:u w:color="FF0000"/>
        </w:rPr>
        <w:t>[</w:t>
      </w:r>
      <w:r w:rsidR="0005090A" w:rsidRPr="00DD7155">
        <w:rPr>
          <w:rFonts w:ascii="Tahoma" w:hAnsi="Tahoma" w:cs="Tahoma"/>
          <w:sz w:val="20"/>
        </w:rPr>
        <w:t>/</w:t>
      </w:r>
      <w:r w:rsidR="0005090A" w:rsidRPr="00DD7155">
        <w:rPr>
          <w:rFonts w:ascii="Tahoma" w:hAnsi="Tahoma"/>
          <w:color w:val="7030A0"/>
          <w:sz w:val="20"/>
        </w:rPr>
        <w:t>Объекта</w:t>
      </w:r>
      <w:r w:rsidR="00526E69" w:rsidRPr="00526E69">
        <w:rPr>
          <w:rFonts w:ascii="Tahoma" w:hAnsi="Tahoma" w:cs="Tahoma"/>
          <w:b/>
          <w:color w:val="FF0000"/>
          <w:sz w:val="20"/>
        </w:rPr>
        <w:t>]</w:t>
      </w:r>
      <w:r w:rsidRPr="00DD7155">
        <w:rPr>
          <w:rFonts w:ascii="Tahoma" w:hAnsi="Tahoma" w:cs="Tahoma"/>
          <w:sz w:val="20"/>
        </w:rPr>
        <w:t xml:space="preserve">, если в установленный в Договоре срок Подрядчик не вывезет указанное имущество. </w:t>
      </w:r>
    </w:p>
    <w:p w14:paraId="495E2E2C" w14:textId="77777777" w:rsidR="00A506BB" w:rsidRPr="00DD7155" w:rsidRDefault="00CC67DF" w:rsidP="00A506BB">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В этом случае все риски гибели и </w:t>
      </w:r>
      <w:r w:rsidR="00A506BB" w:rsidRPr="00DD7155">
        <w:rPr>
          <w:rFonts w:ascii="Tahoma" w:hAnsi="Tahoma" w:cs="Tahoma"/>
          <w:sz w:val="20"/>
        </w:rPr>
        <w:t>порчи имущества несет Подрядчик.</w:t>
      </w:r>
    </w:p>
    <w:p w14:paraId="23B40534" w14:textId="242E62E3" w:rsidR="00CC67DF" w:rsidRPr="00DD7155" w:rsidRDefault="00A506BB" w:rsidP="00A506BB">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Подрядчик компенсирует Заказчику расходы на вывоз и хранение имущества Подрядчика </w:t>
      </w:r>
      <w:r w:rsidR="00CC67DF" w:rsidRPr="00DD7155">
        <w:rPr>
          <w:rFonts w:ascii="Tahoma" w:hAnsi="Tahoma" w:cs="Tahoma"/>
          <w:sz w:val="20"/>
        </w:rPr>
        <w:t>в срок не более 5 р.д. с даты получения требования.</w:t>
      </w:r>
    </w:p>
    <w:p w14:paraId="3D338065" w14:textId="77777777" w:rsidR="00A506BB"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В случае нарушения Подрядчиком целостности земель (механического разрушения почвенного покрова) и иной порчи земли на участке, используемом Подрядчиком для проведения Работ, Подрядчик в счет Цены Договора </w:t>
      </w:r>
      <w:r w:rsidR="00A506BB" w:rsidRPr="00DD7155">
        <w:rPr>
          <w:rFonts w:ascii="Tahoma" w:hAnsi="Tahoma" w:cs="Tahoma"/>
          <w:sz w:val="20"/>
        </w:rPr>
        <w:t>приводит</w:t>
      </w:r>
      <w:r w:rsidRPr="00DD7155">
        <w:rPr>
          <w:rFonts w:ascii="Tahoma" w:hAnsi="Tahoma" w:cs="Tahoma"/>
          <w:sz w:val="20"/>
        </w:rPr>
        <w:t xml:space="preserve"> эти земли в соответствие с их целевым назначением, согласно требованиям нормативно-правовой и нормативно-технической документации РФ. </w:t>
      </w:r>
    </w:p>
    <w:p w14:paraId="4C386399" w14:textId="059284C6" w:rsidR="00CC67DF" w:rsidRPr="00DD7155" w:rsidRDefault="00CC67DF" w:rsidP="00A506BB">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Заказчик вправе самостоятельно привести эти земли в соответствие с их целевым назначением, Подрядчик </w:t>
      </w:r>
      <w:r w:rsidR="0005090A" w:rsidRPr="00DD7155">
        <w:rPr>
          <w:rFonts w:ascii="Tahoma" w:hAnsi="Tahoma" w:cs="Tahoma"/>
          <w:sz w:val="20"/>
        </w:rPr>
        <w:t xml:space="preserve">компенсирует расходы Заказчика </w:t>
      </w:r>
      <w:r w:rsidRPr="00DD7155">
        <w:rPr>
          <w:rFonts w:ascii="Tahoma" w:hAnsi="Tahoma" w:cs="Tahoma"/>
          <w:sz w:val="20"/>
        </w:rPr>
        <w:t>в срок не более 5 р.д. с даты получения требования.</w:t>
      </w:r>
    </w:p>
    <w:p w14:paraId="2A51B7E7" w14:textId="0B327435" w:rsidR="00DF0A4B" w:rsidRPr="00DD7155" w:rsidRDefault="00526E69" w:rsidP="006F7DF1">
      <w:pPr>
        <w:pStyle w:val="afff1"/>
        <w:numPr>
          <w:ilvl w:val="2"/>
          <w:numId w:val="13"/>
        </w:numPr>
        <w:tabs>
          <w:tab w:val="left" w:pos="284"/>
        </w:tabs>
        <w:spacing w:before="120" w:after="240"/>
        <w:ind w:left="142" w:hanging="1135"/>
        <w:rPr>
          <w:rFonts w:ascii="Tahoma" w:hAnsi="Tahoma" w:cs="Tahoma"/>
          <w:color w:val="00B050"/>
          <w:sz w:val="20"/>
          <w:highlight w:val="black"/>
        </w:rPr>
      </w:pPr>
      <w:r w:rsidRPr="00526E69">
        <w:rPr>
          <w:rFonts w:ascii="Tahoma" w:hAnsi="Tahoma" w:cs="Tahoma"/>
          <w:b/>
          <w:color w:val="FF0000"/>
          <w:sz w:val="20"/>
          <w:u w:color="FF0000"/>
        </w:rPr>
        <w:t>[</w:t>
      </w:r>
      <w:r w:rsidR="00DF0A4B" w:rsidRPr="00DD7155">
        <w:rPr>
          <w:rFonts w:ascii="Tahoma" w:hAnsi="Tahoma" w:cs="Tahoma"/>
          <w:color w:val="00B050"/>
          <w:sz w:val="20"/>
          <w:highlight w:val="black"/>
        </w:rPr>
        <w:t>Подрядчик в счет Цены Договора до подписания Акта о завершении демонтажных работ</w:t>
      </w:r>
      <w:r w:rsidR="00EE7941" w:rsidRPr="00DD7155">
        <w:rPr>
          <w:rFonts w:ascii="Tahoma" w:hAnsi="Tahoma" w:cs="Tahoma"/>
          <w:color w:val="00B050"/>
          <w:sz w:val="20"/>
          <w:highlight w:val="black"/>
        </w:rPr>
        <w:t xml:space="preserve"> </w:t>
      </w:r>
      <w:r w:rsidR="00706FFA" w:rsidRPr="00DD7155">
        <w:rPr>
          <w:rFonts w:ascii="Tahoma" w:hAnsi="Tahoma" w:cs="Tahoma"/>
          <w:color w:val="00B050"/>
          <w:sz w:val="20"/>
          <w:highlight w:val="black"/>
        </w:rPr>
        <w:t xml:space="preserve">по </w:t>
      </w:r>
      <w:r w:rsidR="004A2328" w:rsidRPr="00526E69">
        <w:rPr>
          <w:rFonts w:ascii="Tahoma" w:hAnsi="Tahoma" w:cs="Tahoma"/>
          <w:b/>
          <w:color w:val="FF0000"/>
          <w:sz w:val="20"/>
          <w:u w:color="FF0000"/>
        </w:rPr>
        <w:t>[</w:t>
      </w:r>
      <w:r w:rsidR="004A2328" w:rsidRPr="00F16DDB">
        <w:rPr>
          <w:rFonts w:ascii="Tahoma" w:hAnsi="Tahoma" w:cs="Tahoma"/>
          <w:color w:val="00B050"/>
          <w:sz w:val="20"/>
          <w:highlight w:val="black"/>
        </w:rPr>
        <w:t>соответствующему</w:t>
      </w:r>
      <w:r w:rsidRPr="00526E69">
        <w:rPr>
          <w:rFonts w:ascii="Tahoma" w:hAnsi="Tahoma" w:cs="Tahoma"/>
          <w:b/>
          <w:color w:val="FF0000"/>
          <w:sz w:val="20"/>
        </w:rPr>
        <w:t>]</w:t>
      </w:r>
      <w:r w:rsidR="00EE7941" w:rsidRPr="00DD7155">
        <w:rPr>
          <w:rFonts w:ascii="Tahoma" w:hAnsi="Tahoma" w:cs="Tahoma"/>
          <w:color w:val="00B050"/>
          <w:sz w:val="20"/>
          <w:highlight w:val="black"/>
        </w:rPr>
        <w:t>/</w:t>
      </w:r>
      <w:r w:rsidR="0015394F" w:rsidRPr="00DD7155">
        <w:rPr>
          <w:rFonts w:ascii="Tahoma" w:hAnsi="Tahoma" w:cs="Tahoma"/>
          <w:b/>
          <w:color w:val="FF0000"/>
          <w:sz w:val="20"/>
          <w:highlight w:val="black"/>
          <w:u w:color="FF0000"/>
        </w:rPr>
        <w:t xml:space="preserve"> </w:t>
      </w:r>
      <w:r w:rsidRPr="00526E69">
        <w:rPr>
          <w:rFonts w:ascii="Tahoma" w:hAnsi="Tahoma" w:cs="Tahoma"/>
          <w:b/>
          <w:color w:val="FF0000"/>
          <w:sz w:val="20"/>
          <w:u w:color="FF0000"/>
        </w:rPr>
        <w:t>[</w:t>
      </w:r>
      <w:r w:rsidR="00EE7941" w:rsidRPr="00DD7155">
        <w:rPr>
          <w:rFonts w:ascii="Tahoma" w:hAnsi="Tahoma" w:cs="Tahoma"/>
          <w:color w:val="00B050"/>
          <w:sz w:val="20"/>
          <w:highlight w:val="black"/>
        </w:rPr>
        <w:t>последнему</w:t>
      </w:r>
      <w:r w:rsidRPr="00526E69">
        <w:rPr>
          <w:rFonts w:ascii="Tahoma" w:hAnsi="Tahoma" w:cs="Tahoma"/>
          <w:b/>
          <w:color w:val="FF0000"/>
          <w:sz w:val="20"/>
        </w:rPr>
        <w:t>]</w:t>
      </w:r>
      <w:r w:rsidR="00EE7941" w:rsidRPr="00DD7155">
        <w:rPr>
          <w:rFonts w:ascii="Tahoma" w:hAnsi="Tahoma" w:cs="Tahoma"/>
          <w:color w:val="00B050"/>
          <w:sz w:val="20"/>
          <w:highlight w:val="black"/>
        </w:rPr>
        <w:t xml:space="preserve"> Объекту</w:t>
      </w:r>
      <w:r w:rsidR="00DF0A4B" w:rsidRPr="00DD7155">
        <w:rPr>
          <w:rFonts w:ascii="Tahoma" w:hAnsi="Tahoma" w:cs="Tahoma"/>
          <w:color w:val="00B050"/>
          <w:sz w:val="20"/>
          <w:highlight w:val="black"/>
        </w:rPr>
        <w:t xml:space="preserve"> демонтажных работ </w:t>
      </w:r>
      <w:r w:rsidR="00A506BB" w:rsidRPr="00DD7155">
        <w:rPr>
          <w:rFonts w:ascii="Tahoma" w:hAnsi="Tahoma" w:cs="Tahoma"/>
          <w:color w:val="00B050"/>
          <w:sz w:val="20"/>
          <w:highlight w:val="black"/>
        </w:rPr>
        <w:t>проводит</w:t>
      </w:r>
      <w:r w:rsidR="00DF0A4B" w:rsidRPr="00DD7155">
        <w:rPr>
          <w:rFonts w:ascii="Tahoma" w:hAnsi="Tahoma" w:cs="Tahoma"/>
          <w:color w:val="00B050"/>
          <w:sz w:val="20"/>
          <w:highlight w:val="black"/>
        </w:rPr>
        <w:t xml:space="preserve"> обследование, подтверждающее прекращение существования объекта недвижимости с привлечением кадастрового инженера, и </w:t>
      </w:r>
      <w:r w:rsidR="00A506BB" w:rsidRPr="00DD7155">
        <w:rPr>
          <w:rFonts w:ascii="Tahoma" w:hAnsi="Tahoma" w:cs="Tahoma"/>
          <w:color w:val="00B050"/>
          <w:sz w:val="20"/>
          <w:highlight w:val="black"/>
        </w:rPr>
        <w:t>оформляет</w:t>
      </w:r>
      <w:r w:rsidR="00DF0A4B" w:rsidRPr="00DD7155">
        <w:rPr>
          <w:rFonts w:ascii="Tahoma" w:hAnsi="Tahoma" w:cs="Tahoma"/>
          <w:color w:val="00B050"/>
          <w:sz w:val="20"/>
          <w:highlight w:val="black"/>
        </w:rPr>
        <w:t xml:space="preserve"> акт обследования в соответствии с условиями Приказа Росреестра от 24.05.2021 № П/0217 «Об установлении формы и состава сведений акта обследования, а также требований к его подготовке».</w:t>
      </w:r>
      <w:r w:rsidRPr="00526E69">
        <w:rPr>
          <w:rFonts w:ascii="Tahoma" w:hAnsi="Tahoma" w:cs="Tahoma"/>
          <w:b/>
          <w:color w:val="FF0000"/>
          <w:sz w:val="20"/>
        </w:rPr>
        <w:t>]</w:t>
      </w:r>
    </w:p>
    <w:p w14:paraId="6A9F1211" w14:textId="7B0AD5AE"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54" w:name="_Toc528580014"/>
      <w:r w:rsidRPr="00DD7155">
        <w:rPr>
          <w:rFonts w:ascii="Tahoma" w:hAnsi="Tahoma" w:cs="Tahoma"/>
          <w:b/>
          <w:sz w:val="20"/>
        </w:rPr>
        <w:t xml:space="preserve">ЭНЕРГОРЕСУРСЫ </w:t>
      </w:r>
    </w:p>
    <w:p w14:paraId="738507C4" w14:textId="29A0CBBA" w:rsidR="00CC67DF" w:rsidRPr="00DD7155" w:rsidRDefault="00526E69" w:rsidP="006F7DF1">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CC67DF" w:rsidRPr="00DD7155">
        <w:rPr>
          <w:rFonts w:ascii="Tahoma" w:hAnsi="Tahoma" w:cs="Tahoma"/>
          <w:sz w:val="20"/>
        </w:rPr>
        <w:t>Заказчик определяет Подрядчику точки подключения к действующим инженерным коммуникациям (источникам энерго</w:t>
      </w:r>
      <w:r w:rsidR="00E049E0" w:rsidRPr="00DD7155">
        <w:rPr>
          <w:rFonts w:ascii="Tahoma" w:hAnsi="Tahoma" w:cs="Tahoma"/>
          <w:sz w:val="20"/>
        </w:rPr>
        <w:t>-</w:t>
      </w:r>
      <w:r w:rsidR="00CC67DF" w:rsidRPr="00DD7155">
        <w:rPr>
          <w:rFonts w:ascii="Tahoma" w:hAnsi="Tahoma" w:cs="Tahoma"/>
          <w:sz w:val="20"/>
        </w:rPr>
        <w:t>, тепло</w:t>
      </w:r>
      <w:r w:rsidR="00E049E0" w:rsidRPr="00DD7155">
        <w:rPr>
          <w:rFonts w:ascii="Tahoma" w:hAnsi="Tahoma" w:cs="Tahoma"/>
          <w:sz w:val="20"/>
        </w:rPr>
        <w:t>-</w:t>
      </w:r>
      <w:r w:rsidR="00CC67DF" w:rsidRPr="00DD7155">
        <w:rPr>
          <w:rFonts w:ascii="Tahoma" w:hAnsi="Tahoma" w:cs="Tahoma"/>
          <w:sz w:val="20"/>
        </w:rPr>
        <w:t>,</w:t>
      </w:r>
      <w:r w:rsidR="00940C86" w:rsidRPr="00DD7155">
        <w:rPr>
          <w:rFonts w:ascii="Tahoma" w:hAnsi="Tahoma" w:cs="Tahoma"/>
          <w:sz w:val="20"/>
        </w:rPr>
        <w:t xml:space="preserve"> </w:t>
      </w:r>
      <w:r w:rsidR="00CC67DF" w:rsidRPr="00DD7155">
        <w:rPr>
          <w:rFonts w:ascii="Tahoma" w:hAnsi="Tahoma" w:cs="Tahoma"/>
          <w:sz w:val="20"/>
        </w:rPr>
        <w:t>водоснабжения, водоотведения)</w:t>
      </w:r>
      <w:r w:rsidR="0013097C" w:rsidRPr="00DD7155">
        <w:rPr>
          <w:rFonts w:ascii="Tahoma" w:hAnsi="Tahoma" w:cs="Tahoma"/>
          <w:sz w:val="20"/>
        </w:rPr>
        <w:t xml:space="preserve"> </w:t>
      </w:r>
      <w:r w:rsidR="00E25C46">
        <w:rPr>
          <w:rFonts w:ascii="Tahoma" w:hAnsi="Tahoma" w:cs="Tahoma"/>
          <w:sz w:val="20"/>
        </w:rPr>
        <w:t>не позднее 10 р.д.</w:t>
      </w:r>
      <w:r w:rsidR="00E25C46" w:rsidRPr="00DD7155">
        <w:rPr>
          <w:rFonts w:ascii="Tahoma" w:hAnsi="Tahoma" w:cs="Tahoma"/>
          <w:sz w:val="20"/>
        </w:rPr>
        <w:t xml:space="preserve"> </w:t>
      </w:r>
      <w:r w:rsidR="0013097C" w:rsidRPr="00DD7155">
        <w:rPr>
          <w:rFonts w:ascii="Tahoma" w:hAnsi="Tahoma" w:cs="Tahoma"/>
          <w:sz w:val="20"/>
        </w:rPr>
        <w:t>с</w:t>
      </w:r>
      <w:r w:rsidR="00E25C46">
        <w:rPr>
          <w:rFonts w:ascii="Tahoma" w:hAnsi="Tahoma" w:cs="Tahoma"/>
          <w:sz w:val="20"/>
        </w:rPr>
        <w:t xml:space="preserve"> даты</w:t>
      </w:r>
      <w:r w:rsidR="0013097C" w:rsidRPr="00DD7155">
        <w:rPr>
          <w:rFonts w:ascii="Tahoma" w:hAnsi="Tahoma" w:cs="Tahoma"/>
          <w:sz w:val="20"/>
        </w:rPr>
        <w:t xml:space="preserve"> </w:t>
      </w:r>
      <w:r w:rsidRPr="00526E69">
        <w:rPr>
          <w:rFonts w:ascii="Tahoma" w:hAnsi="Tahoma" w:cs="Tahoma"/>
          <w:b/>
          <w:color w:val="FF0000"/>
          <w:sz w:val="20"/>
          <w:u w:color="FF0000"/>
        </w:rPr>
        <w:t>[</w:t>
      </w:r>
      <w:r w:rsidR="0013097C" w:rsidRPr="00DD7155">
        <w:rPr>
          <w:rFonts w:ascii="Tahoma" w:hAnsi="Tahoma" w:cs="Tahoma"/>
          <w:color w:val="00B0F0"/>
          <w:sz w:val="20"/>
        </w:rPr>
        <w:t>передачей Подрядчику Строительной площадки</w:t>
      </w:r>
      <w:r w:rsidRPr="00526E69">
        <w:rPr>
          <w:rFonts w:ascii="Tahoma" w:hAnsi="Tahoma" w:cs="Tahoma"/>
          <w:b/>
          <w:color w:val="FF0000"/>
          <w:sz w:val="20"/>
        </w:rPr>
        <w:t>]</w:t>
      </w:r>
      <w:r w:rsidR="0013097C" w:rsidRPr="00DD7155">
        <w:rPr>
          <w:rFonts w:ascii="Tahoma" w:hAnsi="Tahoma" w:cs="Tahoma"/>
          <w:color w:val="00B0F0"/>
          <w:sz w:val="20"/>
        </w:rPr>
        <w:t xml:space="preserve">/ </w:t>
      </w:r>
      <w:r w:rsidRPr="00526E69">
        <w:rPr>
          <w:rFonts w:ascii="Tahoma" w:hAnsi="Tahoma" w:cs="Tahoma"/>
          <w:b/>
          <w:color w:val="FF0000"/>
          <w:sz w:val="20"/>
          <w:u w:color="FF0000"/>
        </w:rPr>
        <w:t>[</w:t>
      </w:r>
      <w:r w:rsidR="0013097C" w:rsidRPr="00DD7155">
        <w:rPr>
          <w:rFonts w:ascii="Tahoma" w:hAnsi="Tahoma" w:cs="Tahoma"/>
          <w:color w:val="7030A0"/>
          <w:sz w:val="20"/>
        </w:rPr>
        <w:t xml:space="preserve">предоставлением доступа к </w:t>
      </w:r>
      <w:r w:rsidR="0013097C" w:rsidRPr="00DD7155">
        <w:rPr>
          <w:rFonts w:ascii="Tahoma" w:hAnsi="Tahoma"/>
          <w:color w:val="7030A0"/>
          <w:sz w:val="20"/>
        </w:rPr>
        <w:t>Объекту</w:t>
      </w:r>
      <w:r w:rsidRPr="00526E69">
        <w:rPr>
          <w:rFonts w:ascii="Tahoma" w:hAnsi="Tahoma" w:cs="Tahoma"/>
          <w:b/>
          <w:color w:val="FF0000"/>
          <w:sz w:val="20"/>
        </w:rPr>
        <w:t>]]</w:t>
      </w:r>
      <w:r w:rsidR="00CC67DF" w:rsidRPr="00DD7155">
        <w:rPr>
          <w:rStyle w:val="ad"/>
          <w:rFonts w:ascii="Tahoma" w:hAnsi="Tahoma" w:cs="Tahoma"/>
          <w:sz w:val="20"/>
        </w:rPr>
        <w:footnoteReference w:id="235"/>
      </w:r>
      <w:r w:rsidR="00CC67DF" w:rsidRPr="00DD7155">
        <w:rPr>
          <w:rFonts w:ascii="Tahoma" w:hAnsi="Tahoma" w:cs="Tahoma"/>
          <w:sz w:val="20"/>
        </w:rPr>
        <w:t>.</w:t>
      </w:r>
    </w:p>
    <w:p w14:paraId="6295136E" w14:textId="31CF7A8C" w:rsidR="00CC67DF" w:rsidRPr="00DD7155" w:rsidRDefault="008E47CC" w:rsidP="002F68A6">
      <w:pPr>
        <w:pStyle w:val="1112"/>
        <w:tabs>
          <w:tab w:val="left" w:pos="284"/>
          <w:tab w:val="left" w:pos="924"/>
        </w:tabs>
        <w:spacing w:before="120" w:after="240"/>
        <w:ind w:left="142"/>
        <w:rPr>
          <w:rFonts w:ascii="Tahoma" w:hAnsi="Tahoma" w:cs="Tahoma"/>
          <w:sz w:val="20"/>
        </w:rPr>
      </w:pPr>
      <w:r w:rsidRPr="00DD7155">
        <w:rPr>
          <w:rFonts w:ascii="Tahoma" w:hAnsi="Tahoma" w:cs="Tahoma"/>
          <w:i/>
          <w:sz w:val="20"/>
        </w:rPr>
        <w:t>ЕСЛИ ОБЕСПЕЧЕНИЕ СТРОИТЕЛЬСТВА ЭНЕРГОРЕСУРСАМИ ОСУЩЕСТВЛЯЕТСЯ ПОДРЯДЧИКОМ В СЧЕТ ЦЕНЫ ДОГОВОРА:</w:t>
      </w:r>
    </w:p>
    <w:p w14:paraId="025B7276" w14:textId="3BB912D4" w:rsidR="00D0605A" w:rsidRPr="00DD7155" w:rsidRDefault="00CC67DF" w:rsidP="002F68A6">
      <w:pPr>
        <w:pStyle w:val="1112"/>
        <w:numPr>
          <w:ilvl w:val="3"/>
          <w:numId w:val="13"/>
        </w:numPr>
        <w:tabs>
          <w:tab w:val="left" w:pos="284"/>
          <w:tab w:val="left" w:pos="924"/>
        </w:tabs>
        <w:spacing w:before="120" w:after="240"/>
        <w:ind w:left="142" w:hanging="1135"/>
        <w:rPr>
          <w:rFonts w:ascii="Tahoma" w:hAnsi="Tahoma" w:cs="Tahoma"/>
          <w:sz w:val="20"/>
        </w:rPr>
      </w:pPr>
      <w:r w:rsidRPr="00DD7155">
        <w:rPr>
          <w:rFonts w:ascii="Tahoma" w:hAnsi="Tahoma" w:cs="Tahoma"/>
          <w:sz w:val="20"/>
        </w:rPr>
        <w:t xml:space="preserve">Подрядчик </w:t>
      </w:r>
      <w:r w:rsidR="00D0605A" w:rsidRPr="00DD7155">
        <w:rPr>
          <w:rFonts w:ascii="Tahoma" w:hAnsi="Tahoma" w:cs="Tahoma"/>
          <w:sz w:val="20"/>
        </w:rPr>
        <w:t xml:space="preserve">заключает договоры на обеспечение строительства энергоресурсами и </w:t>
      </w:r>
      <w:r w:rsidRPr="00DD7155">
        <w:rPr>
          <w:rFonts w:ascii="Tahoma" w:hAnsi="Tahoma" w:cs="Tahoma"/>
          <w:sz w:val="20"/>
        </w:rPr>
        <w:t>выполн</w:t>
      </w:r>
      <w:r w:rsidR="00D0605A" w:rsidRPr="00DD7155">
        <w:rPr>
          <w:rFonts w:ascii="Tahoma" w:hAnsi="Tahoma" w:cs="Tahoma"/>
          <w:sz w:val="20"/>
        </w:rPr>
        <w:t>яет</w:t>
      </w:r>
      <w:r w:rsidRPr="00DD7155">
        <w:rPr>
          <w:rFonts w:ascii="Tahoma" w:hAnsi="Tahoma" w:cs="Tahoma"/>
          <w:sz w:val="20"/>
        </w:rPr>
        <w:t xml:space="preserve"> своими силами и средствами в счет Цены Договора в соответствии с условиями Договора временные подключения к источникам электроснабжения, водоснабжения, канализации, к действующим системам теплоснабжения, подачи сжатого воздуха, пара для обеспечения строительства энергоресурсами</w:t>
      </w:r>
      <w:r w:rsidR="002A3A3A" w:rsidRPr="00DD7155">
        <w:rPr>
          <w:rFonts w:ascii="Tahoma" w:hAnsi="Tahoma" w:cs="Tahoma"/>
          <w:sz w:val="20"/>
        </w:rPr>
        <w:t xml:space="preserve"> (энерго-, тепло-, водоснабжением, водоотведением</w:t>
      </w:r>
      <w:r w:rsidR="00BB3BD3" w:rsidRPr="00DD7155">
        <w:rPr>
          <w:rFonts w:ascii="Tahoma" w:hAnsi="Tahoma" w:cs="Tahoma"/>
          <w:sz w:val="20"/>
        </w:rPr>
        <w:t xml:space="preserve"> и т.п.</w:t>
      </w:r>
      <w:r w:rsidR="002A3A3A" w:rsidRPr="00DD7155">
        <w:rPr>
          <w:rFonts w:ascii="Tahoma" w:hAnsi="Tahoma" w:cs="Tahoma"/>
          <w:sz w:val="20"/>
        </w:rPr>
        <w:t>)</w:t>
      </w:r>
      <w:r w:rsidR="00D0605A" w:rsidRPr="00DD7155">
        <w:rPr>
          <w:rFonts w:ascii="Tahoma" w:hAnsi="Tahoma" w:cs="Tahoma"/>
          <w:sz w:val="20"/>
        </w:rPr>
        <w:t>.</w:t>
      </w:r>
    </w:p>
    <w:bookmarkEnd w:id="154"/>
    <w:p w14:paraId="7EB811B2" w14:textId="0D7518D0" w:rsidR="006F7DF1" w:rsidRPr="00DD7155" w:rsidRDefault="006F7DF1" w:rsidP="002F68A6">
      <w:pPr>
        <w:pStyle w:val="1112"/>
        <w:tabs>
          <w:tab w:val="left" w:pos="284"/>
          <w:tab w:val="left" w:pos="924"/>
        </w:tabs>
        <w:spacing w:before="120" w:after="240"/>
        <w:ind w:left="142"/>
        <w:rPr>
          <w:rFonts w:ascii="Tahoma" w:hAnsi="Tahoma" w:cs="Tahoma"/>
          <w:b/>
          <w:color w:val="FF0000"/>
          <w:sz w:val="20"/>
        </w:rPr>
      </w:pPr>
      <w:r w:rsidRPr="00DD7155">
        <w:rPr>
          <w:rFonts w:ascii="Tahoma" w:hAnsi="Tahoma" w:cs="Tahoma"/>
          <w:b/>
          <w:color w:val="FF0000"/>
          <w:sz w:val="20"/>
        </w:rPr>
        <w:t>/</w:t>
      </w:r>
    </w:p>
    <w:p w14:paraId="40564241" w14:textId="5826A810" w:rsidR="00CC67DF" w:rsidRPr="00DD7155" w:rsidRDefault="008E47CC"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ОБЕСПЕЧЕНИЕ СТРОИТЕЛЬСТВА ЭНЕРГОРЕСУРСАМИ ОСУЩЕСТВЛЯЕТСЯ ЗАКАЗЧИКОМ НА ОСНОВАНИИ ОТДЕЛЬНОГО ДОГОВОРА НА ОБЕСПЕЧЕНИЕ СТРОИТЕЛЬСТВА ЭНЕРГОРЕСУРСАМИ:</w:t>
      </w:r>
    </w:p>
    <w:p w14:paraId="483880F8" w14:textId="591F1710"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Стороны </w:t>
      </w:r>
      <w:r w:rsidR="00D0605A" w:rsidRPr="00DD7155">
        <w:rPr>
          <w:rFonts w:ascii="Tahoma" w:hAnsi="Tahoma" w:cs="Tahoma"/>
          <w:sz w:val="20"/>
        </w:rPr>
        <w:t>заключаю</w:t>
      </w:r>
      <w:r w:rsidRPr="00DD7155">
        <w:rPr>
          <w:rFonts w:ascii="Tahoma" w:hAnsi="Tahoma" w:cs="Tahoma"/>
          <w:sz w:val="20"/>
        </w:rPr>
        <w:t xml:space="preserve">т договор на обеспечение строительства энергоресурсами </w:t>
      </w:r>
      <w:r w:rsidR="00E049E0" w:rsidRPr="00DD7155">
        <w:rPr>
          <w:rFonts w:ascii="Tahoma" w:hAnsi="Tahoma" w:cs="Tahoma"/>
          <w:sz w:val="20"/>
        </w:rPr>
        <w:t>(энерго-, тепло-, водоснабжением, водоотведением</w:t>
      </w:r>
      <w:r w:rsidR="00BB3BD3" w:rsidRPr="00DD7155">
        <w:rPr>
          <w:rFonts w:ascii="Tahoma" w:hAnsi="Tahoma" w:cs="Tahoma"/>
          <w:sz w:val="20"/>
        </w:rPr>
        <w:t xml:space="preserve"> и т.п.</w:t>
      </w:r>
      <w:r w:rsidR="00E049E0" w:rsidRPr="00DD7155">
        <w:rPr>
          <w:rFonts w:ascii="Tahoma" w:hAnsi="Tahoma" w:cs="Tahoma"/>
          <w:sz w:val="20"/>
        </w:rPr>
        <w:t xml:space="preserve">) </w:t>
      </w:r>
      <w:r w:rsidRPr="00DD7155">
        <w:rPr>
          <w:rFonts w:ascii="Tahoma" w:hAnsi="Tahoma" w:cs="Tahoma"/>
          <w:sz w:val="20"/>
        </w:rPr>
        <w:t>в срок не позднее 30 р.д. с даты подписания Договора.</w:t>
      </w:r>
    </w:p>
    <w:p w14:paraId="52AA6501" w14:textId="1076ADE4"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ПОМЕЩЕНИЯ</w:t>
      </w:r>
    </w:p>
    <w:p w14:paraId="6F4FA538" w14:textId="74A24DCC" w:rsidR="00CC67DF" w:rsidRPr="00DD7155" w:rsidRDefault="008E47CC"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БЫТОВЫЕ, СЛУЖЕБНЫЕ ПОМЕЩЕНИЯ, А ТАКЖЕ ИНОЕ ИМУЩЕСТВО ЗАКАЗЧИКА ПРЕДОСТАВЛЯЮТСЯ ПОДРЯДЧИКУ В РАМКАХ СОДЕЙСТВИЯ ПРИ УСЛОВИИ ОТСУТСТВИЯ В СМЕТАХ (РАСХОДАХ) ПОДРЯДЧИКА СООТВЕТСТВУЮЩИХ ЗАТРАТ ИЗЛОЖИТЬ:</w:t>
      </w:r>
    </w:p>
    <w:p w14:paraId="5D824E0D" w14:textId="6806788E" w:rsidR="00CC67DF" w:rsidRPr="00DD7155" w:rsidRDefault="00526E69" w:rsidP="006F7DF1">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CC67DF" w:rsidRPr="00DD7155">
        <w:rPr>
          <w:rFonts w:ascii="Tahoma" w:hAnsi="Tahoma" w:cs="Tahoma"/>
          <w:sz w:val="20"/>
        </w:rPr>
        <w:t xml:space="preserve">Заказчик </w:t>
      </w:r>
      <w:r w:rsidR="0013097C" w:rsidRPr="00DD7155">
        <w:rPr>
          <w:rFonts w:ascii="Tahoma" w:hAnsi="Tahoma" w:cs="Tahoma"/>
          <w:sz w:val="20"/>
        </w:rPr>
        <w:t>предоставляет</w:t>
      </w:r>
      <w:r w:rsidR="00CC67DF" w:rsidRPr="00DD7155">
        <w:rPr>
          <w:rFonts w:ascii="Tahoma" w:hAnsi="Tahoma" w:cs="Tahoma"/>
          <w:sz w:val="20"/>
        </w:rPr>
        <w:t xml:space="preserve"> Подрядчику по его письменному обращению на период ведения Работ на территории действующих предприятий по согласованному Сторонами перечню</w:t>
      </w:r>
      <w:r w:rsidR="00E25C46">
        <w:rPr>
          <w:rFonts w:ascii="Tahoma" w:hAnsi="Tahoma" w:cs="Tahoma"/>
          <w:sz w:val="20"/>
        </w:rPr>
        <w:t xml:space="preserve"> и в согласованный срок</w:t>
      </w:r>
      <w:r w:rsidR="00CC67DF" w:rsidRPr="00DD7155">
        <w:rPr>
          <w:rFonts w:ascii="Tahoma" w:hAnsi="Tahoma" w:cs="Tahoma"/>
          <w:sz w:val="20"/>
        </w:rPr>
        <w:t xml:space="preserve"> необходимые </w:t>
      </w:r>
      <w:r w:rsidRPr="00526E69">
        <w:rPr>
          <w:rFonts w:ascii="Tahoma" w:hAnsi="Tahoma" w:cs="Tahoma"/>
          <w:b/>
          <w:color w:val="FF0000"/>
          <w:sz w:val="20"/>
          <w:u w:color="FF0000"/>
        </w:rPr>
        <w:t>[</w:t>
      </w:r>
      <w:r w:rsidR="00CC67DF" w:rsidRPr="00DD7155">
        <w:rPr>
          <w:rFonts w:ascii="Tahoma" w:hAnsi="Tahoma" w:cs="Tahoma"/>
          <w:sz w:val="20"/>
        </w:rPr>
        <w:t>бытовые и служебные помещения</w:t>
      </w:r>
      <w:r w:rsidRPr="00526E69">
        <w:rPr>
          <w:rFonts w:ascii="Tahoma" w:hAnsi="Tahoma" w:cs="Tahoma"/>
          <w:b/>
          <w:color w:val="FF0000"/>
          <w:sz w:val="20"/>
        </w:rPr>
        <w:t>]</w:t>
      </w:r>
      <w:r w:rsidR="00CC67DF" w:rsidRPr="00DD7155">
        <w:rPr>
          <w:rFonts w:ascii="Tahoma" w:hAnsi="Tahoma" w:cs="Tahoma"/>
          <w:sz w:val="20"/>
        </w:rPr>
        <w:t xml:space="preserve"> </w:t>
      </w:r>
      <w:r w:rsidR="0013097C" w:rsidRPr="00DD7155">
        <w:rPr>
          <w:rFonts w:ascii="Tahoma" w:hAnsi="Tahoma" w:cs="Tahoma"/>
          <w:sz w:val="20"/>
        </w:rPr>
        <w:t xml:space="preserve">, </w:t>
      </w:r>
      <w:r w:rsidR="00CC67DF" w:rsidRPr="00DD7155">
        <w:rPr>
          <w:rFonts w:ascii="Tahoma" w:hAnsi="Tahoma" w:cs="Tahoma"/>
          <w:sz w:val="20"/>
        </w:rPr>
        <w:t>иное имущество, а именно за счет Заказчика в рамках содействия Подрядчику с подписанием соответствующего акта приема-передачи, составленного в свободной форме</w:t>
      </w:r>
      <w:r w:rsidRPr="00526E69">
        <w:rPr>
          <w:rFonts w:ascii="Tahoma" w:hAnsi="Tahoma" w:cs="Tahoma"/>
          <w:b/>
          <w:color w:val="FF0000"/>
          <w:sz w:val="20"/>
        </w:rPr>
        <w:t>]</w:t>
      </w:r>
      <w:r w:rsidR="00CC67DF" w:rsidRPr="00DD7155">
        <w:rPr>
          <w:rFonts w:ascii="Tahoma" w:hAnsi="Tahoma" w:cs="Tahoma"/>
          <w:sz w:val="20"/>
        </w:rPr>
        <w:t xml:space="preserve">. </w:t>
      </w:r>
    </w:p>
    <w:p w14:paraId="76479699" w14:textId="118F76DC" w:rsidR="00CC67DF" w:rsidRPr="00DD7155" w:rsidRDefault="008E47CC"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В СМЕТАХ ПОДРЯДЧИКА ПРЕДУСМОТРЕНЫ ЗАТРАТЫ НА АРЕНДУ БЫТОВЫХ, СЛУЖЕБНЫХ ПОМЕЩЕНИЙ, А ТАКЖЕ ИНОГО ИМУЩЕСТВО, КОТОРОЕ ЗАКАЗЧИК ГОТОВ ПРЕДОСТАВИТЬ И ТАКИЕ ЗАТРАТЫ НЕ МОГУТ БЫТЬ ИСКЛЮЧЕНЫ ИЗ СМЕТ, ПУНКТ ВЫШЕ ИЗЛОЖИТЬ В СЛЕДУЮЩЕЙ РЕДАКЦИИ:</w:t>
      </w:r>
    </w:p>
    <w:p w14:paraId="33695D19" w14:textId="69112A5E" w:rsidR="00CC67DF" w:rsidRPr="00DD7155" w:rsidRDefault="00526E69" w:rsidP="00F16DDB">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CC67DF" w:rsidRPr="00DD7155">
        <w:rPr>
          <w:rFonts w:ascii="Tahoma" w:hAnsi="Tahoma" w:cs="Tahoma"/>
          <w:sz w:val="20"/>
        </w:rPr>
        <w:t xml:space="preserve">Заказчик </w:t>
      </w:r>
      <w:r w:rsidR="0013097C" w:rsidRPr="00DD7155">
        <w:rPr>
          <w:rFonts w:ascii="Tahoma" w:hAnsi="Tahoma" w:cs="Tahoma"/>
          <w:sz w:val="20"/>
        </w:rPr>
        <w:t xml:space="preserve">предоставляет </w:t>
      </w:r>
      <w:r w:rsidR="00CC67DF" w:rsidRPr="00DD7155">
        <w:rPr>
          <w:rFonts w:ascii="Tahoma" w:hAnsi="Tahoma" w:cs="Tahoma"/>
          <w:sz w:val="20"/>
        </w:rPr>
        <w:t>Подрядчику по его письменному обращению на период ведения Работ на территории действующих предприятий по согласованному Сторонами перечню необходимые бытовые и служебные помещения</w:t>
      </w:r>
      <w:r w:rsidR="00E25C46">
        <w:rPr>
          <w:rFonts w:ascii="Tahoma" w:hAnsi="Tahoma" w:cs="Tahoma"/>
          <w:b/>
          <w:color w:val="FF0000"/>
          <w:sz w:val="20"/>
          <w:u w:color="FF0000"/>
        </w:rPr>
        <w:t xml:space="preserve">, </w:t>
      </w:r>
      <w:r w:rsidR="00CC67DF" w:rsidRPr="00DD7155">
        <w:rPr>
          <w:rFonts w:ascii="Tahoma" w:hAnsi="Tahoma" w:cs="Tahoma"/>
          <w:sz w:val="20"/>
        </w:rPr>
        <w:t>а также иное имущество Заказчика на условиях отдельно заключенных договоров аренды</w:t>
      </w:r>
      <w:r w:rsidRPr="00526E69">
        <w:rPr>
          <w:rFonts w:ascii="Tahoma" w:hAnsi="Tahoma" w:cs="Tahoma"/>
          <w:b/>
          <w:color w:val="FF0000"/>
          <w:sz w:val="20"/>
        </w:rPr>
        <w:t>]</w:t>
      </w:r>
      <w:r w:rsidR="00CC67DF" w:rsidRPr="00DD7155">
        <w:rPr>
          <w:rFonts w:ascii="Tahoma" w:hAnsi="Tahoma" w:cs="Tahoma"/>
          <w:sz w:val="20"/>
        </w:rPr>
        <w:t>.</w:t>
      </w:r>
    </w:p>
    <w:p w14:paraId="2990587E" w14:textId="2A8ACE4D"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55" w:name="_Toc528580015"/>
      <w:r w:rsidRPr="00DD7155">
        <w:rPr>
          <w:rFonts w:ascii="Tahoma" w:hAnsi="Tahoma" w:cs="Tahoma"/>
          <w:b/>
          <w:sz w:val="20"/>
        </w:rPr>
        <w:t>ТРЕТЬИ ЛИЦА</w:t>
      </w:r>
    </w:p>
    <w:p w14:paraId="219FAB73" w14:textId="1B483834" w:rsidR="00CC67DF" w:rsidRPr="00DD7155" w:rsidRDefault="00526E69" w:rsidP="006F7DF1">
      <w:pPr>
        <w:pStyle w:val="afff1"/>
        <w:numPr>
          <w:ilvl w:val="2"/>
          <w:numId w:val="13"/>
        </w:numPr>
        <w:tabs>
          <w:tab w:val="left" w:pos="284"/>
        </w:tabs>
        <w:spacing w:before="120" w:after="240"/>
        <w:ind w:left="142" w:hanging="1135"/>
        <w:rPr>
          <w:rFonts w:ascii="Tahoma" w:hAnsi="Tahoma" w:cs="Tahoma"/>
          <w:sz w:val="20"/>
          <w:shd w:val="clear" w:color="auto" w:fill="FFFFFF" w:themeFill="background1"/>
        </w:rPr>
      </w:pPr>
      <w:bookmarkStart w:id="156" w:name="_Toc528580054"/>
      <w:r w:rsidRPr="00526E69">
        <w:rPr>
          <w:rFonts w:ascii="Tahoma" w:hAnsi="Tahoma" w:cs="Tahoma"/>
          <w:b/>
          <w:color w:val="FF0000"/>
          <w:sz w:val="20"/>
          <w:u w:color="FF0000"/>
          <w:shd w:val="clear" w:color="auto" w:fill="FFFFFF" w:themeFill="background1"/>
        </w:rPr>
        <w:t>[</w:t>
      </w:r>
      <w:r w:rsidR="00CC67DF" w:rsidRPr="00DD7155">
        <w:rPr>
          <w:rFonts w:ascii="Tahoma" w:hAnsi="Tahoma" w:cs="Tahoma"/>
          <w:sz w:val="20"/>
          <w:shd w:val="clear" w:color="auto" w:fill="FFFFFF" w:themeFill="background1"/>
        </w:rPr>
        <w:t>Заказчик вправе привлекать иных подрядчиков для выполнения работ на Объекте без согласия Подрядчика</w:t>
      </w:r>
      <w:r w:rsidR="00E25C46">
        <w:rPr>
          <w:rFonts w:ascii="Tahoma" w:hAnsi="Tahoma" w:cs="Tahoma"/>
          <w:sz w:val="20"/>
          <w:shd w:val="clear" w:color="auto" w:fill="FFFFFF" w:themeFill="background1"/>
        </w:rPr>
        <w:t>,</w:t>
      </w:r>
      <w:r w:rsidR="00CC67DF" w:rsidRPr="00DD7155">
        <w:rPr>
          <w:rFonts w:ascii="Tahoma" w:hAnsi="Tahoma" w:cs="Tahoma"/>
          <w:sz w:val="20"/>
          <w:shd w:val="clear" w:color="auto" w:fill="FFFFFF" w:themeFill="background1"/>
        </w:rPr>
        <w:t xml:space="preserve"> </w:t>
      </w:r>
      <w:r w:rsidR="00E25C46">
        <w:rPr>
          <w:rFonts w:ascii="Tahoma" w:hAnsi="Tahoma" w:cs="Tahoma"/>
          <w:sz w:val="20"/>
          <w:shd w:val="clear" w:color="auto" w:fill="FFFFFF" w:themeFill="background1"/>
        </w:rPr>
        <w:t>у</w:t>
      </w:r>
      <w:r w:rsidR="00CC67DF" w:rsidRPr="00DD7155">
        <w:rPr>
          <w:rFonts w:ascii="Tahoma" w:hAnsi="Tahoma" w:cs="Tahoma"/>
          <w:sz w:val="20"/>
          <w:shd w:val="clear" w:color="auto" w:fill="FFFFFF" w:themeFill="background1"/>
        </w:rPr>
        <w:t>ведом</w:t>
      </w:r>
      <w:r w:rsidR="00E25C46">
        <w:rPr>
          <w:rFonts w:ascii="Tahoma" w:hAnsi="Tahoma" w:cs="Tahoma"/>
          <w:sz w:val="20"/>
          <w:shd w:val="clear" w:color="auto" w:fill="FFFFFF" w:themeFill="background1"/>
        </w:rPr>
        <w:t xml:space="preserve">ив об этом </w:t>
      </w:r>
      <w:r w:rsidR="00CC67DF" w:rsidRPr="00DD7155">
        <w:rPr>
          <w:rFonts w:ascii="Tahoma" w:hAnsi="Tahoma" w:cs="Tahoma"/>
          <w:sz w:val="20"/>
          <w:shd w:val="clear" w:color="auto" w:fill="FFFFFF" w:themeFill="background1"/>
        </w:rPr>
        <w:t>Подрядчик</w:t>
      </w:r>
      <w:r w:rsidR="00E25C46">
        <w:rPr>
          <w:rFonts w:ascii="Tahoma" w:hAnsi="Tahoma" w:cs="Tahoma"/>
          <w:sz w:val="20"/>
          <w:shd w:val="clear" w:color="auto" w:fill="FFFFFF" w:themeFill="background1"/>
        </w:rPr>
        <w:t>а</w:t>
      </w:r>
      <w:r w:rsidR="00CC67DF" w:rsidRPr="00DD7155">
        <w:rPr>
          <w:rFonts w:ascii="Tahoma" w:hAnsi="Tahoma" w:cs="Tahoma"/>
          <w:sz w:val="20"/>
          <w:shd w:val="clear" w:color="auto" w:fill="FFFFFF" w:themeFill="background1"/>
        </w:rPr>
        <w:t xml:space="preserve"> не позднее чем за 15 к.д. до начала выполнения Работ такими подрядчиками.</w:t>
      </w:r>
      <w:r w:rsidRPr="00526E69">
        <w:rPr>
          <w:rFonts w:ascii="Tahoma" w:hAnsi="Tahoma" w:cs="Tahoma"/>
          <w:b/>
          <w:color w:val="FF0000"/>
          <w:sz w:val="20"/>
          <w:shd w:val="clear" w:color="auto" w:fill="FFFFFF" w:themeFill="background1"/>
        </w:rPr>
        <w:t>]</w:t>
      </w:r>
      <w:bookmarkEnd w:id="156"/>
    </w:p>
    <w:p w14:paraId="05810DCF" w14:textId="4B3B4D29"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shd w:val="clear" w:color="auto" w:fill="FFFFFF" w:themeFill="background1"/>
        </w:rPr>
      </w:pPr>
      <w:r w:rsidRPr="00DD7155">
        <w:rPr>
          <w:rFonts w:ascii="Tahoma" w:hAnsi="Tahoma" w:cs="Tahoma"/>
          <w:sz w:val="20"/>
          <w:shd w:val="clear" w:color="auto" w:fill="FFFFFF" w:themeFill="background1"/>
        </w:rPr>
        <w:t xml:space="preserve">В случае принятия Заказчиком решения о привлечении третьих лиц для выполнения части Работ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shd w:val="clear" w:color="auto" w:fill="FFFFFF" w:themeFill="background1"/>
        </w:rPr>
        <w:t>/</w:t>
      </w:r>
      <w:r w:rsidR="00EA653F"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00EA653F" w:rsidRPr="00DD7155">
        <w:rPr>
          <w:rFonts w:ascii="Tahoma" w:hAnsi="Tahoma" w:cs="Tahoma"/>
          <w:b/>
          <w:color w:val="FF0000"/>
          <w:sz w:val="20"/>
          <w:u w:color="FF000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green"/>
          <w:shd w:val="clear" w:color="auto" w:fill="FFFFFF" w:themeFill="background1"/>
        </w:rPr>
        <w:t>Услуг</w:t>
      </w:r>
      <w:r w:rsidR="00526E69" w:rsidRPr="00526E69">
        <w:rPr>
          <w:rFonts w:ascii="Tahoma" w:hAnsi="Tahoma" w:cs="Tahoma"/>
          <w:b/>
          <w:color w:val="FF0000"/>
          <w:sz w:val="20"/>
          <w:shd w:val="clear" w:color="auto" w:fill="FFFFFF" w:themeFill="background1"/>
        </w:rPr>
        <w:t>]</w:t>
      </w:r>
      <w:r w:rsidR="0013097C" w:rsidRPr="00DD7155">
        <w:rPr>
          <w:rFonts w:ascii="Tahoma" w:hAnsi="Tahoma" w:cs="Tahoma"/>
          <w:sz w:val="2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shd w:val="clear" w:color="auto" w:fill="FFFFFF" w:themeFill="background1"/>
        </w:rPr>
        <w:t xml:space="preserve">/ </w:t>
      </w:r>
      <w:r w:rsidRPr="00DD7155">
        <w:rPr>
          <w:rFonts w:ascii="Tahoma" w:hAnsi="Tahoma" w:cs="Tahoma"/>
          <w:sz w:val="20"/>
          <w:highlight w:val="red"/>
          <w:shd w:val="clear" w:color="auto" w:fill="FFFFFF" w:themeFill="background1"/>
        </w:rPr>
        <w:t>поставке Товара</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 xml:space="preserve"> Подрядчик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shd w:val="clear" w:color="auto" w:fill="FFFFFF" w:themeFill="background1"/>
        </w:rPr>
        <w:t xml:space="preserve">обязан в счет Цены Договора оказать таким третьим лицам всяческое содействие, необходимое для качественного и своевременного выполнения ими обязательств, включая, обеспечение доступа на </w:t>
      </w:r>
      <w:r w:rsidR="00526E69" w:rsidRPr="00526E69">
        <w:rPr>
          <w:rFonts w:ascii="Tahoma" w:hAnsi="Tahoma" w:cs="Tahoma"/>
          <w:b/>
          <w:color w:val="FF0000"/>
          <w:sz w:val="20"/>
          <w:u w:color="FF0000"/>
          <w:shd w:val="clear" w:color="auto" w:fill="FFFFFF" w:themeFill="background1"/>
        </w:rPr>
        <w:t>[</w:t>
      </w:r>
      <w:r w:rsidR="00002DE5" w:rsidRPr="00DD7155">
        <w:rPr>
          <w:rFonts w:ascii="Tahoma" w:hAnsi="Tahoma" w:cs="Tahoma"/>
          <w:sz w:val="20"/>
          <w:shd w:val="clear" w:color="auto" w:fill="FFFFFF" w:themeFill="background1"/>
        </w:rPr>
        <w:t>соответствующ</w:t>
      </w:r>
      <w:r w:rsidR="00002DE5">
        <w:rPr>
          <w:rFonts w:ascii="Tahoma" w:hAnsi="Tahoma" w:cs="Tahoma"/>
          <w:sz w:val="20"/>
          <w:shd w:val="clear" w:color="auto" w:fill="FFFFFF" w:themeFill="background1"/>
        </w:rPr>
        <w:t>ую</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13097C" w:rsidRPr="00DD7155">
        <w:rPr>
          <w:rFonts w:ascii="Tahoma" w:hAnsi="Tahoma" w:cs="Tahoma"/>
          <w:color w:val="00B0F0"/>
          <w:sz w:val="20"/>
          <w:shd w:val="clear" w:color="auto" w:fill="FFFFFF" w:themeFill="background1"/>
        </w:rPr>
        <w:t>Строительную площадку</w:t>
      </w:r>
      <w:r w:rsidR="00526E69" w:rsidRPr="00526E69">
        <w:rPr>
          <w:rFonts w:ascii="Tahoma" w:hAnsi="Tahoma" w:cs="Tahoma"/>
          <w:b/>
          <w:color w:val="FF0000"/>
          <w:sz w:val="20"/>
          <w:shd w:val="clear" w:color="auto" w:fill="FFFFFF" w:themeFill="background1"/>
        </w:rPr>
        <w:t>]</w:t>
      </w:r>
      <w:r w:rsidR="0013097C" w:rsidRPr="00DD7155">
        <w:rPr>
          <w:rFonts w:ascii="Tahoma" w:hAnsi="Tahoma" w:cs="Tahoma"/>
          <w:b/>
          <w:color w:val="FF0000"/>
          <w:sz w:val="20"/>
          <w:shd w:val="clear" w:color="auto" w:fill="FFFFFF" w:themeFill="background1"/>
        </w:rPr>
        <w:t xml:space="preserve"> / </w:t>
      </w:r>
      <w:r w:rsidR="00526E69" w:rsidRPr="00526E69">
        <w:rPr>
          <w:rFonts w:ascii="Tahoma" w:hAnsi="Tahoma" w:cs="Tahoma"/>
          <w:b/>
          <w:color w:val="FF0000"/>
          <w:sz w:val="20"/>
          <w:u w:color="FF0000"/>
          <w:shd w:val="clear" w:color="auto" w:fill="FFFFFF" w:themeFill="background1"/>
        </w:rPr>
        <w:t>[</w:t>
      </w:r>
      <w:r w:rsidRPr="00DD7155">
        <w:rPr>
          <w:rFonts w:ascii="Tahoma" w:hAnsi="Tahoma"/>
          <w:color w:val="7030A0"/>
          <w:sz w:val="20"/>
          <w:shd w:val="clear" w:color="auto" w:fill="FFFFFF" w:themeFill="background1"/>
        </w:rPr>
        <w:t>Объект</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 xml:space="preserve">, предоставление всей необходимой информации по выполненному объему Работ, в том числе Исполнительной документации,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shd w:val="clear" w:color="auto" w:fill="FFFFFF" w:themeFill="background1"/>
        </w:rPr>
        <w:t>•</w:t>
      </w:r>
      <w:r w:rsidR="00526E69" w:rsidRPr="00526E69">
        <w:rPr>
          <w:rFonts w:ascii="Tahoma" w:hAnsi="Tahoma" w:cs="Tahoma"/>
          <w:b/>
          <w:color w:val="FF0000"/>
          <w:sz w:val="20"/>
          <w:shd w:val="clear" w:color="auto" w:fill="FFFFFF" w:themeFill="background1"/>
        </w:rPr>
        <w:t>]</w:t>
      </w:r>
      <w:r w:rsidR="00EF7129">
        <w:rPr>
          <w:rStyle w:val="ad"/>
          <w:b/>
          <w:color w:val="FF0000"/>
          <w:shd w:val="clear" w:color="auto" w:fill="FFFFFF" w:themeFill="background1"/>
        </w:rPr>
        <w:footnoteReference w:id="236"/>
      </w:r>
      <w:r w:rsidRPr="00DD7155">
        <w:rPr>
          <w:rFonts w:ascii="Tahoma" w:hAnsi="Tahoma" w:cs="Tahoma"/>
          <w:i/>
          <w:sz w:val="20"/>
          <w:shd w:val="clear" w:color="auto" w:fill="FFFFFF" w:themeFill="background1"/>
        </w:rPr>
        <w:t xml:space="preserve">) </w:t>
      </w:r>
      <w:r w:rsidRPr="00DD7155">
        <w:rPr>
          <w:rFonts w:ascii="Tahoma" w:hAnsi="Tahoma" w:cs="Tahoma"/>
          <w:sz w:val="20"/>
          <w:shd w:val="clear" w:color="auto" w:fill="FFFFFF" w:themeFill="background1"/>
        </w:rPr>
        <w:t>и т.д.</w:t>
      </w:r>
    </w:p>
    <w:p w14:paraId="42FB6610" w14:textId="57EEE360" w:rsidR="00CC67DF" w:rsidRPr="00DD7155" w:rsidRDefault="00EF7129" w:rsidP="006F7DF1">
      <w:pPr>
        <w:pStyle w:val="afff1"/>
        <w:numPr>
          <w:ilvl w:val="2"/>
          <w:numId w:val="13"/>
        </w:numPr>
        <w:tabs>
          <w:tab w:val="left" w:pos="284"/>
        </w:tabs>
        <w:spacing w:before="120" w:after="240"/>
        <w:ind w:left="142" w:hanging="1135"/>
        <w:rPr>
          <w:rFonts w:ascii="Tahoma" w:hAnsi="Tahoma" w:cs="Tahoma"/>
          <w:sz w:val="20"/>
          <w:shd w:val="clear" w:color="auto" w:fill="FFFFFF" w:themeFill="background1"/>
        </w:rPr>
      </w:pPr>
      <w:r w:rsidRPr="00526E69">
        <w:rPr>
          <w:rFonts w:ascii="Tahoma" w:hAnsi="Tahoma" w:cs="Tahoma"/>
          <w:b/>
          <w:color w:val="FF0000"/>
          <w:sz w:val="20"/>
          <w:u w:color="FF0000"/>
          <w:shd w:val="clear" w:color="auto" w:fill="FFFFFF" w:themeFill="background1"/>
        </w:rPr>
        <w:t>[</w:t>
      </w:r>
      <w:r w:rsidR="00CC67DF" w:rsidRPr="00DD7155">
        <w:rPr>
          <w:rFonts w:ascii="Tahoma" w:hAnsi="Tahoma" w:cs="Tahoma"/>
          <w:sz w:val="20"/>
          <w:shd w:val="clear" w:color="auto" w:fill="FFFFFF" w:themeFill="background1"/>
        </w:rPr>
        <w:t xml:space="preserve">Подрядчик </w:t>
      </w:r>
      <w:r w:rsidR="0013097C" w:rsidRPr="00DD7155">
        <w:rPr>
          <w:rFonts w:ascii="Tahoma" w:hAnsi="Tahoma" w:cs="Tahoma"/>
          <w:sz w:val="20"/>
          <w:shd w:val="clear" w:color="auto" w:fill="FFFFFF" w:themeFill="background1"/>
        </w:rPr>
        <w:t xml:space="preserve">участвует </w:t>
      </w:r>
      <w:r w:rsidR="00CC67DF" w:rsidRPr="00DD7155">
        <w:rPr>
          <w:rFonts w:ascii="Tahoma" w:hAnsi="Tahoma" w:cs="Tahoma"/>
          <w:sz w:val="20"/>
          <w:shd w:val="clear" w:color="auto" w:fill="FFFFFF" w:themeFill="background1"/>
        </w:rPr>
        <w:t xml:space="preserve">в приемке, включая </w:t>
      </w:r>
      <w:r w:rsidR="0013097C" w:rsidRPr="00DD7155">
        <w:rPr>
          <w:rFonts w:ascii="Tahoma" w:hAnsi="Tahoma" w:cs="Tahoma"/>
          <w:sz w:val="20"/>
          <w:shd w:val="clear" w:color="auto" w:fill="FFFFFF" w:themeFill="background1"/>
        </w:rPr>
        <w:t>промежуточную</w:t>
      </w:r>
      <w:r w:rsidR="00CC67DF" w:rsidRPr="00DD7155">
        <w:rPr>
          <w:rFonts w:ascii="Tahoma" w:hAnsi="Tahoma" w:cs="Tahoma"/>
          <w:sz w:val="20"/>
          <w:shd w:val="clear" w:color="auto" w:fill="FFFFFF" w:themeFill="background1"/>
        </w:rPr>
        <w:t>, Работ</w:t>
      </w:r>
      <w:r w:rsidR="00EF62B9" w:rsidRPr="00526E69">
        <w:rPr>
          <w:rFonts w:ascii="Tahoma" w:hAnsi="Tahoma" w:cs="Tahoma"/>
          <w:b/>
          <w:color w:val="FF0000"/>
          <w:sz w:val="20"/>
          <w:u w:color="FF000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00EF62B9" w:rsidRPr="00DD7155">
        <w:rPr>
          <w:rFonts w:ascii="Tahoma" w:hAnsi="Tahoma" w:cs="Tahoma"/>
          <w:sz w:val="20"/>
          <w:shd w:val="clear" w:color="auto" w:fill="FFFFFF" w:themeFill="background1"/>
        </w:rPr>
        <w:t>/</w:t>
      </w:r>
      <w:r w:rsidR="00CC67DF" w:rsidRPr="00E70FFD">
        <w:rPr>
          <w:rFonts w:ascii="Tahoma" w:hAnsi="Tahoma" w:cs="Tahoma"/>
          <w:sz w:val="20"/>
          <w:highlight w:val="green"/>
          <w:shd w:val="clear" w:color="auto" w:fill="FFFFFF" w:themeFill="background1"/>
        </w:rPr>
        <w:t>Услуг</w:t>
      </w:r>
      <w:r w:rsidR="00526E69" w:rsidRPr="00526E69">
        <w:rPr>
          <w:rFonts w:ascii="Tahoma" w:hAnsi="Tahoma" w:cs="Tahoma"/>
          <w:b/>
          <w:color w:val="FF0000"/>
          <w:sz w:val="20"/>
          <w:shd w:val="clear" w:color="auto" w:fill="FFFFFF" w:themeFill="background1"/>
        </w:rPr>
        <w:t>]</w:t>
      </w:r>
      <w:r w:rsidR="00CC67DF" w:rsidRPr="00DD7155">
        <w:rPr>
          <w:rFonts w:ascii="Tahoma" w:hAnsi="Tahoma" w:cs="Tahoma"/>
          <w:sz w:val="20"/>
          <w:shd w:val="clear" w:color="auto" w:fill="FFFFFF" w:themeFill="background1"/>
        </w:rPr>
        <w:t xml:space="preserve"> выполненных привлеченными Заказчиком третьими лицами совместно с Заказчиком и при выявлении Недостатков </w:t>
      </w:r>
      <w:r w:rsidR="00151D68" w:rsidRPr="00DD7155">
        <w:rPr>
          <w:rFonts w:ascii="Tahoma" w:hAnsi="Tahoma" w:cs="Tahoma"/>
          <w:sz w:val="20"/>
          <w:shd w:val="clear" w:color="auto" w:fill="FFFFFF" w:themeFill="background1"/>
        </w:rPr>
        <w:t xml:space="preserve">сообщает </w:t>
      </w:r>
      <w:r w:rsidR="00CC67DF" w:rsidRPr="00DD7155">
        <w:rPr>
          <w:rFonts w:ascii="Tahoma" w:hAnsi="Tahoma" w:cs="Tahoma"/>
          <w:sz w:val="20"/>
          <w:shd w:val="clear" w:color="auto" w:fill="FFFFFF" w:themeFill="background1"/>
        </w:rPr>
        <w:t>о них Заказчику до подписания им соответствующих первично-учетных документов.</w:t>
      </w:r>
      <w:r w:rsidRPr="00EF7129">
        <w:rPr>
          <w:rFonts w:ascii="Tahoma" w:hAnsi="Tahoma" w:cs="Tahoma"/>
          <w:b/>
          <w:color w:val="FF0000"/>
          <w:sz w:val="20"/>
          <w:shd w:val="clear" w:color="auto" w:fill="FFFFFF" w:themeFill="background1"/>
        </w:rPr>
        <w:t xml:space="preserve"> </w:t>
      </w:r>
      <w:r w:rsidRPr="00526E69">
        <w:rPr>
          <w:rFonts w:ascii="Tahoma" w:hAnsi="Tahoma" w:cs="Tahoma"/>
          <w:b/>
          <w:color w:val="FF0000"/>
          <w:sz w:val="20"/>
          <w:shd w:val="clear" w:color="auto" w:fill="FFFFFF" w:themeFill="background1"/>
        </w:rPr>
        <w:t>]</w:t>
      </w:r>
    </w:p>
    <w:p w14:paraId="7C9E69A6" w14:textId="6FF43036"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ПЕРСОНАЛ И СУБПОДРЯДЧИКИ</w:t>
      </w:r>
    </w:p>
    <w:p w14:paraId="64480C8C" w14:textId="7BFF6AAD"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В случае привлечения согласованных с Заказчиком Субподрядчиков, Подрядчик:</w:t>
      </w:r>
    </w:p>
    <w:p w14:paraId="3B1651D1" w14:textId="687EED2E"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Самостоятельно и за свой счет </w:t>
      </w:r>
      <w:r w:rsidR="00CD3CF7" w:rsidRPr="00DD7155">
        <w:rPr>
          <w:rFonts w:ascii="Tahoma" w:hAnsi="Tahoma" w:cs="Tahoma"/>
          <w:sz w:val="20"/>
        </w:rPr>
        <w:t xml:space="preserve">обеспечивает </w:t>
      </w:r>
      <w:r w:rsidRPr="00DD7155">
        <w:rPr>
          <w:rFonts w:ascii="Tahoma" w:hAnsi="Tahoma" w:cs="Tahoma"/>
          <w:sz w:val="20"/>
        </w:rPr>
        <w:t>Субподрядчиков на период ведения Работ</w:t>
      </w:r>
      <w:r w:rsidRPr="00DD7155">
        <w:rPr>
          <w:rFonts w:ascii="Tahoma" w:hAnsi="Tahoma" w:cs="Tahoma"/>
          <w:sz w:val="20"/>
          <w:shd w:val="clear" w:color="auto" w:fill="FFFFFF" w:themeFill="background1"/>
        </w:rPr>
        <w:t xml:space="preserve"> по</w:t>
      </w:r>
      <w:r w:rsidRPr="00DD7155">
        <w:rPr>
          <w:rFonts w:ascii="Tahoma" w:hAnsi="Tahoma" w:cs="Tahoma"/>
          <w:sz w:val="20"/>
        </w:rPr>
        <w:t xml:space="preserve"> согласованному и прилагаемому при подписании субподрядного договора перечню производственными и санитарно-бытовыми помещениями для персонала, складскими помещениями и площадками для складирования, грузоподъемными механизмами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i/>
          <w:sz w:val="20"/>
        </w:rPr>
        <w:t>(указать иное)</w:t>
      </w:r>
      <w:r w:rsidRPr="00DD7155">
        <w:rPr>
          <w:rFonts w:ascii="Tahoma" w:hAnsi="Tahoma" w:cs="Tahoma"/>
          <w:sz w:val="20"/>
        </w:rPr>
        <w:t xml:space="preserve"> и т.д.</w:t>
      </w:r>
      <w:bookmarkEnd w:id="155"/>
      <w:r w:rsidRPr="00DD7155">
        <w:rPr>
          <w:rFonts w:ascii="Tahoma" w:hAnsi="Tahoma" w:cs="Tahoma"/>
          <w:sz w:val="20"/>
        </w:rPr>
        <w:t xml:space="preserve"> </w:t>
      </w:r>
    </w:p>
    <w:p w14:paraId="624D9B89" w14:textId="4CC9513A"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w:t>
      </w:r>
      <w:r w:rsidR="00CD3CF7" w:rsidRPr="00DD7155">
        <w:rPr>
          <w:rFonts w:ascii="Tahoma" w:hAnsi="Tahoma" w:cs="Tahoma"/>
          <w:sz w:val="20"/>
        </w:rPr>
        <w:t xml:space="preserve">Обеспечивает </w:t>
      </w:r>
      <w:r w:rsidRPr="00DD7155">
        <w:rPr>
          <w:rFonts w:ascii="Tahoma" w:hAnsi="Tahoma" w:cs="Tahoma"/>
          <w:sz w:val="20"/>
        </w:rPr>
        <w:t>Субподрядчика за счет своих лимитов электроэнергией (кроме субподрядчиков, имеющих раздельный учет расхода электроэнергии), водой, паром, теплом, газом, сжатым воздухом и другими ресурсами в количестве, необходимом для выполнения Работ.</w:t>
      </w:r>
    </w:p>
    <w:p w14:paraId="5654C417" w14:textId="406DBBCA" w:rsidR="00CC67DF" w:rsidRPr="00DD7155" w:rsidRDefault="00CC67DF" w:rsidP="002F68A6">
      <w:pPr>
        <w:pStyle w:val="1112"/>
        <w:tabs>
          <w:tab w:val="left" w:pos="284"/>
          <w:tab w:val="left" w:pos="924"/>
        </w:tabs>
        <w:spacing w:before="120" w:after="240"/>
        <w:ind w:left="142"/>
        <w:rPr>
          <w:rFonts w:ascii="Tahoma" w:hAnsi="Tahoma" w:cs="Tahoma"/>
          <w:sz w:val="20"/>
        </w:rPr>
      </w:pPr>
      <w:bookmarkStart w:id="157" w:name="_Toc528580017"/>
      <w:r w:rsidRPr="00DD7155">
        <w:rPr>
          <w:rFonts w:ascii="Tahoma" w:hAnsi="Tahoma" w:cs="Tahoma"/>
          <w:sz w:val="20"/>
        </w:rPr>
        <w:t xml:space="preserve">- </w:t>
      </w:r>
      <w:r w:rsidR="00526E69" w:rsidRPr="00526E69">
        <w:rPr>
          <w:rFonts w:ascii="Tahoma" w:hAnsi="Tahoma" w:cs="Tahoma"/>
          <w:b/>
          <w:color w:val="FF0000"/>
          <w:sz w:val="20"/>
          <w:u w:color="FF0000"/>
        </w:rPr>
        <w:t>[</w:t>
      </w:r>
      <w:r w:rsidR="00CD3CF7" w:rsidRPr="00DD7155">
        <w:rPr>
          <w:rFonts w:ascii="Tahoma" w:hAnsi="Tahoma" w:cs="Tahoma"/>
          <w:sz w:val="20"/>
        </w:rPr>
        <w:t xml:space="preserve">Составляет </w:t>
      </w:r>
      <w:r w:rsidRPr="00DD7155">
        <w:rPr>
          <w:rFonts w:ascii="Tahoma" w:hAnsi="Tahoma" w:cs="Tahoma"/>
          <w:sz w:val="20"/>
        </w:rPr>
        <w:t xml:space="preserve">графики выполнения субподрядных </w:t>
      </w:r>
      <w:r w:rsidRPr="00861EAB">
        <w:rPr>
          <w:rFonts w:ascii="Tahoma" w:hAnsi="Tahoma" w:cs="Tahoma"/>
          <w:sz w:val="20"/>
        </w:rPr>
        <w:t>работ</w:t>
      </w:r>
      <w:r w:rsidR="00EF7129">
        <w:rPr>
          <w:rFonts w:ascii="Tahoma" w:hAnsi="Tahoma" w:cs="Tahoma"/>
          <w:sz w:val="20"/>
        </w:rPr>
        <w:t xml:space="preserve"> с учетом Календарного плана</w:t>
      </w:r>
      <w:r w:rsidRPr="00861EAB">
        <w:rPr>
          <w:rFonts w:ascii="Tahoma" w:hAnsi="Tahoma" w:cs="Tahoma"/>
          <w:sz w:val="20"/>
        </w:rPr>
        <w:t xml:space="preserve">, </w:t>
      </w:r>
      <w:r w:rsidR="00526E69" w:rsidRPr="00861EAB">
        <w:rPr>
          <w:rFonts w:ascii="Tahoma" w:hAnsi="Tahoma" w:cs="Tahoma"/>
          <w:b/>
          <w:color w:val="FF0000"/>
          <w:sz w:val="20"/>
          <w:u w:color="FF0000"/>
        </w:rPr>
        <w:t>[</w:t>
      </w:r>
      <w:r w:rsidRPr="00F16DDB">
        <w:rPr>
          <w:rFonts w:ascii="Tahoma" w:hAnsi="Tahoma" w:cs="Tahoma"/>
          <w:sz w:val="20"/>
          <w:shd w:val="clear" w:color="auto" w:fill="EAF1DD" w:themeFill="accent3" w:themeFillTint="33"/>
        </w:rPr>
        <w:t>проведения необходимых испытаний и опробования работы оборудования и инженерных систем,</w:t>
      </w:r>
      <w:r w:rsidR="00526E69" w:rsidRPr="00861EAB">
        <w:rPr>
          <w:rFonts w:ascii="Tahoma" w:hAnsi="Tahoma" w:cs="Tahoma"/>
          <w:b/>
          <w:color w:val="FF0000"/>
          <w:sz w:val="20"/>
        </w:rPr>
        <w:t>]</w:t>
      </w:r>
      <w:r w:rsidRPr="00861EAB">
        <w:rPr>
          <w:rFonts w:ascii="Tahoma" w:hAnsi="Tahoma" w:cs="Tahoma"/>
          <w:sz w:val="20"/>
        </w:rPr>
        <w:t xml:space="preserve"> </w:t>
      </w:r>
      <w:r w:rsidR="00861EAB" w:rsidRPr="00861EAB">
        <w:rPr>
          <w:rFonts w:ascii="Tahoma" w:hAnsi="Tahoma" w:cs="Tahoma"/>
          <w:sz w:val="20"/>
        </w:rPr>
        <w:t>согласовывает</w:t>
      </w:r>
      <w:r w:rsidRPr="00DD7155">
        <w:rPr>
          <w:rFonts w:ascii="Tahoma" w:hAnsi="Tahoma" w:cs="Tahoma"/>
          <w:sz w:val="20"/>
        </w:rPr>
        <w:t xml:space="preserve"> их с исполнителями работ и направ</w:t>
      </w:r>
      <w:r w:rsidR="00240E8D">
        <w:rPr>
          <w:rFonts w:ascii="Tahoma" w:hAnsi="Tahoma" w:cs="Tahoma"/>
          <w:sz w:val="20"/>
        </w:rPr>
        <w:t>ляет</w:t>
      </w:r>
      <w:r w:rsidRPr="00DD7155">
        <w:rPr>
          <w:rFonts w:ascii="Tahoma" w:hAnsi="Tahoma" w:cs="Tahoma"/>
          <w:sz w:val="20"/>
        </w:rPr>
        <w:t xml:space="preserve"> их для информации Заказчику.</w:t>
      </w:r>
      <w:r w:rsidR="00526E69" w:rsidRPr="00526E69">
        <w:rPr>
          <w:rFonts w:ascii="Tahoma" w:hAnsi="Tahoma" w:cs="Tahoma"/>
          <w:b/>
          <w:color w:val="FF0000"/>
          <w:sz w:val="20"/>
        </w:rPr>
        <w:t>]</w:t>
      </w:r>
      <w:r w:rsidRPr="00DD7155">
        <w:rPr>
          <w:rStyle w:val="ad"/>
          <w:rFonts w:ascii="Tahoma" w:hAnsi="Tahoma" w:cs="Tahoma"/>
          <w:sz w:val="20"/>
        </w:rPr>
        <w:footnoteReference w:id="237"/>
      </w:r>
      <w:bookmarkEnd w:id="157"/>
    </w:p>
    <w:p w14:paraId="0CF380B9" w14:textId="15A04C5A"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Переда</w:t>
      </w:r>
      <w:r w:rsidR="00CD3CF7" w:rsidRPr="00DD7155">
        <w:rPr>
          <w:rFonts w:ascii="Tahoma" w:hAnsi="Tahoma" w:cs="Tahoma"/>
          <w:sz w:val="20"/>
        </w:rPr>
        <w:t>е</w:t>
      </w:r>
      <w:r w:rsidRPr="00DD7155">
        <w:rPr>
          <w:rFonts w:ascii="Tahoma" w:hAnsi="Tahoma" w:cs="Tahoma"/>
          <w:sz w:val="20"/>
        </w:rPr>
        <w:t>т Субподрядчикам И</w:t>
      </w:r>
      <w:r w:rsidR="00240E8D">
        <w:rPr>
          <w:rFonts w:ascii="Tahoma" w:hAnsi="Tahoma" w:cs="Tahoma"/>
          <w:sz w:val="20"/>
        </w:rPr>
        <w:t>сходные данные</w:t>
      </w:r>
      <w:r w:rsidRPr="00DD7155">
        <w:rPr>
          <w:rFonts w:ascii="Tahoma" w:hAnsi="Tahoma" w:cs="Tahoma"/>
          <w:sz w:val="20"/>
        </w:rPr>
        <w:t xml:space="preserve"> в объеме, необходимом для выполнения ими Работ.</w:t>
      </w:r>
    </w:p>
    <w:p w14:paraId="749DEEEE" w14:textId="3E4CDA5D"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Привлека</w:t>
      </w:r>
      <w:r w:rsidR="00CD3CF7" w:rsidRPr="00DD7155">
        <w:rPr>
          <w:rFonts w:ascii="Tahoma" w:hAnsi="Tahoma" w:cs="Tahoma"/>
          <w:sz w:val="20"/>
        </w:rPr>
        <w:t>е</w:t>
      </w:r>
      <w:r w:rsidRPr="00DD7155">
        <w:rPr>
          <w:rFonts w:ascii="Tahoma" w:hAnsi="Tahoma" w:cs="Tahoma"/>
          <w:sz w:val="20"/>
        </w:rPr>
        <w:t xml:space="preserve">т для выполнения своих обязательств </w:t>
      </w:r>
      <w:r w:rsidR="00EF7129">
        <w:rPr>
          <w:rFonts w:ascii="Tahoma" w:hAnsi="Tahoma" w:cs="Tahoma"/>
          <w:sz w:val="20"/>
        </w:rPr>
        <w:t>по</w:t>
      </w:r>
      <w:r w:rsidRPr="00DD7155">
        <w:rPr>
          <w:rFonts w:ascii="Tahoma" w:hAnsi="Tahoma" w:cs="Tahoma"/>
          <w:sz w:val="20"/>
        </w:rPr>
        <w:t xml:space="preserve"> Договор</w:t>
      </w:r>
      <w:r w:rsidR="00EF7129">
        <w:rPr>
          <w:rFonts w:ascii="Tahoma" w:hAnsi="Tahoma" w:cs="Tahoma"/>
          <w:sz w:val="20"/>
        </w:rPr>
        <w:t>у</w:t>
      </w:r>
      <w:r w:rsidRPr="00DD7155">
        <w:rPr>
          <w:rFonts w:ascii="Tahoma" w:hAnsi="Tahoma" w:cs="Tahoma"/>
          <w:sz w:val="20"/>
        </w:rPr>
        <w:t>, квалифицированных рабочих, а также специалистов, опыт и компетенция которых позволит осуществлять надлежащее исполнения Договора.</w:t>
      </w:r>
    </w:p>
    <w:p w14:paraId="69E4035D" w14:textId="2562024B" w:rsidR="00CC67DF"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Обеспечи</w:t>
      </w:r>
      <w:r w:rsidR="00CD3CF7" w:rsidRPr="00DD7155">
        <w:rPr>
          <w:rFonts w:ascii="Tahoma" w:hAnsi="Tahoma" w:cs="Tahoma"/>
          <w:sz w:val="20"/>
        </w:rPr>
        <w:t>вает</w:t>
      </w:r>
      <w:r w:rsidRPr="00DD7155">
        <w:rPr>
          <w:rFonts w:ascii="Tahoma" w:hAnsi="Tahoma" w:cs="Tahoma"/>
          <w:sz w:val="20"/>
        </w:rPr>
        <w:t xml:space="preserve"> в договоре с Субподрядчиком наличие безусловного согласия Субподрядчика на осуществление замены стороны заказчика на </w:t>
      </w:r>
      <w:r w:rsidR="00EF7129">
        <w:rPr>
          <w:rFonts w:ascii="Tahoma" w:hAnsi="Tahoma" w:cs="Tahoma"/>
          <w:sz w:val="20"/>
        </w:rPr>
        <w:t>к</w:t>
      </w:r>
      <w:r w:rsidRPr="00DD7155">
        <w:rPr>
          <w:rFonts w:ascii="Tahoma" w:hAnsi="Tahoma" w:cs="Tahoma"/>
          <w:sz w:val="20"/>
        </w:rPr>
        <w:t>омпанию Группы «ПАО «ГМК» Норильский никель»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РФ). Нарушение требований данного пункта является существенным нарушением Договора.</w:t>
      </w:r>
    </w:p>
    <w:p w14:paraId="6E7E3991" w14:textId="79031D65" w:rsidR="002A354E" w:rsidRPr="00DD7155" w:rsidRDefault="002A354E" w:rsidP="002F68A6">
      <w:pPr>
        <w:pStyle w:val="1112"/>
        <w:tabs>
          <w:tab w:val="left" w:pos="284"/>
          <w:tab w:val="left" w:pos="924"/>
        </w:tabs>
        <w:spacing w:before="120" w:after="240"/>
        <w:ind w:left="142"/>
        <w:rPr>
          <w:rFonts w:ascii="Tahoma" w:hAnsi="Tahoma" w:cs="Tahoma"/>
          <w:sz w:val="20"/>
        </w:rPr>
      </w:pPr>
      <w:r>
        <w:rPr>
          <w:rFonts w:ascii="Tahoma" w:hAnsi="Tahoma" w:cs="Tahoma"/>
          <w:sz w:val="20"/>
        </w:rPr>
        <w:t>-Обеспечивает включение в договоры с Су</w:t>
      </w:r>
      <w:r w:rsidR="00D874EE">
        <w:rPr>
          <w:rFonts w:ascii="Tahoma" w:hAnsi="Tahoma" w:cs="Tahoma"/>
          <w:sz w:val="20"/>
        </w:rPr>
        <w:t>б</w:t>
      </w:r>
      <w:r>
        <w:rPr>
          <w:rFonts w:ascii="Tahoma" w:hAnsi="Tahoma" w:cs="Tahoma"/>
          <w:sz w:val="20"/>
        </w:rPr>
        <w:t>подрядчиками включение условий и требований предусмотренных к Подрядчику для выполнения Работ.</w:t>
      </w:r>
    </w:p>
    <w:p w14:paraId="6B61FDFE" w14:textId="0DBE1E32" w:rsidR="00CC67DF" w:rsidRPr="00DD7155" w:rsidRDefault="00CC67DF"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w:t>
      </w:r>
      <w:r w:rsidR="00CD3CF7" w:rsidRPr="00DD7155">
        <w:rPr>
          <w:rFonts w:ascii="Tahoma" w:hAnsi="Tahoma" w:cs="Tahoma"/>
          <w:sz w:val="20"/>
        </w:rPr>
        <w:t xml:space="preserve">Обеспечивает </w:t>
      </w:r>
      <w:r w:rsidRPr="00DD7155">
        <w:rPr>
          <w:rFonts w:ascii="Tahoma" w:hAnsi="Tahoma" w:cs="Tahoma"/>
          <w:sz w:val="20"/>
        </w:rPr>
        <w:t xml:space="preserve">в договоре с Субподрядчиком наличие условий, позволяющих Подрядчику раскрывать Заказчику информацию об условиях таких договоров. </w:t>
      </w:r>
    </w:p>
    <w:p w14:paraId="7BB62FC9" w14:textId="2C27FB5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58" w:name="_Toc528580053"/>
      <w:r w:rsidRPr="00DD7155">
        <w:rPr>
          <w:rFonts w:ascii="Tahoma" w:hAnsi="Tahoma" w:cs="Tahoma"/>
          <w:sz w:val="20"/>
        </w:rPr>
        <w:t>Заказчик вправе запрашивать у Подрядчика дополнительную информацию по Субподрядчикам или поставщикам, необходимую для выполнения анализа и оценки приемлемости привлекаемой организации. Если по мнению Заказчика определенные виды Работ должны выполняться только силами Подрядчика</w:t>
      </w:r>
      <w:r w:rsidR="002A354E">
        <w:rPr>
          <w:rFonts w:ascii="Tahoma" w:hAnsi="Tahoma" w:cs="Tahoma"/>
          <w:sz w:val="20"/>
        </w:rPr>
        <w:t xml:space="preserve"> либо субподрядчик не отвечает требованиям Заказчика ке выполнению Работ</w:t>
      </w:r>
      <w:r w:rsidRPr="00DD7155">
        <w:rPr>
          <w:rFonts w:ascii="Tahoma" w:hAnsi="Tahoma" w:cs="Tahoma"/>
          <w:sz w:val="20"/>
        </w:rPr>
        <w:t>, Заказчик имеет право отклонить привлечение Субподрядчика к исполнению такого вида Работ.</w:t>
      </w:r>
      <w:bookmarkEnd w:id="158"/>
    </w:p>
    <w:p w14:paraId="58B516D2" w14:textId="77777777" w:rsidR="00E95049"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w:t>
      </w:r>
      <w:r w:rsidR="00CD3CF7" w:rsidRPr="00DD7155">
        <w:rPr>
          <w:rFonts w:ascii="Tahoma" w:hAnsi="Tahoma" w:cs="Tahoma"/>
          <w:sz w:val="20"/>
        </w:rPr>
        <w:t xml:space="preserve">обеспечивает </w:t>
      </w:r>
      <w:r w:rsidRPr="00DD7155">
        <w:rPr>
          <w:rFonts w:ascii="Tahoma" w:hAnsi="Tahoma" w:cs="Tahoma"/>
          <w:sz w:val="20"/>
        </w:rPr>
        <w:t>за свой счет на время выполнения Работ</w:t>
      </w:r>
      <w:r w:rsidR="00E95049" w:rsidRPr="00DD7155">
        <w:rPr>
          <w:rFonts w:ascii="Tahoma" w:hAnsi="Tahoma" w:cs="Tahoma"/>
          <w:sz w:val="20"/>
        </w:rPr>
        <w:t>:</w:t>
      </w:r>
    </w:p>
    <w:p w14:paraId="0839EDEE" w14:textId="33BDBF29" w:rsidR="00E95049" w:rsidRPr="00DD7155" w:rsidRDefault="0012347E" w:rsidP="00EE5F37">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w:t>
      </w:r>
      <w:r w:rsidR="00E95049" w:rsidRPr="00DD7155">
        <w:rPr>
          <w:rFonts w:ascii="Tahoma" w:hAnsi="Tahoma" w:cs="Tahoma"/>
          <w:sz w:val="20"/>
        </w:rPr>
        <w:t xml:space="preserve">предоставление </w:t>
      </w:r>
      <w:r w:rsidR="00CC67DF" w:rsidRPr="00DD7155">
        <w:rPr>
          <w:rFonts w:ascii="Tahoma" w:hAnsi="Tahoma" w:cs="Tahoma"/>
          <w:sz w:val="20"/>
        </w:rPr>
        <w:t>Персонал</w:t>
      </w:r>
      <w:r w:rsidR="00E95049" w:rsidRPr="00DD7155">
        <w:rPr>
          <w:rFonts w:ascii="Tahoma" w:hAnsi="Tahoma" w:cs="Tahoma"/>
          <w:sz w:val="20"/>
        </w:rPr>
        <w:t>у</w:t>
      </w:r>
      <w:r w:rsidR="00CC67DF" w:rsidRPr="00DD7155">
        <w:rPr>
          <w:rFonts w:ascii="Tahoma" w:hAnsi="Tahoma" w:cs="Tahoma"/>
          <w:sz w:val="20"/>
        </w:rPr>
        <w:t xml:space="preserve"> </w:t>
      </w:r>
      <w:r w:rsidR="00E95049" w:rsidRPr="00DD7155">
        <w:rPr>
          <w:rFonts w:ascii="Tahoma" w:hAnsi="Tahoma" w:cs="Tahoma"/>
          <w:sz w:val="20"/>
        </w:rPr>
        <w:t>жилья</w:t>
      </w:r>
      <w:r w:rsidR="00CC67DF" w:rsidRPr="00DD7155">
        <w:rPr>
          <w:rFonts w:ascii="Tahoma" w:hAnsi="Tahoma" w:cs="Tahoma"/>
          <w:sz w:val="20"/>
        </w:rPr>
        <w:t xml:space="preserve">, </w:t>
      </w:r>
      <w:r w:rsidR="00E95049" w:rsidRPr="00DD7155">
        <w:rPr>
          <w:rFonts w:ascii="Tahoma" w:hAnsi="Tahoma" w:cs="Tahoma"/>
          <w:sz w:val="20"/>
        </w:rPr>
        <w:t xml:space="preserve">транспорта </w:t>
      </w:r>
      <w:r w:rsidR="00CC67DF" w:rsidRPr="00DD7155">
        <w:rPr>
          <w:rFonts w:ascii="Tahoma" w:hAnsi="Tahoma" w:cs="Tahoma"/>
          <w:sz w:val="20"/>
        </w:rPr>
        <w:t xml:space="preserve">для проезда на Объект, </w:t>
      </w:r>
      <w:r w:rsidR="00E95049" w:rsidRPr="00DD7155">
        <w:rPr>
          <w:rFonts w:ascii="Tahoma" w:hAnsi="Tahoma" w:cs="Tahoma"/>
          <w:sz w:val="20"/>
        </w:rPr>
        <w:t>питания;</w:t>
      </w:r>
    </w:p>
    <w:p w14:paraId="67FADFF4" w14:textId="0545FE8B" w:rsidR="00E95049" w:rsidRPr="00DD7155" w:rsidRDefault="0012347E" w:rsidP="00EE5F37">
      <w:pPr>
        <w:pStyle w:val="afff1"/>
        <w:tabs>
          <w:tab w:val="left" w:pos="284"/>
        </w:tabs>
        <w:spacing w:before="120" w:after="240"/>
        <w:ind w:left="142"/>
        <w:rPr>
          <w:rFonts w:ascii="Tahoma" w:hAnsi="Tahoma" w:cs="Tahoma"/>
          <w:sz w:val="20"/>
        </w:rPr>
      </w:pPr>
      <w:r w:rsidRPr="00DD7155">
        <w:rPr>
          <w:rFonts w:ascii="Tahoma" w:hAnsi="Tahoma" w:cs="Tahoma"/>
          <w:sz w:val="20"/>
        </w:rPr>
        <w:t xml:space="preserve">- </w:t>
      </w:r>
      <w:r w:rsidR="00E95049" w:rsidRPr="00DD7155">
        <w:rPr>
          <w:rFonts w:ascii="Tahoma" w:hAnsi="Tahoma" w:cs="Tahoma"/>
          <w:sz w:val="20"/>
        </w:rPr>
        <w:t xml:space="preserve">оказание Персоналу экстренной медицинской помощи, проведение обязательных медицинских (предварительных, периодических, внеочередных) осмотров (обследований) и обязательных психиатрических освидетельствований </w:t>
      </w:r>
      <w:r w:rsidR="00CC67DF" w:rsidRPr="00DD7155">
        <w:rPr>
          <w:rFonts w:ascii="Tahoma" w:hAnsi="Tahoma" w:cs="Tahoma"/>
          <w:sz w:val="20"/>
        </w:rPr>
        <w:t xml:space="preserve"> </w:t>
      </w:r>
    </w:p>
    <w:p w14:paraId="5CA18BE5" w14:textId="08433D5F" w:rsidR="00727DCD" w:rsidRPr="00DD7155" w:rsidRDefault="00526E69" w:rsidP="00EE5F37">
      <w:pPr>
        <w:pStyle w:val="afff1"/>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727DCD" w:rsidRPr="00DD7155">
        <w:rPr>
          <w:rFonts w:ascii="Tahoma" w:hAnsi="Tahoma" w:cs="Tahoma"/>
          <w:sz w:val="20"/>
        </w:rPr>
        <w:t xml:space="preserve">, </w:t>
      </w:r>
      <w:r w:rsidR="00E95049" w:rsidRPr="00DD7155">
        <w:rPr>
          <w:rFonts w:ascii="Tahoma" w:hAnsi="Tahoma" w:cs="Tahoma"/>
          <w:sz w:val="20"/>
        </w:rPr>
        <w:t>если они не производятс</w:t>
      </w:r>
      <w:r w:rsidR="005D27CD" w:rsidRPr="00DD7155">
        <w:rPr>
          <w:rFonts w:ascii="Tahoma" w:hAnsi="Tahoma" w:cs="Tahoma"/>
          <w:sz w:val="20"/>
        </w:rPr>
        <w:t>я в рамках содействия Заказчика</w:t>
      </w:r>
      <w:r w:rsidR="00727DCD" w:rsidRPr="00DD7155">
        <w:rPr>
          <w:rFonts w:ascii="Tahoma" w:hAnsi="Tahoma" w:cs="Tahoma"/>
          <w:sz w:val="20"/>
        </w:rPr>
        <w:t>.</w:t>
      </w:r>
      <w:r w:rsidR="00727DCD" w:rsidRPr="00DD7155">
        <w:rPr>
          <w:rFonts w:ascii="Tahoma" w:hAnsi="Tahoma" w:cs="Tahoma"/>
          <w:b/>
          <w:color w:val="FF0000"/>
          <w:sz w:val="20"/>
        </w:rPr>
        <w:t xml:space="preserve"> </w:t>
      </w:r>
      <w:r w:rsidRPr="00526E69">
        <w:rPr>
          <w:rFonts w:ascii="Tahoma" w:hAnsi="Tahoma" w:cs="Tahoma"/>
          <w:b/>
          <w:color w:val="FF0000"/>
          <w:sz w:val="20"/>
        </w:rPr>
        <w:t>]</w:t>
      </w:r>
      <w:r w:rsidR="0053510D" w:rsidRPr="00DD7155">
        <w:rPr>
          <w:rFonts w:ascii="Tahoma" w:hAnsi="Tahoma" w:cs="Tahoma"/>
          <w:b/>
          <w:color w:val="FF0000"/>
          <w:sz w:val="20"/>
        </w:rPr>
        <w:t xml:space="preserve"> </w:t>
      </w:r>
      <w:r w:rsidR="0053510D" w:rsidRPr="00DD7155">
        <w:rPr>
          <w:rStyle w:val="ad"/>
          <w:b/>
          <w:color w:val="FF0000"/>
          <w:sz w:val="20"/>
        </w:rPr>
        <w:footnoteReference w:id="238"/>
      </w:r>
      <w:r w:rsidR="00727DCD" w:rsidRPr="00DD7155">
        <w:rPr>
          <w:rFonts w:ascii="Tahoma" w:hAnsi="Tahoma" w:cs="Tahoma"/>
          <w:sz w:val="20"/>
        </w:rPr>
        <w:t xml:space="preserve"> </w:t>
      </w:r>
    </w:p>
    <w:p w14:paraId="791EE3EE" w14:textId="199C78D0" w:rsidR="00727DCD" w:rsidRPr="00DD7155" w:rsidRDefault="00526E69" w:rsidP="006F7DF1">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727DCD" w:rsidRPr="00DD7155">
        <w:rPr>
          <w:rFonts w:ascii="Tahoma" w:hAnsi="Tahoma" w:cs="Tahoma"/>
          <w:sz w:val="20"/>
        </w:rPr>
        <w:t xml:space="preserve">Заказчик </w:t>
      </w:r>
      <w:r w:rsidR="001563E7" w:rsidRPr="00DD7155">
        <w:rPr>
          <w:rFonts w:ascii="Tahoma" w:hAnsi="Tahoma" w:cs="Tahoma"/>
          <w:sz w:val="20"/>
        </w:rPr>
        <w:t xml:space="preserve">за свой счет </w:t>
      </w:r>
      <w:r w:rsidR="00E95049" w:rsidRPr="00DD7155">
        <w:rPr>
          <w:rFonts w:ascii="Tahoma" w:hAnsi="Tahoma" w:cs="Tahoma"/>
          <w:sz w:val="20"/>
        </w:rPr>
        <w:t xml:space="preserve">в качестве содействия </w:t>
      </w:r>
      <w:r w:rsidR="00727DCD" w:rsidRPr="00DD7155">
        <w:rPr>
          <w:rFonts w:ascii="Tahoma" w:hAnsi="Tahoma" w:cs="Tahoma"/>
          <w:sz w:val="20"/>
        </w:rPr>
        <w:t xml:space="preserve">оказывает </w:t>
      </w:r>
      <w:r w:rsidR="00FB3097" w:rsidRPr="00DD7155">
        <w:rPr>
          <w:rFonts w:ascii="Tahoma" w:hAnsi="Tahoma" w:cs="Tahoma"/>
          <w:sz w:val="20"/>
        </w:rPr>
        <w:t>медицинские услуги</w:t>
      </w:r>
      <w:r w:rsidR="00FB3097" w:rsidRPr="00DD7155" w:rsidDel="00E95049">
        <w:rPr>
          <w:rFonts w:ascii="Tahoma" w:hAnsi="Tahoma" w:cs="Tahoma"/>
          <w:sz w:val="20"/>
        </w:rPr>
        <w:t xml:space="preserve"> </w:t>
      </w:r>
      <w:r w:rsidR="00FB3097" w:rsidRPr="00DD7155">
        <w:rPr>
          <w:rFonts w:ascii="Tahoma" w:hAnsi="Tahoma" w:cs="Tahoma"/>
          <w:sz w:val="20"/>
        </w:rPr>
        <w:t xml:space="preserve">с привлечением </w:t>
      </w:r>
      <w:r w:rsidR="00727DCD" w:rsidRPr="00DD7155">
        <w:rPr>
          <w:rFonts w:ascii="Tahoma" w:hAnsi="Tahoma" w:cs="Tahoma"/>
          <w:sz w:val="20"/>
        </w:rPr>
        <w:t>корпоративн</w:t>
      </w:r>
      <w:r w:rsidR="00FB3097" w:rsidRPr="00DD7155">
        <w:rPr>
          <w:rFonts w:ascii="Tahoma" w:hAnsi="Tahoma" w:cs="Tahoma"/>
          <w:sz w:val="20"/>
        </w:rPr>
        <w:t>ого</w:t>
      </w:r>
      <w:r w:rsidR="00727DCD" w:rsidRPr="00DD7155">
        <w:rPr>
          <w:rFonts w:ascii="Tahoma" w:hAnsi="Tahoma" w:cs="Tahoma"/>
          <w:sz w:val="20"/>
        </w:rPr>
        <w:t xml:space="preserve"> </w:t>
      </w:r>
      <w:r w:rsidR="00FB3097" w:rsidRPr="00DD7155">
        <w:rPr>
          <w:rFonts w:ascii="Tahoma" w:hAnsi="Tahoma" w:cs="Tahoma"/>
          <w:sz w:val="20"/>
        </w:rPr>
        <w:t xml:space="preserve">медицинского оператора </w:t>
      </w:r>
      <w:r w:rsidR="00727DCD" w:rsidRPr="00DD7155">
        <w:rPr>
          <w:rFonts w:ascii="Tahoma" w:hAnsi="Tahoma" w:cs="Tahoma"/>
          <w:sz w:val="20"/>
        </w:rPr>
        <w:t>Заказчика:</w:t>
      </w:r>
    </w:p>
    <w:p w14:paraId="235264C8" w14:textId="38149917" w:rsidR="00727DCD" w:rsidRPr="00DD7155" w:rsidRDefault="00727DCD" w:rsidP="00727DCD">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оказание экстренной медицинской помощи</w:t>
      </w:r>
      <w:r w:rsidR="00E95049" w:rsidRPr="00DD7155">
        <w:rPr>
          <w:rFonts w:ascii="Tahoma" w:hAnsi="Tahoma" w:cs="Tahoma"/>
          <w:sz w:val="20"/>
        </w:rPr>
        <w:t>,</w:t>
      </w:r>
    </w:p>
    <w:p w14:paraId="1AA8E333" w14:textId="7CF5A505" w:rsidR="00727DCD" w:rsidRPr="00DD7155" w:rsidRDefault="00727DCD" w:rsidP="00727DCD">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 проведение обязательных предсменных, предрейсовых, послесменных, послерейсовых (где применимо) медицинских осмотров. </w:t>
      </w:r>
    </w:p>
    <w:p w14:paraId="17542DF4" w14:textId="1C7FC75F" w:rsidR="00CC67DF" w:rsidRPr="00DD7155" w:rsidRDefault="00727DCD" w:rsidP="00727DCD">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Заказчик обеспечивает медицинские услуги на территории своих подразделений, являющиеся местом проведения Работ, для персонала, привлекаемого Подрядчиком к выполнению Работ</w:t>
      </w:r>
      <w:r w:rsidR="00CC67DF" w:rsidRPr="00DD7155">
        <w:rPr>
          <w:rFonts w:ascii="Tahoma" w:hAnsi="Tahoma" w:cs="Tahoma"/>
          <w:sz w:val="20"/>
        </w:rPr>
        <w:t>.</w:t>
      </w:r>
      <w:r w:rsidRPr="00DD7155">
        <w:rPr>
          <w:rFonts w:ascii="Tahoma" w:hAnsi="Tahoma" w:cs="Tahoma"/>
          <w:b/>
          <w:color w:val="FF0000"/>
          <w:sz w:val="20"/>
        </w:rPr>
        <w:t xml:space="preserve"> </w:t>
      </w:r>
      <w:r w:rsidR="00526E69" w:rsidRPr="00526E69">
        <w:rPr>
          <w:rFonts w:ascii="Tahoma" w:hAnsi="Tahoma" w:cs="Tahoma"/>
          <w:b/>
          <w:color w:val="FF0000"/>
          <w:sz w:val="20"/>
        </w:rPr>
        <w:t>]</w:t>
      </w:r>
      <w:r w:rsidR="0053510D" w:rsidRPr="00DD7155">
        <w:rPr>
          <w:rStyle w:val="ad"/>
          <w:b/>
          <w:color w:val="FF0000"/>
          <w:sz w:val="20"/>
        </w:rPr>
        <w:footnoteReference w:id="239"/>
      </w:r>
    </w:p>
    <w:bookmarkEnd w:id="137"/>
    <w:p w14:paraId="57E33C9A" w14:textId="21339A51"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СТРОИТЕЛЬНАЯ ТЕХНИКА И РАСХОДНЫЕ МАТЕРИАЛЫ</w:t>
      </w:r>
    </w:p>
    <w:p w14:paraId="4398B6F0" w14:textId="3BAA27FC"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59" w:name="_Toc528580121"/>
      <w:r w:rsidRPr="00DD7155">
        <w:rPr>
          <w:rFonts w:ascii="Tahoma" w:hAnsi="Tahoma" w:cs="Tahoma"/>
          <w:sz w:val="20"/>
        </w:rPr>
        <w:t xml:space="preserve">Подрядчик в счет Цены Договора доставляет </w:t>
      </w:r>
      <w:r w:rsidR="00EF7129">
        <w:rPr>
          <w:rFonts w:ascii="Tahoma" w:hAnsi="Tahoma" w:cs="Tahoma"/>
          <w:sz w:val="20"/>
        </w:rPr>
        <w:t>в место выполнения работ</w:t>
      </w:r>
      <w:r w:rsidRPr="00DD7155">
        <w:rPr>
          <w:rFonts w:ascii="Tahoma" w:hAnsi="Tahoma" w:cs="Tahoma"/>
          <w:color w:val="00B0F0"/>
          <w:sz w:val="20"/>
        </w:rPr>
        <w:t xml:space="preserve"> </w:t>
      </w:r>
      <w:r w:rsidRPr="00DD7155">
        <w:rPr>
          <w:rFonts w:ascii="Tahoma" w:hAnsi="Tahoma" w:cs="Tahoma"/>
          <w:sz w:val="20"/>
        </w:rPr>
        <w:t>Строительную технику и расходные материалы, необходимые для исполнения Договора, обеспечивает их разгрузку, складирование, ремонт и техническое обслуживание.</w:t>
      </w:r>
      <w:bookmarkEnd w:id="159"/>
    </w:p>
    <w:p w14:paraId="54AEEA9B" w14:textId="7777777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60" w:name="_Toc528580122"/>
      <w:r w:rsidRPr="00DD7155">
        <w:rPr>
          <w:rFonts w:ascii="Tahoma" w:hAnsi="Tahoma" w:cs="Tahoma"/>
          <w:sz w:val="20"/>
        </w:rPr>
        <w:t>Строительная техника и расходные материалы должны соответствовать Требованиям</w:t>
      </w:r>
      <w:bookmarkEnd w:id="160"/>
      <w:r w:rsidRPr="00DD7155">
        <w:rPr>
          <w:rFonts w:ascii="Tahoma" w:hAnsi="Tahoma" w:cs="Tahoma"/>
          <w:sz w:val="20"/>
        </w:rPr>
        <w:t xml:space="preserve">, </w:t>
      </w:r>
      <w:bookmarkStart w:id="161" w:name="_Toc528580123"/>
      <w:r w:rsidRPr="00DD7155">
        <w:rPr>
          <w:rFonts w:ascii="Tahoma" w:hAnsi="Tahoma" w:cs="Tahoma"/>
          <w:sz w:val="20"/>
        </w:rPr>
        <w:t>быть в рабочем состоянии, безопасными, пригодными для предполагаемого назначения, безопасного и эффективного выполнения Работ.</w:t>
      </w:r>
      <w:bookmarkStart w:id="162" w:name="_Toc55791999"/>
      <w:bookmarkStart w:id="163" w:name="_Toc305139540"/>
      <w:bookmarkEnd w:id="161"/>
    </w:p>
    <w:p w14:paraId="556B18D8" w14:textId="3405FAD1"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представляет Заказчику всю необходимую информацию, заверенные Подрядчиком копии документов (паспорта, сертификаты, акты испытаний и т.п.) </w:t>
      </w:r>
      <w:r w:rsidR="00CD3CF7" w:rsidRPr="00DD7155">
        <w:rPr>
          <w:rFonts w:ascii="Tahoma" w:hAnsi="Tahoma" w:cs="Tahoma"/>
          <w:sz w:val="20"/>
        </w:rPr>
        <w:t xml:space="preserve">для подтверждения соответствия Требованиям, качества Строительной техники и расходных материалов, </w:t>
      </w:r>
      <w:r w:rsidRPr="00DD7155">
        <w:rPr>
          <w:rFonts w:ascii="Tahoma" w:hAnsi="Tahoma" w:cs="Tahoma"/>
          <w:sz w:val="20"/>
        </w:rPr>
        <w:t>с переводом на русский язык</w:t>
      </w:r>
      <w:r w:rsidR="00CD3CF7" w:rsidRPr="00DD7155">
        <w:rPr>
          <w:rFonts w:ascii="Tahoma" w:hAnsi="Tahoma" w:cs="Tahoma"/>
          <w:sz w:val="20"/>
        </w:rPr>
        <w:t xml:space="preserve"> </w:t>
      </w:r>
      <w:r w:rsidR="00050B97">
        <w:rPr>
          <w:rFonts w:ascii="Tahoma" w:hAnsi="Tahoma" w:cs="Tahoma"/>
          <w:sz w:val="20"/>
        </w:rPr>
        <w:t>(</w:t>
      </w:r>
      <w:r w:rsidR="00CD3CF7" w:rsidRPr="00DD7155">
        <w:rPr>
          <w:rFonts w:ascii="Tahoma" w:hAnsi="Tahoma" w:cs="Tahoma"/>
          <w:sz w:val="20"/>
        </w:rPr>
        <w:t>при необходимости</w:t>
      </w:r>
      <w:r w:rsidR="00050B97">
        <w:rPr>
          <w:rFonts w:ascii="Tahoma" w:hAnsi="Tahoma" w:cs="Tahoma"/>
          <w:sz w:val="20"/>
        </w:rPr>
        <w:t>)</w:t>
      </w:r>
      <w:r w:rsidRPr="00DD7155">
        <w:rPr>
          <w:rFonts w:ascii="Tahoma" w:hAnsi="Tahoma" w:cs="Tahoma"/>
          <w:sz w:val="20"/>
        </w:rPr>
        <w:t>:</w:t>
      </w:r>
    </w:p>
    <w:p w14:paraId="08A4FCD3" w14:textId="77777777" w:rsidR="00CC67DF" w:rsidRPr="00DD7155" w:rsidRDefault="00CC67DF" w:rsidP="002F68A6">
      <w:pPr>
        <w:pStyle w:val="afff1"/>
        <w:numPr>
          <w:ilvl w:val="0"/>
          <w:numId w:val="44"/>
        </w:numPr>
        <w:tabs>
          <w:tab w:val="left" w:pos="284"/>
        </w:tabs>
        <w:spacing w:before="120" w:after="240"/>
        <w:rPr>
          <w:rFonts w:ascii="Tahoma" w:hAnsi="Tahoma" w:cs="Tahoma"/>
          <w:sz w:val="20"/>
        </w:rPr>
      </w:pPr>
      <w:r w:rsidRPr="00DD7155">
        <w:rPr>
          <w:rFonts w:ascii="Tahoma" w:hAnsi="Tahoma" w:cs="Tahoma"/>
          <w:sz w:val="20"/>
        </w:rPr>
        <w:t>не позднее 5 р.д. до начала их использования;</w:t>
      </w:r>
    </w:p>
    <w:p w14:paraId="3C83E2C6" w14:textId="77777777" w:rsidR="00CC67DF" w:rsidRPr="00DD7155" w:rsidRDefault="00CC67DF" w:rsidP="002F68A6">
      <w:pPr>
        <w:pStyle w:val="afff1"/>
        <w:numPr>
          <w:ilvl w:val="0"/>
          <w:numId w:val="44"/>
        </w:numPr>
        <w:tabs>
          <w:tab w:val="left" w:pos="284"/>
        </w:tabs>
        <w:spacing w:before="120" w:after="240"/>
        <w:rPr>
          <w:rFonts w:ascii="Tahoma" w:hAnsi="Tahoma" w:cs="Tahoma"/>
          <w:sz w:val="20"/>
        </w:rPr>
      </w:pPr>
      <w:r w:rsidRPr="00DD7155">
        <w:rPr>
          <w:rFonts w:ascii="Tahoma" w:hAnsi="Tahoma" w:cs="Tahoma"/>
          <w:sz w:val="20"/>
        </w:rPr>
        <w:t>не позднее 2 р.д. с даты направления требования Заказчика.</w:t>
      </w:r>
    </w:p>
    <w:p w14:paraId="2A9FA1A5" w14:textId="4835856E" w:rsidR="00CC67DF" w:rsidRPr="00DD7155" w:rsidRDefault="00CC67DF" w:rsidP="002F68A6">
      <w:pPr>
        <w:tabs>
          <w:tab w:val="left" w:pos="284"/>
        </w:tabs>
        <w:spacing w:before="120" w:after="240"/>
        <w:ind w:left="142" w:firstLine="0"/>
        <w:rPr>
          <w:rFonts w:ascii="Tahoma" w:hAnsi="Tahoma" w:cs="Tahoma"/>
          <w:sz w:val="20"/>
        </w:rPr>
      </w:pPr>
      <w:r w:rsidRPr="00DD7155">
        <w:rPr>
          <w:rFonts w:ascii="Tahoma" w:hAnsi="Tahoma" w:cs="Tahoma"/>
          <w:sz w:val="20"/>
        </w:rPr>
        <w:t>В случае нарушения условий данного раздела Заказчик вправе потребовать вывезти с территории Заказчика Строительную технику и расходные материалы</w:t>
      </w:r>
      <w:r w:rsidR="00CD3CF7" w:rsidRPr="00DD7155">
        <w:rPr>
          <w:rFonts w:ascii="Tahoma" w:hAnsi="Tahoma" w:cs="Tahoma"/>
          <w:sz w:val="20"/>
        </w:rPr>
        <w:t xml:space="preserve"> в течение 5 р.д</w:t>
      </w:r>
      <w:r w:rsidRPr="00DD7155">
        <w:rPr>
          <w:rFonts w:ascii="Tahoma" w:hAnsi="Tahoma" w:cs="Tahoma"/>
          <w:sz w:val="20"/>
        </w:rPr>
        <w:t>.</w:t>
      </w:r>
    </w:p>
    <w:p w14:paraId="77F8C6D0" w14:textId="0DD67F14"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64" w:name="_Toc55792007"/>
      <w:bookmarkStart w:id="165" w:name="_Toc305139548"/>
      <w:bookmarkStart w:id="166" w:name="_Toc528580145"/>
      <w:bookmarkStart w:id="167" w:name="_Toc124437106"/>
      <w:bookmarkStart w:id="168" w:name="_Toc132134346"/>
      <w:bookmarkStart w:id="169" w:name="_Toc133432153"/>
      <w:bookmarkEnd w:id="162"/>
      <w:bookmarkEnd w:id="163"/>
      <w:r w:rsidRPr="00DD7155">
        <w:rPr>
          <w:rFonts w:ascii="Tahoma" w:hAnsi="Tahoma" w:cs="Tahoma"/>
          <w:b/>
          <w:sz w:val="20"/>
        </w:rPr>
        <w:t>СКРЫТЫЕ И СПЕЦИАЛЬНЫЕ РАБОТЫ</w:t>
      </w:r>
      <w:bookmarkStart w:id="170" w:name="_Toc55792008"/>
      <w:bookmarkStart w:id="171" w:name="_Toc305139549"/>
      <w:bookmarkEnd w:id="164"/>
      <w:bookmarkEnd w:id="165"/>
      <w:bookmarkEnd w:id="166"/>
      <w:bookmarkEnd w:id="167"/>
      <w:bookmarkEnd w:id="168"/>
      <w:bookmarkEnd w:id="169"/>
    </w:p>
    <w:p w14:paraId="1DF01785" w14:textId="70114ED3" w:rsidR="00CC67DF" w:rsidRPr="00DD7155" w:rsidRDefault="00164050" w:rsidP="006F7DF1">
      <w:pPr>
        <w:pStyle w:val="afff1"/>
        <w:numPr>
          <w:ilvl w:val="2"/>
          <w:numId w:val="13"/>
        </w:numPr>
        <w:tabs>
          <w:tab w:val="left" w:pos="284"/>
        </w:tabs>
        <w:spacing w:before="120" w:after="240"/>
        <w:ind w:left="142" w:hanging="1135"/>
        <w:rPr>
          <w:rFonts w:ascii="Tahoma" w:hAnsi="Tahoma" w:cs="Tahoma"/>
          <w:sz w:val="20"/>
        </w:rPr>
      </w:pPr>
      <w:bookmarkStart w:id="172" w:name="_Toc528580146"/>
      <w:bookmarkEnd w:id="170"/>
      <w:bookmarkEnd w:id="171"/>
      <w:r w:rsidRPr="00DD7155">
        <w:rPr>
          <w:rFonts w:ascii="Tahoma" w:hAnsi="Tahoma" w:cs="Tahoma"/>
          <w:sz w:val="20"/>
        </w:rPr>
        <w:t xml:space="preserve">Подрядчик производит освидетельствование с участием Заказчика с составлением Исполнительной документации в 3 экз. по </w:t>
      </w:r>
      <w:r w:rsidR="00CC67DF" w:rsidRPr="00DD7155">
        <w:rPr>
          <w:rFonts w:ascii="Tahoma" w:hAnsi="Tahoma" w:cs="Tahoma"/>
          <w:sz w:val="20"/>
        </w:rPr>
        <w:t xml:space="preserve">отдельным видам ответственных конструкций и систем (несущие конструкции, электротехнические работы, слаботочные устройства и т.п.) в соответствии законодательством РФ, в том числе рекомендуемыми правилами. </w:t>
      </w:r>
    </w:p>
    <w:p w14:paraId="1EC309D5" w14:textId="7777777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Для систем водоснабжения, теплоснабжения и канализации составляются акты гидравлических испытаний, акты просвета сварных стыков, акты технической диагностики готовых участков трубопроводов с применением видеоконтроля и акты освидетельствования каждой системы отдельно.</w:t>
      </w:r>
      <w:bookmarkEnd w:id="172"/>
    </w:p>
    <w:p w14:paraId="3B5CF2EA" w14:textId="7777777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73" w:name="_Toc528580147"/>
      <w:r w:rsidRPr="00DD7155">
        <w:rPr>
          <w:rFonts w:ascii="Tahoma" w:hAnsi="Tahoma" w:cs="Tahoma"/>
          <w:sz w:val="20"/>
        </w:rPr>
        <w:t>Подрядчик не менее чем за 5 р.д. до предполагаемой даты окончания выполнения скрытых работ, возведения ответственных конструкций:</w:t>
      </w:r>
    </w:p>
    <w:p w14:paraId="77DFE03C" w14:textId="77777777" w:rsidR="00CC67DF" w:rsidRPr="00DD7155" w:rsidRDefault="00CC67DF" w:rsidP="002F68A6">
      <w:pPr>
        <w:pStyle w:val="afff1"/>
        <w:numPr>
          <w:ilvl w:val="0"/>
          <w:numId w:val="31"/>
        </w:numPr>
        <w:tabs>
          <w:tab w:val="left" w:pos="284"/>
        </w:tabs>
        <w:spacing w:before="120" w:after="240"/>
        <w:ind w:left="142" w:firstLine="0"/>
        <w:rPr>
          <w:rFonts w:ascii="Tahoma" w:hAnsi="Tahoma" w:cs="Tahoma"/>
          <w:sz w:val="20"/>
        </w:rPr>
      </w:pPr>
      <w:r w:rsidRPr="00DD7155">
        <w:rPr>
          <w:rFonts w:ascii="Tahoma" w:hAnsi="Tahoma" w:cs="Tahoma"/>
          <w:sz w:val="20"/>
        </w:rPr>
        <w:t>вносит запись в Журнал работ;</w:t>
      </w:r>
    </w:p>
    <w:p w14:paraId="62AA46D8" w14:textId="77777777" w:rsidR="00CC67DF" w:rsidRPr="00DD7155" w:rsidRDefault="00CC67DF" w:rsidP="002F68A6">
      <w:pPr>
        <w:pStyle w:val="afff1"/>
        <w:numPr>
          <w:ilvl w:val="0"/>
          <w:numId w:val="31"/>
        </w:numPr>
        <w:tabs>
          <w:tab w:val="left" w:pos="284"/>
        </w:tabs>
        <w:spacing w:before="120" w:after="240"/>
        <w:ind w:left="142" w:firstLine="0"/>
        <w:rPr>
          <w:rFonts w:ascii="Tahoma" w:hAnsi="Tahoma" w:cs="Tahoma"/>
          <w:sz w:val="20"/>
        </w:rPr>
      </w:pPr>
      <w:r w:rsidRPr="00DD7155">
        <w:rPr>
          <w:rFonts w:ascii="Tahoma" w:hAnsi="Tahoma" w:cs="Tahoma"/>
          <w:sz w:val="20"/>
        </w:rPr>
        <w:t>письменно уведомляет Заказчика о готовности к освидетельствованию;</w:t>
      </w:r>
    </w:p>
    <w:p w14:paraId="396CBFC9" w14:textId="77777777" w:rsidR="00CC67DF" w:rsidRPr="00DD7155" w:rsidRDefault="00CC67DF" w:rsidP="002F68A6">
      <w:pPr>
        <w:pStyle w:val="afff1"/>
        <w:numPr>
          <w:ilvl w:val="0"/>
          <w:numId w:val="31"/>
        </w:numPr>
        <w:tabs>
          <w:tab w:val="left" w:pos="284"/>
        </w:tabs>
        <w:spacing w:before="120" w:after="240"/>
        <w:ind w:left="142" w:firstLine="0"/>
        <w:rPr>
          <w:rFonts w:ascii="Tahoma" w:hAnsi="Tahoma" w:cs="Tahoma"/>
          <w:sz w:val="20"/>
        </w:rPr>
      </w:pPr>
      <w:r w:rsidRPr="00DD7155">
        <w:rPr>
          <w:rFonts w:ascii="Tahoma" w:hAnsi="Tahoma" w:cs="Tahoma"/>
          <w:sz w:val="20"/>
        </w:rPr>
        <w:t xml:space="preserve">приступает к выполнению последующих Работ только после подписания Заказчиком Актов освидетельствования (скрытых работ, ответственных конструкций). </w:t>
      </w:r>
    </w:p>
    <w:p w14:paraId="1C064A67" w14:textId="6A4E0F5A" w:rsidR="00CC67DF" w:rsidRPr="00DD7155" w:rsidRDefault="00050B97" w:rsidP="002F68A6">
      <w:pPr>
        <w:tabs>
          <w:tab w:val="left" w:pos="284"/>
        </w:tabs>
        <w:spacing w:before="120" w:after="240"/>
        <w:ind w:left="142" w:firstLine="0"/>
        <w:rPr>
          <w:rFonts w:ascii="Tahoma" w:hAnsi="Tahoma" w:cs="Tahoma"/>
          <w:sz w:val="20"/>
        </w:rPr>
      </w:pPr>
      <w:r>
        <w:rPr>
          <w:rFonts w:ascii="Tahoma" w:hAnsi="Tahoma" w:cs="Tahoma"/>
          <w:sz w:val="20"/>
        </w:rPr>
        <w:t>С</w:t>
      </w:r>
      <w:r w:rsidR="00CC67DF" w:rsidRPr="00DD7155">
        <w:rPr>
          <w:rFonts w:ascii="Tahoma" w:hAnsi="Tahoma" w:cs="Tahoma"/>
          <w:sz w:val="20"/>
        </w:rPr>
        <w:t>крыты</w:t>
      </w:r>
      <w:r>
        <w:rPr>
          <w:rFonts w:ascii="Tahoma" w:hAnsi="Tahoma" w:cs="Tahoma"/>
          <w:sz w:val="20"/>
        </w:rPr>
        <w:t>е</w:t>
      </w:r>
      <w:r w:rsidR="00CC67DF" w:rsidRPr="00DD7155">
        <w:rPr>
          <w:rFonts w:ascii="Tahoma" w:hAnsi="Tahoma" w:cs="Tahoma"/>
          <w:sz w:val="20"/>
        </w:rPr>
        <w:t xml:space="preserve"> работ</w:t>
      </w:r>
      <w:r>
        <w:rPr>
          <w:rFonts w:ascii="Tahoma" w:hAnsi="Tahoma" w:cs="Tahoma"/>
          <w:sz w:val="20"/>
        </w:rPr>
        <w:t>ы</w:t>
      </w:r>
      <w:r w:rsidR="00CC67DF" w:rsidRPr="00DD7155">
        <w:rPr>
          <w:rFonts w:ascii="Tahoma" w:hAnsi="Tahoma" w:cs="Tahoma"/>
          <w:sz w:val="20"/>
        </w:rPr>
        <w:t xml:space="preserve"> или </w:t>
      </w:r>
      <w:r w:rsidRPr="00DD7155">
        <w:rPr>
          <w:rFonts w:ascii="Tahoma" w:hAnsi="Tahoma" w:cs="Tahoma"/>
          <w:sz w:val="20"/>
        </w:rPr>
        <w:t>ответственны</w:t>
      </w:r>
      <w:r>
        <w:rPr>
          <w:rFonts w:ascii="Tahoma" w:hAnsi="Tahoma" w:cs="Tahoma"/>
          <w:sz w:val="20"/>
        </w:rPr>
        <w:t>е</w:t>
      </w:r>
      <w:r w:rsidRPr="00DD7155">
        <w:rPr>
          <w:rFonts w:ascii="Tahoma" w:hAnsi="Tahoma" w:cs="Tahoma"/>
          <w:sz w:val="20"/>
        </w:rPr>
        <w:t xml:space="preserve"> конструкци</w:t>
      </w:r>
      <w:r>
        <w:rPr>
          <w:rFonts w:ascii="Tahoma" w:hAnsi="Tahoma" w:cs="Tahoma"/>
          <w:sz w:val="20"/>
        </w:rPr>
        <w:t>и</w:t>
      </w:r>
      <w:r w:rsidRPr="00DD7155">
        <w:rPr>
          <w:rFonts w:ascii="Tahoma" w:hAnsi="Tahoma" w:cs="Tahoma"/>
          <w:sz w:val="20"/>
        </w:rPr>
        <w:t xml:space="preserve"> выполнен</w:t>
      </w:r>
      <w:r>
        <w:rPr>
          <w:rFonts w:ascii="Tahoma" w:hAnsi="Tahoma" w:cs="Tahoma"/>
          <w:sz w:val="20"/>
        </w:rPr>
        <w:t>ные</w:t>
      </w:r>
      <w:r w:rsidRPr="00DD7155">
        <w:rPr>
          <w:rFonts w:ascii="Tahoma" w:hAnsi="Tahoma" w:cs="Tahoma"/>
          <w:sz w:val="20"/>
        </w:rPr>
        <w:t xml:space="preserve"> </w:t>
      </w:r>
      <w:r w:rsidR="00CC67DF" w:rsidRPr="00DD7155">
        <w:rPr>
          <w:rFonts w:ascii="Tahoma" w:hAnsi="Tahoma" w:cs="Tahoma"/>
          <w:sz w:val="20"/>
        </w:rPr>
        <w:t xml:space="preserve">без подтверждения Заказчика </w:t>
      </w:r>
      <w:r>
        <w:rPr>
          <w:rFonts w:ascii="Tahoma" w:hAnsi="Tahoma" w:cs="Tahoma"/>
          <w:sz w:val="20"/>
        </w:rPr>
        <w:t>/без</w:t>
      </w:r>
      <w:r w:rsidR="00CC67DF" w:rsidRPr="00DD7155">
        <w:rPr>
          <w:rFonts w:ascii="Tahoma" w:hAnsi="Tahoma" w:cs="Tahoma"/>
          <w:sz w:val="20"/>
        </w:rPr>
        <w:t xml:space="preserve"> информирован</w:t>
      </w:r>
      <w:r>
        <w:rPr>
          <w:rFonts w:ascii="Tahoma" w:hAnsi="Tahoma" w:cs="Tahoma"/>
          <w:sz w:val="20"/>
        </w:rPr>
        <w:t>ия</w:t>
      </w:r>
      <w:r w:rsidR="00CC67DF" w:rsidRPr="00DD7155">
        <w:rPr>
          <w:rFonts w:ascii="Tahoma" w:hAnsi="Tahoma" w:cs="Tahoma"/>
          <w:sz w:val="20"/>
        </w:rPr>
        <w:t xml:space="preserve"> об этом</w:t>
      </w:r>
      <w:r>
        <w:rPr>
          <w:rFonts w:ascii="Tahoma" w:hAnsi="Tahoma" w:cs="Tahoma"/>
          <w:sz w:val="20"/>
        </w:rPr>
        <w:t>/</w:t>
      </w:r>
      <w:r w:rsidR="00CC67DF" w:rsidRPr="00DD7155">
        <w:rPr>
          <w:rFonts w:ascii="Tahoma" w:hAnsi="Tahoma" w:cs="Tahoma"/>
          <w:sz w:val="20"/>
        </w:rPr>
        <w:t xml:space="preserve"> информирован</w:t>
      </w:r>
      <w:r>
        <w:rPr>
          <w:rFonts w:ascii="Tahoma" w:hAnsi="Tahoma" w:cs="Tahoma"/>
          <w:sz w:val="20"/>
        </w:rPr>
        <w:t>ия</w:t>
      </w:r>
      <w:r w:rsidR="00CC67DF" w:rsidRPr="00DD7155">
        <w:rPr>
          <w:rFonts w:ascii="Tahoma" w:hAnsi="Tahoma" w:cs="Tahoma"/>
          <w:sz w:val="20"/>
        </w:rPr>
        <w:t xml:space="preserve"> с опозданием, то по его требованию Подрядчик за свой счет вскры</w:t>
      </w:r>
      <w:r w:rsidR="00D0605A" w:rsidRPr="00DD7155">
        <w:rPr>
          <w:rFonts w:ascii="Tahoma" w:hAnsi="Tahoma" w:cs="Tahoma"/>
          <w:sz w:val="20"/>
        </w:rPr>
        <w:t>вает</w:t>
      </w:r>
      <w:r w:rsidR="00CC67DF" w:rsidRPr="00DD7155">
        <w:rPr>
          <w:rFonts w:ascii="Tahoma" w:hAnsi="Tahoma" w:cs="Tahoma"/>
          <w:sz w:val="20"/>
        </w:rPr>
        <w:t xml:space="preserve"> и восстан</w:t>
      </w:r>
      <w:r w:rsidR="00D0605A" w:rsidRPr="00DD7155">
        <w:rPr>
          <w:rFonts w:ascii="Tahoma" w:hAnsi="Tahoma" w:cs="Tahoma"/>
          <w:sz w:val="20"/>
        </w:rPr>
        <w:t>авливает</w:t>
      </w:r>
      <w:r w:rsidR="00CC67DF" w:rsidRPr="00DD7155">
        <w:rPr>
          <w:rFonts w:ascii="Tahoma" w:hAnsi="Tahoma" w:cs="Tahoma"/>
          <w:sz w:val="20"/>
        </w:rPr>
        <w:t xml:space="preserve"> любую часть Работ для их освидетельствования.</w:t>
      </w:r>
      <w:bookmarkEnd w:id="173"/>
    </w:p>
    <w:p w14:paraId="386116BA" w14:textId="150AF093"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bookmarkStart w:id="174" w:name="_Toc528580149"/>
      <w:r w:rsidRPr="00DD7155">
        <w:rPr>
          <w:rFonts w:ascii="Tahoma" w:hAnsi="Tahoma" w:cs="Tahoma"/>
          <w:sz w:val="20"/>
        </w:rPr>
        <w:t xml:space="preserve">Если </w:t>
      </w:r>
      <w:r w:rsidR="009A0BD0" w:rsidRPr="00DD7155">
        <w:rPr>
          <w:rFonts w:ascii="Tahoma" w:hAnsi="Tahoma" w:cs="Tahoma"/>
          <w:sz w:val="20"/>
        </w:rPr>
        <w:t>Заказчик</w:t>
      </w:r>
      <w:r w:rsidRPr="00DD7155">
        <w:rPr>
          <w:rFonts w:ascii="Tahoma" w:hAnsi="Tahoma" w:cs="Tahoma"/>
          <w:sz w:val="20"/>
        </w:rPr>
        <w:t xml:space="preserve"> не явится в установленный срок Подрядчик направляет подписанный им Акт освидетельствования (скрытых работ, ответственных конструкций) в электронной и бумажной форме в течение 1 р.д. с даты завершения указных работ. В этом случае Подрядчик </w:t>
      </w:r>
      <w:r w:rsidR="009D52ED" w:rsidRPr="00DD7155">
        <w:rPr>
          <w:rFonts w:ascii="Tahoma" w:hAnsi="Tahoma" w:cs="Tahoma"/>
          <w:sz w:val="20"/>
        </w:rPr>
        <w:t>приступает</w:t>
      </w:r>
      <w:r w:rsidRPr="00DD7155">
        <w:rPr>
          <w:rFonts w:ascii="Tahoma" w:hAnsi="Tahoma" w:cs="Tahoma"/>
          <w:sz w:val="20"/>
        </w:rPr>
        <w:t xml:space="preserve"> к выполнению последующих Работ, при этом ответственность за качество выполненных Работ с него не снимается.</w:t>
      </w:r>
      <w:bookmarkEnd w:id="174"/>
    </w:p>
    <w:p w14:paraId="7FB1B815" w14:textId="491175AF"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всегда осуществля</w:t>
      </w:r>
      <w:r w:rsidR="009D52ED" w:rsidRPr="00DD7155">
        <w:rPr>
          <w:rFonts w:ascii="Tahoma" w:hAnsi="Tahoma" w:cs="Tahoma"/>
          <w:sz w:val="20"/>
        </w:rPr>
        <w:t>е</w:t>
      </w:r>
      <w:r w:rsidRPr="00DD7155">
        <w:rPr>
          <w:rFonts w:ascii="Tahoma" w:hAnsi="Tahoma" w:cs="Tahoma"/>
          <w:sz w:val="20"/>
        </w:rPr>
        <w:t>т видеофиксацию при производстве скрытых работ, возведении ответственных конструкций. Видеоматериалы передаются Заказчику на электронном носителе (Flash, CD-R диск) при сдаче Работ в Отчетном периоде.</w:t>
      </w:r>
    </w:p>
    <w:p w14:paraId="1196CC69" w14:textId="7F06D8F2"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bookmarkStart w:id="175" w:name="_Toc132134344"/>
      <w:bookmarkStart w:id="176" w:name="_Toc133432151"/>
      <w:r w:rsidRPr="00EF62B9">
        <w:rPr>
          <w:rFonts w:ascii="Tahoma" w:hAnsi="Tahoma" w:cs="Tahoma"/>
          <w:b/>
          <w:sz w:val="20"/>
        </w:rPr>
        <w:t xml:space="preserve">ОХРАНА </w:t>
      </w:r>
      <w:r w:rsidR="00EF62B9" w:rsidRPr="00526E69">
        <w:rPr>
          <w:rFonts w:ascii="Tahoma" w:hAnsi="Tahoma" w:cs="Tahoma"/>
          <w:b/>
          <w:color w:val="FF0000"/>
          <w:sz w:val="20"/>
          <w:u w:color="FF0000"/>
          <w:lang w:val="en-US"/>
        </w:rPr>
        <w:t>[</w:t>
      </w:r>
      <w:r w:rsidRPr="00EF62B9">
        <w:rPr>
          <w:rFonts w:ascii="Tahoma" w:hAnsi="Tahoma" w:cs="Tahoma"/>
          <w:b/>
          <w:color w:val="00B0F0"/>
          <w:sz w:val="20"/>
        </w:rPr>
        <w:t>СТРОИТЕЛЬНОЙ ПЛОЩАДКИ</w:t>
      </w:r>
      <w:r w:rsidR="00EF62B9" w:rsidRPr="00526E69">
        <w:rPr>
          <w:rFonts w:ascii="Tahoma" w:hAnsi="Tahoma" w:cs="Tahoma"/>
          <w:b/>
          <w:color w:val="FF0000"/>
          <w:sz w:val="20"/>
          <w:lang w:val="en-US"/>
        </w:rPr>
        <w:t>]</w:t>
      </w:r>
      <w:r w:rsidRPr="00DD7155">
        <w:rPr>
          <w:rFonts w:ascii="Tahoma" w:hAnsi="Tahoma" w:cs="Tahoma"/>
          <w:b/>
          <w:color w:val="7030A0"/>
          <w:sz w:val="20"/>
        </w:rPr>
        <w:t xml:space="preserve"> / </w:t>
      </w:r>
      <w:r w:rsidR="00526E69" w:rsidRPr="00526E69">
        <w:rPr>
          <w:rFonts w:ascii="Tahoma" w:hAnsi="Tahoma" w:cs="Tahoma"/>
          <w:b/>
          <w:color w:val="FF0000"/>
          <w:sz w:val="20"/>
          <w:u w:color="FF0000"/>
          <w:lang w:val="en-US"/>
        </w:rPr>
        <w:t>[</w:t>
      </w:r>
      <w:r w:rsidR="00EF62B9" w:rsidRPr="00DD7155">
        <w:rPr>
          <w:rFonts w:ascii="Tahoma" w:hAnsi="Tahoma" w:cs="Tahoma"/>
          <w:b/>
          <w:color w:val="7030A0"/>
          <w:sz w:val="20"/>
        </w:rPr>
        <w:t>/</w:t>
      </w:r>
      <w:r w:rsidRPr="00DD7155">
        <w:rPr>
          <w:rFonts w:ascii="Tahoma" w:hAnsi="Tahoma"/>
          <w:b/>
          <w:color w:val="7030A0"/>
          <w:sz w:val="20"/>
        </w:rPr>
        <w:t>ОБЪЕКТА</w:t>
      </w:r>
      <w:bookmarkEnd w:id="175"/>
      <w:bookmarkEnd w:id="176"/>
      <w:r w:rsidR="00526E69" w:rsidRPr="00526E69">
        <w:rPr>
          <w:rFonts w:ascii="Tahoma" w:hAnsi="Tahoma" w:cs="Tahoma"/>
          <w:b/>
          <w:color w:val="FF0000"/>
          <w:sz w:val="20"/>
          <w:lang w:val="en-US"/>
        </w:rPr>
        <w:t>]</w:t>
      </w:r>
    </w:p>
    <w:p w14:paraId="612C8A58" w14:textId="4FAFE6AE"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в счет Цены Договора организует охрану Строительной площадки, результата выполняемых Подрядчиком работ, мест открытого хранения МТР, Приобъектных складов, Строительной техники, объектов, строительство которых не закончено, ВЗиС и иного имущества и МТР, в том числе имущества Заказчика, находящихся на Строительной площадке, и несет риск их уничтожения и повреждения </w:t>
      </w:r>
      <w:r w:rsidR="00DC4E8C">
        <w:rPr>
          <w:rFonts w:ascii="Tahoma" w:hAnsi="Tahoma" w:cs="Tahoma"/>
          <w:sz w:val="20"/>
        </w:rPr>
        <w:t>с</w:t>
      </w:r>
      <w:r w:rsidR="00DC4E8C" w:rsidRPr="00DD7155">
        <w:rPr>
          <w:rFonts w:ascii="Tahoma" w:hAnsi="Tahoma" w:cs="Tahoma"/>
          <w:sz w:val="20"/>
        </w:rPr>
        <w:t xml:space="preserve">о </w:t>
      </w:r>
      <w:r w:rsidRPr="00DD7155">
        <w:rPr>
          <w:rFonts w:ascii="Tahoma" w:hAnsi="Tahoma" w:cs="Tahoma"/>
          <w:sz w:val="20"/>
        </w:rPr>
        <w:t xml:space="preserve">дня подписания Сторонами акта приема-передачи Строительной площадки и до дня подписания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Pr="00DD7155">
        <w:rPr>
          <w:rFonts w:ascii="Tahoma" w:hAnsi="Tahoma" w:cs="Tahoma"/>
          <w:sz w:val="20"/>
        </w:rPr>
        <w:t xml:space="preserve"> 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Pr="00DD7155">
        <w:rPr>
          <w:rFonts w:ascii="Tahoma" w:hAnsi="Tahoma" w:cs="Tahoma"/>
          <w:sz w:val="20"/>
        </w:rPr>
        <w:t>последнему</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Объекту</w:t>
      </w:r>
      <w:r w:rsidR="00526E69" w:rsidRPr="00526E69">
        <w:rPr>
          <w:rFonts w:ascii="Tahoma" w:hAnsi="Tahoma" w:cs="Tahoma"/>
          <w:b/>
          <w:color w:val="FF0000"/>
          <w:sz w:val="20"/>
        </w:rPr>
        <w:t>]</w:t>
      </w:r>
      <w:r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Pr="00DD7155">
        <w:rPr>
          <w:rFonts w:ascii="Tahoma" w:hAnsi="Tahoma" w:cs="Tahoma"/>
          <w:sz w:val="20"/>
        </w:rPr>
        <w:t>включительно.</w:t>
      </w:r>
    </w:p>
    <w:p w14:paraId="04C446A3" w14:textId="2D8DF2E0" w:rsidR="00CC67DF" w:rsidRPr="00DD7155" w:rsidRDefault="009D52ED"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к</w:t>
      </w:r>
      <w:r w:rsidR="00CC67DF" w:rsidRPr="00DD7155">
        <w:rPr>
          <w:rFonts w:ascii="Tahoma" w:hAnsi="Tahoma" w:cs="Tahoma"/>
          <w:sz w:val="20"/>
        </w:rPr>
        <w:t>онтрол</w:t>
      </w:r>
      <w:r w:rsidRPr="00DD7155">
        <w:rPr>
          <w:rFonts w:ascii="Tahoma" w:hAnsi="Tahoma" w:cs="Tahoma"/>
          <w:sz w:val="20"/>
        </w:rPr>
        <w:t>ирует</w:t>
      </w:r>
      <w:r w:rsidR="00CC67DF" w:rsidRPr="00DD7155">
        <w:rPr>
          <w:rFonts w:ascii="Tahoma" w:hAnsi="Tahoma" w:cs="Tahoma"/>
          <w:sz w:val="20"/>
        </w:rPr>
        <w:t xml:space="preserve"> все </w:t>
      </w:r>
      <w:r w:rsidRPr="00DD7155">
        <w:rPr>
          <w:rFonts w:ascii="Tahoma" w:hAnsi="Tahoma" w:cs="Tahoma"/>
          <w:sz w:val="20"/>
        </w:rPr>
        <w:t xml:space="preserve">поступающие и вывозимые материальные ценности </w:t>
      </w:r>
      <w:r w:rsidR="00CC67DF" w:rsidRPr="00DD7155">
        <w:rPr>
          <w:rFonts w:ascii="Tahoma" w:hAnsi="Tahoma" w:cs="Tahoma"/>
          <w:sz w:val="20"/>
        </w:rPr>
        <w:t>на</w:t>
      </w:r>
      <w:r w:rsidRPr="00DD7155">
        <w:rPr>
          <w:rFonts w:ascii="Tahoma" w:hAnsi="Tahoma" w:cs="Tahoma"/>
          <w:sz w:val="20"/>
        </w:rPr>
        <w:t>/с</w:t>
      </w:r>
      <w:r w:rsidR="00CC67DF" w:rsidRPr="00DD7155">
        <w:rPr>
          <w:rFonts w:ascii="Tahoma" w:hAnsi="Tahoma" w:cs="Tahoma"/>
          <w:sz w:val="20"/>
        </w:rPr>
        <w:t xml:space="preserve"> </w:t>
      </w:r>
      <w:r w:rsidR="00EF62B9" w:rsidRPr="00526E69">
        <w:rPr>
          <w:rFonts w:ascii="Tahoma" w:hAnsi="Tahoma" w:cs="Tahoma"/>
          <w:b/>
          <w:color w:val="FF0000"/>
          <w:sz w:val="20"/>
          <w:u w:color="FF0000"/>
        </w:rPr>
        <w:t>[</w:t>
      </w:r>
      <w:r w:rsidR="00CC67DF" w:rsidRPr="00DD7155">
        <w:rPr>
          <w:rFonts w:ascii="Tahoma" w:hAnsi="Tahoma" w:cs="Tahoma"/>
          <w:color w:val="00B0F0"/>
          <w:sz w:val="20"/>
        </w:rPr>
        <w:t>Строительную</w:t>
      </w:r>
      <w:r w:rsidRPr="00DD7155">
        <w:rPr>
          <w:rFonts w:ascii="Tahoma" w:hAnsi="Tahoma" w:cs="Tahoma"/>
          <w:color w:val="00B0F0"/>
          <w:sz w:val="20"/>
        </w:rPr>
        <w:t xml:space="preserve"> (-ой)</w:t>
      </w:r>
      <w:r w:rsidR="00CC67DF" w:rsidRPr="00DD7155">
        <w:rPr>
          <w:rFonts w:ascii="Tahoma" w:hAnsi="Tahoma" w:cs="Tahoma"/>
          <w:color w:val="00B0F0"/>
          <w:sz w:val="20"/>
        </w:rPr>
        <w:t xml:space="preserve"> площадку</w:t>
      </w:r>
      <w:r w:rsidRPr="00DD7155">
        <w:rPr>
          <w:rFonts w:ascii="Tahoma" w:hAnsi="Tahoma" w:cs="Tahoma"/>
          <w:color w:val="00B0F0"/>
          <w:sz w:val="20"/>
        </w:rPr>
        <w:t xml:space="preserve"> (-и)</w:t>
      </w:r>
      <w:r w:rsidR="00EF62B9" w:rsidRPr="00EF62B9">
        <w:rPr>
          <w:rFonts w:ascii="Tahoma" w:hAnsi="Tahoma" w:cs="Tahoma"/>
          <w:b/>
          <w:color w:val="FF0000"/>
          <w:sz w:val="20"/>
        </w:rPr>
        <w:t xml:space="preserve"> </w:t>
      </w:r>
      <w:r w:rsidR="00EF62B9" w:rsidRPr="00526E69">
        <w:rPr>
          <w:rFonts w:ascii="Tahoma" w:hAnsi="Tahoma" w:cs="Tahoma"/>
          <w:b/>
          <w:color w:val="FF0000"/>
          <w:sz w:val="20"/>
        </w:rPr>
        <w:t>]</w:t>
      </w:r>
      <w:r w:rsidR="00EF62B9" w:rsidRPr="00526E69">
        <w:rPr>
          <w:rFonts w:ascii="Tahoma" w:hAnsi="Tahoma" w:cs="Tahoma"/>
          <w:b/>
          <w:color w:val="FF0000"/>
          <w:sz w:val="20"/>
          <w:u w:color="FF0000"/>
        </w:rPr>
        <w:t xml:space="preserve"> </w:t>
      </w:r>
      <w:r w:rsidR="00EF62B9" w:rsidRPr="00DD7155">
        <w:rPr>
          <w:rFonts w:ascii="Tahoma" w:hAnsi="Tahoma" w:cs="Tahoma"/>
          <w:sz w:val="20"/>
        </w:rPr>
        <w:t>/</w:t>
      </w:r>
      <w:r w:rsidR="00EF62B9"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Pr="00DD7155">
        <w:rPr>
          <w:rFonts w:ascii="Tahoma" w:hAnsi="Tahoma" w:cs="Tahoma"/>
          <w:sz w:val="20"/>
        </w:rPr>
        <w:t>/</w:t>
      </w:r>
      <w:r w:rsidRPr="00DD7155">
        <w:rPr>
          <w:rFonts w:ascii="Tahoma" w:hAnsi="Tahoma" w:cs="Tahoma"/>
          <w:color w:val="7030A0"/>
          <w:sz w:val="20"/>
        </w:rPr>
        <w:t>Объект (-а)</w:t>
      </w:r>
      <w:r w:rsidR="00526E69" w:rsidRPr="00526E69">
        <w:rPr>
          <w:rFonts w:ascii="Tahoma" w:hAnsi="Tahoma" w:cs="Tahoma"/>
          <w:b/>
          <w:color w:val="FF0000"/>
          <w:sz w:val="20"/>
        </w:rPr>
        <w:t>]</w:t>
      </w:r>
      <w:r w:rsidR="00CC67DF" w:rsidRPr="00DD7155">
        <w:rPr>
          <w:rFonts w:ascii="Tahoma" w:hAnsi="Tahoma" w:cs="Tahoma"/>
          <w:sz w:val="20"/>
        </w:rPr>
        <w:t>.</w:t>
      </w:r>
    </w:p>
    <w:p w14:paraId="78D68792" w14:textId="1DBCDAFA"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Если Заказчику и/или иным лицам причинен ущерб (утрата), включая хищения любого вида, порчу Объекта и/или иного имущества, Подрядчик возме</w:t>
      </w:r>
      <w:r w:rsidR="00D0605A" w:rsidRPr="00DD7155">
        <w:rPr>
          <w:rFonts w:ascii="Tahoma" w:hAnsi="Tahoma" w:cs="Tahoma"/>
          <w:sz w:val="20"/>
        </w:rPr>
        <w:t>щает</w:t>
      </w:r>
      <w:r w:rsidRPr="00DD7155">
        <w:rPr>
          <w:rFonts w:ascii="Tahoma" w:hAnsi="Tahoma" w:cs="Tahoma"/>
          <w:sz w:val="20"/>
        </w:rPr>
        <w:t xml:space="preserve"> все причиненные убытки, включая упущенную выгоду.</w:t>
      </w:r>
    </w:p>
    <w:p w14:paraId="1C90F750" w14:textId="3978A85E"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ПРЕДОТВРАЩЕНИЕ УЩЕРБА</w:t>
      </w:r>
    </w:p>
    <w:p w14:paraId="006C69AB" w14:textId="589D741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обеспечивает эффективную защиту и предотвращение нанесения ущерба промышленным объектам</w:t>
      </w:r>
      <w:r w:rsidR="00DC4E8C">
        <w:rPr>
          <w:rFonts w:ascii="Tahoma" w:hAnsi="Tahoma" w:cs="Tahoma"/>
          <w:sz w:val="20"/>
        </w:rPr>
        <w:t xml:space="preserve"> (включая оборудование)</w:t>
      </w:r>
      <w:r w:rsidRPr="00DD7155">
        <w:rPr>
          <w:rFonts w:ascii="Tahoma" w:hAnsi="Tahoma" w:cs="Tahoma"/>
          <w:sz w:val="20"/>
        </w:rPr>
        <w:t>, близлежащим трубопроводам, сетям электроснабжения, связи и прочим коммуникациям, покрытиям дорог и другим сооружениям, а также вреда окружающей среде, в т.ч. зеленым насаждениям, водотокам, почве и пр.</w:t>
      </w:r>
    </w:p>
    <w:p w14:paraId="5A1E8209" w14:textId="49D9D5E8"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несет все расходы по ремонту и восстановлению вышеуказанных объектов, поврежденных в рамках исполнения Договора, гарантирует освобождение Заказчика от всех претензий, требований, судебных исков и т.п. со стороны третьих лиц, возникающих вследствие допущенного ущерба, а в случае их возникновения примет на себя оплату неустоек, убытков, штрафов и иных требований третьих лиц, </w:t>
      </w:r>
      <w:r w:rsidR="00050B97">
        <w:rPr>
          <w:rFonts w:ascii="Tahoma" w:hAnsi="Tahoma" w:cs="Tahoma"/>
          <w:sz w:val="20"/>
        </w:rPr>
        <w:t>у</w:t>
      </w:r>
      <w:r w:rsidR="00050B97" w:rsidRPr="00DD7155">
        <w:rPr>
          <w:rFonts w:ascii="Tahoma" w:hAnsi="Tahoma" w:cs="Tahoma"/>
          <w:sz w:val="20"/>
        </w:rPr>
        <w:t xml:space="preserve">полномоченных </w:t>
      </w:r>
      <w:r w:rsidRPr="00DD7155">
        <w:rPr>
          <w:rFonts w:ascii="Tahoma" w:hAnsi="Tahoma" w:cs="Tahoma"/>
          <w:sz w:val="20"/>
        </w:rPr>
        <w:t>органов.</w:t>
      </w:r>
    </w:p>
    <w:p w14:paraId="54995BB0" w14:textId="64C33628"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СТРОИТЕЛЬНЫЙ КОНТРОЛЬ</w:t>
      </w:r>
    </w:p>
    <w:p w14:paraId="1A5F645A" w14:textId="77777777"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обеспечивает проведение операционного и приемочного контроля качества всех видов работ в соответствии с законодательством РФ. Операционным контролем Подрядчик проверяет:</w:t>
      </w:r>
    </w:p>
    <w:p w14:paraId="58999C5F" w14:textId="77777777" w:rsidR="00CC67DF" w:rsidRPr="00DD7155" w:rsidRDefault="00CC67DF" w:rsidP="002F68A6">
      <w:pPr>
        <w:pStyle w:val="afff1"/>
        <w:numPr>
          <w:ilvl w:val="0"/>
          <w:numId w:val="26"/>
        </w:numPr>
        <w:tabs>
          <w:tab w:val="left" w:pos="284"/>
        </w:tabs>
        <w:spacing w:before="120" w:after="240"/>
        <w:ind w:left="142" w:firstLine="0"/>
        <w:rPr>
          <w:rFonts w:ascii="Tahoma" w:hAnsi="Tahoma" w:cs="Tahoma"/>
          <w:sz w:val="20"/>
        </w:rPr>
      </w:pPr>
      <w:r w:rsidRPr="00DD7155">
        <w:rPr>
          <w:rFonts w:ascii="Tahoma" w:hAnsi="Tahoma" w:cs="Tahoma"/>
          <w:sz w:val="20"/>
        </w:rPr>
        <w:t xml:space="preserve"> соответствие 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14:paraId="1810D3E3" w14:textId="77777777" w:rsidR="00CC67DF" w:rsidRPr="00DD7155" w:rsidRDefault="00CC67DF" w:rsidP="002F68A6">
      <w:pPr>
        <w:pStyle w:val="afff1"/>
        <w:numPr>
          <w:ilvl w:val="0"/>
          <w:numId w:val="26"/>
        </w:numPr>
        <w:tabs>
          <w:tab w:val="left" w:pos="284"/>
        </w:tabs>
        <w:spacing w:before="120" w:after="240"/>
        <w:ind w:left="142" w:firstLine="0"/>
        <w:rPr>
          <w:rFonts w:ascii="Tahoma" w:hAnsi="Tahoma" w:cs="Tahoma"/>
          <w:sz w:val="20"/>
        </w:rPr>
      </w:pPr>
      <w:r w:rsidRPr="00DD7155">
        <w:rPr>
          <w:rFonts w:ascii="Tahoma" w:hAnsi="Tahoma" w:cs="Tahoma"/>
          <w:sz w:val="20"/>
        </w:rPr>
        <w:t xml:space="preserve"> соблюдение технологических режимов, установленных технологическими картами и регламентами;</w:t>
      </w:r>
    </w:p>
    <w:p w14:paraId="589D6A1B" w14:textId="77777777" w:rsidR="00CC67DF" w:rsidRPr="00DD7155" w:rsidRDefault="00CC67DF" w:rsidP="002F68A6">
      <w:pPr>
        <w:pStyle w:val="afff1"/>
        <w:numPr>
          <w:ilvl w:val="0"/>
          <w:numId w:val="26"/>
        </w:numPr>
        <w:tabs>
          <w:tab w:val="left" w:pos="284"/>
        </w:tabs>
        <w:spacing w:before="120" w:after="240"/>
        <w:ind w:left="142" w:firstLine="0"/>
        <w:rPr>
          <w:rFonts w:ascii="Tahoma" w:hAnsi="Tahoma" w:cs="Tahoma"/>
          <w:sz w:val="20"/>
        </w:rPr>
      </w:pPr>
      <w:r w:rsidRPr="00DD7155">
        <w:rPr>
          <w:rFonts w:ascii="Tahoma" w:hAnsi="Tahoma" w:cs="Tahoma"/>
          <w:sz w:val="20"/>
        </w:rPr>
        <w:t>соответствие показателей качества выполнения операций и их результатов Требованиям</w:t>
      </w:r>
    </w:p>
    <w:p w14:paraId="4A358523" w14:textId="48F53916" w:rsidR="00331041"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Заказчик осуществля</w:t>
      </w:r>
      <w:r w:rsidR="009D52ED" w:rsidRPr="00DD7155">
        <w:rPr>
          <w:rFonts w:ascii="Tahoma" w:hAnsi="Tahoma" w:cs="Tahoma"/>
          <w:sz w:val="20"/>
        </w:rPr>
        <w:t>е</w:t>
      </w:r>
      <w:r w:rsidRPr="00DD7155">
        <w:rPr>
          <w:rFonts w:ascii="Tahoma" w:hAnsi="Tahoma" w:cs="Tahoma"/>
          <w:sz w:val="20"/>
        </w:rPr>
        <w:t>т Строительный контроль (надзор) за ходом выполнения Работ</w:t>
      </w:r>
      <w:r w:rsidR="00050B97">
        <w:rPr>
          <w:rFonts w:ascii="Tahoma" w:hAnsi="Tahoma" w:cs="Tahoma"/>
          <w:sz w:val="20"/>
        </w:rPr>
        <w:t>/</w:t>
      </w:r>
      <w:r w:rsidR="00331041">
        <w:rPr>
          <w:rFonts w:ascii="Tahoma" w:hAnsi="Tahoma" w:cs="Tahoma"/>
          <w:sz w:val="20"/>
        </w:rPr>
        <w:t xml:space="preserve"> </w:t>
      </w:r>
      <w:r w:rsidRPr="00DD7155">
        <w:rPr>
          <w:rFonts w:ascii="Tahoma" w:hAnsi="Tahoma" w:cs="Tahoma"/>
          <w:sz w:val="20"/>
        </w:rPr>
        <w:t xml:space="preserve"> на </w:t>
      </w:r>
      <w:r w:rsidR="00526E69" w:rsidRPr="00526E69">
        <w:rPr>
          <w:rFonts w:ascii="Tahoma" w:hAnsi="Tahoma" w:cs="Tahoma"/>
          <w:b/>
          <w:color w:val="FF0000"/>
          <w:sz w:val="20"/>
          <w:u w:color="FF0000"/>
        </w:rPr>
        <w:t>[</w:t>
      </w:r>
      <w:r w:rsidRPr="00DD7155">
        <w:rPr>
          <w:rFonts w:ascii="Tahoma" w:hAnsi="Tahoma" w:cs="Tahoma"/>
          <w:color w:val="00B0F0"/>
          <w:sz w:val="20"/>
        </w:rPr>
        <w:t>Строительной площадке</w:t>
      </w:r>
      <w:r w:rsidR="00526E69" w:rsidRPr="00526E69">
        <w:rPr>
          <w:rFonts w:ascii="Tahoma" w:hAnsi="Tahoma" w:cs="Tahoma"/>
          <w:b/>
          <w:color w:val="FF0000"/>
          <w:sz w:val="20"/>
        </w:rPr>
        <w:t>]</w:t>
      </w:r>
      <w:r w:rsidR="00EF62B9" w:rsidRPr="00EF62B9">
        <w:rPr>
          <w:rFonts w:ascii="Tahoma" w:hAnsi="Tahoma" w:cs="Tahoma"/>
          <w:sz w:val="20"/>
        </w:rPr>
        <w:t xml:space="preserve"> </w:t>
      </w:r>
      <w:r w:rsidR="00EF62B9" w:rsidRPr="00DD7155">
        <w:rPr>
          <w:rFonts w:ascii="Tahoma" w:hAnsi="Tahoma" w:cs="Tahoma"/>
          <w:sz w:val="20"/>
        </w:rPr>
        <w:t>/</w:t>
      </w:r>
      <w:r w:rsidR="009D52ED" w:rsidRPr="00DD7155">
        <w:rPr>
          <w:rFonts w:ascii="Tahoma" w:hAnsi="Tahoma" w:cs="Tahoma"/>
          <w:color w:val="7030A0"/>
          <w:sz w:val="20"/>
        </w:rPr>
        <w:t xml:space="preserve"> </w:t>
      </w:r>
      <w:r w:rsidR="00526E69" w:rsidRPr="00526E69">
        <w:rPr>
          <w:rFonts w:ascii="Tahoma" w:hAnsi="Tahoma" w:cs="Tahoma"/>
          <w:b/>
          <w:color w:val="FF0000"/>
          <w:sz w:val="20"/>
          <w:u w:color="FF0000"/>
        </w:rPr>
        <w:t>[</w:t>
      </w:r>
      <w:r w:rsidR="00FE12E8" w:rsidRPr="00DD7155">
        <w:rPr>
          <w:rFonts w:ascii="Tahoma" w:hAnsi="Tahoma" w:cs="Tahoma"/>
          <w:color w:val="00B0F0"/>
          <w:sz w:val="20"/>
        </w:rPr>
        <w:t>/</w:t>
      </w:r>
      <w:r w:rsidR="009D52ED" w:rsidRPr="00DD7155">
        <w:rPr>
          <w:rFonts w:ascii="Tahoma" w:hAnsi="Tahoma"/>
          <w:color w:val="7030A0"/>
          <w:sz w:val="20"/>
        </w:rPr>
        <w:t>Объекте</w:t>
      </w:r>
      <w:r w:rsidR="00526E69" w:rsidRPr="00526E69">
        <w:rPr>
          <w:rFonts w:ascii="Tahoma" w:hAnsi="Tahoma" w:cs="Tahoma"/>
          <w:b/>
          <w:color w:val="FF0000"/>
          <w:sz w:val="20"/>
        </w:rPr>
        <w:t>]</w:t>
      </w:r>
      <w:r w:rsidRPr="00DD7155">
        <w:rPr>
          <w:rFonts w:ascii="Tahoma" w:hAnsi="Tahoma" w:cs="Tahoma"/>
          <w:sz w:val="20"/>
        </w:rPr>
        <w:t xml:space="preserve">, документировать его результаты согласно Требованиям, и </w:t>
      </w:r>
      <w:r w:rsidR="00331041" w:rsidRPr="00DD7155">
        <w:rPr>
          <w:rFonts w:ascii="Tahoma" w:hAnsi="Tahoma" w:cs="Tahoma"/>
          <w:sz w:val="20"/>
        </w:rPr>
        <w:t>выда</w:t>
      </w:r>
      <w:r w:rsidR="00331041">
        <w:rPr>
          <w:rFonts w:ascii="Tahoma" w:hAnsi="Tahoma" w:cs="Tahoma"/>
          <w:sz w:val="20"/>
        </w:rPr>
        <w:t>е</w:t>
      </w:r>
      <w:r w:rsidR="00331041" w:rsidRPr="00DD7155">
        <w:rPr>
          <w:rFonts w:ascii="Tahoma" w:hAnsi="Tahoma" w:cs="Tahoma"/>
          <w:sz w:val="20"/>
        </w:rPr>
        <w:t>т</w:t>
      </w:r>
      <w:r w:rsidRPr="00DD7155">
        <w:rPr>
          <w:rFonts w:ascii="Tahoma" w:hAnsi="Tahoma" w:cs="Tahoma"/>
          <w:sz w:val="20"/>
        </w:rPr>
        <w:t xml:space="preserve">, </w:t>
      </w:r>
      <w:r w:rsidR="00331041">
        <w:rPr>
          <w:rFonts w:ascii="Tahoma" w:hAnsi="Tahoma" w:cs="Tahoma"/>
          <w:sz w:val="20"/>
        </w:rPr>
        <w:t>при</w:t>
      </w:r>
      <w:r w:rsidRPr="00DD7155">
        <w:rPr>
          <w:rFonts w:ascii="Tahoma" w:hAnsi="Tahoma" w:cs="Tahoma"/>
          <w:sz w:val="20"/>
        </w:rPr>
        <w:t xml:space="preserve"> необходимости, замечания Подрядчику. </w:t>
      </w:r>
    </w:p>
    <w:p w14:paraId="29FC61F4" w14:textId="2E7202B6" w:rsidR="00CC67DF" w:rsidRPr="00DD7155" w:rsidRDefault="00CC67DF" w:rsidP="00331041">
      <w:pPr>
        <w:pStyle w:val="afff1"/>
        <w:tabs>
          <w:tab w:val="left" w:pos="284"/>
        </w:tabs>
        <w:spacing w:before="120" w:after="240"/>
        <w:ind w:left="142"/>
        <w:rPr>
          <w:rFonts w:ascii="Tahoma" w:hAnsi="Tahoma" w:cs="Tahoma"/>
          <w:sz w:val="20"/>
        </w:rPr>
      </w:pPr>
      <w:r w:rsidRPr="00DD7155">
        <w:rPr>
          <w:rFonts w:ascii="Tahoma" w:hAnsi="Tahoma" w:cs="Tahoma"/>
          <w:sz w:val="20"/>
        </w:rPr>
        <w:t xml:space="preserve">При проведении </w:t>
      </w:r>
      <w:r w:rsidR="00331041">
        <w:rPr>
          <w:rFonts w:ascii="Tahoma" w:hAnsi="Tahoma" w:cs="Tahoma"/>
          <w:sz w:val="20"/>
        </w:rPr>
        <w:t>С</w:t>
      </w:r>
      <w:r w:rsidR="00331041" w:rsidRPr="00DD7155">
        <w:rPr>
          <w:rFonts w:ascii="Tahoma" w:hAnsi="Tahoma" w:cs="Tahoma"/>
          <w:sz w:val="20"/>
        </w:rPr>
        <w:t xml:space="preserve">троительного </w:t>
      </w:r>
      <w:r w:rsidRPr="00DD7155">
        <w:rPr>
          <w:rFonts w:ascii="Tahoma" w:hAnsi="Tahoma" w:cs="Tahoma"/>
          <w:sz w:val="20"/>
        </w:rPr>
        <w:t xml:space="preserve">контроля могут проводиться дополнительные экспертизы, обследования, лабораторные и иные испытания выполненных Работ, применяемых материалов/оборудования, не предусмотренные схемами операционного контроля и/или программами стандартных (специальных) испытаний, указанных в </w:t>
      </w:r>
      <w:r w:rsidR="00331041">
        <w:rPr>
          <w:rFonts w:ascii="Tahoma" w:hAnsi="Tahoma" w:cs="Tahoma"/>
          <w:sz w:val="20"/>
        </w:rPr>
        <w:t>д</w:t>
      </w:r>
      <w:r w:rsidR="00331041" w:rsidRPr="00DD7155">
        <w:rPr>
          <w:rFonts w:ascii="Tahoma" w:hAnsi="Tahoma" w:cs="Tahoma"/>
          <w:sz w:val="20"/>
        </w:rPr>
        <w:t>окументации</w:t>
      </w:r>
      <w:r w:rsidRPr="00DD7155">
        <w:rPr>
          <w:rFonts w:ascii="Tahoma" w:hAnsi="Tahoma" w:cs="Tahoma"/>
          <w:sz w:val="20"/>
        </w:rPr>
        <w:t>.</w:t>
      </w:r>
    </w:p>
    <w:p w14:paraId="5246A6CE" w14:textId="4FD93ADA"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w:t>
      </w:r>
      <w:r w:rsidR="009D52ED" w:rsidRPr="00DD7155">
        <w:rPr>
          <w:rFonts w:ascii="Tahoma" w:hAnsi="Tahoma" w:cs="Tahoma"/>
          <w:sz w:val="20"/>
        </w:rPr>
        <w:t>осуществляет</w:t>
      </w:r>
      <w:r w:rsidRPr="00DD7155">
        <w:rPr>
          <w:rFonts w:ascii="Tahoma" w:hAnsi="Tahoma" w:cs="Tahoma"/>
          <w:sz w:val="20"/>
        </w:rPr>
        <w:t xml:space="preserve"> контроль и надзор за ходом и качеством выполняемых Работ, соблюдением сроков их выполнения, предусмотренных Календарным планом, </w:t>
      </w:r>
      <w:r w:rsidR="0029294E" w:rsidRPr="0029294E">
        <w:rPr>
          <w:rFonts w:ascii="Tahoma" w:hAnsi="Tahoma" w:cs="Tahoma"/>
          <w:b/>
          <w:color w:val="FF0000"/>
          <w:sz w:val="20"/>
          <w:u w:color="FF0000"/>
          <w:shd w:val="clear" w:color="auto" w:fill="FBD4B4" w:themeFill="accent6" w:themeFillTint="66"/>
        </w:rPr>
        <w:t>[</w:t>
      </w:r>
      <w:r w:rsidRPr="0029294E">
        <w:rPr>
          <w:rFonts w:ascii="Tahoma" w:hAnsi="Tahoma" w:cs="Tahoma"/>
          <w:sz w:val="20"/>
          <w:shd w:val="clear" w:color="auto" w:fill="FBD4B4" w:themeFill="accent6" w:themeFillTint="66"/>
        </w:rPr>
        <w:t xml:space="preserve">, </w:t>
      </w:r>
      <w:r w:rsidR="0029294E" w:rsidRPr="0029294E">
        <w:rPr>
          <w:rFonts w:ascii="Tahoma" w:hAnsi="Tahoma" w:cs="Tahoma"/>
          <w:sz w:val="20"/>
          <w:shd w:val="clear" w:color="auto" w:fill="FBD4B4" w:themeFill="accent6" w:themeFillTint="66"/>
        </w:rPr>
        <w:t>Д</w:t>
      </w:r>
      <w:r w:rsidR="009D52ED" w:rsidRPr="0029294E">
        <w:rPr>
          <w:rFonts w:ascii="Tahoma" w:hAnsi="Tahoma" w:cs="Tahoma"/>
          <w:sz w:val="20"/>
          <w:shd w:val="clear" w:color="auto" w:fill="FBD4B4" w:themeFill="accent6" w:themeFillTint="66"/>
        </w:rPr>
        <w:t xml:space="preserve">етальным </w:t>
      </w:r>
      <w:r w:rsidRPr="0029294E">
        <w:rPr>
          <w:rFonts w:ascii="Tahoma" w:hAnsi="Tahoma" w:cs="Tahoma"/>
          <w:sz w:val="20"/>
          <w:shd w:val="clear" w:color="auto" w:fill="FBD4B4" w:themeFill="accent6" w:themeFillTint="66"/>
        </w:rPr>
        <w:t>календарно-</w:t>
      </w:r>
      <w:r w:rsidR="009D52ED" w:rsidRPr="0029294E">
        <w:rPr>
          <w:rFonts w:ascii="Tahoma" w:hAnsi="Tahoma" w:cs="Tahoma"/>
          <w:sz w:val="20"/>
          <w:shd w:val="clear" w:color="auto" w:fill="FBD4B4" w:themeFill="accent6" w:themeFillTint="66"/>
        </w:rPr>
        <w:t xml:space="preserve">сетевым </w:t>
      </w:r>
      <w:r w:rsidRPr="0029294E">
        <w:rPr>
          <w:rFonts w:ascii="Tahoma" w:hAnsi="Tahoma" w:cs="Tahoma"/>
          <w:sz w:val="20"/>
          <w:shd w:val="clear" w:color="auto" w:fill="FBD4B4" w:themeFill="accent6" w:themeFillTint="66"/>
        </w:rPr>
        <w:t>графиком</w:t>
      </w:r>
      <w:r w:rsidR="0029294E" w:rsidRPr="00526E69">
        <w:rPr>
          <w:rFonts w:ascii="Tahoma" w:hAnsi="Tahoma" w:cs="Tahoma"/>
          <w:b/>
          <w:color w:val="FF0000"/>
          <w:sz w:val="20"/>
        </w:rPr>
        <w:t>]</w:t>
      </w:r>
      <w:r w:rsidRPr="00DD7155">
        <w:rPr>
          <w:rFonts w:ascii="Tahoma" w:hAnsi="Tahoma" w:cs="Tahoma"/>
          <w:sz w:val="20"/>
        </w:rPr>
        <w:t xml:space="preserve"> и иными графиками, согласно Порядк</w:t>
      </w:r>
      <w:r w:rsidR="009D52ED" w:rsidRPr="00DD7155">
        <w:rPr>
          <w:rFonts w:ascii="Tahoma" w:hAnsi="Tahoma" w:cs="Tahoma"/>
          <w:sz w:val="20"/>
        </w:rPr>
        <w:t>а</w:t>
      </w:r>
      <w:r w:rsidRPr="00DD7155">
        <w:rPr>
          <w:rFonts w:ascii="Tahoma" w:hAnsi="Tahoma" w:cs="Tahoma"/>
          <w:sz w:val="20"/>
        </w:rPr>
        <w:t xml:space="preserve"> планирования, контроля и отчетности о выполнении работ по договору, не вмешиваясь при этом в оперативно-хозяйственную деятельность Подрядчика, за исключением случаев, когда вмешательство направлено на предотвращение угроз жизни и здоровью людей, либо возникновения аварии, инцидента или загрязнения окружающей среды. </w:t>
      </w:r>
      <w:bookmarkStart w:id="177" w:name="_Toc55791994"/>
      <w:bookmarkStart w:id="178" w:name="_Toc305139535"/>
      <w:bookmarkStart w:id="179" w:name="_Toc528580061"/>
    </w:p>
    <w:p w14:paraId="143F226F" w14:textId="7A8AF028" w:rsidR="00CC67DF" w:rsidRPr="00DD7155" w:rsidRDefault="00526E69" w:rsidP="00625528">
      <w:pPr>
        <w:pStyle w:val="afff1"/>
        <w:numPr>
          <w:ilvl w:val="1"/>
          <w:numId w:val="13"/>
        </w:numPr>
        <w:tabs>
          <w:tab w:val="left" w:pos="284"/>
        </w:tabs>
        <w:spacing w:before="120" w:after="240"/>
        <w:ind w:left="142" w:hanging="1135"/>
        <w:rPr>
          <w:rFonts w:ascii="Tahoma" w:hAnsi="Tahoma" w:cs="Tahoma"/>
          <w:b/>
          <w:sz w:val="20"/>
        </w:rPr>
      </w:pPr>
      <w:r w:rsidRPr="00526E69">
        <w:rPr>
          <w:rFonts w:ascii="Tahoma" w:hAnsi="Tahoma" w:cs="Tahoma"/>
          <w:b/>
          <w:color w:val="FF0000"/>
          <w:sz w:val="20"/>
          <w:u w:color="FF0000"/>
          <w:lang w:val="en-US"/>
        </w:rPr>
        <w:t>[</w:t>
      </w:r>
      <w:r w:rsidR="00A47876" w:rsidRPr="00DD7155">
        <w:rPr>
          <w:rFonts w:ascii="Tahoma" w:hAnsi="Tahoma" w:cs="Tahoma"/>
          <w:b/>
          <w:sz w:val="20"/>
        </w:rPr>
        <w:t>ПРИ</w:t>
      </w:r>
      <w:r w:rsidR="00A47876">
        <w:rPr>
          <w:rFonts w:ascii="Tahoma" w:hAnsi="Tahoma" w:cs="Tahoma"/>
          <w:b/>
          <w:sz w:val="20"/>
        </w:rPr>
        <w:t>Е</w:t>
      </w:r>
      <w:r w:rsidR="00A47876" w:rsidRPr="00DD7155">
        <w:rPr>
          <w:rFonts w:ascii="Tahoma" w:hAnsi="Tahoma" w:cs="Tahoma"/>
          <w:b/>
          <w:sz w:val="20"/>
        </w:rPr>
        <w:t xml:space="preserve">МОЧНАЯ </w:t>
      </w:r>
      <w:r w:rsidR="002654BF" w:rsidRPr="00DD7155">
        <w:rPr>
          <w:rFonts w:ascii="Tahoma" w:hAnsi="Tahoma" w:cs="Tahoma"/>
          <w:b/>
          <w:sz w:val="20"/>
        </w:rPr>
        <w:t>КОМИССИЯ</w:t>
      </w:r>
      <w:r w:rsidRPr="00526E69">
        <w:rPr>
          <w:rFonts w:ascii="Tahoma" w:hAnsi="Tahoma" w:cs="Tahoma"/>
          <w:b/>
          <w:color w:val="FF0000"/>
          <w:sz w:val="20"/>
          <w:lang w:val="en-US"/>
        </w:rPr>
        <w:t>]</w:t>
      </w:r>
    </w:p>
    <w:p w14:paraId="5518C72D" w14:textId="125475DA"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принима</w:t>
      </w:r>
      <w:r w:rsidR="00D0605A" w:rsidRPr="00DD7155">
        <w:rPr>
          <w:rFonts w:ascii="Tahoma" w:hAnsi="Tahoma" w:cs="Tahoma"/>
          <w:sz w:val="20"/>
        </w:rPr>
        <w:t>е</w:t>
      </w:r>
      <w:r w:rsidRPr="00DD7155">
        <w:rPr>
          <w:rFonts w:ascii="Tahoma" w:hAnsi="Tahoma" w:cs="Tahoma"/>
          <w:sz w:val="20"/>
        </w:rPr>
        <w:t>т участие в работе Приемочной комиссии, направля</w:t>
      </w:r>
      <w:r w:rsidR="00252CB0" w:rsidRPr="00DD7155">
        <w:rPr>
          <w:rFonts w:ascii="Tahoma" w:hAnsi="Tahoma" w:cs="Tahoma"/>
          <w:sz w:val="20"/>
        </w:rPr>
        <w:t>е</w:t>
      </w:r>
      <w:r w:rsidRPr="00DD7155">
        <w:rPr>
          <w:rFonts w:ascii="Tahoma" w:hAnsi="Tahoma" w:cs="Tahoma"/>
          <w:sz w:val="20"/>
        </w:rPr>
        <w:t xml:space="preserve">т для участия в ней своих </w:t>
      </w:r>
      <w:r w:rsidR="000B0FD6" w:rsidRPr="00DD7155">
        <w:rPr>
          <w:rFonts w:ascii="Tahoma" w:hAnsi="Tahoma" w:cs="Tahoma"/>
          <w:sz w:val="20"/>
        </w:rPr>
        <w:t>Уполно</w:t>
      </w:r>
      <w:r w:rsidRPr="00DD7155">
        <w:rPr>
          <w:rFonts w:ascii="Tahoma" w:hAnsi="Tahoma" w:cs="Tahoma"/>
          <w:sz w:val="20"/>
        </w:rPr>
        <w:t>моченных представителей</w:t>
      </w:r>
      <w:r w:rsidR="00252CB0" w:rsidRPr="00DD7155">
        <w:rPr>
          <w:rFonts w:ascii="Tahoma" w:hAnsi="Tahoma" w:cs="Tahoma"/>
          <w:sz w:val="20"/>
        </w:rPr>
        <w:t>, с</w:t>
      </w:r>
      <w:r w:rsidRPr="00DD7155">
        <w:rPr>
          <w:rFonts w:ascii="Tahoma" w:hAnsi="Tahoma" w:cs="Tahoma"/>
          <w:sz w:val="20"/>
        </w:rPr>
        <w:t>озда</w:t>
      </w:r>
      <w:r w:rsidR="00252CB0" w:rsidRPr="00DD7155">
        <w:rPr>
          <w:rFonts w:ascii="Tahoma" w:hAnsi="Tahoma" w:cs="Tahoma"/>
          <w:sz w:val="20"/>
        </w:rPr>
        <w:t>ет</w:t>
      </w:r>
      <w:r w:rsidRPr="00DD7155">
        <w:rPr>
          <w:rFonts w:ascii="Tahoma" w:hAnsi="Tahoma" w:cs="Tahoma"/>
          <w:sz w:val="20"/>
        </w:rPr>
        <w:t xml:space="preserve"> все необходимые условия для работы Приемочной комиссии на </w:t>
      </w:r>
      <w:r w:rsidR="00526E69" w:rsidRPr="00526E69">
        <w:rPr>
          <w:rFonts w:ascii="Tahoma" w:hAnsi="Tahoma" w:cs="Tahoma"/>
          <w:b/>
          <w:color w:val="FF0000"/>
          <w:sz w:val="20"/>
          <w:u w:color="FF0000"/>
        </w:rPr>
        <w:t>[</w:t>
      </w:r>
      <w:r w:rsidRPr="00DD7155">
        <w:rPr>
          <w:rFonts w:ascii="Tahoma" w:hAnsi="Tahoma" w:cs="Tahoma"/>
          <w:color w:val="00B0F0"/>
          <w:sz w:val="20"/>
        </w:rPr>
        <w:t>Строительной площадке</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00FE12E8" w:rsidRPr="00DD7155">
        <w:rPr>
          <w:rFonts w:ascii="Tahoma" w:hAnsi="Tahoma" w:cs="Tahoma"/>
          <w:sz w:val="20"/>
          <w:u w:color="FF0000"/>
        </w:rPr>
        <w:t>/</w:t>
      </w:r>
      <w:r w:rsidRPr="00DD7155">
        <w:rPr>
          <w:rFonts w:ascii="Tahoma" w:hAnsi="Tahoma"/>
          <w:color w:val="403152" w:themeColor="accent4" w:themeShade="80"/>
          <w:sz w:val="20"/>
        </w:rPr>
        <w:t>Объекте</w:t>
      </w:r>
      <w:r w:rsidR="00526E69" w:rsidRPr="00526E69">
        <w:rPr>
          <w:rFonts w:ascii="Tahoma" w:hAnsi="Tahoma" w:cs="Tahoma"/>
          <w:b/>
          <w:color w:val="FF0000"/>
          <w:sz w:val="20"/>
        </w:rPr>
        <w:t>]</w:t>
      </w:r>
      <w:r w:rsidR="00C737D6" w:rsidRPr="00DD7155">
        <w:rPr>
          <w:rFonts w:ascii="Tahoma" w:hAnsi="Tahoma" w:cs="Tahoma"/>
          <w:sz w:val="20"/>
        </w:rPr>
        <w:t>.</w:t>
      </w:r>
    </w:p>
    <w:p w14:paraId="329DF4CC" w14:textId="416EADD6" w:rsidR="00CC67DF" w:rsidRPr="00DD7155" w:rsidRDefault="00CC67DF"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переда</w:t>
      </w:r>
      <w:r w:rsidR="009D52ED" w:rsidRPr="00DD7155">
        <w:rPr>
          <w:rFonts w:ascii="Tahoma" w:hAnsi="Tahoma" w:cs="Tahoma"/>
          <w:sz w:val="20"/>
        </w:rPr>
        <w:t>е</w:t>
      </w:r>
      <w:r w:rsidRPr="00DD7155">
        <w:rPr>
          <w:rFonts w:ascii="Tahoma" w:hAnsi="Tahoma" w:cs="Tahoma"/>
          <w:sz w:val="20"/>
        </w:rPr>
        <w:t>т Заказчику документацию и пароли доступа к системам управления инженерными системами объекта, необходимыми для их дальнейшего обслуживания, режимно-эксплуатационной наладки и корректировки</w:t>
      </w:r>
      <w:r w:rsidR="009D52ED" w:rsidRPr="00DD7155">
        <w:rPr>
          <w:rFonts w:ascii="Tahoma" w:hAnsi="Tahoma" w:cs="Tahoma"/>
          <w:sz w:val="20"/>
        </w:rPr>
        <w:t xml:space="preserve"> в срок не позднее 5 р.д. до сдачи-приемки </w:t>
      </w:r>
      <w:r w:rsidR="00526E69" w:rsidRPr="00526E69">
        <w:rPr>
          <w:rFonts w:ascii="Tahoma" w:hAnsi="Tahoma" w:cs="Tahoma"/>
          <w:b/>
          <w:color w:val="FF0000"/>
          <w:sz w:val="20"/>
          <w:u w:color="FF0000"/>
        </w:rPr>
        <w:t>[</w:t>
      </w:r>
      <w:r w:rsidR="009D52ED" w:rsidRPr="00DD7155">
        <w:rPr>
          <w:rFonts w:ascii="Tahoma" w:hAnsi="Tahoma" w:cs="Tahoma"/>
          <w:sz w:val="20"/>
        </w:rPr>
        <w:t>каждого</w:t>
      </w:r>
      <w:r w:rsidR="00526E69" w:rsidRPr="00526E69">
        <w:rPr>
          <w:rFonts w:ascii="Tahoma" w:hAnsi="Tahoma" w:cs="Tahoma"/>
          <w:b/>
          <w:color w:val="FF0000"/>
          <w:sz w:val="20"/>
        </w:rPr>
        <w:t>]</w:t>
      </w:r>
      <w:r w:rsidR="009D52ED" w:rsidRPr="00DD7155">
        <w:rPr>
          <w:rFonts w:ascii="Tahoma" w:hAnsi="Tahoma" w:cs="Tahoma"/>
          <w:sz w:val="20"/>
        </w:rPr>
        <w:t xml:space="preserve"> Объекта</w:t>
      </w:r>
      <w:r w:rsidRPr="00DD7155">
        <w:rPr>
          <w:rFonts w:ascii="Tahoma" w:hAnsi="Tahoma" w:cs="Tahoma"/>
          <w:sz w:val="20"/>
        </w:rPr>
        <w:t>.</w:t>
      </w:r>
    </w:p>
    <w:bookmarkEnd w:id="177"/>
    <w:bookmarkEnd w:id="178"/>
    <w:bookmarkEnd w:id="179"/>
    <w:p w14:paraId="4FF991DE" w14:textId="10C35C85" w:rsidR="00CC67DF" w:rsidRPr="00DD7155" w:rsidRDefault="002654BF" w:rsidP="00625528">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ПРИОСТАНОВКА ИСПОЛНЕНИЯ ОБЯЗАТЕЛЬСТВ</w:t>
      </w:r>
    </w:p>
    <w:p w14:paraId="345DCB30" w14:textId="4E0FC1A9" w:rsidR="008E6AAB" w:rsidRPr="00DD7155" w:rsidRDefault="008E47CC"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b/>
          <w:sz w:val="20"/>
        </w:rPr>
        <w:t>ПОДРЯДЧИК ВПРАВЕ</w:t>
      </w:r>
      <w:r w:rsidRPr="00DD7155">
        <w:rPr>
          <w:rFonts w:ascii="Tahoma" w:hAnsi="Tahoma" w:cs="Tahoma"/>
          <w:sz w:val="20"/>
        </w:rPr>
        <w:t xml:space="preserve"> </w:t>
      </w:r>
      <w:r w:rsidR="008E6AAB" w:rsidRPr="00DD7155">
        <w:rPr>
          <w:rFonts w:ascii="Tahoma" w:hAnsi="Tahoma" w:cs="Tahoma"/>
          <w:sz w:val="20"/>
        </w:rPr>
        <w:t xml:space="preserve">приостановить исполнение обязательств по Договору в случаях задержки Заказчиком исполнения своих обязанностей, когда это делает невозможным продолжение исполнения Договора. </w:t>
      </w:r>
    </w:p>
    <w:p w14:paraId="7A628021" w14:textId="367BDDB1" w:rsidR="0046372B" w:rsidRPr="00DD7155" w:rsidRDefault="008E6AAB"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w:t>
      </w:r>
      <w:r w:rsidR="0046372B" w:rsidRPr="00DD7155">
        <w:rPr>
          <w:rFonts w:ascii="Tahoma" w:hAnsi="Tahoma" w:cs="Tahoma"/>
          <w:sz w:val="20"/>
        </w:rPr>
        <w:t xml:space="preserve"> приостанавливает работы</w:t>
      </w:r>
      <w:r w:rsidRPr="00DD7155">
        <w:rPr>
          <w:rFonts w:ascii="Tahoma" w:hAnsi="Tahoma" w:cs="Tahoma"/>
          <w:sz w:val="20"/>
        </w:rPr>
        <w:t xml:space="preserve"> только при условии письменного уведомления Заказчика и не устранения Заказчиком указанных в уведомлении нарушений в течение 10 р.д. </w:t>
      </w:r>
    </w:p>
    <w:p w14:paraId="1A8DF178" w14:textId="5A791F14" w:rsidR="0046372B" w:rsidRPr="00DD7155" w:rsidRDefault="008E6AAB"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Уведомление Подрядчика должно содержать мотивированные основания такой приостановки и перечень причин, по которым Работы</w:t>
      </w:r>
      <w:r w:rsidR="00D15738" w:rsidRPr="00526E69">
        <w:rPr>
          <w:rFonts w:ascii="Tahoma" w:hAnsi="Tahoma" w:cs="Tahoma"/>
          <w:b/>
          <w:color w:val="FF0000"/>
          <w:sz w:val="20"/>
        </w:rPr>
        <w:t>[</w:t>
      </w:r>
      <w:r w:rsidR="00D15738" w:rsidRPr="00DD7155">
        <w:rPr>
          <w:rFonts w:ascii="Tahoma" w:hAnsi="Tahoma" w:cs="Tahoma"/>
          <w:sz w:val="20"/>
          <w:shd w:val="clear" w:color="auto" w:fill="FFFFFF" w:themeFill="background1"/>
        </w:rPr>
        <w:t>/</w:t>
      </w:r>
      <w:r w:rsidR="00D15738" w:rsidRPr="00DD7155">
        <w:rPr>
          <w:rFonts w:ascii="Tahoma" w:hAnsi="Tahoma" w:cs="Tahoma"/>
          <w:color w:val="00B050"/>
          <w:sz w:val="20"/>
          <w:highlight w:val="black"/>
        </w:rPr>
        <w:t>Демонтажные работы</w:t>
      </w:r>
      <w:r w:rsidR="00D15738" w:rsidRPr="00526E69">
        <w:rPr>
          <w:rFonts w:ascii="Tahoma" w:hAnsi="Tahoma" w:cs="Tahoma"/>
          <w:b/>
          <w:color w:val="FF0000"/>
          <w:sz w:val="20"/>
        </w:rPr>
        <w:t>]</w:t>
      </w:r>
      <w:r w:rsidRPr="00DD7155">
        <w:rPr>
          <w:rFonts w:ascii="Tahoma" w:hAnsi="Tahoma" w:cs="Tahoma"/>
          <w:sz w:val="20"/>
        </w:rPr>
        <w:t xml:space="preserve"> не могут быть продолжены.</w:t>
      </w:r>
    </w:p>
    <w:p w14:paraId="3CDDF375" w14:textId="303F429B" w:rsidR="008E6AAB" w:rsidRPr="00DD7155" w:rsidRDefault="008E6AAB"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Подрядчик </w:t>
      </w:r>
      <w:r w:rsidR="0046372B" w:rsidRPr="00DD7155">
        <w:rPr>
          <w:rFonts w:ascii="Tahoma" w:hAnsi="Tahoma" w:cs="Tahoma"/>
          <w:sz w:val="20"/>
        </w:rPr>
        <w:t xml:space="preserve">приостанавливает </w:t>
      </w:r>
      <w:r w:rsidRPr="00DD7155">
        <w:rPr>
          <w:rFonts w:ascii="Tahoma" w:hAnsi="Tahoma" w:cs="Tahoma"/>
          <w:sz w:val="20"/>
        </w:rPr>
        <w:t>только те Работ</w:t>
      </w:r>
      <w:r w:rsidR="00416073">
        <w:rPr>
          <w:rFonts w:ascii="Tahoma" w:hAnsi="Tahoma" w:cs="Tahoma"/>
          <w:sz w:val="20"/>
        </w:rPr>
        <w:t>ы</w:t>
      </w:r>
      <w:r w:rsidR="00D15738" w:rsidRPr="00526E69">
        <w:rPr>
          <w:rFonts w:ascii="Tahoma" w:hAnsi="Tahoma" w:cs="Tahoma"/>
          <w:b/>
          <w:color w:val="FF0000"/>
          <w:sz w:val="20"/>
        </w:rPr>
        <w:t>[</w:t>
      </w:r>
      <w:r w:rsidR="00D15738" w:rsidRPr="00DD7155">
        <w:rPr>
          <w:rFonts w:ascii="Tahoma" w:hAnsi="Tahoma" w:cs="Tahoma"/>
          <w:sz w:val="20"/>
          <w:shd w:val="clear" w:color="auto" w:fill="FFFFFF" w:themeFill="background1"/>
        </w:rPr>
        <w:t>/</w:t>
      </w:r>
      <w:r w:rsidR="00D15738" w:rsidRPr="00DD7155">
        <w:rPr>
          <w:rFonts w:ascii="Tahoma" w:hAnsi="Tahoma" w:cs="Tahoma"/>
          <w:color w:val="00B050"/>
          <w:sz w:val="20"/>
          <w:highlight w:val="black"/>
        </w:rPr>
        <w:t>Демонтажные работы</w:t>
      </w:r>
      <w:r w:rsidR="00D15738" w:rsidRPr="00526E69">
        <w:rPr>
          <w:rFonts w:ascii="Tahoma" w:hAnsi="Tahoma" w:cs="Tahoma"/>
          <w:b/>
          <w:color w:val="FF0000"/>
          <w:sz w:val="20"/>
        </w:rPr>
        <w:t>]</w:t>
      </w:r>
      <w:r w:rsidRPr="00DD7155">
        <w:rPr>
          <w:rFonts w:ascii="Tahoma" w:hAnsi="Tahoma" w:cs="Tahoma"/>
          <w:sz w:val="20"/>
        </w:rPr>
        <w:t>, на осуществление которых непосредственно влияют указанные в уведомлении обстоятельства. При этом иные Работы</w:t>
      </w:r>
      <w:r w:rsidR="00D15738" w:rsidRPr="00526E69">
        <w:rPr>
          <w:rFonts w:ascii="Tahoma" w:hAnsi="Tahoma" w:cs="Tahoma"/>
          <w:b/>
          <w:color w:val="FF0000"/>
          <w:sz w:val="20"/>
        </w:rPr>
        <w:t>[</w:t>
      </w:r>
      <w:r w:rsidR="00D15738" w:rsidRPr="00DD7155">
        <w:rPr>
          <w:rFonts w:ascii="Tahoma" w:hAnsi="Tahoma" w:cs="Tahoma"/>
          <w:sz w:val="20"/>
          <w:shd w:val="clear" w:color="auto" w:fill="FFFFFF" w:themeFill="background1"/>
        </w:rPr>
        <w:t>/</w:t>
      </w:r>
      <w:r w:rsidR="00D15738" w:rsidRPr="00DD7155">
        <w:rPr>
          <w:rFonts w:ascii="Tahoma" w:hAnsi="Tahoma" w:cs="Tahoma"/>
          <w:color w:val="00B050"/>
          <w:sz w:val="20"/>
          <w:highlight w:val="black"/>
        </w:rPr>
        <w:t>Демонтажные работы</w:t>
      </w:r>
      <w:r w:rsidR="00D15738" w:rsidRPr="00526E69">
        <w:rPr>
          <w:rFonts w:ascii="Tahoma" w:hAnsi="Tahoma" w:cs="Tahoma"/>
          <w:b/>
          <w:color w:val="FF0000"/>
          <w:sz w:val="20"/>
        </w:rPr>
        <w:t>]</w:t>
      </w:r>
      <w:r w:rsidRPr="00DD7155">
        <w:rPr>
          <w:rFonts w:ascii="Tahoma" w:hAnsi="Tahoma" w:cs="Tahoma"/>
          <w:sz w:val="20"/>
        </w:rPr>
        <w:t>, непосредственно не затронутые указанными в уведомлении обстоятельствами, Подрядчик приостанавливать не вправе.</w:t>
      </w:r>
    </w:p>
    <w:p w14:paraId="29D19C3B" w14:textId="3D8D8EFD" w:rsidR="008E6AAB" w:rsidRPr="00DD7155" w:rsidRDefault="0046372B"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направляет </w:t>
      </w:r>
      <w:r w:rsidR="008E6AAB" w:rsidRPr="00DD7155">
        <w:rPr>
          <w:rFonts w:ascii="Tahoma" w:hAnsi="Tahoma" w:cs="Tahoma"/>
          <w:sz w:val="20"/>
        </w:rPr>
        <w:t xml:space="preserve">Заказчику </w:t>
      </w:r>
      <w:r w:rsidRPr="00DD7155">
        <w:rPr>
          <w:rFonts w:ascii="Tahoma" w:hAnsi="Tahoma" w:cs="Tahoma"/>
          <w:sz w:val="20"/>
        </w:rPr>
        <w:t xml:space="preserve">уведомление </w:t>
      </w:r>
      <w:r w:rsidR="008E6AAB" w:rsidRPr="00DD7155">
        <w:rPr>
          <w:rFonts w:ascii="Tahoma" w:hAnsi="Tahoma" w:cs="Tahoma"/>
          <w:sz w:val="20"/>
        </w:rPr>
        <w:t>о приостановке исполнение обязательств не позднее чем за 20</w:t>
      </w:r>
      <w:r w:rsidR="008E6AAB" w:rsidRPr="00DD7155">
        <w:rPr>
          <w:rFonts w:ascii="Tahoma" w:hAnsi="Tahoma" w:cs="Tahoma"/>
          <w:sz w:val="20"/>
          <w:vertAlign w:val="superscript"/>
        </w:rPr>
        <w:footnoteReference w:id="240"/>
      </w:r>
      <w:r w:rsidR="008E6AAB" w:rsidRPr="00DD7155">
        <w:rPr>
          <w:rFonts w:ascii="Tahoma" w:hAnsi="Tahoma" w:cs="Tahoma"/>
          <w:sz w:val="20"/>
        </w:rPr>
        <w:t xml:space="preserve"> р.д. до планируемой даты приостановки.</w:t>
      </w:r>
      <w:bookmarkStart w:id="180" w:name="_Toc528579997"/>
      <w:r w:rsidR="008E6AAB" w:rsidRPr="00DD7155">
        <w:rPr>
          <w:rFonts w:ascii="Tahoma" w:hAnsi="Tahoma" w:cs="Tahoma"/>
          <w:sz w:val="20"/>
        </w:rPr>
        <w:t xml:space="preserve"> </w:t>
      </w:r>
    </w:p>
    <w:p w14:paraId="69635D45" w14:textId="00791C05" w:rsidR="008E6AAB" w:rsidRPr="00DD7155" w:rsidRDefault="008E6AAB"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w:t>
      </w:r>
      <w:r w:rsidR="0046372B" w:rsidRPr="00DD7155">
        <w:rPr>
          <w:rFonts w:ascii="Tahoma" w:hAnsi="Tahoma" w:cs="Tahoma"/>
          <w:sz w:val="20"/>
        </w:rPr>
        <w:t xml:space="preserve">сообщает Подрядчику </w:t>
      </w:r>
      <w:r w:rsidRPr="00DD7155">
        <w:rPr>
          <w:rFonts w:ascii="Tahoma" w:hAnsi="Tahoma" w:cs="Tahoma"/>
          <w:sz w:val="20"/>
        </w:rPr>
        <w:t>срок устранения обстоятельств</w:t>
      </w:r>
      <w:r w:rsidR="00D15738">
        <w:rPr>
          <w:rFonts w:ascii="Tahoma" w:hAnsi="Tahoma" w:cs="Tahoma"/>
          <w:sz w:val="20"/>
        </w:rPr>
        <w:t>, указанных в уведомлении</w:t>
      </w:r>
      <w:r w:rsidRPr="00DD7155">
        <w:rPr>
          <w:rFonts w:ascii="Tahoma" w:hAnsi="Tahoma" w:cs="Tahoma"/>
          <w:sz w:val="20"/>
        </w:rPr>
        <w:t xml:space="preserve">, либо </w:t>
      </w:r>
      <w:r w:rsidR="0046372B" w:rsidRPr="00DD7155">
        <w:rPr>
          <w:rFonts w:ascii="Tahoma" w:hAnsi="Tahoma" w:cs="Tahoma"/>
          <w:sz w:val="20"/>
        </w:rPr>
        <w:t xml:space="preserve">предоставляет </w:t>
      </w:r>
      <w:r w:rsidRPr="00DD7155">
        <w:rPr>
          <w:rFonts w:ascii="Tahoma" w:hAnsi="Tahoma" w:cs="Tahoma"/>
          <w:sz w:val="20"/>
        </w:rPr>
        <w:t>мотивированный ответ, если причины, указанные Подрядчиком, являются не обоснованными</w:t>
      </w:r>
      <w:r w:rsidR="0046372B" w:rsidRPr="00DD7155">
        <w:rPr>
          <w:rFonts w:ascii="Tahoma" w:hAnsi="Tahoma" w:cs="Tahoma"/>
          <w:sz w:val="20"/>
        </w:rPr>
        <w:t xml:space="preserve">, </w:t>
      </w:r>
      <w:r w:rsidR="00D15738">
        <w:rPr>
          <w:rFonts w:ascii="Tahoma" w:hAnsi="Tahoma" w:cs="Tahoma"/>
          <w:sz w:val="20"/>
        </w:rPr>
        <w:t>в течение</w:t>
      </w:r>
      <w:r w:rsidR="0046372B" w:rsidRPr="00DD7155">
        <w:rPr>
          <w:rFonts w:ascii="Tahoma" w:hAnsi="Tahoma" w:cs="Tahoma"/>
          <w:sz w:val="20"/>
        </w:rPr>
        <w:t xml:space="preserve"> 10</w:t>
      </w:r>
      <w:r w:rsidR="0046372B" w:rsidRPr="00DD7155">
        <w:rPr>
          <w:rFonts w:ascii="Tahoma" w:hAnsi="Tahoma" w:cs="Tahoma"/>
          <w:sz w:val="20"/>
          <w:vertAlign w:val="superscript"/>
        </w:rPr>
        <w:footnoteReference w:id="241"/>
      </w:r>
      <w:r w:rsidR="0046372B" w:rsidRPr="00DD7155">
        <w:rPr>
          <w:rFonts w:ascii="Tahoma" w:hAnsi="Tahoma" w:cs="Tahoma"/>
          <w:sz w:val="20"/>
        </w:rPr>
        <w:t xml:space="preserve"> р.д. </w:t>
      </w:r>
      <w:r w:rsidR="00D15738">
        <w:rPr>
          <w:rFonts w:ascii="Tahoma" w:hAnsi="Tahoma" w:cs="Tahoma"/>
          <w:sz w:val="20"/>
        </w:rPr>
        <w:t>с даты</w:t>
      </w:r>
      <w:r w:rsidR="00D15738" w:rsidRPr="00DD7155">
        <w:rPr>
          <w:rFonts w:ascii="Tahoma" w:hAnsi="Tahoma" w:cs="Tahoma"/>
          <w:sz w:val="20"/>
        </w:rPr>
        <w:t xml:space="preserve"> </w:t>
      </w:r>
      <w:r w:rsidR="0046372B" w:rsidRPr="00DD7155">
        <w:rPr>
          <w:rFonts w:ascii="Tahoma" w:hAnsi="Tahoma" w:cs="Tahoma"/>
          <w:sz w:val="20"/>
        </w:rPr>
        <w:t>получения от Подрядчика уведомления о приостановке</w:t>
      </w:r>
      <w:r w:rsidRPr="00DD7155">
        <w:rPr>
          <w:rFonts w:ascii="Tahoma" w:hAnsi="Tahoma" w:cs="Tahoma"/>
          <w:sz w:val="20"/>
        </w:rPr>
        <w:t>.</w:t>
      </w:r>
      <w:bookmarkEnd w:id="180"/>
    </w:p>
    <w:p w14:paraId="23FE181B" w14:textId="77777777" w:rsidR="008E6AAB" w:rsidRPr="00DD7155" w:rsidRDefault="008E6AAB" w:rsidP="006F7DF1">
      <w:pPr>
        <w:pStyle w:val="afff1"/>
        <w:numPr>
          <w:ilvl w:val="3"/>
          <w:numId w:val="13"/>
        </w:numPr>
        <w:tabs>
          <w:tab w:val="left" w:pos="284"/>
        </w:tabs>
        <w:spacing w:before="120" w:after="240"/>
        <w:ind w:left="142" w:hanging="1135"/>
        <w:rPr>
          <w:rFonts w:ascii="Tahoma" w:hAnsi="Tahoma" w:cs="Tahoma"/>
          <w:sz w:val="20"/>
        </w:rPr>
      </w:pPr>
      <w:bookmarkStart w:id="181" w:name="_Toc528579998"/>
      <w:r w:rsidRPr="00DD7155">
        <w:rPr>
          <w:rFonts w:ascii="Tahoma" w:hAnsi="Tahoma" w:cs="Tahoma"/>
          <w:sz w:val="20"/>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исполнения обязательств по Договору и не освобождает Подрядчика от ответственности за нарушение сроков выполнения Работ, наступившее в результате такого приостановления.</w:t>
      </w:r>
      <w:bookmarkEnd w:id="181"/>
    </w:p>
    <w:p w14:paraId="2EAEBDF8" w14:textId="5B2C5412" w:rsidR="00CC67DF" w:rsidRPr="00DD7155" w:rsidRDefault="008E47CC" w:rsidP="006F7DF1">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b/>
          <w:sz w:val="20"/>
        </w:rPr>
        <w:t>ЗАКАЗЧИК ВПРАВЕ</w:t>
      </w:r>
      <w:r w:rsidRPr="00DD7155">
        <w:rPr>
          <w:rFonts w:ascii="Tahoma" w:hAnsi="Tahoma" w:cs="Tahoma"/>
          <w:sz w:val="20"/>
        </w:rPr>
        <w:t xml:space="preserve"> </w:t>
      </w:r>
      <w:r w:rsidR="00CC67DF" w:rsidRPr="00DD7155">
        <w:rPr>
          <w:rFonts w:ascii="Tahoma" w:hAnsi="Tahoma" w:cs="Tahoma"/>
          <w:sz w:val="20"/>
        </w:rPr>
        <w:t>в любое время приостановить исполнение Договора полностью или частично, направив Подрядчику уведомление о таком приостановлении не менее чем за 10 р.д. до даты, с которой исполнение Договора должно быть приостановлено, с указанием обязательств Подрядчика, исполнение которых должно быть приостановлено и, если это возможно, срока, на который оно будет приостановлено</w:t>
      </w:r>
      <w:r w:rsidR="00CC67DF" w:rsidRPr="00AC5077">
        <w:rPr>
          <w:rFonts w:ascii="Tahoma" w:hAnsi="Tahoma" w:cs="Tahoma"/>
          <w:sz w:val="20"/>
        </w:rPr>
        <w:t>, но в любом случае не более 3 месяцев, без возмещения Подрядчику расходов, связанных с приостановлением исполнения Договора.</w:t>
      </w:r>
      <w:r w:rsidR="00CC67DF" w:rsidRPr="00DD7155">
        <w:rPr>
          <w:rFonts w:ascii="Tahoma" w:hAnsi="Tahoma" w:cs="Tahoma"/>
          <w:sz w:val="20"/>
        </w:rPr>
        <w:t xml:space="preserve"> </w:t>
      </w:r>
    </w:p>
    <w:p w14:paraId="00BA9EDA" w14:textId="162F4835" w:rsidR="00CC67DF" w:rsidRPr="00DD7155" w:rsidRDefault="00CC67DF"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В период приостановления исполнения Договора Подрядчик </w:t>
      </w:r>
      <w:r w:rsidR="00671606" w:rsidRPr="00DD7155">
        <w:rPr>
          <w:rFonts w:ascii="Tahoma" w:hAnsi="Tahoma" w:cs="Tahoma"/>
          <w:sz w:val="20"/>
        </w:rPr>
        <w:t>принимает</w:t>
      </w:r>
      <w:r w:rsidRPr="00DD7155">
        <w:rPr>
          <w:rFonts w:ascii="Tahoma" w:hAnsi="Tahoma" w:cs="Tahoma"/>
          <w:sz w:val="20"/>
        </w:rPr>
        <w:t xml:space="preserve"> все возможные меры для минимизации своих затрат, связанных с приостановлением, а также </w:t>
      </w:r>
      <w:r w:rsidR="00671606" w:rsidRPr="00DD7155">
        <w:rPr>
          <w:rFonts w:ascii="Tahoma" w:hAnsi="Tahoma" w:cs="Tahoma"/>
          <w:sz w:val="20"/>
        </w:rPr>
        <w:t xml:space="preserve">обеспечивает </w:t>
      </w:r>
      <w:r w:rsidRPr="00DD7155">
        <w:rPr>
          <w:rFonts w:ascii="Tahoma" w:hAnsi="Tahoma" w:cs="Tahoma"/>
          <w:sz w:val="20"/>
        </w:rPr>
        <w:t xml:space="preserve">охрану выполненных объемов Работ, МТР и прочего имущества, находящегося на </w:t>
      </w:r>
      <w:r w:rsidR="00526E69" w:rsidRPr="00526E69">
        <w:rPr>
          <w:rFonts w:ascii="Tahoma" w:hAnsi="Tahoma" w:cs="Tahoma"/>
          <w:b/>
          <w:color w:val="FF0000"/>
          <w:sz w:val="20"/>
        </w:rPr>
        <w:t>[</w:t>
      </w:r>
      <w:r w:rsidRPr="00DD7155">
        <w:rPr>
          <w:rFonts w:ascii="Tahoma" w:hAnsi="Tahoma" w:cs="Tahoma"/>
          <w:color w:val="00B0F0"/>
          <w:sz w:val="20"/>
        </w:rPr>
        <w:t>Строительной площадке</w:t>
      </w:r>
      <w:r w:rsidR="00526E69" w:rsidRPr="00526E69">
        <w:rPr>
          <w:rFonts w:ascii="Tahoma" w:hAnsi="Tahoma" w:cs="Tahoma"/>
          <w:b/>
          <w:color w:val="FF0000"/>
          <w:sz w:val="20"/>
        </w:rPr>
        <w:t>]</w:t>
      </w:r>
      <w:r w:rsidRPr="00DD7155">
        <w:rPr>
          <w:rFonts w:ascii="Tahoma" w:hAnsi="Tahoma" w:cs="Tahoma"/>
          <w:color w:val="FF0000"/>
          <w:sz w:val="20"/>
        </w:rPr>
        <w:t xml:space="preserve"> </w:t>
      </w:r>
      <w:r w:rsidRPr="00DD7155">
        <w:rPr>
          <w:rFonts w:ascii="Tahoma" w:hAnsi="Tahoma" w:cs="Tahoma"/>
          <w:sz w:val="20"/>
        </w:rPr>
        <w:t xml:space="preserve">/ </w:t>
      </w:r>
      <w:r w:rsidR="00526E69" w:rsidRPr="00526E69">
        <w:rPr>
          <w:rFonts w:ascii="Tahoma" w:hAnsi="Tahoma" w:cs="Tahoma"/>
          <w:b/>
          <w:color w:val="FF0000"/>
          <w:sz w:val="20"/>
        </w:rPr>
        <w:t>[</w:t>
      </w:r>
      <w:r w:rsidRPr="00DD7155">
        <w:rPr>
          <w:rFonts w:ascii="Tahoma" w:hAnsi="Tahoma"/>
          <w:color w:val="7030A0"/>
          <w:sz w:val="20"/>
        </w:rPr>
        <w:t>Объекте</w:t>
      </w:r>
      <w:r w:rsidR="00526E69" w:rsidRPr="00526E69">
        <w:rPr>
          <w:rFonts w:ascii="Tahoma" w:hAnsi="Tahoma"/>
          <w:b/>
          <w:color w:val="FF0000"/>
          <w:sz w:val="20"/>
        </w:rPr>
        <w:t>]</w:t>
      </w:r>
      <w:r w:rsidRPr="00DD7155">
        <w:rPr>
          <w:rFonts w:ascii="Tahoma" w:hAnsi="Tahoma" w:cs="Tahoma"/>
          <w:color w:val="7030A0"/>
          <w:sz w:val="20"/>
        </w:rPr>
        <w:t>.</w:t>
      </w:r>
    </w:p>
    <w:p w14:paraId="5DA86CBC" w14:textId="77777777" w:rsidR="00D0605A" w:rsidRPr="00DD7155" w:rsidRDefault="00CC67DF"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После получения такого уведомления Подрядчик приостан</w:t>
      </w:r>
      <w:r w:rsidR="00D0605A" w:rsidRPr="00DD7155">
        <w:rPr>
          <w:rFonts w:ascii="Tahoma" w:hAnsi="Tahoma" w:cs="Tahoma"/>
          <w:sz w:val="20"/>
        </w:rPr>
        <w:t>авливает</w:t>
      </w:r>
      <w:r w:rsidRPr="00DD7155">
        <w:rPr>
          <w:rFonts w:ascii="Tahoma" w:hAnsi="Tahoma" w:cs="Tahoma"/>
          <w:sz w:val="20"/>
        </w:rPr>
        <w:t xml:space="preserve"> исполнение Договора в соответствии с уведомлением, в том числе Субподрядчиками и поставщиками. </w:t>
      </w:r>
    </w:p>
    <w:p w14:paraId="126CB6D0" w14:textId="3C928FEE" w:rsidR="00CC67DF" w:rsidRPr="00DD7155" w:rsidRDefault="00CC67DF"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не вправе без письменного согласия Заказчика доставлять/вывозить какое-либо Оборудование и Материалы, за исключением случаев если доставка началась до даты получения уведомления о приостановке. </w:t>
      </w:r>
    </w:p>
    <w:p w14:paraId="6FAE0415" w14:textId="0783A65E" w:rsidR="00CC67DF" w:rsidRPr="00DD7155" w:rsidRDefault="00D0605A"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не вправе выполнять Работы</w:t>
      </w:r>
      <w:r w:rsidR="00EA653F" w:rsidRPr="00DD7155">
        <w:rPr>
          <w:rFonts w:ascii="Tahoma" w:hAnsi="Tahoma" w:cs="Tahoma"/>
          <w:sz w:val="20"/>
        </w:rPr>
        <w:t xml:space="preserve"> </w:t>
      </w:r>
      <w:r w:rsidR="00526E69" w:rsidRPr="00526E69">
        <w:rPr>
          <w:rFonts w:ascii="Tahoma" w:hAnsi="Tahoma" w:cs="Tahoma"/>
          <w:b/>
          <w:color w:val="FF0000"/>
          <w:sz w:val="20"/>
        </w:rPr>
        <w:t>[</w:t>
      </w:r>
      <w:r w:rsidR="00EA653F" w:rsidRPr="00DD7155">
        <w:rPr>
          <w:rFonts w:ascii="Tahoma" w:hAnsi="Tahoma" w:cs="Tahoma"/>
          <w:sz w:val="20"/>
          <w:shd w:val="clear" w:color="auto" w:fill="FFFFFF" w:themeFill="background1"/>
        </w:rPr>
        <w:t>/</w:t>
      </w:r>
      <w:r w:rsidR="00EA653F" w:rsidRPr="00DD7155">
        <w:rPr>
          <w:rFonts w:ascii="Tahoma" w:hAnsi="Tahoma" w:cs="Tahoma"/>
          <w:color w:val="00B050"/>
          <w:sz w:val="20"/>
          <w:highlight w:val="black"/>
        </w:rPr>
        <w:t>Демонтажные работы</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00FB5B04" w:rsidRPr="00DD7155">
        <w:rPr>
          <w:rFonts w:ascii="Tahoma" w:hAnsi="Tahoma" w:cs="Tahoma"/>
          <w:sz w:val="20"/>
          <w:highlight w:val="green"/>
        </w:rPr>
        <w:t>оказывать</w:t>
      </w:r>
      <w:r w:rsidR="00FB5B04" w:rsidRPr="00DD7155">
        <w:rPr>
          <w:rFonts w:ascii="Tahoma" w:hAnsi="Tahoma" w:cs="Tahoma"/>
          <w:b/>
          <w:color w:val="FF0000"/>
          <w:sz w:val="20"/>
          <w:u w:color="FF0000"/>
        </w:rPr>
        <w:t xml:space="preserve"> </w:t>
      </w:r>
      <w:r w:rsidRPr="00DD7155">
        <w:rPr>
          <w:rFonts w:ascii="Tahoma" w:hAnsi="Tahoma" w:cs="Tahoma"/>
          <w:sz w:val="20"/>
          <w:highlight w:val="green"/>
        </w:rPr>
        <w:t>Услуги</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00FB5B04" w:rsidRPr="00DD7155">
        <w:rPr>
          <w:rFonts w:ascii="Tahoma" w:hAnsi="Tahoma" w:cs="Tahoma"/>
          <w:sz w:val="20"/>
          <w:highlight w:val="red"/>
        </w:rPr>
        <w:t xml:space="preserve">поставлять </w:t>
      </w:r>
      <w:r w:rsidRPr="00DD7155">
        <w:rPr>
          <w:rFonts w:ascii="Tahoma" w:hAnsi="Tahoma" w:cs="Tahoma"/>
          <w:sz w:val="20"/>
          <w:highlight w:val="red"/>
        </w:rPr>
        <w:t>Товар</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00FB5B04" w:rsidRPr="00DD7155">
        <w:rPr>
          <w:rFonts w:ascii="Tahoma" w:hAnsi="Tahoma" w:cs="Tahoma"/>
          <w:sz w:val="20"/>
          <w:highlight w:val="magenta"/>
        </w:rPr>
        <w:t xml:space="preserve">передавать </w:t>
      </w:r>
      <w:r w:rsidRPr="00DD7155">
        <w:rPr>
          <w:rFonts w:ascii="Tahoma" w:hAnsi="Tahoma" w:cs="Tahoma"/>
          <w:sz w:val="20"/>
          <w:highlight w:val="magenta"/>
        </w:rPr>
        <w:t>Права на ПО</w:t>
      </w:r>
      <w:r w:rsidR="00526E69" w:rsidRPr="00526E69">
        <w:rPr>
          <w:rFonts w:ascii="Tahoma" w:hAnsi="Tahoma" w:cs="Tahoma"/>
          <w:b/>
          <w:color w:val="FF0000"/>
          <w:sz w:val="20"/>
        </w:rPr>
        <w:t>]</w:t>
      </w:r>
      <w:r w:rsidRPr="00DD7155">
        <w:rPr>
          <w:rFonts w:ascii="Tahoma" w:hAnsi="Tahoma" w:cs="Tahoma"/>
          <w:b/>
          <w:color w:val="FF0000"/>
          <w:sz w:val="20"/>
        </w:rPr>
        <w:t xml:space="preserve"> </w:t>
      </w:r>
      <w:r w:rsidRPr="00DD7155">
        <w:rPr>
          <w:rFonts w:ascii="Tahoma" w:hAnsi="Tahoma" w:cs="Tahoma"/>
          <w:sz w:val="20"/>
        </w:rPr>
        <w:t>д</w:t>
      </w:r>
      <w:r w:rsidR="00CC67DF" w:rsidRPr="00DD7155">
        <w:rPr>
          <w:rFonts w:ascii="Tahoma" w:hAnsi="Tahoma" w:cs="Tahoma"/>
          <w:sz w:val="20"/>
        </w:rPr>
        <w:t>о получения уведомления Заказчика о возобновлении приостановленного Договора/части обязательств по Договору.</w:t>
      </w:r>
    </w:p>
    <w:p w14:paraId="01DF79A7" w14:textId="52C9F55E" w:rsidR="00CC67DF" w:rsidRPr="00DD7155" w:rsidRDefault="00671606"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Заказчик вправе не принимать и не оплачивать </w:t>
      </w:r>
      <w:r w:rsidR="00CC67DF" w:rsidRPr="00DD7155">
        <w:rPr>
          <w:rFonts w:ascii="Tahoma" w:hAnsi="Tahoma" w:cs="Tahoma"/>
          <w:sz w:val="20"/>
        </w:rPr>
        <w:t>Работы/</w:t>
      </w:r>
      <w:r w:rsidR="00526E69" w:rsidRPr="00526E69">
        <w:rPr>
          <w:rFonts w:ascii="Tahoma" w:hAnsi="Tahoma" w:cs="Tahoma"/>
          <w:b/>
          <w:color w:val="FF0000"/>
          <w:sz w:val="20"/>
        </w:rPr>
        <w:t>[</w:t>
      </w:r>
      <w:r w:rsidR="00EA653F" w:rsidRPr="00DD7155">
        <w:rPr>
          <w:rFonts w:ascii="Tahoma" w:hAnsi="Tahoma" w:cs="Tahoma"/>
          <w:sz w:val="20"/>
          <w:shd w:val="clear" w:color="auto" w:fill="FFFFFF" w:themeFill="background1"/>
        </w:rPr>
        <w:t>/</w:t>
      </w:r>
      <w:r w:rsidR="00EA653F" w:rsidRPr="00DD7155">
        <w:rPr>
          <w:rFonts w:ascii="Tahoma" w:hAnsi="Tahoma" w:cs="Tahoma"/>
          <w:color w:val="00B050"/>
          <w:sz w:val="20"/>
          <w:highlight w:val="black"/>
        </w:rPr>
        <w:t>Демонтажные работы</w:t>
      </w:r>
      <w:r w:rsidR="00526E69" w:rsidRPr="00526E69">
        <w:rPr>
          <w:rFonts w:ascii="Tahoma" w:hAnsi="Tahoma" w:cs="Tahoma"/>
          <w:b/>
          <w:color w:val="FF0000"/>
          <w:sz w:val="20"/>
        </w:rPr>
        <w:t>]</w:t>
      </w:r>
      <w:r w:rsidR="00EA653F" w:rsidRPr="00DD7155">
        <w:rPr>
          <w:rFonts w:ascii="Tahoma" w:hAnsi="Tahoma" w:cs="Tahoma"/>
          <w:sz w:val="20"/>
        </w:rPr>
        <w:t>/</w:t>
      </w:r>
      <w:r w:rsidR="00EA653F"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CC67DF" w:rsidRPr="00DD7155">
        <w:rPr>
          <w:rFonts w:ascii="Tahoma" w:hAnsi="Tahoma" w:cs="Tahoma"/>
          <w:sz w:val="20"/>
          <w:highlight w:val="green"/>
        </w:rPr>
        <w:t>Услуги</w:t>
      </w:r>
      <w:r w:rsidR="00526E69" w:rsidRPr="00526E69">
        <w:rPr>
          <w:rFonts w:ascii="Tahoma" w:hAnsi="Tahoma" w:cs="Tahoma"/>
          <w:b/>
          <w:color w:val="FF0000"/>
          <w:sz w:val="20"/>
        </w:rPr>
        <w:t>]</w:t>
      </w:r>
      <w:r w:rsidR="00CC67DF" w:rsidRPr="00DD7155">
        <w:rPr>
          <w:rFonts w:ascii="Tahoma" w:hAnsi="Tahoma" w:cs="Tahoma"/>
          <w:sz w:val="20"/>
        </w:rPr>
        <w:t>/</w:t>
      </w:r>
      <w:r w:rsidR="00526E69" w:rsidRPr="00526E69">
        <w:rPr>
          <w:rFonts w:ascii="Tahoma" w:hAnsi="Tahoma" w:cs="Tahoma"/>
          <w:b/>
          <w:color w:val="FF0000"/>
          <w:sz w:val="20"/>
          <w:u w:color="FF0000"/>
        </w:rPr>
        <w:t>[</w:t>
      </w:r>
      <w:r w:rsidR="00CC67DF" w:rsidRPr="00DD7155">
        <w:rPr>
          <w:rFonts w:ascii="Tahoma" w:hAnsi="Tahoma" w:cs="Tahoma"/>
          <w:sz w:val="20"/>
          <w:highlight w:val="red"/>
        </w:rPr>
        <w:t>Товар</w:t>
      </w:r>
      <w:r w:rsidR="00526E69" w:rsidRPr="00526E69">
        <w:rPr>
          <w:rFonts w:ascii="Tahoma" w:hAnsi="Tahoma" w:cs="Tahoma"/>
          <w:b/>
          <w:color w:val="FF0000"/>
          <w:sz w:val="20"/>
        </w:rPr>
        <w:t>]</w:t>
      </w:r>
      <w:r w:rsidR="00CC67DF" w:rsidRPr="00DD7155">
        <w:rPr>
          <w:rFonts w:ascii="Tahoma" w:hAnsi="Tahoma" w:cs="Tahoma"/>
          <w:sz w:val="20"/>
        </w:rPr>
        <w:t>/</w:t>
      </w:r>
      <w:r w:rsidR="00526E69" w:rsidRPr="00526E69">
        <w:rPr>
          <w:rFonts w:ascii="Tahoma" w:hAnsi="Tahoma" w:cs="Tahoma"/>
          <w:b/>
          <w:color w:val="FF0000"/>
          <w:sz w:val="20"/>
          <w:u w:color="FF0000"/>
        </w:rPr>
        <w:t>[</w:t>
      </w:r>
      <w:r w:rsidR="00CC67DF" w:rsidRPr="00DD7155">
        <w:rPr>
          <w:rFonts w:ascii="Tahoma" w:hAnsi="Tahoma" w:cs="Tahoma"/>
          <w:sz w:val="20"/>
          <w:highlight w:val="magenta"/>
        </w:rPr>
        <w:t>Права на ПО</w:t>
      </w:r>
      <w:r w:rsidR="00526E69" w:rsidRPr="00526E69">
        <w:rPr>
          <w:rFonts w:ascii="Tahoma" w:hAnsi="Tahoma" w:cs="Tahoma"/>
          <w:b/>
          <w:color w:val="FF0000"/>
          <w:sz w:val="20"/>
        </w:rPr>
        <w:t>]</w:t>
      </w:r>
      <w:r w:rsidR="00D0605A" w:rsidRPr="00DD7155">
        <w:rPr>
          <w:rFonts w:ascii="Tahoma" w:hAnsi="Tahoma" w:cs="Tahoma"/>
          <w:sz w:val="20"/>
        </w:rPr>
        <w:t xml:space="preserve">, </w:t>
      </w:r>
      <w:r w:rsidR="00CC67DF" w:rsidRPr="00DD7155">
        <w:rPr>
          <w:rFonts w:ascii="Tahoma" w:hAnsi="Tahoma" w:cs="Tahoma"/>
          <w:sz w:val="20"/>
        </w:rPr>
        <w:t>выполненные</w:t>
      </w:r>
      <w:r w:rsidR="00D0605A" w:rsidRPr="00DD7155">
        <w:rPr>
          <w:rFonts w:ascii="Tahoma" w:hAnsi="Tahoma" w:cs="Tahoma"/>
          <w:sz w:val="20"/>
        </w:rPr>
        <w:t xml:space="preserve"> </w:t>
      </w:r>
      <w:r w:rsidR="00526E69" w:rsidRPr="00526E69">
        <w:rPr>
          <w:rFonts w:ascii="Tahoma" w:hAnsi="Tahoma" w:cs="Tahoma"/>
          <w:b/>
          <w:color w:val="FF0000"/>
          <w:sz w:val="20"/>
          <w:u w:color="FF0000"/>
        </w:rPr>
        <w:t>[</w:t>
      </w:r>
      <w:r w:rsidR="00CC67DF" w:rsidRPr="00DD7155">
        <w:rPr>
          <w:rFonts w:ascii="Tahoma" w:hAnsi="Tahoma" w:cs="Tahoma"/>
          <w:sz w:val="20"/>
        </w:rPr>
        <w:t>/</w:t>
      </w:r>
      <w:r w:rsidR="00CC67DF" w:rsidRPr="00DD7155">
        <w:rPr>
          <w:rFonts w:ascii="Tahoma" w:hAnsi="Tahoma" w:cs="Tahoma"/>
          <w:sz w:val="20"/>
          <w:highlight w:val="green"/>
        </w:rPr>
        <w:t>оказанные</w:t>
      </w:r>
      <w:r w:rsidR="00526E69" w:rsidRPr="00526E69">
        <w:rPr>
          <w:rFonts w:ascii="Tahoma" w:hAnsi="Tahoma" w:cs="Tahoma"/>
          <w:b/>
          <w:color w:val="FF0000"/>
          <w:sz w:val="20"/>
        </w:rPr>
        <w:t>]</w:t>
      </w:r>
      <w:r w:rsidR="00D0605A" w:rsidRPr="00DD7155">
        <w:rPr>
          <w:rFonts w:ascii="Tahoma" w:hAnsi="Tahoma" w:cs="Tahoma"/>
          <w:sz w:val="20"/>
        </w:rPr>
        <w:t xml:space="preserve"> </w:t>
      </w:r>
      <w:r w:rsidR="00526E69" w:rsidRPr="00526E69">
        <w:rPr>
          <w:rFonts w:ascii="Tahoma" w:hAnsi="Tahoma" w:cs="Tahoma"/>
          <w:b/>
          <w:color w:val="FF0000"/>
          <w:sz w:val="20"/>
          <w:u w:color="FF0000"/>
        </w:rPr>
        <w:t>[</w:t>
      </w:r>
      <w:r w:rsidR="00CC67DF" w:rsidRPr="00DD7155">
        <w:rPr>
          <w:rFonts w:ascii="Tahoma" w:hAnsi="Tahoma" w:cs="Tahoma"/>
          <w:sz w:val="20"/>
        </w:rPr>
        <w:t>/</w:t>
      </w:r>
      <w:r w:rsidR="00CC67DF" w:rsidRPr="00DD7155">
        <w:rPr>
          <w:rFonts w:ascii="Tahoma" w:hAnsi="Tahoma" w:cs="Tahoma"/>
          <w:sz w:val="20"/>
          <w:highlight w:val="red"/>
        </w:rPr>
        <w:t>поставленны</w:t>
      </w:r>
      <w:r w:rsidR="00D0605A" w:rsidRPr="00DD7155">
        <w:rPr>
          <w:rFonts w:ascii="Tahoma" w:hAnsi="Tahoma" w:cs="Tahoma"/>
          <w:sz w:val="20"/>
          <w:highlight w:val="red"/>
        </w:rPr>
        <w:t>е</w:t>
      </w:r>
      <w:r w:rsidR="00526E69" w:rsidRPr="00526E69">
        <w:rPr>
          <w:rFonts w:ascii="Tahoma" w:hAnsi="Tahoma" w:cs="Tahoma"/>
          <w:b/>
          <w:color w:val="FF0000"/>
          <w:sz w:val="20"/>
        </w:rPr>
        <w:t>]</w:t>
      </w:r>
      <w:r w:rsidR="00CC67DF" w:rsidRPr="00DD7155">
        <w:rPr>
          <w:rFonts w:ascii="Tahoma" w:hAnsi="Tahoma" w:cs="Tahoma"/>
          <w:sz w:val="20"/>
        </w:rPr>
        <w:t xml:space="preserve"> </w:t>
      </w:r>
      <w:r w:rsidR="00FB5B04" w:rsidRPr="00DD7155">
        <w:rPr>
          <w:rFonts w:ascii="Tahoma" w:hAnsi="Tahoma" w:cs="Tahoma"/>
          <w:sz w:val="20"/>
        </w:rPr>
        <w:t xml:space="preserve">/ </w:t>
      </w:r>
      <w:r w:rsidR="00526E69" w:rsidRPr="00526E69">
        <w:rPr>
          <w:rFonts w:ascii="Tahoma" w:hAnsi="Tahoma" w:cs="Tahoma"/>
          <w:b/>
          <w:color w:val="FF0000"/>
          <w:sz w:val="20"/>
          <w:u w:color="FF0000"/>
        </w:rPr>
        <w:t>[</w:t>
      </w:r>
      <w:r w:rsidR="00FB5B04" w:rsidRPr="00DD7155">
        <w:rPr>
          <w:rFonts w:ascii="Tahoma" w:hAnsi="Tahoma" w:cs="Tahoma"/>
          <w:sz w:val="20"/>
        </w:rPr>
        <w:t>/</w:t>
      </w:r>
      <w:r w:rsidR="00FB5B04" w:rsidRPr="00DD7155">
        <w:rPr>
          <w:rFonts w:ascii="Tahoma" w:hAnsi="Tahoma" w:cs="Tahoma"/>
          <w:sz w:val="20"/>
          <w:highlight w:val="magenta"/>
        </w:rPr>
        <w:t>переданные</w:t>
      </w:r>
      <w:r w:rsidR="00526E69" w:rsidRPr="00526E69">
        <w:rPr>
          <w:rFonts w:ascii="Tahoma" w:hAnsi="Tahoma" w:cs="Tahoma"/>
          <w:b/>
          <w:color w:val="FF0000"/>
          <w:sz w:val="20"/>
        </w:rPr>
        <w:t>]</w:t>
      </w:r>
      <w:r w:rsidR="00CC67DF" w:rsidRPr="00DD7155">
        <w:rPr>
          <w:rFonts w:ascii="Tahoma" w:hAnsi="Tahoma" w:cs="Tahoma"/>
          <w:sz w:val="20"/>
        </w:rPr>
        <w:t xml:space="preserve">после приостановки исполнения Договора. </w:t>
      </w:r>
    </w:p>
    <w:p w14:paraId="754AB9A1" w14:textId="7749536A" w:rsidR="00CC67DF" w:rsidRPr="00DD7155" w:rsidRDefault="00CC67DF"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Заказчик вправе дать указание Подрядчику о досрочном возобновлении приостановленного Договора/части обязательств по Договору, направив письменное уведомление</w:t>
      </w:r>
      <w:r w:rsidR="00671606" w:rsidRPr="00DD7155">
        <w:rPr>
          <w:rFonts w:ascii="Tahoma" w:hAnsi="Tahoma" w:cs="Tahoma"/>
          <w:sz w:val="20"/>
        </w:rPr>
        <w:t xml:space="preserve"> </w:t>
      </w:r>
      <w:r w:rsidRPr="00DD7155">
        <w:rPr>
          <w:rFonts w:ascii="Tahoma" w:hAnsi="Tahoma" w:cs="Tahoma"/>
          <w:sz w:val="20"/>
        </w:rPr>
        <w:t>за 10 р.д. до даты такого возобновления.</w:t>
      </w:r>
    </w:p>
    <w:p w14:paraId="4EC05E02" w14:textId="5B26DD2E" w:rsidR="00CC67DF" w:rsidRPr="00DD7155" w:rsidRDefault="00526E69" w:rsidP="006F7DF1">
      <w:pPr>
        <w:pStyle w:val="afff1"/>
        <w:numPr>
          <w:ilvl w:val="3"/>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D108FD" w:rsidRPr="00DD7155">
        <w:rPr>
          <w:rFonts w:ascii="Tahoma" w:hAnsi="Tahoma" w:cs="Tahoma"/>
          <w:sz w:val="20"/>
        </w:rPr>
        <w:t>Е</w:t>
      </w:r>
      <w:r w:rsidR="00CC67DF" w:rsidRPr="00DD7155">
        <w:rPr>
          <w:rFonts w:ascii="Tahoma" w:hAnsi="Tahoma" w:cs="Tahoma"/>
          <w:sz w:val="20"/>
        </w:rPr>
        <w:t>сли по истечению указанного предельного срока приостановки исполнения Договора Заказчик не направит уведомление о возобновлении Договора Подрядчик вправе отказаться от Договора в одностороннем порядке. Убытки Сторон, связанные с досрочным прекращением Договора по указанному основанию, не возмещаются, при этом ранее возникшие убытки Сторон, не связанные с досрочным прекращением Договора, возмещаются в соответствии с разделом «Прекращение договора».</w:t>
      </w:r>
      <w:r w:rsidRPr="00526E69">
        <w:rPr>
          <w:rFonts w:ascii="Tahoma" w:hAnsi="Tahoma" w:cs="Tahoma"/>
          <w:b/>
          <w:color w:val="FF0000"/>
          <w:sz w:val="20"/>
        </w:rPr>
        <w:t>]</w:t>
      </w:r>
    </w:p>
    <w:p w14:paraId="1579A79C" w14:textId="457F32E9" w:rsidR="008D7892" w:rsidRPr="00DD7155" w:rsidRDefault="00526E69" w:rsidP="006F7DF1">
      <w:pPr>
        <w:pStyle w:val="afff1"/>
        <w:numPr>
          <w:ilvl w:val="3"/>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CC67DF" w:rsidRPr="00DD7155">
        <w:rPr>
          <w:rFonts w:ascii="Tahoma" w:hAnsi="Tahoma" w:cs="Tahoma"/>
          <w:sz w:val="20"/>
        </w:rPr>
        <w:t xml:space="preserve">В случае приостановки исполнения Договора на срок более 3 месяцев и возникновения у Подрядчика расходов, связанных с возобновлением исполнения Договора, </w:t>
      </w:r>
      <w:r w:rsidR="00671606" w:rsidRPr="00DD7155">
        <w:rPr>
          <w:rFonts w:ascii="Tahoma" w:hAnsi="Tahoma" w:cs="Tahoma"/>
          <w:sz w:val="20"/>
        </w:rPr>
        <w:t xml:space="preserve">Подрядчик представляет расчет расходов и подтверждающие документы для подписания Сторонами </w:t>
      </w:r>
      <w:r w:rsidR="00CC67DF" w:rsidRPr="00DD7155">
        <w:rPr>
          <w:rFonts w:ascii="Tahoma" w:hAnsi="Tahoma" w:cs="Tahoma"/>
          <w:sz w:val="20"/>
        </w:rPr>
        <w:t>дополнительно</w:t>
      </w:r>
      <w:r w:rsidR="00671606" w:rsidRPr="00DD7155">
        <w:rPr>
          <w:rFonts w:ascii="Tahoma" w:hAnsi="Tahoma" w:cs="Tahoma"/>
          <w:sz w:val="20"/>
        </w:rPr>
        <w:t>го</w:t>
      </w:r>
      <w:r w:rsidR="00CC67DF" w:rsidRPr="00DD7155">
        <w:rPr>
          <w:rFonts w:ascii="Tahoma" w:hAnsi="Tahoma" w:cs="Tahoma"/>
          <w:sz w:val="20"/>
        </w:rPr>
        <w:t xml:space="preserve"> </w:t>
      </w:r>
      <w:r w:rsidR="00671606" w:rsidRPr="00DD7155">
        <w:rPr>
          <w:rFonts w:ascii="Tahoma" w:hAnsi="Tahoma" w:cs="Tahoma"/>
          <w:sz w:val="20"/>
        </w:rPr>
        <w:t>соглашения о</w:t>
      </w:r>
      <w:r w:rsidR="00CC67DF" w:rsidRPr="00DD7155">
        <w:rPr>
          <w:rFonts w:ascii="Tahoma" w:hAnsi="Tahoma" w:cs="Tahoma"/>
          <w:sz w:val="20"/>
        </w:rPr>
        <w:t xml:space="preserve"> </w:t>
      </w:r>
      <w:r w:rsidR="00671606" w:rsidRPr="00DD7155">
        <w:rPr>
          <w:rFonts w:ascii="Tahoma" w:hAnsi="Tahoma" w:cs="Tahoma"/>
          <w:sz w:val="20"/>
        </w:rPr>
        <w:t xml:space="preserve">согласовании суммы </w:t>
      </w:r>
      <w:r w:rsidR="00CC67DF" w:rsidRPr="00DD7155">
        <w:rPr>
          <w:rFonts w:ascii="Tahoma" w:hAnsi="Tahoma" w:cs="Tahoma"/>
          <w:sz w:val="20"/>
        </w:rPr>
        <w:t>и порядк</w:t>
      </w:r>
      <w:r w:rsidR="00671606" w:rsidRPr="00DD7155">
        <w:rPr>
          <w:rFonts w:ascii="Tahoma" w:hAnsi="Tahoma" w:cs="Tahoma"/>
          <w:sz w:val="20"/>
        </w:rPr>
        <w:t>а</w:t>
      </w:r>
      <w:r w:rsidR="00CC67DF" w:rsidRPr="00DD7155">
        <w:rPr>
          <w:rFonts w:ascii="Tahoma" w:hAnsi="Tahoma" w:cs="Tahoma"/>
          <w:sz w:val="20"/>
        </w:rPr>
        <w:t xml:space="preserve"> возмещения Подрядчику этих расходов</w:t>
      </w:r>
      <w:r w:rsidR="008D7892" w:rsidRPr="00DD7155">
        <w:rPr>
          <w:rFonts w:ascii="Tahoma" w:hAnsi="Tahoma" w:cs="Tahoma"/>
          <w:sz w:val="20"/>
        </w:rPr>
        <w:t>.</w:t>
      </w:r>
      <w:r w:rsidRPr="00526E69">
        <w:rPr>
          <w:rFonts w:ascii="Tahoma" w:hAnsi="Tahoma" w:cs="Tahoma"/>
          <w:b/>
          <w:color w:val="FF0000"/>
          <w:sz w:val="20"/>
        </w:rPr>
        <w:t>]</w:t>
      </w:r>
    </w:p>
    <w:p w14:paraId="44E361B2" w14:textId="5D1269B6" w:rsidR="00CC67DF" w:rsidRPr="00DD7155" w:rsidRDefault="008D7892" w:rsidP="006F7DF1">
      <w:pPr>
        <w:pStyle w:val="afff1"/>
        <w:numPr>
          <w:ilvl w:val="3"/>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возобнов</w:t>
      </w:r>
      <w:r w:rsidR="00D0605A" w:rsidRPr="00DD7155">
        <w:rPr>
          <w:rFonts w:ascii="Tahoma" w:hAnsi="Tahoma" w:cs="Tahoma"/>
          <w:sz w:val="20"/>
        </w:rPr>
        <w:t>ляет</w:t>
      </w:r>
      <w:r w:rsidRPr="00DD7155">
        <w:rPr>
          <w:rFonts w:ascii="Tahoma" w:hAnsi="Tahoma" w:cs="Tahoma"/>
          <w:sz w:val="20"/>
        </w:rPr>
        <w:t xml:space="preserve"> исполнение Договора в сроки, указанные в уведомлении о возобновлении Договора.</w:t>
      </w:r>
    </w:p>
    <w:p w14:paraId="6227C3E0" w14:textId="3BD0FBF9" w:rsidR="00CC67DF" w:rsidRPr="00DD7155" w:rsidRDefault="00CC67DF" w:rsidP="006F7DF1">
      <w:pPr>
        <w:pStyle w:val="afff1"/>
        <w:numPr>
          <w:ilvl w:val="3"/>
          <w:numId w:val="13"/>
        </w:numPr>
        <w:tabs>
          <w:tab w:val="left" w:pos="284"/>
        </w:tabs>
        <w:spacing w:before="120" w:after="240"/>
        <w:ind w:left="142" w:hanging="1135"/>
        <w:rPr>
          <w:rFonts w:ascii="Tahoma" w:hAnsi="Tahoma" w:cs="Tahoma"/>
          <w:sz w:val="20"/>
        </w:rPr>
      </w:pPr>
      <w:bookmarkStart w:id="182" w:name="_Toc528580045"/>
      <w:r w:rsidRPr="00DD7155">
        <w:rPr>
          <w:rFonts w:ascii="Tahoma" w:hAnsi="Tahoma" w:cs="Tahoma"/>
          <w:sz w:val="20"/>
        </w:rPr>
        <w:t xml:space="preserve">Подрядчик </w:t>
      </w:r>
      <w:r w:rsidR="00A57F2B" w:rsidRPr="00DD7155">
        <w:rPr>
          <w:rFonts w:ascii="Tahoma" w:hAnsi="Tahoma" w:cs="Tahoma"/>
          <w:sz w:val="20"/>
        </w:rPr>
        <w:t>приостанавливает Работ</w:t>
      </w:r>
      <w:r w:rsidR="003F2D10">
        <w:rPr>
          <w:rFonts w:ascii="Tahoma" w:hAnsi="Tahoma" w:cs="Tahoma"/>
          <w:sz w:val="20"/>
        </w:rPr>
        <w:t>ы</w:t>
      </w:r>
      <w:r w:rsidR="00A57F2B" w:rsidRPr="00DD7155">
        <w:rPr>
          <w:rFonts w:ascii="Tahoma" w:hAnsi="Tahoma" w:cs="Tahoma"/>
          <w:sz w:val="20"/>
        </w:rPr>
        <w:t xml:space="preserve"> на Объекте</w:t>
      </w:r>
      <w:r w:rsidR="00A57F2B" w:rsidRPr="00DD7155" w:rsidDel="00A57F2B">
        <w:rPr>
          <w:rFonts w:ascii="Tahoma" w:hAnsi="Tahoma" w:cs="Tahoma"/>
          <w:sz w:val="20"/>
        </w:rPr>
        <w:t xml:space="preserve"> </w:t>
      </w:r>
      <w:r w:rsidRPr="00DD7155">
        <w:rPr>
          <w:rFonts w:ascii="Tahoma" w:hAnsi="Tahoma" w:cs="Tahoma"/>
          <w:sz w:val="20"/>
        </w:rPr>
        <w:t>по требованию Заказчика либо лица (организации), привлекаемого Заказчиком для целей осуществления строительного контроля (надзора), в том числе по замечаниям, связанным с допущенными Подрядчиком в процессе выполнения Работ отступлениями от Требований.</w:t>
      </w:r>
      <w:bookmarkEnd w:id="182"/>
      <w:r w:rsidR="008D3DD1">
        <w:rPr>
          <w:rFonts w:ascii="Tahoma" w:hAnsi="Tahoma" w:cs="Tahoma"/>
          <w:sz w:val="20"/>
        </w:rPr>
        <w:t xml:space="preserve"> Данные приостановления не влияют на сроки выполнения работ по Документации.</w:t>
      </w:r>
    </w:p>
    <w:p w14:paraId="4C025B9D" w14:textId="70F7CC8D" w:rsidR="00A33AF7" w:rsidRPr="00DD7155" w:rsidRDefault="00526E69" w:rsidP="002F68A6">
      <w:pPr>
        <w:pStyle w:val="1"/>
        <w:numPr>
          <w:ilvl w:val="0"/>
          <w:numId w:val="13"/>
        </w:numPr>
        <w:spacing w:before="120" w:after="240"/>
        <w:ind w:left="142" w:hanging="1135"/>
        <w:jc w:val="both"/>
        <w:rPr>
          <w:rFonts w:ascii="Tahoma" w:hAnsi="Tahoma" w:cs="Tahoma"/>
          <w:sz w:val="20"/>
          <w:highlight w:val="lightGray"/>
        </w:rPr>
      </w:pPr>
      <w:bookmarkStart w:id="183" w:name="ИИ"/>
      <w:bookmarkStart w:id="184" w:name="_Toc159513133"/>
      <w:bookmarkStart w:id="185" w:name="_Toc159522998"/>
      <w:bookmarkStart w:id="186" w:name="_Toc182842261"/>
      <w:bookmarkStart w:id="187" w:name="_Toc124437101"/>
      <w:bookmarkStart w:id="188" w:name="_Toc132134340"/>
      <w:bookmarkStart w:id="189" w:name="_Toc528580103"/>
      <w:bookmarkStart w:id="190" w:name="_Toc133432147"/>
      <w:bookmarkEnd w:id="134"/>
      <w:bookmarkEnd w:id="135"/>
      <w:bookmarkEnd w:id="138"/>
      <w:bookmarkEnd w:id="139"/>
      <w:bookmarkEnd w:id="140"/>
      <w:bookmarkEnd w:id="183"/>
      <w:r w:rsidRPr="00526E69">
        <w:rPr>
          <w:rFonts w:ascii="Tahoma" w:hAnsi="Tahoma" w:cs="Tahoma"/>
          <w:color w:val="FF0000"/>
          <w:sz w:val="20"/>
          <w:u w:color="FF0000"/>
          <w:lang w:val="en-US"/>
        </w:rPr>
        <w:t>[</w:t>
      </w:r>
      <w:r w:rsidR="002654BF" w:rsidRPr="00DD7155">
        <w:rPr>
          <w:rFonts w:ascii="Tahoma" w:hAnsi="Tahoma" w:cs="Tahoma"/>
          <w:sz w:val="20"/>
          <w:highlight w:val="lightGray"/>
        </w:rPr>
        <w:t>ПОРЯДОК РАЗРАБОТКИ ДОКУМЕНТАЦИИ</w:t>
      </w:r>
      <w:r w:rsidRPr="00526E69">
        <w:rPr>
          <w:rFonts w:ascii="Tahoma" w:hAnsi="Tahoma" w:cs="Tahoma"/>
          <w:color w:val="FF0000"/>
          <w:sz w:val="20"/>
        </w:rPr>
        <w:t>]</w:t>
      </w:r>
      <w:bookmarkEnd w:id="184"/>
      <w:bookmarkEnd w:id="185"/>
      <w:bookmarkEnd w:id="186"/>
    </w:p>
    <w:p w14:paraId="11816623" w14:textId="230A7984" w:rsidR="00953BD1" w:rsidRPr="00DD7155" w:rsidRDefault="002654BF" w:rsidP="00625528">
      <w:pPr>
        <w:pStyle w:val="afff1"/>
        <w:numPr>
          <w:ilvl w:val="1"/>
          <w:numId w:val="13"/>
        </w:numPr>
        <w:tabs>
          <w:tab w:val="left" w:pos="284"/>
        </w:tabs>
        <w:spacing w:before="120" w:after="240"/>
        <w:ind w:left="142" w:hanging="1135"/>
        <w:rPr>
          <w:rFonts w:ascii="Tahoma" w:hAnsi="Tahoma" w:cs="Tahoma"/>
          <w:b/>
          <w:sz w:val="20"/>
          <w:highlight w:val="lightGray"/>
        </w:rPr>
      </w:pPr>
      <w:r w:rsidRPr="00DD7155">
        <w:rPr>
          <w:rFonts w:ascii="Tahoma" w:hAnsi="Tahoma" w:cs="Tahoma"/>
          <w:b/>
          <w:sz w:val="20"/>
          <w:highlight w:val="lightGray"/>
        </w:rPr>
        <w:t>ОБЩИЕ ПОЛОЖЕНИЯ:</w:t>
      </w:r>
    </w:p>
    <w:p w14:paraId="2C3806DC" w14:textId="77355750" w:rsidR="00953BD1" w:rsidRPr="00F16DDB" w:rsidRDefault="00953BD1"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Заказчик использ</w:t>
      </w:r>
      <w:r w:rsidR="000F1C24" w:rsidRPr="00F16DDB">
        <w:rPr>
          <w:rFonts w:ascii="Tahoma" w:hAnsi="Tahoma" w:cs="Tahoma"/>
          <w:sz w:val="20"/>
          <w:highlight w:val="lightGray"/>
        </w:rPr>
        <w:t>ует</w:t>
      </w:r>
      <w:r w:rsidRPr="00F16DDB">
        <w:rPr>
          <w:rFonts w:ascii="Tahoma" w:hAnsi="Tahoma" w:cs="Tahoma"/>
          <w:sz w:val="20"/>
          <w:highlight w:val="lightGray"/>
        </w:rPr>
        <w:t xml:space="preserve"> и </w:t>
      </w:r>
      <w:r w:rsidR="000F1C24" w:rsidRPr="00F16DDB">
        <w:rPr>
          <w:rFonts w:ascii="Tahoma" w:hAnsi="Tahoma" w:cs="Tahoma"/>
          <w:sz w:val="20"/>
          <w:highlight w:val="lightGray"/>
        </w:rPr>
        <w:t xml:space="preserve">распоряжается </w:t>
      </w:r>
      <w:r w:rsidRPr="00F16DDB">
        <w:rPr>
          <w:rFonts w:ascii="Tahoma" w:hAnsi="Tahoma" w:cs="Tahoma"/>
          <w:sz w:val="20"/>
          <w:highlight w:val="lightGray"/>
        </w:rPr>
        <w:t xml:space="preserve">полученной от Подрядчика Документацией по собственному усмотрению без согласия Подрядчика, без ограничений </w:t>
      </w:r>
      <w:r w:rsidR="000F1C24" w:rsidRPr="00F16DDB">
        <w:rPr>
          <w:rFonts w:ascii="Tahoma" w:hAnsi="Tahoma" w:cs="Tahoma"/>
          <w:sz w:val="20"/>
          <w:highlight w:val="lightGray"/>
        </w:rPr>
        <w:t xml:space="preserve">передает </w:t>
      </w:r>
      <w:r w:rsidRPr="00F16DDB">
        <w:rPr>
          <w:rFonts w:ascii="Tahoma" w:hAnsi="Tahoma" w:cs="Tahoma"/>
          <w:sz w:val="20"/>
          <w:highlight w:val="lightGray"/>
        </w:rPr>
        <w:t xml:space="preserve">ее третьим лицам и </w:t>
      </w:r>
      <w:r w:rsidR="000F1C24" w:rsidRPr="00F16DDB">
        <w:rPr>
          <w:rFonts w:ascii="Tahoma" w:hAnsi="Tahoma" w:cs="Tahoma"/>
          <w:sz w:val="20"/>
          <w:highlight w:val="lightGray"/>
        </w:rPr>
        <w:t xml:space="preserve">разглашает </w:t>
      </w:r>
      <w:r w:rsidRPr="00F16DDB">
        <w:rPr>
          <w:rFonts w:ascii="Tahoma" w:hAnsi="Tahoma" w:cs="Tahoma"/>
          <w:sz w:val="20"/>
          <w:highlight w:val="lightGray"/>
        </w:rPr>
        <w:t>содержащиеся в ней сведения без согласия Подрядчика.</w:t>
      </w:r>
    </w:p>
    <w:p w14:paraId="7C6BFDF6" w14:textId="6C222128" w:rsidR="00953BD1" w:rsidRPr="00F16DDB" w:rsidRDefault="00526E69"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b/>
          <w:color w:val="FF0000"/>
          <w:sz w:val="20"/>
          <w:highlight w:val="lightGray"/>
          <w:u w:color="FF0000"/>
        </w:rPr>
        <w:t>[</w:t>
      </w:r>
      <w:r w:rsidR="003F2D10" w:rsidRPr="00F16DDB">
        <w:rPr>
          <w:rFonts w:ascii="Tahoma" w:hAnsi="Tahoma" w:cs="Tahoma"/>
          <w:b/>
          <w:color w:val="FF0000"/>
          <w:sz w:val="20"/>
          <w:highlight w:val="lightGray"/>
          <w:u w:color="FF0000"/>
        </w:rPr>
        <w:t xml:space="preserve"> </w:t>
      </w:r>
      <w:r w:rsidR="003F2D10" w:rsidRPr="00F16DDB">
        <w:rPr>
          <w:rFonts w:ascii="Tahoma" w:hAnsi="Tahoma" w:cs="Tahoma"/>
          <w:sz w:val="20"/>
          <w:highlight w:val="lightGray"/>
        </w:rPr>
        <w:t xml:space="preserve">По запросу Заказчика </w:t>
      </w:r>
      <w:r w:rsidR="00953BD1" w:rsidRPr="00F16DDB">
        <w:rPr>
          <w:rFonts w:ascii="Tahoma" w:hAnsi="Tahoma" w:cs="Tahoma"/>
          <w:sz w:val="20"/>
          <w:highlight w:val="lightGray"/>
        </w:rPr>
        <w:t>Подрядчик участв</w:t>
      </w:r>
      <w:r w:rsidR="000F1C24" w:rsidRPr="00F16DDB">
        <w:rPr>
          <w:rFonts w:ascii="Tahoma" w:hAnsi="Tahoma" w:cs="Tahoma"/>
          <w:sz w:val="20"/>
          <w:highlight w:val="lightGray"/>
        </w:rPr>
        <w:t>ует</w:t>
      </w:r>
      <w:r w:rsidR="00953BD1" w:rsidRPr="00F16DDB">
        <w:rPr>
          <w:rFonts w:ascii="Tahoma" w:hAnsi="Tahoma" w:cs="Tahoma"/>
          <w:sz w:val="20"/>
          <w:highlight w:val="lightGray"/>
        </w:rPr>
        <w:t xml:space="preserve"> в выборе материалов/оборудования, которые будут использоваться при реализации Проекта в соответствии с разработанной им Документацией</w:t>
      </w:r>
      <w:r w:rsidR="000F1C24" w:rsidRPr="00F16DDB">
        <w:rPr>
          <w:rFonts w:ascii="Tahoma" w:hAnsi="Tahoma" w:cs="Tahoma"/>
          <w:sz w:val="20"/>
          <w:highlight w:val="lightGray"/>
        </w:rPr>
        <w:t xml:space="preserve"> в период действия Договора</w:t>
      </w:r>
      <w:r w:rsidR="00953BD1" w:rsidRPr="00F16DDB">
        <w:rPr>
          <w:rFonts w:ascii="Tahoma" w:hAnsi="Tahoma" w:cs="Tahoma"/>
          <w:sz w:val="20"/>
          <w:highlight w:val="lightGray"/>
        </w:rPr>
        <w:t>.</w:t>
      </w:r>
    </w:p>
    <w:p w14:paraId="55FAB09D" w14:textId="64A9B257" w:rsidR="00953BD1" w:rsidRPr="00F16DDB" w:rsidRDefault="00953BD1"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Подрядчик направляет Заказчику заключение о соответствии представленных коммерческих предложений/технической документации на материалы/оборудование требованиям Документации</w:t>
      </w:r>
      <w:r w:rsidR="000F1C24" w:rsidRPr="00F16DDB">
        <w:rPr>
          <w:rFonts w:ascii="Tahoma" w:hAnsi="Tahoma" w:cs="Tahoma"/>
          <w:sz w:val="20"/>
          <w:highlight w:val="lightGray"/>
        </w:rPr>
        <w:t xml:space="preserve"> в течение 5 к.д. с даты поступления от Заказчика запроса</w:t>
      </w:r>
      <w:r w:rsidRPr="00F16DDB">
        <w:rPr>
          <w:rFonts w:ascii="Tahoma" w:hAnsi="Tahoma" w:cs="Tahoma"/>
          <w:sz w:val="20"/>
          <w:highlight w:val="lightGray"/>
        </w:rPr>
        <w:t>.</w:t>
      </w:r>
      <w:r w:rsidR="00526E69" w:rsidRPr="00F16DDB">
        <w:rPr>
          <w:rFonts w:ascii="Tahoma" w:hAnsi="Tahoma" w:cs="Tahoma"/>
          <w:b/>
          <w:color w:val="FF0000"/>
          <w:sz w:val="20"/>
          <w:highlight w:val="lightGray"/>
        </w:rPr>
        <w:t>]</w:t>
      </w:r>
    </w:p>
    <w:p w14:paraId="14F6F09B" w14:textId="15BAA5A4" w:rsidR="000F1C24" w:rsidRPr="00F16DDB" w:rsidRDefault="00526E69"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b/>
          <w:color w:val="FF0000"/>
          <w:sz w:val="20"/>
          <w:highlight w:val="lightGray"/>
          <w:u w:color="FF0000"/>
        </w:rPr>
        <w:t>[</w:t>
      </w:r>
      <w:r w:rsidR="000F1C24" w:rsidRPr="00F16DDB">
        <w:rPr>
          <w:rFonts w:ascii="Tahoma" w:hAnsi="Tahoma" w:cs="Tahoma"/>
          <w:sz w:val="20"/>
          <w:highlight w:val="lightGray"/>
        </w:rPr>
        <w:t xml:space="preserve">Заказчик уведомляет Подрядчика о планируемых процедурах </w:t>
      </w:r>
      <w:r w:rsidRPr="00F16DDB">
        <w:rPr>
          <w:rFonts w:ascii="Tahoma" w:hAnsi="Tahoma" w:cs="Tahoma"/>
          <w:b/>
          <w:color w:val="FF0000"/>
          <w:sz w:val="20"/>
          <w:highlight w:val="lightGray"/>
          <w:u w:color="FF0000"/>
        </w:rPr>
        <w:t>[</w:t>
      </w:r>
      <w:r w:rsidR="000F1C24" w:rsidRPr="00F16DDB">
        <w:rPr>
          <w:rFonts w:ascii="Tahoma" w:hAnsi="Tahoma" w:cs="Tahoma"/>
          <w:sz w:val="20"/>
          <w:highlight w:val="lightGray"/>
        </w:rPr>
        <w:t>•</w:t>
      </w:r>
      <w:r w:rsidRPr="00F16DDB">
        <w:rPr>
          <w:rFonts w:ascii="Tahoma" w:hAnsi="Tahoma" w:cs="Tahoma"/>
          <w:b/>
          <w:color w:val="FF0000"/>
          <w:sz w:val="20"/>
          <w:highlight w:val="lightGray"/>
        </w:rPr>
        <w:t>]</w:t>
      </w:r>
      <w:r w:rsidR="000F1C24" w:rsidRPr="00F16DDB">
        <w:rPr>
          <w:rFonts w:ascii="Tahoma" w:hAnsi="Tahoma" w:cs="Tahoma"/>
          <w:sz w:val="20"/>
          <w:highlight w:val="lightGray"/>
        </w:rPr>
        <w:t xml:space="preserve"> (</w:t>
      </w:r>
      <w:r w:rsidR="000F1C24" w:rsidRPr="00F16DDB">
        <w:rPr>
          <w:rFonts w:ascii="Tahoma" w:hAnsi="Tahoma" w:cs="Tahoma"/>
          <w:i/>
          <w:sz w:val="20"/>
          <w:highlight w:val="lightGray"/>
        </w:rPr>
        <w:t>например, HAZOP, HAZID, ENVID, PHSER, ФСА</w:t>
      </w:r>
      <w:r w:rsidR="000F1C24" w:rsidRPr="00F16DDB">
        <w:rPr>
          <w:rFonts w:ascii="Tahoma" w:hAnsi="Tahoma" w:cs="Tahoma"/>
          <w:sz w:val="20"/>
          <w:highlight w:val="lightGray"/>
        </w:rPr>
        <w:t>) и направляет регламент их проведения не позднее чем за 7 к.д. до их начала.</w:t>
      </w:r>
    </w:p>
    <w:p w14:paraId="69824BA2" w14:textId="4DD5A7B5" w:rsidR="000F1C24" w:rsidRPr="00F16DDB" w:rsidRDefault="000F1C24"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Д</w:t>
      </w:r>
      <w:r w:rsidR="00953BD1" w:rsidRPr="00F16DDB">
        <w:rPr>
          <w:rFonts w:ascii="Tahoma" w:hAnsi="Tahoma" w:cs="Tahoma"/>
          <w:sz w:val="20"/>
          <w:highlight w:val="lightGray"/>
        </w:rPr>
        <w:t xml:space="preserve">ополнительные процедуры </w:t>
      </w:r>
      <w:r w:rsidRPr="00F16DDB">
        <w:rPr>
          <w:rFonts w:ascii="Tahoma" w:hAnsi="Tahoma" w:cs="Tahoma"/>
          <w:sz w:val="20"/>
          <w:highlight w:val="lightGray"/>
        </w:rPr>
        <w:t>проводятся</w:t>
      </w:r>
      <w:r w:rsidR="00953BD1" w:rsidRPr="00F16DDB">
        <w:rPr>
          <w:rFonts w:ascii="Tahoma" w:hAnsi="Tahoma" w:cs="Tahoma"/>
          <w:sz w:val="20"/>
          <w:highlight w:val="lightGray"/>
        </w:rPr>
        <w:t xml:space="preserve"> </w:t>
      </w:r>
      <w:r w:rsidRPr="00F16DDB">
        <w:rPr>
          <w:rFonts w:ascii="Tahoma" w:hAnsi="Tahoma" w:cs="Tahoma"/>
          <w:sz w:val="20"/>
          <w:highlight w:val="lightGray"/>
        </w:rPr>
        <w:t xml:space="preserve">для повышения </w:t>
      </w:r>
      <w:r w:rsidR="00953BD1" w:rsidRPr="00F16DDB">
        <w:rPr>
          <w:rFonts w:ascii="Tahoma" w:hAnsi="Tahoma" w:cs="Tahoma"/>
          <w:sz w:val="20"/>
          <w:highlight w:val="lightGray"/>
        </w:rPr>
        <w:t>качества разрабатываемой Документации</w:t>
      </w:r>
      <w:r w:rsidRPr="00F16DDB">
        <w:rPr>
          <w:rFonts w:ascii="Tahoma" w:hAnsi="Tahoma" w:cs="Tahoma"/>
          <w:sz w:val="20"/>
          <w:highlight w:val="lightGray"/>
        </w:rPr>
        <w:t xml:space="preserve"> в ходе осуществления Подрядчиком работ по</w:t>
      </w:r>
      <w:r w:rsidR="00786591" w:rsidRPr="00F16DDB">
        <w:rPr>
          <w:rFonts w:ascii="Tahoma" w:hAnsi="Tahoma" w:cs="Tahoma"/>
          <w:sz w:val="20"/>
          <w:highlight w:val="lightGray"/>
        </w:rPr>
        <w:t xml:space="preserve"> </w:t>
      </w:r>
      <w:r w:rsidRPr="00F16DDB">
        <w:rPr>
          <w:rFonts w:ascii="Tahoma" w:hAnsi="Tahoma" w:cs="Tahoma"/>
          <w:sz w:val="20"/>
          <w:highlight w:val="lightGray"/>
        </w:rPr>
        <w:t>Документации</w:t>
      </w:r>
      <w:r w:rsidR="00953BD1" w:rsidRPr="00F16DDB">
        <w:rPr>
          <w:rFonts w:ascii="Tahoma" w:hAnsi="Tahoma" w:cs="Tahoma"/>
          <w:sz w:val="20"/>
          <w:highlight w:val="lightGray"/>
        </w:rPr>
        <w:t xml:space="preserve">. </w:t>
      </w:r>
    </w:p>
    <w:p w14:paraId="0D5666C2" w14:textId="5EE2F3E1" w:rsidR="00953BD1" w:rsidRPr="00627B9A" w:rsidRDefault="00953BD1" w:rsidP="002F68A6">
      <w:pPr>
        <w:pStyle w:val="1112"/>
        <w:spacing w:before="120" w:after="240"/>
        <w:ind w:left="142"/>
        <w:rPr>
          <w:rFonts w:ascii="Tahoma" w:hAnsi="Tahoma" w:cs="Tahoma"/>
          <w:sz w:val="20"/>
        </w:rPr>
      </w:pPr>
      <w:r w:rsidRPr="00F16DDB">
        <w:rPr>
          <w:rFonts w:ascii="Tahoma" w:hAnsi="Tahoma" w:cs="Tahoma"/>
          <w:sz w:val="20"/>
          <w:highlight w:val="lightGray"/>
        </w:rPr>
        <w:t>Подрядчик принима</w:t>
      </w:r>
      <w:r w:rsidR="000F1C24" w:rsidRPr="00F16DDB">
        <w:rPr>
          <w:rFonts w:ascii="Tahoma" w:hAnsi="Tahoma" w:cs="Tahoma"/>
          <w:sz w:val="20"/>
          <w:highlight w:val="lightGray"/>
        </w:rPr>
        <w:t>е</w:t>
      </w:r>
      <w:r w:rsidRPr="00F16DDB">
        <w:rPr>
          <w:rFonts w:ascii="Tahoma" w:hAnsi="Tahoma" w:cs="Tahoma"/>
          <w:sz w:val="20"/>
          <w:highlight w:val="lightGray"/>
        </w:rPr>
        <w:t>т участие во всех процедурах, оказыва</w:t>
      </w:r>
      <w:r w:rsidR="000F1C24" w:rsidRPr="00F16DDB">
        <w:rPr>
          <w:rFonts w:ascii="Tahoma" w:hAnsi="Tahoma" w:cs="Tahoma"/>
          <w:sz w:val="20"/>
          <w:highlight w:val="lightGray"/>
        </w:rPr>
        <w:t>е</w:t>
      </w:r>
      <w:r w:rsidRPr="00F16DDB">
        <w:rPr>
          <w:rFonts w:ascii="Tahoma" w:hAnsi="Tahoma" w:cs="Tahoma"/>
          <w:sz w:val="20"/>
          <w:highlight w:val="lightGray"/>
        </w:rPr>
        <w:t>т содействие в выполнении требований процедур, в т.ч. посредством предоставления необходимых комментариев и пояснений.</w:t>
      </w:r>
      <w:r w:rsidR="00526E69" w:rsidRPr="00F16DDB">
        <w:rPr>
          <w:rFonts w:ascii="Tahoma" w:hAnsi="Tahoma" w:cs="Tahoma"/>
          <w:b/>
          <w:color w:val="FF0000"/>
          <w:sz w:val="20"/>
          <w:highlight w:val="lightGray"/>
        </w:rPr>
        <w:t>]</w:t>
      </w:r>
    </w:p>
    <w:p w14:paraId="07C034D4" w14:textId="4D2E35A0" w:rsidR="00790954" w:rsidRPr="00DD7155" w:rsidRDefault="00427D5A" w:rsidP="00625528">
      <w:pPr>
        <w:pStyle w:val="afff1"/>
        <w:numPr>
          <w:ilvl w:val="1"/>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2654BF" w:rsidRPr="00DD7155">
        <w:rPr>
          <w:rFonts w:ascii="Tahoma" w:hAnsi="Tahoma" w:cs="Tahoma"/>
          <w:b/>
          <w:sz w:val="20"/>
          <w:highlight w:val="lightGray"/>
        </w:rPr>
        <w:t>ЗАДАНИЕ НА ПРОЕКТИРОВАНИЕ</w:t>
      </w:r>
      <w:r w:rsidRPr="00526E69">
        <w:rPr>
          <w:rFonts w:ascii="Tahoma" w:hAnsi="Tahoma" w:cs="Tahoma"/>
          <w:b/>
          <w:color w:val="FF0000"/>
          <w:sz w:val="20"/>
        </w:rPr>
        <w:t>]</w:t>
      </w:r>
    </w:p>
    <w:p w14:paraId="59CC1D51" w14:textId="1AD22D75" w:rsidR="008C718E" w:rsidRPr="00F16DDB" w:rsidRDefault="008C718E"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Работы по </w:t>
      </w:r>
      <w:r w:rsidR="00526E69" w:rsidRPr="00F16DDB">
        <w:rPr>
          <w:rFonts w:ascii="Tahoma" w:hAnsi="Tahoma" w:cs="Tahoma"/>
          <w:b/>
          <w:color w:val="FF0000"/>
          <w:sz w:val="20"/>
          <w:highlight w:val="lightGray"/>
          <w:u w:color="FF0000"/>
        </w:rPr>
        <w:t>[</w:t>
      </w:r>
      <w:r w:rsidR="00B77D3F" w:rsidRPr="00F16DDB">
        <w:rPr>
          <w:rFonts w:ascii="Tahoma" w:hAnsi="Tahoma" w:cs="Tahoma"/>
          <w:sz w:val="20"/>
          <w:highlight w:val="lightGray"/>
        </w:rPr>
        <w:t>•</w:t>
      </w:r>
      <w:r w:rsidR="00526E69" w:rsidRPr="00F16DDB">
        <w:rPr>
          <w:rFonts w:ascii="Tahoma" w:hAnsi="Tahoma" w:cs="Tahoma"/>
          <w:b/>
          <w:color w:val="FF0000"/>
          <w:sz w:val="20"/>
          <w:highlight w:val="lightGray"/>
        </w:rPr>
        <w:t>]</w:t>
      </w:r>
      <w:r w:rsidRPr="00F16DDB">
        <w:rPr>
          <w:rFonts w:ascii="Tahoma" w:hAnsi="Tahoma" w:cs="Tahoma"/>
          <w:sz w:val="20"/>
          <w:highlight w:val="lightGray"/>
        </w:rPr>
        <w:t xml:space="preserve">осуществляются на основании Задания </w:t>
      </w:r>
      <w:r w:rsidR="003114AF" w:rsidRPr="00F16DDB">
        <w:rPr>
          <w:rFonts w:ascii="Tahoma" w:hAnsi="Tahoma" w:cs="Tahoma"/>
          <w:sz w:val="20"/>
          <w:highlight w:val="lightGray"/>
        </w:rPr>
        <w:t>на проектировани</w:t>
      </w:r>
      <w:r w:rsidR="000F1C24" w:rsidRPr="00F16DDB">
        <w:rPr>
          <w:rFonts w:ascii="Tahoma" w:hAnsi="Tahoma" w:cs="Tahoma"/>
          <w:sz w:val="20"/>
          <w:highlight w:val="lightGray"/>
        </w:rPr>
        <w:t>е (далее - Задание</w:t>
      </w:r>
      <w:r w:rsidRPr="00F16DDB">
        <w:rPr>
          <w:rFonts w:ascii="Tahoma" w:hAnsi="Tahoma" w:cs="Tahoma"/>
          <w:sz w:val="20"/>
          <w:highlight w:val="lightGray"/>
        </w:rPr>
        <w:t>)</w:t>
      </w:r>
      <w:r w:rsidR="00427D5A" w:rsidRPr="00F16DDB">
        <w:rPr>
          <w:rFonts w:ascii="Tahoma" w:hAnsi="Tahoma" w:cs="Tahoma"/>
          <w:sz w:val="20"/>
          <w:highlight w:val="lightGray"/>
        </w:rPr>
        <w:t>, в котором отражены состав и требования к работам. Сроки по разработке Документации определены в Календарном плане проектных работ</w:t>
      </w:r>
      <w:r w:rsidRPr="00F16DDB">
        <w:rPr>
          <w:rFonts w:ascii="Tahoma" w:hAnsi="Tahoma" w:cs="Tahoma"/>
          <w:sz w:val="20"/>
          <w:highlight w:val="lightGray"/>
        </w:rPr>
        <w:t>.</w:t>
      </w:r>
    </w:p>
    <w:p w14:paraId="0304FB19" w14:textId="69B3D69C" w:rsidR="00A33AF7" w:rsidRPr="00F16DDB" w:rsidRDefault="008E47CC" w:rsidP="002F68A6">
      <w:pPr>
        <w:tabs>
          <w:tab w:val="left" w:pos="284"/>
        </w:tabs>
        <w:spacing w:before="120" w:after="240"/>
        <w:ind w:left="142" w:firstLine="0"/>
        <w:rPr>
          <w:rFonts w:ascii="Tahoma" w:hAnsi="Tahoma" w:cs="Tahoma"/>
          <w:i/>
          <w:sz w:val="20"/>
          <w:highlight w:val="lightGray"/>
        </w:rPr>
      </w:pPr>
      <w:r w:rsidRPr="00F16DDB">
        <w:rPr>
          <w:rFonts w:ascii="Tahoma" w:hAnsi="Tahoma" w:cs="Tahoma"/>
          <w:i/>
          <w:sz w:val="20"/>
          <w:highlight w:val="lightGray"/>
        </w:rPr>
        <w:t>ЕСЛИ ЗАДАНИЕ НА ПРОЕКТИРОВАНИЕ РАЗРАБАТЫВАЕТСЯ ЗАКАЗЧИКОМ, ДОПОЛНИТЬ ПУНКТ:</w:t>
      </w:r>
    </w:p>
    <w:p w14:paraId="756AD8E0" w14:textId="4144168C" w:rsidR="000F1C24" w:rsidRPr="00F16DDB" w:rsidRDefault="00526E69" w:rsidP="002F68A6">
      <w:pPr>
        <w:pStyle w:val="1112"/>
        <w:numPr>
          <w:ilvl w:val="3"/>
          <w:numId w:val="13"/>
        </w:numPr>
        <w:spacing w:before="120" w:after="240"/>
        <w:ind w:left="142" w:hanging="1135"/>
        <w:rPr>
          <w:rFonts w:ascii="Tahoma" w:hAnsi="Tahoma" w:cs="Tahoma"/>
          <w:sz w:val="20"/>
          <w:highlight w:val="lightGray"/>
        </w:rPr>
      </w:pPr>
      <w:r w:rsidRPr="00F16DDB">
        <w:rPr>
          <w:rFonts w:ascii="Tahoma" w:hAnsi="Tahoma" w:cs="Tahoma"/>
          <w:b/>
          <w:color w:val="FF0000"/>
          <w:sz w:val="20"/>
          <w:highlight w:val="lightGray"/>
          <w:u w:color="FF0000"/>
        </w:rPr>
        <w:t>[</w:t>
      </w:r>
      <w:r w:rsidR="000F1C24" w:rsidRPr="00F16DDB">
        <w:rPr>
          <w:rFonts w:ascii="Tahoma" w:hAnsi="Tahoma" w:cs="Tahoma"/>
          <w:sz w:val="20"/>
          <w:highlight w:val="lightGray"/>
        </w:rPr>
        <w:t xml:space="preserve">Заказчик разрабатывает </w:t>
      </w:r>
      <w:r w:rsidR="00244150" w:rsidRPr="00F16DDB">
        <w:rPr>
          <w:rFonts w:ascii="Tahoma" w:hAnsi="Tahoma" w:cs="Tahoma"/>
          <w:sz w:val="20"/>
          <w:highlight w:val="lightGray"/>
        </w:rPr>
        <w:t xml:space="preserve">Задание на </w:t>
      </w:r>
      <w:r w:rsidRPr="00F16DDB">
        <w:rPr>
          <w:rFonts w:ascii="Tahoma" w:hAnsi="Tahoma" w:cs="Tahoma"/>
          <w:b/>
          <w:color w:val="FF0000"/>
          <w:sz w:val="20"/>
          <w:highlight w:val="lightGray"/>
          <w:u w:color="FF0000"/>
        </w:rPr>
        <w:t>[[</w:t>
      </w:r>
      <w:r w:rsidR="00786591" w:rsidRPr="00F16DDB">
        <w:rPr>
          <w:rFonts w:ascii="Tahoma" w:hAnsi="Tahoma" w:cs="Tahoma"/>
          <w:sz w:val="20"/>
          <w:highlight w:val="lightGray"/>
        </w:rPr>
        <w:t>разработку</w:t>
      </w:r>
      <w:r w:rsidRPr="00F16DDB">
        <w:rPr>
          <w:rFonts w:ascii="Tahoma" w:hAnsi="Tahoma" w:cs="Tahoma"/>
          <w:b/>
          <w:color w:val="FF0000"/>
          <w:sz w:val="20"/>
          <w:highlight w:val="lightGray"/>
        </w:rPr>
        <w:t>]</w:t>
      </w:r>
      <w:r w:rsidR="00786591" w:rsidRPr="00F16DDB">
        <w:rPr>
          <w:rFonts w:ascii="Tahoma" w:hAnsi="Tahoma" w:cs="Tahoma"/>
          <w:sz w:val="20"/>
          <w:highlight w:val="lightGray"/>
        </w:rPr>
        <w:t xml:space="preserve"> / </w:t>
      </w:r>
      <w:r w:rsidRPr="00F16DDB">
        <w:rPr>
          <w:rFonts w:ascii="Tahoma" w:hAnsi="Tahoma" w:cs="Tahoma"/>
          <w:b/>
          <w:color w:val="FF0000"/>
          <w:sz w:val="20"/>
          <w:highlight w:val="lightGray"/>
          <w:u w:color="FF0000"/>
        </w:rPr>
        <w:t>[</w:t>
      </w:r>
      <w:r w:rsidR="00786591" w:rsidRPr="00F16DDB">
        <w:rPr>
          <w:rFonts w:ascii="Tahoma" w:hAnsi="Tahoma" w:cs="Tahoma"/>
          <w:sz w:val="20"/>
          <w:highlight w:val="lightGray"/>
        </w:rPr>
        <w:t>корректировку</w:t>
      </w:r>
      <w:r w:rsidRPr="00F16DDB">
        <w:rPr>
          <w:rFonts w:ascii="Tahoma" w:hAnsi="Tahoma" w:cs="Tahoma"/>
          <w:b/>
          <w:color w:val="FF0000"/>
          <w:sz w:val="20"/>
          <w:highlight w:val="lightGray"/>
        </w:rPr>
        <w:t>]</w:t>
      </w:r>
      <w:r w:rsidR="00786591"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БИ</w:t>
      </w:r>
      <w:r w:rsidR="00090644" w:rsidRPr="00F16DDB">
        <w:rPr>
          <w:rFonts w:ascii="Tahoma" w:hAnsi="Tahoma" w:cs="Tahoma"/>
          <w:sz w:val="20"/>
          <w:highlight w:val="lightGray"/>
        </w:rPr>
        <w:t>,</w:t>
      </w:r>
      <w:r w:rsidR="00090644" w:rsidRPr="00F16DDB">
        <w:rPr>
          <w:rFonts w:ascii="Tahoma" w:hAnsi="Tahoma" w:cs="Tahoma"/>
          <w:b/>
          <w:color w:val="FF0000"/>
          <w:sz w:val="20"/>
          <w:highlight w:val="lightGray"/>
        </w:rPr>
        <w:t xml:space="preserve"> </w:t>
      </w:r>
      <w:r w:rsidRPr="00F16DDB">
        <w:rPr>
          <w:rFonts w:ascii="Tahoma" w:hAnsi="Tahoma" w:cs="Tahoma"/>
          <w:b/>
          <w:color w:val="FF0000"/>
          <w:sz w:val="20"/>
          <w:highlight w:val="lightGray"/>
        </w:rPr>
        <w:t>]</w:t>
      </w:r>
      <w:r w:rsidR="00090644"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ДИ,</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ТР/ТП,</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ОТР,</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ОТС,</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ПД,</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РД,</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КДНО</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 xml:space="preserve">выполнение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ИИ,</w:t>
      </w:r>
      <w:r w:rsidRPr="00F16DDB">
        <w:rPr>
          <w:rFonts w:ascii="Tahoma" w:hAnsi="Tahoma" w:cs="Tahoma"/>
          <w:b/>
          <w:color w:val="FF0000"/>
          <w:sz w:val="20"/>
          <w:highlight w:val="lightGray"/>
        </w:rPr>
        <w:t>]</w:t>
      </w:r>
      <w:r w:rsidR="00244150"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244150" w:rsidRPr="00F16DDB">
        <w:rPr>
          <w:rFonts w:ascii="Tahoma" w:hAnsi="Tahoma" w:cs="Tahoma"/>
          <w:sz w:val="20"/>
          <w:highlight w:val="lightGray"/>
        </w:rPr>
        <w:t>КО,</w:t>
      </w:r>
      <w:r w:rsidRPr="00F16DDB">
        <w:rPr>
          <w:rFonts w:ascii="Tahoma" w:hAnsi="Tahoma" w:cs="Tahoma"/>
          <w:b/>
          <w:color w:val="FF0000"/>
          <w:sz w:val="20"/>
          <w:highlight w:val="lightGray"/>
        </w:rPr>
        <w:t>]]</w:t>
      </w:r>
      <w:r w:rsidR="00244150" w:rsidRPr="00F16DDB" w:rsidDel="00244150">
        <w:rPr>
          <w:rFonts w:ascii="Tahoma" w:hAnsi="Tahoma" w:cs="Tahoma"/>
          <w:sz w:val="20"/>
          <w:highlight w:val="lightGray"/>
        </w:rPr>
        <w:t xml:space="preserve"> </w:t>
      </w:r>
      <w:r w:rsidR="00244150" w:rsidRPr="00F16DDB">
        <w:rPr>
          <w:rFonts w:ascii="Tahoma" w:hAnsi="Tahoma" w:cs="Tahoma"/>
          <w:sz w:val="20"/>
          <w:highlight w:val="lightGray"/>
        </w:rPr>
        <w:t xml:space="preserve">и направляет Подрядчику </w:t>
      </w:r>
      <w:r w:rsidR="00A33AF7" w:rsidRPr="00F16DDB">
        <w:rPr>
          <w:rFonts w:ascii="Tahoma" w:hAnsi="Tahoma" w:cs="Tahoma"/>
          <w:sz w:val="20"/>
          <w:highlight w:val="lightGray"/>
        </w:rPr>
        <w:t xml:space="preserve">в срок не более </w:t>
      </w:r>
      <w:r w:rsidRPr="00F16DDB">
        <w:rPr>
          <w:rFonts w:ascii="Tahoma" w:hAnsi="Tahoma" w:cs="Tahoma"/>
          <w:b/>
          <w:color w:val="FF0000"/>
          <w:sz w:val="20"/>
          <w:highlight w:val="lightGray"/>
          <w:u w:color="FF0000"/>
        </w:rPr>
        <w:t>[</w:t>
      </w:r>
      <w:r w:rsidR="00456818" w:rsidRPr="00F16DDB">
        <w:rPr>
          <w:rFonts w:ascii="Tahoma" w:hAnsi="Tahoma" w:cs="Tahoma"/>
          <w:sz w:val="20"/>
          <w:highlight w:val="lightGray"/>
        </w:rPr>
        <w:t>•</w:t>
      </w:r>
      <w:r w:rsidRPr="00F16DDB">
        <w:rPr>
          <w:rFonts w:ascii="Tahoma" w:hAnsi="Tahoma" w:cs="Tahoma"/>
          <w:b/>
          <w:color w:val="FF0000"/>
          <w:sz w:val="20"/>
          <w:highlight w:val="lightGray"/>
        </w:rPr>
        <w:t>]</w:t>
      </w:r>
      <w:r w:rsidR="00A33AF7" w:rsidRPr="00F16DDB">
        <w:rPr>
          <w:rFonts w:ascii="Tahoma" w:hAnsi="Tahoma" w:cs="Tahoma"/>
          <w:sz w:val="20"/>
          <w:highlight w:val="lightGray"/>
        </w:rPr>
        <w:t xml:space="preserve"> р.д. с даты </w:t>
      </w:r>
      <w:r w:rsidRPr="00F16DDB">
        <w:rPr>
          <w:rFonts w:ascii="Tahoma" w:hAnsi="Tahoma" w:cs="Tahoma"/>
          <w:b/>
          <w:color w:val="FF0000"/>
          <w:sz w:val="20"/>
          <w:highlight w:val="lightGray"/>
          <w:u w:color="FF0000"/>
        </w:rPr>
        <w:t>[</w:t>
      </w:r>
      <w:r w:rsidR="00CA006C" w:rsidRPr="00F16DDB">
        <w:rPr>
          <w:rFonts w:ascii="Tahoma" w:hAnsi="Tahoma" w:cs="Tahoma"/>
          <w:sz w:val="20"/>
          <w:highlight w:val="lightGray"/>
        </w:rPr>
        <w:t>•</w:t>
      </w:r>
      <w:r w:rsidRPr="00F16DDB">
        <w:rPr>
          <w:rFonts w:ascii="Tahoma" w:hAnsi="Tahoma" w:cs="Tahoma"/>
          <w:b/>
          <w:color w:val="FF0000"/>
          <w:sz w:val="20"/>
          <w:highlight w:val="lightGray"/>
        </w:rPr>
        <w:t>]</w:t>
      </w:r>
      <w:r w:rsidR="00A33AF7" w:rsidRPr="00F16DDB">
        <w:rPr>
          <w:rFonts w:ascii="Tahoma" w:hAnsi="Tahoma" w:cs="Tahoma"/>
          <w:sz w:val="20"/>
          <w:highlight w:val="lightGray"/>
        </w:rPr>
        <w:t>.</w:t>
      </w:r>
      <w:r w:rsidR="00BE1A65" w:rsidRPr="00F16DDB">
        <w:rPr>
          <w:rFonts w:ascii="Tahoma" w:hAnsi="Tahoma" w:cs="Tahoma"/>
          <w:sz w:val="20"/>
          <w:highlight w:val="lightGray"/>
        </w:rPr>
        <w:t xml:space="preserve"> </w:t>
      </w:r>
    </w:p>
    <w:p w14:paraId="45702EE6" w14:textId="77777777" w:rsidR="00D0605A" w:rsidRPr="00F16DDB" w:rsidRDefault="00A33AF7" w:rsidP="002F68A6">
      <w:pPr>
        <w:pStyle w:val="1112"/>
        <w:spacing w:before="120" w:after="240"/>
        <w:ind w:left="142"/>
        <w:rPr>
          <w:rStyle w:val="1113"/>
          <w:rFonts w:ascii="Tahoma" w:hAnsi="Tahoma" w:cs="Tahoma"/>
          <w:sz w:val="20"/>
          <w:highlight w:val="lightGray"/>
        </w:rPr>
      </w:pPr>
      <w:r w:rsidRPr="00F16DDB">
        <w:rPr>
          <w:rFonts w:ascii="Tahoma" w:hAnsi="Tahoma" w:cs="Tahoma"/>
          <w:sz w:val="20"/>
          <w:highlight w:val="lightGray"/>
        </w:rPr>
        <w:t>Подрядчик</w:t>
      </w:r>
      <w:r w:rsidR="00CA006C" w:rsidRPr="00F16DDB">
        <w:rPr>
          <w:rFonts w:ascii="Tahoma" w:hAnsi="Tahoma" w:cs="Tahoma"/>
          <w:sz w:val="20"/>
          <w:highlight w:val="lightGray"/>
        </w:rPr>
        <w:t xml:space="preserve"> направ</w:t>
      </w:r>
      <w:r w:rsidR="000F1C24" w:rsidRPr="00F16DDB">
        <w:rPr>
          <w:rFonts w:ascii="Tahoma" w:hAnsi="Tahoma" w:cs="Tahoma"/>
          <w:sz w:val="20"/>
          <w:highlight w:val="lightGray"/>
        </w:rPr>
        <w:t>ляет</w:t>
      </w:r>
      <w:r w:rsidR="00CA006C" w:rsidRPr="00F16DDB">
        <w:rPr>
          <w:rFonts w:ascii="Tahoma" w:hAnsi="Tahoma" w:cs="Tahoma"/>
          <w:sz w:val="20"/>
          <w:highlight w:val="lightGray"/>
        </w:rPr>
        <w:t xml:space="preserve"> подписанное на бумажном носителе Задание</w:t>
      </w:r>
      <w:r w:rsidR="00BE1A65" w:rsidRPr="00F16DDB">
        <w:rPr>
          <w:rFonts w:ascii="Tahoma" w:hAnsi="Tahoma" w:cs="Tahoma"/>
          <w:sz w:val="20"/>
          <w:highlight w:val="lightGray"/>
        </w:rPr>
        <w:t xml:space="preserve">, а также его скан-копии </w:t>
      </w:r>
      <w:r w:rsidR="000F1C24" w:rsidRPr="00F16DDB">
        <w:rPr>
          <w:rFonts w:ascii="Tahoma" w:hAnsi="Tahoma" w:cs="Tahoma"/>
          <w:sz w:val="20"/>
          <w:highlight w:val="lightGray"/>
        </w:rPr>
        <w:t xml:space="preserve">по электронной почте </w:t>
      </w:r>
      <w:r w:rsidRPr="00F16DDB">
        <w:rPr>
          <w:rFonts w:ascii="Tahoma" w:hAnsi="Tahoma" w:cs="Tahoma"/>
          <w:sz w:val="20"/>
          <w:highlight w:val="lightGray"/>
        </w:rPr>
        <w:t>Заказчик</w:t>
      </w:r>
      <w:r w:rsidR="000F1C24" w:rsidRPr="00F16DDB">
        <w:rPr>
          <w:rFonts w:ascii="Tahoma" w:hAnsi="Tahoma" w:cs="Tahoma"/>
          <w:sz w:val="20"/>
          <w:highlight w:val="lightGray"/>
        </w:rPr>
        <w:t>а</w:t>
      </w:r>
      <w:r w:rsidR="00BE1A65" w:rsidRPr="00F16DDB">
        <w:rPr>
          <w:rStyle w:val="1113"/>
          <w:rFonts w:ascii="Tahoma" w:hAnsi="Tahoma" w:cs="Tahoma"/>
          <w:sz w:val="20"/>
          <w:highlight w:val="lightGray"/>
        </w:rPr>
        <w:t xml:space="preserve"> </w:t>
      </w:r>
      <w:r w:rsidR="00285B4C" w:rsidRPr="00F16DDB">
        <w:rPr>
          <w:rStyle w:val="1113"/>
          <w:rFonts w:ascii="Tahoma" w:hAnsi="Tahoma" w:cs="Tahoma"/>
          <w:sz w:val="20"/>
          <w:highlight w:val="lightGray"/>
        </w:rPr>
        <w:t>не позднее 5 р.д. с даты получения Задания</w:t>
      </w:r>
      <w:r w:rsidRPr="00F16DDB">
        <w:rPr>
          <w:rFonts w:ascii="Tahoma" w:hAnsi="Tahoma" w:cs="Tahoma"/>
          <w:sz w:val="20"/>
          <w:highlight w:val="lightGray"/>
        </w:rPr>
        <w:t xml:space="preserve">. </w:t>
      </w:r>
      <w:r w:rsidR="00BE1A65" w:rsidRPr="00F16DDB">
        <w:rPr>
          <w:rStyle w:val="1113"/>
          <w:rFonts w:ascii="Tahoma" w:hAnsi="Tahoma" w:cs="Tahoma"/>
          <w:sz w:val="20"/>
          <w:highlight w:val="lightGray"/>
        </w:rPr>
        <w:t>При наличии предложений по корректировке Задания Подрядчик урегулир</w:t>
      </w:r>
      <w:r w:rsidR="00D0605A" w:rsidRPr="00F16DDB">
        <w:rPr>
          <w:rStyle w:val="1113"/>
          <w:rFonts w:ascii="Tahoma" w:hAnsi="Tahoma" w:cs="Tahoma"/>
          <w:sz w:val="20"/>
          <w:highlight w:val="lightGray"/>
        </w:rPr>
        <w:t>ует</w:t>
      </w:r>
      <w:r w:rsidR="00BE1A65" w:rsidRPr="00F16DDB">
        <w:rPr>
          <w:rStyle w:val="1113"/>
          <w:rFonts w:ascii="Tahoma" w:hAnsi="Tahoma" w:cs="Tahoma"/>
          <w:sz w:val="20"/>
          <w:highlight w:val="lightGray"/>
        </w:rPr>
        <w:t xml:space="preserve"> их с Заказчиком в пределах вышеуказанного срока. </w:t>
      </w:r>
    </w:p>
    <w:p w14:paraId="71219737" w14:textId="6DE00016" w:rsidR="00A33AF7" w:rsidRPr="00F16DDB" w:rsidRDefault="00BE1A65" w:rsidP="002F68A6">
      <w:pPr>
        <w:pStyle w:val="1112"/>
        <w:spacing w:before="120" w:after="240"/>
        <w:ind w:left="142"/>
        <w:rPr>
          <w:rFonts w:ascii="Tahoma" w:hAnsi="Tahoma" w:cs="Tahoma"/>
          <w:sz w:val="20"/>
          <w:highlight w:val="lightGray"/>
        </w:rPr>
      </w:pPr>
      <w:r w:rsidRPr="00F16DDB">
        <w:rPr>
          <w:rStyle w:val="1113"/>
          <w:rFonts w:ascii="Tahoma" w:hAnsi="Tahoma" w:cs="Tahoma"/>
          <w:sz w:val="20"/>
          <w:highlight w:val="lightGray"/>
        </w:rPr>
        <w:t>В случае неполучения в указанный срок Заказчиком подписанного Задания, оно считается согласованным Подрядчиком.</w:t>
      </w:r>
    </w:p>
    <w:p w14:paraId="30B30E79" w14:textId="5C5074F6" w:rsidR="00BE1A65" w:rsidRPr="00F16DDB" w:rsidRDefault="00BE1A65" w:rsidP="002F68A6">
      <w:pPr>
        <w:tabs>
          <w:tab w:val="left" w:pos="284"/>
        </w:tabs>
        <w:spacing w:before="120" w:after="240"/>
        <w:ind w:left="142" w:firstLine="0"/>
        <w:rPr>
          <w:rStyle w:val="1113"/>
          <w:rFonts w:ascii="Tahoma" w:hAnsi="Tahoma" w:cs="Tahoma"/>
          <w:sz w:val="20"/>
          <w:highlight w:val="lightGray"/>
        </w:rPr>
      </w:pPr>
      <w:r w:rsidRPr="00F16DDB">
        <w:rPr>
          <w:rStyle w:val="1113"/>
          <w:rFonts w:ascii="Tahoma" w:hAnsi="Tahoma" w:cs="Tahoma"/>
          <w:sz w:val="20"/>
          <w:highlight w:val="lightGray"/>
        </w:rPr>
        <w:t>Согласованное Задание</w:t>
      </w:r>
      <w:r w:rsidR="00086304" w:rsidRPr="00F16DDB">
        <w:rPr>
          <w:rFonts w:ascii="Tahoma" w:hAnsi="Tahoma" w:cs="Tahoma"/>
          <w:sz w:val="20"/>
          <w:highlight w:val="lightGray"/>
        </w:rPr>
        <w:t xml:space="preserve"> </w:t>
      </w:r>
      <w:r w:rsidRPr="00F16DDB">
        <w:rPr>
          <w:rStyle w:val="1113"/>
          <w:rFonts w:ascii="Tahoma" w:hAnsi="Tahoma" w:cs="Tahoma"/>
          <w:sz w:val="20"/>
          <w:highlight w:val="lightGray"/>
        </w:rPr>
        <w:t>становится неотъемлемой частью Договора. Последующее изменение Задания</w:t>
      </w:r>
      <w:r w:rsidR="00086304" w:rsidRPr="00F16DDB">
        <w:rPr>
          <w:rStyle w:val="1113"/>
          <w:rFonts w:ascii="Tahoma" w:hAnsi="Tahoma" w:cs="Tahoma"/>
          <w:sz w:val="20"/>
          <w:highlight w:val="lightGray"/>
        </w:rPr>
        <w:t xml:space="preserve"> </w:t>
      </w:r>
      <w:r w:rsidRPr="00F16DDB">
        <w:rPr>
          <w:rStyle w:val="1113"/>
          <w:rFonts w:ascii="Tahoma" w:hAnsi="Tahoma" w:cs="Tahoma"/>
          <w:sz w:val="20"/>
          <w:highlight w:val="lightGray"/>
        </w:rPr>
        <w:t>допускается только путем заключения дополнительного соглашения.</w:t>
      </w:r>
      <w:r w:rsidR="00526E69" w:rsidRPr="00F16DDB">
        <w:rPr>
          <w:rStyle w:val="1113"/>
          <w:rFonts w:ascii="Tahoma" w:hAnsi="Tahoma" w:cs="Tahoma"/>
          <w:b/>
          <w:color w:val="FF0000"/>
          <w:sz w:val="20"/>
          <w:highlight w:val="lightGray"/>
        </w:rPr>
        <w:t>]</w:t>
      </w:r>
    </w:p>
    <w:p w14:paraId="6B3C3794" w14:textId="1DEA5354" w:rsidR="00A33AF7" w:rsidRPr="00F16DDB" w:rsidRDefault="00BE1A65" w:rsidP="002F68A6">
      <w:pPr>
        <w:tabs>
          <w:tab w:val="left" w:pos="284"/>
        </w:tabs>
        <w:spacing w:before="120" w:after="240"/>
        <w:ind w:firstLine="0"/>
        <w:rPr>
          <w:rFonts w:ascii="Tahoma" w:hAnsi="Tahoma" w:cs="Tahoma"/>
          <w:i/>
          <w:sz w:val="20"/>
          <w:highlight w:val="lightGray"/>
        </w:rPr>
      </w:pPr>
      <w:r w:rsidRPr="00F16DDB" w:rsidDel="00BE1A65">
        <w:rPr>
          <w:rFonts w:ascii="Tahoma" w:hAnsi="Tahoma" w:cs="Tahoma"/>
          <w:sz w:val="20"/>
          <w:highlight w:val="lightGray"/>
        </w:rPr>
        <w:t xml:space="preserve"> </w:t>
      </w:r>
      <w:r w:rsidR="008E47CC" w:rsidRPr="00F16DDB">
        <w:rPr>
          <w:rFonts w:ascii="Tahoma" w:hAnsi="Tahoma" w:cs="Tahoma"/>
          <w:i/>
          <w:sz w:val="20"/>
          <w:highlight w:val="lightGray"/>
        </w:rPr>
        <w:t>ЕСЛИ ЗАДАНИЕ НА ПРОЕКТИРОВАНИЕ РАЗРАБАТЫВАЕТСЯ ПОДРЯДЧИКОМ,</w:t>
      </w:r>
      <w:r w:rsidR="008E47CC" w:rsidRPr="00F16DDB">
        <w:rPr>
          <w:rFonts w:ascii="Tahoma" w:hAnsi="Tahoma" w:cs="Tahoma"/>
          <w:b/>
          <w:i/>
          <w:sz w:val="20"/>
          <w:highlight w:val="lightGray"/>
        </w:rPr>
        <w:t xml:space="preserve"> </w:t>
      </w:r>
      <w:r w:rsidR="008E47CC" w:rsidRPr="00F16DDB">
        <w:rPr>
          <w:rFonts w:ascii="Tahoma" w:hAnsi="Tahoma" w:cs="Tahoma"/>
          <w:i/>
          <w:sz w:val="20"/>
          <w:highlight w:val="lightGray"/>
        </w:rPr>
        <w:t>ДОПОЛНИТЬ ПУНКТ:</w:t>
      </w:r>
    </w:p>
    <w:p w14:paraId="7D1B6853" w14:textId="23869E3D" w:rsidR="000F1C24" w:rsidRPr="00F16DDB" w:rsidRDefault="00526E69" w:rsidP="002F68A6">
      <w:pPr>
        <w:tabs>
          <w:tab w:val="left" w:pos="284"/>
        </w:tabs>
        <w:spacing w:before="120" w:after="240"/>
        <w:ind w:left="142" w:firstLine="0"/>
        <w:rPr>
          <w:rFonts w:ascii="Tahoma" w:hAnsi="Tahoma" w:cs="Tahoma"/>
          <w:sz w:val="20"/>
          <w:highlight w:val="lightGray"/>
        </w:rPr>
      </w:pPr>
      <w:r w:rsidRPr="00F16DDB">
        <w:rPr>
          <w:rFonts w:ascii="Tahoma" w:hAnsi="Tahoma" w:cs="Tahoma"/>
          <w:b/>
          <w:color w:val="FF0000"/>
          <w:sz w:val="20"/>
          <w:highlight w:val="lightGray"/>
          <w:u w:color="FF0000"/>
        </w:rPr>
        <w:t>[</w:t>
      </w:r>
      <w:r w:rsidR="00D52A83" w:rsidRPr="00F16DDB">
        <w:rPr>
          <w:rFonts w:ascii="Tahoma" w:hAnsi="Tahoma" w:cs="Tahoma"/>
          <w:sz w:val="20"/>
          <w:highlight w:val="lightGray"/>
        </w:rPr>
        <w:t>Подрядчик разрабатывает</w:t>
      </w:r>
      <w:r w:rsidR="00D52A83" w:rsidRPr="00F16DDB">
        <w:rPr>
          <w:rFonts w:ascii="Tahoma" w:hAnsi="Tahoma" w:cs="Tahoma"/>
          <w:b/>
          <w:color w:val="FF0000"/>
          <w:sz w:val="20"/>
          <w:highlight w:val="lightGray"/>
        </w:rPr>
        <w:t xml:space="preserve"> </w:t>
      </w:r>
      <w:r w:rsidR="00BE1A65" w:rsidRPr="00F16DDB">
        <w:rPr>
          <w:rFonts w:ascii="Tahoma" w:hAnsi="Tahoma" w:cs="Tahoma"/>
          <w:b/>
          <w:sz w:val="20"/>
          <w:highlight w:val="lightGray"/>
        </w:rPr>
        <w:t xml:space="preserve">Задание на </w:t>
      </w:r>
      <w:r w:rsidRPr="00F16DDB">
        <w:rPr>
          <w:rFonts w:ascii="Tahoma" w:hAnsi="Tahoma" w:cs="Tahoma"/>
          <w:b/>
          <w:color w:val="FF0000"/>
          <w:sz w:val="20"/>
          <w:highlight w:val="lightGray"/>
          <w:u w:color="FF0000"/>
        </w:rPr>
        <w:t>[</w:t>
      </w:r>
      <w:r w:rsidR="00786591" w:rsidRPr="00F16DDB">
        <w:rPr>
          <w:rFonts w:ascii="Tahoma" w:hAnsi="Tahoma" w:cs="Tahoma"/>
          <w:b/>
          <w:sz w:val="20"/>
          <w:highlight w:val="lightGray"/>
        </w:rPr>
        <w:t>разработку</w:t>
      </w:r>
      <w:r w:rsidRPr="00F16DDB">
        <w:rPr>
          <w:rFonts w:ascii="Tahoma" w:hAnsi="Tahoma" w:cs="Tahoma"/>
          <w:b/>
          <w:color w:val="FF0000"/>
          <w:sz w:val="20"/>
          <w:highlight w:val="lightGray"/>
        </w:rPr>
        <w:t>]</w:t>
      </w:r>
      <w:r w:rsidR="00786591" w:rsidRPr="00F16DDB">
        <w:rPr>
          <w:rFonts w:ascii="Tahoma" w:hAnsi="Tahoma" w:cs="Tahoma"/>
          <w:b/>
          <w:sz w:val="20"/>
          <w:highlight w:val="lightGray"/>
        </w:rPr>
        <w:t xml:space="preserve"> / </w:t>
      </w:r>
      <w:r w:rsidRPr="00F16DDB">
        <w:rPr>
          <w:rFonts w:ascii="Tahoma" w:hAnsi="Tahoma" w:cs="Tahoma"/>
          <w:b/>
          <w:color w:val="FF0000"/>
          <w:sz w:val="20"/>
          <w:highlight w:val="lightGray"/>
          <w:u w:color="FF0000"/>
        </w:rPr>
        <w:t>[</w:t>
      </w:r>
      <w:r w:rsidR="00786591" w:rsidRPr="00F16DDB">
        <w:rPr>
          <w:rFonts w:ascii="Tahoma" w:hAnsi="Tahoma" w:cs="Tahoma"/>
          <w:b/>
          <w:sz w:val="20"/>
          <w:highlight w:val="lightGray"/>
        </w:rPr>
        <w:t>корректировку</w:t>
      </w:r>
      <w:r w:rsidRPr="00F16DDB">
        <w:rPr>
          <w:rFonts w:ascii="Tahoma" w:hAnsi="Tahoma" w:cs="Tahoma"/>
          <w:b/>
          <w:color w:val="FF0000"/>
          <w:sz w:val="20"/>
          <w:highlight w:val="lightGray"/>
        </w:rPr>
        <w:t>]</w:t>
      </w:r>
      <w:r w:rsidR="00786591"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БИ</w:t>
      </w:r>
      <w:r w:rsidR="00FB5B04" w:rsidRPr="00F16DDB">
        <w:rPr>
          <w:rFonts w:ascii="Tahoma" w:hAnsi="Tahoma" w:cs="Tahoma"/>
          <w:b/>
          <w:sz w:val="20"/>
          <w:highlight w:val="lightGray"/>
        </w:rPr>
        <w:t>,</w:t>
      </w:r>
      <w:r w:rsidRPr="00F16DDB">
        <w:rPr>
          <w:rFonts w:ascii="Tahoma" w:hAnsi="Tahoma" w:cs="Tahoma"/>
          <w:b/>
          <w:color w:val="FF0000"/>
          <w:sz w:val="20"/>
          <w:highlight w:val="lightGray"/>
        </w:rPr>
        <w:t>]</w:t>
      </w:r>
      <w:r w:rsidR="00FB5B04" w:rsidRPr="00F16DDB">
        <w:rPr>
          <w:rFonts w:ascii="Tahoma" w:hAnsi="Tahoma" w:cs="Tahoma"/>
          <w:b/>
          <w:sz w:val="20"/>
          <w:highlight w:val="lightGray"/>
        </w:rPr>
        <w:t xml:space="preserve"> </w:t>
      </w:r>
      <w:r w:rsidR="00FB5B04" w:rsidRPr="00F16DDB">
        <w:rPr>
          <w:rFonts w:ascii="Tahoma" w:hAnsi="Tahoma" w:cs="Tahoma"/>
          <w:b/>
          <w:color w:val="FF0000"/>
          <w:sz w:val="20"/>
          <w:highlight w:val="lightGray"/>
          <w:u w:color="FF0000"/>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ДИ,</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ТР/ТП,</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ОТР,</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ОТС,</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ПД,</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РД,</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КДНО</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 xml:space="preserve">выполнение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ИИ,</w:t>
      </w:r>
      <w:r w:rsidRPr="00F16DDB">
        <w:rPr>
          <w:rFonts w:ascii="Tahoma" w:hAnsi="Tahoma" w:cs="Tahoma"/>
          <w:b/>
          <w:color w:val="FF0000"/>
          <w:sz w:val="20"/>
          <w:highlight w:val="lightGray"/>
        </w:rPr>
        <w:t>]</w:t>
      </w:r>
      <w:r w:rsidR="00BE1A65"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BE1A65" w:rsidRPr="00F16DDB">
        <w:rPr>
          <w:rFonts w:ascii="Tahoma" w:hAnsi="Tahoma" w:cs="Tahoma"/>
          <w:b/>
          <w:sz w:val="20"/>
          <w:highlight w:val="lightGray"/>
        </w:rPr>
        <w:t>КО,</w:t>
      </w:r>
      <w:r w:rsidRPr="00F16DDB">
        <w:rPr>
          <w:rFonts w:ascii="Tahoma" w:hAnsi="Tahoma" w:cs="Tahoma"/>
          <w:b/>
          <w:color w:val="FF0000"/>
          <w:sz w:val="20"/>
          <w:highlight w:val="lightGray"/>
        </w:rPr>
        <w:t>]]</w:t>
      </w:r>
      <w:r w:rsidR="00BE1A65" w:rsidRPr="00F16DDB" w:rsidDel="00244150">
        <w:rPr>
          <w:rFonts w:ascii="Tahoma" w:hAnsi="Tahoma" w:cs="Tahoma"/>
          <w:sz w:val="20"/>
          <w:highlight w:val="lightGray"/>
        </w:rPr>
        <w:t xml:space="preserve"> </w:t>
      </w:r>
      <w:r w:rsidR="00A33AF7" w:rsidRPr="00F16DDB">
        <w:rPr>
          <w:rFonts w:ascii="Tahoma" w:hAnsi="Tahoma" w:cs="Tahoma"/>
          <w:sz w:val="20"/>
          <w:highlight w:val="lightGray"/>
        </w:rPr>
        <w:t>в счет Цены Договора по форме Приложения «</w:t>
      </w:r>
      <w:r w:rsidR="00086304" w:rsidRPr="00F16DDB">
        <w:rPr>
          <w:rFonts w:ascii="Tahoma" w:hAnsi="Tahoma" w:cs="Tahoma"/>
          <w:sz w:val="20"/>
          <w:highlight w:val="lightGray"/>
        </w:rPr>
        <w:t>Задание на проектирование ф.</w:t>
      </w:r>
      <w:r w:rsidR="00A33AF7" w:rsidRPr="00F16DDB">
        <w:rPr>
          <w:rFonts w:ascii="Tahoma" w:hAnsi="Tahoma" w:cs="Tahoma"/>
          <w:sz w:val="20"/>
          <w:highlight w:val="lightGray"/>
        </w:rPr>
        <w:t xml:space="preserve">» в срок </w:t>
      </w:r>
      <w:r w:rsidRPr="00F16DDB">
        <w:rPr>
          <w:rFonts w:ascii="Tahoma" w:hAnsi="Tahoma" w:cs="Tahoma"/>
          <w:b/>
          <w:color w:val="FF0000"/>
          <w:sz w:val="20"/>
          <w:highlight w:val="lightGray"/>
          <w:u w:color="FF0000"/>
        </w:rPr>
        <w:t>[</w:t>
      </w:r>
      <w:r w:rsidR="00A33AF7" w:rsidRPr="00F16DDB">
        <w:rPr>
          <w:rFonts w:ascii="Tahoma" w:hAnsi="Tahoma" w:cs="Tahoma"/>
          <w:sz w:val="20"/>
          <w:highlight w:val="lightGray"/>
        </w:rPr>
        <w:t>не более 10 р.д. с даты заключения Договора</w:t>
      </w:r>
      <w:r w:rsidRPr="00F16DDB">
        <w:rPr>
          <w:rFonts w:ascii="Tahoma" w:hAnsi="Tahoma" w:cs="Tahoma"/>
          <w:b/>
          <w:color w:val="FF0000"/>
          <w:sz w:val="20"/>
          <w:highlight w:val="lightGray"/>
        </w:rPr>
        <w:t>]</w:t>
      </w:r>
      <w:r w:rsidR="00A33AF7" w:rsidRPr="00F16DDB">
        <w:rPr>
          <w:rFonts w:ascii="Tahoma" w:hAnsi="Tahoma" w:cs="Tahoma"/>
          <w:sz w:val="20"/>
          <w:highlight w:val="lightGray"/>
        </w:rPr>
        <w:t xml:space="preserve"> / </w:t>
      </w:r>
      <w:r w:rsidRPr="00F16DDB">
        <w:rPr>
          <w:rFonts w:ascii="Tahoma" w:hAnsi="Tahoma" w:cs="Tahoma"/>
          <w:b/>
          <w:color w:val="FF0000"/>
          <w:sz w:val="20"/>
          <w:highlight w:val="lightGray"/>
          <w:u w:color="FF0000"/>
        </w:rPr>
        <w:t>[</w:t>
      </w:r>
      <w:r w:rsidR="00D52A83" w:rsidRPr="00F16DDB">
        <w:rPr>
          <w:rFonts w:ascii="Tahoma" w:hAnsi="Tahoma" w:cs="Tahoma"/>
          <w:sz w:val="20"/>
          <w:highlight w:val="lightGray"/>
        </w:rPr>
        <w:t xml:space="preserve">предусмотренный </w:t>
      </w:r>
      <w:r w:rsidR="006A59E8" w:rsidRPr="00F16DDB">
        <w:rPr>
          <w:rFonts w:ascii="Tahoma" w:hAnsi="Tahoma" w:cs="Tahoma"/>
          <w:sz w:val="20"/>
          <w:highlight w:val="lightGray"/>
        </w:rPr>
        <w:t xml:space="preserve">Календарным планом </w:t>
      </w:r>
      <w:r w:rsidR="00A33AF7" w:rsidRPr="00F16DDB">
        <w:rPr>
          <w:rFonts w:ascii="Tahoma" w:hAnsi="Tahoma" w:cs="Tahoma"/>
          <w:sz w:val="20"/>
          <w:highlight w:val="lightGray"/>
        </w:rPr>
        <w:t>проектных работ</w:t>
      </w:r>
      <w:r w:rsidRPr="00F16DDB">
        <w:rPr>
          <w:rFonts w:ascii="Tahoma" w:hAnsi="Tahoma" w:cs="Tahoma"/>
          <w:b/>
          <w:color w:val="FF0000"/>
          <w:sz w:val="20"/>
          <w:highlight w:val="lightGray"/>
        </w:rPr>
        <w:t>]</w:t>
      </w:r>
      <w:r w:rsidR="00A33AF7" w:rsidRPr="00F16DDB">
        <w:rPr>
          <w:rFonts w:ascii="Tahoma" w:hAnsi="Tahoma" w:cs="Tahoma"/>
          <w:sz w:val="20"/>
          <w:highlight w:val="lightGray"/>
        </w:rPr>
        <w:t>.</w:t>
      </w:r>
      <w:r w:rsidR="006626B6" w:rsidRPr="00F16DDB">
        <w:rPr>
          <w:rFonts w:ascii="Tahoma" w:hAnsi="Tahoma" w:cs="Tahoma"/>
          <w:sz w:val="20"/>
          <w:highlight w:val="lightGray"/>
        </w:rPr>
        <w:t xml:space="preserve"> </w:t>
      </w:r>
    </w:p>
    <w:p w14:paraId="002D0ADA" w14:textId="4244AF4A" w:rsidR="00A33AF7" w:rsidRPr="00F16DDB" w:rsidRDefault="00A33AF7" w:rsidP="002F68A6">
      <w:pPr>
        <w:tabs>
          <w:tab w:val="left" w:pos="284"/>
        </w:tabs>
        <w:spacing w:before="120" w:after="240"/>
        <w:ind w:left="142" w:firstLine="0"/>
        <w:rPr>
          <w:rFonts w:ascii="Tahoma" w:hAnsi="Tahoma" w:cs="Tahoma"/>
          <w:sz w:val="20"/>
          <w:highlight w:val="lightGray"/>
        </w:rPr>
      </w:pPr>
      <w:r w:rsidRPr="00F16DDB">
        <w:rPr>
          <w:rFonts w:ascii="Tahoma" w:hAnsi="Tahoma" w:cs="Tahoma"/>
          <w:sz w:val="20"/>
          <w:highlight w:val="lightGray"/>
        </w:rPr>
        <w:t>Заказчик</w:t>
      </w:r>
      <w:r w:rsidR="006D3427" w:rsidRPr="00F16DDB">
        <w:rPr>
          <w:rFonts w:ascii="Tahoma" w:hAnsi="Tahoma" w:cs="Tahoma"/>
          <w:sz w:val="20"/>
          <w:highlight w:val="lightGray"/>
        </w:rPr>
        <w:t xml:space="preserve"> </w:t>
      </w:r>
      <w:r w:rsidR="000F1C24" w:rsidRPr="00F16DDB">
        <w:rPr>
          <w:rFonts w:ascii="Tahoma" w:hAnsi="Tahoma" w:cs="Tahoma"/>
          <w:sz w:val="20"/>
          <w:highlight w:val="lightGray"/>
        </w:rPr>
        <w:t>направляет</w:t>
      </w:r>
      <w:r w:rsidR="006D3427" w:rsidRPr="00F16DDB">
        <w:rPr>
          <w:rFonts w:ascii="Tahoma" w:hAnsi="Tahoma" w:cs="Tahoma"/>
          <w:sz w:val="20"/>
          <w:highlight w:val="lightGray"/>
        </w:rPr>
        <w:t xml:space="preserve"> Подрядчику подписанное</w:t>
      </w:r>
      <w:r w:rsidRPr="00F16DDB">
        <w:rPr>
          <w:rFonts w:ascii="Tahoma" w:hAnsi="Tahoma" w:cs="Tahoma"/>
          <w:sz w:val="20"/>
          <w:highlight w:val="lightGray"/>
        </w:rPr>
        <w:t xml:space="preserve"> </w:t>
      </w:r>
      <w:r w:rsidR="006D3427" w:rsidRPr="00F16DDB">
        <w:rPr>
          <w:rFonts w:ascii="Tahoma" w:hAnsi="Tahoma" w:cs="Tahoma"/>
          <w:sz w:val="20"/>
          <w:highlight w:val="lightGray"/>
        </w:rPr>
        <w:t>на бумажном носителе Задание</w:t>
      </w:r>
      <w:r w:rsidR="00285B4C" w:rsidRPr="00F16DDB">
        <w:rPr>
          <w:rFonts w:ascii="Tahoma" w:hAnsi="Tahoma" w:cs="Tahoma"/>
          <w:sz w:val="20"/>
          <w:highlight w:val="lightGray"/>
        </w:rPr>
        <w:t>, а также его скан-копии</w:t>
      </w:r>
      <w:r w:rsidR="006D3427" w:rsidRPr="00F16DDB">
        <w:rPr>
          <w:rFonts w:ascii="Tahoma" w:hAnsi="Tahoma" w:cs="Tahoma"/>
          <w:sz w:val="20"/>
          <w:highlight w:val="lightGray"/>
        </w:rPr>
        <w:t xml:space="preserve"> </w:t>
      </w:r>
      <w:r w:rsidRPr="00F16DDB">
        <w:rPr>
          <w:rFonts w:ascii="Tahoma" w:hAnsi="Tahoma" w:cs="Tahoma"/>
          <w:sz w:val="20"/>
          <w:highlight w:val="lightGray"/>
        </w:rPr>
        <w:t>не позднее 10 р.д. с даты получения</w:t>
      </w:r>
      <w:r w:rsidR="00285B4C" w:rsidRPr="00F16DDB">
        <w:rPr>
          <w:rFonts w:ascii="Tahoma" w:hAnsi="Tahoma" w:cs="Tahoma"/>
          <w:sz w:val="20"/>
          <w:highlight w:val="lightGray"/>
        </w:rPr>
        <w:t xml:space="preserve"> Задания</w:t>
      </w:r>
      <w:r w:rsidRPr="00F16DDB">
        <w:rPr>
          <w:rFonts w:ascii="Tahoma" w:hAnsi="Tahoma" w:cs="Tahoma"/>
          <w:sz w:val="20"/>
          <w:highlight w:val="lightGray"/>
        </w:rPr>
        <w:t xml:space="preserve">, если иной срок не предусмотрен в </w:t>
      </w:r>
      <w:r w:rsidR="006A59E8" w:rsidRPr="00F16DDB">
        <w:rPr>
          <w:rFonts w:ascii="Tahoma" w:hAnsi="Tahoma" w:cs="Tahoma"/>
          <w:sz w:val="20"/>
          <w:highlight w:val="lightGray"/>
        </w:rPr>
        <w:t>Календарном плане</w:t>
      </w:r>
      <w:r w:rsidRPr="00F16DDB">
        <w:rPr>
          <w:rFonts w:ascii="Tahoma" w:hAnsi="Tahoma" w:cs="Tahoma"/>
          <w:sz w:val="20"/>
          <w:highlight w:val="lightGray"/>
        </w:rPr>
        <w:t xml:space="preserve"> проектных работ путем передачи Подрядчику подписанного на бумажном носителе Задания, а также его скан-копии, по адресу электронной почты Подрядчика</w:t>
      </w:r>
      <w:r w:rsidR="00285B4C" w:rsidRPr="00F16DDB">
        <w:rPr>
          <w:rFonts w:ascii="Tahoma" w:hAnsi="Tahoma" w:cs="Tahoma"/>
          <w:sz w:val="20"/>
          <w:highlight w:val="lightGray"/>
        </w:rPr>
        <w:t xml:space="preserve">, либо </w:t>
      </w:r>
      <w:r w:rsidR="00C52D14" w:rsidRPr="00F16DDB">
        <w:rPr>
          <w:rFonts w:ascii="Tahoma" w:hAnsi="Tahoma" w:cs="Tahoma"/>
          <w:sz w:val="20"/>
          <w:highlight w:val="lightGray"/>
        </w:rPr>
        <w:t xml:space="preserve">направляет </w:t>
      </w:r>
      <w:r w:rsidR="00285B4C" w:rsidRPr="00F16DDB">
        <w:rPr>
          <w:rFonts w:ascii="Tahoma" w:hAnsi="Tahoma" w:cs="Tahoma"/>
          <w:sz w:val="20"/>
          <w:highlight w:val="lightGray"/>
        </w:rPr>
        <w:t>мотивированный отказ</w:t>
      </w:r>
      <w:r w:rsidRPr="00F16DDB">
        <w:rPr>
          <w:rFonts w:ascii="Tahoma" w:hAnsi="Tahoma" w:cs="Tahoma"/>
          <w:sz w:val="20"/>
          <w:highlight w:val="lightGray"/>
        </w:rPr>
        <w:t>.</w:t>
      </w:r>
    </w:p>
    <w:p w14:paraId="5B05F7D4" w14:textId="27481173" w:rsidR="00A33AF7" w:rsidRPr="00F16DDB" w:rsidRDefault="00A33AF7" w:rsidP="002F68A6">
      <w:pPr>
        <w:tabs>
          <w:tab w:val="left" w:pos="284"/>
        </w:tabs>
        <w:spacing w:before="120" w:after="240"/>
        <w:ind w:left="142" w:firstLine="0"/>
        <w:rPr>
          <w:rFonts w:ascii="Tahoma" w:hAnsi="Tahoma" w:cs="Tahoma"/>
          <w:sz w:val="20"/>
          <w:highlight w:val="lightGray"/>
        </w:rPr>
      </w:pPr>
      <w:r w:rsidRPr="00F16DDB">
        <w:rPr>
          <w:rFonts w:ascii="Tahoma" w:hAnsi="Tahoma" w:cs="Tahoma"/>
          <w:sz w:val="20"/>
          <w:highlight w:val="lightGray"/>
        </w:rPr>
        <w:t xml:space="preserve">Подрядчик </w:t>
      </w:r>
      <w:r w:rsidR="000F1C24" w:rsidRPr="00F16DDB">
        <w:rPr>
          <w:rFonts w:ascii="Tahoma" w:hAnsi="Tahoma" w:cs="Tahoma"/>
          <w:sz w:val="20"/>
          <w:highlight w:val="lightGray"/>
        </w:rPr>
        <w:t>устраняет</w:t>
      </w:r>
      <w:r w:rsidR="00285B4C" w:rsidRPr="00F16DDB">
        <w:rPr>
          <w:rFonts w:ascii="Tahoma" w:hAnsi="Tahoma" w:cs="Tahoma"/>
          <w:sz w:val="20"/>
          <w:highlight w:val="lightGray"/>
        </w:rPr>
        <w:t xml:space="preserve"> недостатки </w:t>
      </w:r>
      <w:r w:rsidRPr="00F16DDB">
        <w:rPr>
          <w:rFonts w:ascii="Tahoma" w:hAnsi="Tahoma" w:cs="Tahoma"/>
          <w:sz w:val="20"/>
          <w:highlight w:val="lightGray"/>
        </w:rPr>
        <w:t xml:space="preserve">в течение 5 р.д. с даты их выявления либо иной срок, согласованный Сторонами, и </w:t>
      </w:r>
      <w:r w:rsidR="00C52D14" w:rsidRPr="00F16DDB">
        <w:rPr>
          <w:rFonts w:ascii="Tahoma" w:hAnsi="Tahoma" w:cs="Tahoma"/>
          <w:sz w:val="20"/>
          <w:highlight w:val="lightGray"/>
        </w:rPr>
        <w:t xml:space="preserve">представляет </w:t>
      </w:r>
      <w:r w:rsidRPr="00F16DDB">
        <w:rPr>
          <w:rFonts w:ascii="Tahoma" w:hAnsi="Tahoma" w:cs="Tahoma"/>
          <w:sz w:val="20"/>
          <w:highlight w:val="lightGray"/>
        </w:rPr>
        <w:t>Задание</w:t>
      </w:r>
      <w:r w:rsidR="00086304" w:rsidRPr="00F16DDB">
        <w:rPr>
          <w:rFonts w:ascii="Tahoma" w:hAnsi="Tahoma" w:cs="Tahoma"/>
          <w:sz w:val="20"/>
          <w:highlight w:val="lightGray"/>
        </w:rPr>
        <w:t xml:space="preserve"> </w:t>
      </w:r>
      <w:r w:rsidRPr="00F16DDB">
        <w:rPr>
          <w:rFonts w:ascii="Tahoma" w:hAnsi="Tahoma" w:cs="Tahoma"/>
          <w:sz w:val="20"/>
          <w:highlight w:val="lightGray"/>
        </w:rPr>
        <w:t>Заказчику на согласование.</w:t>
      </w:r>
    </w:p>
    <w:p w14:paraId="0F01676C" w14:textId="7BC350FA" w:rsidR="00285B4C" w:rsidRPr="00F16DDB" w:rsidRDefault="00285B4C" w:rsidP="002F68A6">
      <w:pPr>
        <w:tabs>
          <w:tab w:val="left" w:pos="284"/>
        </w:tabs>
        <w:spacing w:before="120" w:after="240"/>
        <w:ind w:left="142" w:firstLine="0"/>
        <w:rPr>
          <w:rFonts w:ascii="Tahoma" w:hAnsi="Tahoma" w:cs="Tahoma"/>
          <w:sz w:val="20"/>
          <w:highlight w:val="lightGray"/>
        </w:rPr>
      </w:pPr>
      <w:r w:rsidRPr="00F16DDB">
        <w:rPr>
          <w:rFonts w:ascii="Tahoma" w:hAnsi="Tahoma" w:cs="Tahoma"/>
          <w:sz w:val="20"/>
          <w:highlight w:val="lightGray"/>
        </w:rPr>
        <w:t>Подписанное Заказчиком Задание</w:t>
      </w:r>
      <w:r w:rsidR="00086304" w:rsidRPr="00F16DDB">
        <w:rPr>
          <w:rFonts w:ascii="Tahoma" w:hAnsi="Tahoma" w:cs="Tahoma"/>
          <w:sz w:val="20"/>
          <w:highlight w:val="lightGray"/>
        </w:rPr>
        <w:t xml:space="preserve"> </w:t>
      </w:r>
      <w:r w:rsidRPr="00F16DDB">
        <w:rPr>
          <w:rFonts w:ascii="Tahoma" w:hAnsi="Tahoma" w:cs="Tahoma"/>
          <w:sz w:val="20"/>
          <w:highlight w:val="lightGray"/>
        </w:rPr>
        <w:t>становится неотъемлемой частью Договора. Последующее изменение Задания</w:t>
      </w:r>
      <w:r w:rsidR="00086304" w:rsidRPr="00F16DDB">
        <w:rPr>
          <w:rFonts w:ascii="Tahoma" w:hAnsi="Tahoma" w:cs="Tahoma"/>
          <w:sz w:val="20"/>
          <w:highlight w:val="lightGray"/>
        </w:rPr>
        <w:t xml:space="preserve"> </w:t>
      </w:r>
      <w:r w:rsidRPr="00F16DDB">
        <w:rPr>
          <w:rFonts w:ascii="Tahoma" w:hAnsi="Tahoma" w:cs="Tahoma"/>
          <w:sz w:val="20"/>
          <w:highlight w:val="lightGray"/>
        </w:rPr>
        <w:t>допускается только путем заключения дополнительного соглашения.</w:t>
      </w:r>
      <w:r w:rsidR="00526E69" w:rsidRPr="00F16DDB">
        <w:rPr>
          <w:rFonts w:ascii="Tahoma" w:hAnsi="Tahoma" w:cs="Tahoma"/>
          <w:b/>
          <w:color w:val="FF0000"/>
          <w:sz w:val="20"/>
          <w:highlight w:val="lightGray"/>
        </w:rPr>
        <w:t>]</w:t>
      </w:r>
    </w:p>
    <w:p w14:paraId="68908E33" w14:textId="4CAC3670" w:rsidR="00653FD7" w:rsidRPr="00F16DDB" w:rsidRDefault="008E47CC" w:rsidP="002F68A6">
      <w:pPr>
        <w:tabs>
          <w:tab w:val="left" w:pos="284"/>
        </w:tabs>
        <w:spacing w:before="120" w:after="240"/>
        <w:ind w:left="142" w:firstLine="0"/>
        <w:rPr>
          <w:rFonts w:ascii="Tahoma" w:hAnsi="Tahoma" w:cs="Tahoma"/>
          <w:i/>
          <w:sz w:val="20"/>
          <w:highlight w:val="lightGray"/>
        </w:rPr>
      </w:pPr>
      <w:r w:rsidRPr="00F16DDB">
        <w:rPr>
          <w:rFonts w:ascii="Tahoma" w:hAnsi="Tahoma" w:cs="Tahoma"/>
          <w:i/>
          <w:sz w:val="20"/>
          <w:highlight w:val="lightGray"/>
        </w:rPr>
        <w:t>ЕСЛИ ДЛЯ ВЫПОЛНЕНИЯ РАБОТ ТРЕБУЕТСЯ РАЗРАБОТКА ПОДРЯДЧИКОМ ПРОГРАММЫ ИНЖЕНЕРНЫХ ИЗЫСКАНИЙ/</w:t>
      </w:r>
      <w:r w:rsidRPr="00F16DDB">
        <w:rPr>
          <w:rFonts w:ascii="Tahoma" w:hAnsi="Tahoma" w:cs="Tahoma"/>
          <w:sz w:val="20"/>
          <w:highlight w:val="lightGray"/>
        </w:rPr>
        <w:t xml:space="preserve"> </w:t>
      </w:r>
      <w:r w:rsidRPr="00F16DDB">
        <w:rPr>
          <w:rFonts w:ascii="Tahoma" w:hAnsi="Tahoma" w:cs="Tahoma"/>
          <w:i/>
          <w:sz w:val="20"/>
          <w:highlight w:val="lightGray"/>
        </w:rPr>
        <w:t>ОБСЛЕДОВАНИЯ ТЕХНИЧЕСКОГО СОСТОЯНИЯ ЗДАНИЙ/СООРУЖЕНИЙ:</w:t>
      </w:r>
    </w:p>
    <w:p w14:paraId="2BCBA696" w14:textId="3D485716" w:rsidR="00D52A83" w:rsidRPr="00F16DDB" w:rsidRDefault="00526E69"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b/>
          <w:color w:val="FF0000"/>
          <w:sz w:val="20"/>
          <w:highlight w:val="lightGray"/>
          <w:u w:color="FF0000"/>
        </w:rPr>
        <w:t>[</w:t>
      </w:r>
      <w:r w:rsidR="005B4A45" w:rsidRPr="00F16DDB">
        <w:rPr>
          <w:rFonts w:ascii="Tahoma" w:hAnsi="Tahoma" w:cs="Tahoma"/>
          <w:sz w:val="20"/>
          <w:highlight w:val="lightGray"/>
        </w:rPr>
        <w:t>Работы по</w:t>
      </w:r>
      <w:r w:rsidR="00653FD7"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653FD7" w:rsidRPr="00F16DDB">
        <w:rPr>
          <w:rFonts w:ascii="Tahoma" w:hAnsi="Tahoma" w:cs="Tahoma"/>
          <w:sz w:val="20"/>
          <w:highlight w:val="lightGray"/>
        </w:rPr>
        <w:t>ИИ</w:t>
      </w:r>
      <w:r w:rsidRPr="00F16DDB">
        <w:rPr>
          <w:rFonts w:ascii="Tahoma" w:hAnsi="Tahoma" w:cs="Tahoma"/>
          <w:b/>
          <w:color w:val="FF0000"/>
          <w:sz w:val="20"/>
          <w:highlight w:val="lightGray"/>
        </w:rPr>
        <w:t>]</w:t>
      </w:r>
      <w:r w:rsidR="00653FD7"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653FD7" w:rsidRPr="00F16DDB">
        <w:rPr>
          <w:rFonts w:ascii="Tahoma" w:hAnsi="Tahoma" w:cs="Tahoma"/>
          <w:sz w:val="20"/>
          <w:highlight w:val="lightGray"/>
        </w:rPr>
        <w:t>КО</w:t>
      </w:r>
      <w:r w:rsidRPr="00F16DDB">
        <w:rPr>
          <w:rFonts w:ascii="Tahoma" w:hAnsi="Tahoma" w:cs="Tahoma"/>
          <w:b/>
          <w:color w:val="FF0000"/>
          <w:sz w:val="20"/>
          <w:highlight w:val="lightGray"/>
        </w:rPr>
        <w:t>]</w:t>
      </w:r>
      <w:r w:rsidR="00653FD7" w:rsidRPr="00F16DDB">
        <w:rPr>
          <w:rFonts w:ascii="Tahoma" w:hAnsi="Tahoma" w:cs="Tahoma"/>
          <w:sz w:val="20"/>
          <w:highlight w:val="lightGray"/>
        </w:rPr>
        <w:t xml:space="preserve"> осуществляются на основании Задания</w:t>
      </w:r>
      <w:r w:rsidR="00D52A83" w:rsidRPr="00F16DDB">
        <w:rPr>
          <w:rFonts w:ascii="Tahoma" w:hAnsi="Tahoma" w:cs="Tahoma"/>
          <w:sz w:val="20"/>
          <w:highlight w:val="lightGray"/>
        </w:rPr>
        <w:t xml:space="preserve"> и </w:t>
      </w:r>
      <w:r w:rsidR="00653FD7" w:rsidRPr="00F16DDB">
        <w:rPr>
          <w:rFonts w:ascii="Tahoma" w:hAnsi="Tahoma" w:cs="Tahoma"/>
          <w:b/>
          <w:sz w:val="20"/>
          <w:highlight w:val="lightGray"/>
        </w:rPr>
        <w:t xml:space="preserve">Программы </w:t>
      </w:r>
      <w:r w:rsidRPr="00F16DDB">
        <w:rPr>
          <w:rFonts w:ascii="Tahoma" w:hAnsi="Tahoma" w:cs="Tahoma"/>
          <w:b/>
          <w:color w:val="FF0000"/>
          <w:sz w:val="20"/>
          <w:highlight w:val="lightGray"/>
          <w:u w:color="FF0000"/>
        </w:rPr>
        <w:t>[</w:t>
      </w:r>
      <w:r w:rsidR="00653FD7" w:rsidRPr="00F16DDB">
        <w:rPr>
          <w:rFonts w:ascii="Tahoma" w:hAnsi="Tahoma" w:cs="Tahoma"/>
          <w:b/>
          <w:sz w:val="20"/>
          <w:highlight w:val="lightGray"/>
        </w:rPr>
        <w:t>инженерных изысканий</w:t>
      </w:r>
      <w:r w:rsidRPr="00F16DDB">
        <w:rPr>
          <w:rFonts w:ascii="Tahoma" w:hAnsi="Tahoma" w:cs="Tahoma"/>
          <w:b/>
          <w:color w:val="FF0000"/>
          <w:sz w:val="20"/>
          <w:highlight w:val="lightGray"/>
        </w:rPr>
        <w:t>]</w:t>
      </w:r>
      <w:r w:rsidR="00653FD7" w:rsidRPr="00F16DDB">
        <w:rPr>
          <w:rFonts w:ascii="Tahoma" w:hAnsi="Tahoma" w:cs="Tahoma"/>
          <w:b/>
          <w:sz w:val="20"/>
          <w:highlight w:val="lightGray"/>
        </w:rPr>
        <w:t xml:space="preserve">/ </w:t>
      </w:r>
      <w:r w:rsidRPr="00F16DDB">
        <w:rPr>
          <w:rFonts w:ascii="Tahoma" w:hAnsi="Tahoma" w:cs="Tahoma"/>
          <w:b/>
          <w:color w:val="FF0000"/>
          <w:sz w:val="20"/>
          <w:highlight w:val="lightGray"/>
          <w:u w:color="FF0000"/>
        </w:rPr>
        <w:t>[</w:t>
      </w:r>
      <w:r w:rsidR="00653FD7" w:rsidRPr="00F16DDB">
        <w:rPr>
          <w:rFonts w:ascii="Tahoma" w:hAnsi="Tahoma" w:cs="Tahoma"/>
          <w:b/>
          <w:sz w:val="20"/>
          <w:highlight w:val="lightGray"/>
        </w:rPr>
        <w:t>проведения обследования технического состояния зданий/сооружений/</w:t>
      </w:r>
      <w:r w:rsidRPr="00F16DDB">
        <w:rPr>
          <w:rFonts w:ascii="Tahoma" w:hAnsi="Tahoma" w:cs="Tahoma"/>
          <w:b/>
          <w:color w:val="FF0000"/>
          <w:sz w:val="20"/>
          <w:highlight w:val="lightGray"/>
        </w:rPr>
        <w:t>]</w:t>
      </w:r>
      <w:r w:rsidR="00653FD7" w:rsidRPr="00F16DDB">
        <w:rPr>
          <w:rFonts w:ascii="Tahoma" w:hAnsi="Tahoma" w:cs="Tahoma"/>
          <w:sz w:val="20"/>
          <w:highlight w:val="lightGray"/>
        </w:rPr>
        <w:t xml:space="preserve"> (далее - </w:t>
      </w:r>
      <w:r w:rsidR="00653FD7" w:rsidRPr="00F16DDB">
        <w:rPr>
          <w:rFonts w:ascii="Tahoma" w:hAnsi="Tahoma" w:cs="Tahoma"/>
          <w:b/>
          <w:sz w:val="20"/>
          <w:highlight w:val="lightGray"/>
        </w:rPr>
        <w:t>Программа</w:t>
      </w:r>
      <w:r w:rsidR="00653FD7" w:rsidRPr="00F16DDB">
        <w:rPr>
          <w:rFonts w:ascii="Tahoma" w:hAnsi="Tahoma" w:cs="Tahoma"/>
          <w:sz w:val="20"/>
          <w:highlight w:val="lightGray"/>
        </w:rPr>
        <w:t>)</w:t>
      </w:r>
      <w:r w:rsidR="00D52A83" w:rsidRPr="00F16DDB">
        <w:rPr>
          <w:rFonts w:ascii="Tahoma" w:hAnsi="Tahoma" w:cs="Tahoma"/>
          <w:sz w:val="20"/>
          <w:highlight w:val="lightGray"/>
        </w:rPr>
        <w:t>.</w:t>
      </w:r>
      <w:r w:rsidR="00653FD7" w:rsidRPr="00F16DDB">
        <w:rPr>
          <w:rFonts w:ascii="Tahoma" w:hAnsi="Tahoma" w:cs="Tahoma"/>
          <w:sz w:val="20"/>
          <w:highlight w:val="lightGray"/>
        </w:rPr>
        <w:t xml:space="preserve"> </w:t>
      </w:r>
    </w:p>
    <w:p w14:paraId="0CAC3497" w14:textId="2F6F40D5" w:rsidR="00653FD7" w:rsidRPr="00F16DDB" w:rsidRDefault="00D52A83"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 xml:space="preserve">Подрядчик разрабатывает и направляет Заказчику Программу </w:t>
      </w:r>
      <w:r w:rsidR="00653FD7" w:rsidRPr="00F16DDB">
        <w:rPr>
          <w:rFonts w:ascii="Tahoma" w:hAnsi="Tahoma" w:cs="Tahoma"/>
          <w:sz w:val="20"/>
          <w:highlight w:val="lightGray"/>
        </w:rPr>
        <w:t xml:space="preserve">в счет Цены Договора в сроки не более </w:t>
      </w:r>
      <w:r w:rsidR="00526E69" w:rsidRPr="00F16DDB">
        <w:rPr>
          <w:rFonts w:ascii="Tahoma" w:hAnsi="Tahoma" w:cs="Tahoma"/>
          <w:b/>
          <w:color w:val="FF0000"/>
          <w:sz w:val="20"/>
          <w:highlight w:val="lightGray"/>
          <w:u w:color="FF0000"/>
        </w:rPr>
        <w:t>[</w:t>
      </w:r>
      <w:r w:rsidR="00653FD7" w:rsidRPr="00F16DDB">
        <w:rPr>
          <w:rFonts w:ascii="Tahoma" w:hAnsi="Tahoma" w:cs="Tahoma"/>
          <w:sz w:val="20"/>
          <w:highlight w:val="lightGray"/>
        </w:rPr>
        <w:t>•</w:t>
      </w:r>
      <w:r w:rsidR="00526E69" w:rsidRPr="00F16DDB">
        <w:rPr>
          <w:rFonts w:ascii="Tahoma" w:hAnsi="Tahoma" w:cs="Tahoma"/>
          <w:b/>
          <w:color w:val="FF0000"/>
          <w:sz w:val="20"/>
          <w:highlight w:val="lightGray"/>
        </w:rPr>
        <w:t>]</w:t>
      </w:r>
      <w:r w:rsidR="00653FD7" w:rsidRPr="00F16DDB">
        <w:rPr>
          <w:rFonts w:ascii="Tahoma" w:hAnsi="Tahoma" w:cs="Tahoma"/>
          <w:sz w:val="20"/>
          <w:highlight w:val="lightGray"/>
        </w:rPr>
        <w:t xml:space="preserve"> р.д. с даты </w:t>
      </w:r>
      <w:r w:rsidR="00526E69" w:rsidRPr="00F16DDB">
        <w:rPr>
          <w:rFonts w:ascii="Tahoma" w:hAnsi="Tahoma" w:cs="Tahoma"/>
          <w:b/>
          <w:color w:val="FF0000"/>
          <w:sz w:val="20"/>
          <w:highlight w:val="lightGray"/>
          <w:u w:color="FF0000"/>
        </w:rPr>
        <w:t>[</w:t>
      </w:r>
      <w:r w:rsidR="00653FD7" w:rsidRPr="00F16DDB">
        <w:rPr>
          <w:rFonts w:ascii="Tahoma" w:hAnsi="Tahoma" w:cs="Tahoma"/>
          <w:sz w:val="20"/>
          <w:highlight w:val="lightGray"/>
        </w:rPr>
        <w:t>•</w:t>
      </w:r>
      <w:r w:rsidR="00526E69" w:rsidRPr="00F16DDB">
        <w:rPr>
          <w:rFonts w:ascii="Tahoma" w:hAnsi="Tahoma" w:cs="Tahoma"/>
          <w:b/>
          <w:color w:val="FF0000"/>
          <w:sz w:val="20"/>
          <w:highlight w:val="lightGray"/>
        </w:rPr>
        <w:t>]</w:t>
      </w:r>
      <w:r w:rsidR="00653FD7" w:rsidRPr="00F16DDB">
        <w:rPr>
          <w:rFonts w:ascii="Tahoma" w:hAnsi="Tahoma" w:cs="Tahoma"/>
          <w:sz w:val="20"/>
          <w:highlight w:val="lightGray"/>
        </w:rPr>
        <w:t>.</w:t>
      </w:r>
    </w:p>
    <w:p w14:paraId="456A3436" w14:textId="3BEBB829" w:rsidR="00977061" w:rsidRPr="00F16DDB" w:rsidRDefault="00977061" w:rsidP="002F68A6">
      <w:pPr>
        <w:tabs>
          <w:tab w:val="left" w:pos="284"/>
        </w:tabs>
        <w:spacing w:before="120" w:after="240"/>
        <w:ind w:left="142" w:firstLine="0"/>
        <w:rPr>
          <w:rFonts w:ascii="Tahoma" w:hAnsi="Tahoma" w:cs="Tahoma"/>
          <w:sz w:val="20"/>
          <w:highlight w:val="lightGray"/>
        </w:rPr>
      </w:pPr>
      <w:r w:rsidRPr="00F16DDB">
        <w:rPr>
          <w:rFonts w:ascii="Tahoma" w:hAnsi="Tahoma" w:cs="Tahoma"/>
          <w:sz w:val="20"/>
          <w:highlight w:val="lightGray"/>
        </w:rPr>
        <w:t xml:space="preserve">Заказчик </w:t>
      </w:r>
      <w:r w:rsidR="00D52A83" w:rsidRPr="00F16DDB">
        <w:rPr>
          <w:rFonts w:ascii="Tahoma" w:hAnsi="Tahoma" w:cs="Tahoma"/>
          <w:sz w:val="20"/>
          <w:highlight w:val="lightGray"/>
        </w:rPr>
        <w:t xml:space="preserve">направляет </w:t>
      </w:r>
      <w:r w:rsidRPr="00F16DDB">
        <w:rPr>
          <w:rFonts w:ascii="Tahoma" w:hAnsi="Tahoma" w:cs="Tahoma"/>
          <w:sz w:val="20"/>
          <w:highlight w:val="lightGray"/>
        </w:rPr>
        <w:t xml:space="preserve">Подрядчику подписанную на бумажном носителе Программу, а также ее скан-копии не позднее </w:t>
      </w:r>
      <w:r w:rsidR="00526E69" w:rsidRPr="00F16DDB">
        <w:rPr>
          <w:rFonts w:ascii="Tahoma" w:hAnsi="Tahoma" w:cs="Tahoma"/>
          <w:b/>
          <w:color w:val="FF0000"/>
          <w:sz w:val="20"/>
          <w:highlight w:val="lightGray"/>
          <w:u w:color="FF0000"/>
        </w:rPr>
        <w:t>[</w:t>
      </w:r>
      <w:r w:rsidRPr="00F16DDB">
        <w:rPr>
          <w:rFonts w:ascii="Tahoma" w:hAnsi="Tahoma" w:cs="Tahoma"/>
          <w:sz w:val="20"/>
          <w:highlight w:val="lightGray"/>
        </w:rPr>
        <w:t>•</w:t>
      </w:r>
      <w:r w:rsidR="00526E69" w:rsidRPr="00F16DDB">
        <w:rPr>
          <w:rFonts w:ascii="Tahoma" w:hAnsi="Tahoma" w:cs="Tahoma"/>
          <w:b/>
          <w:color w:val="FF0000"/>
          <w:sz w:val="20"/>
          <w:highlight w:val="lightGray"/>
        </w:rPr>
        <w:t>]</w:t>
      </w:r>
      <w:r w:rsidRPr="00F16DDB">
        <w:rPr>
          <w:rFonts w:ascii="Tahoma" w:hAnsi="Tahoma" w:cs="Tahoma"/>
          <w:sz w:val="20"/>
          <w:highlight w:val="lightGray"/>
        </w:rPr>
        <w:t xml:space="preserve"> р.д. с даты получения Программы, либо </w:t>
      </w:r>
      <w:r w:rsidR="00D52A83" w:rsidRPr="00F16DDB">
        <w:rPr>
          <w:rFonts w:ascii="Tahoma" w:hAnsi="Tahoma" w:cs="Tahoma"/>
          <w:sz w:val="20"/>
          <w:highlight w:val="lightGray"/>
        </w:rPr>
        <w:t xml:space="preserve">направляет </w:t>
      </w:r>
      <w:r w:rsidRPr="00F16DDB">
        <w:rPr>
          <w:rFonts w:ascii="Tahoma" w:hAnsi="Tahoma" w:cs="Tahoma"/>
          <w:sz w:val="20"/>
          <w:highlight w:val="lightGray"/>
        </w:rPr>
        <w:t>мотивированный отказ.</w:t>
      </w:r>
    </w:p>
    <w:p w14:paraId="1661CDAB" w14:textId="6633D9F0" w:rsidR="00977061" w:rsidRPr="00F16DDB" w:rsidRDefault="00977061" w:rsidP="002F68A6">
      <w:pPr>
        <w:spacing w:before="120" w:after="240"/>
        <w:ind w:left="142" w:firstLine="0"/>
        <w:rPr>
          <w:rFonts w:ascii="Tahoma" w:hAnsi="Tahoma" w:cs="Tahoma"/>
          <w:sz w:val="20"/>
          <w:highlight w:val="lightGray"/>
        </w:rPr>
      </w:pPr>
      <w:r w:rsidRPr="00F16DDB">
        <w:rPr>
          <w:rFonts w:ascii="Tahoma" w:hAnsi="Tahoma" w:cs="Tahoma"/>
          <w:sz w:val="20"/>
          <w:highlight w:val="lightGray"/>
        </w:rPr>
        <w:t xml:space="preserve">Подрядчик </w:t>
      </w:r>
      <w:r w:rsidR="00D52A83" w:rsidRPr="00F16DDB">
        <w:rPr>
          <w:rFonts w:ascii="Tahoma" w:hAnsi="Tahoma" w:cs="Tahoma"/>
          <w:sz w:val="20"/>
          <w:highlight w:val="lightGray"/>
        </w:rPr>
        <w:t xml:space="preserve">устраняет </w:t>
      </w:r>
      <w:r w:rsidRPr="00F16DDB">
        <w:rPr>
          <w:rFonts w:ascii="Tahoma" w:hAnsi="Tahoma" w:cs="Tahoma"/>
          <w:sz w:val="20"/>
          <w:highlight w:val="lightGray"/>
        </w:rPr>
        <w:t xml:space="preserve">недостатки </w:t>
      </w:r>
      <w:r w:rsidRPr="00F16DDB">
        <w:rPr>
          <w:rFonts w:ascii="Tahoma" w:eastAsia="Times New Roman" w:hAnsi="Tahoma" w:cs="Tahoma"/>
          <w:sz w:val="20"/>
          <w:highlight w:val="lightGray"/>
        </w:rPr>
        <w:t>Программы</w:t>
      </w:r>
      <w:r w:rsidRPr="00F16DDB">
        <w:rPr>
          <w:rFonts w:ascii="Tahoma" w:hAnsi="Tahoma" w:cs="Tahoma"/>
          <w:sz w:val="20"/>
          <w:highlight w:val="lightGray"/>
        </w:rPr>
        <w:t xml:space="preserve"> в течение 5 р.д. с даты их выявления либо иной срок, согласованный Сторонами, и </w:t>
      </w:r>
      <w:r w:rsidR="00350CC7" w:rsidRPr="00F16DDB">
        <w:rPr>
          <w:rFonts w:ascii="Tahoma" w:hAnsi="Tahoma" w:cs="Tahoma"/>
          <w:sz w:val="20"/>
          <w:highlight w:val="lightGray"/>
        </w:rPr>
        <w:t xml:space="preserve">представляет </w:t>
      </w:r>
      <w:r w:rsidRPr="00F16DDB">
        <w:rPr>
          <w:rFonts w:ascii="Tahoma" w:eastAsia="Times New Roman" w:hAnsi="Tahoma" w:cs="Tahoma"/>
          <w:sz w:val="20"/>
          <w:highlight w:val="lightGray"/>
        </w:rPr>
        <w:t>Программу</w:t>
      </w:r>
      <w:r w:rsidRPr="00F16DDB">
        <w:rPr>
          <w:rFonts w:ascii="Tahoma" w:hAnsi="Tahoma" w:cs="Tahoma"/>
          <w:sz w:val="20"/>
          <w:highlight w:val="lightGray"/>
        </w:rPr>
        <w:t xml:space="preserve"> Заказчику на согласование. </w:t>
      </w:r>
    </w:p>
    <w:p w14:paraId="411BC8A0" w14:textId="5EAA2C02" w:rsidR="00977061" w:rsidRPr="00DD7155" w:rsidRDefault="00977061" w:rsidP="002F68A6">
      <w:pPr>
        <w:spacing w:before="120" w:after="240"/>
        <w:ind w:left="142" w:firstLine="0"/>
        <w:rPr>
          <w:rFonts w:ascii="Tahoma" w:hAnsi="Tahoma" w:cs="Tahoma"/>
          <w:sz w:val="20"/>
        </w:rPr>
      </w:pPr>
      <w:r w:rsidRPr="00F16DDB">
        <w:rPr>
          <w:rFonts w:ascii="Tahoma" w:hAnsi="Tahoma" w:cs="Tahoma"/>
          <w:sz w:val="20"/>
          <w:highlight w:val="lightGray"/>
        </w:rPr>
        <w:t xml:space="preserve">Подписанная Заказчиком </w:t>
      </w:r>
      <w:r w:rsidRPr="00F16DDB">
        <w:rPr>
          <w:rFonts w:ascii="Tahoma" w:eastAsia="Times New Roman" w:hAnsi="Tahoma" w:cs="Tahoma"/>
          <w:sz w:val="20"/>
          <w:highlight w:val="lightGray"/>
        </w:rPr>
        <w:t>Программа</w:t>
      </w:r>
      <w:r w:rsidRPr="00F16DDB">
        <w:rPr>
          <w:rFonts w:ascii="Tahoma" w:hAnsi="Tahoma" w:cs="Tahoma"/>
          <w:sz w:val="20"/>
          <w:highlight w:val="lightGray"/>
        </w:rPr>
        <w:t xml:space="preserve"> становится неотъемлемой частью Договора. Последующее изменение </w:t>
      </w:r>
      <w:r w:rsidRPr="00F16DDB">
        <w:rPr>
          <w:rFonts w:ascii="Tahoma" w:eastAsia="Times New Roman" w:hAnsi="Tahoma" w:cs="Tahoma"/>
          <w:sz w:val="20"/>
          <w:highlight w:val="lightGray"/>
        </w:rPr>
        <w:t>Программы</w:t>
      </w:r>
      <w:r w:rsidRPr="00F16DDB">
        <w:rPr>
          <w:rFonts w:ascii="Tahoma" w:hAnsi="Tahoma" w:cs="Tahoma"/>
          <w:sz w:val="20"/>
          <w:highlight w:val="lightGray"/>
        </w:rPr>
        <w:t xml:space="preserve"> допускается только путем заключения дополнительного соглашения.</w:t>
      </w:r>
      <w:r w:rsidR="00526E69" w:rsidRPr="00F16DDB">
        <w:rPr>
          <w:rFonts w:ascii="Tahoma" w:hAnsi="Tahoma" w:cs="Tahoma"/>
          <w:b/>
          <w:color w:val="FF0000"/>
          <w:sz w:val="20"/>
          <w:highlight w:val="lightGray"/>
        </w:rPr>
        <w:t>]</w:t>
      </w:r>
    </w:p>
    <w:p w14:paraId="494839CC" w14:textId="7611438C" w:rsidR="00A33AF7" w:rsidRPr="00DD7155" w:rsidRDefault="00526E69" w:rsidP="00625528">
      <w:pPr>
        <w:pStyle w:val="afff1"/>
        <w:numPr>
          <w:ilvl w:val="1"/>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427D5A" w:rsidRPr="00F16DDB">
        <w:rPr>
          <w:rFonts w:ascii="Tahoma" w:hAnsi="Tahoma" w:cs="Tahoma"/>
          <w:b/>
          <w:sz w:val="20"/>
          <w:highlight w:val="lightGray"/>
        </w:rPr>
        <w:t xml:space="preserve">ПОРЯДОК ВЫПОЛНЕНИЯ РАБОТ ПО </w:t>
      </w:r>
      <w:r w:rsidR="00940596" w:rsidRPr="00DD7155">
        <w:rPr>
          <w:rFonts w:ascii="Tahoma" w:hAnsi="Tahoma" w:cs="Tahoma"/>
          <w:b/>
          <w:sz w:val="20"/>
          <w:highlight w:val="lightGray"/>
        </w:rPr>
        <w:t>ДОКУМЕНТАЦИИ</w:t>
      </w:r>
      <w:r w:rsidRPr="00526E69">
        <w:rPr>
          <w:rFonts w:ascii="Tahoma" w:hAnsi="Tahoma" w:cs="Tahoma"/>
          <w:b/>
          <w:color w:val="FF0000"/>
          <w:sz w:val="20"/>
        </w:rPr>
        <w:t>]</w:t>
      </w:r>
    </w:p>
    <w:p w14:paraId="4FAB500D" w14:textId="0B9C67F1" w:rsidR="002B654C" w:rsidRPr="00F16DDB" w:rsidRDefault="00D35A51"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Подрядчик выполняет работы по Документации в метрической системе, на русском языке либо на иностранном языке с параллельным переводом текста на русский язык, всех размеров и па</w:t>
      </w:r>
      <w:r w:rsidR="009F5FDA" w:rsidRPr="00F16DDB">
        <w:rPr>
          <w:rFonts w:ascii="Tahoma" w:hAnsi="Tahoma" w:cs="Tahoma"/>
          <w:sz w:val="20"/>
          <w:highlight w:val="lightGray"/>
        </w:rPr>
        <w:t>раметров в метрическую систему.</w:t>
      </w:r>
    </w:p>
    <w:p w14:paraId="45CC40B5" w14:textId="1821D4B1" w:rsidR="00EB4E83" w:rsidRPr="00F16DDB" w:rsidRDefault="00EB4E83"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Подрядчик включа</w:t>
      </w:r>
      <w:r w:rsidR="00D0605A" w:rsidRPr="00F16DDB">
        <w:rPr>
          <w:rFonts w:ascii="Tahoma" w:hAnsi="Tahoma" w:cs="Tahoma"/>
          <w:sz w:val="20"/>
          <w:highlight w:val="lightGray"/>
        </w:rPr>
        <w:t>е</w:t>
      </w:r>
      <w:r w:rsidRPr="00F16DDB">
        <w:rPr>
          <w:rFonts w:ascii="Tahoma" w:hAnsi="Tahoma" w:cs="Tahoma"/>
          <w:sz w:val="20"/>
          <w:highlight w:val="lightGray"/>
        </w:rPr>
        <w:t>т в Документацию только сертифицированные, не снятые с производства и разрешенные к применению на территории РФ материалы и оборудование.</w:t>
      </w:r>
    </w:p>
    <w:p w14:paraId="47DB298F" w14:textId="39A3C473" w:rsidR="00EB4E83" w:rsidRPr="00F16DDB" w:rsidRDefault="00526E69" w:rsidP="002F68A6">
      <w:pPr>
        <w:spacing w:before="120" w:after="240"/>
        <w:ind w:left="142" w:firstLine="0"/>
        <w:rPr>
          <w:rFonts w:ascii="Tahoma" w:eastAsia="Times New Roman" w:hAnsi="Tahoma" w:cs="Tahoma"/>
          <w:sz w:val="20"/>
          <w:highlight w:val="lightGray"/>
        </w:rPr>
      </w:pPr>
      <w:r w:rsidRPr="00F16DDB">
        <w:rPr>
          <w:rFonts w:ascii="Tahoma" w:eastAsia="Times New Roman" w:hAnsi="Tahoma" w:cs="Tahoma"/>
          <w:b/>
          <w:color w:val="FF0000"/>
          <w:sz w:val="20"/>
          <w:highlight w:val="lightGray"/>
          <w:u w:color="FF0000"/>
        </w:rPr>
        <w:t>[</w:t>
      </w:r>
      <w:r w:rsidR="00EB4E83" w:rsidRPr="00F16DDB">
        <w:rPr>
          <w:rFonts w:ascii="Tahoma" w:eastAsia="Times New Roman" w:hAnsi="Tahoma" w:cs="Tahoma"/>
          <w:sz w:val="20"/>
          <w:highlight w:val="lightGray"/>
        </w:rPr>
        <w:t>Заказчик направляет Подрядчику перечень имеющихся у него материалов, изделий, конструкций, оборудования по электронной почте</w:t>
      </w:r>
      <w:r w:rsidR="0062089F" w:rsidRPr="00F16DDB">
        <w:rPr>
          <w:rFonts w:ascii="Tahoma" w:eastAsia="Times New Roman" w:hAnsi="Tahoma" w:cs="Tahoma"/>
          <w:sz w:val="20"/>
          <w:highlight w:val="lightGray"/>
        </w:rPr>
        <w:t xml:space="preserve"> в течение </w:t>
      </w:r>
      <w:r w:rsidRPr="00F16DDB">
        <w:rPr>
          <w:rFonts w:ascii="Tahoma" w:eastAsia="Times New Roman" w:hAnsi="Tahoma" w:cs="Tahoma"/>
          <w:b/>
          <w:color w:val="FF0000"/>
          <w:sz w:val="20"/>
          <w:highlight w:val="lightGray"/>
          <w:u w:color="FF0000"/>
        </w:rPr>
        <w:t>[</w:t>
      </w:r>
      <w:r w:rsidR="0062089F" w:rsidRPr="00F16DDB">
        <w:rPr>
          <w:rFonts w:ascii="Tahoma" w:eastAsia="Times New Roman" w:hAnsi="Tahoma" w:cs="Tahoma"/>
          <w:sz w:val="20"/>
          <w:highlight w:val="lightGray"/>
        </w:rPr>
        <w:t>•</w:t>
      </w:r>
      <w:r w:rsidRPr="00F16DDB">
        <w:rPr>
          <w:rFonts w:ascii="Tahoma" w:eastAsia="Times New Roman" w:hAnsi="Tahoma" w:cs="Tahoma"/>
          <w:b/>
          <w:color w:val="FF0000"/>
          <w:sz w:val="20"/>
          <w:highlight w:val="lightGray"/>
        </w:rPr>
        <w:t>]</w:t>
      </w:r>
      <w:r w:rsidR="0062089F" w:rsidRPr="00F16DDB">
        <w:rPr>
          <w:rFonts w:ascii="Tahoma" w:eastAsia="Times New Roman" w:hAnsi="Tahoma" w:cs="Tahoma"/>
          <w:sz w:val="20"/>
          <w:highlight w:val="lightGray"/>
        </w:rPr>
        <w:t xml:space="preserve"> р.д. с даты </w:t>
      </w:r>
      <w:r w:rsidRPr="00F16DDB">
        <w:rPr>
          <w:rFonts w:ascii="Tahoma" w:eastAsia="Times New Roman" w:hAnsi="Tahoma" w:cs="Tahoma"/>
          <w:b/>
          <w:color w:val="FF0000"/>
          <w:sz w:val="20"/>
          <w:highlight w:val="lightGray"/>
          <w:u w:color="FF0000"/>
        </w:rPr>
        <w:t>[</w:t>
      </w:r>
      <w:r w:rsidR="0062089F" w:rsidRPr="00F16DDB">
        <w:rPr>
          <w:rFonts w:ascii="Tahoma" w:eastAsia="Times New Roman" w:hAnsi="Tahoma" w:cs="Tahoma"/>
          <w:sz w:val="20"/>
          <w:highlight w:val="lightGray"/>
        </w:rPr>
        <w:t>•</w:t>
      </w:r>
      <w:r w:rsidRPr="00F16DDB">
        <w:rPr>
          <w:rFonts w:ascii="Tahoma" w:eastAsia="Times New Roman" w:hAnsi="Tahoma" w:cs="Tahoma"/>
          <w:b/>
          <w:color w:val="FF0000"/>
          <w:sz w:val="20"/>
          <w:highlight w:val="lightGray"/>
        </w:rPr>
        <w:t>]</w:t>
      </w:r>
      <w:r w:rsidR="00EB4E83" w:rsidRPr="00F16DDB">
        <w:rPr>
          <w:rFonts w:ascii="Tahoma" w:eastAsia="Times New Roman" w:hAnsi="Tahoma" w:cs="Tahoma"/>
          <w:sz w:val="20"/>
          <w:highlight w:val="lightGray"/>
        </w:rPr>
        <w:t>.</w:t>
      </w:r>
    </w:p>
    <w:p w14:paraId="3DD62991" w14:textId="77777777" w:rsidR="00EB4E83" w:rsidRPr="00F16DDB" w:rsidRDefault="00EB4E83" w:rsidP="002F68A6">
      <w:pPr>
        <w:spacing w:before="120" w:after="240"/>
        <w:ind w:left="142" w:firstLine="0"/>
        <w:rPr>
          <w:rFonts w:ascii="Tahoma" w:eastAsia="Times New Roman" w:hAnsi="Tahoma" w:cs="Tahoma"/>
          <w:sz w:val="20"/>
          <w:highlight w:val="lightGray"/>
        </w:rPr>
      </w:pPr>
      <w:r w:rsidRPr="00F16DDB">
        <w:rPr>
          <w:rFonts w:ascii="Tahoma" w:eastAsia="Times New Roman" w:hAnsi="Tahoma" w:cs="Tahoma"/>
          <w:sz w:val="20"/>
          <w:highlight w:val="lightGray"/>
        </w:rPr>
        <w:t>После передачи перечня Подрядчику Заказчик вправе вносить в него изменения, которые направляются Подрядчику в указанном выше порядке. Измененная редакция перечня применяется с даты ее получения Подрядчиком. Порядок внесения изменений в ранее принятую Заказчиком Документацию в связи с корректировкой перечня регулируется разделом «Дополнительные работы».</w:t>
      </w:r>
    </w:p>
    <w:p w14:paraId="5C05789D" w14:textId="2714A6D9" w:rsidR="00EB4E83" w:rsidRPr="00F16DDB" w:rsidRDefault="00EB4E83" w:rsidP="002F68A6">
      <w:pPr>
        <w:spacing w:before="120" w:after="240"/>
        <w:ind w:left="142" w:firstLine="0"/>
        <w:rPr>
          <w:rFonts w:ascii="Tahoma" w:eastAsia="Times New Roman" w:hAnsi="Tahoma" w:cs="Tahoma"/>
          <w:sz w:val="20"/>
          <w:highlight w:val="lightGray"/>
        </w:rPr>
      </w:pPr>
      <w:r w:rsidRPr="00F16DDB">
        <w:rPr>
          <w:rFonts w:ascii="Tahoma" w:eastAsia="Times New Roman" w:hAnsi="Tahoma" w:cs="Tahoma"/>
          <w:sz w:val="20"/>
          <w:highlight w:val="lightGray"/>
        </w:rPr>
        <w:t xml:space="preserve">По запросу Подрядчика Заказчик передает ему техническую документацию на материалы, изделия, конструкции, оборудование – на бумажном носителе или по электронной почте, в течение </w:t>
      </w:r>
      <w:r w:rsidR="002D5005" w:rsidRPr="00F16DDB">
        <w:rPr>
          <w:rFonts w:ascii="Tahoma" w:eastAsia="Times New Roman" w:hAnsi="Tahoma" w:cs="Tahoma"/>
          <w:sz w:val="20"/>
          <w:highlight w:val="lightGray"/>
        </w:rPr>
        <w:t>20</w:t>
      </w:r>
      <w:r w:rsidR="002D5005" w:rsidRPr="00F16DDB">
        <w:rPr>
          <w:rFonts w:ascii="Tahoma" w:eastAsia="Times New Roman" w:hAnsi="Tahoma" w:cs="Tahoma"/>
          <w:b/>
          <w:color w:val="FF0000"/>
          <w:sz w:val="20"/>
          <w:highlight w:val="lightGray"/>
          <w:u w:color="FF0000"/>
        </w:rPr>
        <w:t xml:space="preserve"> </w:t>
      </w:r>
      <w:r w:rsidRPr="00F16DDB">
        <w:rPr>
          <w:rFonts w:ascii="Tahoma" w:eastAsia="Times New Roman" w:hAnsi="Tahoma" w:cs="Tahoma"/>
          <w:sz w:val="20"/>
          <w:highlight w:val="lightGray"/>
        </w:rPr>
        <w:t>р.д. с даты получения запроса.</w:t>
      </w:r>
    </w:p>
    <w:p w14:paraId="3E88C990" w14:textId="0D40421F" w:rsidR="00F27E1A" w:rsidRPr="00F16DDB" w:rsidRDefault="00EB4E83" w:rsidP="002F68A6">
      <w:pPr>
        <w:pStyle w:val="1112"/>
        <w:spacing w:before="120" w:after="240"/>
        <w:ind w:left="142"/>
        <w:rPr>
          <w:rFonts w:ascii="Tahoma" w:hAnsi="Tahoma" w:cs="Tahoma"/>
          <w:sz w:val="20"/>
          <w:highlight w:val="lightGray"/>
        </w:rPr>
      </w:pPr>
      <w:r w:rsidRPr="00F16DDB">
        <w:rPr>
          <w:rFonts w:ascii="Tahoma" w:eastAsia="Times New Roman" w:hAnsi="Tahoma" w:cs="Tahoma"/>
          <w:sz w:val="20"/>
          <w:highlight w:val="lightGray"/>
        </w:rPr>
        <w:t xml:space="preserve">Подрядчик при </w:t>
      </w:r>
      <w:r w:rsidR="002D5005" w:rsidRPr="00F16DDB">
        <w:rPr>
          <w:rFonts w:ascii="Tahoma" w:eastAsia="Times New Roman" w:hAnsi="Tahoma" w:cs="Tahoma"/>
          <w:sz w:val="20"/>
          <w:highlight w:val="lightGray"/>
        </w:rPr>
        <w:t>выполнении работ по</w:t>
      </w:r>
      <w:r w:rsidR="00786591" w:rsidRPr="00F16DDB">
        <w:rPr>
          <w:rFonts w:ascii="Tahoma" w:hAnsi="Tahoma" w:cs="Tahoma"/>
          <w:sz w:val="20"/>
          <w:highlight w:val="lightGray"/>
        </w:rPr>
        <w:t xml:space="preserve"> </w:t>
      </w:r>
      <w:r w:rsidRPr="00F16DDB">
        <w:rPr>
          <w:rFonts w:ascii="Tahoma" w:eastAsia="Times New Roman" w:hAnsi="Tahoma" w:cs="Tahoma"/>
          <w:sz w:val="20"/>
          <w:highlight w:val="lightGray"/>
        </w:rPr>
        <w:t>Документации использ</w:t>
      </w:r>
      <w:r w:rsidR="00D0605A" w:rsidRPr="00F16DDB">
        <w:rPr>
          <w:rFonts w:ascii="Tahoma" w:eastAsia="Times New Roman" w:hAnsi="Tahoma" w:cs="Tahoma"/>
          <w:sz w:val="20"/>
          <w:highlight w:val="lightGray"/>
        </w:rPr>
        <w:t>ует</w:t>
      </w:r>
      <w:r w:rsidRPr="00F16DDB">
        <w:rPr>
          <w:rFonts w:ascii="Tahoma" w:eastAsia="Times New Roman" w:hAnsi="Tahoma" w:cs="Tahoma"/>
          <w:sz w:val="20"/>
          <w:highlight w:val="lightGray"/>
        </w:rPr>
        <w:t xml:space="preserve"> все материалы, изделия, конструкции, оборудование из перечня Заказчика, применение которых отвечает Требованиям </w:t>
      </w:r>
      <w:r w:rsidRPr="00F16DDB">
        <w:rPr>
          <w:rFonts w:ascii="Tahoma" w:hAnsi="Tahoma" w:cs="Tahoma"/>
          <w:bCs/>
          <w:sz w:val="20"/>
          <w:highlight w:val="lightGray"/>
        </w:rPr>
        <w:t xml:space="preserve">и обеспечивает достижение параметров </w:t>
      </w:r>
      <w:r w:rsidR="002D5005" w:rsidRPr="00F16DDB">
        <w:rPr>
          <w:rFonts w:ascii="Tahoma" w:hAnsi="Tahoma" w:cs="Tahoma"/>
          <w:bCs/>
          <w:sz w:val="20"/>
          <w:highlight w:val="lightGray"/>
        </w:rPr>
        <w:t>результата работ</w:t>
      </w:r>
      <w:r w:rsidRPr="00F16DDB">
        <w:rPr>
          <w:rFonts w:ascii="Tahoma" w:eastAsia="Times New Roman" w:hAnsi="Tahoma" w:cs="Tahoma"/>
          <w:sz w:val="20"/>
          <w:highlight w:val="lightGray"/>
        </w:rPr>
        <w:t>.</w:t>
      </w:r>
      <w:r w:rsidR="00526E69" w:rsidRPr="00F16DDB">
        <w:rPr>
          <w:rFonts w:ascii="Tahoma" w:eastAsia="Times New Roman" w:hAnsi="Tahoma" w:cs="Tahoma"/>
          <w:b/>
          <w:color w:val="FF0000"/>
          <w:sz w:val="20"/>
          <w:highlight w:val="lightGray"/>
        </w:rPr>
        <w:t>]</w:t>
      </w:r>
      <w:r w:rsidR="00D35A51" w:rsidRPr="00F16DDB">
        <w:rPr>
          <w:rFonts w:ascii="Tahoma" w:hAnsi="Tahoma" w:cs="Tahoma"/>
          <w:sz w:val="20"/>
          <w:highlight w:val="lightGray"/>
        </w:rPr>
        <w:t xml:space="preserve"> </w:t>
      </w:r>
    </w:p>
    <w:p w14:paraId="0E83D51D" w14:textId="47D54D29" w:rsidR="00276242" w:rsidRPr="00F16DDB" w:rsidRDefault="00F27E1A"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При выполнении работ по Документации</w:t>
      </w:r>
      <w:r w:rsidR="00276242" w:rsidRPr="00F16DDB">
        <w:rPr>
          <w:rFonts w:ascii="Tahoma" w:hAnsi="Tahoma" w:cs="Tahoma"/>
          <w:sz w:val="20"/>
          <w:highlight w:val="lightGray"/>
        </w:rPr>
        <w:t>,</w:t>
      </w:r>
      <w:r w:rsidRPr="00F16DDB">
        <w:rPr>
          <w:rFonts w:ascii="Tahoma" w:hAnsi="Tahoma" w:cs="Tahoma"/>
          <w:sz w:val="20"/>
          <w:highlight w:val="lightGray"/>
        </w:rPr>
        <w:t xml:space="preserve"> </w:t>
      </w:r>
      <w:r w:rsidR="00276242" w:rsidRPr="00F16DDB">
        <w:rPr>
          <w:rFonts w:ascii="Tahoma" w:hAnsi="Tahoma" w:cs="Tahoma"/>
          <w:sz w:val="20"/>
          <w:highlight w:val="lightGray"/>
        </w:rPr>
        <w:t>всем материалам и оборудованию, упоминаемым в Документации,</w:t>
      </w:r>
      <w:r w:rsidR="00F43B8A" w:rsidRPr="00F16DDB">
        <w:rPr>
          <w:rFonts w:ascii="Tahoma" w:hAnsi="Tahoma" w:cs="Tahoma"/>
          <w:sz w:val="20"/>
          <w:highlight w:val="lightGray"/>
        </w:rPr>
        <w:t xml:space="preserve"> присваиваются</w:t>
      </w:r>
      <w:r w:rsidR="00276242" w:rsidRPr="00F16DDB">
        <w:rPr>
          <w:rFonts w:ascii="Tahoma" w:hAnsi="Tahoma" w:cs="Tahoma"/>
          <w:sz w:val="20"/>
          <w:highlight w:val="lightGray"/>
        </w:rPr>
        <w:t xml:space="preserve"> соответствующие коды – Глобальные идентификаторы записей МТР из справочника МТР Заказчика (далее – Справочник). Для этого Подрядчик:</w:t>
      </w:r>
    </w:p>
    <w:p w14:paraId="7A991A6D" w14:textId="07D238D2" w:rsidR="00276242" w:rsidRPr="00F16DDB" w:rsidRDefault="00276242" w:rsidP="002F68A6">
      <w:pPr>
        <w:pStyle w:val="afff1"/>
        <w:spacing w:before="120" w:after="240"/>
        <w:ind w:left="142"/>
        <w:rPr>
          <w:rFonts w:ascii="Tahoma" w:eastAsia="Times New Roman" w:hAnsi="Tahoma" w:cs="Tahoma"/>
          <w:sz w:val="20"/>
          <w:highlight w:val="lightGray"/>
        </w:rPr>
      </w:pPr>
      <w:r w:rsidRPr="00F16DDB">
        <w:rPr>
          <w:rFonts w:ascii="Tahoma" w:hAnsi="Tahoma" w:cs="Tahoma"/>
          <w:sz w:val="20"/>
          <w:highlight w:val="lightGray"/>
        </w:rPr>
        <w:t xml:space="preserve">- </w:t>
      </w:r>
      <w:r w:rsidR="00BE1A29" w:rsidRPr="00F16DDB">
        <w:rPr>
          <w:rFonts w:ascii="Tahoma" w:eastAsia="Times New Roman" w:hAnsi="Tahoma" w:cs="Tahoma"/>
          <w:sz w:val="20"/>
          <w:highlight w:val="lightGray"/>
        </w:rPr>
        <w:t xml:space="preserve">направляет </w:t>
      </w:r>
      <w:r w:rsidRPr="00F16DDB">
        <w:rPr>
          <w:rFonts w:ascii="Tahoma" w:eastAsia="Times New Roman" w:hAnsi="Tahoma" w:cs="Tahoma"/>
          <w:sz w:val="20"/>
          <w:highlight w:val="lightGray"/>
        </w:rPr>
        <w:t>запрос по электронной почте Заказчика</w:t>
      </w:r>
      <w:r w:rsidRPr="00F16DDB">
        <w:rPr>
          <w:rFonts w:ascii="Tahoma" w:hAnsi="Tahoma" w:cs="Tahoma"/>
          <w:sz w:val="20"/>
          <w:highlight w:val="lightGray"/>
        </w:rPr>
        <w:t xml:space="preserve"> в течение </w:t>
      </w:r>
      <w:r w:rsidRPr="00F16DDB">
        <w:rPr>
          <w:rFonts w:ascii="Tahoma" w:eastAsia="Times New Roman" w:hAnsi="Tahoma" w:cs="Tahoma"/>
          <w:sz w:val="20"/>
          <w:highlight w:val="lightGray"/>
        </w:rPr>
        <w:t>15 р.д. с даты заключения договора</w:t>
      </w:r>
      <w:r w:rsidR="00BE1A29" w:rsidRPr="00F16DDB">
        <w:rPr>
          <w:rFonts w:ascii="Tahoma" w:eastAsia="Times New Roman" w:hAnsi="Tahoma" w:cs="Tahoma"/>
          <w:sz w:val="20"/>
          <w:highlight w:val="lightGray"/>
        </w:rPr>
        <w:t xml:space="preserve"> для получения учетных записей и удаленного доступа к информационным ресурсам, доступа к справочнику МТР в АСУ НСИ Заказчика</w:t>
      </w:r>
      <w:r w:rsidRPr="00F16DDB">
        <w:rPr>
          <w:rFonts w:ascii="Tahoma" w:eastAsia="Times New Roman" w:hAnsi="Tahoma" w:cs="Tahoma"/>
          <w:sz w:val="20"/>
          <w:highlight w:val="lightGray"/>
        </w:rPr>
        <w:t>;</w:t>
      </w:r>
    </w:p>
    <w:p w14:paraId="5E97B764" w14:textId="282F95CD" w:rsidR="00276242" w:rsidRPr="00F16DDB" w:rsidRDefault="00276242" w:rsidP="002F68A6">
      <w:pPr>
        <w:pStyle w:val="afff1"/>
        <w:spacing w:before="120" w:after="240"/>
        <w:ind w:left="142"/>
        <w:rPr>
          <w:rFonts w:ascii="Tahoma" w:eastAsia="Times New Roman" w:hAnsi="Tahoma" w:cs="Tahoma"/>
          <w:sz w:val="20"/>
          <w:highlight w:val="lightGray"/>
        </w:rPr>
      </w:pPr>
      <w:r w:rsidRPr="00F16DDB">
        <w:rPr>
          <w:rFonts w:ascii="Tahoma" w:eastAsia="Times New Roman" w:hAnsi="Tahoma" w:cs="Tahoma"/>
          <w:sz w:val="20"/>
          <w:highlight w:val="lightGray"/>
        </w:rPr>
        <w:t xml:space="preserve">- при отсутствии необходимых записей МТР в Справочнике, обеспечивает их создание с соблюдением требований Методических указаний по инициированию изменений справочника МТР НСИ (далее – МУ). </w:t>
      </w:r>
    </w:p>
    <w:p w14:paraId="7D635177" w14:textId="769CB10C" w:rsidR="00276242" w:rsidRPr="00F16DDB" w:rsidRDefault="00276242" w:rsidP="002F68A6">
      <w:pPr>
        <w:pStyle w:val="afff1"/>
        <w:spacing w:before="120" w:after="240"/>
        <w:ind w:left="142"/>
        <w:rPr>
          <w:rFonts w:ascii="Tahoma" w:eastAsia="Times New Roman" w:hAnsi="Tahoma" w:cs="Tahoma"/>
          <w:sz w:val="20"/>
          <w:highlight w:val="lightGray"/>
        </w:rPr>
      </w:pPr>
      <w:r w:rsidRPr="00F16DDB">
        <w:rPr>
          <w:rFonts w:ascii="Tahoma" w:eastAsia="Times New Roman" w:hAnsi="Tahoma" w:cs="Tahoma"/>
          <w:sz w:val="20"/>
          <w:highlight w:val="lightGray"/>
        </w:rPr>
        <w:t xml:space="preserve">Подписанием Договора Подрядчик подтверждает, что ознакомлен с МУ, в редакции на дату заключения Договора, размещенными на официальном сайте по адресу: </w:t>
      </w:r>
      <w:hyperlink r:id="rId10" w:anchor="accordion-dogovory-pir" w:history="1">
        <w:r w:rsidRPr="00F16DDB">
          <w:rPr>
            <w:rFonts w:ascii="Tahoma" w:eastAsia="Times New Roman" w:hAnsi="Tahoma" w:cs="Tahoma"/>
            <w:sz w:val="20"/>
            <w:highlight w:val="lightGray"/>
          </w:rPr>
          <w:t>https://nornickel.ru/suppliers/contractual-documentation/#accordion-dogovory-pir</w:t>
        </w:r>
      </w:hyperlink>
      <w:r w:rsidRPr="00F16DDB">
        <w:rPr>
          <w:rFonts w:ascii="Tahoma" w:eastAsia="Times New Roman" w:hAnsi="Tahoma" w:cs="Tahoma"/>
          <w:sz w:val="20"/>
          <w:highlight w:val="lightGray"/>
        </w:rPr>
        <w:t xml:space="preserve">. Подрядчик именуется в МУ – Инициатор МТР. </w:t>
      </w:r>
    </w:p>
    <w:p w14:paraId="3C21D1BE" w14:textId="30C3A95A" w:rsidR="00F27E1A" w:rsidRPr="00F16DDB" w:rsidRDefault="00276242" w:rsidP="002F68A6">
      <w:pPr>
        <w:pStyle w:val="afff1"/>
        <w:spacing w:before="120" w:after="240"/>
        <w:ind w:left="142"/>
        <w:rPr>
          <w:rFonts w:ascii="Tahoma" w:hAnsi="Tahoma" w:cs="Tahoma"/>
          <w:sz w:val="20"/>
          <w:highlight w:val="lightGray"/>
        </w:rPr>
      </w:pPr>
      <w:r w:rsidRPr="00F16DDB">
        <w:rPr>
          <w:rFonts w:ascii="Tahoma" w:eastAsia="Times New Roman" w:hAnsi="Tahoma" w:cs="Tahoma"/>
          <w:sz w:val="20"/>
          <w:highlight w:val="lightGray"/>
        </w:rPr>
        <w:t>Заказчик в качестве содействия предоставляет учетные записи и удаленный доступ к информационным ресурсам и доступ к справочнику МТР</w:t>
      </w:r>
      <w:r w:rsidRPr="00F16DDB">
        <w:rPr>
          <w:rFonts w:ascii="Tahoma" w:hAnsi="Tahoma" w:cs="Tahoma"/>
          <w:sz w:val="20"/>
          <w:highlight w:val="lightGray"/>
        </w:rPr>
        <w:t xml:space="preserve"> в АСУ НСИ в течение </w:t>
      </w:r>
      <w:r w:rsidR="00174176" w:rsidRPr="00F16DDB">
        <w:rPr>
          <w:rFonts w:ascii="Tahoma" w:hAnsi="Tahoma" w:cs="Tahoma"/>
          <w:sz w:val="20"/>
          <w:highlight w:val="lightGray"/>
        </w:rPr>
        <w:t xml:space="preserve">10 </w:t>
      </w:r>
      <w:r w:rsidR="00B26091" w:rsidRPr="00F16DDB">
        <w:rPr>
          <w:rFonts w:ascii="Tahoma" w:hAnsi="Tahoma" w:cs="Tahoma"/>
          <w:sz w:val="20"/>
          <w:highlight w:val="lightGray"/>
        </w:rPr>
        <w:t>р.д.</w:t>
      </w:r>
      <w:r w:rsidRPr="00F16DDB">
        <w:rPr>
          <w:rFonts w:ascii="Tahoma" w:hAnsi="Tahoma" w:cs="Tahoma"/>
          <w:sz w:val="20"/>
          <w:highlight w:val="lightGray"/>
        </w:rPr>
        <w:t xml:space="preserve"> с даты получения запроса Подрядчика.</w:t>
      </w:r>
    </w:p>
    <w:p w14:paraId="4C312BAF" w14:textId="294C42D3" w:rsidR="001035A7" w:rsidRPr="00F16DDB" w:rsidRDefault="00526E69"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b/>
          <w:color w:val="FF0000"/>
          <w:sz w:val="20"/>
          <w:highlight w:val="lightGray"/>
          <w:u w:color="FF0000"/>
        </w:rPr>
        <w:t>[</w:t>
      </w:r>
      <w:r w:rsidR="00D860F1" w:rsidRPr="00F16DDB">
        <w:rPr>
          <w:rFonts w:ascii="Tahoma" w:eastAsia="Times New Roman" w:hAnsi="Tahoma" w:cs="Tahoma"/>
          <w:sz w:val="20"/>
          <w:highlight w:val="lightGray"/>
        </w:rPr>
        <w:t>Требования</w:t>
      </w:r>
      <w:r w:rsidR="00D860F1" w:rsidRPr="00F16DDB">
        <w:rPr>
          <w:rFonts w:ascii="Tahoma" w:hAnsi="Tahoma" w:cs="Tahoma"/>
          <w:sz w:val="20"/>
          <w:highlight w:val="lightGray"/>
        </w:rPr>
        <w:t xml:space="preserve"> </w:t>
      </w:r>
      <w:r w:rsidR="00D35A51" w:rsidRPr="00F16DDB">
        <w:rPr>
          <w:rFonts w:ascii="Tahoma" w:hAnsi="Tahoma" w:cs="Tahoma"/>
          <w:sz w:val="20"/>
          <w:highlight w:val="lightGray"/>
        </w:rPr>
        <w:t>к составлению сметной документации</w:t>
      </w:r>
      <w:r w:rsidR="001035A7" w:rsidRPr="00F16DDB">
        <w:rPr>
          <w:rFonts w:ascii="Tahoma" w:hAnsi="Tahoma" w:cs="Tahoma"/>
          <w:sz w:val="20"/>
          <w:highlight w:val="lightGray"/>
        </w:rPr>
        <w:t>,</w:t>
      </w:r>
      <w:r w:rsidR="00F43B8A" w:rsidRPr="00F16DDB">
        <w:rPr>
          <w:rFonts w:ascii="Tahoma" w:hAnsi="Tahoma" w:cs="Tahoma"/>
          <w:b/>
          <w:color w:val="FF0000"/>
          <w:sz w:val="20"/>
          <w:highlight w:val="lightGray"/>
        </w:rPr>
        <w:t xml:space="preserve"> </w:t>
      </w:r>
      <w:r w:rsidRPr="00F16DDB">
        <w:rPr>
          <w:rFonts w:ascii="Tahoma" w:hAnsi="Tahoma" w:cs="Tahoma"/>
          <w:b/>
          <w:color w:val="FF0000"/>
          <w:sz w:val="20"/>
          <w:highlight w:val="lightGray"/>
        </w:rPr>
        <w:t>]</w:t>
      </w:r>
      <w:r w:rsidR="00F43B8A" w:rsidRPr="00F16DDB">
        <w:rPr>
          <w:rFonts w:ascii="Tahoma" w:hAnsi="Tahoma" w:cs="Tahoma"/>
          <w:b/>
          <w:color w:val="FF0000"/>
          <w:sz w:val="20"/>
          <w:highlight w:val="lightGray"/>
        </w:rPr>
        <w:t>/</w:t>
      </w:r>
      <w:r w:rsidR="00D35A51" w:rsidRPr="00F16DDB">
        <w:rPr>
          <w:rFonts w:ascii="Tahoma" w:hAnsi="Tahoma" w:cs="Tahoma"/>
          <w:sz w:val="20"/>
          <w:highlight w:val="lightGray"/>
        </w:rPr>
        <w:t xml:space="preserve"> </w:t>
      </w:r>
      <w:r w:rsidRPr="00F16DDB">
        <w:rPr>
          <w:rFonts w:ascii="Tahoma" w:hAnsi="Tahoma" w:cs="Tahoma"/>
          <w:b/>
          <w:color w:val="FF0000"/>
          <w:sz w:val="20"/>
          <w:highlight w:val="lightGray"/>
          <w:u w:color="FF0000"/>
        </w:rPr>
        <w:t>[</w:t>
      </w:r>
      <w:r w:rsidR="00F43B8A" w:rsidRPr="00F16DDB">
        <w:rPr>
          <w:rFonts w:ascii="Tahoma" w:hAnsi="Tahoma" w:cs="Tahoma"/>
          <w:sz w:val="20"/>
          <w:highlight w:val="lightGray"/>
        </w:rPr>
        <w:t xml:space="preserve">Требования </w:t>
      </w:r>
      <w:r w:rsidR="00D35A51" w:rsidRPr="00F16DDB">
        <w:rPr>
          <w:rFonts w:ascii="Tahoma" w:hAnsi="Tahoma" w:cs="Tahoma"/>
          <w:sz w:val="20"/>
          <w:highlight w:val="lightGray"/>
        </w:rPr>
        <w:t>ценообразования по формированию сметной документации</w:t>
      </w:r>
      <w:r w:rsidRPr="00F16DDB">
        <w:rPr>
          <w:rFonts w:ascii="Tahoma" w:hAnsi="Tahoma" w:cs="Tahoma"/>
          <w:b/>
          <w:color w:val="FF0000"/>
          <w:sz w:val="20"/>
          <w:highlight w:val="lightGray"/>
        </w:rPr>
        <w:t>]</w:t>
      </w:r>
      <w:r w:rsidR="00D860F1" w:rsidRPr="00F16DDB">
        <w:rPr>
          <w:rFonts w:ascii="Tahoma" w:hAnsi="Tahoma" w:cs="Tahoma"/>
          <w:b/>
          <w:color w:val="FF0000"/>
          <w:sz w:val="20"/>
          <w:highlight w:val="lightGray"/>
        </w:rPr>
        <w:t xml:space="preserve"> </w:t>
      </w:r>
      <w:r w:rsidR="00EA653F" w:rsidRPr="00F16DDB">
        <w:rPr>
          <w:rStyle w:val="ad"/>
          <w:rFonts w:ascii="Tahoma" w:hAnsi="Tahoma" w:cs="Tahoma"/>
          <w:sz w:val="20"/>
          <w:highlight w:val="lightGray"/>
        </w:rPr>
        <w:footnoteReference w:id="242"/>
      </w:r>
      <w:r w:rsidR="00D860F1" w:rsidRPr="00F16DDB">
        <w:rPr>
          <w:rFonts w:ascii="Tahoma" w:hAnsi="Tahoma" w:cs="Tahoma"/>
          <w:b/>
          <w:color w:val="FF0000"/>
          <w:sz w:val="20"/>
          <w:highlight w:val="lightGray"/>
        </w:rPr>
        <w:t xml:space="preserve"> </w:t>
      </w:r>
      <w:r w:rsidR="00D860F1" w:rsidRPr="00F16DDB">
        <w:rPr>
          <w:rFonts w:ascii="Tahoma" w:hAnsi="Tahoma" w:cs="Tahoma"/>
          <w:sz w:val="20"/>
          <w:highlight w:val="lightGray"/>
        </w:rPr>
        <w:t>предусмотрены в Задании</w:t>
      </w:r>
      <w:r w:rsidR="00D35A51" w:rsidRPr="00F16DDB">
        <w:rPr>
          <w:rFonts w:ascii="Tahoma" w:hAnsi="Tahoma" w:cs="Tahoma"/>
          <w:sz w:val="20"/>
          <w:highlight w:val="lightGray"/>
        </w:rPr>
        <w:t>.</w:t>
      </w:r>
      <w:r w:rsidR="00827610" w:rsidRPr="00F16DDB" w:rsidDel="00827610">
        <w:rPr>
          <w:rFonts w:ascii="Tahoma" w:hAnsi="Tahoma" w:cs="Tahoma"/>
          <w:sz w:val="20"/>
          <w:highlight w:val="lightGray"/>
        </w:rPr>
        <w:t xml:space="preserve"> </w:t>
      </w:r>
    </w:p>
    <w:p w14:paraId="30BFD818" w14:textId="77777777" w:rsidR="004934B1" w:rsidRPr="00F16DDB" w:rsidRDefault="001035A7" w:rsidP="002F68A6">
      <w:pPr>
        <w:pStyle w:val="afff1"/>
        <w:spacing w:before="120" w:after="240"/>
        <w:ind w:left="142"/>
        <w:rPr>
          <w:rFonts w:ascii="Tahoma" w:hAnsi="Tahoma" w:cs="Tahoma"/>
          <w:sz w:val="20"/>
          <w:highlight w:val="lightGray"/>
        </w:rPr>
      </w:pPr>
      <w:r w:rsidRPr="00F16DDB">
        <w:rPr>
          <w:rFonts w:ascii="Tahoma" w:hAnsi="Tahoma" w:cs="Tahoma"/>
          <w:sz w:val="20"/>
          <w:highlight w:val="lightGray"/>
        </w:rPr>
        <w:t>Подрядчик</w:t>
      </w:r>
      <w:r w:rsidRPr="00F16DDB">
        <w:rPr>
          <w:rFonts w:ascii="Tahoma" w:hAnsi="Tahoma" w:cs="Tahoma"/>
          <w:b/>
          <w:color w:val="FF0000"/>
          <w:sz w:val="20"/>
          <w:highlight w:val="lightGray"/>
        </w:rPr>
        <w:t xml:space="preserve"> </w:t>
      </w:r>
      <w:r w:rsidRPr="00F16DDB">
        <w:rPr>
          <w:rFonts w:ascii="Tahoma" w:hAnsi="Tahoma" w:cs="Tahoma"/>
          <w:sz w:val="20"/>
          <w:highlight w:val="lightGray"/>
        </w:rPr>
        <w:t xml:space="preserve">формирует Сметную документацию </w:t>
      </w:r>
      <w:r w:rsidR="00D35A51" w:rsidRPr="00F16DDB">
        <w:rPr>
          <w:rFonts w:ascii="Tahoma" w:hAnsi="Tahoma" w:cs="Tahoma"/>
          <w:sz w:val="20"/>
          <w:highlight w:val="lightGray"/>
        </w:rPr>
        <w:t>в ПО «Гранд-смета»</w:t>
      </w:r>
      <w:r w:rsidRPr="00F16DDB">
        <w:rPr>
          <w:rFonts w:ascii="Tahoma" w:hAnsi="Tahoma" w:cs="Tahoma"/>
          <w:sz w:val="20"/>
          <w:highlight w:val="lightGray"/>
        </w:rPr>
        <w:t>,</w:t>
      </w:r>
      <w:r w:rsidR="00D35A51" w:rsidRPr="00F16DDB">
        <w:rPr>
          <w:rFonts w:ascii="Tahoma" w:hAnsi="Tahoma" w:cs="Tahoma"/>
          <w:sz w:val="20"/>
          <w:highlight w:val="lightGray"/>
        </w:rPr>
        <w:t xml:space="preserve"> передает Заказчику в электронном формате ПО «Гранд-смета»</w:t>
      </w:r>
      <w:r w:rsidR="00D35A51" w:rsidRPr="00F16DDB">
        <w:rPr>
          <w:rFonts w:ascii="Tahoma" w:hAnsi="Tahoma" w:cs="Tahoma"/>
          <w:i/>
          <w:color w:val="FF0000"/>
          <w:sz w:val="20"/>
          <w:highlight w:val="lightGray"/>
        </w:rPr>
        <w:t xml:space="preserve"> </w:t>
      </w:r>
      <w:r w:rsidR="00D35A51" w:rsidRPr="00F16DDB">
        <w:rPr>
          <w:rFonts w:ascii="Tahoma" w:hAnsi="Tahoma" w:cs="Tahoma"/>
          <w:sz w:val="20"/>
          <w:highlight w:val="lightGray"/>
        </w:rPr>
        <w:t>- «</w:t>
      </w:r>
      <w:r w:rsidR="00D35A51" w:rsidRPr="00F16DDB">
        <w:rPr>
          <w:rFonts w:ascii="Tahoma" w:hAnsi="Tahoma" w:cs="Tahoma"/>
          <w:sz w:val="20"/>
          <w:highlight w:val="lightGray"/>
          <w:lang w:val="en-US"/>
        </w:rPr>
        <w:t>xml</w:t>
      </w:r>
      <w:r w:rsidR="00D35A51" w:rsidRPr="00F16DDB">
        <w:rPr>
          <w:rFonts w:ascii="Tahoma" w:hAnsi="Tahoma" w:cs="Tahoma"/>
          <w:sz w:val="20"/>
          <w:highlight w:val="lightGray"/>
        </w:rPr>
        <w:t xml:space="preserve">», а также на бумажном носителе в 3-х экз., если </w:t>
      </w:r>
      <w:r w:rsidR="004934B1" w:rsidRPr="00F16DDB">
        <w:rPr>
          <w:rFonts w:ascii="Tahoma" w:hAnsi="Tahoma" w:cs="Tahoma"/>
          <w:sz w:val="20"/>
          <w:highlight w:val="lightGray"/>
        </w:rPr>
        <w:t>иное не предусмотрено в Задании.</w:t>
      </w:r>
    </w:p>
    <w:p w14:paraId="639170D5" w14:textId="08B47FDA" w:rsidR="001035A7" w:rsidRPr="00F16DDB" w:rsidRDefault="00526E69" w:rsidP="002F68A6">
      <w:pPr>
        <w:pStyle w:val="afff1"/>
        <w:spacing w:before="120" w:after="240"/>
        <w:ind w:left="142"/>
        <w:rPr>
          <w:rFonts w:ascii="Tahoma" w:hAnsi="Tahoma" w:cs="Tahoma"/>
          <w:sz w:val="20"/>
          <w:highlight w:val="lightGray"/>
        </w:rPr>
      </w:pPr>
      <w:r w:rsidRPr="00F16DDB">
        <w:rPr>
          <w:rFonts w:ascii="Tahoma" w:hAnsi="Tahoma" w:cs="Tahoma"/>
          <w:b/>
          <w:color w:val="FF0000"/>
          <w:sz w:val="20"/>
          <w:highlight w:val="lightGray"/>
          <w:u w:color="FF0000"/>
        </w:rPr>
        <w:t>[</w:t>
      </w:r>
      <w:r w:rsidR="004934B1" w:rsidRPr="00F16DDB">
        <w:rPr>
          <w:rFonts w:ascii="Tahoma" w:hAnsi="Tahoma" w:cs="Tahoma"/>
          <w:sz w:val="20"/>
          <w:highlight w:val="lightGray"/>
        </w:rPr>
        <w:t xml:space="preserve">Подрядчик </w:t>
      </w:r>
      <w:r w:rsidR="00D35A51" w:rsidRPr="00F16DDB">
        <w:rPr>
          <w:rFonts w:ascii="Tahoma" w:hAnsi="Tahoma" w:cs="Tahoma"/>
          <w:sz w:val="20"/>
          <w:highlight w:val="lightGray"/>
        </w:rPr>
        <w:t xml:space="preserve">публикует </w:t>
      </w:r>
      <w:r w:rsidR="00F43B8A" w:rsidRPr="00F16DDB">
        <w:rPr>
          <w:rFonts w:ascii="Tahoma" w:hAnsi="Tahoma" w:cs="Tahoma"/>
          <w:sz w:val="20"/>
          <w:highlight w:val="lightGray"/>
        </w:rPr>
        <w:t xml:space="preserve">Сметную документацию </w:t>
      </w:r>
      <w:r w:rsidR="00D35A51" w:rsidRPr="00F16DDB">
        <w:rPr>
          <w:rFonts w:ascii="Tahoma" w:hAnsi="Tahoma" w:cs="Tahoma"/>
          <w:sz w:val="20"/>
          <w:highlight w:val="lightGray"/>
        </w:rPr>
        <w:t>на Корпоративном портале «Хранилище сметной документации» на базе типового решения на платформе MS Share Point, которое предназначено для хранения сметной документации и предоставления централизованного доступа к сметно-нормативным базам и индексам.</w:t>
      </w:r>
      <w:r w:rsidR="00BB3BD3" w:rsidRPr="00F16DDB">
        <w:rPr>
          <w:rStyle w:val="ad"/>
          <w:rFonts w:ascii="Tahoma" w:hAnsi="Tahoma" w:cs="Tahoma"/>
          <w:sz w:val="20"/>
          <w:highlight w:val="lightGray"/>
        </w:rPr>
        <w:t xml:space="preserve"> </w:t>
      </w:r>
      <w:r w:rsidR="00D35A51" w:rsidRPr="00F16DDB">
        <w:rPr>
          <w:rFonts w:ascii="Tahoma" w:hAnsi="Tahoma" w:cs="Tahoma"/>
          <w:sz w:val="20"/>
          <w:highlight w:val="lightGray"/>
        </w:rPr>
        <w:t xml:space="preserve"> </w:t>
      </w:r>
    </w:p>
    <w:p w14:paraId="5B2D0AFC" w14:textId="5AE3B8A7" w:rsidR="00D35A51" w:rsidRPr="00F16DDB" w:rsidRDefault="001035A7" w:rsidP="002F68A6">
      <w:pPr>
        <w:pStyle w:val="afff1"/>
        <w:spacing w:before="120" w:after="240"/>
        <w:ind w:left="142"/>
        <w:rPr>
          <w:rFonts w:ascii="Tahoma" w:hAnsi="Tahoma" w:cs="Tahoma"/>
          <w:sz w:val="20"/>
          <w:highlight w:val="lightGray"/>
        </w:rPr>
      </w:pPr>
      <w:r w:rsidRPr="00F16DDB">
        <w:rPr>
          <w:rFonts w:ascii="Tahoma" w:hAnsi="Tahoma" w:cs="Tahoma"/>
          <w:sz w:val="20"/>
          <w:highlight w:val="lightGray"/>
        </w:rPr>
        <w:t>Заказчик п</w:t>
      </w:r>
      <w:r w:rsidR="00D35A51" w:rsidRPr="00F16DDB">
        <w:rPr>
          <w:rFonts w:ascii="Tahoma" w:hAnsi="Tahoma" w:cs="Tahoma"/>
          <w:sz w:val="20"/>
          <w:highlight w:val="lightGray"/>
        </w:rPr>
        <w:t>одключ</w:t>
      </w:r>
      <w:r w:rsidRPr="00F16DDB">
        <w:rPr>
          <w:rFonts w:ascii="Tahoma" w:hAnsi="Tahoma" w:cs="Tahoma"/>
          <w:sz w:val="20"/>
          <w:highlight w:val="lightGray"/>
        </w:rPr>
        <w:t>ает</w:t>
      </w:r>
      <w:r w:rsidR="00D35A51" w:rsidRPr="00F16DDB">
        <w:rPr>
          <w:rFonts w:ascii="Tahoma" w:hAnsi="Tahoma" w:cs="Tahoma"/>
          <w:sz w:val="20"/>
          <w:highlight w:val="lightGray"/>
        </w:rPr>
        <w:t xml:space="preserve">, </w:t>
      </w:r>
      <w:r w:rsidRPr="00F16DDB">
        <w:rPr>
          <w:rFonts w:ascii="Tahoma" w:hAnsi="Tahoma" w:cs="Tahoma"/>
          <w:sz w:val="20"/>
          <w:highlight w:val="lightGray"/>
        </w:rPr>
        <w:t xml:space="preserve">настраивает </w:t>
      </w:r>
      <w:r w:rsidR="00D35A51" w:rsidRPr="00F16DDB">
        <w:rPr>
          <w:rFonts w:ascii="Tahoma" w:hAnsi="Tahoma" w:cs="Tahoma"/>
          <w:sz w:val="20"/>
          <w:highlight w:val="lightGray"/>
        </w:rPr>
        <w:t xml:space="preserve">и </w:t>
      </w:r>
      <w:r w:rsidRPr="00F16DDB">
        <w:rPr>
          <w:rFonts w:ascii="Tahoma" w:hAnsi="Tahoma" w:cs="Tahoma"/>
          <w:sz w:val="20"/>
          <w:highlight w:val="lightGray"/>
        </w:rPr>
        <w:t xml:space="preserve">предоставляет </w:t>
      </w:r>
      <w:r w:rsidR="00D35A51" w:rsidRPr="00F16DDB">
        <w:rPr>
          <w:rFonts w:ascii="Tahoma" w:hAnsi="Tahoma" w:cs="Tahoma"/>
          <w:sz w:val="20"/>
          <w:highlight w:val="lightGray"/>
        </w:rPr>
        <w:t>прав</w:t>
      </w:r>
      <w:r w:rsidRPr="00F16DDB">
        <w:rPr>
          <w:rFonts w:ascii="Tahoma" w:hAnsi="Tahoma" w:cs="Tahoma"/>
          <w:sz w:val="20"/>
          <w:highlight w:val="lightGray"/>
        </w:rPr>
        <w:t>а</w:t>
      </w:r>
      <w:r w:rsidR="00D35A51" w:rsidRPr="00F16DDB">
        <w:rPr>
          <w:rFonts w:ascii="Tahoma" w:hAnsi="Tahoma" w:cs="Tahoma"/>
          <w:sz w:val="20"/>
          <w:highlight w:val="lightGray"/>
        </w:rPr>
        <w:t xml:space="preserve"> доступа к корпоративному порталу Хранилище сметных данных, сметно-нормативных баз и индексов на платформе MS Share Point в течение </w:t>
      </w:r>
      <w:r w:rsidRPr="00F16DDB">
        <w:rPr>
          <w:rFonts w:ascii="Tahoma" w:hAnsi="Tahoma" w:cs="Tahoma"/>
          <w:sz w:val="20"/>
          <w:highlight w:val="lightGray"/>
        </w:rPr>
        <w:t xml:space="preserve">30 </w:t>
      </w:r>
      <w:r w:rsidR="00D35A51" w:rsidRPr="00F16DDB">
        <w:rPr>
          <w:rFonts w:ascii="Tahoma" w:hAnsi="Tahoma" w:cs="Tahoma"/>
          <w:sz w:val="20"/>
          <w:highlight w:val="lightGray"/>
        </w:rPr>
        <w:t>к.д. с даты заключения Договора.</w:t>
      </w:r>
      <w:r w:rsidR="00526E69" w:rsidRPr="00F16DDB">
        <w:rPr>
          <w:rFonts w:ascii="Tahoma" w:hAnsi="Tahoma" w:cs="Tahoma"/>
          <w:b/>
          <w:color w:val="FF0000"/>
          <w:sz w:val="20"/>
          <w:highlight w:val="lightGray"/>
        </w:rPr>
        <w:t>]</w:t>
      </w:r>
      <w:r w:rsidR="00F27E1A" w:rsidRPr="00F16DDB">
        <w:rPr>
          <w:rFonts w:ascii="Tahoma" w:hAnsi="Tahoma" w:cs="Tahoma"/>
          <w:sz w:val="20"/>
          <w:highlight w:val="lightGray"/>
        </w:rPr>
        <w:t xml:space="preserve"> </w:t>
      </w:r>
    </w:p>
    <w:p w14:paraId="67EC208F" w14:textId="77777777" w:rsidR="001035A7" w:rsidRPr="00F16DDB" w:rsidRDefault="00D35A51"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По согласованию с Заказчиком передача электронной версии Документации осуществляется через ftp-сервер Подрядчика при условии направления Заказчику всей необходимой информации для доступа на указанный сервер к направленным данным (в т.ч. адрес сервера, login, пароль и путь к месту расположения направленных данных на сервере Подрядчика). </w:t>
      </w:r>
    </w:p>
    <w:p w14:paraId="58F1102D" w14:textId="2AD9284F" w:rsidR="00EB4E83" w:rsidRPr="00F16DDB" w:rsidRDefault="00D35A51"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Информация, направленная на сервер Подрядчика в соответствии с условиями настоящего пункта в течение 30 р.д. с даты ее направления не должна изменяться и должна быть круглосуточно доступна.</w:t>
      </w:r>
    </w:p>
    <w:p w14:paraId="0FC24C97" w14:textId="2DD04B7D" w:rsidR="00EA4E7E" w:rsidRPr="00F16DDB" w:rsidRDefault="00EA4E7E"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Доработки, вызванные необходимостью обеспечить взаимосвязанность </w:t>
      </w:r>
      <w:r w:rsidR="00B93094" w:rsidRPr="00F16DDB">
        <w:rPr>
          <w:rFonts w:ascii="Tahoma" w:hAnsi="Tahoma" w:cs="Tahoma"/>
          <w:sz w:val="20"/>
          <w:highlight w:val="lightGray"/>
        </w:rPr>
        <w:t>Видов</w:t>
      </w:r>
      <w:r w:rsidR="00856ADB" w:rsidRPr="00F16DDB">
        <w:rPr>
          <w:rFonts w:ascii="Tahoma" w:hAnsi="Tahoma" w:cs="Tahoma"/>
          <w:sz w:val="20"/>
          <w:highlight w:val="lightGray"/>
        </w:rPr>
        <w:t>/</w:t>
      </w:r>
      <w:r w:rsidR="001942EC" w:rsidRPr="00F16DDB">
        <w:rPr>
          <w:rFonts w:ascii="Tahoma" w:hAnsi="Tahoma" w:cs="Tahoma"/>
          <w:b/>
          <w:color w:val="FF0000"/>
          <w:sz w:val="20"/>
          <w:highlight w:val="lightGray"/>
          <w:u w:color="FF0000"/>
        </w:rPr>
        <w:t>[</w:t>
      </w:r>
      <w:r w:rsidR="00856ADB" w:rsidRPr="00F16DDB">
        <w:rPr>
          <w:rFonts w:ascii="Tahoma" w:hAnsi="Tahoma" w:cs="Tahoma"/>
          <w:color w:val="FF0000"/>
          <w:sz w:val="20"/>
          <w:highlight w:val="lightGray"/>
        </w:rPr>
        <w:t>Частей</w:t>
      </w:r>
      <w:r w:rsidR="001942EC" w:rsidRPr="00F16DDB">
        <w:rPr>
          <w:rFonts w:ascii="Tahoma" w:hAnsi="Tahoma" w:cs="Tahoma"/>
          <w:b/>
          <w:color w:val="FF0000"/>
          <w:sz w:val="20"/>
          <w:highlight w:val="lightGray"/>
        </w:rPr>
        <w:t>]</w:t>
      </w:r>
      <w:r w:rsidRPr="00F16DDB" w:rsidDel="002B654C">
        <w:rPr>
          <w:rFonts w:ascii="Tahoma" w:hAnsi="Tahoma" w:cs="Tahoma"/>
          <w:color w:val="FF0000"/>
          <w:sz w:val="20"/>
          <w:highlight w:val="lightGray"/>
        </w:rPr>
        <w:t xml:space="preserve"> </w:t>
      </w:r>
      <w:r w:rsidRPr="00F16DDB">
        <w:rPr>
          <w:rFonts w:ascii="Tahoma" w:hAnsi="Tahoma" w:cs="Tahoma"/>
          <w:sz w:val="20"/>
          <w:highlight w:val="lightGray"/>
        </w:rPr>
        <w:t xml:space="preserve">Документации, выявленные после приемки </w:t>
      </w:r>
      <w:r w:rsidR="001035A7" w:rsidRPr="00F16DDB">
        <w:rPr>
          <w:rFonts w:ascii="Tahoma" w:hAnsi="Tahoma" w:cs="Tahoma"/>
          <w:sz w:val="20"/>
          <w:highlight w:val="lightGray"/>
        </w:rPr>
        <w:t xml:space="preserve">соответствующего </w:t>
      </w:r>
      <w:r w:rsidR="00B93094" w:rsidRPr="00F16DDB">
        <w:rPr>
          <w:rFonts w:ascii="Tahoma" w:hAnsi="Tahoma" w:cs="Tahoma"/>
          <w:sz w:val="20"/>
          <w:highlight w:val="lightGray"/>
        </w:rPr>
        <w:t>Вида</w:t>
      </w:r>
      <w:r w:rsidRPr="00F16DDB">
        <w:rPr>
          <w:rFonts w:ascii="Tahoma" w:hAnsi="Tahoma" w:cs="Tahoma"/>
          <w:sz w:val="20"/>
          <w:highlight w:val="lightGray"/>
        </w:rPr>
        <w:t>/</w:t>
      </w:r>
      <w:r w:rsidR="001942EC" w:rsidRPr="00F16DDB">
        <w:rPr>
          <w:rFonts w:ascii="Tahoma" w:hAnsi="Tahoma" w:cs="Tahoma"/>
          <w:b/>
          <w:color w:val="FF0000"/>
          <w:sz w:val="20"/>
          <w:highlight w:val="lightGray"/>
          <w:u w:color="FF0000"/>
        </w:rPr>
        <w:t>[</w:t>
      </w:r>
      <w:r w:rsidRPr="00F16DDB">
        <w:rPr>
          <w:rFonts w:ascii="Tahoma" w:hAnsi="Tahoma" w:cs="Tahoma"/>
          <w:color w:val="FF0000"/>
          <w:sz w:val="20"/>
          <w:highlight w:val="lightGray"/>
        </w:rPr>
        <w:t>Части</w:t>
      </w:r>
      <w:r w:rsidR="001942EC" w:rsidRPr="00F16DDB">
        <w:rPr>
          <w:rFonts w:ascii="Tahoma" w:hAnsi="Tahoma" w:cs="Tahoma"/>
          <w:b/>
          <w:color w:val="FF0000"/>
          <w:sz w:val="20"/>
          <w:highlight w:val="lightGray"/>
        </w:rPr>
        <w:t>]</w:t>
      </w:r>
      <w:r w:rsidRPr="00F16DDB" w:rsidDel="002B654C">
        <w:rPr>
          <w:rFonts w:ascii="Tahoma" w:hAnsi="Tahoma" w:cs="Tahoma"/>
          <w:color w:val="FF0000"/>
          <w:sz w:val="20"/>
          <w:highlight w:val="lightGray"/>
        </w:rPr>
        <w:t xml:space="preserve"> </w:t>
      </w:r>
      <w:r w:rsidRPr="00F16DDB">
        <w:rPr>
          <w:rFonts w:ascii="Tahoma" w:hAnsi="Tahoma" w:cs="Tahoma"/>
          <w:sz w:val="20"/>
          <w:highlight w:val="lightGray"/>
        </w:rPr>
        <w:t xml:space="preserve">Документации, выполняются Подрядчиком своими силами в счет Цены Договора в рамках сроков выполнения </w:t>
      </w:r>
      <w:r w:rsidR="001942EC" w:rsidRPr="00F16DDB">
        <w:rPr>
          <w:rFonts w:ascii="Tahoma" w:hAnsi="Tahoma" w:cs="Tahoma"/>
          <w:sz w:val="20"/>
          <w:highlight w:val="lightGray"/>
        </w:rPr>
        <w:t xml:space="preserve">работ по </w:t>
      </w:r>
      <w:r w:rsidR="009431FE" w:rsidRPr="00F16DDB">
        <w:rPr>
          <w:rFonts w:ascii="Tahoma" w:hAnsi="Tahoma" w:cs="Tahoma"/>
          <w:sz w:val="20"/>
          <w:highlight w:val="lightGray"/>
        </w:rPr>
        <w:t>соответствующей</w:t>
      </w:r>
      <w:r w:rsidR="001942EC" w:rsidRPr="00F16DDB">
        <w:rPr>
          <w:rFonts w:ascii="Tahoma" w:hAnsi="Tahoma" w:cs="Tahoma"/>
          <w:sz w:val="20"/>
          <w:highlight w:val="lightGray"/>
        </w:rPr>
        <w:t xml:space="preserve"> Документации</w:t>
      </w:r>
      <w:r w:rsidRPr="00F16DDB">
        <w:rPr>
          <w:rFonts w:ascii="Tahoma" w:hAnsi="Tahoma" w:cs="Tahoma"/>
          <w:sz w:val="20"/>
          <w:highlight w:val="lightGray"/>
        </w:rPr>
        <w:t>.</w:t>
      </w:r>
    </w:p>
    <w:p w14:paraId="2C00E851" w14:textId="4C4ED9C1" w:rsidR="00EA4E7E" w:rsidRPr="00F16DDB" w:rsidRDefault="00EA4E7E"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Заказчик вправе потребовать от Подрядчика подготовки отчетов по интересующим Заказчика техническим решениям в рамках выполняемых работ по Документации путем направления соответствующего уведомления. Подрядчик должен в счет Цены Договора в срок, установленный Заказчиком в уведомлении, подготовить соответствующие документы.</w:t>
      </w:r>
    </w:p>
    <w:p w14:paraId="2A670A6B" w14:textId="45FD3159" w:rsidR="001035A7" w:rsidRPr="00F16DDB" w:rsidRDefault="001035A7"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Подрядчик представляет </w:t>
      </w:r>
      <w:r w:rsidR="00EA4E7E" w:rsidRPr="00F16DDB">
        <w:rPr>
          <w:rFonts w:ascii="Tahoma" w:hAnsi="Tahoma" w:cs="Tahoma"/>
          <w:sz w:val="20"/>
          <w:highlight w:val="lightGray"/>
        </w:rPr>
        <w:t>Заказчику Документацию, эскизы и т.д., включая анализ влияния предлагаемых технических решений на ключевые показатели проекта в целом и его отдельные элементы</w:t>
      </w:r>
      <w:r w:rsidRPr="00F16DDB">
        <w:rPr>
          <w:rFonts w:ascii="Tahoma" w:hAnsi="Tahoma" w:cs="Tahoma"/>
          <w:sz w:val="20"/>
          <w:highlight w:val="lightGray"/>
        </w:rPr>
        <w:t xml:space="preserve"> для согласования Заказчиком предлагаемых Подрядчиком технических решений</w:t>
      </w:r>
      <w:r w:rsidR="00EA4E7E" w:rsidRPr="00F16DDB">
        <w:rPr>
          <w:rFonts w:ascii="Tahoma" w:hAnsi="Tahoma" w:cs="Tahoma"/>
          <w:sz w:val="20"/>
          <w:highlight w:val="lightGray"/>
        </w:rPr>
        <w:t xml:space="preserve">. </w:t>
      </w:r>
    </w:p>
    <w:p w14:paraId="39DD2C64" w14:textId="0044C1C6" w:rsidR="00EA4E7E" w:rsidRPr="00627B9A" w:rsidRDefault="00EA4E7E" w:rsidP="002F68A6">
      <w:pPr>
        <w:pStyle w:val="1112"/>
        <w:tabs>
          <w:tab w:val="left" w:pos="284"/>
          <w:tab w:val="left" w:pos="924"/>
        </w:tabs>
        <w:spacing w:before="120" w:after="240"/>
        <w:ind w:left="142"/>
        <w:rPr>
          <w:rFonts w:ascii="Tahoma" w:hAnsi="Tahoma" w:cs="Tahoma"/>
          <w:sz w:val="20"/>
        </w:rPr>
      </w:pPr>
      <w:r w:rsidRPr="00F16DDB">
        <w:rPr>
          <w:rFonts w:ascii="Tahoma" w:hAnsi="Tahoma" w:cs="Tahoma"/>
          <w:sz w:val="20"/>
          <w:highlight w:val="lightGray"/>
        </w:rPr>
        <w:t xml:space="preserve">Заказчик вправе мотивированно вернуть решения на доработку или предложить рассмотреть альтернативные варианты. При поступлении такого требования Подрядчик в разумно короткий срок </w:t>
      </w:r>
      <w:r w:rsidR="001035A7" w:rsidRPr="00F16DDB">
        <w:rPr>
          <w:rFonts w:ascii="Tahoma" w:hAnsi="Tahoma" w:cs="Tahoma"/>
          <w:sz w:val="20"/>
          <w:highlight w:val="lightGray"/>
        </w:rPr>
        <w:t xml:space="preserve">подготавливает </w:t>
      </w:r>
      <w:r w:rsidRPr="00F16DDB">
        <w:rPr>
          <w:rFonts w:ascii="Tahoma" w:hAnsi="Tahoma" w:cs="Tahoma"/>
          <w:sz w:val="20"/>
          <w:highlight w:val="lightGray"/>
        </w:rPr>
        <w:t>соответствующие документы и технические решения.</w:t>
      </w:r>
      <w:r w:rsidR="001942EC" w:rsidRPr="00F16DDB">
        <w:rPr>
          <w:rFonts w:ascii="Tahoma" w:hAnsi="Tahoma" w:cs="Tahoma"/>
          <w:sz w:val="20"/>
          <w:highlight w:val="lightGray"/>
        </w:rPr>
        <w:t xml:space="preserve"> Согласованные Заказчиком технические решения не являются приемкой Работ.</w:t>
      </w:r>
    </w:p>
    <w:p w14:paraId="4A974155" w14:textId="7F20C631" w:rsidR="00A33AF7" w:rsidRPr="00DD7155" w:rsidRDefault="00526E69" w:rsidP="00625528">
      <w:pPr>
        <w:pStyle w:val="afff1"/>
        <w:numPr>
          <w:ilvl w:val="1"/>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940596" w:rsidRPr="00DD7155">
        <w:rPr>
          <w:rFonts w:ascii="Tahoma" w:hAnsi="Tahoma" w:cs="Tahoma"/>
          <w:b/>
          <w:sz w:val="20"/>
          <w:highlight w:val="lightGray"/>
        </w:rPr>
        <w:t>ИНЖЕНЕРНЫЕ ИЗЫСКАНИЯ</w:t>
      </w:r>
      <w:r w:rsidRPr="00526E69">
        <w:rPr>
          <w:rFonts w:ascii="Tahoma" w:hAnsi="Tahoma" w:cs="Tahoma"/>
          <w:b/>
          <w:color w:val="FF0000"/>
          <w:sz w:val="20"/>
        </w:rPr>
        <w:t>]</w:t>
      </w:r>
    </w:p>
    <w:p w14:paraId="27B2246F" w14:textId="08049364" w:rsidR="0032495D" w:rsidRPr="00F16DDB" w:rsidRDefault="00A33AF7" w:rsidP="002F68A6">
      <w:pPr>
        <w:pStyle w:val="1112"/>
        <w:numPr>
          <w:ilvl w:val="3"/>
          <w:numId w:val="13"/>
        </w:numPr>
        <w:tabs>
          <w:tab w:val="left" w:pos="284"/>
          <w:tab w:val="left" w:pos="924"/>
        </w:tabs>
        <w:spacing w:before="120" w:after="240"/>
        <w:ind w:left="142" w:hanging="1135"/>
        <w:rPr>
          <w:rFonts w:ascii="Tahoma" w:hAnsi="Tahoma" w:cs="Tahoma"/>
          <w:sz w:val="20"/>
          <w:highlight w:val="lightGray"/>
        </w:rPr>
      </w:pPr>
      <w:r w:rsidRPr="00F16DDB">
        <w:rPr>
          <w:rFonts w:ascii="Tahoma" w:hAnsi="Tahoma" w:cs="Tahoma"/>
          <w:sz w:val="20"/>
          <w:highlight w:val="lightGray"/>
        </w:rPr>
        <w:t>В рамках выполнения инженерно-геодезических изысканий Подрядчик должен</w:t>
      </w:r>
      <w:r w:rsidR="0032495D" w:rsidRPr="00F16DDB">
        <w:rPr>
          <w:rFonts w:ascii="Tahoma" w:hAnsi="Tahoma" w:cs="Tahoma"/>
          <w:sz w:val="20"/>
          <w:highlight w:val="lightGray"/>
        </w:rPr>
        <w:t>:</w:t>
      </w:r>
    </w:p>
    <w:p w14:paraId="782C85E5" w14:textId="77777777" w:rsidR="0032495D" w:rsidRPr="00F16DDB" w:rsidRDefault="0032495D" w:rsidP="002F68A6">
      <w:pPr>
        <w:pStyle w:val="afff1"/>
        <w:numPr>
          <w:ilvl w:val="0"/>
          <w:numId w:val="61"/>
        </w:numPr>
        <w:tabs>
          <w:tab w:val="left" w:pos="142"/>
        </w:tabs>
        <w:spacing w:before="120" w:after="240"/>
        <w:ind w:left="567" w:hanging="425"/>
        <w:rPr>
          <w:rFonts w:ascii="Tahoma" w:hAnsi="Tahoma" w:cs="Tahoma"/>
          <w:sz w:val="20"/>
          <w:highlight w:val="lightGray"/>
        </w:rPr>
      </w:pPr>
      <w:r w:rsidRPr="00F16DDB">
        <w:rPr>
          <w:rFonts w:ascii="Tahoma" w:hAnsi="Tahoma" w:cs="Tahoma"/>
          <w:sz w:val="20"/>
          <w:highlight w:val="lightGray"/>
        </w:rPr>
        <w:t>учесть работы по закреплению на длительный срок геодезических знаков, которые должны находиться на Объекте в свободном визуальном доступе и быть переданы Заказчику по подписываемому Сторонами акту в свободной форме;</w:t>
      </w:r>
    </w:p>
    <w:p w14:paraId="5F199EA5" w14:textId="77777777" w:rsidR="0032495D" w:rsidRPr="00F16DDB" w:rsidRDefault="0032495D" w:rsidP="002F68A6">
      <w:pPr>
        <w:pStyle w:val="afff1"/>
        <w:numPr>
          <w:ilvl w:val="0"/>
          <w:numId w:val="61"/>
        </w:numPr>
        <w:tabs>
          <w:tab w:val="left" w:pos="142"/>
        </w:tabs>
        <w:spacing w:before="120" w:after="240"/>
        <w:ind w:left="567" w:hanging="425"/>
        <w:rPr>
          <w:rFonts w:ascii="Tahoma" w:hAnsi="Tahoma" w:cs="Tahoma"/>
          <w:sz w:val="20"/>
          <w:highlight w:val="lightGray"/>
        </w:rPr>
      </w:pPr>
      <w:r w:rsidRPr="00F16DDB">
        <w:rPr>
          <w:rFonts w:ascii="Tahoma" w:hAnsi="Tahoma" w:cs="Tahoma"/>
          <w:sz w:val="20"/>
          <w:highlight w:val="lightGray"/>
        </w:rPr>
        <w:t>выполнить вынос на площадку строительства и передачу Заказчику по акту в свободной форме геодезической разбивочной основы (также и внутренней геодезической сети).</w:t>
      </w:r>
    </w:p>
    <w:p w14:paraId="74E814E7" w14:textId="77777777" w:rsidR="0032495D" w:rsidRPr="00F16DDB" w:rsidRDefault="0032495D" w:rsidP="002F68A6">
      <w:pPr>
        <w:pStyle w:val="1112"/>
        <w:numPr>
          <w:ilvl w:val="3"/>
          <w:numId w:val="13"/>
        </w:numPr>
        <w:tabs>
          <w:tab w:val="left" w:pos="284"/>
          <w:tab w:val="left" w:pos="924"/>
        </w:tabs>
        <w:spacing w:before="120" w:after="240"/>
        <w:ind w:left="142" w:hanging="1135"/>
        <w:rPr>
          <w:rFonts w:ascii="Tahoma" w:hAnsi="Tahoma" w:cs="Tahoma"/>
          <w:sz w:val="20"/>
          <w:highlight w:val="lightGray"/>
        </w:rPr>
      </w:pPr>
      <w:r w:rsidRPr="00F16DDB">
        <w:rPr>
          <w:rFonts w:ascii="Tahoma" w:hAnsi="Tahoma" w:cs="Tahoma"/>
          <w:sz w:val="20"/>
          <w:highlight w:val="lightGray"/>
        </w:rPr>
        <w:t>Подрядчик должен на основе Задания на инженерные изыскания и геодезической съемки подготовить схемы расположения разбиваемых в натуре конструкций и сооружений относительно закрепленных реперных знаков с координатной привязкой.</w:t>
      </w:r>
    </w:p>
    <w:p w14:paraId="0676D084" w14:textId="4AE20874" w:rsidR="00A56D5B" w:rsidRPr="00F16DDB" w:rsidRDefault="00D108FD" w:rsidP="002F68A6">
      <w:pPr>
        <w:pStyle w:val="1112"/>
        <w:numPr>
          <w:ilvl w:val="3"/>
          <w:numId w:val="13"/>
        </w:numPr>
        <w:tabs>
          <w:tab w:val="left" w:pos="284"/>
          <w:tab w:val="left" w:pos="924"/>
        </w:tabs>
        <w:spacing w:before="120" w:after="240"/>
        <w:ind w:left="142" w:hanging="1135"/>
        <w:rPr>
          <w:rFonts w:ascii="Tahoma" w:hAnsi="Tahoma" w:cs="Tahoma"/>
          <w:sz w:val="20"/>
          <w:highlight w:val="lightGray"/>
        </w:rPr>
      </w:pPr>
      <w:r w:rsidRPr="00F16DDB">
        <w:rPr>
          <w:rFonts w:ascii="Tahoma" w:hAnsi="Tahoma" w:cs="Tahoma"/>
          <w:sz w:val="20"/>
          <w:highlight w:val="lightGray"/>
        </w:rPr>
        <w:t>Е</w:t>
      </w:r>
      <w:r w:rsidR="00A56D5B" w:rsidRPr="00F16DDB">
        <w:rPr>
          <w:rFonts w:ascii="Tahoma" w:hAnsi="Tahoma" w:cs="Tahoma"/>
          <w:sz w:val="20"/>
          <w:highlight w:val="lightGray"/>
        </w:rPr>
        <w:t>сли у Заказчика будут отсутствовать данные о существующей геодезической основе (разбивке осей и т.п.) здания или сооружения, то Подрядчик в счет Цены Договора выполнит Работу по ее восстановлению с последующей передачей Заказчику по акту приема-передачи, составляемого в свободной форме на бумажном носителе.</w:t>
      </w:r>
    </w:p>
    <w:p w14:paraId="172A0F54" w14:textId="736318A5" w:rsidR="00A56D5B" w:rsidRPr="00F16DDB" w:rsidRDefault="00D108FD" w:rsidP="002F68A6">
      <w:pPr>
        <w:pStyle w:val="1112"/>
        <w:numPr>
          <w:ilvl w:val="3"/>
          <w:numId w:val="13"/>
        </w:numPr>
        <w:tabs>
          <w:tab w:val="left" w:pos="284"/>
          <w:tab w:val="left" w:pos="924"/>
        </w:tabs>
        <w:spacing w:before="120" w:after="240"/>
        <w:ind w:left="142" w:hanging="1135"/>
        <w:rPr>
          <w:rFonts w:ascii="Tahoma" w:hAnsi="Tahoma" w:cs="Tahoma"/>
          <w:sz w:val="20"/>
          <w:highlight w:val="lightGray"/>
        </w:rPr>
      </w:pPr>
      <w:r w:rsidRPr="00F16DDB">
        <w:rPr>
          <w:rFonts w:ascii="Tahoma" w:hAnsi="Tahoma" w:cs="Tahoma"/>
          <w:sz w:val="20"/>
          <w:highlight w:val="lightGray"/>
        </w:rPr>
        <w:t>Е</w:t>
      </w:r>
      <w:r w:rsidR="00A56D5B" w:rsidRPr="00F16DDB">
        <w:rPr>
          <w:rFonts w:ascii="Tahoma" w:hAnsi="Tahoma" w:cs="Tahoma"/>
          <w:sz w:val="20"/>
          <w:highlight w:val="lightGray"/>
        </w:rPr>
        <w:t>сли в процессе производства работ ранее вынесенные геодезические знаки, геодезическая основа (в т.ч. внутренняя геодезическая сеть) будут повреждены либо утеряны, то Подрядчик своими силами и за свой счет должен восстановить их, повторно передав их по акту Заказчику.</w:t>
      </w:r>
    </w:p>
    <w:p w14:paraId="439AC5E8" w14:textId="32971861" w:rsidR="00A56D5B" w:rsidRPr="00F16DDB" w:rsidRDefault="00A56D5B" w:rsidP="002F68A6">
      <w:pPr>
        <w:pStyle w:val="1112"/>
        <w:numPr>
          <w:ilvl w:val="3"/>
          <w:numId w:val="13"/>
        </w:numPr>
        <w:tabs>
          <w:tab w:val="left" w:pos="284"/>
          <w:tab w:val="left" w:pos="924"/>
        </w:tabs>
        <w:spacing w:before="120" w:after="240"/>
        <w:ind w:left="142" w:hanging="1135"/>
        <w:rPr>
          <w:rFonts w:ascii="Tahoma" w:hAnsi="Tahoma" w:cs="Tahoma"/>
          <w:sz w:val="20"/>
          <w:highlight w:val="lightGray"/>
        </w:rPr>
      </w:pPr>
      <w:r w:rsidRPr="00F16DDB">
        <w:rPr>
          <w:rFonts w:ascii="Tahoma" w:hAnsi="Tahoma" w:cs="Tahoma"/>
          <w:sz w:val="20"/>
          <w:highlight w:val="lightGray"/>
        </w:rPr>
        <w:t>Не позднее 10 р.д. со для окончания выполнения инженерных изысканий освободить земельный у</w:t>
      </w:r>
      <w:r w:rsidR="00454F7D" w:rsidRPr="00F16DDB">
        <w:rPr>
          <w:rFonts w:ascii="Tahoma" w:hAnsi="Tahoma" w:cs="Tahoma"/>
          <w:sz w:val="20"/>
          <w:highlight w:val="lightGray"/>
        </w:rPr>
        <w:t>част</w:t>
      </w:r>
      <w:r w:rsidRPr="00F16DDB">
        <w:rPr>
          <w:rFonts w:ascii="Tahoma" w:hAnsi="Tahoma" w:cs="Tahoma"/>
          <w:sz w:val="20"/>
          <w:highlight w:val="lightGray"/>
        </w:rPr>
        <w:t>ок от временных построек и сооружений, оборудования и техники, применяемых при выполнении инженерных изысканий, строительного мусора и иных отходов в соответствии с законодательством РФ в области обращения с отходами производства и потребления и направить Заказчику уведомление о выполнении данных требований для соответствующего контроля со стороны Заказчика.</w:t>
      </w:r>
      <w:r w:rsidRPr="00F16DDB">
        <w:rPr>
          <w:rFonts w:ascii="Tahoma" w:hAnsi="Tahoma" w:cs="Tahoma"/>
          <w:sz w:val="20"/>
          <w:highlight w:val="lightGray"/>
        </w:rPr>
        <w:tab/>
      </w:r>
    </w:p>
    <w:p w14:paraId="6217AF4A" w14:textId="21BB0A66" w:rsidR="00A33AF7" w:rsidRPr="00DD7155" w:rsidRDefault="008E47CC" w:rsidP="002F68A6">
      <w:pPr>
        <w:tabs>
          <w:tab w:val="left" w:pos="284"/>
        </w:tabs>
        <w:spacing w:before="120" w:after="240"/>
        <w:ind w:left="142" w:firstLine="0"/>
        <w:rPr>
          <w:rFonts w:ascii="Tahoma" w:hAnsi="Tahoma" w:cs="Tahoma"/>
          <w:i/>
          <w:sz w:val="20"/>
        </w:rPr>
      </w:pPr>
      <w:r w:rsidRPr="00DD7155">
        <w:rPr>
          <w:rFonts w:ascii="Tahoma" w:hAnsi="Tahoma" w:cs="Tahoma"/>
          <w:i/>
          <w:sz w:val="20"/>
        </w:rPr>
        <w:t>В СЛУЧАЕ ПЕРЕДАЧИ ВИДА ДОКУМЕНТАЦИИ ЕДИНЫМ КОМПЛЕКТОМ:</w:t>
      </w:r>
    </w:p>
    <w:p w14:paraId="1736E8FA" w14:textId="2CD1F7B3" w:rsidR="00002D36" w:rsidRPr="00DD7155" w:rsidRDefault="001942EC" w:rsidP="00625528">
      <w:pPr>
        <w:pStyle w:val="afff1"/>
        <w:numPr>
          <w:ilvl w:val="1"/>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940596" w:rsidRPr="00DD7155">
        <w:rPr>
          <w:rFonts w:ascii="Tahoma" w:hAnsi="Tahoma" w:cs="Tahoma"/>
          <w:b/>
          <w:sz w:val="20"/>
          <w:highlight w:val="lightGray"/>
        </w:rPr>
        <w:t>ЕДИНЫЙ КОМПЛЕКТ ДОКУМЕНТАЦИИ</w:t>
      </w:r>
      <w:r w:rsidRPr="00526E69">
        <w:rPr>
          <w:rFonts w:ascii="Tahoma" w:hAnsi="Tahoma" w:cs="Tahoma"/>
          <w:b/>
          <w:color w:val="FF0000"/>
          <w:sz w:val="20"/>
        </w:rPr>
        <w:t>]</w:t>
      </w:r>
      <w:r w:rsidR="00940596" w:rsidRPr="00DD7155">
        <w:rPr>
          <w:rFonts w:ascii="Tahoma" w:hAnsi="Tahoma" w:cs="Tahoma"/>
          <w:b/>
          <w:sz w:val="20"/>
          <w:highlight w:val="lightGray"/>
        </w:rPr>
        <w:t xml:space="preserve"> </w:t>
      </w:r>
    </w:p>
    <w:p w14:paraId="30948E05" w14:textId="78D5659A" w:rsidR="00002D36" w:rsidRPr="00F16DDB" w:rsidRDefault="00002D36"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Документация по </w:t>
      </w:r>
      <w:r w:rsidR="00526E69" w:rsidRPr="00F16DDB">
        <w:rPr>
          <w:rFonts w:ascii="Tahoma" w:hAnsi="Tahoma" w:cs="Tahoma"/>
          <w:b/>
          <w:color w:val="FF0000"/>
          <w:sz w:val="20"/>
          <w:highlight w:val="lightGray"/>
          <w:u w:color="FF0000"/>
        </w:rPr>
        <w:t>[</w:t>
      </w:r>
      <w:r w:rsidRPr="00F16DDB">
        <w:rPr>
          <w:rFonts w:ascii="Tahoma" w:hAnsi="Tahoma" w:cs="Tahoma"/>
          <w:sz w:val="20"/>
          <w:highlight w:val="lightGray"/>
        </w:rPr>
        <w:t>•</w:t>
      </w:r>
      <w:r w:rsidR="00526E69" w:rsidRPr="00F16DDB">
        <w:rPr>
          <w:rFonts w:ascii="Tahoma" w:hAnsi="Tahoma" w:cs="Tahoma"/>
          <w:b/>
          <w:color w:val="FF0000"/>
          <w:sz w:val="20"/>
          <w:highlight w:val="lightGray"/>
        </w:rPr>
        <w:t>]</w:t>
      </w:r>
      <w:r w:rsidR="00822FA8" w:rsidRPr="00F16DDB">
        <w:rPr>
          <w:rStyle w:val="ad"/>
          <w:b/>
          <w:color w:val="FF0000"/>
          <w:highlight w:val="lightGray"/>
        </w:rPr>
        <w:footnoteReference w:id="243"/>
      </w:r>
      <w:r w:rsidRPr="00F16DDB">
        <w:rPr>
          <w:rFonts w:ascii="Tahoma" w:hAnsi="Tahoma" w:cs="Tahoma"/>
          <w:sz w:val="20"/>
          <w:highlight w:val="lightGray"/>
        </w:rPr>
        <w:t xml:space="preserve">передается Заказчику единым комплектом согласно </w:t>
      </w:r>
      <w:r w:rsidR="006A59E8" w:rsidRPr="00F16DDB">
        <w:rPr>
          <w:rFonts w:ascii="Tahoma" w:hAnsi="Tahoma" w:cs="Tahoma"/>
          <w:sz w:val="20"/>
          <w:highlight w:val="lightGray"/>
        </w:rPr>
        <w:t xml:space="preserve">Календарному плану </w:t>
      </w:r>
      <w:r w:rsidR="004578E8" w:rsidRPr="00F16DDB">
        <w:rPr>
          <w:rFonts w:ascii="Tahoma" w:hAnsi="Tahoma" w:cs="Tahoma"/>
          <w:sz w:val="20"/>
          <w:highlight w:val="lightGray"/>
        </w:rPr>
        <w:t>проектных работ</w:t>
      </w:r>
      <w:r w:rsidRPr="00F16DDB">
        <w:rPr>
          <w:rFonts w:ascii="Tahoma" w:hAnsi="Tahoma" w:cs="Tahoma"/>
          <w:sz w:val="20"/>
          <w:highlight w:val="lightGray"/>
        </w:rPr>
        <w:t xml:space="preserve">. По завершении работ Подрядчик передает Заказчику для проведения </w:t>
      </w:r>
      <w:r w:rsidR="00627B9A" w:rsidRPr="00F16DDB">
        <w:rPr>
          <w:rFonts w:ascii="Tahoma" w:hAnsi="Tahoma" w:cs="Tahoma"/>
          <w:sz w:val="20"/>
          <w:highlight w:val="lightGray"/>
        </w:rPr>
        <w:t xml:space="preserve">приемки </w:t>
      </w:r>
      <w:r w:rsidRPr="00F16DDB">
        <w:rPr>
          <w:rFonts w:ascii="Tahoma" w:hAnsi="Tahoma" w:cs="Tahoma"/>
          <w:sz w:val="20"/>
          <w:highlight w:val="lightGray"/>
        </w:rPr>
        <w:t>соответствующий Вид Документации в редактируемом формате</w:t>
      </w:r>
      <w:r w:rsidR="007F0781" w:rsidRPr="00F16DDB">
        <w:rPr>
          <w:rFonts w:ascii="Tahoma" w:hAnsi="Tahoma" w:cs="Tahoma"/>
          <w:sz w:val="20"/>
          <w:highlight w:val="lightGray"/>
        </w:rPr>
        <w:t xml:space="preserve"> в сроки и порядке, установленные </w:t>
      </w:r>
      <w:r w:rsidR="009D39E9" w:rsidRPr="00F16DDB">
        <w:rPr>
          <w:rFonts w:ascii="Tahoma" w:hAnsi="Tahoma" w:cs="Tahoma"/>
          <w:sz w:val="20"/>
          <w:highlight w:val="lightGray"/>
        </w:rPr>
        <w:t xml:space="preserve">настоящим </w:t>
      </w:r>
      <w:r w:rsidR="007F0781" w:rsidRPr="00F16DDB">
        <w:rPr>
          <w:rFonts w:ascii="Tahoma" w:hAnsi="Tahoma" w:cs="Tahoma"/>
          <w:sz w:val="20"/>
          <w:highlight w:val="lightGray"/>
        </w:rPr>
        <w:t>разделом</w:t>
      </w:r>
      <w:r w:rsidR="009D39E9" w:rsidRPr="00F16DDB">
        <w:rPr>
          <w:rFonts w:ascii="Tahoma" w:hAnsi="Tahoma" w:cs="Tahoma"/>
          <w:sz w:val="20"/>
          <w:highlight w:val="lightGray"/>
        </w:rPr>
        <w:t xml:space="preserve"> и разделом</w:t>
      </w:r>
      <w:r w:rsidR="007F0781" w:rsidRPr="00F16DDB">
        <w:rPr>
          <w:rFonts w:ascii="Tahoma" w:hAnsi="Tahoma" w:cs="Tahoma"/>
          <w:sz w:val="20"/>
          <w:highlight w:val="lightGray"/>
        </w:rPr>
        <w:t xml:space="preserve"> «Сдача-приемка» </w:t>
      </w:r>
      <w:r w:rsidRPr="00F16DDB">
        <w:rPr>
          <w:rFonts w:ascii="Tahoma" w:hAnsi="Tahoma" w:cs="Tahoma"/>
          <w:sz w:val="20"/>
          <w:highlight w:val="lightGray"/>
        </w:rPr>
        <w:t>.</w:t>
      </w:r>
    </w:p>
    <w:p w14:paraId="4E192F6E" w14:textId="31F84234" w:rsidR="00002D36" w:rsidRPr="00F16DDB" w:rsidRDefault="00002D36"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Вместе с Документацией Подрядчик </w:t>
      </w:r>
      <w:r w:rsidR="00F46CB9" w:rsidRPr="00F16DDB">
        <w:rPr>
          <w:rFonts w:ascii="Tahoma" w:hAnsi="Tahoma" w:cs="Tahoma"/>
          <w:sz w:val="20"/>
          <w:highlight w:val="lightGray"/>
        </w:rPr>
        <w:t>направляет</w:t>
      </w:r>
      <w:r w:rsidRPr="00F16DDB">
        <w:rPr>
          <w:rFonts w:ascii="Tahoma" w:hAnsi="Tahoma" w:cs="Tahoma"/>
          <w:sz w:val="20"/>
          <w:highlight w:val="lightGray"/>
        </w:rPr>
        <w:t xml:space="preserve"> по электронной почте:</w:t>
      </w:r>
    </w:p>
    <w:p w14:paraId="373D7218" w14:textId="2DA7CDB1" w:rsidR="00002D36" w:rsidRPr="00F16DDB" w:rsidRDefault="00002D36" w:rsidP="002F68A6">
      <w:pPr>
        <w:pStyle w:val="afff1"/>
        <w:numPr>
          <w:ilvl w:val="0"/>
          <w:numId w:val="37"/>
        </w:numPr>
        <w:tabs>
          <w:tab w:val="left" w:pos="426"/>
          <w:tab w:val="left" w:pos="1800"/>
        </w:tabs>
        <w:suppressAutoHyphens/>
        <w:spacing w:before="120" w:after="240"/>
        <w:ind w:hanging="357"/>
        <w:rPr>
          <w:rFonts w:ascii="Tahoma" w:eastAsia="Times New Roman" w:hAnsi="Tahoma" w:cs="Tahoma"/>
          <w:sz w:val="20"/>
          <w:highlight w:val="lightGray"/>
        </w:rPr>
      </w:pPr>
      <w:r w:rsidRPr="00F16DDB">
        <w:rPr>
          <w:rFonts w:ascii="Tahoma" w:eastAsia="Times New Roman" w:hAnsi="Tahoma" w:cs="Tahoma"/>
          <w:sz w:val="20"/>
          <w:highlight w:val="lightGray"/>
        </w:rPr>
        <w:t>справку (по форме Приложения) с соотнесением тома (листа) Документации с требованием Задания</w:t>
      </w:r>
      <w:r w:rsidR="00822FA8" w:rsidRPr="00F16DDB">
        <w:rPr>
          <w:rFonts w:ascii="Tahoma" w:eastAsia="Times New Roman" w:hAnsi="Tahoma" w:cs="Tahoma"/>
          <w:sz w:val="20"/>
          <w:highlight w:val="lightGray"/>
        </w:rPr>
        <w:t>,</w:t>
      </w:r>
    </w:p>
    <w:p w14:paraId="4B4EC21C" w14:textId="77777777" w:rsidR="00002D36" w:rsidRPr="00F16DDB" w:rsidRDefault="00002D36" w:rsidP="002F68A6">
      <w:pPr>
        <w:pStyle w:val="afff1"/>
        <w:numPr>
          <w:ilvl w:val="0"/>
          <w:numId w:val="37"/>
        </w:numPr>
        <w:tabs>
          <w:tab w:val="left" w:pos="426"/>
          <w:tab w:val="left" w:pos="1800"/>
        </w:tabs>
        <w:suppressAutoHyphens/>
        <w:spacing w:before="120" w:after="240"/>
        <w:ind w:hanging="357"/>
        <w:rPr>
          <w:rFonts w:ascii="Tahoma" w:eastAsia="Times New Roman" w:hAnsi="Tahoma" w:cs="Tahoma"/>
          <w:sz w:val="20"/>
          <w:highlight w:val="lightGray"/>
        </w:rPr>
      </w:pPr>
      <w:r w:rsidRPr="00F16DDB">
        <w:rPr>
          <w:rFonts w:ascii="Tahoma" w:eastAsia="Times New Roman" w:hAnsi="Tahoma" w:cs="Tahoma"/>
          <w:sz w:val="20"/>
          <w:highlight w:val="lightGray"/>
        </w:rPr>
        <w:t>реестр электронных документов с указанием</w:t>
      </w:r>
    </w:p>
    <w:p w14:paraId="27797946" w14:textId="77777777" w:rsidR="00002D36" w:rsidRPr="00F16DDB" w:rsidRDefault="00002D36" w:rsidP="002F68A6">
      <w:pPr>
        <w:pStyle w:val="afff1"/>
        <w:numPr>
          <w:ilvl w:val="1"/>
          <w:numId w:val="38"/>
        </w:numPr>
        <w:tabs>
          <w:tab w:val="left" w:pos="426"/>
          <w:tab w:val="left" w:pos="1800"/>
        </w:tabs>
        <w:suppressAutoHyphens/>
        <w:spacing w:before="120" w:after="240"/>
        <w:rPr>
          <w:rFonts w:ascii="Tahoma" w:eastAsia="Times New Roman" w:hAnsi="Tahoma" w:cs="Tahoma"/>
          <w:sz w:val="20"/>
          <w:highlight w:val="lightGray"/>
        </w:rPr>
      </w:pPr>
      <w:r w:rsidRPr="00F16DDB">
        <w:rPr>
          <w:rFonts w:ascii="Tahoma" w:eastAsia="Times New Roman" w:hAnsi="Tahoma" w:cs="Tahoma"/>
          <w:sz w:val="20"/>
          <w:highlight w:val="lightGray"/>
        </w:rPr>
        <w:t xml:space="preserve">имени файла; </w:t>
      </w:r>
    </w:p>
    <w:p w14:paraId="7A2E48BE" w14:textId="77777777" w:rsidR="00002D36" w:rsidRPr="00F16DDB" w:rsidRDefault="00002D36" w:rsidP="002F68A6">
      <w:pPr>
        <w:pStyle w:val="afff1"/>
        <w:numPr>
          <w:ilvl w:val="1"/>
          <w:numId w:val="38"/>
        </w:numPr>
        <w:tabs>
          <w:tab w:val="left" w:pos="426"/>
          <w:tab w:val="left" w:pos="1800"/>
        </w:tabs>
        <w:suppressAutoHyphens/>
        <w:spacing w:before="120" w:after="240"/>
        <w:rPr>
          <w:rFonts w:ascii="Tahoma" w:eastAsia="Times New Roman" w:hAnsi="Tahoma" w:cs="Tahoma"/>
          <w:sz w:val="20"/>
          <w:highlight w:val="lightGray"/>
        </w:rPr>
      </w:pPr>
      <w:r w:rsidRPr="00F16DDB">
        <w:rPr>
          <w:rFonts w:ascii="Tahoma" w:eastAsia="Times New Roman" w:hAnsi="Tahoma" w:cs="Tahoma"/>
          <w:sz w:val="20"/>
          <w:highlight w:val="lightGray"/>
        </w:rPr>
        <w:t>наименования чертежа соответствующего документа напротив каждого имени файла;</w:t>
      </w:r>
    </w:p>
    <w:p w14:paraId="5CA9AAD1" w14:textId="77777777" w:rsidR="00002D36" w:rsidRPr="00F16DDB" w:rsidRDefault="00002D36" w:rsidP="002F68A6">
      <w:pPr>
        <w:pStyle w:val="afff1"/>
        <w:numPr>
          <w:ilvl w:val="1"/>
          <w:numId w:val="38"/>
        </w:numPr>
        <w:tabs>
          <w:tab w:val="left" w:pos="426"/>
          <w:tab w:val="left" w:pos="1800"/>
        </w:tabs>
        <w:suppressAutoHyphens/>
        <w:spacing w:before="120" w:after="240"/>
        <w:ind w:hanging="357"/>
        <w:rPr>
          <w:rFonts w:ascii="Tahoma" w:eastAsia="Times New Roman" w:hAnsi="Tahoma" w:cs="Tahoma"/>
          <w:sz w:val="20"/>
          <w:highlight w:val="lightGray"/>
        </w:rPr>
      </w:pPr>
      <w:r w:rsidRPr="00F16DDB">
        <w:rPr>
          <w:rFonts w:ascii="Tahoma" w:eastAsia="Times New Roman" w:hAnsi="Tahoma" w:cs="Tahoma"/>
          <w:sz w:val="20"/>
          <w:highlight w:val="lightGray"/>
        </w:rPr>
        <w:t>общего количества переданных файлов.</w:t>
      </w:r>
    </w:p>
    <w:p w14:paraId="740AEF43" w14:textId="198AC5D0" w:rsidR="00002D36" w:rsidRPr="00F16DDB" w:rsidRDefault="00002D36"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 xml:space="preserve">Передача оформленной Документации осуществляется по накладной (в свободной форме), подписываемой Сторонами. В случае дистанционной передачи Документации (по электронной почте, путем предоставления доступа к сетевому ресурсу и т.п.) Подрядчик в день передачи Документации направляет подписанную им накладную по электронной почте и на бумажном носителе. В течение </w:t>
      </w:r>
      <w:r w:rsidR="00822FA8" w:rsidRPr="00F16DDB">
        <w:rPr>
          <w:rFonts w:ascii="Tahoma" w:hAnsi="Tahoma" w:cs="Tahoma"/>
          <w:sz w:val="20"/>
          <w:highlight w:val="lightGray"/>
        </w:rPr>
        <w:t xml:space="preserve"> 3 </w:t>
      </w:r>
      <w:r w:rsidRPr="00F16DDB">
        <w:rPr>
          <w:rFonts w:ascii="Tahoma" w:hAnsi="Tahoma" w:cs="Tahoma"/>
          <w:sz w:val="20"/>
          <w:highlight w:val="lightGray"/>
        </w:rPr>
        <w:t>р.д. с даты получения накладной Заказчик подписывает и направляет ее Подрядчику по</w:t>
      </w:r>
      <w:r w:rsidRPr="00627B9A">
        <w:rPr>
          <w:rFonts w:ascii="Tahoma" w:hAnsi="Tahoma" w:cs="Tahoma"/>
          <w:sz w:val="20"/>
        </w:rPr>
        <w:t xml:space="preserve"> </w:t>
      </w:r>
      <w:r w:rsidRPr="00F16DDB">
        <w:rPr>
          <w:rFonts w:ascii="Tahoma" w:hAnsi="Tahoma" w:cs="Tahoma"/>
          <w:sz w:val="20"/>
          <w:highlight w:val="lightGray"/>
        </w:rPr>
        <w:t>электронной почте и на бумажном носителе в зависимости от способа получения.</w:t>
      </w:r>
    </w:p>
    <w:p w14:paraId="6289C749" w14:textId="0D36FA57" w:rsidR="00002D36" w:rsidRPr="00F16DDB" w:rsidRDefault="00002D36"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Результат работ по соответствующему </w:t>
      </w:r>
      <w:r w:rsidR="00B93094" w:rsidRPr="00F16DDB">
        <w:rPr>
          <w:rFonts w:ascii="Tahoma" w:hAnsi="Tahoma" w:cs="Tahoma"/>
          <w:sz w:val="20"/>
          <w:highlight w:val="lightGray"/>
        </w:rPr>
        <w:t xml:space="preserve">Виду </w:t>
      </w:r>
      <w:r w:rsidRPr="00F16DDB">
        <w:rPr>
          <w:rFonts w:ascii="Tahoma" w:hAnsi="Tahoma" w:cs="Tahoma"/>
          <w:sz w:val="20"/>
          <w:highlight w:val="lightGray"/>
        </w:rPr>
        <w:t>Документации долж</w:t>
      </w:r>
      <w:r w:rsidR="00FA33B1" w:rsidRPr="00F16DDB">
        <w:rPr>
          <w:rFonts w:ascii="Tahoma" w:hAnsi="Tahoma" w:cs="Tahoma"/>
          <w:sz w:val="20"/>
          <w:highlight w:val="lightGray"/>
        </w:rPr>
        <w:t>е</w:t>
      </w:r>
      <w:r w:rsidRPr="00F16DDB">
        <w:rPr>
          <w:rFonts w:ascii="Tahoma" w:hAnsi="Tahoma" w:cs="Tahoma"/>
          <w:sz w:val="20"/>
          <w:highlight w:val="lightGray"/>
        </w:rPr>
        <w:t xml:space="preserve">н быть передан Заказчику полным и единым комплектом. </w:t>
      </w:r>
      <w:r w:rsidR="00D108FD" w:rsidRPr="00F16DDB">
        <w:rPr>
          <w:rFonts w:ascii="Tahoma" w:hAnsi="Tahoma" w:cs="Tahoma"/>
          <w:sz w:val="20"/>
          <w:highlight w:val="lightGray"/>
        </w:rPr>
        <w:t>Е</w:t>
      </w:r>
      <w:r w:rsidRPr="00F16DDB">
        <w:rPr>
          <w:rFonts w:ascii="Tahoma" w:hAnsi="Tahoma" w:cs="Tahoma"/>
          <w:sz w:val="20"/>
          <w:highlight w:val="lightGray"/>
        </w:rPr>
        <w:t xml:space="preserve">сли Документация будет передаваться Заказчику на рассмотрение по разделам, то датой передачи на рассмотрение Заказчику </w:t>
      </w:r>
      <w:r w:rsidR="00B93094" w:rsidRPr="00F16DDB">
        <w:rPr>
          <w:rFonts w:ascii="Tahoma" w:hAnsi="Tahoma" w:cs="Tahoma"/>
          <w:sz w:val="20"/>
          <w:highlight w:val="lightGray"/>
        </w:rPr>
        <w:t xml:space="preserve">Вида </w:t>
      </w:r>
      <w:r w:rsidRPr="00F16DDB">
        <w:rPr>
          <w:rFonts w:ascii="Tahoma" w:hAnsi="Tahoma" w:cs="Tahoma"/>
          <w:sz w:val="20"/>
          <w:highlight w:val="lightGray"/>
        </w:rPr>
        <w:t xml:space="preserve">Документации будет считаться дата поступления полного комплекта. </w:t>
      </w:r>
    </w:p>
    <w:p w14:paraId="112E91EF" w14:textId="35CF5529" w:rsidR="009D39E9" w:rsidRPr="00F16DDB" w:rsidRDefault="009D39E9" w:rsidP="009D39E9">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При наличии замечаний к Документации Подрядчик должен устранить замечания Заказчика и повторно направить Заказчику Документацию в порядке, предусмотренном настоящим </w:t>
      </w:r>
      <w:r w:rsidR="000B6FD1" w:rsidRPr="00F16DDB">
        <w:rPr>
          <w:rFonts w:ascii="Tahoma" w:hAnsi="Tahoma" w:cs="Tahoma"/>
          <w:sz w:val="20"/>
          <w:highlight w:val="lightGray"/>
        </w:rPr>
        <w:t>пунктом</w:t>
      </w:r>
      <w:r w:rsidRPr="00F16DDB">
        <w:rPr>
          <w:rFonts w:ascii="Tahoma" w:hAnsi="Tahoma" w:cs="Tahoma"/>
          <w:sz w:val="20"/>
          <w:highlight w:val="lightGray"/>
        </w:rPr>
        <w:t>.</w:t>
      </w:r>
    </w:p>
    <w:p w14:paraId="1E87EEE1" w14:textId="3931B253" w:rsidR="00002D36" w:rsidRPr="00F16DDB" w:rsidRDefault="00F46CB9"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 xml:space="preserve">Подрядчик выполняет все </w:t>
      </w:r>
      <w:r w:rsidR="00002D36" w:rsidRPr="00F16DDB">
        <w:rPr>
          <w:rFonts w:ascii="Tahoma" w:hAnsi="Tahoma" w:cs="Tahoma"/>
          <w:sz w:val="20"/>
          <w:highlight w:val="lightGray"/>
        </w:rPr>
        <w:t>доработки и исправления в счет Цены Договора, при этом сроки не изменяются.</w:t>
      </w:r>
    </w:p>
    <w:p w14:paraId="43C83237" w14:textId="4B54FD00" w:rsidR="00002D36" w:rsidRPr="00F16DDB" w:rsidRDefault="00002D36"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После согласовани</w:t>
      </w:r>
      <w:r w:rsidR="009D39E9" w:rsidRPr="00F16DDB">
        <w:rPr>
          <w:rFonts w:ascii="Tahoma" w:hAnsi="Tahoma" w:cs="Tahoma"/>
          <w:sz w:val="20"/>
          <w:highlight w:val="lightGray"/>
        </w:rPr>
        <w:t>я Заказчиком</w:t>
      </w:r>
      <w:r w:rsidRPr="00F16DDB">
        <w:rPr>
          <w:rFonts w:ascii="Tahoma" w:hAnsi="Tahoma" w:cs="Tahoma"/>
          <w:sz w:val="20"/>
          <w:highlight w:val="lightGray"/>
        </w:rPr>
        <w:t xml:space="preserve"> </w:t>
      </w:r>
      <w:r w:rsidR="00B93094" w:rsidRPr="00F16DDB">
        <w:rPr>
          <w:rFonts w:ascii="Tahoma" w:hAnsi="Tahoma" w:cs="Tahoma"/>
          <w:sz w:val="20"/>
          <w:highlight w:val="lightGray"/>
        </w:rPr>
        <w:t xml:space="preserve">Вида </w:t>
      </w:r>
      <w:r w:rsidRPr="00F16DDB">
        <w:rPr>
          <w:rFonts w:ascii="Tahoma" w:hAnsi="Tahoma" w:cs="Tahoma"/>
          <w:sz w:val="20"/>
          <w:highlight w:val="lightGray"/>
        </w:rPr>
        <w:t>Документации</w:t>
      </w:r>
      <w:r w:rsidR="0068399D" w:rsidRPr="00F16DDB">
        <w:rPr>
          <w:rFonts w:ascii="Tahoma" w:hAnsi="Tahoma" w:cs="Tahoma"/>
          <w:sz w:val="20"/>
          <w:highlight w:val="lightGray"/>
        </w:rPr>
        <w:t xml:space="preserve"> Подрядчик передает Заказчику р</w:t>
      </w:r>
      <w:r w:rsidR="00625712" w:rsidRPr="00F16DDB">
        <w:rPr>
          <w:rFonts w:ascii="Tahoma" w:hAnsi="Tahoma" w:cs="Tahoma"/>
          <w:sz w:val="20"/>
          <w:highlight w:val="lightGray"/>
        </w:rPr>
        <w:t xml:space="preserve">азработанную Документацию </w:t>
      </w:r>
      <w:r w:rsidR="009D39E9" w:rsidRPr="00F16DDB">
        <w:rPr>
          <w:rFonts w:ascii="Tahoma" w:hAnsi="Tahoma" w:cs="Tahoma"/>
          <w:b/>
          <w:color w:val="FF0000"/>
          <w:sz w:val="20"/>
          <w:highlight w:val="lightGray"/>
        </w:rPr>
        <w:t>[</w:t>
      </w:r>
      <w:r w:rsidR="009D39E9" w:rsidRPr="00F16DDB">
        <w:rPr>
          <w:rFonts w:ascii="Tahoma" w:hAnsi="Tahoma" w:cs="Tahoma"/>
          <w:sz w:val="20"/>
          <w:highlight w:val="lightGray"/>
        </w:rPr>
        <w:t>•</w:t>
      </w:r>
      <w:r w:rsidR="009D39E9" w:rsidRPr="00F16DDB">
        <w:rPr>
          <w:rFonts w:ascii="Tahoma" w:hAnsi="Tahoma" w:cs="Tahoma"/>
          <w:b/>
          <w:color w:val="FF0000"/>
          <w:sz w:val="20"/>
          <w:highlight w:val="lightGray"/>
        </w:rPr>
        <w:t>]</w:t>
      </w:r>
      <w:r w:rsidR="009D39E9" w:rsidRPr="00F16DDB">
        <w:rPr>
          <w:sz w:val="20"/>
          <w:highlight w:val="lightGray"/>
          <w:vertAlign w:val="superscript"/>
        </w:rPr>
        <w:footnoteReference w:id="244"/>
      </w:r>
      <w:r w:rsidR="009D39E9" w:rsidRPr="00F16DDB">
        <w:rPr>
          <w:rFonts w:ascii="Tahoma" w:hAnsi="Tahoma" w:cs="Tahoma"/>
          <w:b/>
          <w:color w:val="FF0000"/>
          <w:sz w:val="20"/>
          <w:highlight w:val="lightGray"/>
        </w:rPr>
        <w:t xml:space="preserve"> / [</w:t>
      </w:r>
      <w:r w:rsidR="009D39E9" w:rsidRPr="00F16DDB">
        <w:rPr>
          <w:rFonts w:ascii="Tahoma" w:hAnsi="Tahoma" w:cs="Tahoma"/>
          <w:sz w:val="20"/>
          <w:highlight w:val="lightGray"/>
        </w:rPr>
        <w:t>в соответствии с Заданием</w:t>
      </w:r>
      <w:r w:rsidR="009D39E9" w:rsidRPr="00F16DDB">
        <w:rPr>
          <w:rFonts w:ascii="Tahoma" w:hAnsi="Tahoma" w:cs="Tahoma"/>
          <w:b/>
          <w:color w:val="FF0000"/>
          <w:sz w:val="20"/>
          <w:highlight w:val="lightGray"/>
        </w:rPr>
        <w:t>]</w:t>
      </w:r>
      <w:r w:rsidR="009D39E9" w:rsidRPr="00F16DDB">
        <w:rPr>
          <w:rFonts w:ascii="Tahoma" w:hAnsi="Tahoma" w:cs="Tahoma"/>
          <w:sz w:val="20"/>
          <w:highlight w:val="lightGray"/>
        </w:rPr>
        <w:t xml:space="preserve"> </w:t>
      </w:r>
      <w:r w:rsidR="00A703B8" w:rsidRPr="00F16DDB">
        <w:rPr>
          <w:rFonts w:ascii="Tahoma" w:hAnsi="Tahoma" w:cs="Tahoma"/>
          <w:sz w:val="20"/>
          <w:highlight w:val="lightGray"/>
        </w:rPr>
        <w:t xml:space="preserve">по подписанным Подрядчиком накладным </w:t>
      </w:r>
      <w:r w:rsidR="0068399D" w:rsidRPr="00F16DDB">
        <w:rPr>
          <w:rFonts w:ascii="Tahoma" w:hAnsi="Tahoma" w:cs="Tahoma"/>
          <w:sz w:val="20"/>
          <w:highlight w:val="lightGray"/>
        </w:rPr>
        <w:t>на бумажном носителе.</w:t>
      </w:r>
    </w:p>
    <w:p w14:paraId="477631BA" w14:textId="655A0393" w:rsidR="009D39E9" w:rsidRDefault="009D39E9" w:rsidP="002F68A6">
      <w:pPr>
        <w:pStyle w:val="1112"/>
        <w:spacing w:before="120" w:after="240"/>
        <w:ind w:left="142"/>
        <w:rPr>
          <w:rFonts w:ascii="Tahoma" w:hAnsi="Tahoma" w:cs="Tahoma"/>
          <w:sz w:val="20"/>
        </w:rPr>
      </w:pPr>
      <w:r w:rsidRPr="00F16DDB">
        <w:rPr>
          <w:rFonts w:ascii="Tahoma" w:hAnsi="Tahoma" w:cs="Tahoma"/>
          <w:sz w:val="20"/>
          <w:highlight w:val="lightGray"/>
        </w:rPr>
        <w:t>После передачи Подрядчиком согласованной Документации Заказчик подписывает Акт сдачи-приемки работ (услуг)».</w:t>
      </w:r>
    </w:p>
    <w:p w14:paraId="5DEF7BD1" w14:textId="1D1C6538" w:rsidR="00002D36" w:rsidRPr="00DD7155" w:rsidRDefault="008E47CC" w:rsidP="002F68A6">
      <w:pPr>
        <w:pStyle w:val="1112"/>
        <w:spacing w:before="120" w:after="240"/>
        <w:ind w:left="142"/>
        <w:rPr>
          <w:rFonts w:ascii="Tahoma" w:hAnsi="Tahoma" w:cs="Tahoma"/>
          <w:i/>
          <w:color w:val="00B050"/>
          <w:sz w:val="20"/>
        </w:rPr>
      </w:pPr>
      <w:r w:rsidRPr="00DD7155">
        <w:rPr>
          <w:rFonts w:ascii="Tahoma" w:hAnsi="Tahoma" w:cs="Tahoma"/>
          <w:i/>
          <w:color w:val="00B050"/>
          <w:sz w:val="20"/>
        </w:rPr>
        <w:t>ЕСЛИ ДЛЯ ДОКУМЕНТАЦИИ, ПРИНИМАЕМОЙ ЕДИНЫМ КОМПЛЕКТОМ, ТРЕБУЕТСЯ ЭКСПЕРТИЗ</w:t>
      </w:r>
      <w:r w:rsidR="00607C76">
        <w:rPr>
          <w:rFonts w:ascii="Tahoma" w:hAnsi="Tahoma" w:cs="Tahoma"/>
          <w:i/>
          <w:color w:val="00B050"/>
          <w:sz w:val="20"/>
        </w:rPr>
        <w:t>А</w:t>
      </w:r>
      <w:r w:rsidRPr="00DD7155">
        <w:rPr>
          <w:rFonts w:ascii="Tahoma" w:hAnsi="Tahoma" w:cs="Tahoma"/>
          <w:i/>
          <w:color w:val="00B050"/>
          <w:sz w:val="20"/>
        </w:rPr>
        <w:t xml:space="preserve">: </w:t>
      </w:r>
    </w:p>
    <w:p w14:paraId="476DD9DE" w14:textId="2B25384F" w:rsidR="00002D36" w:rsidRPr="00DD7155" w:rsidRDefault="00526E69" w:rsidP="002060CD">
      <w:pPr>
        <w:pStyle w:val="afff1"/>
        <w:numPr>
          <w:ilvl w:val="2"/>
          <w:numId w:val="13"/>
        </w:numPr>
        <w:tabs>
          <w:tab w:val="left" w:pos="284"/>
        </w:tabs>
        <w:spacing w:before="120" w:after="240"/>
        <w:ind w:left="142" w:hanging="1135"/>
        <w:rPr>
          <w:rFonts w:ascii="Tahoma" w:hAnsi="Tahoma" w:cs="Tahoma"/>
          <w:color w:val="00B050"/>
          <w:sz w:val="20"/>
          <w:highlight w:val="lightGray"/>
        </w:rPr>
      </w:pPr>
      <w:r w:rsidRPr="00526E69">
        <w:rPr>
          <w:rFonts w:ascii="Tahoma" w:hAnsi="Tahoma" w:cs="Tahoma"/>
          <w:b/>
          <w:color w:val="FF0000"/>
          <w:sz w:val="20"/>
          <w:u w:color="FF0000"/>
        </w:rPr>
        <w:t>[</w:t>
      </w:r>
      <w:r w:rsidR="00A703B8" w:rsidRPr="00DD7155">
        <w:rPr>
          <w:rFonts w:ascii="Tahoma" w:hAnsi="Tahoma" w:cs="Tahoma"/>
          <w:color w:val="00B050"/>
          <w:sz w:val="20"/>
          <w:highlight w:val="lightGray"/>
        </w:rPr>
        <w:t xml:space="preserve">Сдача приемка работ по Документации </w:t>
      </w:r>
      <w:r w:rsidR="00FA33B1" w:rsidRPr="00DD7155">
        <w:rPr>
          <w:rFonts w:ascii="Tahoma" w:hAnsi="Tahoma" w:cs="Tahoma"/>
          <w:color w:val="00B050"/>
          <w:sz w:val="20"/>
          <w:highlight w:val="lightGray"/>
        </w:rPr>
        <w:t xml:space="preserve">по </w:t>
      </w:r>
      <w:r w:rsidRPr="00526E69">
        <w:rPr>
          <w:rFonts w:ascii="Tahoma" w:hAnsi="Tahoma" w:cs="Tahoma"/>
          <w:b/>
          <w:color w:val="FF0000"/>
          <w:sz w:val="20"/>
          <w:u w:color="FF0000"/>
        </w:rPr>
        <w:t>[</w:t>
      </w:r>
      <w:r w:rsidR="00FA33B1" w:rsidRPr="00DD7155">
        <w:rPr>
          <w:rFonts w:ascii="Tahoma" w:hAnsi="Tahoma" w:cs="Tahoma"/>
          <w:color w:val="00B050"/>
          <w:sz w:val="20"/>
          <w:highlight w:val="lightGray"/>
        </w:rPr>
        <w:t>•</w:t>
      </w:r>
      <w:r w:rsidRPr="00526E69">
        <w:rPr>
          <w:rFonts w:ascii="Tahoma" w:hAnsi="Tahoma" w:cs="Tahoma"/>
          <w:b/>
          <w:color w:val="FF0000"/>
          <w:sz w:val="20"/>
        </w:rPr>
        <w:t>]</w:t>
      </w:r>
      <w:r w:rsidR="00627B9A">
        <w:rPr>
          <w:rStyle w:val="ad"/>
          <w:b/>
          <w:color w:val="FF0000"/>
        </w:rPr>
        <w:footnoteReference w:id="245"/>
      </w:r>
      <w:r w:rsidR="00FA33B1" w:rsidRPr="00DD7155">
        <w:rPr>
          <w:rFonts w:ascii="Tahoma" w:hAnsi="Tahoma" w:cs="Tahoma"/>
          <w:color w:val="00B050"/>
          <w:sz w:val="20"/>
          <w:highlight w:val="lightGray"/>
        </w:rPr>
        <w:t xml:space="preserve"> </w:t>
      </w:r>
      <w:r w:rsidR="00C41FE8" w:rsidRPr="00DD7155">
        <w:rPr>
          <w:rFonts w:ascii="Tahoma" w:hAnsi="Tahoma" w:cs="Tahoma"/>
          <w:color w:val="00B050"/>
          <w:sz w:val="20"/>
          <w:highlight w:val="lightGray"/>
        </w:rPr>
        <w:t xml:space="preserve">осуществляется </w:t>
      </w:r>
      <w:r w:rsidR="00FA33B1" w:rsidRPr="00DD7155">
        <w:rPr>
          <w:rFonts w:ascii="Tahoma" w:hAnsi="Tahoma" w:cs="Tahoma"/>
          <w:color w:val="00B050"/>
          <w:sz w:val="20"/>
          <w:highlight w:val="lightGray"/>
        </w:rPr>
        <w:t>при условии предоставления положительного заключения экспертиз в соответствии с разделом «</w:t>
      </w:r>
      <w:r w:rsidR="004934B1" w:rsidRPr="00DD7155">
        <w:rPr>
          <w:rFonts w:ascii="Tahoma" w:hAnsi="Tahoma" w:cs="Tahoma"/>
          <w:color w:val="00B050"/>
          <w:sz w:val="20"/>
          <w:highlight w:val="lightGray"/>
        </w:rPr>
        <w:t>Сдача-приемка</w:t>
      </w:r>
      <w:r w:rsidR="00002D36" w:rsidRPr="00DD7155">
        <w:rPr>
          <w:rFonts w:ascii="Tahoma" w:hAnsi="Tahoma" w:cs="Tahoma"/>
          <w:color w:val="00B050"/>
          <w:sz w:val="20"/>
          <w:highlight w:val="lightGray"/>
        </w:rPr>
        <w:t>».</w:t>
      </w:r>
      <w:r w:rsidRPr="00526E69">
        <w:rPr>
          <w:rFonts w:ascii="Tahoma" w:hAnsi="Tahoma" w:cs="Tahoma"/>
          <w:b/>
          <w:color w:val="FF0000"/>
          <w:sz w:val="20"/>
        </w:rPr>
        <w:t>]</w:t>
      </w:r>
      <w:r w:rsidR="00002D36" w:rsidRPr="00DD7155">
        <w:rPr>
          <w:rStyle w:val="ad"/>
          <w:rFonts w:ascii="Tahoma" w:hAnsi="Tahoma" w:cs="Tahoma"/>
          <w:color w:val="00B050"/>
          <w:sz w:val="20"/>
          <w:highlight w:val="lightGray"/>
        </w:rPr>
        <w:footnoteReference w:id="246"/>
      </w:r>
    </w:p>
    <w:p w14:paraId="66870E13" w14:textId="5B4BF095" w:rsidR="00A732BA" w:rsidRPr="00DD7155" w:rsidRDefault="008E47CC" w:rsidP="002F68A6">
      <w:pPr>
        <w:spacing w:before="120" w:after="240"/>
        <w:ind w:left="142" w:firstLine="0"/>
        <w:rPr>
          <w:rFonts w:ascii="Tahoma" w:hAnsi="Tahoma" w:cs="Tahoma"/>
          <w:i/>
          <w:color w:val="FF0000"/>
          <w:sz w:val="20"/>
        </w:rPr>
      </w:pPr>
      <w:r w:rsidRPr="00DD7155">
        <w:rPr>
          <w:rFonts w:ascii="Tahoma" w:hAnsi="Tahoma" w:cs="Tahoma"/>
          <w:i/>
          <w:color w:val="FF0000"/>
          <w:sz w:val="20"/>
        </w:rPr>
        <w:t>В СЛУЧАЕ ПЕРЕДАЧИ ДОКУМЕНТАЦИИ ПО ЧАСТЯМ:</w:t>
      </w:r>
    </w:p>
    <w:p w14:paraId="6633DEFE" w14:textId="0D8F9A3D" w:rsidR="00A732BA" w:rsidRPr="00DD7155" w:rsidRDefault="00526E69" w:rsidP="00625528">
      <w:pPr>
        <w:pStyle w:val="afff1"/>
        <w:numPr>
          <w:ilvl w:val="1"/>
          <w:numId w:val="13"/>
        </w:numPr>
        <w:tabs>
          <w:tab w:val="left" w:pos="284"/>
        </w:tabs>
        <w:spacing w:before="120" w:after="240"/>
        <w:ind w:left="142" w:hanging="1135"/>
        <w:rPr>
          <w:rFonts w:ascii="Tahoma" w:hAnsi="Tahoma" w:cs="Tahoma"/>
          <w:b/>
          <w:color w:val="FF0000"/>
          <w:sz w:val="20"/>
          <w:highlight w:val="lightGray"/>
        </w:rPr>
      </w:pPr>
      <w:r w:rsidRPr="00526E69">
        <w:rPr>
          <w:rFonts w:ascii="Tahoma" w:hAnsi="Tahoma" w:cs="Tahoma"/>
          <w:b/>
          <w:color w:val="FF0000"/>
          <w:sz w:val="20"/>
          <w:u w:color="FF0000"/>
          <w:lang w:val="en-US"/>
        </w:rPr>
        <w:t>[</w:t>
      </w:r>
      <w:r w:rsidR="00940596" w:rsidRPr="00DD7155">
        <w:rPr>
          <w:rFonts w:ascii="Tahoma" w:hAnsi="Tahoma" w:cs="Tahoma"/>
          <w:b/>
          <w:color w:val="FF0000"/>
          <w:sz w:val="20"/>
          <w:highlight w:val="lightGray"/>
        </w:rPr>
        <w:t>ЧАСТИ ДОКУМЕНТАЦИИ</w:t>
      </w:r>
      <w:r w:rsidR="001942EC" w:rsidRPr="00526E69">
        <w:rPr>
          <w:rFonts w:ascii="Tahoma" w:hAnsi="Tahoma" w:cs="Tahoma"/>
          <w:b/>
          <w:color w:val="FF0000"/>
          <w:sz w:val="20"/>
        </w:rPr>
        <w:t>]</w:t>
      </w:r>
      <w:r w:rsidR="00940596" w:rsidRPr="00DD7155">
        <w:rPr>
          <w:rFonts w:ascii="Tahoma" w:hAnsi="Tahoma" w:cs="Tahoma"/>
          <w:b/>
          <w:color w:val="FF0000"/>
          <w:sz w:val="20"/>
          <w:highlight w:val="lightGray"/>
        </w:rPr>
        <w:t xml:space="preserve"> </w:t>
      </w:r>
    </w:p>
    <w:p w14:paraId="6EFEAC48" w14:textId="0347B3A5" w:rsidR="00A732BA" w:rsidRPr="00F16DDB" w:rsidRDefault="00A732BA" w:rsidP="002060CD">
      <w:pPr>
        <w:pStyle w:val="afff1"/>
        <w:numPr>
          <w:ilvl w:val="2"/>
          <w:numId w:val="13"/>
        </w:numPr>
        <w:tabs>
          <w:tab w:val="left" w:pos="284"/>
        </w:tabs>
        <w:spacing w:before="120" w:after="240"/>
        <w:ind w:left="142" w:hanging="1135"/>
        <w:rPr>
          <w:rFonts w:ascii="Tahoma" w:hAnsi="Tahoma" w:cs="Tahoma"/>
          <w:sz w:val="20"/>
          <w:highlight w:val="lightGray"/>
        </w:rPr>
      </w:pPr>
      <w:r w:rsidRPr="00F16DDB">
        <w:rPr>
          <w:rFonts w:ascii="Tahoma" w:hAnsi="Tahoma" w:cs="Tahoma"/>
          <w:sz w:val="20"/>
          <w:highlight w:val="lightGray"/>
        </w:rPr>
        <w:t xml:space="preserve">Документация по </w:t>
      </w:r>
      <w:r w:rsidR="00526E69" w:rsidRPr="00F16DDB">
        <w:rPr>
          <w:rFonts w:ascii="Tahoma" w:hAnsi="Tahoma" w:cs="Tahoma"/>
          <w:b/>
          <w:sz w:val="20"/>
          <w:highlight w:val="lightGray"/>
          <w:u w:color="FF0000"/>
        </w:rPr>
        <w:t>[</w:t>
      </w:r>
      <w:r w:rsidRPr="00F16DDB">
        <w:rPr>
          <w:rFonts w:ascii="Tahoma" w:hAnsi="Tahoma" w:cs="Tahoma"/>
          <w:sz w:val="20"/>
          <w:highlight w:val="lightGray"/>
        </w:rPr>
        <w:t>•</w:t>
      </w:r>
      <w:r w:rsidR="00526E69" w:rsidRPr="00F16DDB">
        <w:rPr>
          <w:rFonts w:ascii="Tahoma" w:hAnsi="Tahoma" w:cs="Tahoma"/>
          <w:b/>
          <w:sz w:val="20"/>
          <w:highlight w:val="lightGray"/>
        </w:rPr>
        <w:t>]</w:t>
      </w:r>
      <w:r w:rsidRPr="00F16DDB">
        <w:rPr>
          <w:rFonts w:ascii="Tahoma" w:hAnsi="Tahoma" w:cs="Tahoma"/>
          <w:sz w:val="20"/>
          <w:highlight w:val="lightGray"/>
        </w:rPr>
        <w:t xml:space="preserve"> передается Заказчику Частями согласно </w:t>
      </w:r>
      <w:r w:rsidR="006A59E8" w:rsidRPr="00F16DDB">
        <w:rPr>
          <w:rFonts w:ascii="Tahoma" w:hAnsi="Tahoma" w:cs="Tahoma"/>
          <w:sz w:val="20"/>
          <w:highlight w:val="lightGray"/>
        </w:rPr>
        <w:t>Календарному плану</w:t>
      </w:r>
      <w:r w:rsidR="00605038" w:rsidRPr="00F16DDB">
        <w:rPr>
          <w:rFonts w:ascii="Tahoma" w:hAnsi="Tahoma" w:cs="Tahoma"/>
          <w:sz w:val="20"/>
          <w:highlight w:val="lightGray"/>
        </w:rPr>
        <w:t xml:space="preserve"> проектных работ</w:t>
      </w:r>
      <w:r w:rsidRPr="00F16DDB">
        <w:rPr>
          <w:rFonts w:ascii="Tahoma" w:hAnsi="Tahoma" w:cs="Tahoma"/>
          <w:sz w:val="20"/>
          <w:highlight w:val="lightGray"/>
        </w:rPr>
        <w:t>. По</w:t>
      </w:r>
      <w:r w:rsidR="00003306" w:rsidRPr="00F16DDB">
        <w:rPr>
          <w:rFonts w:ascii="Tahoma" w:hAnsi="Tahoma" w:cs="Tahoma"/>
          <w:sz w:val="20"/>
          <w:highlight w:val="lightGray"/>
        </w:rPr>
        <w:t>сле</w:t>
      </w:r>
      <w:r w:rsidRPr="00F16DDB">
        <w:rPr>
          <w:rFonts w:ascii="Tahoma" w:hAnsi="Tahoma" w:cs="Tahoma"/>
          <w:sz w:val="20"/>
          <w:highlight w:val="lightGray"/>
        </w:rPr>
        <w:t xml:space="preserve"> </w:t>
      </w:r>
      <w:r w:rsidR="00627B9A" w:rsidRPr="00F16DDB">
        <w:rPr>
          <w:rFonts w:ascii="Tahoma" w:hAnsi="Tahoma" w:cs="Tahoma"/>
          <w:sz w:val="20"/>
          <w:highlight w:val="lightGray"/>
        </w:rPr>
        <w:t>выполнения работ по</w:t>
      </w:r>
      <w:r w:rsidR="009F1E38" w:rsidRPr="00F16DDB">
        <w:rPr>
          <w:rFonts w:ascii="Tahoma" w:hAnsi="Tahoma" w:cs="Tahoma"/>
          <w:sz w:val="20"/>
          <w:highlight w:val="lightGray"/>
        </w:rPr>
        <w:t xml:space="preserve"> </w:t>
      </w:r>
      <w:r w:rsidRPr="00F16DDB">
        <w:rPr>
          <w:rFonts w:ascii="Tahoma" w:hAnsi="Tahoma" w:cs="Tahoma"/>
          <w:sz w:val="20"/>
          <w:highlight w:val="lightGray"/>
        </w:rPr>
        <w:t xml:space="preserve">Части Документации, выделенной в </w:t>
      </w:r>
      <w:r w:rsidR="006A59E8" w:rsidRPr="00F16DDB">
        <w:rPr>
          <w:rFonts w:ascii="Tahoma" w:hAnsi="Tahoma" w:cs="Tahoma"/>
          <w:sz w:val="20"/>
          <w:highlight w:val="lightGray"/>
        </w:rPr>
        <w:t>Календарном плане</w:t>
      </w:r>
      <w:r w:rsidR="00605038" w:rsidRPr="00F16DDB">
        <w:rPr>
          <w:rFonts w:ascii="Tahoma" w:hAnsi="Tahoma" w:cs="Tahoma"/>
          <w:sz w:val="20"/>
          <w:highlight w:val="lightGray"/>
        </w:rPr>
        <w:t xml:space="preserve"> проектных работ</w:t>
      </w:r>
      <w:r w:rsidRPr="00F16DDB">
        <w:rPr>
          <w:rFonts w:ascii="Tahoma" w:hAnsi="Tahoma" w:cs="Tahoma"/>
          <w:sz w:val="20"/>
          <w:highlight w:val="lightGray"/>
        </w:rPr>
        <w:t xml:space="preserve">, Подрядчик передает Заказчику ее на </w:t>
      </w:r>
      <w:r w:rsidR="00627B9A" w:rsidRPr="00F16DDB">
        <w:rPr>
          <w:rFonts w:ascii="Tahoma" w:hAnsi="Tahoma" w:cs="Tahoma"/>
          <w:sz w:val="20"/>
          <w:highlight w:val="lightGray"/>
        </w:rPr>
        <w:t xml:space="preserve">приемку </w:t>
      </w:r>
      <w:r w:rsidRPr="00F16DDB">
        <w:rPr>
          <w:rFonts w:ascii="Tahoma" w:hAnsi="Tahoma" w:cs="Tahoma"/>
          <w:sz w:val="20"/>
          <w:highlight w:val="lightGray"/>
        </w:rPr>
        <w:t>в редактируемом формате.</w:t>
      </w:r>
    </w:p>
    <w:p w14:paraId="3B244995" w14:textId="234013E0" w:rsidR="00A732BA" w:rsidRPr="00F16DDB" w:rsidRDefault="00A732BA" w:rsidP="002F68A6">
      <w:pPr>
        <w:pStyle w:val="1112"/>
        <w:spacing w:before="120" w:after="240"/>
        <w:ind w:left="142"/>
        <w:rPr>
          <w:rFonts w:ascii="Tahoma" w:hAnsi="Tahoma" w:cs="Tahoma"/>
          <w:sz w:val="20"/>
          <w:highlight w:val="lightGray"/>
        </w:rPr>
      </w:pPr>
      <w:r w:rsidRPr="00F16DDB">
        <w:rPr>
          <w:rFonts w:ascii="Tahoma" w:hAnsi="Tahoma" w:cs="Tahoma"/>
          <w:sz w:val="20"/>
          <w:highlight w:val="lightGray"/>
        </w:rPr>
        <w:t xml:space="preserve">Вместе с Частью Документации Подрядчик </w:t>
      </w:r>
      <w:r w:rsidR="00F46CB9" w:rsidRPr="00F16DDB">
        <w:rPr>
          <w:rFonts w:ascii="Tahoma" w:hAnsi="Tahoma" w:cs="Tahoma"/>
          <w:sz w:val="20"/>
          <w:highlight w:val="lightGray"/>
        </w:rPr>
        <w:t>направляет</w:t>
      </w:r>
      <w:r w:rsidRPr="00F16DDB">
        <w:rPr>
          <w:rFonts w:ascii="Tahoma" w:hAnsi="Tahoma" w:cs="Tahoma"/>
          <w:sz w:val="20"/>
          <w:highlight w:val="lightGray"/>
        </w:rPr>
        <w:t xml:space="preserve"> по электронной почте: </w:t>
      </w:r>
    </w:p>
    <w:p w14:paraId="7A27A3AE" w14:textId="70C363DB" w:rsidR="00A732BA" w:rsidRPr="00F16DDB" w:rsidRDefault="00A732BA" w:rsidP="002F68A6">
      <w:pPr>
        <w:pStyle w:val="afff1"/>
        <w:numPr>
          <w:ilvl w:val="0"/>
          <w:numId w:val="37"/>
        </w:numPr>
        <w:tabs>
          <w:tab w:val="left" w:pos="426"/>
          <w:tab w:val="left" w:pos="1800"/>
        </w:tabs>
        <w:suppressAutoHyphens/>
        <w:spacing w:before="120" w:after="240"/>
        <w:ind w:hanging="357"/>
        <w:rPr>
          <w:rFonts w:ascii="Tahoma" w:hAnsi="Tahoma" w:cs="Tahoma"/>
          <w:sz w:val="20"/>
          <w:highlight w:val="lightGray"/>
        </w:rPr>
      </w:pPr>
      <w:r w:rsidRPr="00F16DDB">
        <w:rPr>
          <w:rFonts w:ascii="Tahoma" w:hAnsi="Tahoma" w:cs="Tahoma"/>
          <w:sz w:val="20"/>
          <w:highlight w:val="lightGray"/>
        </w:rPr>
        <w:t>справку (по форме Приложения) с соотнесением тома (листа) Документации с требованием Задания</w:t>
      </w:r>
      <w:r w:rsidR="00627B9A" w:rsidRPr="00F16DDB">
        <w:rPr>
          <w:rFonts w:ascii="Tahoma" w:hAnsi="Tahoma" w:cs="Tahoma"/>
          <w:sz w:val="20"/>
          <w:highlight w:val="lightGray"/>
        </w:rPr>
        <w:t>,</w:t>
      </w:r>
    </w:p>
    <w:p w14:paraId="5DBF4026" w14:textId="77777777" w:rsidR="00A732BA" w:rsidRPr="00F16DDB" w:rsidRDefault="00A732BA" w:rsidP="002F68A6">
      <w:pPr>
        <w:pStyle w:val="afff1"/>
        <w:numPr>
          <w:ilvl w:val="0"/>
          <w:numId w:val="37"/>
        </w:numPr>
        <w:tabs>
          <w:tab w:val="left" w:pos="426"/>
          <w:tab w:val="left" w:pos="1800"/>
        </w:tabs>
        <w:suppressAutoHyphens/>
        <w:spacing w:before="120" w:after="240"/>
        <w:ind w:hanging="357"/>
        <w:rPr>
          <w:rFonts w:ascii="Tahoma" w:hAnsi="Tahoma" w:cs="Tahoma"/>
          <w:sz w:val="20"/>
          <w:highlight w:val="lightGray"/>
        </w:rPr>
      </w:pPr>
      <w:r w:rsidRPr="00F16DDB">
        <w:rPr>
          <w:rFonts w:ascii="Tahoma" w:hAnsi="Tahoma" w:cs="Tahoma"/>
          <w:sz w:val="20"/>
          <w:highlight w:val="lightGray"/>
        </w:rPr>
        <w:t>реестр электронных документов с указанием</w:t>
      </w:r>
    </w:p>
    <w:p w14:paraId="0D0CC80D" w14:textId="77777777" w:rsidR="00A732BA" w:rsidRPr="00F16DDB" w:rsidRDefault="00A732BA" w:rsidP="002F68A6">
      <w:pPr>
        <w:pStyle w:val="afff1"/>
        <w:numPr>
          <w:ilvl w:val="1"/>
          <w:numId w:val="54"/>
        </w:numPr>
        <w:tabs>
          <w:tab w:val="left" w:pos="426"/>
          <w:tab w:val="left" w:pos="1800"/>
        </w:tabs>
        <w:suppressAutoHyphens/>
        <w:spacing w:before="120" w:after="240"/>
        <w:rPr>
          <w:rFonts w:ascii="Tahoma" w:hAnsi="Tahoma" w:cs="Tahoma"/>
          <w:sz w:val="20"/>
          <w:highlight w:val="lightGray"/>
        </w:rPr>
      </w:pPr>
      <w:r w:rsidRPr="00F16DDB">
        <w:rPr>
          <w:rFonts w:ascii="Tahoma" w:hAnsi="Tahoma" w:cs="Tahoma"/>
          <w:sz w:val="20"/>
          <w:highlight w:val="lightGray"/>
        </w:rPr>
        <w:t xml:space="preserve">имени файла; </w:t>
      </w:r>
    </w:p>
    <w:p w14:paraId="3E6350D2" w14:textId="77777777" w:rsidR="00A732BA" w:rsidRPr="00F16DDB" w:rsidRDefault="00A732BA" w:rsidP="002F68A6">
      <w:pPr>
        <w:pStyle w:val="afff1"/>
        <w:numPr>
          <w:ilvl w:val="1"/>
          <w:numId w:val="54"/>
        </w:numPr>
        <w:tabs>
          <w:tab w:val="left" w:pos="426"/>
          <w:tab w:val="left" w:pos="1800"/>
        </w:tabs>
        <w:suppressAutoHyphens/>
        <w:spacing w:before="120" w:after="240"/>
        <w:rPr>
          <w:rFonts w:ascii="Tahoma" w:hAnsi="Tahoma" w:cs="Tahoma"/>
          <w:sz w:val="20"/>
          <w:highlight w:val="lightGray"/>
        </w:rPr>
      </w:pPr>
      <w:r w:rsidRPr="00F16DDB">
        <w:rPr>
          <w:rFonts w:ascii="Tahoma" w:hAnsi="Tahoma" w:cs="Tahoma"/>
          <w:sz w:val="20"/>
          <w:highlight w:val="lightGray"/>
        </w:rPr>
        <w:t>наименования чертежа соответствующего документа напротив каждого имени файла;</w:t>
      </w:r>
    </w:p>
    <w:p w14:paraId="032067AD" w14:textId="12DABB21" w:rsidR="00A732BA" w:rsidRPr="00F16DDB" w:rsidRDefault="00A732BA" w:rsidP="002F68A6">
      <w:pPr>
        <w:pStyle w:val="afff1"/>
        <w:numPr>
          <w:ilvl w:val="1"/>
          <w:numId w:val="54"/>
        </w:numPr>
        <w:tabs>
          <w:tab w:val="left" w:pos="426"/>
          <w:tab w:val="left" w:pos="1800"/>
        </w:tabs>
        <w:suppressAutoHyphens/>
        <w:spacing w:before="120" w:after="240"/>
        <w:rPr>
          <w:rFonts w:ascii="Tahoma" w:hAnsi="Tahoma" w:cs="Tahoma"/>
          <w:sz w:val="20"/>
          <w:highlight w:val="lightGray"/>
        </w:rPr>
      </w:pPr>
      <w:r w:rsidRPr="00F16DDB">
        <w:rPr>
          <w:rFonts w:ascii="Tahoma" w:hAnsi="Tahoma" w:cs="Tahoma"/>
          <w:sz w:val="20"/>
          <w:highlight w:val="lightGray"/>
        </w:rPr>
        <w:t>общего количества переданных файлов</w:t>
      </w:r>
      <w:r w:rsidR="00627B9A" w:rsidRPr="00F16DDB">
        <w:rPr>
          <w:rFonts w:ascii="Tahoma" w:hAnsi="Tahoma" w:cs="Tahoma"/>
          <w:sz w:val="20"/>
          <w:highlight w:val="lightGray"/>
        </w:rPr>
        <w:t xml:space="preserve">. </w:t>
      </w:r>
    </w:p>
    <w:p w14:paraId="79A6A36B" w14:textId="6C472DCC" w:rsidR="00337461" w:rsidRPr="00F16DDB" w:rsidRDefault="00A732BA" w:rsidP="002F68A6">
      <w:pPr>
        <w:spacing w:before="120" w:after="240"/>
        <w:ind w:left="142" w:firstLine="0"/>
        <w:rPr>
          <w:rFonts w:ascii="Tahoma" w:hAnsi="Tahoma" w:cs="Tahoma"/>
          <w:sz w:val="20"/>
          <w:highlight w:val="lightGray"/>
        </w:rPr>
      </w:pPr>
      <w:r w:rsidRPr="00F16DDB">
        <w:rPr>
          <w:rFonts w:ascii="Tahoma" w:hAnsi="Tahoma" w:cs="Tahoma"/>
          <w:sz w:val="20"/>
          <w:highlight w:val="lightGray"/>
        </w:rPr>
        <w:t xml:space="preserve">Передача каждой Части Документации осуществляется по </w:t>
      </w:r>
      <w:r w:rsidR="00F46CB9" w:rsidRPr="00F16DDB">
        <w:rPr>
          <w:rFonts w:ascii="Tahoma" w:hAnsi="Tahoma" w:cs="Tahoma"/>
          <w:sz w:val="20"/>
          <w:highlight w:val="lightGray"/>
        </w:rPr>
        <w:t xml:space="preserve">подписанной Сторонами </w:t>
      </w:r>
      <w:r w:rsidRPr="00F16DDB">
        <w:rPr>
          <w:rFonts w:ascii="Tahoma" w:hAnsi="Tahoma" w:cs="Tahoma"/>
          <w:sz w:val="20"/>
          <w:highlight w:val="lightGray"/>
        </w:rPr>
        <w:t xml:space="preserve">накладной (в свободной форме). В случае дистанционной передачи Документация (по электронной почте, путем предоставления доступа к сетевому ресурсу и т.п.) Подрядчик в день передачи Документации направляет подписанную им накладную по электронной почте и на бумажном носителе. </w:t>
      </w:r>
    </w:p>
    <w:p w14:paraId="0D361418" w14:textId="6C49A10D" w:rsidR="00A732BA" w:rsidRPr="00F16DDB" w:rsidRDefault="00337461" w:rsidP="002F68A6">
      <w:pPr>
        <w:spacing w:before="120" w:after="240"/>
        <w:ind w:left="142" w:firstLine="0"/>
        <w:rPr>
          <w:rFonts w:ascii="Tahoma" w:hAnsi="Tahoma" w:cs="Tahoma"/>
          <w:sz w:val="20"/>
          <w:highlight w:val="lightGray"/>
        </w:rPr>
      </w:pPr>
      <w:r w:rsidRPr="00F16DDB">
        <w:rPr>
          <w:rFonts w:ascii="Tahoma" w:hAnsi="Tahoma" w:cs="Tahoma"/>
          <w:sz w:val="20"/>
          <w:highlight w:val="lightGray"/>
        </w:rPr>
        <w:t xml:space="preserve">Заказчик подписывает и направляет накладную Подрядчику по электронной почте/на бумажном носителе в зависимости от способа получения в течение </w:t>
      </w:r>
      <w:r w:rsidR="00627B9A" w:rsidRPr="00F16DDB">
        <w:rPr>
          <w:rFonts w:ascii="Tahoma" w:hAnsi="Tahoma" w:cs="Tahoma"/>
          <w:sz w:val="20"/>
          <w:highlight w:val="lightGray"/>
        </w:rPr>
        <w:t xml:space="preserve">3 </w:t>
      </w:r>
      <w:r w:rsidRPr="00F16DDB">
        <w:rPr>
          <w:rFonts w:ascii="Tahoma" w:hAnsi="Tahoma" w:cs="Tahoma"/>
          <w:sz w:val="20"/>
          <w:highlight w:val="lightGray"/>
        </w:rPr>
        <w:t>р.д. с даты получения.</w:t>
      </w:r>
    </w:p>
    <w:p w14:paraId="7B612363" w14:textId="1714D99C" w:rsidR="000B6FD1" w:rsidRPr="00F16DDB" w:rsidRDefault="000B6FD1" w:rsidP="000B6FD1">
      <w:pPr>
        <w:pStyle w:val="afff1"/>
        <w:numPr>
          <w:ilvl w:val="2"/>
          <w:numId w:val="13"/>
        </w:numPr>
        <w:ind w:left="142" w:hanging="1135"/>
        <w:rPr>
          <w:rFonts w:ascii="Tahoma" w:hAnsi="Tahoma" w:cs="Tahoma"/>
          <w:sz w:val="20"/>
          <w:highlight w:val="lightGray"/>
        </w:rPr>
      </w:pPr>
      <w:r w:rsidRPr="00F16DDB">
        <w:rPr>
          <w:rFonts w:ascii="Tahoma" w:hAnsi="Tahoma" w:cs="Tahoma"/>
          <w:sz w:val="20"/>
          <w:highlight w:val="lightGray"/>
        </w:rPr>
        <w:t>При наличии замечаний к Документации Подрядчик должен устранить замечания Заказчика и повторно направить Заказчику Документацию в порядке, предусмотренном настоящим пунктом.</w:t>
      </w:r>
    </w:p>
    <w:p w14:paraId="0FD0104F" w14:textId="77777777" w:rsidR="00A732BA" w:rsidRPr="00F16DDB" w:rsidRDefault="00A732BA" w:rsidP="002F68A6">
      <w:pPr>
        <w:pStyle w:val="afff1"/>
        <w:spacing w:before="120" w:after="240"/>
        <w:ind w:left="142"/>
        <w:rPr>
          <w:rFonts w:ascii="Tahoma" w:hAnsi="Tahoma" w:cs="Tahoma"/>
          <w:sz w:val="20"/>
          <w:highlight w:val="lightGray"/>
        </w:rPr>
      </w:pPr>
      <w:r w:rsidRPr="00F16DDB">
        <w:rPr>
          <w:rFonts w:ascii="Tahoma" w:hAnsi="Tahoma" w:cs="Tahoma"/>
          <w:sz w:val="20"/>
          <w:highlight w:val="lightGray"/>
        </w:rPr>
        <w:t>Все доработки и исправления выполняются Подрядчиком в счет Цены Договора, при этом сроки выполнения Работ не изменяются.</w:t>
      </w:r>
    </w:p>
    <w:p w14:paraId="3C0E5BC0" w14:textId="50882E47" w:rsidR="00A732BA" w:rsidRPr="00F16DDB" w:rsidRDefault="001B3DF9" w:rsidP="00F16DDB">
      <w:pPr>
        <w:pStyle w:val="afff1"/>
        <w:tabs>
          <w:tab w:val="left" w:pos="284"/>
        </w:tabs>
        <w:spacing w:before="120" w:after="240"/>
        <w:ind w:left="142"/>
        <w:rPr>
          <w:rFonts w:ascii="Tahoma" w:hAnsi="Tahoma" w:cs="Tahoma"/>
          <w:sz w:val="20"/>
          <w:highlight w:val="lightGray"/>
        </w:rPr>
      </w:pPr>
      <w:r w:rsidRPr="00F16DDB">
        <w:rPr>
          <w:rFonts w:ascii="Tahoma" w:hAnsi="Tahoma" w:cs="Tahoma"/>
          <w:sz w:val="20"/>
          <w:highlight w:val="lightGray"/>
        </w:rPr>
        <w:t>После Согласование</w:t>
      </w:r>
      <w:r w:rsidR="00A732BA" w:rsidRPr="00F16DDB">
        <w:rPr>
          <w:rFonts w:ascii="Tahoma" w:hAnsi="Tahoma" w:cs="Tahoma"/>
          <w:sz w:val="20"/>
          <w:highlight w:val="lightGray"/>
        </w:rPr>
        <w:t xml:space="preserve"> Заказчик</w:t>
      </w:r>
      <w:r w:rsidR="000B6FD1" w:rsidRPr="00F16DDB">
        <w:rPr>
          <w:rFonts w:ascii="Tahoma" w:hAnsi="Tahoma" w:cs="Tahoma"/>
          <w:sz w:val="20"/>
          <w:highlight w:val="lightGray"/>
        </w:rPr>
        <w:t>ом</w:t>
      </w:r>
      <w:r w:rsidR="00A732BA" w:rsidRPr="00F16DDB">
        <w:rPr>
          <w:rFonts w:ascii="Tahoma" w:hAnsi="Tahoma" w:cs="Tahoma"/>
          <w:sz w:val="20"/>
          <w:highlight w:val="lightGray"/>
        </w:rPr>
        <w:t xml:space="preserve"> Части Документации</w:t>
      </w:r>
      <w:r w:rsidR="0068399D" w:rsidRPr="00F16DDB">
        <w:rPr>
          <w:rFonts w:ascii="Tahoma" w:hAnsi="Tahoma" w:cs="Tahoma"/>
          <w:sz w:val="20"/>
          <w:highlight w:val="lightGray"/>
        </w:rPr>
        <w:t xml:space="preserve"> Подрядчик передает Заказчику разработанную Часть Документации</w:t>
      </w:r>
      <w:r w:rsidR="000B6FD1" w:rsidRPr="00F16DDB">
        <w:rPr>
          <w:rFonts w:ascii="Tahoma" w:hAnsi="Tahoma" w:cs="Tahoma"/>
          <w:sz w:val="20"/>
          <w:highlight w:val="lightGray"/>
        </w:rPr>
        <w:t xml:space="preserve"> </w:t>
      </w:r>
      <w:r w:rsidR="000B6FD1" w:rsidRPr="00F16DDB">
        <w:rPr>
          <w:rFonts w:ascii="Tahoma" w:hAnsi="Tahoma" w:cs="Tahoma"/>
          <w:b/>
          <w:color w:val="FF0000"/>
          <w:sz w:val="20"/>
          <w:highlight w:val="lightGray"/>
        </w:rPr>
        <w:t>[</w:t>
      </w:r>
      <w:r w:rsidR="000B6FD1" w:rsidRPr="002A158F">
        <w:rPr>
          <w:rFonts w:ascii="Tahoma" w:hAnsi="Tahoma" w:cs="Tahoma"/>
          <w:sz w:val="20"/>
          <w:highlight w:val="lightGray"/>
        </w:rPr>
        <w:t>•</w:t>
      </w:r>
      <w:r w:rsidR="000B6FD1" w:rsidRPr="00F16DDB">
        <w:rPr>
          <w:rFonts w:ascii="Tahoma" w:hAnsi="Tahoma" w:cs="Tahoma"/>
          <w:b/>
          <w:color w:val="FF0000"/>
          <w:sz w:val="20"/>
          <w:highlight w:val="lightGray"/>
        </w:rPr>
        <w:t>]</w:t>
      </w:r>
      <w:r w:rsidR="000B6FD1" w:rsidRPr="006B7860">
        <w:rPr>
          <w:sz w:val="20"/>
          <w:highlight w:val="lightGray"/>
          <w:vertAlign w:val="superscript"/>
        </w:rPr>
        <w:footnoteReference w:id="247"/>
      </w:r>
      <w:r w:rsidR="000B6FD1" w:rsidRPr="006B7860">
        <w:rPr>
          <w:rFonts w:ascii="Tahoma" w:hAnsi="Tahoma" w:cs="Tahoma"/>
          <w:b/>
          <w:color w:val="FF0000"/>
          <w:sz w:val="20"/>
          <w:highlight w:val="lightGray"/>
        </w:rPr>
        <w:t xml:space="preserve"> /</w:t>
      </w:r>
      <w:r w:rsidR="000B6FD1" w:rsidRPr="00F16DDB">
        <w:rPr>
          <w:rFonts w:ascii="Tahoma" w:hAnsi="Tahoma" w:cs="Tahoma"/>
          <w:b/>
          <w:color w:val="FF0000"/>
          <w:sz w:val="20"/>
          <w:highlight w:val="lightGray"/>
        </w:rPr>
        <w:t xml:space="preserve"> [</w:t>
      </w:r>
      <w:r w:rsidR="000B6FD1" w:rsidRPr="002A158F">
        <w:rPr>
          <w:rFonts w:ascii="Tahoma" w:hAnsi="Tahoma" w:cs="Tahoma"/>
          <w:sz w:val="20"/>
          <w:highlight w:val="lightGray"/>
        </w:rPr>
        <w:t>в соответствии с Заданием</w:t>
      </w:r>
      <w:r w:rsidR="000B6FD1" w:rsidRPr="00F16DDB">
        <w:rPr>
          <w:rFonts w:ascii="Tahoma" w:hAnsi="Tahoma" w:cs="Tahoma"/>
          <w:b/>
          <w:color w:val="FF0000"/>
          <w:sz w:val="20"/>
          <w:highlight w:val="lightGray"/>
        </w:rPr>
        <w:t>]</w:t>
      </w:r>
      <w:r w:rsidR="000B6FD1" w:rsidRPr="002A158F">
        <w:rPr>
          <w:rFonts w:ascii="Tahoma" w:hAnsi="Tahoma" w:cs="Tahoma"/>
          <w:sz w:val="20"/>
          <w:highlight w:val="lightGray"/>
        </w:rPr>
        <w:t xml:space="preserve"> </w:t>
      </w:r>
      <w:r w:rsidR="0068399D" w:rsidRPr="00F16DDB">
        <w:rPr>
          <w:rFonts w:ascii="Tahoma" w:hAnsi="Tahoma" w:cs="Tahoma"/>
          <w:sz w:val="20"/>
          <w:highlight w:val="lightGray"/>
        </w:rPr>
        <w:t xml:space="preserve"> в соответствии с Заданием с приложением подписанных Подрядчиком накладных на бумажном носителе.</w:t>
      </w:r>
    </w:p>
    <w:p w14:paraId="0DE29F4F" w14:textId="061AD6A9" w:rsidR="00A732BA" w:rsidRPr="00F16DDB" w:rsidRDefault="001B3DF9" w:rsidP="002F68A6">
      <w:pPr>
        <w:pStyle w:val="afff1"/>
        <w:spacing w:before="120" w:after="240"/>
        <w:ind w:left="142"/>
        <w:rPr>
          <w:rFonts w:ascii="Tahoma" w:hAnsi="Tahoma" w:cs="Tahoma"/>
          <w:sz w:val="20"/>
          <w:highlight w:val="lightGray"/>
        </w:rPr>
      </w:pPr>
      <w:r w:rsidRPr="00F16DDB">
        <w:rPr>
          <w:rFonts w:ascii="Tahoma" w:hAnsi="Tahoma" w:cs="Tahoma"/>
          <w:sz w:val="20"/>
          <w:highlight w:val="lightGray"/>
        </w:rPr>
        <w:t xml:space="preserve">После передачи Подрядчиком согласованной Части Документации Заказчик  подписывает </w:t>
      </w:r>
      <w:r w:rsidR="00C72912" w:rsidRPr="00F16DDB">
        <w:rPr>
          <w:rFonts w:ascii="Tahoma" w:hAnsi="Tahoma" w:cs="Tahoma"/>
          <w:sz w:val="20"/>
          <w:highlight w:val="lightGray"/>
        </w:rPr>
        <w:t>Акт сдачи-приемки работ (услуг)</w:t>
      </w:r>
      <w:r w:rsidR="004536BE" w:rsidRPr="00F16DDB">
        <w:rPr>
          <w:rFonts w:ascii="Tahoma" w:hAnsi="Tahoma" w:cs="Tahoma"/>
          <w:sz w:val="20"/>
          <w:highlight w:val="lightGray"/>
        </w:rPr>
        <w:t xml:space="preserve"> </w:t>
      </w:r>
      <w:r w:rsidR="00A732BA" w:rsidRPr="00F16DDB">
        <w:rPr>
          <w:rFonts w:ascii="Tahoma" w:hAnsi="Tahoma" w:cs="Tahoma"/>
          <w:sz w:val="20"/>
          <w:highlight w:val="lightGray"/>
        </w:rPr>
        <w:t>в соответствии с разделом «</w:t>
      </w:r>
      <w:r w:rsidR="004934B1" w:rsidRPr="00F16DDB">
        <w:rPr>
          <w:rFonts w:ascii="Tahoma" w:hAnsi="Tahoma" w:cs="Tahoma"/>
          <w:sz w:val="20"/>
          <w:highlight w:val="lightGray"/>
        </w:rPr>
        <w:t>Сдача-приемка</w:t>
      </w:r>
      <w:r w:rsidR="00627B9A" w:rsidRPr="00F16DDB">
        <w:rPr>
          <w:rFonts w:ascii="Tahoma" w:hAnsi="Tahoma" w:cs="Tahoma"/>
          <w:sz w:val="20"/>
          <w:highlight w:val="lightGray"/>
        </w:rPr>
        <w:t>».</w:t>
      </w:r>
    </w:p>
    <w:p w14:paraId="5A4CCCC3" w14:textId="3D54FB19" w:rsidR="00DC4E8C" w:rsidRPr="00F16DDB" w:rsidRDefault="00DC4E8C" w:rsidP="00DC4E8C">
      <w:pPr>
        <w:pStyle w:val="afff1"/>
        <w:spacing w:before="120" w:after="240"/>
        <w:ind w:left="142"/>
        <w:rPr>
          <w:rFonts w:ascii="Tahoma" w:hAnsi="Tahoma" w:cs="Tahoma"/>
          <w:sz w:val="20"/>
          <w:highlight w:val="lightGray"/>
        </w:rPr>
      </w:pPr>
      <w:r w:rsidRPr="00F16DDB">
        <w:rPr>
          <w:rFonts w:ascii="Tahoma" w:hAnsi="Tahoma" w:cs="Tahoma"/>
          <w:sz w:val="20"/>
          <w:highlight w:val="lightGray"/>
        </w:rPr>
        <w:t>Согласование Заказчиком Части Документации и подписание соответствующих Актов сдачи-приемки работ (услуг) не является приемкой Заказчиком результата Работ по Вид</w:t>
      </w:r>
      <w:r w:rsidR="001B3DF9" w:rsidRPr="00F16DDB">
        <w:rPr>
          <w:rFonts w:ascii="Tahoma" w:hAnsi="Tahoma" w:cs="Tahoma"/>
          <w:sz w:val="20"/>
          <w:highlight w:val="lightGray"/>
        </w:rPr>
        <w:t>у</w:t>
      </w:r>
      <w:r w:rsidRPr="00F16DDB">
        <w:rPr>
          <w:rFonts w:ascii="Tahoma" w:hAnsi="Tahoma" w:cs="Tahoma"/>
          <w:sz w:val="20"/>
          <w:highlight w:val="lightGray"/>
        </w:rPr>
        <w:t xml:space="preserve"> Документации, 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т.ч. явными.</w:t>
      </w:r>
    </w:p>
    <w:p w14:paraId="2360B4E2" w14:textId="1067FF11" w:rsidR="00F06176" w:rsidRPr="00627B9A" w:rsidRDefault="00F06176" w:rsidP="002F68A6">
      <w:pPr>
        <w:pStyle w:val="afff1"/>
        <w:spacing w:before="120" w:after="240"/>
        <w:ind w:left="142"/>
        <w:rPr>
          <w:rFonts w:ascii="Tahoma" w:hAnsi="Tahoma" w:cs="Tahoma"/>
          <w:sz w:val="20"/>
        </w:rPr>
      </w:pPr>
      <w:r w:rsidRPr="00F16DDB">
        <w:rPr>
          <w:rFonts w:ascii="Tahoma" w:hAnsi="Tahoma" w:cs="Tahoma"/>
          <w:sz w:val="20"/>
          <w:highlight w:val="lightGray"/>
        </w:rPr>
        <w:t xml:space="preserve">Окончательное согласование Заказчиком вида Документации осуществляется при </w:t>
      </w:r>
      <w:r w:rsidR="001B3DF9" w:rsidRPr="00F16DDB">
        <w:rPr>
          <w:rFonts w:ascii="Tahoma" w:hAnsi="Tahoma" w:cs="Tahoma"/>
          <w:sz w:val="20"/>
          <w:highlight w:val="lightGray"/>
        </w:rPr>
        <w:t xml:space="preserve">приемке </w:t>
      </w:r>
      <w:r w:rsidRPr="00F16DDB">
        <w:rPr>
          <w:rFonts w:ascii="Tahoma" w:hAnsi="Tahoma" w:cs="Tahoma"/>
          <w:sz w:val="20"/>
          <w:highlight w:val="lightGray"/>
        </w:rPr>
        <w:t xml:space="preserve">последней Части </w:t>
      </w:r>
      <w:r w:rsidR="00B93094" w:rsidRPr="00F16DDB">
        <w:rPr>
          <w:rFonts w:ascii="Tahoma" w:hAnsi="Tahoma" w:cs="Tahoma"/>
          <w:sz w:val="20"/>
          <w:highlight w:val="lightGray"/>
        </w:rPr>
        <w:t xml:space="preserve">Вида </w:t>
      </w:r>
      <w:r w:rsidRPr="00F16DDB">
        <w:rPr>
          <w:rFonts w:ascii="Tahoma" w:hAnsi="Tahoma" w:cs="Tahoma"/>
          <w:sz w:val="20"/>
          <w:highlight w:val="lightGray"/>
        </w:rPr>
        <w:t xml:space="preserve">Документации при условии приемки до этого Заказчиком всех предыдущих Частей </w:t>
      </w:r>
      <w:r w:rsidR="00B93094" w:rsidRPr="00F16DDB">
        <w:rPr>
          <w:rFonts w:ascii="Tahoma" w:hAnsi="Tahoma" w:cs="Tahoma"/>
          <w:sz w:val="20"/>
          <w:highlight w:val="lightGray"/>
        </w:rPr>
        <w:t xml:space="preserve">Вида </w:t>
      </w:r>
      <w:r w:rsidRPr="00F16DDB">
        <w:rPr>
          <w:rFonts w:ascii="Tahoma" w:hAnsi="Tahoma" w:cs="Tahoma"/>
          <w:sz w:val="20"/>
          <w:highlight w:val="lightGray"/>
        </w:rPr>
        <w:t xml:space="preserve">Документации и подписания соответствующих Актов </w:t>
      </w:r>
      <w:r w:rsidR="00C72912" w:rsidRPr="00F16DDB">
        <w:rPr>
          <w:rFonts w:ascii="Tahoma" w:hAnsi="Tahoma" w:cs="Tahoma"/>
          <w:sz w:val="20"/>
          <w:highlight w:val="lightGray"/>
        </w:rPr>
        <w:t>сдачи-приемки работ (услуг)</w:t>
      </w:r>
      <w:r w:rsidRPr="00F16DDB">
        <w:rPr>
          <w:rFonts w:ascii="Tahoma" w:hAnsi="Tahoma" w:cs="Tahoma"/>
          <w:sz w:val="20"/>
          <w:highlight w:val="lightGray"/>
        </w:rPr>
        <w:t>.</w:t>
      </w:r>
    </w:p>
    <w:p w14:paraId="28D7F9B4" w14:textId="00B0DD1D" w:rsidR="00A732BA" w:rsidRPr="00DD7155" w:rsidRDefault="008E47CC" w:rsidP="002F68A6">
      <w:pPr>
        <w:pStyle w:val="afff1"/>
        <w:spacing w:before="120" w:after="240"/>
        <w:ind w:left="142"/>
        <w:rPr>
          <w:rFonts w:ascii="Tahoma" w:hAnsi="Tahoma" w:cs="Tahoma"/>
          <w:i/>
          <w:color w:val="00B050"/>
          <w:sz w:val="20"/>
        </w:rPr>
      </w:pPr>
      <w:r w:rsidRPr="00DD7155">
        <w:rPr>
          <w:rFonts w:ascii="Tahoma" w:hAnsi="Tahoma" w:cs="Tahoma"/>
          <w:i/>
          <w:color w:val="00B050"/>
          <w:sz w:val="20"/>
        </w:rPr>
        <w:t xml:space="preserve">ЕСЛИ ДЛЯ ДОКУМЕНТАЦИИ, ПРИНИМАЕМОЙ </w:t>
      </w:r>
      <w:r w:rsidRPr="00DD7155">
        <w:rPr>
          <w:rFonts w:ascii="Tahoma" w:hAnsi="Tahoma" w:cs="Tahoma"/>
          <w:i/>
          <w:color w:val="FF0000"/>
          <w:sz w:val="20"/>
        </w:rPr>
        <w:t xml:space="preserve">ЧАСТЯМИ </w:t>
      </w:r>
      <w:r w:rsidRPr="00DD7155">
        <w:rPr>
          <w:rFonts w:ascii="Tahoma" w:hAnsi="Tahoma" w:cs="Tahoma"/>
          <w:i/>
          <w:color w:val="00B050"/>
          <w:sz w:val="20"/>
        </w:rPr>
        <w:t>ТРЕБУЕТСЯ ЭКСПЕРТИЗ</w:t>
      </w:r>
      <w:r w:rsidR="00607C76">
        <w:rPr>
          <w:rFonts w:ascii="Tahoma" w:hAnsi="Tahoma" w:cs="Tahoma"/>
          <w:i/>
          <w:color w:val="00B050"/>
          <w:sz w:val="20"/>
        </w:rPr>
        <w:t>А</w:t>
      </w:r>
      <w:r w:rsidRPr="00DD7155">
        <w:rPr>
          <w:rFonts w:ascii="Tahoma" w:hAnsi="Tahoma" w:cs="Tahoma"/>
          <w:i/>
          <w:color w:val="00B050"/>
          <w:sz w:val="20"/>
        </w:rPr>
        <w:t xml:space="preserve">: </w:t>
      </w:r>
    </w:p>
    <w:p w14:paraId="009329E3" w14:textId="0D90F534" w:rsidR="00A732BA" w:rsidRPr="00DD7155" w:rsidRDefault="00526E69" w:rsidP="002060CD">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88485D" w:rsidRPr="00DD7155">
        <w:rPr>
          <w:rFonts w:ascii="Tahoma" w:hAnsi="Tahoma" w:cs="Tahoma"/>
          <w:color w:val="00B050"/>
          <w:sz w:val="20"/>
          <w:highlight w:val="lightGray"/>
        </w:rPr>
        <w:t xml:space="preserve">Сдача приемка работ по последней </w:t>
      </w:r>
      <w:r w:rsidR="0088485D" w:rsidRPr="00DD7155">
        <w:rPr>
          <w:rFonts w:ascii="Tahoma" w:hAnsi="Tahoma" w:cs="Tahoma"/>
          <w:color w:val="FF0000"/>
          <w:sz w:val="20"/>
          <w:highlight w:val="lightGray"/>
        </w:rPr>
        <w:t xml:space="preserve">Части </w:t>
      </w:r>
      <w:r w:rsidR="00B93094" w:rsidRPr="00DD7155">
        <w:rPr>
          <w:rFonts w:ascii="Tahoma" w:hAnsi="Tahoma" w:cs="Tahoma"/>
          <w:color w:val="00B050"/>
          <w:sz w:val="20"/>
          <w:highlight w:val="lightGray"/>
        </w:rPr>
        <w:t xml:space="preserve">Вида </w:t>
      </w:r>
      <w:r w:rsidR="0088485D" w:rsidRPr="00DD7155">
        <w:rPr>
          <w:rFonts w:ascii="Tahoma" w:hAnsi="Tahoma" w:cs="Tahoma"/>
          <w:color w:val="00B050"/>
          <w:sz w:val="20"/>
          <w:highlight w:val="lightGray"/>
        </w:rPr>
        <w:t xml:space="preserve">Документации </w:t>
      </w:r>
      <w:r w:rsidRPr="00526E69">
        <w:rPr>
          <w:rFonts w:ascii="Tahoma" w:hAnsi="Tahoma" w:cs="Tahoma"/>
          <w:b/>
          <w:color w:val="FF0000"/>
          <w:sz w:val="20"/>
          <w:u w:color="FF0000"/>
        </w:rPr>
        <w:t>[</w:t>
      </w:r>
      <w:r w:rsidR="0088485D" w:rsidRPr="00DD7155">
        <w:rPr>
          <w:rFonts w:ascii="Tahoma" w:hAnsi="Tahoma" w:cs="Tahoma"/>
          <w:color w:val="00B050"/>
          <w:sz w:val="20"/>
          <w:highlight w:val="lightGray"/>
        </w:rPr>
        <w:t>•</w:t>
      </w:r>
      <w:r w:rsidRPr="00526E69">
        <w:rPr>
          <w:rFonts w:ascii="Tahoma" w:hAnsi="Tahoma" w:cs="Tahoma"/>
          <w:b/>
          <w:color w:val="FF0000"/>
          <w:sz w:val="20"/>
        </w:rPr>
        <w:t>]</w:t>
      </w:r>
      <w:r w:rsidR="0088485D" w:rsidRPr="00DD7155">
        <w:rPr>
          <w:rFonts w:ascii="Tahoma" w:hAnsi="Tahoma" w:cs="Tahoma"/>
          <w:color w:val="00B050"/>
          <w:sz w:val="20"/>
          <w:highlight w:val="lightGray"/>
        </w:rPr>
        <w:t>осуществляется после предоставления положительного заключения экспертиз в соответствии с разделом «</w:t>
      </w:r>
      <w:r w:rsidR="004934B1" w:rsidRPr="001D7CE3">
        <w:rPr>
          <w:rFonts w:ascii="Tahoma" w:hAnsi="Tahoma" w:cs="Tahoma"/>
          <w:color w:val="00B050"/>
          <w:sz w:val="20"/>
          <w:highlight w:val="lightGray"/>
        </w:rPr>
        <w:t>Сдача-приемка</w:t>
      </w:r>
      <w:r w:rsidR="00A732BA" w:rsidRPr="00DD7155">
        <w:rPr>
          <w:rFonts w:ascii="Tahoma" w:hAnsi="Tahoma" w:cs="Tahoma"/>
          <w:color w:val="00B050"/>
          <w:sz w:val="20"/>
          <w:highlight w:val="lightGray"/>
        </w:rPr>
        <w:t>».</w:t>
      </w:r>
      <w:r w:rsidRPr="00526E69">
        <w:rPr>
          <w:rFonts w:ascii="Tahoma" w:hAnsi="Tahoma" w:cs="Tahoma"/>
          <w:b/>
          <w:color w:val="FF0000"/>
          <w:sz w:val="20"/>
        </w:rPr>
        <w:t>]</w:t>
      </w:r>
      <w:r w:rsidR="00A732BA" w:rsidRPr="00DD7155">
        <w:rPr>
          <w:rStyle w:val="ad"/>
          <w:rFonts w:ascii="Tahoma" w:hAnsi="Tahoma" w:cs="Tahoma"/>
          <w:sz w:val="20"/>
        </w:rPr>
        <w:footnoteReference w:id="248"/>
      </w:r>
    </w:p>
    <w:p w14:paraId="1B6B4C7C" w14:textId="3327B161" w:rsidR="00C4337F" w:rsidRPr="00DD7155" w:rsidRDefault="001942EC" w:rsidP="00625528">
      <w:pPr>
        <w:pStyle w:val="afff1"/>
        <w:numPr>
          <w:ilvl w:val="1"/>
          <w:numId w:val="13"/>
        </w:numPr>
        <w:tabs>
          <w:tab w:val="left" w:pos="284"/>
        </w:tabs>
        <w:spacing w:before="120" w:after="240"/>
        <w:ind w:left="142" w:hanging="1135"/>
        <w:rPr>
          <w:rFonts w:ascii="Tahoma" w:hAnsi="Tahoma" w:cs="Tahoma"/>
          <w:b/>
          <w:i/>
          <w:color w:val="00B050"/>
          <w:sz w:val="20"/>
          <w:highlight w:val="lightGray"/>
        </w:rPr>
      </w:pPr>
      <w:r w:rsidRPr="00526E69">
        <w:rPr>
          <w:rFonts w:ascii="Tahoma" w:hAnsi="Tahoma" w:cs="Tahoma"/>
          <w:b/>
          <w:color w:val="FF0000"/>
          <w:sz w:val="20"/>
          <w:u w:color="FF0000"/>
        </w:rPr>
        <w:t>[</w:t>
      </w:r>
      <w:r w:rsidR="00940596" w:rsidRPr="00DD7155">
        <w:rPr>
          <w:rFonts w:ascii="Tahoma" w:hAnsi="Tahoma" w:cs="Tahoma"/>
          <w:b/>
          <w:color w:val="00B050"/>
          <w:sz w:val="20"/>
          <w:highlight w:val="lightGray"/>
        </w:rPr>
        <w:t>ЭКСПЕРТИЗ</w:t>
      </w:r>
      <w:r w:rsidR="00607C76">
        <w:rPr>
          <w:rFonts w:ascii="Tahoma" w:hAnsi="Tahoma" w:cs="Tahoma"/>
          <w:b/>
          <w:color w:val="00B050"/>
          <w:sz w:val="20"/>
          <w:highlight w:val="lightGray"/>
        </w:rPr>
        <w:t>А</w:t>
      </w:r>
      <w:r w:rsidRPr="00526E69">
        <w:rPr>
          <w:rFonts w:ascii="Tahoma" w:hAnsi="Tahoma" w:cs="Tahoma"/>
          <w:b/>
          <w:color w:val="FF0000"/>
          <w:sz w:val="20"/>
        </w:rPr>
        <w:t>]</w:t>
      </w:r>
    </w:p>
    <w:p w14:paraId="7E61E621" w14:textId="31E1019D" w:rsidR="00C4337F" w:rsidRPr="00DD7155" w:rsidRDefault="00940596" w:rsidP="00625528">
      <w:pPr>
        <w:pStyle w:val="afff1"/>
        <w:numPr>
          <w:ilvl w:val="2"/>
          <w:numId w:val="13"/>
        </w:numPr>
        <w:tabs>
          <w:tab w:val="left" w:pos="284"/>
        </w:tabs>
        <w:spacing w:before="120" w:after="240"/>
        <w:ind w:left="142" w:hanging="1135"/>
        <w:rPr>
          <w:rFonts w:ascii="Tahoma" w:hAnsi="Tahoma" w:cs="Tahoma"/>
          <w:color w:val="00B050"/>
          <w:sz w:val="20"/>
          <w:highlight w:val="lightGray"/>
        </w:rPr>
      </w:pPr>
      <w:r w:rsidRPr="00DD7155">
        <w:rPr>
          <w:rFonts w:ascii="Tahoma" w:hAnsi="Tahoma" w:cs="Tahoma"/>
          <w:color w:val="00B050"/>
          <w:sz w:val="20"/>
          <w:highlight w:val="lightGray"/>
        </w:rPr>
        <w:t>ОРГАНИЗАЦИЯ ЭКСПЕРТИЗЫ</w:t>
      </w:r>
    </w:p>
    <w:p w14:paraId="0CC68793" w14:textId="2AE0E3D0" w:rsidR="00C4337F" w:rsidRPr="00DD7155" w:rsidRDefault="00934D8B" w:rsidP="00625528">
      <w:pPr>
        <w:pStyle w:val="afff1"/>
        <w:spacing w:before="120" w:after="240"/>
        <w:ind w:left="142"/>
        <w:rPr>
          <w:rFonts w:ascii="Tahoma" w:hAnsi="Tahoma" w:cs="Tahoma"/>
          <w:i/>
          <w:color w:val="00B050"/>
          <w:sz w:val="20"/>
          <w:highlight w:val="lightGray"/>
        </w:rPr>
      </w:pPr>
      <w:r w:rsidRPr="00DD7155">
        <w:rPr>
          <w:rFonts w:ascii="Tahoma" w:hAnsi="Tahoma" w:cs="Tahoma"/>
          <w:i/>
          <w:color w:val="00B050"/>
          <w:sz w:val="20"/>
          <w:highlight w:val="lightGray"/>
        </w:rPr>
        <w:t xml:space="preserve">ЕСЛИ </w:t>
      </w:r>
      <w:r w:rsidR="008E47CC" w:rsidRPr="00DD7155">
        <w:rPr>
          <w:rFonts w:ascii="Tahoma" w:hAnsi="Tahoma" w:cs="Tahoma"/>
          <w:i/>
          <w:color w:val="00B050"/>
          <w:sz w:val="20"/>
          <w:highlight w:val="lightGray"/>
        </w:rPr>
        <w:t xml:space="preserve">ЭКСПЕРТИЗА ОРГАНИЗУЕТСЯ СИЛАМИ </w:t>
      </w:r>
      <w:r w:rsidR="008E47CC" w:rsidRPr="00DD7155">
        <w:rPr>
          <w:rFonts w:ascii="Tahoma" w:hAnsi="Tahoma" w:cs="Tahoma"/>
          <w:b/>
          <w:i/>
          <w:color w:val="00B050"/>
          <w:sz w:val="20"/>
          <w:highlight w:val="lightGray"/>
        </w:rPr>
        <w:t>ПОДРЯДЧИКА</w:t>
      </w:r>
    </w:p>
    <w:p w14:paraId="374BCCC6" w14:textId="3B0CC3D2" w:rsidR="00C4337F" w:rsidRPr="00DD7155" w:rsidRDefault="00526E69" w:rsidP="00C27AEA">
      <w:pPr>
        <w:pStyle w:val="afff1"/>
        <w:numPr>
          <w:ilvl w:val="3"/>
          <w:numId w:val="13"/>
        </w:numPr>
        <w:tabs>
          <w:tab w:val="left" w:pos="284"/>
        </w:tabs>
        <w:spacing w:before="120" w:after="240"/>
        <w:ind w:left="142" w:hanging="1135"/>
        <w:rPr>
          <w:rFonts w:ascii="Tahoma" w:hAnsi="Tahoma" w:cs="Tahoma"/>
          <w:color w:val="00B050"/>
          <w:sz w:val="20"/>
          <w:highlight w:val="lightGray"/>
        </w:rPr>
      </w:pPr>
      <w:r w:rsidRPr="00526E69">
        <w:rPr>
          <w:rFonts w:ascii="Tahoma" w:hAnsi="Tahoma" w:cs="Tahoma"/>
          <w:b/>
          <w:color w:val="FF0000"/>
          <w:sz w:val="20"/>
          <w:u w:color="FF0000"/>
        </w:rPr>
        <w:t>[</w:t>
      </w:r>
      <w:r w:rsidR="00C4337F" w:rsidRPr="00DD7155">
        <w:rPr>
          <w:rFonts w:ascii="Tahoma" w:hAnsi="Tahoma" w:cs="Tahoma"/>
          <w:color w:val="00B050"/>
          <w:sz w:val="20"/>
          <w:highlight w:val="lightGray"/>
        </w:rPr>
        <w:t xml:space="preserve">Подрядчик организует проведение Экспертиз </w:t>
      </w:r>
      <w:r w:rsidRPr="00526E69">
        <w:rPr>
          <w:rFonts w:ascii="Tahoma" w:hAnsi="Tahoma" w:cs="Tahoma"/>
          <w:b/>
          <w:color w:val="FF0000"/>
          <w:sz w:val="20"/>
          <w:u w:color="FF0000"/>
        </w:rPr>
        <w:t>[</w:t>
      </w:r>
      <w:r w:rsidR="00C4337F" w:rsidRPr="00DD7155">
        <w:rPr>
          <w:rFonts w:ascii="Tahoma" w:hAnsi="Tahoma" w:cs="Tahoma"/>
          <w:color w:val="00B050"/>
          <w:sz w:val="20"/>
          <w:highlight w:val="lightGray"/>
        </w:rPr>
        <w:t>•</w:t>
      </w:r>
      <w:r w:rsidRPr="00526E69">
        <w:rPr>
          <w:rFonts w:ascii="Tahoma" w:hAnsi="Tahoma" w:cs="Tahoma"/>
          <w:b/>
          <w:color w:val="FF0000"/>
          <w:sz w:val="20"/>
        </w:rPr>
        <w:t>]</w:t>
      </w:r>
      <w:r w:rsidR="00C4337F" w:rsidRPr="00DD7155">
        <w:rPr>
          <w:rFonts w:ascii="Tahoma" w:hAnsi="Tahoma" w:cs="Tahoma"/>
          <w:color w:val="00B050"/>
          <w:sz w:val="20"/>
          <w:highlight w:val="lightGray"/>
        </w:rPr>
        <w:t>, в т.ч.:</w:t>
      </w:r>
    </w:p>
    <w:p w14:paraId="71FB8E82" w14:textId="15CF48B8" w:rsidR="00C4337F" w:rsidRPr="00DD7155" w:rsidRDefault="00C4337F" w:rsidP="002F68A6">
      <w:pPr>
        <w:pStyle w:val="afff1"/>
        <w:numPr>
          <w:ilvl w:val="0"/>
          <w:numId w:val="58"/>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 xml:space="preserve">заключает договор с экспертной организацией </w:t>
      </w:r>
      <w:r w:rsidR="00526E69" w:rsidRPr="00526E69">
        <w:rPr>
          <w:rFonts w:ascii="Tahoma" w:hAnsi="Tahoma" w:cs="Tahoma"/>
          <w:b/>
          <w:color w:val="FF0000"/>
          <w:sz w:val="20"/>
          <w:u w:color="FF0000"/>
        </w:rPr>
        <w:t>[</w:t>
      </w:r>
      <w:r w:rsidRPr="00DD7155">
        <w:rPr>
          <w:rFonts w:ascii="Tahoma" w:hAnsi="Tahoma" w:cs="Tahoma"/>
          <w:color w:val="00B050"/>
          <w:sz w:val="20"/>
          <w:highlight w:val="lightGray"/>
        </w:rPr>
        <w:t>от своего имени</w:t>
      </w:r>
      <w:r w:rsidR="0088485D" w:rsidRPr="00DD7155">
        <w:rPr>
          <w:rFonts w:ascii="Tahoma" w:hAnsi="Tahoma" w:cs="Tahoma"/>
          <w:color w:val="00B050"/>
          <w:sz w:val="20"/>
          <w:highlight w:val="lightGray"/>
        </w:rPr>
        <w:t xml:space="preserve"> и </w:t>
      </w:r>
      <w:r w:rsidR="009E4937" w:rsidRPr="00DD7155">
        <w:rPr>
          <w:rFonts w:ascii="Tahoma" w:hAnsi="Tahoma" w:cs="Tahoma"/>
          <w:color w:val="00B050"/>
          <w:sz w:val="20"/>
          <w:highlight w:val="lightGray"/>
        </w:rPr>
        <w:t>проводит с ней расчеты</w:t>
      </w:r>
      <w:r w:rsidR="00526E69" w:rsidRPr="00526E69">
        <w:rPr>
          <w:rFonts w:ascii="Tahoma" w:hAnsi="Tahoma" w:cs="Tahoma"/>
          <w:b/>
          <w:color w:val="FF0000"/>
          <w:sz w:val="20"/>
        </w:rPr>
        <w:t>]</w:t>
      </w:r>
      <w:r w:rsidR="00D35A51" w:rsidRPr="00DD7155">
        <w:rPr>
          <w:rFonts w:ascii="Tahoma" w:hAnsi="Tahoma" w:cs="Tahoma"/>
          <w:color w:val="00B050"/>
          <w:sz w:val="20"/>
          <w:highlight w:val="lightGray"/>
        </w:rPr>
        <w:t>/</w:t>
      </w:r>
      <w:r w:rsidR="0088485D" w:rsidRPr="00DD7155">
        <w:rPr>
          <w:rFonts w:ascii="Tahoma" w:hAnsi="Tahoma" w:cs="Tahoma"/>
          <w:color w:val="00B050"/>
          <w:sz w:val="20"/>
          <w:highlight w:val="lightGray"/>
        </w:rPr>
        <w:t xml:space="preserve"> </w:t>
      </w:r>
      <w:r w:rsidR="00526E69" w:rsidRPr="00526E69">
        <w:rPr>
          <w:rFonts w:ascii="Tahoma" w:hAnsi="Tahoma" w:cs="Tahoma"/>
          <w:b/>
          <w:color w:val="FF0000"/>
          <w:sz w:val="20"/>
          <w:u w:color="FF0000"/>
        </w:rPr>
        <w:t>[</w:t>
      </w:r>
      <w:r w:rsidR="00C41FE8" w:rsidRPr="00DD7155">
        <w:rPr>
          <w:rFonts w:ascii="Tahoma" w:hAnsi="Tahoma" w:cs="Tahoma"/>
          <w:color w:val="00B050"/>
          <w:sz w:val="20"/>
          <w:highlight w:val="lightGray"/>
        </w:rPr>
        <w:t xml:space="preserve">по поручению и </w:t>
      </w:r>
      <w:r w:rsidR="00D35A51" w:rsidRPr="00DD7155">
        <w:rPr>
          <w:rFonts w:ascii="Tahoma" w:hAnsi="Tahoma" w:cs="Tahoma"/>
          <w:color w:val="00B050"/>
          <w:sz w:val="20"/>
          <w:highlight w:val="lightGray"/>
        </w:rPr>
        <w:t>от имени Заказчика</w:t>
      </w:r>
      <w:r w:rsidR="00526E69" w:rsidRPr="00526E69">
        <w:rPr>
          <w:rFonts w:ascii="Tahoma" w:hAnsi="Tahoma" w:cs="Tahoma"/>
          <w:b/>
          <w:color w:val="FF0000"/>
          <w:sz w:val="20"/>
        </w:rPr>
        <w:t>]</w:t>
      </w:r>
      <w:r w:rsidR="0088485D" w:rsidRPr="00DD7155">
        <w:rPr>
          <w:rFonts w:ascii="Tahoma" w:hAnsi="Tahoma" w:cs="Tahoma"/>
          <w:color w:val="00B050"/>
          <w:sz w:val="20"/>
          <w:highlight w:val="lightGray"/>
        </w:rPr>
        <w:t>;</w:t>
      </w:r>
    </w:p>
    <w:p w14:paraId="5A971579" w14:textId="56A9678F" w:rsidR="00C4337F" w:rsidRPr="00DD7155" w:rsidRDefault="00C4337F" w:rsidP="002F68A6">
      <w:pPr>
        <w:pStyle w:val="afff1"/>
        <w:numPr>
          <w:ilvl w:val="0"/>
          <w:numId w:val="58"/>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 xml:space="preserve">осуществляет подготовку и отправку полного пакета документов на Экспертизу в течение </w:t>
      </w:r>
      <w:r w:rsidR="00526E69" w:rsidRPr="00526E69">
        <w:rPr>
          <w:rFonts w:ascii="Tahoma" w:hAnsi="Tahoma" w:cs="Tahoma"/>
          <w:b/>
          <w:color w:val="FF0000"/>
          <w:sz w:val="20"/>
          <w:u w:color="FF0000"/>
        </w:rPr>
        <w:t>[</w:t>
      </w:r>
      <w:r w:rsidRPr="00DD7155">
        <w:rPr>
          <w:rFonts w:ascii="Tahoma" w:hAnsi="Tahoma" w:cs="Tahoma"/>
          <w:color w:val="00B050"/>
          <w:sz w:val="20"/>
          <w:highlight w:val="lightGray"/>
        </w:rPr>
        <w:t>•</w:t>
      </w:r>
      <w:r w:rsidR="00526E69" w:rsidRPr="00526E69">
        <w:rPr>
          <w:rFonts w:ascii="Tahoma" w:hAnsi="Tahoma" w:cs="Tahoma"/>
          <w:b/>
          <w:color w:val="FF0000"/>
          <w:sz w:val="20"/>
        </w:rPr>
        <w:t>]</w:t>
      </w:r>
      <w:r w:rsidRPr="00DD7155">
        <w:rPr>
          <w:rFonts w:ascii="Tahoma" w:hAnsi="Tahoma" w:cs="Tahoma"/>
          <w:i/>
          <w:color w:val="00B050"/>
          <w:sz w:val="20"/>
          <w:highlight w:val="lightGray"/>
        </w:rPr>
        <w:t xml:space="preserve"> </w:t>
      </w:r>
      <w:r w:rsidRPr="00DD7155">
        <w:rPr>
          <w:rFonts w:ascii="Tahoma" w:hAnsi="Tahoma" w:cs="Tahoma"/>
          <w:color w:val="00B050"/>
          <w:sz w:val="20"/>
          <w:highlight w:val="lightGray"/>
        </w:rPr>
        <w:t>к.д. с момента прохождения соответствующей Документацией ВК Заказчика и уведомляет Заказчика в день направления;</w:t>
      </w:r>
    </w:p>
    <w:p w14:paraId="711FB3B9" w14:textId="0343F4E7" w:rsidR="00C4337F" w:rsidRPr="00DD7155" w:rsidRDefault="00C4337F" w:rsidP="002F68A6">
      <w:pPr>
        <w:pStyle w:val="afff1"/>
        <w:numPr>
          <w:ilvl w:val="0"/>
          <w:numId w:val="58"/>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 xml:space="preserve">обеспечивает прохождение Экспертизы вплоть до получения положительного заключения экспертной организации </w:t>
      </w:r>
      <w:r w:rsidR="00526E69" w:rsidRPr="00526E69">
        <w:rPr>
          <w:rFonts w:ascii="Tahoma" w:hAnsi="Tahoma" w:cs="Tahoma"/>
          <w:b/>
          <w:color w:val="FF0000"/>
          <w:sz w:val="20"/>
          <w:u w:color="FF0000"/>
        </w:rPr>
        <w:t>[</w:t>
      </w:r>
      <w:r w:rsidRPr="00DD7155">
        <w:rPr>
          <w:rFonts w:ascii="Tahoma" w:hAnsi="Tahoma" w:cs="Tahoma"/>
          <w:color w:val="00B050"/>
          <w:sz w:val="20"/>
          <w:highlight w:val="lightGray"/>
        </w:rPr>
        <w:t>•</w:t>
      </w:r>
      <w:r w:rsidR="00526E69" w:rsidRPr="00526E69">
        <w:rPr>
          <w:rFonts w:ascii="Tahoma" w:hAnsi="Tahoma" w:cs="Tahoma"/>
          <w:b/>
          <w:color w:val="FF0000"/>
          <w:sz w:val="20"/>
        </w:rPr>
        <w:t>]</w:t>
      </w:r>
      <w:r w:rsidRPr="00DD7155">
        <w:rPr>
          <w:rFonts w:ascii="Tahoma" w:hAnsi="Tahoma" w:cs="Tahoma"/>
          <w:color w:val="00B050"/>
          <w:sz w:val="20"/>
          <w:highlight w:val="lightGray"/>
        </w:rPr>
        <w:t xml:space="preserve"> (</w:t>
      </w:r>
      <w:r w:rsidRPr="00DD7155">
        <w:rPr>
          <w:rFonts w:ascii="Tahoma" w:hAnsi="Tahoma" w:cs="Tahoma"/>
          <w:i/>
          <w:color w:val="00B050"/>
          <w:sz w:val="20"/>
          <w:highlight w:val="lightGray"/>
        </w:rPr>
        <w:t>указать экспертную организацию</w:t>
      </w:r>
      <w:r w:rsidRPr="00DD7155">
        <w:rPr>
          <w:rFonts w:ascii="Tahoma" w:hAnsi="Tahoma" w:cs="Tahoma"/>
          <w:color w:val="00B050"/>
          <w:sz w:val="20"/>
          <w:highlight w:val="lightGray"/>
        </w:rPr>
        <w:t>);</w:t>
      </w:r>
    </w:p>
    <w:p w14:paraId="683EA835" w14:textId="77777777" w:rsidR="00C4337F" w:rsidRPr="00DD7155" w:rsidRDefault="00C4337F" w:rsidP="002F68A6">
      <w:pPr>
        <w:pStyle w:val="afff1"/>
        <w:numPr>
          <w:ilvl w:val="0"/>
          <w:numId w:val="58"/>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информирует Заказчика о выдаче экспертной организацией замечаний, вопросов, решений (заключения) в день их получения и за свой счет устраняет замечания, готовит ответы, корректирует Документацию, без изменения сроков Работ, в пределах сроков установленных экспертной организацией;</w:t>
      </w:r>
    </w:p>
    <w:p w14:paraId="46C7D797" w14:textId="77777777" w:rsidR="00C4337F" w:rsidRPr="00DD7155" w:rsidRDefault="00C4337F" w:rsidP="002F68A6">
      <w:pPr>
        <w:pStyle w:val="afff1"/>
        <w:numPr>
          <w:ilvl w:val="0"/>
          <w:numId w:val="58"/>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 xml:space="preserve">отвечает за соответствие документов, входящих в поданный пакет, законодательству РФ. </w:t>
      </w:r>
    </w:p>
    <w:p w14:paraId="3EFAD428" w14:textId="6B73A80F" w:rsidR="00C4337F" w:rsidRPr="00DD7155" w:rsidRDefault="008E47CC" w:rsidP="002F68A6">
      <w:pPr>
        <w:pStyle w:val="afff1"/>
        <w:spacing w:before="120" w:after="240"/>
        <w:ind w:left="142"/>
        <w:rPr>
          <w:rFonts w:ascii="Tahoma" w:hAnsi="Tahoma" w:cs="Tahoma"/>
          <w:i/>
          <w:iCs/>
          <w:color w:val="00B050"/>
          <w:sz w:val="20"/>
          <w:highlight w:val="lightGray"/>
        </w:rPr>
      </w:pPr>
      <w:r w:rsidRPr="00DD7155">
        <w:rPr>
          <w:rFonts w:ascii="Tahoma" w:hAnsi="Tahoma" w:cs="Tahoma"/>
          <w:i/>
          <w:iCs/>
          <w:color w:val="00B050"/>
          <w:sz w:val="20"/>
          <w:highlight w:val="lightGray"/>
        </w:rPr>
        <w:t xml:space="preserve">ЕСЛИ </w:t>
      </w:r>
      <w:r w:rsidRPr="00DD7155">
        <w:rPr>
          <w:rFonts w:ascii="Tahoma" w:hAnsi="Tahoma" w:cs="Tahoma"/>
          <w:i/>
          <w:color w:val="00B050"/>
          <w:sz w:val="20"/>
          <w:highlight w:val="lightGray"/>
        </w:rPr>
        <w:t>РАСХОДЫ ПОДРЯДЧИКА НА ЭКСПЕРТИЗ</w:t>
      </w:r>
      <w:r w:rsidR="00607C76">
        <w:rPr>
          <w:rFonts w:ascii="Tahoma" w:hAnsi="Tahoma" w:cs="Tahoma"/>
          <w:i/>
          <w:color w:val="00B050"/>
          <w:sz w:val="20"/>
          <w:highlight w:val="lightGray"/>
        </w:rPr>
        <w:t>У</w:t>
      </w:r>
      <w:r w:rsidRPr="00DD7155">
        <w:rPr>
          <w:rFonts w:ascii="Tahoma" w:hAnsi="Tahoma" w:cs="Tahoma"/>
          <w:i/>
          <w:color w:val="00B050"/>
          <w:sz w:val="20"/>
          <w:highlight w:val="lightGray"/>
        </w:rPr>
        <w:t xml:space="preserve"> ВКЛЮЧЕНЫ В СТОИМОСТЬ РАБОТ И ОТДЕЛЬНОЙ ОПЛАТЕ НЕ ПОДЛЕЖАТ</w:t>
      </w:r>
      <w:r w:rsidR="00D25BBC" w:rsidRPr="00DD7155">
        <w:rPr>
          <w:rFonts w:ascii="Tahoma" w:hAnsi="Tahoma" w:cs="Tahoma"/>
          <w:i/>
          <w:color w:val="00B050"/>
          <w:sz w:val="20"/>
          <w:highlight w:val="lightGray"/>
        </w:rPr>
        <w:t>, НЕ ВЫДЕЛЯЮТСЯ В ТЕРМИН «УСЛУГА»</w:t>
      </w:r>
      <w:r w:rsidRPr="00DD7155">
        <w:rPr>
          <w:rFonts w:ascii="Tahoma" w:hAnsi="Tahoma" w:cs="Tahoma"/>
          <w:i/>
          <w:iCs/>
          <w:color w:val="00B050"/>
          <w:sz w:val="20"/>
          <w:highlight w:val="lightGray"/>
        </w:rPr>
        <w:t>:</w:t>
      </w:r>
    </w:p>
    <w:p w14:paraId="37A9E750" w14:textId="2B706B4C" w:rsidR="00C4337F" w:rsidRPr="00DD7155" w:rsidRDefault="00526E69" w:rsidP="00C27AEA">
      <w:pPr>
        <w:pStyle w:val="afff1"/>
        <w:numPr>
          <w:ilvl w:val="4"/>
          <w:numId w:val="13"/>
        </w:numPr>
        <w:tabs>
          <w:tab w:val="left" w:pos="284"/>
        </w:tabs>
        <w:spacing w:before="120" w:after="240"/>
        <w:ind w:left="142" w:hanging="1135"/>
        <w:rPr>
          <w:rFonts w:ascii="Tahoma" w:hAnsi="Tahoma" w:cs="Tahoma"/>
          <w:color w:val="00B050"/>
          <w:sz w:val="20"/>
          <w:highlight w:val="lightGray"/>
        </w:rPr>
      </w:pPr>
      <w:r w:rsidRPr="00526E69">
        <w:rPr>
          <w:rFonts w:ascii="Tahoma" w:hAnsi="Tahoma" w:cs="Tahoma"/>
          <w:b/>
          <w:color w:val="FF0000"/>
          <w:sz w:val="20"/>
          <w:u w:color="FF0000"/>
        </w:rPr>
        <w:t>[</w:t>
      </w:r>
      <w:r w:rsidR="00C4337F" w:rsidRPr="00DD7155">
        <w:rPr>
          <w:rFonts w:ascii="Tahoma" w:hAnsi="Tahoma" w:cs="Tahoma"/>
          <w:color w:val="00B050"/>
          <w:sz w:val="20"/>
          <w:highlight w:val="lightGray"/>
        </w:rPr>
        <w:t>Вознаграждение, а также расходы, понесенные Подрядчиком в связи с выполнением поручения Заказчика о прохождении экспертизы</w:t>
      </w:r>
      <w:r w:rsidR="0088485D" w:rsidRPr="00DD7155">
        <w:rPr>
          <w:rFonts w:ascii="Tahoma" w:hAnsi="Tahoma" w:cs="Tahoma"/>
          <w:color w:val="00B050"/>
          <w:sz w:val="20"/>
          <w:highlight w:val="lightGray"/>
        </w:rPr>
        <w:t xml:space="preserve">, </w:t>
      </w:r>
      <w:r w:rsidRPr="00526E69">
        <w:rPr>
          <w:rFonts w:ascii="Tahoma" w:hAnsi="Tahoma" w:cs="Tahoma"/>
          <w:b/>
          <w:color w:val="FF0000"/>
          <w:sz w:val="20"/>
          <w:u w:color="FF0000"/>
        </w:rPr>
        <w:t>[</w:t>
      </w:r>
      <w:r w:rsidR="0088485D" w:rsidRPr="00DD7155">
        <w:rPr>
          <w:rFonts w:ascii="Tahoma" w:hAnsi="Tahoma" w:cs="Tahoma"/>
          <w:color w:val="00B050"/>
          <w:sz w:val="20"/>
          <w:highlight w:val="lightGray"/>
        </w:rPr>
        <w:t>включая оплату услуг экспертной организации</w:t>
      </w:r>
      <w:r w:rsidR="00C41FE8" w:rsidRPr="00DD7155">
        <w:rPr>
          <w:rFonts w:ascii="Tahoma" w:hAnsi="Tahoma" w:cs="Tahoma"/>
          <w:color w:val="00B050"/>
          <w:sz w:val="20"/>
          <w:highlight w:val="lightGray"/>
        </w:rPr>
        <w:t xml:space="preserve"> </w:t>
      </w:r>
      <w:r w:rsidR="00C4337F" w:rsidRPr="00DD7155">
        <w:rPr>
          <w:rFonts w:ascii="Tahoma" w:hAnsi="Tahoma" w:cs="Tahoma"/>
          <w:color w:val="00B050"/>
          <w:sz w:val="20"/>
          <w:highlight w:val="lightGray"/>
        </w:rPr>
        <w:t xml:space="preserve">включены в стоимость </w:t>
      </w:r>
      <w:r w:rsidR="0041472B" w:rsidRPr="00DD7155">
        <w:rPr>
          <w:rFonts w:ascii="Tahoma" w:hAnsi="Tahoma" w:cs="Tahoma"/>
          <w:color w:val="00B050"/>
          <w:sz w:val="20"/>
          <w:highlight w:val="lightGray"/>
        </w:rPr>
        <w:t>работ по  Документации</w:t>
      </w:r>
      <w:r w:rsidRPr="00526E69">
        <w:rPr>
          <w:rFonts w:ascii="Tahoma" w:hAnsi="Tahoma" w:cs="Tahoma"/>
          <w:b/>
          <w:color w:val="FF0000"/>
          <w:sz w:val="20"/>
        </w:rPr>
        <w:t>]</w:t>
      </w:r>
      <w:r w:rsidR="00C4337F" w:rsidRPr="00DD7155">
        <w:rPr>
          <w:rFonts w:ascii="Tahoma" w:hAnsi="Tahoma" w:cs="Tahoma"/>
          <w:color w:val="00B050"/>
          <w:sz w:val="20"/>
          <w:highlight w:val="lightGray"/>
        </w:rPr>
        <w:t xml:space="preserve"> и отдельной оплате не подлежат.</w:t>
      </w:r>
      <w:r w:rsidRPr="00526E69">
        <w:rPr>
          <w:rFonts w:ascii="Tahoma" w:hAnsi="Tahoma" w:cs="Tahoma"/>
          <w:b/>
          <w:color w:val="FF0000"/>
          <w:sz w:val="20"/>
        </w:rPr>
        <w:t>]</w:t>
      </w:r>
      <w:r w:rsidR="00C4337F" w:rsidRPr="00DD7155" w:rsidDel="00BC54F6">
        <w:rPr>
          <w:rFonts w:ascii="Tahoma" w:hAnsi="Tahoma" w:cs="Tahoma"/>
          <w:color w:val="00B050"/>
          <w:sz w:val="20"/>
          <w:highlight w:val="lightGray"/>
        </w:rPr>
        <w:t xml:space="preserve"> </w:t>
      </w:r>
    </w:p>
    <w:p w14:paraId="500883AB" w14:textId="62521A96" w:rsidR="004C3DB4" w:rsidRPr="00DD7155" w:rsidRDefault="004C3DB4" w:rsidP="002F68A6">
      <w:pPr>
        <w:pStyle w:val="afff1"/>
        <w:spacing w:before="120" w:after="240"/>
        <w:ind w:left="142"/>
        <w:rPr>
          <w:rFonts w:ascii="Tahoma" w:hAnsi="Tahoma" w:cs="Tahoma"/>
          <w:color w:val="FF0000"/>
          <w:sz w:val="20"/>
        </w:rPr>
      </w:pPr>
      <w:r w:rsidRPr="00DD7155">
        <w:rPr>
          <w:rFonts w:ascii="Tahoma" w:hAnsi="Tahoma" w:cs="Tahoma"/>
          <w:color w:val="FF0000"/>
          <w:sz w:val="20"/>
        </w:rPr>
        <w:t>/</w:t>
      </w:r>
    </w:p>
    <w:p w14:paraId="41447D20" w14:textId="5F82A4F9" w:rsidR="006860B4" w:rsidRPr="00DD7155" w:rsidRDefault="008E47CC" w:rsidP="002F68A6">
      <w:pPr>
        <w:tabs>
          <w:tab w:val="left" w:pos="284"/>
        </w:tabs>
        <w:spacing w:before="120" w:after="240"/>
        <w:ind w:left="142" w:firstLine="0"/>
        <w:rPr>
          <w:rFonts w:ascii="Tahoma" w:hAnsi="Tahoma" w:cs="Tahoma"/>
          <w:i/>
          <w:sz w:val="20"/>
          <w:highlight w:val="lightGray"/>
        </w:rPr>
      </w:pPr>
      <w:r w:rsidRPr="00DD7155">
        <w:rPr>
          <w:rFonts w:ascii="Tahoma" w:hAnsi="Tahoma" w:cs="Tahoma"/>
          <w:i/>
          <w:sz w:val="20"/>
          <w:highlight w:val="lightGray"/>
        </w:rPr>
        <w:t>ЕСЛИ ЗАКАЗЧИК ВОЗМЕЩАЕТ ПОДРЯДЧИКУ, ДЕЙСТВУЮЩЕМУ В КАЧЕСТВЕ ПОСРЕДНИКА,</w:t>
      </w:r>
      <w:r w:rsidR="00565D23" w:rsidRPr="00DD7155">
        <w:rPr>
          <w:rFonts w:ascii="Tahoma" w:hAnsi="Tahoma" w:cs="Tahoma"/>
          <w:i/>
          <w:sz w:val="20"/>
          <w:highlight w:val="lightGray"/>
        </w:rPr>
        <w:t xml:space="preserve"> </w:t>
      </w:r>
      <w:r w:rsidRPr="00DD7155">
        <w:rPr>
          <w:rFonts w:ascii="Tahoma" w:hAnsi="Tahoma" w:cs="Tahoma"/>
          <w:i/>
          <w:sz w:val="20"/>
          <w:highlight w:val="lightGray"/>
        </w:rPr>
        <w:t xml:space="preserve">ПОНЕСЕННЫЕ РАСХОДЫ </w:t>
      </w:r>
      <w:r w:rsidR="00607C76">
        <w:rPr>
          <w:rFonts w:ascii="Tahoma" w:hAnsi="Tahoma" w:cs="Tahoma"/>
          <w:i/>
          <w:sz w:val="20"/>
          <w:highlight w:val="lightGray"/>
        </w:rPr>
        <w:t xml:space="preserve">НА </w:t>
      </w:r>
      <w:r w:rsidRPr="00DD7155">
        <w:rPr>
          <w:rFonts w:ascii="Tahoma" w:hAnsi="Tahoma" w:cs="Tahoma"/>
          <w:i/>
          <w:sz w:val="20"/>
          <w:highlight w:val="lightGray"/>
        </w:rPr>
        <w:t>ЭКСПЕРТИЗ</w:t>
      </w:r>
      <w:r w:rsidR="00607C76">
        <w:rPr>
          <w:rFonts w:ascii="Tahoma" w:hAnsi="Tahoma" w:cs="Tahoma"/>
          <w:i/>
          <w:sz w:val="20"/>
          <w:highlight w:val="lightGray"/>
        </w:rPr>
        <w:t>У</w:t>
      </w:r>
      <w:r w:rsidRPr="00DD7155">
        <w:rPr>
          <w:rFonts w:ascii="Tahoma" w:hAnsi="Tahoma" w:cs="Tahoma"/>
          <w:i/>
          <w:sz w:val="20"/>
          <w:highlight w:val="lightGray"/>
        </w:rPr>
        <w:t xml:space="preserve"> ПО ПОРУЧЕНИЮ ЗАКАЗЧИКА:</w:t>
      </w:r>
    </w:p>
    <w:p w14:paraId="187B7F10" w14:textId="2C933574" w:rsidR="008C718E" w:rsidRPr="00DD7155" w:rsidRDefault="006860B4" w:rsidP="002F68A6">
      <w:pPr>
        <w:tabs>
          <w:tab w:val="left" w:pos="284"/>
        </w:tabs>
        <w:spacing w:before="120" w:after="240"/>
        <w:ind w:left="142" w:firstLine="0"/>
        <w:rPr>
          <w:rFonts w:ascii="Tahoma" w:hAnsi="Tahoma" w:cs="Tahoma"/>
          <w:color w:val="215868" w:themeColor="accent5" w:themeShade="80"/>
          <w:sz w:val="20"/>
          <w:highlight w:val="lightGray"/>
        </w:rPr>
      </w:pPr>
      <w:r w:rsidRPr="00DD7155">
        <w:rPr>
          <w:rFonts w:ascii="Tahoma" w:hAnsi="Tahoma" w:cs="Tahoma"/>
          <w:color w:val="215868" w:themeColor="accent5" w:themeShade="80"/>
          <w:sz w:val="20"/>
          <w:highlight w:val="lightGray"/>
        </w:rPr>
        <w:t xml:space="preserve"> </w:t>
      </w:r>
      <w:r w:rsidR="00526E69" w:rsidRPr="00526E69">
        <w:rPr>
          <w:rFonts w:ascii="Tahoma" w:hAnsi="Tahoma" w:cs="Tahoma"/>
          <w:b/>
          <w:color w:val="FF0000"/>
          <w:sz w:val="20"/>
          <w:u w:color="FF0000"/>
        </w:rPr>
        <w:t>[</w:t>
      </w:r>
      <w:r w:rsidR="0088485D" w:rsidRPr="00DD7155">
        <w:rPr>
          <w:rFonts w:ascii="Tahoma" w:hAnsi="Tahoma" w:cs="Tahoma"/>
          <w:color w:val="215868" w:themeColor="accent5" w:themeShade="80"/>
          <w:sz w:val="20"/>
          <w:highlight w:val="lightGray"/>
        </w:rPr>
        <w:t xml:space="preserve">Вознаграждение Подрядчика </w:t>
      </w:r>
      <w:r w:rsidR="00B502BE" w:rsidRPr="00DD7155">
        <w:rPr>
          <w:rFonts w:ascii="Tahoma" w:hAnsi="Tahoma" w:cs="Tahoma"/>
          <w:color w:val="215868" w:themeColor="accent5" w:themeShade="80"/>
          <w:sz w:val="20"/>
          <w:highlight w:val="lightGray"/>
        </w:rPr>
        <w:t>за</w:t>
      </w:r>
      <w:r w:rsidR="0088485D" w:rsidRPr="00DD7155">
        <w:rPr>
          <w:rFonts w:ascii="Tahoma" w:hAnsi="Tahoma" w:cs="Tahoma"/>
          <w:color w:val="215868" w:themeColor="accent5" w:themeShade="80"/>
          <w:sz w:val="20"/>
          <w:highlight w:val="lightGray"/>
        </w:rPr>
        <w:t xml:space="preserve"> организаци</w:t>
      </w:r>
      <w:r w:rsidR="00B502BE" w:rsidRPr="00DD7155">
        <w:rPr>
          <w:rFonts w:ascii="Tahoma" w:hAnsi="Tahoma" w:cs="Tahoma"/>
          <w:color w:val="215868" w:themeColor="accent5" w:themeShade="80"/>
          <w:sz w:val="20"/>
          <w:highlight w:val="lightGray"/>
        </w:rPr>
        <w:t>ю</w:t>
      </w:r>
      <w:r w:rsidR="0088485D" w:rsidRPr="00DD7155">
        <w:rPr>
          <w:rFonts w:ascii="Tahoma" w:hAnsi="Tahoma" w:cs="Tahoma"/>
          <w:color w:val="215868" w:themeColor="accent5" w:themeShade="80"/>
          <w:sz w:val="20"/>
          <w:highlight w:val="lightGray"/>
        </w:rPr>
        <w:t xml:space="preserve"> экспертизы </w:t>
      </w:r>
      <w:r w:rsidR="000F43A6" w:rsidRPr="00DD7155">
        <w:rPr>
          <w:rFonts w:ascii="Tahoma" w:hAnsi="Tahoma" w:cs="Tahoma"/>
          <w:color w:val="215868" w:themeColor="accent5" w:themeShade="80"/>
          <w:sz w:val="20"/>
          <w:highlight w:val="lightGray"/>
        </w:rPr>
        <w:t>включено в Цену Договора и отдельной оплате не подлежит</w:t>
      </w:r>
      <w:r w:rsidR="00607C76">
        <w:rPr>
          <w:rFonts w:ascii="Tahoma" w:hAnsi="Tahoma" w:cs="Tahoma"/>
          <w:color w:val="215868" w:themeColor="accent5" w:themeShade="80"/>
          <w:sz w:val="20"/>
          <w:highlight w:val="lightGray"/>
        </w:rPr>
        <w:t>. А</w:t>
      </w:r>
      <w:r w:rsidR="000F43A6" w:rsidRPr="00DD7155">
        <w:rPr>
          <w:rFonts w:ascii="Tahoma" w:hAnsi="Tahoma" w:cs="Tahoma"/>
          <w:color w:val="215868" w:themeColor="accent5" w:themeShade="80"/>
          <w:sz w:val="20"/>
          <w:highlight w:val="lightGray"/>
        </w:rPr>
        <w:t xml:space="preserve"> </w:t>
      </w:r>
      <w:r w:rsidR="00D01115" w:rsidRPr="00DD7155">
        <w:rPr>
          <w:rFonts w:ascii="Tahoma" w:hAnsi="Tahoma" w:cs="Tahoma"/>
          <w:color w:val="215868" w:themeColor="accent5" w:themeShade="80"/>
          <w:sz w:val="20"/>
          <w:highlight w:val="lightGray"/>
        </w:rPr>
        <w:t xml:space="preserve">расходы </w:t>
      </w:r>
      <w:r w:rsidR="00607C76">
        <w:rPr>
          <w:rFonts w:ascii="Tahoma" w:hAnsi="Tahoma" w:cs="Tahoma"/>
          <w:color w:val="215868" w:themeColor="accent5" w:themeShade="80"/>
          <w:sz w:val="20"/>
          <w:highlight w:val="lightGray"/>
        </w:rPr>
        <w:t xml:space="preserve">на </w:t>
      </w:r>
      <w:r w:rsidR="00C4337F" w:rsidRPr="00DD7155">
        <w:rPr>
          <w:rFonts w:ascii="Tahoma" w:hAnsi="Tahoma" w:cs="Tahoma"/>
          <w:color w:val="215868" w:themeColor="accent5" w:themeShade="80"/>
          <w:sz w:val="20"/>
          <w:highlight w:val="lightGray"/>
        </w:rPr>
        <w:t>экспертиз</w:t>
      </w:r>
      <w:r w:rsidR="00607C76">
        <w:rPr>
          <w:rFonts w:ascii="Tahoma" w:hAnsi="Tahoma" w:cs="Tahoma"/>
          <w:color w:val="215868" w:themeColor="accent5" w:themeShade="80"/>
          <w:sz w:val="20"/>
          <w:highlight w:val="lightGray"/>
        </w:rPr>
        <w:t>у, понесенные Подрядчиком, действующим в качестве посредника по поручению Заказчика,</w:t>
      </w:r>
      <w:r w:rsidR="00C4337F" w:rsidRPr="00DD7155">
        <w:rPr>
          <w:rFonts w:ascii="Tahoma" w:hAnsi="Tahoma" w:cs="Tahoma"/>
          <w:color w:val="215868" w:themeColor="accent5" w:themeShade="80"/>
          <w:sz w:val="20"/>
          <w:highlight w:val="lightGray"/>
        </w:rPr>
        <w:t xml:space="preserve"> возмещаются на основании</w:t>
      </w:r>
      <w:r w:rsidR="008C718E" w:rsidRPr="00DD7155">
        <w:rPr>
          <w:rFonts w:ascii="Tahoma" w:hAnsi="Tahoma" w:cs="Tahoma"/>
          <w:color w:val="215868" w:themeColor="accent5" w:themeShade="80"/>
          <w:sz w:val="20"/>
          <w:highlight w:val="lightGray"/>
        </w:rPr>
        <w:t>:</w:t>
      </w:r>
    </w:p>
    <w:p w14:paraId="54C64521" w14:textId="2977A870" w:rsidR="008C718E" w:rsidRPr="00DD7155" w:rsidRDefault="00C4337F" w:rsidP="002F68A6">
      <w:pPr>
        <w:pStyle w:val="afff1"/>
        <w:numPr>
          <w:ilvl w:val="0"/>
          <w:numId w:val="55"/>
        </w:numPr>
        <w:tabs>
          <w:tab w:val="left" w:pos="284"/>
        </w:tabs>
        <w:spacing w:before="120" w:after="240"/>
        <w:rPr>
          <w:rFonts w:ascii="Tahoma" w:hAnsi="Tahoma" w:cs="Tahoma"/>
          <w:color w:val="215868" w:themeColor="accent5" w:themeShade="80"/>
          <w:sz w:val="20"/>
          <w:highlight w:val="lightGray"/>
        </w:rPr>
      </w:pPr>
      <w:r w:rsidRPr="00DD7155">
        <w:rPr>
          <w:rFonts w:ascii="Tahoma" w:hAnsi="Tahoma" w:cs="Tahoma"/>
          <w:color w:val="215868" w:themeColor="accent5" w:themeShade="80"/>
          <w:sz w:val="20"/>
          <w:highlight w:val="lightGray"/>
        </w:rPr>
        <w:t>Отчета о понесенных расходах (по форме Приложения Отчет о понесенных расходах»)</w:t>
      </w:r>
      <w:r w:rsidR="00A21FCE" w:rsidRPr="00DD7155">
        <w:rPr>
          <w:rFonts w:ascii="Tahoma" w:hAnsi="Tahoma" w:cs="Tahoma"/>
          <w:color w:val="215868" w:themeColor="accent5" w:themeShade="80"/>
          <w:sz w:val="20"/>
          <w:highlight w:val="lightGray"/>
        </w:rPr>
        <w:t>;</w:t>
      </w:r>
      <w:r w:rsidRPr="00DD7155">
        <w:rPr>
          <w:rFonts w:ascii="Tahoma" w:hAnsi="Tahoma" w:cs="Tahoma"/>
          <w:color w:val="215868" w:themeColor="accent5" w:themeShade="80"/>
          <w:sz w:val="20"/>
          <w:highlight w:val="lightGray"/>
        </w:rPr>
        <w:t xml:space="preserve"> </w:t>
      </w:r>
    </w:p>
    <w:p w14:paraId="5556E54B" w14:textId="6E858E6D" w:rsidR="008C718E" w:rsidRPr="00DD7155" w:rsidRDefault="00C4337F" w:rsidP="002F68A6">
      <w:pPr>
        <w:pStyle w:val="afff1"/>
        <w:numPr>
          <w:ilvl w:val="0"/>
          <w:numId w:val="55"/>
        </w:numPr>
        <w:tabs>
          <w:tab w:val="left" w:pos="284"/>
        </w:tabs>
        <w:spacing w:before="120" w:after="240"/>
        <w:rPr>
          <w:rFonts w:ascii="Tahoma" w:hAnsi="Tahoma" w:cs="Tahoma"/>
          <w:color w:val="215868" w:themeColor="accent5" w:themeShade="80"/>
          <w:sz w:val="20"/>
          <w:highlight w:val="lightGray"/>
        </w:rPr>
      </w:pPr>
      <w:r w:rsidRPr="00DD7155">
        <w:rPr>
          <w:rFonts w:ascii="Tahoma" w:hAnsi="Tahoma" w:cs="Tahoma"/>
          <w:color w:val="215868" w:themeColor="accent5" w:themeShade="80"/>
          <w:sz w:val="20"/>
          <w:highlight w:val="lightGray"/>
        </w:rPr>
        <w:t>копий документов, подтверждающих расходы Подрядчика (копии договора на проведение экспертизы, акта, счета и т.д.)</w:t>
      </w:r>
      <w:r w:rsidR="00A21FCE" w:rsidRPr="00A21FCE">
        <w:rPr>
          <w:rFonts w:ascii="Tahoma" w:hAnsi="Tahoma" w:cs="Tahoma"/>
          <w:color w:val="215868" w:themeColor="accent5" w:themeShade="80"/>
          <w:sz w:val="20"/>
          <w:highlight w:val="lightGray"/>
        </w:rPr>
        <w:t xml:space="preserve"> </w:t>
      </w:r>
      <w:r w:rsidR="00A21FCE" w:rsidRPr="00DD7155">
        <w:rPr>
          <w:rFonts w:ascii="Tahoma" w:hAnsi="Tahoma" w:cs="Tahoma"/>
          <w:color w:val="215868" w:themeColor="accent5" w:themeShade="80"/>
          <w:sz w:val="20"/>
          <w:highlight w:val="lightGray"/>
        </w:rPr>
        <w:t>;</w:t>
      </w:r>
    </w:p>
    <w:p w14:paraId="21A38EF0" w14:textId="21295336" w:rsidR="009E4937" w:rsidRPr="00DD7155" w:rsidRDefault="00526E69" w:rsidP="002F68A6">
      <w:pPr>
        <w:pStyle w:val="afff1"/>
        <w:numPr>
          <w:ilvl w:val="0"/>
          <w:numId w:val="55"/>
        </w:numPr>
        <w:tabs>
          <w:tab w:val="left" w:pos="284"/>
        </w:tabs>
        <w:spacing w:before="120" w:after="240"/>
        <w:rPr>
          <w:rFonts w:ascii="Tahoma" w:hAnsi="Tahoma" w:cs="Tahoma"/>
          <w:color w:val="215868" w:themeColor="accent5" w:themeShade="80"/>
          <w:sz w:val="20"/>
          <w:highlight w:val="lightGray"/>
        </w:rPr>
      </w:pPr>
      <w:r w:rsidRPr="00526E69">
        <w:rPr>
          <w:rFonts w:ascii="Tahoma" w:hAnsi="Tahoma" w:cs="Tahoma"/>
          <w:b/>
          <w:color w:val="FF0000"/>
          <w:sz w:val="20"/>
          <w:u w:color="FF0000"/>
        </w:rPr>
        <w:t>[</w:t>
      </w:r>
      <w:r w:rsidR="009E4937" w:rsidRPr="00DD7155">
        <w:rPr>
          <w:rFonts w:ascii="Tahoma" w:hAnsi="Tahoma" w:cs="Tahoma"/>
          <w:color w:val="215868" w:themeColor="accent5" w:themeShade="80"/>
          <w:sz w:val="20"/>
          <w:highlight w:val="lightGray"/>
        </w:rPr>
        <w:t>счета-фактуры, предусмотренного налоговым законодательством РФ при осуществлении посреднической деятельности;</w:t>
      </w:r>
      <w:r w:rsidRPr="00526E69">
        <w:rPr>
          <w:rFonts w:ascii="Tahoma" w:hAnsi="Tahoma" w:cs="Tahoma"/>
          <w:b/>
          <w:color w:val="FF0000"/>
          <w:sz w:val="20"/>
        </w:rPr>
        <w:t>]</w:t>
      </w:r>
    </w:p>
    <w:p w14:paraId="0B5130FA" w14:textId="67936FDD" w:rsidR="00C4337F" w:rsidRPr="00DD7155" w:rsidRDefault="008C718E" w:rsidP="002F68A6">
      <w:pPr>
        <w:pStyle w:val="afff1"/>
        <w:numPr>
          <w:ilvl w:val="0"/>
          <w:numId w:val="55"/>
        </w:numPr>
        <w:tabs>
          <w:tab w:val="left" w:pos="284"/>
        </w:tabs>
        <w:spacing w:before="120" w:after="240"/>
        <w:rPr>
          <w:rFonts w:ascii="Tahoma" w:hAnsi="Tahoma" w:cs="Tahoma"/>
          <w:color w:val="215868" w:themeColor="accent5" w:themeShade="80"/>
          <w:sz w:val="20"/>
          <w:highlight w:val="lightGray"/>
        </w:rPr>
      </w:pPr>
      <w:r w:rsidRPr="00DD7155">
        <w:rPr>
          <w:rFonts w:ascii="Tahoma" w:hAnsi="Tahoma" w:cs="Tahoma"/>
          <w:color w:val="215868" w:themeColor="accent5" w:themeShade="80"/>
          <w:sz w:val="20"/>
          <w:highlight w:val="lightGray"/>
        </w:rPr>
        <w:t>счета на оплату</w:t>
      </w:r>
      <w:r w:rsidR="00C4337F" w:rsidRPr="00DD7155">
        <w:rPr>
          <w:rFonts w:ascii="Tahoma" w:hAnsi="Tahoma" w:cs="Tahoma"/>
          <w:color w:val="215868" w:themeColor="accent5" w:themeShade="80"/>
          <w:sz w:val="20"/>
          <w:highlight w:val="lightGray"/>
        </w:rPr>
        <w:t>.</w:t>
      </w:r>
      <w:r w:rsidR="00526E69" w:rsidRPr="00526E69">
        <w:rPr>
          <w:rFonts w:ascii="Tahoma" w:hAnsi="Tahoma" w:cs="Tahoma"/>
          <w:b/>
          <w:color w:val="FF0000"/>
          <w:sz w:val="20"/>
        </w:rPr>
        <w:t>]</w:t>
      </w:r>
    </w:p>
    <w:p w14:paraId="1096FFFA" w14:textId="112F7689" w:rsidR="00C4337F" w:rsidRPr="00DD7155" w:rsidRDefault="00934D8B" w:rsidP="00625528">
      <w:pPr>
        <w:pStyle w:val="afff1"/>
        <w:spacing w:before="120" w:after="240"/>
        <w:ind w:left="142"/>
        <w:rPr>
          <w:rFonts w:ascii="Tahoma" w:hAnsi="Tahoma" w:cs="Tahoma"/>
          <w:b/>
          <w:i/>
          <w:color w:val="00B050"/>
          <w:sz w:val="20"/>
          <w:highlight w:val="lightGray"/>
        </w:rPr>
      </w:pPr>
      <w:r w:rsidRPr="00DD7155">
        <w:rPr>
          <w:rFonts w:ascii="Tahoma" w:hAnsi="Tahoma" w:cs="Tahoma"/>
          <w:i/>
          <w:color w:val="00B050"/>
          <w:sz w:val="20"/>
          <w:highlight w:val="lightGray"/>
        </w:rPr>
        <w:t xml:space="preserve">ЕСЛИ </w:t>
      </w:r>
      <w:r w:rsidR="008E47CC" w:rsidRPr="00DD7155">
        <w:rPr>
          <w:rFonts w:ascii="Tahoma" w:hAnsi="Tahoma" w:cs="Tahoma"/>
          <w:i/>
          <w:color w:val="00B050"/>
          <w:sz w:val="20"/>
          <w:highlight w:val="lightGray"/>
        </w:rPr>
        <w:t xml:space="preserve">ЭКСПЕРТИЗА ОРГАНИЗУЕТСЯ СИЛАМИ </w:t>
      </w:r>
      <w:r w:rsidR="008E47CC" w:rsidRPr="00DD7155">
        <w:rPr>
          <w:rFonts w:ascii="Tahoma" w:hAnsi="Tahoma" w:cs="Tahoma"/>
          <w:b/>
          <w:i/>
          <w:color w:val="00B050"/>
          <w:sz w:val="20"/>
          <w:highlight w:val="lightGray"/>
        </w:rPr>
        <w:t>ЗАКАЗЧИКА</w:t>
      </w:r>
      <w:r w:rsidR="008E47CC" w:rsidRPr="00DD7155">
        <w:rPr>
          <w:rFonts w:ascii="Tahoma" w:hAnsi="Tahoma" w:cs="Tahoma"/>
          <w:i/>
          <w:color w:val="00B050"/>
          <w:sz w:val="20"/>
          <w:highlight w:val="lightGray"/>
        </w:rPr>
        <w:t xml:space="preserve"> </w:t>
      </w:r>
    </w:p>
    <w:p w14:paraId="0BE6D9D0" w14:textId="025A91B4" w:rsidR="00C4337F" w:rsidRPr="00DD7155" w:rsidRDefault="00526E69" w:rsidP="00C27AEA">
      <w:pPr>
        <w:pStyle w:val="afff1"/>
        <w:numPr>
          <w:ilvl w:val="3"/>
          <w:numId w:val="13"/>
        </w:numPr>
        <w:tabs>
          <w:tab w:val="left" w:pos="284"/>
        </w:tabs>
        <w:spacing w:before="120" w:after="240"/>
        <w:ind w:left="142" w:hanging="1135"/>
        <w:rPr>
          <w:rFonts w:ascii="Tahoma" w:hAnsi="Tahoma" w:cs="Tahoma"/>
          <w:color w:val="00B050"/>
          <w:sz w:val="20"/>
          <w:highlight w:val="lightGray"/>
        </w:rPr>
      </w:pPr>
      <w:r w:rsidRPr="00526E69">
        <w:rPr>
          <w:rFonts w:ascii="Tahoma" w:hAnsi="Tahoma" w:cs="Tahoma"/>
          <w:b/>
          <w:color w:val="FF0000"/>
          <w:sz w:val="20"/>
          <w:u w:color="FF0000"/>
        </w:rPr>
        <w:t>[</w:t>
      </w:r>
      <w:r w:rsidR="00C4337F" w:rsidRPr="00DD7155">
        <w:rPr>
          <w:rFonts w:ascii="Tahoma" w:hAnsi="Tahoma" w:cs="Tahoma"/>
          <w:color w:val="00B050"/>
          <w:sz w:val="20"/>
          <w:highlight w:val="lightGray"/>
        </w:rPr>
        <w:t xml:space="preserve">Заказчик организует проведение Экспертиз </w:t>
      </w:r>
      <w:r w:rsidRPr="00526E69">
        <w:rPr>
          <w:rFonts w:ascii="Tahoma" w:hAnsi="Tahoma" w:cs="Tahoma"/>
          <w:b/>
          <w:color w:val="FF0000"/>
          <w:sz w:val="20"/>
          <w:u w:color="FF0000"/>
        </w:rPr>
        <w:t>[</w:t>
      </w:r>
      <w:r w:rsidR="00C4337F" w:rsidRPr="00DD7155">
        <w:rPr>
          <w:rFonts w:ascii="Tahoma" w:hAnsi="Tahoma" w:cs="Tahoma"/>
          <w:color w:val="00B050"/>
          <w:sz w:val="20"/>
          <w:highlight w:val="lightGray"/>
        </w:rPr>
        <w:t>•</w:t>
      </w:r>
      <w:r w:rsidRPr="00526E69">
        <w:rPr>
          <w:rFonts w:ascii="Tahoma" w:hAnsi="Tahoma" w:cs="Tahoma"/>
          <w:b/>
          <w:color w:val="FF0000"/>
          <w:sz w:val="20"/>
        </w:rPr>
        <w:t>]</w:t>
      </w:r>
      <w:r w:rsidR="00C4337F" w:rsidRPr="00DD7155">
        <w:rPr>
          <w:rFonts w:ascii="Tahoma" w:hAnsi="Tahoma" w:cs="Tahoma"/>
          <w:color w:val="00B050"/>
          <w:sz w:val="20"/>
          <w:highlight w:val="lightGray"/>
        </w:rPr>
        <w:t xml:space="preserve"> (</w:t>
      </w:r>
      <w:r w:rsidR="00C4337F" w:rsidRPr="00DD7155">
        <w:rPr>
          <w:rFonts w:ascii="Tahoma" w:hAnsi="Tahoma" w:cs="Tahoma"/>
          <w:i/>
          <w:color w:val="00B050"/>
          <w:sz w:val="20"/>
          <w:highlight w:val="lightGray"/>
        </w:rPr>
        <w:t>указать Вид Документации</w:t>
      </w:r>
      <w:r w:rsidR="00C4337F" w:rsidRPr="00DD7155">
        <w:rPr>
          <w:rFonts w:ascii="Tahoma" w:hAnsi="Tahoma" w:cs="Tahoma"/>
          <w:color w:val="00B050"/>
          <w:sz w:val="20"/>
          <w:highlight w:val="lightGray"/>
        </w:rPr>
        <w:t>), в т.ч.:</w:t>
      </w:r>
    </w:p>
    <w:p w14:paraId="323EB8AF" w14:textId="77777777" w:rsidR="00C4337F" w:rsidRPr="00DD7155" w:rsidRDefault="00C4337F" w:rsidP="002F68A6">
      <w:pPr>
        <w:pStyle w:val="afff1"/>
        <w:numPr>
          <w:ilvl w:val="0"/>
          <w:numId w:val="56"/>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заключает договор с экспертной организацией и проводит с ней расчеты;</w:t>
      </w:r>
    </w:p>
    <w:p w14:paraId="2B3FED4A" w14:textId="77777777" w:rsidR="00C4337F" w:rsidRPr="00DD7155" w:rsidRDefault="00C4337F" w:rsidP="002F68A6">
      <w:pPr>
        <w:pStyle w:val="afff1"/>
        <w:numPr>
          <w:ilvl w:val="0"/>
          <w:numId w:val="56"/>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информирует Подрядчика о выдаче экспертной организацией замечаний, вопросов, решений (заключения) в день их получения;</w:t>
      </w:r>
    </w:p>
    <w:p w14:paraId="399E9066" w14:textId="77777777" w:rsidR="0088485D" w:rsidRPr="00DD7155" w:rsidRDefault="0088485D" w:rsidP="002F68A6">
      <w:pPr>
        <w:pStyle w:val="afff1"/>
        <w:numPr>
          <w:ilvl w:val="0"/>
          <w:numId w:val="56"/>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в течение 10 р.д. со дня получения положительного заключения экспертизы уведомляет об этом Подрядчика и предоставляет копию заключения.</w:t>
      </w:r>
    </w:p>
    <w:p w14:paraId="76C7FC5D" w14:textId="2040FEF3" w:rsidR="00C4337F" w:rsidRPr="00DD7155" w:rsidRDefault="0088485D" w:rsidP="002F68A6">
      <w:pPr>
        <w:pStyle w:val="afff1"/>
        <w:spacing w:before="120" w:after="240"/>
        <w:ind w:left="142"/>
        <w:rPr>
          <w:rFonts w:ascii="Tahoma" w:hAnsi="Tahoma" w:cs="Tahoma"/>
          <w:color w:val="00B050"/>
          <w:sz w:val="20"/>
          <w:highlight w:val="lightGray"/>
        </w:rPr>
      </w:pPr>
      <w:r w:rsidRPr="00DD7155">
        <w:rPr>
          <w:rFonts w:ascii="Tahoma" w:hAnsi="Tahoma" w:cs="Tahoma"/>
          <w:color w:val="00B050"/>
          <w:sz w:val="20"/>
          <w:highlight w:val="lightGray"/>
        </w:rPr>
        <w:t xml:space="preserve"> </w:t>
      </w:r>
      <w:r w:rsidR="003871C2" w:rsidRPr="00DD7155">
        <w:rPr>
          <w:rFonts w:ascii="Tahoma" w:hAnsi="Tahoma" w:cs="Tahoma"/>
          <w:color w:val="00B050"/>
          <w:sz w:val="20"/>
          <w:highlight w:val="lightGray"/>
        </w:rPr>
        <w:t>Заказчик</w:t>
      </w:r>
      <w:r w:rsidR="00C4337F" w:rsidRPr="00DD7155">
        <w:rPr>
          <w:rFonts w:ascii="Tahoma" w:hAnsi="Tahoma" w:cs="Tahoma"/>
          <w:color w:val="00B050"/>
          <w:sz w:val="20"/>
          <w:highlight w:val="lightGray"/>
        </w:rPr>
        <w:t xml:space="preserve"> направляет Документацию на Экспертизу в течение </w:t>
      </w:r>
      <w:r w:rsidR="00526E69" w:rsidRPr="00526E69">
        <w:rPr>
          <w:rFonts w:ascii="Tahoma" w:hAnsi="Tahoma" w:cs="Tahoma"/>
          <w:b/>
          <w:color w:val="FF0000"/>
          <w:sz w:val="20"/>
          <w:u w:color="FF0000"/>
        </w:rPr>
        <w:t>[</w:t>
      </w:r>
      <w:r w:rsidR="00C4337F" w:rsidRPr="00DD7155">
        <w:rPr>
          <w:rFonts w:ascii="Tahoma" w:hAnsi="Tahoma" w:cs="Tahoma"/>
          <w:color w:val="00B050"/>
          <w:sz w:val="20"/>
          <w:highlight w:val="lightGray"/>
        </w:rPr>
        <w:t>•</w:t>
      </w:r>
      <w:r w:rsidR="00526E69" w:rsidRPr="00526E69">
        <w:rPr>
          <w:rFonts w:ascii="Tahoma" w:hAnsi="Tahoma" w:cs="Tahoma"/>
          <w:b/>
          <w:color w:val="FF0000"/>
          <w:sz w:val="20"/>
        </w:rPr>
        <w:t>]</w:t>
      </w:r>
      <w:r w:rsidR="00C4337F" w:rsidRPr="00DD7155">
        <w:rPr>
          <w:rFonts w:ascii="Tahoma" w:hAnsi="Tahoma" w:cs="Tahoma"/>
          <w:i/>
          <w:color w:val="00B050"/>
          <w:sz w:val="20"/>
          <w:highlight w:val="lightGray"/>
        </w:rPr>
        <w:t xml:space="preserve"> </w:t>
      </w:r>
      <w:r w:rsidR="00C4337F" w:rsidRPr="00DD7155">
        <w:rPr>
          <w:rFonts w:ascii="Tahoma" w:hAnsi="Tahoma" w:cs="Tahoma"/>
          <w:color w:val="00B050"/>
          <w:sz w:val="20"/>
          <w:highlight w:val="lightGray"/>
        </w:rPr>
        <w:t xml:space="preserve">к.д. с момента подготовки полного пакета документов на Экспертизу. </w:t>
      </w:r>
    </w:p>
    <w:p w14:paraId="712979BD" w14:textId="77777777" w:rsidR="00C4337F" w:rsidRPr="00DD7155" w:rsidRDefault="00C4337F" w:rsidP="002F68A6">
      <w:pPr>
        <w:pStyle w:val="afff1"/>
        <w:spacing w:before="120" w:after="240"/>
        <w:ind w:left="142"/>
        <w:rPr>
          <w:rFonts w:ascii="Tahoma" w:hAnsi="Tahoma" w:cs="Tahoma"/>
          <w:color w:val="00B050"/>
          <w:sz w:val="20"/>
          <w:highlight w:val="lightGray"/>
        </w:rPr>
      </w:pPr>
      <w:r w:rsidRPr="00DD7155">
        <w:rPr>
          <w:rFonts w:ascii="Tahoma" w:hAnsi="Tahoma" w:cs="Tahoma"/>
          <w:color w:val="00B050"/>
          <w:sz w:val="20"/>
          <w:highlight w:val="lightGray"/>
        </w:rPr>
        <w:t>Подрядчик обеспечивает:</w:t>
      </w:r>
    </w:p>
    <w:p w14:paraId="21138BEE" w14:textId="4FBD321D" w:rsidR="009E4937" w:rsidRPr="00DD7155" w:rsidRDefault="009E4937" w:rsidP="002F68A6">
      <w:pPr>
        <w:pStyle w:val="afff1"/>
        <w:numPr>
          <w:ilvl w:val="0"/>
          <w:numId w:val="57"/>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 xml:space="preserve">подготовку полного пакета документов на Экспертизу и его направление Заказчику; </w:t>
      </w:r>
    </w:p>
    <w:p w14:paraId="567626BE" w14:textId="77777777" w:rsidR="00C4337F" w:rsidRPr="00DD7155" w:rsidRDefault="00C4337F" w:rsidP="002F68A6">
      <w:pPr>
        <w:pStyle w:val="afff1"/>
        <w:numPr>
          <w:ilvl w:val="0"/>
          <w:numId w:val="57"/>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за свой счет устраняет замечания, готовит ответы, корректирует Документацию, без изменения сроков Работ, в пределах сроков установленных экспертной организацией;</w:t>
      </w:r>
    </w:p>
    <w:p w14:paraId="0DB93339" w14:textId="4F80F5BE" w:rsidR="00C4337F" w:rsidRPr="00DD7155" w:rsidRDefault="00C4337F" w:rsidP="002F68A6">
      <w:pPr>
        <w:pStyle w:val="afff1"/>
        <w:numPr>
          <w:ilvl w:val="0"/>
          <w:numId w:val="57"/>
        </w:numPr>
        <w:spacing w:before="120" w:after="240"/>
        <w:rPr>
          <w:rFonts w:ascii="Tahoma" w:hAnsi="Tahoma" w:cs="Tahoma"/>
          <w:color w:val="00B050"/>
          <w:sz w:val="20"/>
          <w:highlight w:val="lightGray"/>
        </w:rPr>
      </w:pPr>
      <w:r w:rsidRPr="00DD7155">
        <w:rPr>
          <w:rFonts w:ascii="Tahoma" w:hAnsi="Tahoma" w:cs="Tahoma"/>
          <w:color w:val="00B050"/>
          <w:sz w:val="20"/>
          <w:highlight w:val="lightGray"/>
        </w:rPr>
        <w:t>отвечает за соответствие документов, входящих в поданный пакет, законодательству РФ</w:t>
      </w:r>
      <w:r w:rsidR="00A21FCE">
        <w:rPr>
          <w:rFonts w:ascii="Tahoma" w:hAnsi="Tahoma" w:cs="Tahoma"/>
          <w:color w:val="00B050"/>
          <w:sz w:val="20"/>
          <w:highlight w:val="lightGray"/>
        </w:rPr>
        <w:t xml:space="preserve"> и Требованиям</w:t>
      </w:r>
      <w:r w:rsidRPr="00DD7155">
        <w:rPr>
          <w:rFonts w:ascii="Tahoma" w:hAnsi="Tahoma" w:cs="Tahoma"/>
          <w:color w:val="00B050"/>
          <w:sz w:val="20"/>
          <w:highlight w:val="lightGray"/>
        </w:rPr>
        <w:t>.</w:t>
      </w:r>
      <w:r w:rsidR="00526E69" w:rsidRPr="00526E69">
        <w:rPr>
          <w:rFonts w:ascii="Tahoma" w:hAnsi="Tahoma" w:cs="Tahoma"/>
          <w:b/>
          <w:color w:val="FF0000"/>
          <w:sz w:val="20"/>
        </w:rPr>
        <w:t>]</w:t>
      </w:r>
      <w:r w:rsidRPr="00DD7155">
        <w:rPr>
          <w:rFonts w:ascii="Tahoma" w:hAnsi="Tahoma" w:cs="Tahoma"/>
          <w:color w:val="00B050"/>
          <w:sz w:val="20"/>
          <w:highlight w:val="lightGray"/>
        </w:rPr>
        <w:t xml:space="preserve"> </w:t>
      </w:r>
    </w:p>
    <w:p w14:paraId="14EED046" w14:textId="3518D2CD" w:rsidR="00C4337F" w:rsidRPr="00DD7155" w:rsidRDefault="00940596" w:rsidP="00625528">
      <w:pPr>
        <w:pStyle w:val="afff1"/>
        <w:numPr>
          <w:ilvl w:val="2"/>
          <w:numId w:val="13"/>
        </w:numPr>
        <w:tabs>
          <w:tab w:val="left" w:pos="284"/>
        </w:tabs>
        <w:spacing w:before="120" w:after="240"/>
        <w:ind w:left="142" w:hanging="1135"/>
        <w:rPr>
          <w:rFonts w:ascii="Tahoma" w:hAnsi="Tahoma" w:cs="Tahoma"/>
          <w:b/>
          <w:color w:val="00B050"/>
          <w:sz w:val="20"/>
          <w:highlight w:val="lightGray"/>
        </w:rPr>
      </w:pPr>
      <w:r w:rsidRPr="00DD7155">
        <w:rPr>
          <w:rFonts w:ascii="Tahoma" w:hAnsi="Tahoma" w:cs="Tahoma"/>
          <w:b/>
          <w:color w:val="00B050"/>
          <w:sz w:val="20"/>
          <w:highlight w:val="lightGray"/>
        </w:rPr>
        <w:t>ПОСЛЕДСТВИЯ ОТРИЦАТЕЛЬНОГО ЗАКЛЮЧЕНИЯ</w:t>
      </w:r>
    </w:p>
    <w:p w14:paraId="28B8DA9C" w14:textId="57329D5F" w:rsidR="00C4337F" w:rsidRPr="00DD7155" w:rsidRDefault="00C4337F" w:rsidP="002F68A6">
      <w:pPr>
        <w:spacing w:before="120" w:after="240"/>
        <w:ind w:left="142" w:firstLine="0"/>
        <w:rPr>
          <w:rFonts w:ascii="Tahoma" w:hAnsi="Tahoma" w:cs="Tahoma"/>
          <w:color w:val="00B050"/>
          <w:sz w:val="20"/>
          <w:highlight w:val="lightGray"/>
        </w:rPr>
      </w:pPr>
      <w:r w:rsidRPr="00DD7155">
        <w:rPr>
          <w:rFonts w:ascii="Tahoma" w:hAnsi="Tahoma" w:cs="Tahoma"/>
          <w:color w:val="00B050"/>
          <w:sz w:val="20"/>
          <w:highlight w:val="lightGray"/>
        </w:rPr>
        <w:t>В случае получения отрицательного заключения экспертизы не по вине Заказчика повторная экспертиза производится за счет Подрядчика без изменения сроков</w:t>
      </w:r>
      <w:r w:rsidR="004578E8" w:rsidRPr="00DD7155">
        <w:rPr>
          <w:rFonts w:ascii="Tahoma" w:hAnsi="Tahoma" w:cs="Tahoma"/>
          <w:color w:val="00B050"/>
          <w:sz w:val="20"/>
          <w:highlight w:val="lightGray"/>
        </w:rPr>
        <w:t xml:space="preserve">, указанных в </w:t>
      </w:r>
      <w:r w:rsidR="006A59E8" w:rsidRPr="00DD7155">
        <w:rPr>
          <w:rFonts w:ascii="Tahoma" w:hAnsi="Tahoma" w:cs="Tahoma"/>
          <w:color w:val="00B050"/>
          <w:sz w:val="20"/>
          <w:highlight w:val="lightGray"/>
        </w:rPr>
        <w:t>Календарном плане</w:t>
      </w:r>
      <w:r w:rsidR="004578E8" w:rsidRPr="00DD7155">
        <w:rPr>
          <w:rFonts w:ascii="Tahoma" w:hAnsi="Tahoma" w:cs="Tahoma"/>
          <w:color w:val="00B050"/>
          <w:sz w:val="20"/>
          <w:highlight w:val="lightGray"/>
        </w:rPr>
        <w:t xml:space="preserve"> проектных</w:t>
      </w:r>
      <w:r w:rsidR="006A59E8" w:rsidRPr="00DD7155">
        <w:rPr>
          <w:rFonts w:ascii="Tahoma" w:hAnsi="Tahoma" w:cs="Tahoma"/>
          <w:color w:val="00B050"/>
          <w:sz w:val="20"/>
          <w:highlight w:val="lightGray"/>
        </w:rPr>
        <w:t xml:space="preserve"> работ</w:t>
      </w:r>
      <w:r w:rsidRPr="00DD7155">
        <w:rPr>
          <w:rFonts w:ascii="Tahoma" w:hAnsi="Tahoma" w:cs="Tahoma"/>
          <w:color w:val="00B050"/>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color w:val="00B050"/>
          <w:sz w:val="20"/>
          <w:highlight w:val="lightGray"/>
        </w:rPr>
        <w:t>Подрядчик оплачивает повторную экспертизу напрямую экспертной организации</w:t>
      </w:r>
      <w:r w:rsidR="00526E69" w:rsidRPr="00526E69">
        <w:rPr>
          <w:rFonts w:ascii="Tahoma" w:hAnsi="Tahoma" w:cs="Tahoma"/>
          <w:b/>
          <w:color w:val="FF0000"/>
          <w:sz w:val="20"/>
        </w:rPr>
        <w:t>]</w:t>
      </w:r>
      <w:r w:rsidRPr="00DD7155">
        <w:rPr>
          <w:rFonts w:ascii="Tahoma" w:hAnsi="Tahoma" w:cs="Tahoma"/>
          <w:color w:val="00B050"/>
          <w:sz w:val="20"/>
          <w:highlight w:val="lightGray"/>
        </w:rPr>
        <w:t xml:space="preserve"> / </w:t>
      </w:r>
      <w:r w:rsidR="00526E69" w:rsidRPr="00526E69">
        <w:rPr>
          <w:rFonts w:ascii="Tahoma" w:hAnsi="Tahoma" w:cs="Tahoma"/>
          <w:b/>
          <w:color w:val="FF0000"/>
          <w:sz w:val="20"/>
          <w:u w:color="FF0000"/>
        </w:rPr>
        <w:t>[</w:t>
      </w:r>
      <w:r w:rsidRPr="00DD7155">
        <w:rPr>
          <w:rFonts w:ascii="Tahoma" w:hAnsi="Tahoma" w:cs="Tahoma"/>
          <w:color w:val="00B050"/>
          <w:sz w:val="20"/>
          <w:highlight w:val="lightGray"/>
        </w:rPr>
        <w:t>Расходы Заказчика, связанные с проведением повторной экспертизы, подлежат возмещению Подрядчиком не позднее 5 р.д. с даты получения от Заказчика соответствующего требования и счета.</w:t>
      </w:r>
      <w:r w:rsidR="00526E69" w:rsidRPr="00526E69">
        <w:rPr>
          <w:rFonts w:ascii="Tahoma" w:hAnsi="Tahoma" w:cs="Tahoma"/>
          <w:b/>
          <w:color w:val="FF0000"/>
          <w:sz w:val="20"/>
        </w:rPr>
        <w:t>]</w:t>
      </w:r>
    </w:p>
    <w:p w14:paraId="56A74998" w14:textId="2E81D01B" w:rsidR="00C4337F" w:rsidRPr="00DD7155" w:rsidRDefault="00C4337F" w:rsidP="002F68A6">
      <w:pPr>
        <w:spacing w:before="120" w:after="240"/>
        <w:ind w:left="142" w:firstLine="0"/>
        <w:rPr>
          <w:rFonts w:ascii="Tahoma" w:hAnsi="Tahoma" w:cs="Tahoma"/>
          <w:color w:val="00B050"/>
          <w:sz w:val="20"/>
        </w:rPr>
      </w:pPr>
      <w:r w:rsidRPr="00DD7155">
        <w:rPr>
          <w:rFonts w:ascii="Tahoma" w:hAnsi="Tahoma" w:cs="Tahoma"/>
          <w:color w:val="00B050"/>
          <w:sz w:val="20"/>
          <w:highlight w:val="lightGray"/>
        </w:rPr>
        <w:t>Если отрицательное заключение получено по вине обеих Сторон, повторная экспертиза оплачивается Сторонами в равных долях.</w:t>
      </w:r>
      <w:r w:rsidR="00422868" w:rsidRPr="00DD7155">
        <w:rPr>
          <w:rFonts w:ascii="Tahoma" w:hAnsi="Tahoma" w:cs="Tahoma"/>
          <w:color w:val="00B050"/>
          <w:sz w:val="20"/>
        </w:rPr>
        <w:t xml:space="preserve"> </w:t>
      </w:r>
      <w:r w:rsidR="00526E69" w:rsidRPr="00526E69">
        <w:rPr>
          <w:rFonts w:ascii="Tahoma" w:hAnsi="Tahoma" w:cs="Tahoma"/>
          <w:b/>
          <w:color w:val="FF0000"/>
          <w:sz w:val="20"/>
        </w:rPr>
        <w:t>]</w:t>
      </w:r>
      <w:r w:rsidR="00A21FCE">
        <w:rPr>
          <w:rFonts w:ascii="Tahoma" w:hAnsi="Tahoma" w:cs="Tahoma"/>
          <w:b/>
          <w:color w:val="FF0000"/>
          <w:sz w:val="20"/>
        </w:rPr>
        <w:t xml:space="preserve"> </w:t>
      </w:r>
      <w:r w:rsidR="00A21FCE" w:rsidRPr="00526E69">
        <w:rPr>
          <w:rFonts w:ascii="Tahoma" w:hAnsi="Tahoma" w:cs="Tahoma"/>
          <w:b/>
          <w:color w:val="FF0000"/>
          <w:sz w:val="20"/>
          <w:u w:color="FF0000"/>
        </w:rPr>
        <w:t>[</w:t>
      </w:r>
      <w:r w:rsidR="00A21FCE" w:rsidRPr="00DD7155">
        <w:rPr>
          <w:rFonts w:ascii="Tahoma" w:hAnsi="Tahoma" w:cs="Tahoma"/>
          <w:color w:val="00B050"/>
          <w:sz w:val="20"/>
          <w:highlight w:val="lightGray"/>
        </w:rPr>
        <w:t>Расходы Заказчика, связанные с проведением повторной экспертизы, подлежат возмещению Подрядчиком не позднее 5 р.д. с даты получения от Заказчика соответствующего требования и счета.</w:t>
      </w:r>
      <w:r w:rsidR="00A21FCE" w:rsidRPr="00526E69">
        <w:rPr>
          <w:rFonts w:ascii="Tahoma" w:hAnsi="Tahoma" w:cs="Tahoma"/>
          <w:b/>
          <w:color w:val="FF0000"/>
          <w:sz w:val="20"/>
        </w:rPr>
        <w:t>]</w:t>
      </w:r>
    </w:p>
    <w:p w14:paraId="6ABF2B86" w14:textId="1A058AE1" w:rsidR="005B37D6" w:rsidRPr="00DD7155" w:rsidRDefault="00940596" w:rsidP="002F68A6">
      <w:pPr>
        <w:pStyle w:val="1"/>
        <w:numPr>
          <w:ilvl w:val="0"/>
          <w:numId w:val="13"/>
        </w:numPr>
        <w:spacing w:before="120" w:after="240"/>
        <w:ind w:left="142" w:hanging="1135"/>
        <w:jc w:val="both"/>
        <w:rPr>
          <w:rFonts w:ascii="Tahoma" w:hAnsi="Tahoma" w:cs="Tahoma"/>
          <w:sz w:val="20"/>
        </w:rPr>
      </w:pPr>
      <w:bookmarkStart w:id="191" w:name="_Toc159513134"/>
      <w:bookmarkStart w:id="192" w:name="_Toc159522999"/>
      <w:bookmarkStart w:id="193" w:name="_Toc182842262"/>
      <w:r w:rsidRPr="00DD7155">
        <w:rPr>
          <w:rFonts w:ascii="Tahoma" w:hAnsi="Tahoma" w:cs="Tahoma"/>
          <w:sz w:val="20"/>
        </w:rPr>
        <w:t>ОБЯЗАННОСТИ В ОБЛАСТИ ПРИРОДООХРАННОГО ЗАКОНОДАТЕЛЬСТВА</w:t>
      </w:r>
      <w:bookmarkEnd w:id="191"/>
      <w:bookmarkEnd w:id="192"/>
      <w:bookmarkEnd w:id="193"/>
    </w:p>
    <w:p w14:paraId="235FB3F5" w14:textId="77777777" w:rsidR="008E47CC" w:rsidRPr="00DD7155" w:rsidRDefault="008E47CC" w:rsidP="00625528">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ОБЩИЕ ТРЕБОВАНИЯ</w:t>
      </w:r>
    </w:p>
    <w:p w14:paraId="42F5B5AE" w14:textId="257C010C" w:rsidR="000973AC" w:rsidRPr="00DD7155" w:rsidRDefault="00DA233C" w:rsidP="005F2FB7">
      <w:pPr>
        <w:pStyle w:val="afff1"/>
        <w:tabs>
          <w:tab w:val="left" w:pos="284"/>
        </w:tabs>
        <w:spacing w:before="120" w:after="240"/>
        <w:ind w:left="142"/>
        <w:rPr>
          <w:rFonts w:ascii="Tahoma" w:hAnsi="Tahoma" w:cs="Tahoma"/>
          <w:sz w:val="20"/>
        </w:rPr>
      </w:pPr>
      <w:r w:rsidRPr="00DD7155">
        <w:rPr>
          <w:rFonts w:ascii="Tahoma" w:hAnsi="Tahoma" w:cs="Tahoma"/>
          <w:sz w:val="20"/>
        </w:rPr>
        <w:t xml:space="preserve">Подрядчик </w:t>
      </w:r>
      <w:r w:rsidR="000973AC" w:rsidRPr="00DD7155">
        <w:rPr>
          <w:rFonts w:ascii="Tahoma" w:hAnsi="Tahoma" w:cs="Tahoma"/>
          <w:sz w:val="20"/>
        </w:rPr>
        <w:t>в счет Цены Договора</w:t>
      </w:r>
      <w:r w:rsidR="00DD3AF4" w:rsidRPr="00DD7155">
        <w:rPr>
          <w:rFonts w:ascii="Tahoma" w:hAnsi="Tahoma" w:cs="Tahoma"/>
          <w:sz w:val="20"/>
        </w:rPr>
        <w:t xml:space="preserve"> обеспечи</w:t>
      </w:r>
      <w:r w:rsidR="00337461" w:rsidRPr="00DD7155">
        <w:rPr>
          <w:rFonts w:ascii="Tahoma" w:hAnsi="Tahoma" w:cs="Tahoma"/>
          <w:sz w:val="20"/>
        </w:rPr>
        <w:t>вает</w:t>
      </w:r>
      <w:r w:rsidR="00DD3AF4" w:rsidRPr="00DD7155">
        <w:rPr>
          <w:rFonts w:ascii="Tahoma" w:hAnsi="Tahoma" w:cs="Tahoma"/>
          <w:sz w:val="20"/>
        </w:rPr>
        <w:t xml:space="preserve"> соблюдение требований законодательства в области охран</w:t>
      </w:r>
      <w:r w:rsidR="008B5F66" w:rsidRPr="00DD7155">
        <w:rPr>
          <w:rFonts w:ascii="Tahoma" w:hAnsi="Tahoma" w:cs="Tahoma"/>
          <w:sz w:val="20"/>
        </w:rPr>
        <w:t>ы окружающей среды, в том числе</w:t>
      </w:r>
      <w:r w:rsidR="000973AC" w:rsidRPr="00DD7155">
        <w:rPr>
          <w:rFonts w:ascii="Tahoma" w:hAnsi="Tahoma" w:cs="Tahoma"/>
          <w:sz w:val="20"/>
        </w:rPr>
        <w:t>:</w:t>
      </w:r>
    </w:p>
    <w:p w14:paraId="43EFD3E1" w14:textId="28FF89C5" w:rsidR="00B42CBF" w:rsidRPr="00DD7155" w:rsidRDefault="00B42CBF"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самостоятельно производит оценку хозяйственной деятельности на объекте выполнения работ в соответствии с критериями отнесения объектов, оказывающих негативное воздействие на окружающую среду (НВОС), к объектам I, II, III и IV категорий, утвержденными Постановлением Правительства РФ от 31.12.2020 N 2398</w:t>
      </w:r>
      <w:r w:rsidR="00A21FCE">
        <w:rPr>
          <w:rFonts w:ascii="Tahoma" w:hAnsi="Tahoma" w:cs="Tahoma"/>
          <w:sz w:val="20"/>
        </w:rPr>
        <w:t xml:space="preserve"> и иного законодательства, Требованиям</w:t>
      </w:r>
      <w:r w:rsidRPr="00DD7155">
        <w:rPr>
          <w:rFonts w:ascii="Tahoma" w:hAnsi="Tahoma" w:cs="Tahoma"/>
          <w:sz w:val="20"/>
        </w:rPr>
        <w:t>;</w:t>
      </w:r>
    </w:p>
    <w:p w14:paraId="62A0490F" w14:textId="28385D93" w:rsidR="00B42CBF" w:rsidRPr="00DD7155" w:rsidRDefault="00337461"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выполняет </w:t>
      </w:r>
      <w:r w:rsidR="00B42CBF" w:rsidRPr="00DD7155">
        <w:rPr>
          <w:rFonts w:ascii="Tahoma" w:hAnsi="Tahoma" w:cs="Tahoma"/>
          <w:sz w:val="20"/>
        </w:rPr>
        <w:t>расчет</w:t>
      </w:r>
      <w:r w:rsidRPr="00DD7155">
        <w:rPr>
          <w:rFonts w:ascii="Tahoma" w:hAnsi="Tahoma" w:cs="Tahoma"/>
          <w:sz w:val="20"/>
        </w:rPr>
        <w:t>ы</w:t>
      </w:r>
      <w:r w:rsidR="00B42CBF" w:rsidRPr="00DD7155">
        <w:rPr>
          <w:rFonts w:ascii="Tahoma" w:hAnsi="Tahoma" w:cs="Tahoma"/>
          <w:sz w:val="20"/>
        </w:rPr>
        <w:t xml:space="preserve"> нормативов допустимых выбросов и сбросов для загрязняющих веществ I и II класса опасности, в случае их образования при проведении работ (оказании услуг) </w:t>
      </w:r>
      <w:r w:rsidR="00A21FCE">
        <w:rPr>
          <w:rFonts w:ascii="Tahoma" w:hAnsi="Tahoma" w:cs="Tahoma"/>
          <w:sz w:val="20"/>
        </w:rPr>
        <w:t>п</w:t>
      </w:r>
      <w:r w:rsidR="00A21FCE" w:rsidRPr="00DD7155">
        <w:rPr>
          <w:rFonts w:ascii="Tahoma" w:hAnsi="Tahoma" w:cs="Tahoma"/>
          <w:sz w:val="20"/>
        </w:rPr>
        <w:t xml:space="preserve">одрядной </w:t>
      </w:r>
      <w:r w:rsidR="00B42CBF" w:rsidRPr="00DD7155">
        <w:rPr>
          <w:rFonts w:ascii="Tahoma" w:hAnsi="Tahoma" w:cs="Tahoma"/>
          <w:sz w:val="20"/>
        </w:rPr>
        <w:t>организацией;</w:t>
      </w:r>
    </w:p>
    <w:p w14:paraId="3A1FBAFD" w14:textId="348F4B36" w:rsidR="00B42CBF" w:rsidRPr="00DD7155" w:rsidRDefault="00B42CBF"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самостоятельно </w:t>
      </w:r>
      <w:r w:rsidR="00337461" w:rsidRPr="00DD7155">
        <w:rPr>
          <w:rFonts w:ascii="Tahoma" w:hAnsi="Tahoma" w:cs="Tahoma"/>
          <w:sz w:val="20"/>
        </w:rPr>
        <w:t xml:space="preserve">несет </w:t>
      </w:r>
      <w:r w:rsidRPr="00DD7155">
        <w:rPr>
          <w:rFonts w:ascii="Tahoma" w:hAnsi="Tahoma" w:cs="Tahoma"/>
          <w:sz w:val="20"/>
        </w:rPr>
        <w:t>ответственность в случае выявления нарушений в отношении Подрядчика в области охраны окружающей среды и обращения с отходами, возникших в результате действий Подрядчика и привлеченных им третьих лиц;</w:t>
      </w:r>
    </w:p>
    <w:p w14:paraId="6E553D05" w14:textId="7845199A" w:rsidR="00B42CBF" w:rsidRPr="00DD7155" w:rsidRDefault="00337461"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обеспечивает </w:t>
      </w:r>
      <w:r w:rsidR="00B42CBF" w:rsidRPr="00DD7155">
        <w:rPr>
          <w:rFonts w:ascii="Tahoma" w:hAnsi="Tahoma" w:cs="Tahoma"/>
          <w:sz w:val="20"/>
        </w:rPr>
        <w:t xml:space="preserve">сбор, накопление, транспортировку шлама от буровых работ, грунта, горных пород, ставших результатом земляных и демонтажных работ на </w:t>
      </w:r>
      <w:r w:rsidR="00B42CBF" w:rsidRPr="00DD7155">
        <w:rPr>
          <w:rFonts w:ascii="Tahoma" w:hAnsi="Tahoma"/>
          <w:sz w:val="20"/>
        </w:rPr>
        <w:t>Объекте</w:t>
      </w:r>
      <w:r w:rsidR="00B42CBF" w:rsidRPr="00DD7155">
        <w:rPr>
          <w:rFonts w:ascii="Tahoma" w:hAnsi="Tahoma" w:cs="Tahoma"/>
          <w:sz w:val="20"/>
        </w:rPr>
        <w:t>.</w:t>
      </w:r>
    </w:p>
    <w:p w14:paraId="0A9F20B5" w14:textId="5DA9F3DD" w:rsidR="000973AC" w:rsidRPr="00DD7155" w:rsidRDefault="00940596" w:rsidP="00625528">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ЛОМ, ОТХОДЫ ЦВЕТНЫХ/ЧЕРНЫХ/ДРАГОЦЕННЫХ МЕТАЛЛОВ</w:t>
      </w:r>
    </w:p>
    <w:p w14:paraId="31380F6A" w14:textId="04932561" w:rsidR="00F71DBE" w:rsidRPr="00DD7155" w:rsidRDefault="00F71DBE" w:rsidP="00866AF6">
      <w:pPr>
        <w:pStyle w:val="1112"/>
        <w:spacing w:before="120" w:after="240"/>
        <w:ind w:left="142"/>
        <w:rPr>
          <w:rFonts w:ascii="Tahoma" w:hAnsi="Tahoma" w:cs="Tahoma"/>
          <w:sz w:val="20"/>
        </w:rPr>
      </w:pPr>
      <w:r w:rsidRPr="00DD7155">
        <w:rPr>
          <w:rFonts w:ascii="Tahoma" w:hAnsi="Tahoma" w:cs="Tahoma"/>
          <w:sz w:val="20"/>
        </w:rPr>
        <w:t>Подрядчик в счет Цены Договора, в том числе:</w:t>
      </w:r>
    </w:p>
    <w:p w14:paraId="15B68571" w14:textId="3F8D77C1" w:rsidR="000973AC" w:rsidRPr="00DD7155" w:rsidRDefault="00337461"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обеспечивает </w:t>
      </w:r>
      <w:r w:rsidR="005B37D6" w:rsidRPr="00DD7155">
        <w:rPr>
          <w:rFonts w:ascii="Tahoma" w:hAnsi="Tahoma" w:cs="Tahoma"/>
          <w:sz w:val="20"/>
        </w:rPr>
        <w:t>сохранность лома, отходов цветных/черных/драгоценных металлов, образованных в результате выполнения Работ</w:t>
      </w:r>
      <w:r w:rsidR="000973AC" w:rsidRPr="00DD7155">
        <w:rPr>
          <w:rFonts w:ascii="Tahoma" w:hAnsi="Tahoma" w:cs="Tahoma"/>
          <w:sz w:val="20"/>
        </w:rPr>
        <w:t xml:space="preserve">; </w:t>
      </w:r>
    </w:p>
    <w:p w14:paraId="1629F0AF" w14:textId="3BE8E7EA" w:rsidR="000973AC" w:rsidRPr="00DD7155" w:rsidRDefault="000973AC" w:rsidP="002F68A6">
      <w:pPr>
        <w:pStyle w:val="afff1"/>
        <w:numPr>
          <w:ilvl w:val="0"/>
          <w:numId w:val="41"/>
        </w:numPr>
        <w:tabs>
          <w:tab w:val="left" w:pos="284"/>
        </w:tabs>
        <w:spacing w:before="120" w:after="240"/>
        <w:rPr>
          <w:rFonts w:ascii="Tahoma" w:hAnsi="Tahoma" w:cs="Tahoma"/>
          <w:color w:val="000000"/>
          <w:sz w:val="20"/>
        </w:rPr>
      </w:pPr>
      <w:r w:rsidRPr="00DD7155">
        <w:rPr>
          <w:rFonts w:ascii="Tahoma" w:hAnsi="Tahoma" w:cs="Tahoma"/>
          <w:sz w:val="20"/>
        </w:rPr>
        <w:t>уведом</w:t>
      </w:r>
      <w:r w:rsidR="00337461" w:rsidRPr="00DD7155">
        <w:rPr>
          <w:rFonts w:ascii="Tahoma" w:hAnsi="Tahoma" w:cs="Tahoma"/>
          <w:sz w:val="20"/>
        </w:rPr>
        <w:t>ляет</w:t>
      </w:r>
      <w:r w:rsidRPr="00DD7155">
        <w:rPr>
          <w:rFonts w:ascii="Tahoma" w:hAnsi="Tahoma" w:cs="Tahoma"/>
          <w:sz w:val="20"/>
        </w:rPr>
        <w:t xml:space="preserve"> Заказчика при образовании лома, отходов цветных/черных/драгоценных металлов, не позднее </w:t>
      </w:r>
      <w:r w:rsidRPr="00DD7155">
        <w:rPr>
          <w:rFonts w:ascii="Tahoma" w:hAnsi="Tahoma" w:cs="Tahoma"/>
          <w:color w:val="000000"/>
          <w:sz w:val="20"/>
        </w:rPr>
        <w:t>последнего дня Отчетного периода, в котором они были образованы.</w:t>
      </w:r>
    </w:p>
    <w:p w14:paraId="620318A1" w14:textId="6B5F99D5" w:rsidR="000973AC" w:rsidRPr="00DD7155" w:rsidRDefault="000973AC"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color w:val="000000"/>
          <w:sz w:val="20"/>
        </w:rPr>
        <w:t>нес</w:t>
      </w:r>
      <w:r w:rsidR="00337461" w:rsidRPr="00DD7155">
        <w:rPr>
          <w:rFonts w:ascii="Tahoma" w:hAnsi="Tahoma" w:cs="Tahoma"/>
          <w:color w:val="000000"/>
          <w:sz w:val="20"/>
        </w:rPr>
        <w:t>е</w:t>
      </w:r>
      <w:r w:rsidRPr="00DD7155">
        <w:rPr>
          <w:rFonts w:ascii="Tahoma" w:hAnsi="Tahoma" w:cs="Tahoma"/>
          <w:color w:val="000000"/>
          <w:sz w:val="20"/>
        </w:rPr>
        <w:t>т</w:t>
      </w:r>
      <w:r w:rsidR="005451AD" w:rsidRPr="00DD7155">
        <w:rPr>
          <w:rFonts w:ascii="Tahoma" w:hAnsi="Tahoma" w:cs="Tahoma"/>
          <w:color w:val="000000"/>
          <w:sz w:val="20"/>
        </w:rPr>
        <w:t xml:space="preserve"> </w:t>
      </w:r>
      <w:r w:rsidRPr="00DD7155">
        <w:rPr>
          <w:rFonts w:ascii="Tahoma" w:hAnsi="Tahoma" w:cs="Tahoma"/>
          <w:sz w:val="20"/>
        </w:rPr>
        <w:t xml:space="preserve">риск случайной гибели и/или повреждения лома, отходов цветных/черных/драгоценных металлов До даты передачи Заказчику по </w:t>
      </w:r>
      <w:r w:rsidR="00526E69" w:rsidRPr="00526E69">
        <w:rPr>
          <w:rFonts w:ascii="Tahoma" w:hAnsi="Tahoma" w:cs="Tahoma"/>
          <w:b/>
          <w:color w:val="FF0000"/>
          <w:sz w:val="20"/>
        </w:rPr>
        <w:t>[</w:t>
      </w:r>
      <w:r w:rsidR="00B502BE" w:rsidRPr="00DD7155">
        <w:rPr>
          <w:rFonts w:ascii="Tahoma" w:hAnsi="Tahoma" w:cs="Tahoma"/>
          <w:sz w:val="20"/>
        </w:rPr>
        <w:t>Акту формы НН.М-3.1</w:t>
      </w:r>
      <w:r w:rsidR="00526E69" w:rsidRPr="00526E69">
        <w:rPr>
          <w:rFonts w:ascii="Tahoma" w:hAnsi="Tahoma" w:cs="Tahoma"/>
          <w:b/>
          <w:color w:val="FF0000"/>
          <w:sz w:val="20"/>
        </w:rPr>
        <w:t>]</w:t>
      </w:r>
      <w:r w:rsidRPr="00DD7155">
        <w:rPr>
          <w:rFonts w:ascii="Tahoma" w:hAnsi="Tahoma" w:cs="Tahoma"/>
          <w:sz w:val="20"/>
        </w:rPr>
        <w:t xml:space="preserve"> </w:t>
      </w:r>
      <w:r w:rsidR="00B502BE" w:rsidRPr="00DD7155">
        <w:rPr>
          <w:rStyle w:val="ad"/>
          <w:rFonts w:ascii="Tahoma" w:hAnsi="Tahoma" w:cs="Tahoma"/>
          <w:sz w:val="20"/>
        </w:rPr>
        <w:footnoteReference w:id="249"/>
      </w:r>
      <w:r w:rsidR="007C024A" w:rsidRPr="00DD7155">
        <w:rPr>
          <w:rFonts w:ascii="Tahoma" w:hAnsi="Tahoma" w:cs="Tahoma"/>
          <w:sz w:val="20"/>
        </w:rPr>
        <w:t xml:space="preserve"> / </w:t>
      </w:r>
      <w:r w:rsidR="00526E69" w:rsidRPr="00526E69">
        <w:rPr>
          <w:rFonts w:ascii="Tahoma" w:hAnsi="Tahoma" w:cs="Tahoma"/>
          <w:b/>
          <w:color w:val="FF0000"/>
          <w:sz w:val="20"/>
        </w:rPr>
        <w:t>[</w:t>
      </w:r>
      <w:r w:rsidR="007C024A" w:rsidRPr="00DD7155">
        <w:rPr>
          <w:rFonts w:ascii="Tahoma" w:hAnsi="Tahoma" w:cs="Tahoma"/>
          <w:sz w:val="20"/>
        </w:rPr>
        <w:t>Акту формы КС-2</w:t>
      </w:r>
      <w:r w:rsidR="00526E69" w:rsidRPr="00526E69">
        <w:rPr>
          <w:rFonts w:ascii="Tahoma" w:hAnsi="Tahoma" w:cs="Tahoma"/>
          <w:b/>
          <w:color w:val="FF0000"/>
          <w:sz w:val="20"/>
        </w:rPr>
        <w:t>]</w:t>
      </w:r>
      <w:r w:rsidR="00B502BE" w:rsidRPr="00DD7155">
        <w:rPr>
          <w:rFonts w:ascii="Tahoma" w:hAnsi="Tahoma" w:cs="Tahoma"/>
          <w:sz w:val="20"/>
        </w:rPr>
        <w:t>;</w:t>
      </w:r>
    </w:p>
    <w:p w14:paraId="1F29993E" w14:textId="1093BAB3" w:rsidR="009E4937" w:rsidRPr="00DD7155" w:rsidRDefault="005B37D6"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переда</w:t>
      </w:r>
      <w:r w:rsidR="00337461" w:rsidRPr="00DD7155">
        <w:rPr>
          <w:rFonts w:ascii="Tahoma" w:hAnsi="Tahoma" w:cs="Tahoma"/>
          <w:sz w:val="20"/>
        </w:rPr>
        <w:t>е</w:t>
      </w:r>
      <w:r w:rsidRPr="00DD7155">
        <w:rPr>
          <w:rFonts w:ascii="Tahoma" w:hAnsi="Tahoma" w:cs="Tahoma"/>
          <w:sz w:val="20"/>
        </w:rPr>
        <w:t xml:space="preserve">т лом, отходы цветных/черных/драгоценных металлов Заказчику </w:t>
      </w:r>
      <w:r w:rsidR="000973AC" w:rsidRPr="00DD7155">
        <w:rPr>
          <w:rFonts w:ascii="Tahoma" w:hAnsi="Tahoma" w:cs="Tahoma"/>
          <w:sz w:val="20"/>
        </w:rPr>
        <w:t xml:space="preserve">на склад, указанный Заказчиком, </w:t>
      </w:r>
      <w:r w:rsidRPr="00DD7155">
        <w:rPr>
          <w:rFonts w:ascii="Tahoma" w:hAnsi="Tahoma" w:cs="Tahoma"/>
          <w:sz w:val="20"/>
        </w:rPr>
        <w:t>не позднее последнего дня Отчетного периода</w:t>
      </w:r>
      <w:r w:rsidR="00B1748B" w:rsidRPr="00DD7155">
        <w:rPr>
          <w:rFonts w:ascii="Tahoma" w:hAnsi="Tahoma" w:cs="Tahoma"/>
          <w:sz w:val="20"/>
        </w:rPr>
        <w:t>, в котором они возникли,</w:t>
      </w:r>
      <w:r w:rsidRPr="00DD7155">
        <w:rPr>
          <w:rFonts w:ascii="Tahoma" w:hAnsi="Tahoma" w:cs="Tahoma"/>
          <w:sz w:val="20"/>
        </w:rPr>
        <w:t xml:space="preserve"> по </w:t>
      </w:r>
      <w:r w:rsidR="00526E69" w:rsidRPr="00526E69">
        <w:rPr>
          <w:rFonts w:ascii="Tahoma" w:hAnsi="Tahoma" w:cs="Tahoma"/>
          <w:b/>
          <w:color w:val="FF0000"/>
          <w:sz w:val="20"/>
        </w:rPr>
        <w:t>[</w:t>
      </w:r>
      <w:r w:rsidR="002B34F0" w:rsidRPr="00DD7155">
        <w:rPr>
          <w:rFonts w:ascii="Tahoma" w:hAnsi="Tahoma" w:cs="Tahoma"/>
          <w:sz w:val="20"/>
        </w:rPr>
        <w:t>Акту формы НН.М-3.1</w:t>
      </w:r>
      <w:r w:rsidR="00526E69" w:rsidRPr="00526E69">
        <w:rPr>
          <w:rFonts w:ascii="Tahoma" w:hAnsi="Tahoma" w:cs="Tahoma"/>
          <w:b/>
          <w:color w:val="FF0000"/>
          <w:sz w:val="20"/>
        </w:rPr>
        <w:t>]</w:t>
      </w:r>
      <w:r w:rsidR="002B34F0" w:rsidRPr="00DD7155">
        <w:rPr>
          <w:rFonts w:ascii="Tahoma" w:hAnsi="Tahoma" w:cs="Tahoma"/>
          <w:sz w:val="20"/>
        </w:rPr>
        <w:t xml:space="preserve"> </w:t>
      </w:r>
      <w:r w:rsidR="002B34F0" w:rsidRPr="00DD7155">
        <w:rPr>
          <w:rStyle w:val="ad"/>
          <w:rFonts w:ascii="Tahoma" w:hAnsi="Tahoma" w:cs="Tahoma"/>
          <w:sz w:val="20"/>
        </w:rPr>
        <w:footnoteReference w:id="250"/>
      </w:r>
      <w:r w:rsidR="002B34F0" w:rsidRPr="00DD7155">
        <w:rPr>
          <w:rFonts w:ascii="Tahoma" w:hAnsi="Tahoma" w:cs="Tahoma"/>
          <w:sz w:val="20"/>
        </w:rPr>
        <w:t xml:space="preserve"> / </w:t>
      </w:r>
      <w:r w:rsidR="00526E69" w:rsidRPr="00526E69">
        <w:rPr>
          <w:rFonts w:ascii="Tahoma" w:hAnsi="Tahoma" w:cs="Tahoma"/>
          <w:b/>
          <w:color w:val="FF0000"/>
          <w:sz w:val="20"/>
        </w:rPr>
        <w:t>[</w:t>
      </w:r>
      <w:r w:rsidR="007C024A" w:rsidRPr="00DD7155">
        <w:rPr>
          <w:rFonts w:ascii="Tahoma" w:hAnsi="Tahoma" w:cs="Tahoma"/>
          <w:sz w:val="20"/>
        </w:rPr>
        <w:t>Акту формы КС-2</w:t>
      </w:r>
      <w:r w:rsidR="00526E69" w:rsidRPr="00526E69">
        <w:rPr>
          <w:rFonts w:ascii="Tahoma" w:hAnsi="Tahoma" w:cs="Tahoma"/>
          <w:b/>
          <w:color w:val="FF0000"/>
          <w:sz w:val="20"/>
        </w:rPr>
        <w:t>]</w:t>
      </w:r>
      <w:r w:rsidR="009E4937" w:rsidRPr="00DD7155">
        <w:rPr>
          <w:rFonts w:ascii="Tahoma" w:hAnsi="Tahoma" w:cs="Tahoma"/>
          <w:sz w:val="20"/>
        </w:rPr>
        <w:t>;</w:t>
      </w:r>
    </w:p>
    <w:p w14:paraId="2BD4B507" w14:textId="67EA2DC4" w:rsidR="00FB3752" w:rsidRPr="00DD7155" w:rsidRDefault="009E4937"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расходы по транспортировке лома, отходов цветных/черных/драгоценных металлов на склад, указанный Заказчиком, включены в Цену Договора</w:t>
      </w:r>
      <w:r w:rsidR="005B37D6" w:rsidRPr="00DD7155">
        <w:rPr>
          <w:rFonts w:ascii="Tahoma" w:hAnsi="Tahoma" w:cs="Tahoma"/>
          <w:sz w:val="20"/>
        </w:rPr>
        <w:t xml:space="preserve">. </w:t>
      </w:r>
    </w:p>
    <w:p w14:paraId="7A0F78E3" w14:textId="2322D1E4" w:rsidR="005B37D6" w:rsidRPr="00DD7155" w:rsidRDefault="00940596" w:rsidP="00625528">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 xml:space="preserve">СОДЕРЖАНИЕ </w:t>
      </w:r>
      <w:r w:rsidR="001942EC" w:rsidRPr="00526E69">
        <w:rPr>
          <w:rFonts w:ascii="Tahoma" w:hAnsi="Tahoma" w:cs="Tahoma"/>
          <w:b/>
          <w:color w:val="FF0000"/>
          <w:sz w:val="20"/>
          <w:u w:color="FF0000"/>
        </w:rPr>
        <w:t>[</w:t>
      </w:r>
      <w:r w:rsidRPr="00DD7155">
        <w:rPr>
          <w:rFonts w:ascii="Tahoma" w:hAnsi="Tahoma" w:cs="Tahoma"/>
          <w:b/>
          <w:color w:val="00B0F0"/>
          <w:sz w:val="20"/>
        </w:rPr>
        <w:t>СТРОИТЕЛЬНОЙ ПЛОЩАДКИ</w:t>
      </w:r>
      <w:r w:rsidR="001942EC" w:rsidRPr="00526E69">
        <w:rPr>
          <w:rFonts w:ascii="Tahoma" w:hAnsi="Tahoma" w:cs="Tahoma"/>
          <w:b/>
          <w:color w:val="FF0000"/>
          <w:sz w:val="20"/>
        </w:rPr>
        <w:t>]</w:t>
      </w:r>
      <w:r w:rsidRPr="00DD7155">
        <w:rPr>
          <w:rFonts w:ascii="Tahoma" w:hAnsi="Tahoma" w:cs="Tahoma"/>
          <w:b/>
          <w:sz w:val="20"/>
        </w:rPr>
        <w:t>/</w:t>
      </w:r>
      <w:r w:rsidR="001942EC" w:rsidRPr="00526E69">
        <w:rPr>
          <w:rFonts w:ascii="Tahoma" w:hAnsi="Tahoma" w:cs="Tahoma"/>
          <w:b/>
          <w:color w:val="FF0000"/>
          <w:sz w:val="20"/>
          <w:u w:color="FF0000"/>
        </w:rPr>
        <w:t>[</w:t>
      </w:r>
      <w:r w:rsidRPr="00DD7155">
        <w:rPr>
          <w:rFonts w:ascii="Tahoma" w:hAnsi="Tahoma"/>
          <w:b/>
          <w:color w:val="7030A0"/>
          <w:sz w:val="20"/>
        </w:rPr>
        <w:t>ОБЪЕКТА</w:t>
      </w:r>
      <w:r w:rsidR="001942EC" w:rsidRPr="00526E69">
        <w:rPr>
          <w:rFonts w:ascii="Tahoma" w:hAnsi="Tahoma" w:cs="Tahoma"/>
          <w:b/>
          <w:color w:val="FF0000"/>
          <w:sz w:val="20"/>
        </w:rPr>
        <w:t>]</w:t>
      </w:r>
    </w:p>
    <w:p w14:paraId="691081B8" w14:textId="77777777" w:rsidR="00F71DBE" w:rsidRPr="00DD7155" w:rsidRDefault="00F71DBE" w:rsidP="001942EC">
      <w:pPr>
        <w:pStyle w:val="afff1"/>
        <w:tabs>
          <w:tab w:val="left" w:pos="284"/>
        </w:tabs>
        <w:spacing w:before="120" w:after="240"/>
        <w:ind w:left="142"/>
        <w:rPr>
          <w:rFonts w:ascii="Tahoma" w:hAnsi="Tahoma" w:cs="Tahoma"/>
          <w:sz w:val="20"/>
        </w:rPr>
      </w:pPr>
      <w:r w:rsidRPr="00DD7155">
        <w:rPr>
          <w:rFonts w:ascii="Tahoma" w:hAnsi="Tahoma" w:cs="Tahoma"/>
          <w:sz w:val="20"/>
        </w:rPr>
        <w:t>Подрядчик в счет Цены Договора, в том числе:</w:t>
      </w:r>
    </w:p>
    <w:p w14:paraId="3E9D9E8A" w14:textId="156A9E7B" w:rsidR="00FB3752" w:rsidRPr="00DD7155" w:rsidRDefault="00337461"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обеспечивает </w:t>
      </w:r>
      <w:r w:rsidR="005B37D6" w:rsidRPr="00DD7155">
        <w:rPr>
          <w:rFonts w:ascii="Tahoma" w:hAnsi="Tahoma" w:cs="Tahoma"/>
          <w:sz w:val="20"/>
        </w:rPr>
        <w:t xml:space="preserve">содержание и уборку </w:t>
      </w:r>
      <w:r w:rsidR="001942EC" w:rsidRPr="00526E69">
        <w:rPr>
          <w:rFonts w:ascii="Tahoma" w:hAnsi="Tahoma" w:cs="Tahoma"/>
          <w:b/>
          <w:color w:val="FF0000"/>
          <w:sz w:val="20"/>
          <w:u w:color="FF0000"/>
        </w:rPr>
        <w:t>[</w:t>
      </w:r>
      <w:r w:rsidR="005B37D6" w:rsidRPr="00DD7155">
        <w:rPr>
          <w:rFonts w:ascii="Tahoma" w:hAnsi="Tahoma" w:cs="Tahoma"/>
          <w:color w:val="00B0F0"/>
          <w:sz w:val="20"/>
        </w:rPr>
        <w:t>Строительной площадки</w:t>
      </w:r>
      <w:r w:rsidR="001942EC" w:rsidRPr="00526E69">
        <w:rPr>
          <w:rFonts w:ascii="Tahoma" w:hAnsi="Tahoma" w:cs="Tahoma"/>
          <w:b/>
          <w:color w:val="FF0000"/>
          <w:sz w:val="20"/>
        </w:rPr>
        <w:t>]</w:t>
      </w:r>
      <w:r w:rsidR="005B37D6" w:rsidRPr="00DD7155">
        <w:rPr>
          <w:rFonts w:ascii="Tahoma" w:hAnsi="Tahoma" w:cs="Tahoma"/>
          <w:sz w:val="20"/>
        </w:rPr>
        <w:t xml:space="preserve">/ </w:t>
      </w:r>
      <w:r w:rsidR="001942EC" w:rsidRPr="00526E69">
        <w:rPr>
          <w:rFonts w:ascii="Tahoma" w:hAnsi="Tahoma" w:cs="Tahoma"/>
          <w:b/>
          <w:color w:val="FF0000"/>
          <w:sz w:val="20"/>
          <w:u w:color="FF0000"/>
        </w:rPr>
        <w:t>[</w:t>
      </w:r>
      <w:r w:rsidR="005B37D6" w:rsidRPr="00DD7155">
        <w:rPr>
          <w:rFonts w:ascii="Tahoma" w:hAnsi="Tahoma"/>
          <w:color w:val="7030A0"/>
          <w:sz w:val="20"/>
        </w:rPr>
        <w:t>Объекта</w:t>
      </w:r>
      <w:r w:rsidR="001942EC" w:rsidRPr="00526E69">
        <w:rPr>
          <w:rFonts w:ascii="Tahoma" w:hAnsi="Tahoma" w:cs="Tahoma"/>
          <w:b/>
          <w:color w:val="FF0000"/>
          <w:sz w:val="20"/>
        </w:rPr>
        <w:t>]</w:t>
      </w:r>
      <w:r w:rsidR="005B37D6" w:rsidRPr="00DD7155">
        <w:rPr>
          <w:rFonts w:ascii="Tahoma" w:hAnsi="Tahoma" w:cs="Tahoma"/>
          <w:sz w:val="20"/>
        </w:rPr>
        <w:t xml:space="preserve">, включая примыкающие участки дорог и тротуаров, вывоз, хранение и утилизацию отходов, </w:t>
      </w:r>
      <w:r w:rsidR="00A21FCE" w:rsidRPr="00DD7155">
        <w:rPr>
          <w:rFonts w:ascii="Tahoma" w:hAnsi="Tahoma" w:cs="Tahoma"/>
          <w:sz w:val="20"/>
        </w:rPr>
        <w:t>предотвра</w:t>
      </w:r>
      <w:r w:rsidR="00A21FCE">
        <w:rPr>
          <w:rFonts w:ascii="Tahoma" w:hAnsi="Tahoma" w:cs="Tahoma"/>
          <w:sz w:val="20"/>
        </w:rPr>
        <w:t>щает</w:t>
      </w:r>
      <w:r w:rsidR="00A21FCE" w:rsidRPr="00DD7155">
        <w:rPr>
          <w:rFonts w:ascii="Tahoma" w:hAnsi="Tahoma" w:cs="Tahoma"/>
          <w:sz w:val="20"/>
        </w:rPr>
        <w:t xml:space="preserve"> </w:t>
      </w:r>
      <w:r w:rsidR="005B37D6" w:rsidRPr="00DD7155">
        <w:rPr>
          <w:rFonts w:ascii="Tahoma" w:hAnsi="Tahoma" w:cs="Tahoma"/>
          <w:sz w:val="20"/>
        </w:rPr>
        <w:t xml:space="preserve">рассыпание отходов и загрязнение, захламление территории </w:t>
      </w:r>
      <w:r w:rsidR="001942EC" w:rsidRPr="00526E69">
        <w:rPr>
          <w:rFonts w:ascii="Tahoma" w:hAnsi="Tahoma" w:cs="Tahoma"/>
          <w:b/>
          <w:color w:val="FF0000"/>
          <w:sz w:val="20"/>
          <w:u w:color="FF0000"/>
        </w:rPr>
        <w:t>[</w:t>
      </w:r>
      <w:r w:rsidR="005B37D6" w:rsidRPr="00DD7155">
        <w:rPr>
          <w:rFonts w:ascii="Tahoma" w:hAnsi="Tahoma" w:cs="Tahoma"/>
          <w:color w:val="00B0F0"/>
          <w:sz w:val="20"/>
        </w:rPr>
        <w:t>Строительной площадки</w:t>
      </w:r>
      <w:r w:rsidR="001942EC" w:rsidRPr="00526E69">
        <w:rPr>
          <w:rFonts w:ascii="Tahoma" w:hAnsi="Tahoma" w:cs="Tahoma"/>
          <w:b/>
          <w:color w:val="FF0000"/>
          <w:sz w:val="20"/>
        </w:rPr>
        <w:t>]</w:t>
      </w:r>
      <w:r w:rsidR="005B37D6" w:rsidRPr="00DD7155">
        <w:rPr>
          <w:rFonts w:ascii="Tahoma" w:hAnsi="Tahoma" w:cs="Tahoma"/>
          <w:sz w:val="20"/>
        </w:rPr>
        <w:t xml:space="preserve">/ </w:t>
      </w:r>
      <w:r w:rsidR="001942EC" w:rsidRPr="00526E69">
        <w:rPr>
          <w:rFonts w:ascii="Tahoma" w:hAnsi="Tahoma" w:cs="Tahoma"/>
          <w:b/>
          <w:color w:val="FF0000"/>
          <w:sz w:val="20"/>
          <w:u w:color="FF0000"/>
        </w:rPr>
        <w:t>[</w:t>
      </w:r>
      <w:r w:rsidR="005B37D6" w:rsidRPr="00DD7155">
        <w:rPr>
          <w:rFonts w:ascii="Tahoma" w:hAnsi="Tahoma"/>
          <w:color w:val="403152" w:themeColor="accent4" w:themeShade="80"/>
          <w:sz w:val="20"/>
        </w:rPr>
        <w:t>Объекта</w:t>
      </w:r>
      <w:r w:rsidR="001942EC" w:rsidRPr="00526E69">
        <w:rPr>
          <w:rFonts w:ascii="Tahoma" w:hAnsi="Tahoma" w:cs="Tahoma"/>
          <w:b/>
          <w:color w:val="FF0000"/>
          <w:sz w:val="20"/>
        </w:rPr>
        <w:t>]</w:t>
      </w:r>
      <w:r w:rsidR="005B37D6" w:rsidRPr="00DD7155">
        <w:rPr>
          <w:rFonts w:ascii="Tahoma" w:hAnsi="Tahoma" w:cs="Tahoma"/>
          <w:sz w:val="20"/>
        </w:rPr>
        <w:t xml:space="preserve"> и прилегающей территории отходами и иными предметами, связанными с деятельностью Подрядчика. </w:t>
      </w:r>
    </w:p>
    <w:p w14:paraId="34576520" w14:textId="3B209B45" w:rsidR="006860B4" w:rsidRPr="00DD7155" w:rsidRDefault="00940596" w:rsidP="00625528">
      <w:pPr>
        <w:pStyle w:val="1112"/>
        <w:numPr>
          <w:ilvl w:val="1"/>
          <w:numId w:val="13"/>
        </w:numPr>
        <w:spacing w:before="120" w:after="240"/>
        <w:ind w:left="142" w:hanging="1135"/>
        <w:rPr>
          <w:rFonts w:ascii="Tahoma" w:hAnsi="Tahoma" w:cs="Tahoma"/>
          <w:b/>
          <w:sz w:val="20"/>
        </w:rPr>
      </w:pPr>
      <w:r w:rsidRPr="00DD7155">
        <w:rPr>
          <w:rFonts w:ascii="Tahoma" w:hAnsi="Tahoma" w:cs="Tahoma"/>
          <w:b/>
          <w:sz w:val="20"/>
        </w:rPr>
        <w:t xml:space="preserve">ОБРАЩЕНИЕ С ОТХОДАМИ </w:t>
      </w:r>
    </w:p>
    <w:p w14:paraId="290BB803" w14:textId="53416079" w:rsidR="00B42CBF" w:rsidRPr="00DD7155" w:rsidRDefault="00B42CBF" w:rsidP="00625528">
      <w:pPr>
        <w:pStyle w:val="1112"/>
        <w:spacing w:before="120" w:after="240"/>
        <w:ind w:left="142"/>
        <w:rPr>
          <w:rFonts w:ascii="Tahoma" w:hAnsi="Tahoma" w:cs="Tahoma"/>
          <w:sz w:val="20"/>
        </w:rPr>
      </w:pPr>
      <w:r w:rsidRPr="00DD7155">
        <w:rPr>
          <w:rFonts w:ascii="Tahoma" w:hAnsi="Tahoma" w:cs="Tahoma"/>
          <w:sz w:val="20"/>
        </w:rPr>
        <w:t>Все отходы, образующиеся в ходе выполнения Работ по Договору, в том числе отходы, образованные в результате демонтажных работ,</w:t>
      </w:r>
      <w:r w:rsidR="002A4EA7" w:rsidRPr="00DD7155">
        <w:rPr>
          <w:rFonts w:ascii="Tahoma" w:hAnsi="Tahoma" w:cs="Tahoma"/>
          <w:sz w:val="20"/>
        </w:rPr>
        <w:t xml:space="preserve"> я</w:t>
      </w:r>
      <w:r w:rsidRPr="00DD7155">
        <w:rPr>
          <w:rFonts w:ascii="Tahoma" w:hAnsi="Tahoma" w:cs="Tahoma"/>
          <w:sz w:val="20"/>
        </w:rPr>
        <w:t>вляются собственностью Подрядчика с момента образования отходов.</w:t>
      </w:r>
    </w:p>
    <w:p w14:paraId="419F0B87" w14:textId="5E112FA9" w:rsidR="00B42CBF" w:rsidRPr="00DD7155" w:rsidRDefault="00B42CBF" w:rsidP="00625528">
      <w:pPr>
        <w:pStyle w:val="1112"/>
        <w:spacing w:before="120" w:after="240"/>
        <w:ind w:left="142"/>
        <w:rPr>
          <w:rFonts w:ascii="Tahoma" w:hAnsi="Tahoma" w:cs="Tahoma"/>
          <w:sz w:val="20"/>
        </w:rPr>
      </w:pPr>
      <w:r w:rsidRPr="00DD7155">
        <w:rPr>
          <w:rFonts w:ascii="Tahoma" w:hAnsi="Tahoma" w:cs="Tahoma"/>
          <w:sz w:val="20"/>
        </w:rPr>
        <w:t>Подрядчик в счет Цены Договора обеспечи</w:t>
      </w:r>
      <w:r w:rsidR="00337461" w:rsidRPr="00DD7155">
        <w:rPr>
          <w:rFonts w:ascii="Tahoma" w:hAnsi="Tahoma" w:cs="Tahoma"/>
          <w:sz w:val="20"/>
        </w:rPr>
        <w:t xml:space="preserve">вает </w:t>
      </w:r>
      <w:r w:rsidRPr="00DD7155">
        <w:rPr>
          <w:rFonts w:ascii="Tahoma" w:hAnsi="Tahoma" w:cs="Tahoma"/>
          <w:sz w:val="20"/>
        </w:rPr>
        <w:t xml:space="preserve">все требуемые законодательством действия по обращению с отходами на </w:t>
      </w:r>
      <w:r w:rsidR="001942EC" w:rsidRPr="00526E69">
        <w:rPr>
          <w:rFonts w:ascii="Tahoma" w:hAnsi="Tahoma" w:cs="Tahoma"/>
          <w:b/>
          <w:color w:val="FF0000"/>
          <w:sz w:val="20"/>
          <w:u w:color="FF0000"/>
        </w:rPr>
        <w:t>[</w:t>
      </w:r>
      <w:r w:rsidRPr="00DD7155">
        <w:rPr>
          <w:rFonts w:ascii="Tahoma" w:hAnsi="Tahoma" w:cs="Tahoma"/>
          <w:color w:val="00B0F0"/>
          <w:sz w:val="20"/>
        </w:rPr>
        <w:t>Строительной площадке</w:t>
      </w:r>
      <w:r w:rsidR="001942EC" w:rsidRPr="00526E69">
        <w:rPr>
          <w:rFonts w:ascii="Tahoma" w:hAnsi="Tahoma" w:cs="Tahoma"/>
          <w:b/>
          <w:color w:val="FF0000"/>
          <w:sz w:val="20"/>
        </w:rPr>
        <w:t>]</w:t>
      </w:r>
      <w:r w:rsidRPr="00DD7155">
        <w:rPr>
          <w:rFonts w:ascii="Tahoma" w:hAnsi="Tahoma" w:cs="Tahoma"/>
          <w:sz w:val="20"/>
        </w:rPr>
        <w:t xml:space="preserve">/ </w:t>
      </w:r>
      <w:r w:rsidR="001942EC" w:rsidRPr="00526E69">
        <w:rPr>
          <w:rFonts w:ascii="Tahoma" w:hAnsi="Tahoma" w:cs="Tahoma"/>
          <w:b/>
          <w:color w:val="FF0000"/>
          <w:sz w:val="20"/>
          <w:u w:color="FF0000"/>
        </w:rPr>
        <w:t>[</w:t>
      </w:r>
      <w:r w:rsidRPr="00DD7155">
        <w:rPr>
          <w:rFonts w:ascii="Tahoma" w:hAnsi="Tahoma"/>
          <w:color w:val="7030A0"/>
          <w:sz w:val="20"/>
        </w:rPr>
        <w:t>Объекте</w:t>
      </w:r>
      <w:r w:rsidR="001942EC" w:rsidRPr="00526E69">
        <w:rPr>
          <w:rFonts w:ascii="Tahoma" w:hAnsi="Tahoma" w:cs="Tahoma"/>
          <w:b/>
          <w:color w:val="FF0000"/>
          <w:sz w:val="20"/>
        </w:rPr>
        <w:t>]</w:t>
      </w:r>
      <w:r w:rsidRPr="00DD7155">
        <w:rPr>
          <w:rFonts w:ascii="Tahoma" w:hAnsi="Tahoma" w:cs="Tahoma"/>
          <w:sz w:val="20"/>
        </w:rPr>
        <w:t>, а именно:</w:t>
      </w:r>
    </w:p>
    <w:p w14:paraId="0D8A1BFA" w14:textId="77777777" w:rsidR="00B42CBF" w:rsidRPr="00DD7155" w:rsidRDefault="00B42CBF" w:rsidP="002F68A6">
      <w:pPr>
        <w:pStyle w:val="afff1"/>
        <w:numPr>
          <w:ilvl w:val="0"/>
          <w:numId w:val="39"/>
        </w:numPr>
        <w:tabs>
          <w:tab w:val="left" w:pos="284"/>
        </w:tabs>
        <w:spacing w:before="120" w:after="240"/>
        <w:rPr>
          <w:rFonts w:ascii="Tahoma" w:hAnsi="Tahoma" w:cs="Tahoma"/>
          <w:sz w:val="20"/>
        </w:rPr>
      </w:pPr>
      <w:r w:rsidRPr="00DD7155">
        <w:rPr>
          <w:rFonts w:ascii="Tahoma" w:hAnsi="Tahoma" w:cs="Tahoma"/>
          <w:sz w:val="20"/>
        </w:rPr>
        <w:t>учёт отходов;</w:t>
      </w:r>
    </w:p>
    <w:p w14:paraId="066008CF" w14:textId="30966B91" w:rsidR="00B42CBF" w:rsidRPr="00DD7155" w:rsidRDefault="00B42CBF" w:rsidP="002F68A6">
      <w:pPr>
        <w:pStyle w:val="afff1"/>
        <w:numPr>
          <w:ilvl w:val="0"/>
          <w:numId w:val="39"/>
        </w:numPr>
        <w:tabs>
          <w:tab w:val="left" w:pos="284"/>
        </w:tabs>
        <w:spacing w:before="120" w:after="240"/>
        <w:rPr>
          <w:rFonts w:ascii="Tahoma" w:hAnsi="Tahoma" w:cs="Tahoma"/>
          <w:sz w:val="20"/>
        </w:rPr>
      </w:pPr>
      <w:r w:rsidRPr="00DD7155">
        <w:rPr>
          <w:rFonts w:ascii="Tahoma" w:hAnsi="Tahoma" w:cs="Tahoma"/>
          <w:sz w:val="20"/>
        </w:rPr>
        <w:t>разработка паспортов отходов I-IV классов опасности и подтверждение отходов V класса опасности, при необходимости</w:t>
      </w:r>
      <w:r w:rsidR="00364E40" w:rsidRPr="00DD7155">
        <w:rPr>
          <w:rFonts w:ascii="Tahoma" w:hAnsi="Tahoma" w:cs="Tahoma"/>
          <w:sz w:val="20"/>
        </w:rPr>
        <w:t>.</w:t>
      </w:r>
    </w:p>
    <w:p w14:paraId="2D3EAF83" w14:textId="54C36123" w:rsidR="000E1FE9" w:rsidRPr="00DD7155" w:rsidRDefault="000E1FE9" w:rsidP="00625528">
      <w:pPr>
        <w:pStyle w:val="1112"/>
        <w:spacing w:before="120" w:after="240"/>
        <w:ind w:left="142"/>
        <w:rPr>
          <w:rFonts w:ascii="Tahoma" w:hAnsi="Tahoma" w:cs="Tahoma"/>
          <w:sz w:val="20"/>
        </w:rPr>
      </w:pPr>
      <w:r w:rsidRPr="00DD7155">
        <w:rPr>
          <w:rFonts w:ascii="Tahoma" w:hAnsi="Tahoma" w:cs="Tahoma"/>
          <w:sz w:val="20"/>
        </w:rPr>
        <w:t xml:space="preserve">В случае несвоевременного вывоза отходов с территории </w:t>
      </w:r>
      <w:r w:rsidR="001942EC" w:rsidRPr="00526E69">
        <w:rPr>
          <w:rFonts w:ascii="Tahoma" w:hAnsi="Tahoma" w:cs="Tahoma"/>
          <w:b/>
          <w:color w:val="FF0000"/>
          <w:sz w:val="20"/>
          <w:u w:color="FF0000"/>
        </w:rPr>
        <w:t>[</w:t>
      </w:r>
      <w:r w:rsidRPr="00DD7155">
        <w:rPr>
          <w:rFonts w:ascii="Tahoma" w:hAnsi="Tahoma" w:cs="Tahoma"/>
          <w:color w:val="00B0F0"/>
          <w:sz w:val="20"/>
        </w:rPr>
        <w:t>Строительной площадки</w:t>
      </w:r>
      <w:r w:rsidR="001942EC" w:rsidRPr="00526E69">
        <w:rPr>
          <w:rFonts w:ascii="Tahoma" w:hAnsi="Tahoma" w:cs="Tahoma"/>
          <w:b/>
          <w:color w:val="FF0000"/>
          <w:sz w:val="20"/>
        </w:rPr>
        <w:t>]</w:t>
      </w:r>
      <w:r w:rsidRPr="00DD7155">
        <w:rPr>
          <w:rFonts w:ascii="Tahoma" w:hAnsi="Tahoma" w:cs="Tahoma"/>
          <w:color w:val="00B0F0"/>
          <w:sz w:val="20"/>
        </w:rPr>
        <w:t xml:space="preserve"> </w:t>
      </w:r>
      <w:r w:rsidRPr="00DD7155">
        <w:rPr>
          <w:rFonts w:ascii="Tahoma" w:hAnsi="Tahoma" w:cs="Tahoma"/>
          <w:sz w:val="20"/>
        </w:rPr>
        <w:t xml:space="preserve">/ </w:t>
      </w:r>
      <w:r w:rsidR="001942EC" w:rsidRPr="00526E69">
        <w:rPr>
          <w:rFonts w:ascii="Tahoma" w:hAnsi="Tahoma" w:cs="Tahoma"/>
          <w:b/>
          <w:color w:val="FF0000"/>
          <w:sz w:val="20"/>
          <w:u w:color="FF0000"/>
        </w:rPr>
        <w:t>[</w:t>
      </w:r>
      <w:r w:rsidRPr="00DD7155">
        <w:rPr>
          <w:rFonts w:ascii="Tahoma" w:hAnsi="Tahoma"/>
          <w:color w:val="7030A0"/>
          <w:sz w:val="20"/>
        </w:rPr>
        <w:t>Объекта</w:t>
      </w:r>
      <w:r w:rsidR="001942EC" w:rsidRPr="00526E69">
        <w:rPr>
          <w:rFonts w:ascii="Tahoma" w:hAnsi="Tahoma" w:cs="Tahoma"/>
          <w:b/>
          <w:color w:val="FF0000"/>
          <w:sz w:val="20"/>
        </w:rPr>
        <w:t>]</w:t>
      </w:r>
      <w:r w:rsidRPr="00DD7155">
        <w:rPr>
          <w:rFonts w:ascii="Tahoma" w:hAnsi="Tahoma" w:cs="Tahoma"/>
          <w:sz w:val="20"/>
        </w:rPr>
        <w:t>, Заказчик вправе для вывоза отходов привлечь третьих лиц либо осуществить вывоз самостоятельно за счет Подрядчика. В этом случае затраты Заказчика на вывоз отходов должны быть компенсированы в срок не более 5 р.д. с даты получения соответствующих требований Заказчика либо путем удержания Заказчиком указанных сумм из сумм очередных платежей, причитающихся Подрядчику. При этом учет данных отходов в природоохранной отчетности осуществляет Подрядчик.</w:t>
      </w:r>
    </w:p>
    <w:p w14:paraId="58E004E9" w14:textId="2A4B6FCA" w:rsidR="00A33AF7" w:rsidRPr="00DD7155" w:rsidRDefault="00940596" w:rsidP="002F68A6">
      <w:pPr>
        <w:pStyle w:val="1"/>
        <w:numPr>
          <w:ilvl w:val="0"/>
          <w:numId w:val="13"/>
        </w:numPr>
        <w:spacing w:before="120" w:after="240"/>
        <w:ind w:left="142" w:hanging="1135"/>
        <w:jc w:val="both"/>
        <w:rPr>
          <w:rFonts w:ascii="Tahoma" w:hAnsi="Tahoma" w:cs="Tahoma"/>
          <w:sz w:val="20"/>
        </w:rPr>
      </w:pPr>
      <w:bookmarkStart w:id="194" w:name="_Toc159513135"/>
      <w:bookmarkStart w:id="195" w:name="_Toc159523000"/>
      <w:bookmarkStart w:id="196" w:name="_Toc182842263"/>
      <w:bookmarkStart w:id="197" w:name="_Toc55791998"/>
      <w:bookmarkStart w:id="198" w:name="_Toc305139539"/>
      <w:bookmarkStart w:id="199" w:name="_Toc528580120"/>
      <w:bookmarkStart w:id="200" w:name="_Toc124437102"/>
      <w:bookmarkStart w:id="201" w:name="_Toc132134341"/>
      <w:bookmarkStart w:id="202" w:name="_Toc133432148"/>
      <w:bookmarkEnd w:id="187"/>
      <w:bookmarkEnd w:id="188"/>
      <w:bookmarkEnd w:id="189"/>
      <w:bookmarkEnd w:id="190"/>
      <w:r w:rsidRPr="00DD7155">
        <w:rPr>
          <w:rFonts w:ascii="Tahoma" w:hAnsi="Tahoma" w:cs="Tahoma"/>
          <w:sz w:val="20"/>
        </w:rPr>
        <w:t>ПОРЯДОК ОБЕСПЕЧЕНИЯ МТР</w:t>
      </w:r>
      <w:bookmarkEnd w:id="194"/>
      <w:bookmarkEnd w:id="195"/>
      <w:bookmarkEnd w:id="196"/>
      <w:r w:rsidRPr="00DD7155">
        <w:rPr>
          <w:rFonts w:ascii="Tahoma" w:hAnsi="Tahoma" w:cs="Tahoma"/>
          <w:sz w:val="20"/>
        </w:rPr>
        <w:t xml:space="preserve"> </w:t>
      </w:r>
    </w:p>
    <w:p w14:paraId="2529540F" w14:textId="1390EFF7" w:rsidR="00A33AF7" w:rsidRPr="00DD7155" w:rsidRDefault="00A33AF7" w:rsidP="002060CD">
      <w:pPr>
        <w:pStyle w:val="afff1"/>
        <w:numPr>
          <w:ilvl w:val="1"/>
          <w:numId w:val="13"/>
        </w:numPr>
        <w:spacing w:before="120" w:after="240"/>
        <w:ind w:left="142" w:hanging="1135"/>
        <w:rPr>
          <w:rFonts w:ascii="Tahoma" w:hAnsi="Tahoma" w:cs="Tahoma"/>
          <w:sz w:val="20"/>
        </w:rPr>
      </w:pPr>
      <w:r w:rsidRPr="00DD7155">
        <w:rPr>
          <w:rFonts w:ascii="Tahoma" w:hAnsi="Tahoma" w:cs="Tahoma"/>
          <w:sz w:val="20"/>
        </w:rPr>
        <w:t xml:space="preserve">Материально-техническое обеспечение всеми МТР, необходимыми для производства Работ, в срок, обеспечивающий своевременное выполнение </w:t>
      </w:r>
      <w:r w:rsidR="006A59E8" w:rsidRPr="00DD7155">
        <w:rPr>
          <w:rFonts w:ascii="Tahoma" w:hAnsi="Tahoma" w:cs="Tahoma"/>
          <w:sz w:val="20"/>
        </w:rPr>
        <w:t>Календарного плана</w:t>
      </w:r>
      <w:r w:rsidRPr="00DD7155">
        <w:rPr>
          <w:rFonts w:ascii="Tahoma" w:hAnsi="Tahoma" w:cs="Tahoma"/>
          <w:sz w:val="20"/>
        </w:rPr>
        <w:t xml:space="preserve">, </w:t>
      </w:r>
      <w:r w:rsidRPr="00DD7155">
        <w:rPr>
          <w:rFonts w:ascii="Tahoma" w:hAnsi="Tahoma" w:cs="Tahoma"/>
          <w:sz w:val="20"/>
          <w:shd w:val="clear" w:color="auto" w:fill="FFFFFF" w:themeFill="background1"/>
        </w:rPr>
        <w:t xml:space="preserve">и Детального календарно-сетевого графика, является ответственностью Подрядчика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blue"/>
          <w:shd w:val="clear" w:color="auto" w:fill="FFFFFF" w:themeFill="background1"/>
        </w:rPr>
        <w:t>, за исключением МТР Заказчика, обозначенных в Приложении Разделительная ведомость</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w:t>
      </w:r>
    </w:p>
    <w:p w14:paraId="3D8A8F21" w14:textId="77777777"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Любые МТР, явно неуказанные в Проектной/Рабочей документации, но по существу необходимые для выполнения и завершения Работ в соответствии с Требованиями, представляются Подрядчиком, считаются включенными в Цену Договора и не являются основанием для изменения Цены Договора.</w:t>
      </w:r>
    </w:p>
    <w:p w14:paraId="07A1AA00" w14:textId="77777777" w:rsidR="001A27A4" w:rsidRPr="00DD7155" w:rsidRDefault="001A27A4"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Дополнительные условия предусмотрены в Приложении «Требования к порядку обеспечения МТР».</w:t>
      </w:r>
    </w:p>
    <w:p w14:paraId="016AE7BA" w14:textId="64D96BE1" w:rsidR="00157FAA" w:rsidRPr="00DD7155" w:rsidRDefault="008E47CC" w:rsidP="00625528">
      <w:pPr>
        <w:tabs>
          <w:tab w:val="left" w:pos="284"/>
        </w:tabs>
        <w:spacing w:before="120" w:after="240"/>
        <w:ind w:left="142" w:firstLine="0"/>
        <w:rPr>
          <w:rFonts w:ascii="Tahoma" w:hAnsi="Tahoma" w:cs="Tahoma"/>
          <w:sz w:val="20"/>
        </w:rPr>
      </w:pPr>
      <w:r w:rsidRPr="00DD7155">
        <w:rPr>
          <w:rFonts w:ascii="Tahoma" w:hAnsi="Tahoma" w:cs="Tahoma"/>
          <w:i/>
          <w:sz w:val="20"/>
        </w:rPr>
        <w:t>В СЛУЧАЕ ЕСЛИ У ЗАКАЗЧИКА ИМЕЕТСЯ МЕНЬШЕ ЧЕМ 100% РАБОЧЕЙ ДОКУМЕНТАЦИИ НА МОМЕНТ ЗАКЛЮЧЕНИЯ ДОГОВОРА (РАБОЧАЯ ДОКУМЕНТАЦИЯ ЛИБО НЕ ГОТОВА, ЛИБО ИМЕЕТСЯ ЧАСТИЧНО), ДОПОЛНИТЬ ПУНКТ</w:t>
      </w:r>
      <w:r w:rsidRPr="00DD7155">
        <w:rPr>
          <w:rFonts w:ascii="Tahoma" w:hAnsi="Tahoma" w:cs="Tahoma"/>
          <w:sz w:val="20"/>
        </w:rPr>
        <w:t>:</w:t>
      </w:r>
    </w:p>
    <w:p w14:paraId="7D487D5E" w14:textId="0DABF8A6" w:rsidR="00157FAA" w:rsidRPr="00DD7155" w:rsidRDefault="00526E69" w:rsidP="007D26D3">
      <w:pPr>
        <w:pStyle w:val="afff1"/>
        <w:numPr>
          <w:ilvl w:val="2"/>
          <w:numId w:val="13"/>
        </w:numPr>
        <w:spacing w:before="120" w:after="240"/>
        <w:ind w:left="142" w:hanging="1135"/>
        <w:rPr>
          <w:rFonts w:ascii="Tahoma" w:hAnsi="Tahoma" w:cs="Tahoma"/>
          <w:sz w:val="20"/>
          <w:shd w:val="clear" w:color="auto" w:fill="FFFFFF" w:themeFill="background1"/>
        </w:rPr>
      </w:pPr>
      <w:bookmarkStart w:id="203" w:name="_Toc528579988"/>
      <w:r w:rsidRPr="00526E69">
        <w:rPr>
          <w:rFonts w:ascii="Tahoma" w:hAnsi="Tahoma" w:cs="Tahoma"/>
          <w:b/>
          <w:color w:val="FF0000"/>
          <w:sz w:val="20"/>
          <w:u w:color="FF0000"/>
        </w:rPr>
        <w:t>[</w:t>
      </w:r>
      <w:r w:rsidR="00157FAA" w:rsidRPr="00DD7155">
        <w:rPr>
          <w:rFonts w:ascii="Tahoma" w:hAnsi="Tahoma" w:cs="Tahoma"/>
          <w:sz w:val="20"/>
        </w:rPr>
        <w:t>Сроки обеспечения МТР Подрядчика определяются Графиком обеспечения МТР в зоне ответственности Подрядчика (по форме соответствующего Приложения)</w:t>
      </w:r>
      <w:r w:rsidR="00157FAA" w:rsidRPr="00DD7155">
        <w:rPr>
          <w:rFonts w:ascii="Tahoma" w:hAnsi="Tahoma" w:cs="Tahoma"/>
          <w:sz w:val="20"/>
          <w:shd w:val="clear" w:color="auto" w:fill="FFFFFF" w:themeFill="background1"/>
        </w:rPr>
        <w:t xml:space="preserve">, который формируется Подрядчиком на основании Проектной и/или Рабочей документации </w:t>
      </w:r>
      <w:r w:rsidRPr="00526E69">
        <w:rPr>
          <w:rFonts w:ascii="Tahoma" w:hAnsi="Tahoma" w:cs="Tahoma"/>
          <w:b/>
          <w:color w:val="FF0000"/>
          <w:sz w:val="20"/>
          <w:u w:color="FF0000"/>
          <w:shd w:val="clear" w:color="auto" w:fill="FFFFFF" w:themeFill="background1"/>
        </w:rPr>
        <w:t>[</w:t>
      </w:r>
      <w:r w:rsidR="00157FAA" w:rsidRPr="00DD7155">
        <w:rPr>
          <w:rFonts w:ascii="Tahoma" w:hAnsi="Tahoma" w:cs="Tahoma"/>
          <w:sz w:val="20"/>
          <w:shd w:val="clear" w:color="auto" w:fill="FFFFFF" w:themeFill="background1"/>
        </w:rPr>
        <w:t>, а также Разделительной ведомости</w:t>
      </w:r>
      <w:r w:rsidRPr="00526E69">
        <w:rPr>
          <w:rFonts w:ascii="Tahoma" w:hAnsi="Tahoma" w:cs="Tahoma"/>
          <w:b/>
          <w:color w:val="FF0000"/>
          <w:sz w:val="20"/>
          <w:shd w:val="clear" w:color="auto" w:fill="FFFFFF" w:themeFill="background1"/>
        </w:rPr>
        <w:t>]</w:t>
      </w:r>
      <w:r w:rsidR="00157FAA" w:rsidRPr="00DD7155">
        <w:rPr>
          <w:rFonts w:ascii="Tahoma" w:hAnsi="Tahoma" w:cs="Tahoma"/>
          <w:sz w:val="20"/>
          <w:shd w:val="clear" w:color="auto" w:fill="FFFFFF" w:themeFill="background1"/>
        </w:rPr>
        <w:t xml:space="preserve"> в течение </w:t>
      </w:r>
      <w:r w:rsidRPr="00526E69">
        <w:rPr>
          <w:rFonts w:ascii="Tahoma" w:hAnsi="Tahoma" w:cs="Tahoma"/>
          <w:b/>
          <w:color w:val="FF0000"/>
          <w:sz w:val="20"/>
          <w:u w:color="FF0000"/>
          <w:shd w:val="clear" w:color="auto" w:fill="FFFFFF" w:themeFill="background1"/>
        </w:rPr>
        <w:t>[</w:t>
      </w:r>
      <w:r w:rsidR="00157FAA" w:rsidRPr="00DD7155">
        <w:rPr>
          <w:rFonts w:ascii="Tahoma" w:hAnsi="Tahoma" w:cs="Tahoma"/>
          <w:sz w:val="20"/>
          <w:shd w:val="clear" w:color="auto" w:fill="FFFFFF" w:themeFill="background1"/>
        </w:rPr>
        <w:t>•</w:t>
      </w:r>
      <w:r w:rsidRPr="00526E69">
        <w:rPr>
          <w:rFonts w:ascii="Tahoma" w:hAnsi="Tahoma" w:cs="Tahoma"/>
          <w:b/>
          <w:color w:val="FF0000"/>
          <w:sz w:val="20"/>
          <w:shd w:val="clear" w:color="auto" w:fill="FFFFFF" w:themeFill="background1"/>
        </w:rPr>
        <w:t>]</w:t>
      </w:r>
      <w:r w:rsidR="00157FAA" w:rsidRPr="00DD7155">
        <w:rPr>
          <w:rFonts w:ascii="Tahoma" w:hAnsi="Tahoma" w:cs="Tahoma"/>
          <w:sz w:val="20"/>
          <w:shd w:val="clear" w:color="auto" w:fill="FFFFFF" w:themeFill="background1"/>
        </w:rPr>
        <w:t xml:space="preserve"> р.д. с даты </w:t>
      </w:r>
      <w:r w:rsidRPr="00526E69">
        <w:rPr>
          <w:rFonts w:ascii="Tahoma" w:hAnsi="Tahoma" w:cs="Tahoma"/>
          <w:b/>
          <w:color w:val="FF0000"/>
          <w:sz w:val="20"/>
          <w:u w:color="FF0000"/>
          <w:shd w:val="clear" w:color="auto" w:fill="FFFFFF" w:themeFill="background1"/>
        </w:rPr>
        <w:t>[</w:t>
      </w:r>
      <w:r w:rsidR="00157FAA" w:rsidRPr="00DD7155">
        <w:rPr>
          <w:rFonts w:ascii="Tahoma" w:hAnsi="Tahoma" w:cs="Tahoma"/>
          <w:sz w:val="20"/>
          <w:shd w:val="clear" w:color="auto" w:fill="FFFFFF" w:themeFill="background1"/>
        </w:rPr>
        <w:t>•</w:t>
      </w:r>
      <w:r w:rsidRPr="00526E69">
        <w:rPr>
          <w:rFonts w:ascii="Tahoma" w:hAnsi="Tahoma" w:cs="Tahoma"/>
          <w:b/>
          <w:color w:val="FF0000"/>
          <w:sz w:val="20"/>
          <w:shd w:val="clear" w:color="auto" w:fill="FFFFFF" w:themeFill="background1"/>
        </w:rPr>
        <w:t>]</w:t>
      </w:r>
      <w:r w:rsidR="00157FAA" w:rsidRPr="00DD7155">
        <w:rPr>
          <w:rFonts w:ascii="Tahoma" w:hAnsi="Tahoma" w:cs="Tahoma"/>
          <w:sz w:val="20"/>
          <w:shd w:val="clear" w:color="auto" w:fill="FFFFFF" w:themeFill="background1"/>
        </w:rPr>
        <w:t xml:space="preserve"> (</w:t>
      </w:r>
      <w:r w:rsidR="00157FAA" w:rsidRPr="00DD7155">
        <w:rPr>
          <w:rFonts w:ascii="Tahoma" w:hAnsi="Tahoma" w:cs="Tahoma"/>
          <w:i/>
          <w:sz w:val="20"/>
          <w:shd w:val="clear" w:color="auto" w:fill="FFFFFF" w:themeFill="background1"/>
        </w:rPr>
        <w:t>указать с какого момента начинается отсчет срока, например, с даты передачи Проектной или Рабочей документации или соответствующих разделов Проектной или Рабочей документации, или с даты приемки Заказчиком Рабочей документации и т.д.</w:t>
      </w:r>
      <w:r w:rsidR="00157FAA" w:rsidRPr="00DD7155">
        <w:rPr>
          <w:rFonts w:ascii="Tahoma" w:hAnsi="Tahoma" w:cs="Tahoma"/>
          <w:sz w:val="20"/>
          <w:shd w:val="clear" w:color="auto" w:fill="FFFFFF" w:themeFill="background1"/>
        </w:rPr>
        <w:t xml:space="preserve">) и согласовывается Заказчиком в течение </w:t>
      </w:r>
      <w:r w:rsidRPr="00526E69">
        <w:rPr>
          <w:rFonts w:ascii="Tahoma" w:hAnsi="Tahoma" w:cs="Tahoma"/>
          <w:b/>
          <w:color w:val="FF0000"/>
          <w:sz w:val="20"/>
          <w:u w:color="FF0000"/>
          <w:shd w:val="clear" w:color="auto" w:fill="FFFFFF" w:themeFill="background1"/>
        </w:rPr>
        <w:t>[</w:t>
      </w:r>
      <w:r w:rsidR="00157FAA" w:rsidRPr="00DD7155">
        <w:rPr>
          <w:rFonts w:ascii="Tahoma" w:hAnsi="Tahoma" w:cs="Tahoma"/>
          <w:sz w:val="20"/>
          <w:shd w:val="clear" w:color="auto" w:fill="FFFFFF" w:themeFill="background1"/>
        </w:rPr>
        <w:t>•</w:t>
      </w:r>
      <w:r w:rsidRPr="00526E69">
        <w:rPr>
          <w:rFonts w:ascii="Tahoma" w:hAnsi="Tahoma" w:cs="Tahoma"/>
          <w:b/>
          <w:color w:val="FF0000"/>
          <w:sz w:val="20"/>
          <w:shd w:val="clear" w:color="auto" w:fill="FFFFFF" w:themeFill="background1"/>
        </w:rPr>
        <w:t>]</w:t>
      </w:r>
      <w:r w:rsidR="00157FAA" w:rsidRPr="00DD7155">
        <w:rPr>
          <w:rFonts w:ascii="Tahoma" w:hAnsi="Tahoma" w:cs="Tahoma"/>
          <w:sz w:val="20"/>
          <w:shd w:val="clear" w:color="auto" w:fill="FFFFFF" w:themeFill="background1"/>
        </w:rPr>
        <w:t xml:space="preserve"> р.д. с момента получения от Подрядчика.</w:t>
      </w:r>
      <w:bookmarkEnd w:id="203"/>
    </w:p>
    <w:p w14:paraId="60FE8532" w14:textId="5490DA8C" w:rsidR="00157FAA" w:rsidRPr="00DD7155" w:rsidRDefault="00157FAA" w:rsidP="002F68A6">
      <w:pPr>
        <w:pStyle w:val="afff1"/>
        <w:tabs>
          <w:tab w:val="left" w:pos="284"/>
        </w:tabs>
        <w:spacing w:before="120" w:after="240"/>
        <w:ind w:left="142"/>
        <w:rPr>
          <w:rFonts w:ascii="Tahoma" w:hAnsi="Tahoma" w:cs="Tahoma"/>
          <w:sz w:val="20"/>
        </w:rPr>
      </w:pPr>
      <w:r w:rsidRPr="00DD7155">
        <w:rPr>
          <w:rFonts w:ascii="Tahoma" w:hAnsi="Tahoma" w:cs="Tahoma"/>
          <w:sz w:val="20"/>
        </w:rPr>
        <w:t xml:space="preserve">Сроки обеспечения и объемы МТР Подрядчика, устанавливаемые в Графике обеспечения МТР в зоне ответственности Подрядчика, не должны противоречить/делать неисполнимыми сроки выполнения </w:t>
      </w:r>
      <w:r w:rsidRPr="00DD7155">
        <w:rPr>
          <w:rFonts w:ascii="Tahoma" w:hAnsi="Tahoma" w:cs="Tahoma"/>
          <w:sz w:val="20"/>
          <w:shd w:val="clear" w:color="auto" w:fill="FFFFFF" w:themeFill="background1"/>
        </w:rPr>
        <w:t xml:space="preserve">Работ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red"/>
          <w:shd w:val="clear" w:color="auto" w:fill="FFFFFF" w:themeFill="background1"/>
        </w:rPr>
        <w:t>, поставки Товара</w:t>
      </w:r>
      <w:r w:rsidR="00526E69" w:rsidRPr="00526E69">
        <w:rPr>
          <w:rFonts w:ascii="Tahoma" w:hAnsi="Tahoma" w:cs="Tahoma"/>
          <w:b/>
          <w:color w:val="FF0000"/>
          <w:sz w:val="20"/>
          <w:shd w:val="clear" w:color="auto" w:fill="FFFFFF" w:themeFill="background1"/>
        </w:rPr>
        <w:t>]</w:t>
      </w:r>
      <w:r w:rsidRPr="00DD7155">
        <w:rPr>
          <w:rFonts w:ascii="Tahoma" w:hAnsi="Tahoma" w:cs="Tahoma"/>
          <w:sz w:val="20"/>
          <w:highlight w:val="red"/>
          <w:shd w:val="clear" w:color="auto" w:fill="FFFFFF" w:themeFill="background1"/>
        </w:rPr>
        <w:t>,</w:t>
      </w:r>
      <w:r w:rsidRPr="00DD7155">
        <w:rPr>
          <w:rFonts w:ascii="Tahoma" w:hAnsi="Tahoma" w:cs="Tahoma"/>
          <w:sz w:val="20"/>
          <w:shd w:val="clear" w:color="auto" w:fill="FFFFFF" w:themeFill="background1"/>
        </w:rPr>
        <w:t xml:space="preserve"> указанные в Календарном плане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red"/>
          <w:shd w:val="clear" w:color="auto" w:fill="FFFFFF" w:themeFill="background1"/>
        </w:rPr>
        <w:t>, Спецификации Товара</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shd w:val="clear" w:color="auto" w:fill="FFFFFF" w:themeFill="background1"/>
        </w:rPr>
        <w:t>, а также Разделительной ведомости</w:t>
      </w:r>
      <w:r w:rsidR="00526E69" w:rsidRPr="00526E69">
        <w:rPr>
          <w:rFonts w:ascii="Tahoma" w:hAnsi="Tahoma" w:cs="Tahoma"/>
          <w:b/>
          <w:color w:val="FF0000"/>
          <w:sz w:val="20"/>
          <w:shd w:val="clear" w:color="auto" w:fill="FFFFFF" w:themeFill="background1"/>
        </w:rPr>
        <w:t>]</w:t>
      </w:r>
      <w:r w:rsidRPr="00DD7155">
        <w:rPr>
          <w:rFonts w:ascii="Tahoma" w:hAnsi="Tahoma" w:cs="Tahoma"/>
          <w:sz w:val="20"/>
          <w:shd w:val="clear" w:color="auto" w:fill="FFFFFF" w:themeFill="background1"/>
        </w:rPr>
        <w:t>.</w:t>
      </w:r>
      <w:r w:rsidR="00526E69" w:rsidRPr="00526E69">
        <w:rPr>
          <w:rFonts w:ascii="Tahoma" w:hAnsi="Tahoma" w:cs="Tahoma"/>
          <w:b/>
          <w:color w:val="FF0000"/>
          <w:sz w:val="20"/>
          <w:shd w:val="clear" w:color="auto" w:fill="FFFFFF" w:themeFill="background1"/>
        </w:rPr>
        <w:t>]</w:t>
      </w:r>
    </w:p>
    <w:p w14:paraId="4303CBF7" w14:textId="35428EB1" w:rsidR="00A33AF7" w:rsidRPr="00DD7155" w:rsidRDefault="008E47CC" w:rsidP="002F68A6">
      <w:pPr>
        <w:tabs>
          <w:tab w:val="left" w:pos="284"/>
        </w:tabs>
        <w:spacing w:before="120" w:after="240"/>
        <w:ind w:left="142" w:firstLine="0"/>
        <w:rPr>
          <w:rFonts w:ascii="Tahoma" w:hAnsi="Tahoma" w:cs="Tahoma"/>
          <w:sz w:val="20"/>
        </w:rPr>
      </w:pPr>
      <w:r w:rsidRPr="00DD7155">
        <w:rPr>
          <w:rFonts w:ascii="Tahoma" w:hAnsi="Tahoma" w:cs="Tahoma"/>
          <w:i/>
          <w:sz w:val="20"/>
        </w:rPr>
        <w:t>В СЛУЧАЕ ЕСЛИ РАЗРАБОТКА ПД ИЛИ РД ОСУЩЕСТВЛЯЕТСЯ ПОСЛЕ ЗАКЛЮЧЕНИЯ ДОГОВОРА, ДОПОЛНИТЬ ПУНКТОМ:</w:t>
      </w:r>
    </w:p>
    <w:p w14:paraId="03B4953B" w14:textId="02714C91"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На основании утвержденной Сторонами Проектной и/или Рабочей документации Подрядчик разраб</w:t>
      </w:r>
      <w:r w:rsidR="00D0605A" w:rsidRPr="00DD7155">
        <w:rPr>
          <w:rFonts w:ascii="Tahoma" w:hAnsi="Tahoma" w:cs="Tahoma"/>
          <w:sz w:val="20"/>
        </w:rPr>
        <w:t>атывает</w:t>
      </w:r>
      <w:r w:rsidRPr="00DD7155">
        <w:rPr>
          <w:rFonts w:ascii="Tahoma" w:hAnsi="Tahoma" w:cs="Tahoma"/>
          <w:sz w:val="20"/>
        </w:rPr>
        <w:t xml:space="preserve"> и согласов</w:t>
      </w:r>
      <w:r w:rsidR="00D0605A" w:rsidRPr="00DD7155">
        <w:rPr>
          <w:rFonts w:ascii="Tahoma" w:hAnsi="Tahoma" w:cs="Tahoma"/>
          <w:sz w:val="20"/>
        </w:rPr>
        <w:t>ывает</w:t>
      </w:r>
      <w:r w:rsidRPr="00DD7155">
        <w:rPr>
          <w:rFonts w:ascii="Tahoma" w:hAnsi="Tahoma" w:cs="Tahoma"/>
          <w:sz w:val="20"/>
        </w:rPr>
        <w:t xml:space="preserve"> с Заказчиком Раздел</w:t>
      </w:r>
      <w:r w:rsidR="00D0605A" w:rsidRPr="00DD7155">
        <w:rPr>
          <w:rFonts w:ascii="Tahoma" w:hAnsi="Tahoma" w:cs="Tahoma"/>
          <w:sz w:val="20"/>
        </w:rPr>
        <w:t xml:space="preserve">ительную ведомость </w:t>
      </w:r>
      <w:r w:rsidR="00526E69" w:rsidRPr="00526E69">
        <w:rPr>
          <w:rFonts w:ascii="Tahoma" w:hAnsi="Tahoma" w:cs="Tahoma"/>
          <w:b/>
          <w:color w:val="FF0000"/>
          <w:sz w:val="20"/>
          <w:u w:color="FF0000"/>
        </w:rPr>
        <w:t>[</w:t>
      </w:r>
      <w:r w:rsidRPr="00DD7155">
        <w:rPr>
          <w:rFonts w:ascii="Tahoma" w:hAnsi="Tahoma" w:cs="Tahoma"/>
          <w:sz w:val="20"/>
          <w:highlight w:val="red"/>
        </w:rPr>
        <w:t xml:space="preserve">и Спецификацию Товара </w:t>
      </w:r>
      <w:r w:rsidR="00526E69" w:rsidRPr="00526E69">
        <w:rPr>
          <w:rFonts w:ascii="Tahoma" w:hAnsi="Tahoma" w:cs="Tahoma"/>
          <w:b/>
          <w:color w:val="FF0000"/>
          <w:sz w:val="20"/>
        </w:rPr>
        <w:t>]</w:t>
      </w:r>
      <w:r w:rsidR="00337461" w:rsidRPr="00DD7155" w:rsidDel="00337461">
        <w:rPr>
          <w:rFonts w:ascii="Tahoma" w:hAnsi="Tahoma" w:cs="Tahoma"/>
          <w:sz w:val="20"/>
        </w:rPr>
        <w:t xml:space="preserve"> </w:t>
      </w:r>
      <w:r w:rsidR="00337461" w:rsidRPr="00DD7155">
        <w:rPr>
          <w:rFonts w:ascii="Tahoma" w:hAnsi="Tahoma" w:cs="Tahoma"/>
          <w:sz w:val="20"/>
        </w:rPr>
        <w:t xml:space="preserve"> по формам соответствующих Приложений</w:t>
      </w:r>
      <w:r w:rsidR="00D0605A" w:rsidRPr="00DD7155">
        <w:rPr>
          <w:rFonts w:ascii="Tahoma" w:hAnsi="Tahoma" w:cs="Tahoma"/>
          <w:sz w:val="20"/>
        </w:rPr>
        <w:t xml:space="preserve"> в течение </w:t>
      </w:r>
      <w:r w:rsidR="00526E69" w:rsidRPr="00526E69">
        <w:rPr>
          <w:rFonts w:ascii="Tahoma" w:hAnsi="Tahoma" w:cs="Tahoma"/>
          <w:b/>
          <w:color w:val="FF0000"/>
          <w:sz w:val="20"/>
          <w:u w:color="FF0000"/>
        </w:rPr>
        <w:t>[</w:t>
      </w:r>
      <w:r w:rsidR="00D0605A" w:rsidRPr="00DD7155">
        <w:rPr>
          <w:rFonts w:ascii="Tahoma" w:hAnsi="Tahoma" w:cs="Tahoma"/>
          <w:sz w:val="20"/>
        </w:rPr>
        <w:t>•</w:t>
      </w:r>
      <w:r w:rsidR="00526E69" w:rsidRPr="00526E69">
        <w:rPr>
          <w:rFonts w:ascii="Tahoma" w:hAnsi="Tahoma" w:cs="Tahoma"/>
          <w:b/>
          <w:color w:val="FF0000"/>
          <w:sz w:val="20"/>
        </w:rPr>
        <w:t>]</w:t>
      </w:r>
      <w:r w:rsidR="00D0605A" w:rsidRPr="00DD7155">
        <w:rPr>
          <w:rFonts w:ascii="Tahoma" w:hAnsi="Tahoma" w:cs="Tahoma"/>
          <w:sz w:val="20"/>
        </w:rPr>
        <w:t xml:space="preserve"> к.д.</w:t>
      </w:r>
      <w:r w:rsidRPr="00DD7155">
        <w:rPr>
          <w:rFonts w:ascii="Tahoma" w:hAnsi="Tahoma" w:cs="Tahoma"/>
          <w:sz w:val="20"/>
        </w:rPr>
        <w:t xml:space="preserve"> </w:t>
      </w:r>
    </w:p>
    <w:p w14:paraId="02C97D05" w14:textId="28D66ACE" w:rsidR="00D0605A"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При отсутствии у Заказчика замечаний к полученной Разделительной ведомости </w:t>
      </w:r>
      <w:r w:rsidR="00526E69" w:rsidRPr="00526E69">
        <w:rPr>
          <w:rFonts w:ascii="Tahoma" w:hAnsi="Tahoma" w:cs="Tahoma"/>
          <w:b/>
          <w:color w:val="FF0000"/>
          <w:sz w:val="20"/>
          <w:u w:color="FF0000"/>
        </w:rPr>
        <w:t>[</w:t>
      </w:r>
      <w:r w:rsidRPr="00DD7155">
        <w:rPr>
          <w:rFonts w:ascii="Tahoma" w:hAnsi="Tahoma" w:cs="Tahoma"/>
          <w:sz w:val="20"/>
          <w:highlight w:val="red"/>
        </w:rPr>
        <w:t>и Спецификации Товара</w:t>
      </w:r>
      <w:r w:rsidR="00526E69" w:rsidRPr="00526E69">
        <w:rPr>
          <w:rFonts w:ascii="Tahoma" w:hAnsi="Tahoma" w:cs="Tahoma"/>
          <w:b/>
          <w:color w:val="FF0000"/>
          <w:sz w:val="20"/>
        </w:rPr>
        <w:t>]</w:t>
      </w:r>
      <w:r w:rsidRPr="00DD7155">
        <w:rPr>
          <w:rFonts w:ascii="Tahoma" w:hAnsi="Tahoma" w:cs="Tahoma"/>
          <w:sz w:val="20"/>
        </w:rPr>
        <w:t xml:space="preserve"> Стороны утвер</w:t>
      </w:r>
      <w:r w:rsidR="00337461" w:rsidRPr="00DD7155">
        <w:rPr>
          <w:rFonts w:ascii="Tahoma" w:hAnsi="Tahoma" w:cs="Tahoma"/>
          <w:sz w:val="20"/>
        </w:rPr>
        <w:t>ждают</w:t>
      </w:r>
      <w:r w:rsidRPr="00DD7155">
        <w:rPr>
          <w:rFonts w:ascii="Tahoma" w:hAnsi="Tahoma" w:cs="Tahoma"/>
          <w:sz w:val="20"/>
        </w:rPr>
        <w:t xml:space="preserve"> ее путем подписания дополнительного соглашения в срок не </w:t>
      </w:r>
      <w:r w:rsidR="00B502BE" w:rsidRPr="00DD7155">
        <w:rPr>
          <w:rFonts w:ascii="Tahoma" w:hAnsi="Tahoma" w:cs="Tahoma"/>
          <w:sz w:val="20"/>
        </w:rPr>
        <w:t xml:space="preserve">более </w:t>
      </w:r>
      <w:r w:rsidR="00526E69" w:rsidRPr="00526E69">
        <w:rPr>
          <w:rFonts w:ascii="Tahoma" w:hAnsi="Tahoma" w:cs="Tahoma"/>
          <w:b/>
          <w:color w:val="FF0000"/>
          <w:sz w:val="20"/>
          <w:u w:color="FF0000"/>
        </w:rPr>
        <w:t>[</w:t>
      </w:r>
      <w:r w:rsidR="00B502BE" w:rsidRPr="00DD7155">
        <w:rPr>
          <w:rFonts w:ascii="Tahoma" w:hAnsi="Tahoma" w:cs="Tahoma"/>
          <w:sz w:val="20"/>
        </w:rPr>
        <w:t>•</w:t>
      </w:r>
      <w:r w:rsidR="00526E69" w:rsidRPr="00526E69">
        <w:rPr>
          <w:rFonts w:ascii="Tahoma" w:hAnsi="Tahoma" w:cs="Tahoma"/>
          <w:b/>
          <w:color w:val="FF0000"/>
          <w:sz w:val="20"/>
        </w:rPr>
        <w:t>]</w:t>
      </w:r>
      <w:r w:rsidR="00B502BE" w:rsidRPr="00DD7155">
        <w:rPr>
          <w:rFonts w:ascii="Tahoma" w:hAnsi="Tahoma" w:cs="Tahoma"/>
          <w:sz w:val="20"/>
        </w:rPr>
        <w:t xml:space="preserve"> р.д. с даты ее получения Заказчиком</w:t>
      </w:r>
      <w:r w:rsidR="005E644E" w:rsidRPr="00DD7155">
        <w:rPr>
          <w:rFonts w:ascii="Tahoma" w:hAnsi="Tahoma" w:cs="Tahoma"/>
          <w:sz w:val="20"/>
        </w:rPr>
        <w:t xml:space="preserve"> </w:t>
      </w:r>
      <w:r w:rsidR="00526E69" w:rsidRPr="00526E69">
        <w:rPr>
          <w:rFonts w:ascii="Tahoma" w:hAnsi="Tahoma" w:cs="Tahoma"/>
          <w:b/>
          <w:color w:val="FF0000"/>
          <w:sz w:val="20"/>
          <w:u w:color="FF0000"/>
        </w:rPr>
        <w:t>[</w:t>
      </w:r>
      <w:r w:rsidR="00B502BE" w:rsidRPr="00DD7155">
        <w:rPr>
          <w:rFonts w:ascii="Tahoma" w:hAnsi="Tahoma" w:cs="Tahoma"/>
          <w:sz w:val="20"/>
          <w:highlight w:val="red"/>
        </w:rPr>
        <w:t xml:space="preserve">, но не позднее даты первой отгрузки </w:t>
      </w:r>
      <w:r w:rsidR="00AE2826" w:rsidRPr="00DD7155">
        <w:rPr>
          <w:rFonts w:ascii="Tahoma" w:hAnsi="Tahoma" w:cs="Tahoma"/>
          <w:sz w:val="20"/>
          <w:highlight w:val="red"/>
        </w:rPr>
        <w:t>Товара</w:t>
      </w:r>
      <w:r w:rsidR="00B502BE" w:rsidRPr="00DD7155">
        <w:rPr>
          <w:rFonts w:ascii="Tahoma" w:hAnsi="Tahoma" w:cs="Tahoma"/>
          <w:sz w:val="20"/>
        </w:rPr>
        <w:t xml:space="preserve">. </w:t>
      </w:r>
    </w:p>
    <w:p w14:paraId="05817326" w14:textId="77777777" w:rsidR="00D0605A" w:rsidRPr="00DD7155" w:rsidRDefault="00A33AF7" w:rsidP="00625528">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При наличии замечаний Заказчик направляет Подрядчику соответствующее уведомление с приложением перечня замечаний. </w:t>
      </w:r>
    </w:p>
    <w:p w14:paraId="41CDAB63" w14:textId="1F39BFD8" w:rsidR="00A33AF7" w:rsidRPr="00DD7155" w:rsidRDefault="00A33AF7" w:rsidP="00625528">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Подрядчик устран</w:t>
      </w:r>
      <w:r w:rsidR="00337461" w:rsidRPr="00DD7155">
        <w:rPr>
          <w:rFonts w:ascii="Tahoma" w:hAnsi="Tahoma" w:cs="Tahoma"/>
          <w:sz w:val="20"/>
        </w:rPr>
        <w:t>яет</w:t>
      </w:r>
      <w:r w:rsidRPr="00DD7155">
        <w:rPr>
          <w:rFonts w:ascii="Tahoma" w:hAnsi="Tahoma" w:cs="Tahoma"/>
          <w:sz w:val="20"/>
        </w:rPr>
        <w:t xml:space="preserve"> указанные замечания в срок не более 5 р.д. с даты их получения. </w:t>
      </w:r>
    </w:p>
    <w:p w14:paraId="0A34BC3A" w14:textId="100C2138"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Сроки утверждения Сторонами Разделительной ведомости </w:t>
      </w:r>
      <w:r w:rsidR="00526E69" w:rsidRPr="00526E69">
        <w:rPr>
          <w:rFonts w:ascii="Tahoma" w:hAnsi="Tahoma" w:cs="Tahoma"/>
          <w:b/>
          <w:color w:val="FF0000"/>
          <w:sz w:val="20"/>
          <w:u w:color="FF0000"/>
        </w:rPr>
        <w:t>[</w:t>
      </w:r>
      <w:r w:rsidRPr="00DD7155">
        <w:rPr>
          <w:rFonts w:ascii="Tahoma" w:hAnsi="Tahoma" w:cs="Tahoma"/>
          <w:sz w:val="20"/>
          <w:highlight w:val="red"/>
        </w:rPr>
        <w:t>и Спецификацию Товара</w:t>
      </w:r>
      <w:r w:rsidR="00526E69" w:rsidRPr="00526E69">
        <w:rPr>
          <w:rFonts w:ascii="Tahoma" w:hAnsi="Tahoma" w:cs="Tahoma"/>
          <w:b/>
          <w:color w:val="FF0000"/>
          <w:sz w:val="20"/>
        </w:rPr>
        <w:t>]</w:t>
      </w:r>
      <w:r w:rsidRPr="00DD7155">
        <w:rPr>
          <w:rFonts w:ascii="Tahoma" w:hAnsi="Tahoma" w:cs="Tahoma"/>
          <w:sz w:val="20"/>
        </w:rPr>
        <w:t xml:space="preserve"> не влияют на </w:t>
      </w:r>
      <w:r w:rsidR="00337461" w:rsidRPr="00DD7155">
        <w:rPr>
          <w:rFonts w:ascii="Tahoma" w:hAnsi="Tahoma" w:cs="Tahoma"/>
          <w:sz w:val="20"/>
        </w:rPr>
        <w:t xml:space="preserve">исполнение Подрядчиком сроков </w:t>
      </w:r>
      <w:r w:rsidRPr="00DD7155">
        <w:rPr>
          <w:rFonts w:ascii="Tahoma" w:hAnsi="Tahoma" w:cs="Tahoma"/>
          <w:sz w:val="20"/>
        </w:rPr>
        <w:t xml:space="preserve">согласно </w:t>
      </w:r>
      <w:r w:rsidR="00337461" w:rsidRPr="00DD7155">
        <w:rPr>
          <w:rFonts w:ascii="Tahoma" w:hAnsi="Tahoma" w:cs="Tahoma"/>
          <w:sz w:val="20"/>
        </w:rPr>
        <w:t>Календарного плана</w:t>
      </w:r>
      <w:r w:rsidRPr="00DD7155">
        <w:rPr>
          <w:rFonts w:ascii="Tahoma" w:hAnsi="Tahoma" w:cs="Tahoma"/>
          <w:sz w:val="20"/>
        </w:rPr>
        <w:t xml:space="preserve">, , а также </w:t>
      </w:r>
      <w:r w:rsidR="00337461" w:rsidRPr="00DD7155">
        <w:rPr>
          <w:rFonts w:ascii="Tahoma" w:hAnsi="Tahoma" w:cs="Tahoma"/>
          <w:sz w:val="20"/>
        </w:rPr>
        <w:t>иных сроков</w:t>
      </w:r>
      <w:r w:rsidRPr="00DD7155">
        <w:rPr>
          <w:rFonts w:ascii="Tahoma" w:hAnsi="Tahoma" w:cs="Tahoma"/>
          <w:sz w:val="20"/>
        </w:rPr>
        <w:t xml:space="preserve">, </w:t>
      </w:r>
      <w:r w:rsidR="00337461" w:rsidRPr="00DD7155">
        <w:rPr>
          <w:rFonts w:ascii="Tahoma" w:hAnsi="Tahoma" w:cs="Tahoma"/>
          <w:sz w:val="20"/>
        </w:rPr>
        <w:t xml:space="preserve">предусмотренных </w:t>
      </w:r>
      <w:r w:rsidRPr="00DD7155">
        <w:rPr>
          <w:rFonts w:ascii="Tahoma" w:hAnsi="Tahoma" w:cs="Tahoma"/>
          <w:sz w:val="20"/>
        </w:rPr>
        <w:t>Договором.</w:t>
      </w:r>
      <w:r w:rsidR="00526E69" w:rsidRPr="00526E69">
        <w:rPr>
          <w:rFonts w:ascii="Tahoma" w:hAnsi="Tahoma" w:cs="Tahoma"/>
          <w:b/>
          <w:color w:val="FF0000"/>
          <w:sz w:val="20"/>
        </w:rPr>
        <w:t>]</w:t>
      </w:r>
      <w:r w:rsidRPr="00DD7155">
        <w:rPr>
          <w:rFonts w:ascii="Tahoma" w:hAnsi="Tahoma" w:cs="Tahoma"/>
          <w:sz w:val="20"/>
        </w:rPr>
        <w:t xml:space="preserve"> </w:t>
      </w:r>
    </w:p>
    <w:p w14:paraId="53746DBB" w14:textId="5F0D2A22" w:rsidR="00A33AF7" w:rsidRPr="00DD7155" w:rsidRDefault="008E47CC"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НА МОМЕНТ ЗАКЛЮЧЕНИЯ ДОГОВОРА ПЕРЕЧЕНЬ И СРОКИ ПОСТАВКИ ТОВАРА ОПРЕДЕЛЕНЫ:</w:t>
      </w:r>
    </w:p>
    <w:p w14:paraId="34A28357" w14:textId="137176D2" w:rsidR="00A33AF7" w:rsidRPr="00DD7155" w:rsidRDefault="00526E69" w:rsidP="007D26D3">
      <w:pPr>
        <w:pStyle w:val="afff1"/>
        <w:numPr>
          <w:ilvl w:val="2"/>
          <w:numId w:val="13"/>
        </w:numPr>
        <w:spacing w:before="120" w:after="240"/>
        <w:ind w:left="142" w:hanging="1135"/>
        <w:rPr>
          <w:rFonts w:ascii="Tahoma" w:hAnsi="Tahoma" w:cs="Tahoma"/>
          <w:sz w:val="20"/>
          <w:highlight w:val="red"/>
        </w:rPr>
      </w:pPr>
      <w:r w:rsidRPr="00526E69">
        <w:rPr>
          <w:rFonts w:ascii="Tahoma" w:hAnsi="Tahoma" w:cs="Tahoma"/>
          <w:b/>
          <w:color w:val="FF0000"/>
          <w:sz w:val="20"/>
          <w:u w:color="FF0000"/>
        </w:rPr>
        <w:t>[</w:t>
      </w:r>
      <w:r w:rsidR="00A33AF7" w:rsidRPr="00DD7155">
        <w:rPr>
          <w:rFonts w:ascii="Tahoma" w:hAnsi="Tahoma" w:cs="Tahoma"/>
          <w:sz w:val="20"/>
          <w:highlight w:val="red"/>
        </w:rPr>
        <w:t xml:space="preserve">Стоимость, количество, наименование Товара (марка, модель, технические характеристики, код ЕНС), сроки поставки Подрядчиком Товара указаны в </w:t>
      </w:r>
      <w:r w:rsidR="00C41FE8" w:rsidRPr="00DD7155">
        <w:rPr>
          <w:rFonts w:ascii="Tahoma" w:hAnsi="Tahoma" w:cs="Tahoma"/>
          <w:sz w:val="20"/>
          <w:highlight w:val="red"/>
        </w:rPr>
        <w:t xml:space="preserve">Приложении </w:t>
      </w:r>
      <w:r w:rsidR="00A33AF7" w:rsidRPr="00DD7155">
        <w:rPr>
          <w:rFonts w:ascii="Tahoma" w:hAnsi="Tahoma" w:cs="Tahoma"/>
          <w:sz w:val="20"/>
          <w:highlight w:val="red"/>
        </w:rPr>
        <w:t>Спецификации Товара. Характеристики поставляемого Подрядчиком Товара, определяются в утвержденной Заказчиком и выданной в производство Рабочей документации.</w:t>
      </w:r>
      <w:r w:rsidRPr="00526E69">
        <w:rPr>
          <w:rFonts w:ascii="Tahoma" w:hAnsi="Tahoma" w:cs="Tahoma"/>
          <w:b/>
          <w:color w:val="FF0000"/>
          <w:sz w:val="20"/>
        </w:rPr>
        <w:t>]</w:t>
      </w:r>
    </w:p>
    <w:p w14:paraId="5311E0EB" w14:textId="3493553B" w:rsidR="003377D9" w:rsidRPr="00DD7155" w:rsidRDefault="008E47CC"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НА МОМЕНТ ПОДПИСАНИЯ ДОГОВОРА СТОРОНЫ НЕ МОГУТ ОПРЕДЕЛИТЬ ТОЧНУЮ ДАТУ ПОСТАВКИ ТОВАРА И ПЕРИОД ПОСТАВКИ ТОВАРА ОПРЕДЕЛЕН В СПЕЦИФИКАЦИИ ТОВАРА И/ИЛИ КАЛЕНДАРНОМ ПЛАНЕ ПРОДОЛЖИТЕЛЬНЫМ ПЕРИОДОМ, ДОПОЛНИТЬ:</w:t>
      </w:r>
    </w:p>
    <w:p w14:paraId="6FEE740E" w14:textId="4F2059B7" w:rsidR="003377D9" w:rsidRPr="00DD7155" w:rsidRDefault="00526E69" w:rsidP="002F68A6">
      <w:pPr>
        <w:pStyle w:val="afff1"/>
        <w:tabs>
          <w:tab w:val="left" w:pos="284"/>
        </w:tabs>
        <w:spacing w:before="120" w:after="240"/>
        <w:ind w:left="142"/>
        <w:rPr>
          <w:rFonts w:ascii="Tahoma" w:hAnsi="Tahoma" w:cs="Tahoma"/>
          <w:sz w:val="20"/>
          <w:highlight w:val="red"/>
        </w:rPr>
      </w:pPr>
      <w:r w:rsidRPr="00526E69">
        <w:rPr>
          <w:rFonts w:ascii="Tahoma" w:hAnsi="Tahoma" w:cs="Tahoma"/>
          <w:b/>
          <w:color w:val="FF0000"/>
          <w:sz w:val="20"/>
          <w:u w:color="FF0000"/>
        </w:rPr>
        <w:t>[</w:t>
      </w:r>
      <w:r w:rsidR="003377D9" w:rsidRPr="00DD7155">
        <w:rPr>
          <w:rFonts w:ascii="Tahoma" w:hAnsi="Tahoma" w:cs="Tahoma"/>
          <w:sz w:val="20"/>
          <w:highlight w:val="red"/>
        </w:rPr>
        <w:t xml:space="preserve">Подрядчик </w:t>
      </w:r>
      <w:r w:rsidR="00980CA2" w:rsidRPr="00DD7155">
        <w:rPr>
          <w:rFonts w:ascii="Tahoma" w:hAnsi="Tahoma" w:cs="Tahoma"/>
          <w:sz w:val="20"/>
          <w:highlight w:val="red"/>
        </w:rPr>
        <w:t xml:space="preserve">направляет Заказчику уведомление о готовности </w:t>
      </w:r>
      <w:r w:rsidR="00980CA2" w:rsidRPr="00DD7155">
        <w:rPr>
          <w:rFonts w:ascii="Tahoma" w:hAnsi="Tahoma" w:cs="Tahoma"/>
          <w:sz w:val="20"/>
          <w:highlight w:val="red"/>
          <w:shd w:val="clear" w:color="auto" w:fill="FFFFFF" w:themeFill="background1"/>
        </w:rPr>
        <w:t>поставить Товар</w:t>
      </w:r>
      <w:r w:rsidR="00980CA2" w:rsidRPr="00DD7155">
        <w:rPr>
          <w:rFonts w:ascii="Tahoma" w:hAnsi="Tahoma" w:cs="Tahoma"/>
          <w:sz w:val="20"/>
          <w:highlight w:val="red"/>
        </w:rPr>
        <w:t xml:space="preserve"> </w:t>
      </w:r>
      <w:r w:rsidR="003377D9" w:rsidRPr="00DD7155">
        <w:rPr>
          <w:rFonts w:ascii="Tahoma" w:hAnsi="Tahoma" w:cs="Tahoma"/>
          <w:sz w:val="20"/>
          <w:highlight w:val="red"/>
        </w:rPr>
        <w:t xml:space="preserve">в пределах предусмотренного Спецификацией Товара и/или </w:t>
      </w:r>
      <w:r w:rsidR="006A59E8" w:rsidRPr="00DD7155">
        <w:rPr>
          <w:rFonts w:ascii="Tahoma" w:hAnsi="Tahoma" w:cs="Tahoma"/>
          <w:sz w:val="20"/>
          <w:highlight w:val="red"/>
        </w:rPr>
        <w:t>Календарным планом</w:t>
      </w:r>
      <w:r w:rsidR="003377D9" w:rsidRPr="00DD7155">
        <w:rPr>
          <w:rFonts w:ascii="Tahoma" w:hAnsi="Tahoma" w:cs="Tahoma"/>
          <w:sz w:val="20"/>
          <w:highlight w:val="red"/>
        </w:rPr>
        <w:t xml:space="preserve"> срока </w:t>
      </w:r>
      <w:r w:rsidR="003377D9" w:rsidRPr="00DD7155">
        <w:rPr>
          <w:rFonts w:ascii="Tahoma" w:hAnsi="Tahoma" w:cs="Tahoma"/>
          <w:sz w:val="20"/>
          <w:highlight w:val="red"/>
          <w:shd w:val="clear" w:color="auto" w:fill="FFFFFF" w:themeFill="background1"/>
        </w:rPr>
        <w:t>поставки Товара, но</w:t>
      </w:r>
      <w:r w:rsidR="003377D9" w:rsidRPr="00DD7155">
        <w:rPr>
          <w:rFonts w:ascii="Tahoma" w:hAnsi="Tahoma" w:cs="Tahoma"/>
          <w:sz w:val="20"/>
          <w:highlight w:val="red"/>
        </w:rPr>
        <w:t xml:space="preserve"> в любом случае не позднее чем за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3377D9" w:rsidRPr="00DD7155">
        <w:rPr>
          <w:rFonts w:ascii="Tahoma" w:hAnsi="Tahoma" w:cs="Tahoma"/>
          <w:sz w:val="20"/>
          <w:highlight w:val="red"/>
        </w:rPr>
        <w:t xml:space="preserve"> месяцев до окончания указанного </w:t>
      </w:r>
      <w:r w:rsidR="00AE2826" w:rsidRPr="00DD7155">
        <w:rPr>
          <w:rFonts w:ascii="Tahoma" w:hAnsi="Tahoma" w:cs="Tahoma"/>
          <w:sz w:val="20"/>
          <w:highlight w:val="red"/>
        </w:rPr>
        <w:t>срока</w:t>
      </w:r>
      <w:r w:rsidR="003377D9" w:rsidRPr="00DD7155">
        <w:rPr>
          <w:rFonts w:ascii="Tahoma" w:hAnsi="Tahoma" w:cs="Tahoma"/>
          <w:sz w:val="20"/>
          <w:highlight w:val="red"/>
          <w:shd w:val="clear" w:color="auto" w:fill="FFFFFF" w:themeFill="background1"/>
        </w:rPr>
        <w:t>.</w:t>
      </w:r>
      <w:r w:rsidR="003377D9" w:rsidRPr="00DD7155">
        <w:rPr>
          <w:rFonts w:ascii="Tahoma" w:hAnsi="Tahoma" w:cs="Tahoma"/>
          <w:sz w:val="20"/>
          <w:highlight w:val="red"/>
        </w:rPr>
        <w:t xml:space="preserve"> </w:t>
      </w:r>
    </w:p>
    <w:p w14:paraId="29E73160" w14:textId="3323AB8A" w:rsidR="003377D9" w:rsidRPr="00DD7155" w:rsidRDefault="003377D9" w:rsidP="002F68A6">
      <w:pPr>
        <w:pStyle w:val="afff1"/>
        <w:tabs>
          <w:tab w:val="left" w:pos="284"/>
        </w:tabs>
        <w:spacing w:before="120" w:after="240"/>
        <w:ind w:left="142"/>
        <w:rPr>
          <w:rFonts w:ascii="Tahoma" w:hAnsi="Tahoma" w:cs="Tahoma"/>
          <w:sz w:val="20"/>
          <w:highlight w:val="red"/>
        </w:rPr>
      </w:pPr>
      <w:r w:rsidRPr="00DD7155">
        <w:rPr>
          <w:rFonts w:ascii="Tahoma" w:hAnsi="Tahoma" w:cs="Tahoma"/>
          <w:sz w:val="20"/>
          <w:highlight w:val="red"/>
        </w:rPr>
        <w:t xml:space="preserve">Подрядчик вправе начать </w:t>
      </w:r>
      <w:r w:rsidRPr="00DD7155">
        <w:rPr>
          <w:rFonts w:ascii="Tahoma" w:hAnsi="Tahoma" w:cs="Tahoma"/>
          <w:sz w:val="20"/>
          <w:highlight w:val="red"/>
          <w:shd w:val="clear" w:color="auto" w:fill="FFFFFF" w:themeFill="background1"/>
        </w:rPr>
        <w:t xml:space="preserve">отгрузку </w:t>
      </w:r>
      <w:r w:rsidRPr="00DD7155">
        <w:rPr>
          <w:rFonts w:ascii="Tahoma" w:hAnsi="Tahoma" w:cs="Tahoma"/>
          <w:sz w:val="20"/>
          <w:highlight w:val="red"/>
        </w:rPr>
        <w:t>Товара</w:t>
      </w:r>
      <w:r w:rsidRPr="00DD7155">
        <w:rPr>
          <w:rFonts w:ascii="Tahoma" w:hAnsi="Tahoma" w:cs="Tahoma"/>
          <w:sz w:val="20"/>
          <w:shd w:val="clear" w:color="auto" w:fill="FFFFFF" w:themeFill="background1"/>
        </w:rPr>
        <w:t xml:space="preserve">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red"/>
        </w:rPr>
        <w:t>с даты получения уведомления Заказчика о готовности принять Товар</w:t>
      </w:r>
      <w:r w:rsidR="00526E69" w:rsidRPr="00526E69">
        <w:rPr>
          <w:rFonts w:ascii="Tahoma" w:hAnsi="Tahoma" w:cs="Tahoma"/>
          <w:b/>
          <w:color w:val="FF0000"/>
          <w:sz w:val="20"/>
        </w:rPr>
        <w:t>]</w:t>
      </w:r>
      <w:r w:rsidRPr="00DD7155">
        <w:rPr>
          <w:rFonts w:ascii="Tahoma" w:hAnsi="Tahoma" w:cs="Tahoma"/>
          <w:sz w:val="20"/>
          <w:highlight w:val="red"/>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 xml:space="preserve">в течение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sz w:val="20"/>
          <w:highlight w:val="red"/>
        </w:rPr>
        <w:t>к.д. с даты получения уведомления Заказчика о готовности принять Товар</w:t>
      </w:r>
      <w:r w:rsidR="00526E69" w:rsidRPr="00526E69">
        <w:rPr>
          <w:rFonts w:ascii="Tahoma" w:hAnsi="Tahoma" w:cs="Tahoma"/>
          <w:b/>
          <w:color w:val="FF0000"/>
          <w:sz w:val="20"/>
        </w:rPr>
        <w:t>]</w:t>
      </w:r>
      <w:r w:rsidRPr="00DD7155">
        <w:rPr>
          <w:rFonts w:ascii="Tahoma" w:hAnsi="Tahoma" w:cs="Tahoma"/>
          <w:sz w:val="20"/>
        </w:rPr>
        <w:t>.</w:t>
      </w:r>
    </w:p>
    <w:p w14:paraId="255E061F" w14:textId="2B0979F0" w:rsidR="003377D9" w:rsidRPr="00DD7155" w:rsidRDefault="003377D9" w:rsidP="002F68A6">
      <w:pPr>
        <w:pStyle w:val="afff1"/>
        <w:tabs>
          <w:tab w:val="left" w:pos="284"/>
        </w:tabs>
        <w:spacing w:before="120" w:after="240"/>
        <w:ind w:left="142"/>
        <w:rPr>
          <w:rFonts w:ascii="Tahoma" w:hAnsi="Tahoma" w:cs="Tahoma"/>
          <w:sz w:val="20"/>
        </w:rPr>
      </w:pPr>
      <w:r w:rsidRPr="00DD7155">
        <w:rPr>
          <w:rFonts w:ascii="Tahoma" w:hAnsi="Tahoma" w:cs="Tahoma"/>
          <w:sz w:val="20"/>
          <w:highlight w:val="red"/>
        </w:rPr>
        <w:t>В случае отгр</w:t>
      </w:r>
      <w:r w:rsidRPr="00DD7155">
        <w:rPr>
          <w:rFonts w:ascii="Tahoma" w:hAnsi="Tahoma" w:cs="Tahoma"/>
          <w:sz w:val="20"/>
          <w:highlight w:val="red"/>
          <w:shd w:val="clear" w:color="auto" w:fill="FFFFFF" w:themeFill="background1"/>
        </w:rPr>
        <w:t>узки Товара до получения уведомления Заказчика о готовности</w:t>
      </w:r>
      <w:r w:rsidR="005E644E" w:rsidRPr="00DD7155">
        <w:rPr>
          <w:rFonts w:ascii="Tahoma" w:hAnsi="Tahoma" w:cs="Tahoma"/>
          <w:sz w:val="20"/>
          <w:highlight w:val="red"/>
          <w:shd w:val="clear" w:color="auto" w:fill="FFFFFF" w:themeFill="background1"/>
        </w:rPr>
        <w:t xml:space="preserve"> </w:t>
      </w:r>
      <w:r w:rsidRPr="00DD7155">
        <w:rPr>
          <w:rFonts w:ascii="Tahoma" w:hAnsi="Tahoma" w:cs="Tahoma"/>
          <w:sz w:val="20"/>
          <w:highlight w:val="red"/>
          <w:shd w:val="clear" w:color="auto" w:fill="FFFFFF" w:themeFill="background1"/>
        </w:rPr>
        <w:t>такой Товар не подлежит приемке Заказчиком</w:t>
      </w:r>
      <w:r w:rsidR="00107295" w:rsidRPr="00DD7155">
        <w:rPr>
          <w:rFonts w:ascii="Tahoma" w:hAnsi="Tahoma" w:cs="Tahoma"/>
          <w:sz w:val="20"/>
          <w:shd w:val="clear" w:color="auto" w:fill="FFFFFF" w:themeFill="background1"/>
        </w:rPr>
        <w:t xml:space="preserve"> и </w:t>
      </w:r>
      <w:r w:rsidR="00CA4D5F" w:rsidRPr="00DD7155">
        <w:rPr>
          <w:rFonts w:ascii="Tahoma" w:hAnsi="Tahoma" w:cs="Tahoma"/>
          <w:sz w:val="20"/>
          <w:shd w:val="clear" w:color="auto" w:fill="FFFFFF" w:themeFill="background1"/>
        </w:rPr>
        <w:t>не оплачивается</w:t>
      </w:r>
      <w:r w:rsidR="00D34A1F" w:rsidRPr="00DD7155">
        <w:rPr>
          <w:rFonts w:ascii="Tahoma" w:hAnsi="Tahoma" w:cs="Tahoma"/>
          <w:sz w:val="20"/>
          <w:shd w:val="clear" w:color="auto" w:fill="FFFFFF" w:themeFill="background1"/>
        </w:rPr>
        <w:t>.</w:t>
      </w:r>
      <w:r w:rsidR="00CA4D5F" w:rsidRPr="00DD7155">
        <w:rPr>
          <w:rFonts w:ascii="Tahoma" w:hAnsi="Tahoma" w:cs="Tahoma"/>
          <w:sz w:val="20"/>
          <w:shd w:val="clear" w:color="auto" w:fill="FFFFFF" w:themeFill="background1"/>
        </w:rPr>
        <w:t xml:space="preserve"> </w:t>
      </w:r>
      <w:r w:rsidR="00107295" w:rsidRPr="00DD7155">
        <w:rPr>
          <w:rFonts w:ascii="Tahoma" w:hAnsi="Tahoma" w:cs="Tahoma"/>
          <w:sz w:val="20"/>
          <w:shd w:val="clear" w:color="auto" w:fill="FFFFFF" w:themeFill="background1"/>
        </w:rPr>
        <w:t xml:space="preserve">Такой Товар </w:t>
      </w:r>
      <w:r w:rsidR="00CA4D5F" w:rsidRPr="00DD7155">
        <w:rPr>
          <w:rFonts w:ascii="Tahoma" w:hAnsi="Tahoma" w:cs="Tahoma"/>
          <w:sz w:val="20"/>
          <w:shd w:val="clear" w:color="auto" w:fill="FFFFFF" w:themeFill="background1"/>
        </w:rPr>
        <w:t xml:space="preserve">должен быть вывезен Подрядчиком не позднее </w:t>
      </w:r>
      <w:r w:rsidR="003C7F85" w:rsidRPr="00DD7155">
        <w:rPr>
          <w:rFonts w:ascii="Tahoma" w:hAnsi="Tahoma" w:cs="Tahoma"/>
          <w:sz w:val="20"/>
          <w:shd w:val="clear" w:color="auto" w:fill="FFFFFF" w:themeFill="background1"/>
        </w:rPr>
        <w:t xml:space="preserve">3 </w:t>
      </w:r>
      <w:r w:rsidR="00CA4D5F" w:rsidRPr="00DD7155">
        <w:rPr>
          <w:rFonts w:ascii="Tahoma" w:hAnsi="Tahoma" w:cs="Tahoma"/>
          <w:sz w:val="20"/>
          <w:shd w:val="clear" w:color="auto" w:fill="FFFFFF" w:themeFill="background1"/>
        </w:rPr>
        <w:t xml:space="preserve">р.д. с даты </w:t>
      </w:r>
      <w:r w:rsidR="00107295" w:rsidRPr="00DD7155">
        <w:rPr>
          <w:rFonts w:ascii="Tahoma" w:hAnsi="Tahoma" w:cs="Tahoma"/>
          <w:sz w:val="20"/>
          <w:shd w:val="clear" w:color="auto" w:fill="FFFFFF" w:themeFill="background1"/>
        </w:rPr>
        <w:t>прибытия в Место передачи Товара</w:t>
      </w:r>
      <w:r w:rsidR="00CA4D5F" w:rsidRPr="00DD7155">
        <w:rPr>
          <w:rFonts w:ascii="Tahoma" w:hAnsi="Tahoma" w:cs="Tahoma"/>
          <w:sz w:val="20"/>
          <w:shd w:val="clear" w:color="auto" w:fill="FFFFFF" w:themeFill="background1"/>
        </w:rPr>
        <w:t>.</w:t>
      </w:r>
      <w:r w:rsidRPr="00DD7155">
        <w:rPr>
          <w:rFonts w:ascii="Tahoma" w:hAnsi="Tahoma" w:cs="Tahoma"/>
          <w:sz w:val="20"/>
          <w:highlight w:val="red"/>
          <w:shd w:val="clear" w:color="auto" w:fill="FFFFFF" w:themeFill="background1"/>
        </w:rPr>
        <w:t xml:space="preserve"> Подрядчик компенсир</w:t>
      </w:r>
      <w:r w:rsidR="00D0605A" w:rsidRPr="00DD7155">
        <w:rPr>
          <w:rFonts w:ascii="Tahoma" w:hAnsi="Tahoma" w:cs="Tahoma"/>
          <w:sz w:val="20"/>
          <w:highlight w:val="red"/>
          <w:shd w:val="clear" w:color="auto" w:fill="FFFFFF" w:themeFill="background1"/>
        </w:rPr>
        <w:t>ует</w:t>
      </w:r>
      <w:r w:rsidRPr="00DD7155">
        <w:rPr>
          <w:rFonts w:ascii="Tahoma" w:hAnsi="Tahoma" w:cs="Tahoma"/>
          <w:sz w:val="20"/>
          <w:highlight w:val="red"/>
          <w:shd w:val="clear" w:color="auto" w:fill="FFFFFF" w:themeFill="background1"/>
        </w:rPr>
        <w:t xml:space="preserve"> убытки</w:t>
      </w:r>
      <w:r w:rsidR="00D0605A" w:rsidRPr="00DD7155">
        <w:rPr>
          <w:rFonts w:ascii="Tahoma" w:hAnsi="Tahoma" w:cs="Tahoma"/>
          <w:sz w:val="20"/>
          <w:highlight w:val="red"/>
          <w:shd w:val="clear" w:color="auto" w:fill="FFFFFF" w:themeFill="background1"/>
        </w:rPr>
        <w:t xml:space="preserve"> Заказчика</w:t>
      </w:r>
      <w:r w:rsidRPr="00DD7155">
        <w:rPr>
          <w:rFonts w:ascii="Tahoma" w:hAnsi="Tahoma" w:cs="Tahoma"/>
          <w:sz w:val="20"/>
          <w:highlight w:val="red"/>
          <w:shd w:val="clear" w:color="auto" w:fill="FFFFFF" w:themeFill="background1"/>
        </w:rPr>
        <w:t xml:space="preserve">, возникшие в связи с отгрузкой Товара до </w:t>
      </w:r>
      <w:r w:rsidRPr="00DD7155">
        <w:rPr>
          <w:rFonts w:ascii="Tahoma" w:hAnsi="Tahoma" w:cs="Tahoma"/>
          <w:sz w:val="20"/>
          <w:highlight w:val="red"/>
        </w:rPr>
        <w:t>получения уведомления</w:t>
      </w:r>
      <w:r w:rsidR="00D0605A" w:rsidRPr="00DD7155">
        <w:rPr>
          <w:rFonts w:ascii="Tahoma" w:hAnsi="Tahoma" w:cs="Tahoma"/>
          <w:sz w:val="20"/>
          <w:highlight w:val="red"/>
        </w:rPr>
        <w:t xml:space="preserve"> об отгрузке</w:t>
      </w:r>
      <w:r w:rsidRPr="00DD7155">
        <w:rPr>
          <w:rFonts w:ascii="Tahoma" w:hAnsi="Tahoma" w:cs="Tahoma"/>
          <w:sz w:val="20"/>
          <w:highlight w:val="red"/>
        </w:rPr>
        <w:t xml:space="preserve"> Заказчик</w:t>
      </w:r>
      <w:r w:rsidR="00D0605A" w:rsidRPr="00DD7155">
        <w:rPr>
          <w:rFonts w:ascii="Tahoma" w:hAnsi="Tahoma" w:cs="Tahoma"/>
          <w:sz w:val="20"/>
          <w:highlight w:val="red"/>
        </w:rPr>
        <w:t xml:space="preserve">ом, </w:t>
      </w:r>
      <w:r w:rsidR="00D0605A" w:rsidRPr="00DD7155">
        <w:rPr>
          <w:rFonts w:ascii="Tahoma" w:hAnsi="Tahoma" w:cs="Tahoma"/>
          <w:sz w:val="20"/>
          <w:highlight w:val="red"/>
          <w:shd w:val="clear" w:color="auto" w:fill="FFFFFF" w:themeFill="background1"/>
        </w:rPr>
        <w:t>в срок не более 5 р.д. с даты получения требования Заказчика</w:t>
      </w:r>
      <w:r w:rsidRPr="00DD7155">
        <w:rPr>
          <w:rFonts w:ascii="Tahoma" w:hAnsi="Tahoma" w:cs="Tahoma"/>
          <w:sz w:val="20"/>
          <w:highlight w:val="red"/>
        </w:rPr>
        <w:t>.</w:t>
      </w:r>
      <w:r w:rsidR="00526E69" w:rsidRPr="00526E69">
        <w:rPr>
          <w:rFonts w:ascii="Tahoma" w:hAnsi="Tahoma" w:cs="Tahoma"/>
          <w:b/>
          <w:color w:val="FF0000"/>
          <w:sz w:val="20"/>
        </w:rPr>
        <w:t>]</w:t>
      </w:r>
    </w:p>
    <w:p w14:paraId="3F2B6DCE" w14:textId="77777777" w:rsidR="00873808" w:rsidRPr="00DD7155" w:rsidRDefault="00873808" w:rsidP="00625528">
      <w:pPr>
        <w:pStyle w:val="afff1"/>
        <w:numPr>
          <w:ilvl w:val="1"/>
          <w:numId w:val="13"/>
        </w:numPr>
        <w:spacing w:before="120" w:after="240"/>
        <w:ind w:left="142" w:hanging="1135"/>
        <w:rPr>
          <w:rFonts w:ascii="Tahoma" w:hAnsi="Tahoma" w:cs="Tahoma"/>
          <w:b/>
          <w:sz w:val="20"/>
        </w:rPr>
      </w:pPr>
      <w:bookmarkStart w:id="204" w:name="_Toc528580002"/>
      <w:r w:rsidRPr="00DD7155">
        <w:rPr>
          <w:rFonts w:ascii="Tahoma" w:hAnsi="Tahoma" w:cs="Tahoma"/>
          <w:b/>
          <w:sz w:val="20"/>
        </w:rPr>
        <w:t>МТР:</w:t>
      </w:r>
      <w:bookmarkEnd w:id="204"/>
    </w:p>
    <w:p w14:paraId="00205A72" w14:textId="707CF702"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организов</w:t>
      </w:r>
      <w:r w:rsidR="00980CA2" w:rsidRPr="00DD7155">
        <w:rPr>
          <w:rFonts w:ascii="Tahoma" w:hAnsi="Tahoma" w:cs="Tahoma"/>
          <w:sz w:val="20"/>
        </w:rPr>
        <w:t xml:space="preserve">ывает </w:t>
      </w:r>
      <w:r w:rsidRPr="00DD7155">
        <w:rPr>
          <w:rFonts w:ascii="Tahoma" w:hAnsi="Tahoma" w:cs="Tahoma"/>
          <w:sz w:val="20"/>
        </w:rPr>
        <w:t xml:space="preserve">входной контроль качества поступающих для выполнения Работ МТР, проверку наличия сертификатов соответствия, технических паспортов и других документов, удостоверяющих их происхождение, номенклатуру и качественные характеристики и/или протоколы заводов-изготовителей о результатах испытаний качества, поставляемых на </w:t>
      </w:r>
      <w:r w:rsidRPr="00DD7155">
        <w:rPr>
          <w:rFonts w:ascii="Tahoma" w:hAnsi="Tahoma" w:cs="Tahoma"/>
          <w:color w:val="00B0F0"/>
          <w:sz w:val="20"/>
        </w:rPr>
        <w:t>Строительную площадку</w:t>
      </w:r>
      <w:r w:rsidRPr="00DD7155">
        <w:rPr>
          <w:rFonts w:ascii="Tahoma" w:hAnsi="Tahoma" w:cs="Tahoma"/>
          <w:sz w:val="20"/>
        </w:rPr>
        <w:t>/</w:t>
      </w:r>
      <w:r w:rsidRPr="00DD7155">
        <w:rPr>
          <w:rFonts w:ascii="Tahoma" w:hAnsi="Tahoma"/>
          <w:color w:val="7030A0"/>
          <w:sz w:val="20"/>
        </w:rPr>
        <w:t>Объект</w:t>
      </w:r>
      <w:r w:rsidRPr="00DD7155">
        <w:rPr>
          <w:rFonts w:ascii="Tahoma" w:hAnsi="Tahoma" w:cs="Tahoma"/>
          <w:sz w:val="20"/>
        </w:rPr>
        <w:t xml:space="preserve"> МТР, а также данные об их пожарной безопасности и других технических характеристиках, соответствии действующим стандартам, техническим условиям, строительным нормам и правилам РФ до их применения на Объекте, </w:t>
      </w:r>
      <w:r w:rsidR="00980CA2" w:rsidRPr="00DD7155">
        <w:rPr>
          <w:rFonts w:ascii="Tahoma" w:hAnsi="Tahoma" w:cs="Tahoma"/>
          <w:sz w:val="20"/>
        </w:rPr>
        <w:t xml:space="preserve">ведет </w:t>
      </w:r>
      <w:r w:rsidRPr="00DD7155">
        <w:rPr>
          <w:rFonts w:ascii="Tahoma" w:hAnsi="Tahoma" w:cs="Tahoma"/>
          <w:sz w:val="20"/>
        </w:rPr>
        <w:t xml:space="preserve">журнал входного контроля в соответствии с законодательством РФ. </w:t>
      </w:r>
    </w:p>
    <w:p w14:paraId="743A7C63" w14:textId="74CABB56" w:rsidR="00873808" w:rsidRPr="00DD7155" w:rsidRDefault="00980CA2"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При</w:t>
      </w:r>
      <w:r w:rsidR="00873808" w:rsidRPr="00DD7155">
        <w:rPr>
          <w:rFonts w:ascii="Tahoma" w:hAnsi="Tahoma" w:cs="Tahoma"/>
          <w:sz w:val="20"/>
        </w:rPr>
        <w:t xml:space="preserve"> </w:t>
      </w:r>
      <w:r w:rsidRPr="00DD7155">
        <w:rPr>
          <w:rFonts w:ascii="Tahoma" w:hAnsi="Tahoma" w:cs="Tahoma"/>
          <w:sz w:val="20"/>
        </w:rPr>
        <w:t xml:space="preserve">выполнении </w:t>
      </w:r>
      <w:r w:rsidR="00873808" w:rsidRPr="00DD7155">
        <w:rPr>
          <w:rFonts w:ascii="Tahoma" w:hAnsi="Tahoma" w:cs="Tahoma"/>
          <w:sz w:val="20"/>
        </w:rPr>
        <w:t xml:space="preserve">контрольных испытаний МТР, </w:t>
      </w:r>
      <w:r w:rsidRPr="00DD7155">
        <w:rPr>
          <w:rFonts w:ascii="Tahoma" w:hAnsi="Tahoma" w:cs="Tahoma"/>
          <w:sz w:val="20"/>
        </w:rPr>
        <w:t xml:space="preserve">проведении </w:t>
      </w:r>
      <w:r w:rsidR="00873808" w:rsidRPr="00DD7155">
        <w:rPr>
          <w:rFonts w:ascii="Tahoma" w:hAnsi="Tahoma" w:cs="Tahoma"/>
          <w:sz w:val="20"/>
        </w:rPr>
        <w:t>измерений, заявленных на них показателей</w:t>
      </w:r>
      <w:r w:rsidRPr="00DD7155">
        <w:rPr>
          <w:rFonts w:ascii="Tahoma" w:hAnsi="Tahoma" w:cs="Tahoma"/>
          <w:sz w:val="20"/>
        </w:rPr>
        <w:t>,</w:t>
      </w:r>
      <w:r w:rsidR="00873808" w:rsidRPr="00DD7155">
        <w:rPr>
          <w:rFonts w:ascii="Tahoma" w:hAnsi="Tahoma" w:cs="Tahoma"/>
          <w:sz w:val="20"/>
        </w:rPr>
        <w:t xml:space="preserve"> все используемые для этих целей методы и средства должны соответствовать стандартам, техническим условиям или данным технических свидетельств на проверяемые МТР.</w:t>
      </w:r>
    </w:p>
    <w:p w14:paraId="02C2CBEB" w14:textId="164251AF"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уведом</w:t>
      </w:r>
      <w:r w:rsidR="00980CA2" w:rsidRPr="00DD7155">
        <w:rPr>
          <w:rFonts w:ascii="Tahoma" w:hAnsi="Tahoma" w:cs="Tahoma"/>
          <w:sz w:val="20"/>
        </w:rPr>
        <w:t>ляет</w:t>
      </w:r>
      <w:r w:rsidRPr="00DD7155">
        <w:rPr>
          <w:rFonts w:ascii="Tahoma" w:hAnsi="Tahoma" w:cs="Tahoma"/>
          <w:sz w:val="20"/>
        </w:rPr>
        <w:t xml:space="preserve"> Заказчика о необходимости</w:t>
      </w:r>
      <w:r w:rsidR="00322310" w:rsidRPr="00DD7155">
        <w:rPr>
          <w:rFonts w:ascii="Tahoma" w:hAnsi="Tahoma" w:cs="Tahoma"/>
          <w:sz w:val="20"/>
        </w:rPr>
        <w:t xml:space="preserve"> </w:t>
      </w:r>
      <w:r w:rsidRPr="00DD7155">
        <w:rPr>
          <w:rFonts w:ascii="Tahoma" w:hAnsi="Tahoma" w:cs="Tahoma"/>
          <w:sz w:val="20"/>
        </w:rPr>
        <w:t xml:space="preserve">участия </w:t>
      </w:r>
      <w:r w:rsidR="000B0FD6" w:rsidRPr="00DD7155">
        <w:rPr>
          <w:rFonts w:ascii="Tahoma" w:hAnsi="Tahoma" w:cs="Tahoma"/>
          <w:sz w:val="20"/>
        </w:rPr>
        <w:t>Уполно</w:t>
      </w:r>
      <w:r w:rsidRPr="00DD7155">
        <w:rPr>
          <w:rFonts w:ascii="Tahoma" w:hAnsi="Tahoma" w:cs="Tahoma"/>
          <w:sz w:val="20"/>
        </w:rPr>
        <w:t>моченного представителя Заказчика во входном контроле МТР</w:t>
      </w:r>
      <w:r w:rsidR="00980CA2" w:rsidRPr="00DD7155">
        <w:rPr>
          <w:rFonts w:ascii="Tahoma" w:hAnsi="Tahoma" w:cs="Tahoma"/>
          <w:sz w:val="20"/>
        </w:rPr>
        <w:t xml:space="preserve"> не менее чем за 5 р.д. до подачи в монтаж МТР</w:t>
      </w:r>
      <w:r w:rsidRPr="00DD7155">
        <w:rPr>
          <w:rFonts w:ascii="Tahoma" w:hAnsi="Tahoma" w:cs="Tahoma"/>
          <w:sz w:val="20"/>
        </w:rPr>
        <w:t>.</w:t>
      </w:r>
    </w:p>
    <w:p w14:paraId="0615B218" w14:textId="7F1B0D9D"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по требованию Заказчика устраня</w:t>
      </w:r>
      <w:r w:rsidR="00D0605A" w:rsidRPr="00DD7155">
        <w:rPr>
          <w:rFonts w:ascii="Tahoma" w:hAnsi="Tahoma" w:cs="Tahoma"/>
          <w:sz w:val="20"/>
        </w:rPr>
        <w:t>е</w:t>
      </w:r>
      <w:r w:rsidRPr="00DD7155">
        <w:rPr>
          <w:rFonts w:ascii="Tahoma" w:hAnsi="Tahoma" w:cs="Tahoma"/>
          <w:sz w:val="20"/>
        </w:rPr>
        <w:t>т любые выявленные в ходе проведения входного контроля МТР Недостатки в порядке, предусмотренном разделом «</w:t>
      </w:r>
      <w:r w:rsidR="00D0605A" w:rsidRPr="00DD7155">
        <w:rPr>
          <w:rFonts w:ascii="Tahoma" w:hAnsi="Tahoma" w:cs="Tahoma"/>
          <w:sz w:val="20"/>
        </w:rPr>
        <w:t>Устранение Недостатков» / заменяе</w:t>
      </w:r>
      <w:r w:rsidRPr="00DD7155">
        <w:rPr>
          <w:rFonts w:ascii="Tahoma" w:hAnsi="Tahoma" w:cs="Tahoma"/>
          <w:sz w:val="20"/>
        </w:rPr>
        <w:t xml:space="preserve">т некачественные МТР </w:t>
      </w:r>
      <w:r w:rsidR="00526E69" w:rsidRPr="00526E69">
        <w:rPr>
          <w:rFonts w:ascii="Tahoma" w:hAnsi="Tahoma" w:cs="Tahoma"/>
          <w:b/>
          <w:color w:val="FF0000"/>
          <w:sz w:val="20"/>
          <w:u w:color="FF0000"/>
          <w:shd w:val="clear" w:color="auto" w:fill="FFFFFF" w:themeFill="background1"/>
        </w:rPr>
        <w:t>[</w:t>
      </w:r>
      <w:r w:rsidRPr="00DD7155">
        <w:rPr>
          <w:rFonts w:ascii="Tahoma" w:hAnsi="Tahoma" w:cs="Tahoma"/>
          <w:sz w:val="20"/>
          <w:highlight w:val="blue"/>
          <w:shd w:val="clear" w:color="auto" w:fill="FFFFFF" w:themeFill="background1"/>
        </w:rPr>
        <w:t>, кроме случаев проведения входного контроля МТР Заказчика</w:t>
      </w:r>
      <w:r w:rsidR="00526E69" w:rsidRPr="00526E69">
        <w:rPr>
          <w:rFonts w:ascii="Tahoma" w:hAnsi="Tahoma" w:cs="Tahoma"/>
          <w:b/>
          <w:color w:val="FF0000"/>
          <w:sz w:val="20"/>
          <w:shd w:val="clear" w:color="auto" w:fill="FFFFFF" w:themeFill="background1"/>
        </w:rPr>
        <w:t>]</w:t>
      </w:r>
      <w:r w:rsidRPr="00DD7155">
        <w:rPr>
          <w:rFonts w:ascii="Tahoma" w:hAnsi="Tahoma" w:cs="Tahoma"/>
          <w:sz w:val="20"/>
        </w:rPr>
        <w:t>.</w:t>
      </w:r>
    </w:p>
    <w:p w14:paraId="2B2D7286" w14:textId="77777777" w:rsidR="00037AFE"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вправе принять участие во входном контроле. Участие/неучастие Заказчика во входном контроле, проверке, испытании МТР не означает приемки Заказчиком МТР и представляет собой форму контроля со стороны Заказчика за исполнением Подрядчиком обязательств по Договору. </w:t>
      </w:r>
    </w:p>
    <w:p w14:paraId="095DED49" w14:textId="7950C89F"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не освобождается от обязательств по обеспечению количественных и качественных показателей МТР.</w:t>
      </w:r>
    </w:p>
    <w:p w14:paraId="7364B437" w14:textId="77777777"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 результатам входного контроля Подрядчиком составляется Акт входного контроля с указанием всех выявленных Недостатков МТР.</w:t>
      </w:r>
    </w:p>
    <w:p w14:paraId="7962A774" w14:textId="0037E3B4" w:rsidR="00873808"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переда</w:t>
      </w:r>
      <w:r w:rsidR="00D0605A" w:rsidRPr="00DD7155">
        <w:rPr>
          <w:rFonts w:ascii="Tahoma" w:hAnsi="Tahoma" w:cs="Tahoma"/>
          <w:sz w:val="20"/>
        </w:rPr>
        <w:t>ет</w:t>
      </w:r>
      <w:r w:rsidRPr="00DD7155">
        <w:rPr>
          <w:rFonts w:ascii="Tahoma" w:hAnsi="Tahoma" w:cs="Tahoma"/>
          <w:sz w:val="20"/>
        </w:rPr>
        <w:t xml:space="preserve"> Заказчику всю информацию/документы, подтверждающие прохождение МТР входного контроля ежемесячно не позднее 25 числа каждого месяца, а также по требованию Заказчика в течение 5 к.д. с даты получения соответствующего требования.</w:t>
      </w:r>
    </w:p>
    <w:p w14:paraId="49ED0F0F" w14:textId="19548938" w:rsidR="00037AFE" w:rsidRPr="00DD7155" w:rsidRDefault="0087380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выполн</w:t>
      </w:r>
      <w:r w:rsidR="00D0605A" w:rsidRPr="00DD7155">
        <w:rPr>
          <w:rFonts w:ascii="Tahoma" w:hAnsi="Tahoma" w:cs="Tahoma"/>
          <w:sz w:val="20"/>
        </w:rPr>
        <w:t>яет</w:t>
      </w:r>
      <w:r w:rsidRPr="00DD7155">
        <w:rPr>
          <w:rFonts w:ascii="Tahoma" w:hAnsi="Tahoma" w:cs="Tahoma"/>
          <w:sz w:val="20"/>
        </w:rPr>
        <w:t xml:space="preserve"> привязку (в т.ч. организовать внесение в справочник АСУ НСИ)</w:t>
      </w:r>
      <w:r w:rsidRPr="00DD7155">
        <w:rPr>
          <w:rFonts w:ascii="Tahoma" w:hAnsi="Tahoma" w:cs="Tahoma"/>
          <w:sz w:val="20"/>
          <w:shd w:val="clear" w:color="auto" w:fill="FFFFFF" w:themeFill="background1"/>
        </w:rPr>
        <w:t xml:space="preserve"> МТР Подрядчика к номенклатуре</w:t>
      </w:r>
      <w:r w:rsidRPr="00DD7155">
        <w:rPr>
          <w:rFonts w:ascii="Tahoma" w:hAnsi="Tahoma" w:cs="Tahoma"/>
          <w:sz w:val="20"/>
        </w:rPr>
        <w:t xml:space="preserve"> Единого справочника МТР ПАО «ГМК </w:t>
      </w:r>
      <w:r w:rsidR="006910C9" w:rsidRPr="00DD7155">
        <w:rPr>
          <w:rFonts w:ascii="Tahoma" w:hAnsi="Tahoma" w:cs="Tahoma"/>
          <w:sz w:val="20"/>
        </w:rPr>
        <w:t>«Норильский никель»</w:t>
      </w:r>
      <w:r w:rsidRPr="00DD7155">
        <w:rPr>
          <w:rFonts w:ascii="Tahoma" w:hAnsi="Tahoma" w:cs="Tahoma"/>
          <w:sz w:val="20"/>
        </w:rPr>
        <w:t xml:space="preserve">. </w:t>
      </w:r>
    </w:p>
    <w:p w14:paraId="58BF01A7" w14:textId="09B6D928" w:rsidR="00873808" w:rsidRPr="00DD7155" w:rsidRDefault="00873808" w:rsidP="00625528">
      <w:pPr>
        <w:pStyle w:val="1112"/>
        <w:spacing w:before="120" w:after="240"/>
        <w:ind w:left="142"/>
        <w:rPr>
          <w:rFonts w:ascii="Tahoma" w:hAnsi="Tahoma" w:cs="Tahoma"/>
          <w:sz w:val="20"/>
        </w:rPr>
      </w:pPr>
      <w:r w:rsidRPr="00DD7155">
        <w:rPr>
          <w:rFonts w:ascii="Tahoma" w:hAnsi="Tahoma" w:cs="Tahoma"/>
          <w:sz w:val="20"/>
        </w:rPr>
        <w:t>Глобальные идентификационные данные МТР должны быть отражены в</w:t>
      </w:r>
      <w:r w:rsidR="0093323F" w:rsidRPr="00DD7155">
        <w:rPr>
          <w:rFonts w:ascii="Tahoma" w:hAnsi="Tahoma" w:cs="Tahoma"/>
          <w:sz w:val="20"/>
        </w:rPr>
        <w:t xml:space="preserve"> Разделительной ведомости, Гр</w:t>
      </w:r>
      <w:r w:rsidR="00157FAA" w:rsidRPr="00DD7155">
        <w:rPr>
          <w:rFonts w:ascii="Tahoma" w:hAnsi="Tahoma" w:cs="Tahoma"/>
          <w:sz w:val="20"/>
        </w:rPr>
        <w:t xml:space="preserve">афике поставки МТР </w:t>
      </w:r>
      <w:r w:rsidR="006D2531" w:rsidRPr="00DD7155">
        <w:rPr>
          <w:rFonts w:ascii="Tahoma" w:hAnsi="Tahoma" w:cs="Tahoma"/>
          <w:sz w:val="20"/>
        </w:rPr>
        <w:t>в зоне ответственности Подрядчика</w:t>
      </w:r>
      <w:r w:rsidR="006D2531" w:rsidRPr="00DD7155">
        <w:rPr>
          <w:rFonts w:ascii="Tahoma" w:hAnsi="Tahoma" w:cs="Tahoma"/>
          <w:sz w:val="20"/>
          <w:highlight w:val="blue"/>
        </w:rPr>
        <w:t xml:space="preserve"> </w:t>
      </w:r>
      <w:r w:rsidR="00526E69" w:rsidRPr="00526E69">
        <w:rPr>
          <w:rFonts w:ascii="Tahoma" w:hAnsi="Tahoma" w:cs="Tahoma"/>
          <w:b/>
          <w:color w:val="FF0000"/>
          <w:sz w:val="20"/>
          <w:u w:color="FF0000"/>
        </w:rPr>
        <w:t>[</w:t>
      </w:r>
      <w:r w:rsidR="00157FAA" w:rsidRPr="00DD7155">
        <w:rPr>
          <w:rFonts w:ascii="Tahoma" w:hAnsi="Tahoma" w:cs="Tahoma"/>
          <w:sz w:val="20"/>
          <w:highlight w:val="blue"/>
        </w:rPr>
        <w:t>,</w:t>
      </w:r>
      <w:r w:rsidR="0093323F" w:rsidRPr="00DD7155">
        <w:rPr>
          <w:rFonts w:ascii="Tahoma" w:hAnsi="Tahoma" w:cs="Tahoma"/>
          <w:sz w:val="20"/>
          <w:highlight w:val="blue"/>
        </w:rPr>
        <w:t>Графика поставки МТР (Заказчика),</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00157FAA" w:rsidRPr="00DD7155">
        <w:rPr>
          <w:rFonts w:ascii="Tahoma" w:hAnsi="Tahoma" w:cs="Tahoma"/>
          <w:sz w:val="20"/>
        </w:rPr>
        <w:t>,</w:t>
      </w:r>
      <w:r w:rsidRPr="00DD7155">
        <w:rPr>
          <w:rFonts w:ascii="Tahoma" w:hAnsi="Tahoma" w:cs="Tahoma"/>
          <w:sz w:val="20"/>
          <w:highlight w:val="red"/>
        </w:rPr>
        <w:t>Спецификациях</w:t>
      </w:r>
      <w:r w:rsidR="00526E69" w:rsidRPr="00526E69">
        <w:rPr>
          <w:rFonts w:ascii="Tahoma" w:hAnsi="Tahoma" w:cs="Tahoma"/>
          <w:b/>
          <w:color w:val="FF0000"/>
          <w:sz w:val="20"/>
        </w:rPr>
        <w:t>]</w:t>
      </w:r>
      <w:r w:rsidRPr="00DD7155">
        <w:rPr>
          <w:rFonts w:ascii="Tahoma" w:hAnsi="Tahoma" w:cs="Tahoma"/>
          <w:sz w:val="20"/>
        </w:rPr>
        <w:t>.</w:t>
      </w:r>
    </w:p>
    <w:p w14:paraId="32AF4EE4" w14:textId="3C54118C" w:rsidR="00873808" w:rsidRPr="00DD7155" w:rsidRDefault="00873808" w:rsidP="00625528">
      <w:pPr>
        <w:pStyle w:val="1112"/>
        <w:spacing w:before="120" w:after="240"/>
        <w:ind w:left="142"/>
        <w:rPr>
          <w:rFonts w:ascii="Tahoma" w:hAnsi="Tahoma" w:cs="Tahoma"/>
          <w:sz w:val="20"/>
        </w:rPr>
      </w:pPr>
      <w:r w:rsidRPr="00DD7155">
        <w:rPr>
          <w:rFonts w:ascii="Tahoma" w:hAnsi="Tahoma" w:cs="Tahoma"/>
          <w:sz w:val="20"/>
        </w:rPr>
        <w:t>Заказчик в качестве содействия обеспечи</w:t>
      </w:r>
      <w:r w:rsidR="00D0605A" w:rsidRPr="00DD7155">
        <w:rPr>
          <w:rFonts w:ascii="Tahoma" w:hAnsi="Tahoma" w:cs="Tahoma"/>
          <w:sz w:val="20"/>
        </w:rPr>
        <w:t>вает</w:t>
      </w:r>
      <w:r w:rsidRPr="00DD7155">
        <w:rPr>
          <w:rFonts w:ascii="Tahoma" w:hAnsi="Tahoma" w:cs="Tahoma"/>
          <w:sz w:val="20"/>
        </w:rPr>
        <w:t xml:space="preserve"> Подрядчику доступ к единому номенклатурному справочнику </w:t>
      </w:r>
      <w:r w:rsidR="00526E69" w:rsidRPr="00526E69">
        <w:rPr>
          <w:rFonts w:ascii="Tahoma" w:hAnsi="Tahoma" w:cs="Tahoma"/>
          <w:b/>
          <w:color w:val="FF0000"/>
          <w:sz w:val="20"/>
          <w:u w:color="FF0000"/>
        </w:rPr>
        <w:t>[</w:t>
      </w:r>
      <w:r w:rsidRPr="00DD7155">
        <w:rPr>
          <w:rFonts w:ascii="Tahoma" w:hAnsi="Tahoma" w:cs="Tahoma"/>
          <w:sz w:val="20"/>
        </w:rPr>
        <w:t>ПАО «ГМК «Норильский никель»</w:t>
      </w:r>
      <w:r w:rsidR="00526E69" w:rsidRPr="00526E69">
        <w:rPr>
          <w:rFonts w:ascii="Tahoma" w:hAnsi="Tahoma" w:cs="Tahoma"/>
          <w:b/>
          <w:color w:val="FF0000"/>
          <w:sz w:val="20"/>
        </w:rPr>
        <w:t>]</w:t>
      </w:r>
      <w:r w:rsidRPr="00DD7155">
        <w:rPr>
          <w:rStyle w:val="ad"/>
          <w:rFonts w:ascii="Tahoma" w:hAnsi="Tahoma" w:cs="Tahoma"/>
          <w:sz w:val="20"/>
        </w:rPr>
        <w:footnoteReference w:id="251"/>
      </w:r>
      <w:r w:rsidRPr="00DD7155">
        <w:rPr>
          <w:rFonts w:ascii="Tahoma" w:hAnsi="Tahoma" w:cs="Tahoma"/>
          <w:sz w:val="20"/>
        </w:rPr>
        <w:t xml:space="preserve"> в течение 15 к.д. после начала исполнения Договора.</w:t>
      </w:r>
    </w:p>
    <w:p w14:paraId="5FA2C894" w14:textId="5593998F" w:rsidR="00A33AF7" w:rsidRPr="00DD7155" w:rsidRDefault="00526E69" w:rsidP="00625528">
      <w:pPr>
        <w:pStyle w:val="afff1"/>
        <w:numPr>
          <w:ilvl w:val="1"/>
          <w:numId w:val="13"/>
        </w:numPr>
        <w:spacing w:before="120" w:after="240"/>
        <w:ind w:left="142" w:hanging="1135"/>
        <w:rPr>
          <w:rFonts w:ascii="Tahoma" w:hAnsi="Tahoma" w:cs="Tahoma"/>
          <w:b/>
          <w:sz w:val="20"/>
        </w:rPr>
      </w:pPr>
      <w:r w:rsidRPr="00526E69">
        <w:rPr>
          <w:rFonts w:ascii="Tahoma" w:hAnsi="Tahoma" w:cs="Tahoma"/>
          <w:b/>
          <w:color w:val="FF0000"/>
          <w:sz w:val="20"/>
          <w:u w:color="FF0000"/>
        </w:rPr>
        <w:t>[</w:t>
      </w:r>
      <w:r w:rsidR="00940596" w:rsidRPr="00DD7155">
        <w:rPr>
          <w:rFonts w:ascii="Tahoma" w:hAnsi="Tahoma" w:cs="Tahoma"/>
          <w:b/>
          <w:sz w:val="20"/>
        </w:rPr>
        <w:t>ПОРЯДОК ОБЕСПЕЧЕНИЯ МТР ПОДРЯДЧИКА:</w:t>
      </w:r>
      <w:r w:rsidRPr="00526E69">
        <w:rPr>
          <w:rFonts w:ascii="Tahoma" w:hAnsi="Tahoma" w:cs="Tahoma"/>
          <w:b/>
          <w:color w:val="FF0000"/>
          <w:sz w:val="20"/>
          <w:lang w:val="en-US"/>
        </w:rPr>
        <w:t>]</w:t>
      </w:r>
      <w:r w:rsidR="00940596" w:rsidRPr="00DD7155">
        <w:rPr>
          <w:rFonts w:ascii="Tahoma" w:hAnsi="Tahoma" w:cs="Tahoma"/>
          <w:b/>
          <w:sz w:val="20"/>
        </w:rPr>
        <w:t xml:space="preserve"> </w:t>
      </w:r>
    </w:p>
    <w:p w14:paraId="02F5AE2F" w14:textId="16C1011F" w:rsidR="004B6548" w:rsidRPr="00DD7155" w:rsidRDefault="00526E69" w:rsidP="007D26D3">
      <w:pPr>
        <w:pStyle w:val="afff1"/>
        <w:numPr>
          <w:ilvl w:val="2"/>
          <w:numId w:val="13"/>
        </w:numPr>
        <w:spacing w:before="120" w:after="240"/>
        <w:ind w:left="142" w:hanging="1135"/>
        <w:rPr>
          <w:rFonts w:ascii="Tahoma" w:hAnsi="Tahoma" w:cs="Tahoma"/>
          <w:sz w:val="20"/>
        </w:rPr>
      </w:pPr>
      <w:bookmarkStart w:id="205" w:name="_Toc528580116"/>
      <w:r w:rsidRPr="00526E69">
        <w:rPr>
          <w:rFonts w:ascii="Tahoma" w:hAnsi="Tahoma" w:cs="Tahoma"/>
          <w:b/>
          <w:color w:val="FF0000"/>
          <w:sz w:val="20"/>
          <w:u w:color="FF0000"/>
        </w:rPr>
        <w:t>[</w:t>
      </w:r>
      <w:r w:rsidR="004B6548" w:rsidRPr="00DD7155">
        <w:rPr>
          <w:rFonts w:ascii="Tahoma" w:hAnsi="Tahoma" w:cs="Tahoma"/>
          <w:sz w:val="20"/>
        </w:rPr>
        <w:t>Стоимость Оборудования отражается в Акте формы КС-2 с обязательным приложением Перечня оборудования форм</w:t>
      </w:r>
      <w:r w:rsidR="004D1099" w:rsidRPr="00DD7155">
        <w:rPr>
          <w:rFonts w:ascii="Tahoma" w:hAnsi="Tahoma" w:cs="Tahoma"/>
          <w:sz w:val="20"/>
        </w:rPr>
        <w:t>ы</w:t>
      </w:r>
      <w:r w:rsidR="004B6548" w:rsidRPr="00DD7155">
        <w:rPr>
          <w:rFonts w:ascii="Tahoma" w:hAnsi="Tahoma" w:cs="Tahoma"/>
          <w:sz w:val="20"/>
        </w:rPr>
        <w:t xml:space="preserve"> НН.КС-2.3. </w:t>
      </w:r>
    </w:p>
    <w:p w14:paraId="26280171" w14:textId="4E4B4881" w:rsidR="004B6548" w:rsidRPr="00DD7155" w:rsidRDefault="004B6548" w:rsidP="002F68A6">
      <w:pPr>
        <w:spacing w:before="120" w:after="240"/>
        <w:ind w:left="142" w:firstLine="0"/>
        <w:rPr>
          <w:rFonts w:ascii="Tahoma" w:hAnsi="Tahoma" w:cs="Tahoma"/>
          <w:sz w:val="20"/>
        </w:rPr>
      </w:pPr>
      <w:r w:rsidRPr="00DD7155">
        <w:rPr>
          <w:rFonts w:ascii="Tahoma" w:hAnsi="Tahoma" w:cs="Tahoma"/>
          <w:sz w:val="20"/>
        </w:rPr>
        <w:t>Общий перечень смонтированного/установленного оборудования оформляется</w:t>
      </w:r>
      <w:r w:rsidR="00C96AA2" w:rsidRPr="00DD7155">
        <w:rPr>
          <w:rFonts w:ascii="Tahoma" w:hAnsi="Tahoma" w:cs="Tahoma"/>
          <w:sz w:val="20"/>
        </w:rPr>
        <w:t xml:space="preserve"> </w:t>
      </w:r>
      <w:r w:rsidRPr="00DD7155">
        <w:rPr>
          <w:rFonts w:ascii="Tahoma" w:hAnsi="Tahoma" w:cs="Tahoma"/>
          <w:sz w:val="20"/>
        </w:rPr>
        <w:t xml:space="preserve">как соответствующее приложение к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Акту приемки законченного строительством объекта</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Акту о завершении работ по Договору</w:t>
      </w:r>
      <w:r w:rsidR="00EF04F1" w:rsidRPr="00DD7155">
        <w:rPr>
          <w:rFonts w:ascii="Tahoma" w:hAnsi="Tahoma" w:cs="Tahoma"/>
          <w:sz w:val="20"/>
        </w:rPr>
        <w:t>.</w:t>
      </w:r>
      <w:r w:rsidR="00526E69" w:rsidRPr="00526E69">
        <w:rPr>
          <w:rFonts w:ascii="Tahoma" w:hAnsi="Tahoma" w:cs="Tahoma"/>
          <w:b/>
          <w:color w:val="FF0000"/>
          <w:sz w:val="20"/>
        </w:rPr>
        <w:t>]</w:t>
      </w:r>
      <w:r w:rsidR="00EF04F1" w:rsidRPr="00EF04F1">
        <w:rPr>
          <w:rStyle w:val="ad"/>
          <w:b/>
          <w:color w:val="FF0000"/>
          <w:szCs w:val="20"/>
        </w:rPr>
        <w:t xml:space="preserve"> </w:t>
      </w:r>
      <w:r w:rsidR="00EF04F1">
        <w:rPr>
          <w:rStyle w:val="ad"/>
          <w:b/>
          <w:color w:val="FF0000"/>
          <w:szCs w:val="20"/>
        </w:rPr>
        <w:footnoteReference w:id="252"/>
      </w:r>
    </w:p>
    <w:p w14:paraId="67CC00A7" w14:textId="77777777" w:rsidR="004B6548" w:rsidRPr="00DD7155" w:rsidRDefault="004B654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несет ответственность:</w:t>
      </w:r>
    </w:p>
    <w:p w14:paraId="1841E4C8" w14:textId="368E9EAF" w:rsidR="004B6548" w:rsidRPr="00DD7155" w:rsidRDefault="004B6548" w:rsidP="002F68A6">
      <w:pPr>
        <w:pStyle w:val="1112"/>
        <w:numPr>
          <w:ilvl w:val="0"/>
          <w:numId w:val="68"/>
        </w:numPr>
        <w:spacing w:before="120" w:after="240"/>
        <w:ind w:left="567" w:hanging="283"/>
        <w:rPr>
          <w:rFonts w:ascii="Tahoma" w:hAnsi="Tahoma" w:cs="Tahoma"/>
          <w:sz w:val="20"/>
        </w:rPr>
      </w:pPr>
      <w:r w:rsidRPr="00DD7155">
        <w:rPr>
          <w:rFonts w:ascii="Tahoma" w:hAnsi="Tahoma" w:cs="Tahoma"/>
          <w:sz w:val="20"/>
        </w:rPr>
        <w:t xml:space="preserve">за сохранность, утрату или повреждение всех МТР Подрядчика на </w:t>
      </w:r>
      <w:r w:rsidRPr="00DD7155">
        <w:rPr>
          <w:rFonts w:ascii="Tahoma" w:hAnsi="Tahoma" w:cs="Tahoma"/>
          <w:color w:val="00B0F0"/>
          <w:sz w:val="20"/>
        </w:rPr>
        <w:t>Строительной площадке</w:t>
      </w:r>
      <w:r w:rsidR="00FE12E8" w:rsidRPr="00DD7155">
        <w:rPr>
          <w:rFonts w:ascii="Tahoma" w:hAnsi="Tahoma" w:cs="Tahoma"/>
          <w:sz w:val="20"/>
        </w:rPr>
        <w:t>/</w:t>
      </w:r>
      <w:r w:rsidR="00FE12E8" w:rsidRPr="00DD7155">
        <w:rPr>
          <w:rFonts w:ascii="Tahoma" w:hAnsi="Tahoma"/>
          <w:color w:val="7030A0"/>
          <w:sz w:val="20"/>
        </w:rPr>
        <w:t>Объекте</w:t>
      </w:r>
      <w:r w:rsidRPr="00DD7155">
        <w:rPr>
          <w:rFonts w:ascii="Tahoma" w:hAnsi="Tahoma" w:cs="Tahoma"/>
          <w:sz w:val="20"/>
        </w:rPr>
        <w:t>,</w:t>
      </w:r>
    </w:p>
    <w:p w14:paraId="32F28587" w14:textId="77777777" w:rsidR="004B6548" w:rsidRPr="00DD7155" w:rsidRDefault="004B6548" w:rsidP="002F68A6">
      <w:pPr>
        <w:pStyle w:val="1112"/>
        <w:numPr>
          <w:ilvl w:val="0"/>
          <w:numId w:val="68"/>
        </w:numPr>
        <w:spacing w:before="120" w:after="240"/>
        <w:ind w:left="567" w:hanging="283"/>
        <w:rPr>
          <w:rFonts w:ascii="Tahoma" w:hAnsi="Tahoma" w:cs="Tahoma"/>
          <w:sz w:val="20"/>
        </w:rPr>
      </w:pPr>
      <w:r w:rsidRPr="00DD7155">
        <w:rPr>
          <w:rFonts w:ascii="Tahoma" w:hAnsi="Tahoma" w:cs="Tahoma"/>
          <w:sz w:val="20"/>
        </w:rPr>
        <w:t>за сроки предоставления и качество МТР Подрядчика</w:t>
      </w:r>
      <w:r w:rsidR="00E90757" w:rsidRPr="00DD7155">
        <w:rPr>
          <w:rFonts w:ascii="Tahoma" w:hAnsi="Tahoma" w:cs="Tahoma"/>
          <w:sz w:val="20"/>
        </w:rPr>
        <w:t>.</w:t>
      </w:r>
    </w:p>
    <w:p w14:paraId="1CF960B7" w14:textId="3C632275" w:rsidR="004B6548" w:rsidRPr="00DD7155" w:rsidRDefault="004B654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представляет всю необходимую информацию, документы (паспорта, сертификаты, акты испытаний и т.п.), удостоверяющие качество поставленных МТР Подрядчика, их соответствие </w:t>
      </w:r>
      <w:r w:rsidR="00DC4E8C" w:rsidRPr="00DD7155">
        <w:rPr>
          <w:rFonts w:ascii="Tahoma" w:hAnsi="Tahoma" w:cs="Tahoma"/>
          <w:sz w:val="20"/>
        </w:rPr>
        <w:t>Требованиям</w:t>
      </w:r>
      <w:r w:rsidR="005B17C2">
        <w:rPr>
          <w:rFonts w:ascii="Tahoma" w:hAnsi="Tahoma" w:cs="Tahoma"/>
          <w:sz w:val="20"/>
        </w:rPr>
        <w:t xml:space="preserve"> вместе с соответствующими Актами формы КС-2 и НН.КС-2.3</w:t>
      </w:r>
      <w:r w:rsidRPr="00DD7155">
        <w:rPr>
          <w:rFonts w:ascii="Tahoma" w:hAnsi="Tahoma" w:cs="Tahoma"/>
          <w:sz w:val="20"/>
        </w:rPr>
        <w:t>.</w:t>
      </w:r>
    </w:p>
    <w:p w14:paraId="260009B3" w14:textId="1F170CB3" w:rsidR="004B6548" w:rsidRPr="00DD7155" w:rsidRDefault="004B654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по согласованию с Заказчиком </w:t>
      </w:r>
      <w:r w:rsidR="00037AFE" w:rsidRPr="00DD7155">
        <w:rPr>
          <w:rFonts w:ascii="Tahoma" w:hAnsi="Tahoma" w:cs="Tahoma"/>
          <w:sz w:val="20"/>
        </w:rPr>
        <w:t xml:space="preserve">приобретает </w:t>
      </w:r>
      <w:r w:rsidRPr="00DD7155">
        <w:rPr>
          <w:rFonts w:ascii="Tahoma" w:hAnsi="Tahoma" w:cs="Tahoma"/>
          <w:sz w:val="20"/>
        </w:rPr>
        <w:t>необходимые для выполнения Работ МТР, имеющиеся в наличии на складах Заказчика по отдельным договорам купли-продажи, при условии их соответствия номенклатуре и качеству, предусмотренным Требованиям.</w:t>
      </w:r>
    </w:p>
    <w:p w14:paraId="6C592B05" w14:textId="23EA972D" w:rsidR="004B6548" w:rsidRPr="00DD7155" w:rsidRDefault="008E47CC" w:rsidP="002F68A6">
      <w:pPr>
        <w:spacing w:before="120" w:after="240"/>
        <w:ind w:left="142" w:firstLine="0"/>
        <w:rPr>
          <w:rFonts w:ascii="Tahoma" w:hAnsi="Tahoma" w:cs="Tahoma"/>
          <w:i/>
          <w:sz w:val="20"/>
        </w:rPr>
      </w:pPr>
      <w:r w:rsidRPr="00DD7155">
        <w:rPr>
          <w:rFonts w:ascii="Tahoma" w:hAnsi="Tahoma" w:cs="Tahoma"/>
          <w:i/>
          <w:sz w:val="20"/>
        </w:rPr>
        <w:t>ЕСЛИ ПРИОБРЕТЕНИЕ ПОДРЯДЧИКОМ ИНЕРТНЫХ ИЛИ ЛЮБЫХ ИНЫХ МАТЕРИАЛОВ ДЛЯ ВЫПОЛНЕНИЯ РАБОТ ПЛАНИРУЕТСЯ ПРЕИМУЩЕСТВЕННО У ЗАКАЗЧИКА ИЗЛОЖИТЬ ПУНКТ В СЛЕДУЮЩЕЙ РЕДАКЦИИ:</w:t>
      </w:r>
    </w:p>
    <w:tbl>
      <w:tblPr>
        <w:tblStyle w:val="affa"/>
        <w:tblpPr w:bottomFromText="113" w:vertAnchor="text" w:tblpX="-993" w:tblpY="1"/>
        <w:tblOverlap w:val="never"/>
        <w:tblW w:w="10490"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356"/>
      </w:tblGrid>
      <w:tr w:rsidR="004B6548" w:rsidRPr="00DD7155" w14:paraId="442C89B0" w14:textId="77777777" w:rsidTr="004B6548">
        <w:tc>
          <w:tcPr>
            <w:tcW w:w="1134" w:type="dxa"/>
            <w:tcBorders>
              <w:top w:val="nil"/>
              <w:bottom w:val="nil"/>
            </w:tcBorders>
          </w:tcPr>
          <w:p w14:paraId="33D45DBF" w14:textId="77777777" w:rsidR="004B6548" w:rsidRPr="00DD7155" w:rsidRDefault="004B6548" w:rsidP="007D26D3">
            <w:pPr>
              <w:pStyle w:val="afff1"/>
              <w:numPr>
                <w:ilvl w:val="2"/>
                <w:numId w:val="13"/>
              </w:numPr>
              <w:spacing w:before="120" w:after="240"/>
              <w:ind w:left="142" w:hanging="142"/>
              <w:rPr>
                <w:rFonts w:ascii="Tahoma" w:hAnsi="Tahoma" w:cs="Tahoma"/>
                <w:sz w:val="20"/>
              </w:rPr>
            </w:pPr>
          </w:p>
        </w:tc>
        <w:tc>
          <w:tcPr>
            <w:tcW w:w="9356" w:type="dxa"/>
            <w:tcBorders>
              <w:bottom w:val="dotted" w:sz="4" w:space="0" w:color="auto"/>
            </w:tcBorders>
            <w:shd w:val="clear" w:color="auto" w:fill="F2F2F2" w:themeFill="background1" w:themeFillShade="F2"/>
          </w:tcPr>
          <w:p w14:paraId="751D36D5" w14:textId="2C0E1800" w:rsidR="004B6548" w:rsidRPr="00DD7155" w:rsidRDefault="00526E69" w:rsidP="002F68A6">
            <w:pPr>
              <w:spacing w:before="120" w:after="240"/>
              <w:ind w:left="144" w:right="-2" w:firstLine="0"/>
              <w:rPr>
                <w:rFonts w:ascii="Tahoma" w:hAnsi="Tahoma" w:cs="Tahoma"/>
                <w:sz w:val="20"/>
              </w:rPr>
            </w:pPr>
            <w:r w:rsidRPr="00526E69">
              <w:rPr>
                <w:rFonts w:ascii="Tahoma" w:hAnsi="Tahoma" w:cs="Tahoma"/>
                <w:b/>
                <w:color w:val="FF0000"/>
                <w:sz w:val="20"/>
                <w:u w:color="FF0000"/>
              </w:rPr>
              <w:t>[</w:t>
            </w:r>
            <w:r w:rsidR="004B6548" w:rsidRPr="00DD7155">
              <w:rPr>
                <w:rFonts w:ascii="Tahoma" w:hAnsi="Tahoma" w:cs="Tahoma"/>
                <w:sz w:val="20"/>
              </w:rPr>
              <w:t>Подрядчик первоначально направляет уведомление о потребности в инертных материалах (песок, щебень и т.д.) Заказчику с указанием:</w:t>
            </w:r>
          </w:p>
          <w:p w14:paraId="7CCD9065" w14:textId="77777777" w:rsidR="004B6548" w:rsidRPr="00DD7155" w:rsidRDefault="004B6548" w:rsidP="002F68A6">
            <w:pPr>
              <w:pStyle w:val="afff1"/>
              <w:numPr>
                <w:ilvl w:val="0"/>
                <w:numId w:val="68"/>
              </w:numPr>
              <w:spacing w:before="120" w:after="240"/>
              <w:rPr>
                <w:rFonts w:ascii="Tahoma" w:hAnsi="Tahoma" w:cs="Tahoma"/>
                <w:sz w:val="20"/>
              </w:rPr>
            </w:pPr>
            <w:r w:rsidRPr="00DD7155">
              <w:rPr>
                <w:rFonts w:ascii="Tahoma" w:hAnsi="Tahoma" w:cs="Tahoma"/>
                <w:sz w:val="20"/>
              </w:rPr>
              <w:t xml:space="preserve">необходимых материалов, </w:t>
            </w:r>
          </w:p>
          <w:p w14:paraId="75297F2E" w14:textId="77777777" w:rsidR="004B6548" w:rsidRPr="00DD7155" w:rsidRDefault="004B6548" w:rsidP="002F68A6">
            <w:pPr>
              <w:pStyle w:val="afff1"/>
              <w:numPr>
                <w:ilvl w:val="0"/>
                <w:numId w:val="68"/>
              </w:numPr>
              <w:spacing w:before="120" w:after="240"/>
              <w:rPr>
                <w:rFonts w:ascii="Tahoma" w:hAnsi="Tahoma" w:cs="Tahoma"/>
                <w:sz w:val="20"/>
              </w:rPr>
            </w:pPr>
            <w:r w:rsidRPr="00DD7155">
              <w:rPr>
                <w:rFonts w:ascii="Tahoma" w:hAnsi="Tahoma" w:cs="Tahoma"/>
                <w:sz w:val="20"/>
              </w:rPr>
              <w:t>их количества,</w:t>
            </w:r>
          </w:p>
          <w:p w14:paraId="5400F7BA" w14:textId="77777777" w:rsidR="004B6548" w:rsidRPr="00DD7155" w:rsidRDefault="004B6548" w:rsidP="002F68A6">
            <w:pPr>
              <w:pStyle w:val="afff1"/>
              <w:numPr>
                <w:ilvl w:val="0"/>
                <w:numId w:val="68"/>
              </w:numPr>
              <w:spacing w:before="120" w:after="240"/>
              <w:rPr>
                <w:rFonts w:ascii="Tahoma" w:hAnsi="Tahoma" w:cs="Tahoma"/>
                <w:sz w:val="20"/>
              </w:rPr>
            </w:pPr>
            <w:r w:rsidRPr="00DD7155">
              <w:rPr>
                <w:rFonts w:ascii="Tahoma" w:hAnsi="Tahoma" w:cs="Tahoma"/>
                <w:sz w:val="20"/>
              </w:rPr>
              <w:t>сроков поставки</w:t>
            </w:r>
          </w:p>
        </w:tc>
      </w:tr>
      <w:tr w:rsidR="004B6548" w:rsidRPr="00DD7155" w14:paraId="6D31834F" w14:textId="77777777" w:rsidTr="004B6548">
        <w:tc>
          <w:tcPr>
            <w:tcW w:w="1134" w:type="dxa"/>
            <w:tcBorders>
              <w:top w:val="nil"/>
              <w:bottom w:val="nil"/>
            </w:tcBorders>
          </w:tcPr>
          <w:p w14:paraId="7BAB0D16" w14:textId="77777777" w:rsidR="004B6548" w:rsidRPr="00DD7155" w:rsidRDefault="004B6548" w:rsidP="002F68A6">
            <w:pPr>
              <w:pStyle w:val="afff1"/>
              <w:tabs>
                <w:tab w:val="left" w:pos="1134"/>
              </w:tabs>
              <w:spacing w:before="120" w:after="240"/>
              <w:ind w:right="-278"/>
              <w:rPr>
                <w:rFonts w:ascii="Tahoma" w:hAnsi="Tahoma" w:cs="Tahoma"/>
                <w:sz w:val="20"/>
              </w:rPr>
            </w:pPr>
            <w:r w:rsidRPr="00DD7155">
              <w:rPr>
                <w:rFonts w:ascii="Tahoma" w:hAnsi="Tahoma" w:cs="Tahoma"/>
                <w:i/>
                <w:sz w:val="14"/>
                <w:szCs w:val="18"/>
              </w:rPr>
              <w:t>Срок для направления</w:t>
            </w:r>
          </w:p>
        </w:tc>
        <w:tc>
          <w:tcPr>
            <w:tcW w:w="9356" w:type="dxa"/>
            <w:shd w:val="clear" w:color="auto" w:fill="F2F2F2" w:themeFill="background1" w:themeFillShade="F2"/>
          </w:tcPr>
          <w:p w14:paraId="6C21F143" w14:textId="3ACBB9D3" w:rsidR="004B6548" w:rsidRPr="00DD7155" w:rsidRDefault="004B6548" w:rsidP="002F68A6">
            <w:pPr>
              <w:pStyle w:val="1112"/>
              <w:spacing w:before="120" w:after="240"/>
              <w:ind w:left="144"/>
              <w:rPr>
                <w:rFonts w:ascii="Tahoma" w:hAnsi="Tahoma" w:cs="Tahoma"/>
                <w:sz w:val="20"/>
              </w:rPr>
            </w:pPr>
            <w:r w:rsidRPr="00DD7155">
              <w:rPr>
                <w:rFonts w:ascii="Tahoma" w:hAnsi="Tahoma" w:cs="Tahoma"/>
                <w:sz w:val="20"/>
              </w:rPr>
              <w:t xml:space="preserve">не позднее чем за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р.д. до планируемой даты поставки.</w:t>
            </w:r>
          </w:p>
        </w:tc>
      </w:tr>
      <w:tr w:rsidR="004B6548" w:rsidRPr="00DD7155" w14:paraId="15E77C55" w14:textId="77777777" w:rsidTr="004B6548">
        <w:tc>
          <w:tcPr>
            <w:tcW w:w="1134" w:type="dxa"/>
            <w:tcBorders>
              <w:top w:val="nil"/>
              <w:bottom w:val="nil"/>
            </w:tcBorders>
          </w:tcPr>
          <w:p w14:paraId="1F87642A" w14:textId="77777777" w:rsidR="004B6548" w:rsidRPr="00DD7155" w:rsidRDefault="004B6548" w:rsidP="002F68A6">
            <w:pPr>
              <w:pStyle w:val="afff1"/>
              <w:tabs>
                <w:tab w:val="left" w:pos="1134"/>
              </w:tabs>
              <w:spacing w:before="120" w:after="240"/>
              <w:ind w:right="-278"/>
              <w:rPr>
                <w:rFonts w:ascii="Tahoma" w:hAnsi="Tahoma" w:cs="Tahoma"/>
                <w:i/>
                <w:sz w:val="14"/>
                <w:szCs w:val="18"/>
              </w:rPr>
            </w:pPr>
            <w:r w:rsidRPr="00DD7155">
              <w:rPr>
                <w:rFonts w:ascii="Tahoma" w:hAnsi="Tahoma" w:cs="Tahoma"/>
                <w:i/>
                <w:sz w:val="14"/>
                <w:szCs w:val="18"/>
              </w:rPr>
              <w:t>Цель уведомления</w:t>
            </w:r>
          </w:p>
        </w:tc>
        <w:tc>
          <w:tcPr>
            <w:tcW w:w="9356" w:type="dxa"/>
            <w:tcBorders>
              <w:bottom w:val="nil"/>
            </w:tcBorders>
            <w:shd w:val="clear" w:color="auto" w:fill="F2F2F2" w:themeFill="background1" w:themeFillShade="F2"/>
          </w:tcPr>
          <w:p w14:paraId="281A597B" w14:textId="5E2080CA" w:rsidR="004B6548" w:rsidRPr="00DD7155" w:rsidRDefault="004B6548" w:rsidP="002F68A6">
            <w:pPr>
              <w:pStyle w:val="1112"/>
              <w:spacing w:before="120" w:after="240"/>
              <w:ind w:left="144"/>
              <w:rPr>
                <w:rFonts w:ascii="Tahoma" w:hAnsi="Tahoma" w:cs="Tahoma"/>
                <w:sz w:val="20"/>
              </w:rPr>
            </w:pPr>
            <w:r w:rsidRPr="00DD7155">
              <w:rPr>
                <w:rFonts w:ascii="Tahoma" w:hAnsi="Tahoma" w:cs="Tahoma"/>
                <w:sz w:val="20"/>
              </w:rPr>
              <w:t>Заключение с Заказчиком отдельного договора купли-продажи инертных материалов.</w:t>
            </w:r>
            <w:r w:rsidR="00526E69" w:rsidRPr="00526E69">
              <w:rPr>
                <w:rFonts w:ascii="Tahoma" w:hAnsi="Tahoma" w:cs="Tahoma"/>
                <w:b/>
                <w:color w:val="FF0000"/>
                <w:sz w:val="20"/>
              </w:rPr>
              <w:t>]</w:t>
            </w:r>
          </w:p>
        </w:tc>
      </w:tr>
    </w:tbl>
    <w:p w14:paraId="6C9988A4" w14:textId="77777777" w:rsidR="004B6548" w:rsidRPr="00DD7155" w:rsidRDefault="004B6548" w:rsidP="002F68A6">
      <w:pPr>
        <w:spacing w:before="120" w:after="240"/>
        <w:ind w:firstLine="0"/>
        <w:rPr>
          <w:rFonts w:ascii="Tahoma" w:hAnsi="Tahoma" w:cs="Tahoma"/>
          <w:i/>
          <w:sz w:val="20"/>
        </w:rPr>
      </w:pPr>
    </w:p>
    <w:tbl>
      <w:tblPr>
        <w:tblStyle w:val="affa"/>
        <w:tblpPr w:bottomFromText="113" w:vertAnchor="text" w:tblpX="-993" w:tblpY="1"/>
        <w:tblOverlap w:val="never"/>
        <w:tblW w:w="10490"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356"/>
      </w:tblGrid>
      <w:tr w:rsidR="004B6548" w:rsidRPr="00DD7155" w14:paraId="073EC314" w14:textId="77777777" w:rsidTr="004B6548">
        <w:tc>
          <w:tcPr>
            <w:tcW w:w="1134" w:type="dxa"/>
            <w:tcBorders>
              <w:top w:val="nil"/>
              <w:bottom w:val="nil"/>
            </w:tcBorders>
          </w:tcPr>
          <w:p w14:paraId="591BEB85" w14:textId="77777777" w:rsidR="004B6548" w:rsidRPr="00DD7155" w:rsidRDefault="004B6548" w:rsidP="007D26D3">
            <w:pPr>
              <w:pStyle w:val="afff1"/>
              <w:numPr>
                <w:ilvl w:val="2"/>
                <w:numId w:val="13"/>
              </w:numPr>
              <w:spacing w:before="120" w:after="240"/>
              <w:ind w:left="142" w:hanging="142"/>
              <w:rPr>
                <w:rFonts w:ascii="Tahoma" w:hAnsi="Tahoma" w:cs="Tahoma"/>
                <w:sz w:val="20"/>
              </w:rPr>
            </w:pPr>
          </w:p>
          <w:p w14:paraId="1F27358B" w14:textId="77777777" w:rsidR="004B6548" w:rsidRPr="00DD7155" w:rsidRDefault="004B6548" w:rsidP="002F68A6">
            <w:pPr>
              <w:tabs>
                <w:tab w:val="left" w:pos="1410"/>
              </w:tabs>
              <w:spacing w:before="120" w:after="240"/>
              <w:ind w:right="-278" w:firstLine="0"/>
              <w:jc w:val="left"/>
              <w:rPr>
                <w:rFonts w:ascii="Tahoma" w:hAnsi="Tahoma" w:cs="Tahoma"/>
                <w:i/>
                <w:sz w:val="14"/>
                <w:szCs w:val="18"/>
              </w:rPr>
            </w:pPr>
          </w:p>
        </w:tc>
        <w:tc>
          <w:tcPr>
            <w:tcW w:w="9356" w:type="dxa"/>
            <w:tcBorders>
              <w:bottom w:val="dotted" w:sz="4" w:space="0" w:color="auto"/>
            </w:tcBorders>
            <w:shd w:val="clear" w:color="auto" w:fill="F2F2F2" w:themeFill="background1" w:themeFillShade="F2"/>
          </w:tcPr>
          <w:p w14:paraId="3E3DE25F" w14:textId="2D3325DA" w:rsidR="004B6548" w:rsidRPr="00DD7155" w:rsidRDefault="00526E69" w:rsidP="002F68A6">
            <w:pPr>
              <w:spacing w:before="120" w:after="240"/>
              <w:ind w:left="144" w:right="-2" w:firstLine="0"/>
              <w:rPr>
                <w:rFonts w:ascii="Tahoma" w:hAnsi="Tahoma" w:cs="Tahoma"/>
                <w:sz w:val="20"/>
              </w:rPr>
            </w:pPr>
            <w:r w:rsidRPr="00526E69">
              <w:rPr>
                <w:rFonts w:ascii="Tahoma" w:hAnsi="Tahoma" w:cs="Tahoma"/>
                <w:b/>
                <w:color w:val="FF0000"/>
                <w:sz w:val="20"/>
                <w:u w:color="FF0000"/>
              </w:rPr>
              <w:t>[</w:t>
            </w:r>
            <w:r w:rsidR="004B6548" w:rsidRPr="00DD7155">
              <w:rPr>
                <w:rFonts w:ascii="Tahoma" w:hAnsi="Tahoma" w:cs="Tahoma"/>
                <w:sz w:val="20"/>
              </w:rPr>
              <w:t>Заказчик рассматривает уведомление Подрядчика и:</w:t>
            </w:r>
          </w:p>
          <w:p w14:paraId="67223E49" w14:textId="77777777" w:rsidR="004B6548" w:rsidRPr="00DD7155" w:rsidRDefault="004B6548" w:rsidP="002F68A6">
            <w:pPr>
              <w:pStyle w:val="afff1"/>
              <w:numPr>
                <w:ilvl w:val="0"/>
                <w:numId w:val="68"/>
              </w:numPr>
              <w:spacing w:before="120" w:after="240"/>
              <w:rPr>
                <w:rFonts w:ascii="Tahoma" w:hAnsi="Tahoma" w:cs="Tahoma"/>
                <w:sz w:val="20"/>
              </w:rPr>
            </w:pPr>
            <w:r w:rsidRPr="00DD7155">
              <w:rPr>
                <w:rFonts w:ascii="Tahoma" w:hAnsi="Tahoma" w:cs="Tahoma"/>
                <w:sz w:val="20"/>
              </w:rPr>
              <w:t xml:space="preserve">направляет договор купли-продажи при наличии необходимых инертных материалов, </w:t>
            </w:r>
          </w:p>
          <w:p w14:paraId="27BC6650" w14:textId="77777777" w:rsidR="004B6548" w:rsidRPr="00DD7155" w:rsidRDefault="004B6548" w:rsidP="002F68A6">
            <w:pPr>
              <w:pStyle w:val="afff1"/>
              <w:spacing w:before="120" w:after="240"/>
              <w:ind w:left="862"/>
              <w:rPr>
                <w:rFonts w:ascii="Tahoma" w:hAnsi="Tahoma" w:cs="Tahoma"/>
                <w:i/>
                <w:sz w:val="20"/>
              </w:rPr>
            </w:pPr>
            <w:r w:rsidRPr="00DD7155">
              <w:rPr>
                <w:rFonts w:ascii="Tahoma" w:hAnsi="Tahoma" w:cs="Tahoma"/>
                <w:i/>
                <w:sz w:val="20"/>
              </w:rPr>
              <w:t>либо</w:t>
            </w:r>
          </w:p>
          <w:p w14:paraId="01ADE535" w14:textId="6F474C23" w:rsidR="004B6548" w:rsidRPr="00DD7155" w:rsidRDefault="004B6548" w:rsidP="002F68A6">
            <w:pPr>
              <w:pStyle w:val="afff1"/>
              <w:numPr>
                <w:ilvl w:val="0"/>
                <w:numId w:val="68"/>
              </w:numPr>
              <w:spacing w:before="120" w:after="240"/>
              <w:rPr>
                <w:rFonts w:ascii="Tahoma" w:hAnsi="Tahoma" w:cs="Tahoma"/>
                <w:sz w:val="20"/>
              </w:rPr>
            </w:pPr>
            <w:r w:rsidRPr="00DD7155">
              <w:rPr>
                <w:rFonts w:ascii="Tahoma" w:hAnsi="Tahoma" w:cs="Tahoma"/>
                <w:sz w:val="20"/>
              </w:rPr>
              <w:t xml:space="preserve">отказывает в </w:t>
            </w:r>
            <w:r w:rsidR="00682F78" w:rsidRPr="00DD7155">
              <w:rPr>
                <w:rFonts w:ascii="Tahoma" w:hAnsi="Tahoma" w:cs="Tahoma"/>
                <w:sz w:val="20"/>
              </w:rPr>
              <w:t xml:space="preserve">поставке </w:t>
            </w:r>
            <w:r w:rsidRPr="00DD7155">
              <w:rPr>
                <w:rFonts w:ascii="Tahoma" w:hAnsi="Tahoma" w:cs="Tahoma"/>
                <w:sz w:val="20"/>
              </w:rPr>
              <w:t>при отсутствии необходимых инертных материалов,</w:t>
            </w:r>
          </w:p>
        </w:tc>
      </w:tr>
      <w:tr w:rsidR="004B6548" w:rsidRPr="00DD7155" w14:paraId="4CBA9A16" w14:textId="77777777" w:rsidTr="004B6548">
        <w:tc>
          <w:tcPr>
            <w:tcW w:w="1134" w:type="dxa"/>
            <w:tcBorders>
              <w:top w:val="nil"/>
              <w:bottom w:val="nil"/>
            </w:tcBorders>
          </w:tcPr>
          <w:p w14:paraId="0DCE78D0" w14:textId="1EF5B961" w:rsidR="004B6548" w:rsidRPr="00DD7155" w:rsidRDefault="00CA4D5F" w:rsidP="002F68A6">
            <w:pPr>
              <w:pStyle w:val="afff1"/>
              <w:tabs>
                <w:tab w:val="left" w:pos="849"/>
              </w:tabs>
              <w:spacing w:before="120" w:after="240"/>
              <w:ind w:right="-278"/>
              <w:rPr>
                <w:rFonts w:ascii="Tahoma" w:hAnsi="Tahoma" w:cs="Tahoma"/>
                <w:sz w:val="20"/>
              </w:rPr>
            </w:pPr>
            <w:r w:rsidRPr="00DD7155">
              <w:rPr>
                <w:rFonts w:ascii="Tahoma" w:hAnsi="Tahoma" w:cs="Tahoma"/>
                <w:i/>
                <w:sz w:val="14"/>
                <w:szCs w:val="18"/>
              </w:rPr>
              <w:t>Срок для направления</w:t>
            </w:r>
          </w:p>
        </w:tc>
        <w:tc>
          <w:tcPr>
            <w:tcW w:w="9356" w:type="dxa"/>
            <w:shd w:val="clear" w:color="auto" w:fill="F2F2F2" w:themeFill="background1" w:themeFillShade="F2"/>
          </w:tcPr>
          <w:p w14:paraId="44FD83EB" w14:textId="77777777" w:rsidR="004B6548" w:rsidRPr="00DD7155" w:rsidRDefault="004B6548" w:rsidP="002F68A6">
            <w:pPr>
              <w:pStyle w:val="1112"/>
              <w:spacing w:before="120" w:after="240"/>
              <w:ind w:left="142"/>
              <w:rPr>
                <w:rFonts w:ascii="Tahoma" w:hAnsi="Tahoma" w:cs="Tahoma"/>
                <w:sz w:val="20"/>
              </w:rPr>
            </w:pPr>
            <w:r w:rsidRPr="00DD7155">
              <w:rPr>
                <w:rFonts w:ascii="Tahoma" w:hAnsi="Tahoma" w:cs="Tahoma"/>
                <w:sz w:val="20"/>
              </w:rPr>
              <w:t>в течение 15 р.д. с даты получения уведомления Подрядчика.</w:t>
            </w:r>
          </w:p>
        </w:tc>
      </w:tr>
      <w:tr w:rsidR="004B6548" w:rsidRPr="00DD7155" w14:paraId="705CEFD4" w14:textId="77777777" w:rsidTr="004B6548">
        <w:tc>
          <w:tcPr>
            <w:tcW w:w="1134" w:type="dxa"/>
            <w:tcBorders>
              <w:top w:val="nil"/>
              <w:bottom w:val="nil"/>
            </w:tcBorders>
          </w:tcPr>
          <w:p w14:paraId="2DB619B5" w14:textId="77777777" w:rsidR="004B6548" w:rsidRPr="00DD7155" w:rsidRDefault="004B6548" w:rsidP="002F68A6">
            <w:pPr>
              <w:pStyle w:val="afff1"/>
              <w:tabs>
                <w:tab w:val="left" w:pos="1134"/>
              </w:tabs>
              <w:spacing w:before="120" w:after="240"/>
              <w:ind w:right="-278"/>
              <w:rPr>
                <w:rFonts w:ascii="Tahoma" w:hAnsi="Tahoma" w:cs="Tahoma"/>
                <w:i/>
                <w:sz w:val="14"/>
                <w:szCs w:val="18"/>
              </w:rPr>
            </w:pPr>
            <w:r w:rsidRPr="00DD7155">
              <w:rPr>
                <w:rFonts w:ascii="Tahoma" w:hAnsi="Tahoma" w:cs="Tahoma"/>
                <w:i/>
                <w:sz w:val="14"/>
                <w:szCs w:val="18"/>
              </w:rPr>
              <w:t>Дополнительные условия</w:t>
            </w:r>
          </w:p>
        </w:tc>
        <w:tc>
          <w:tcPr>
            <w:tcW w:w="9356" w:type="dxa"/>
            <w:tcBorders>
              <w:bottom w:val="nil"/>
            </w:tcBorders>
            <w:shd w:val="clear" w:color="auto" w:fill="F2F2F2" w:themeFill="background1" w:themeFillShade="F2"/>
          </w:tcPr>
          <w:p w14:paraId="3E04F4D1" w14:textId="77777777" w:rsidR="004B6548" w:rsidRPr="00DD7155" w:rsidRDefault="004B6548" w:rsidP="002F68A6">
            <w:pPr>
              <w:spacing w:before="120" w:after="240"/>
              <w:ind w:left="142" w:firstLine="0"/>
              <w:rPr>
                <w:rFonts w:ascii="Tahoma" w:hAnsi="Tahoma" w:cs="Tahoma"/>
                <w:sz w:val="20"/>
              </w:rPr>
            </w:pPr>
            <w:r w:rsidRPr="00DD7155">
              <w:rPr>
                <w:rFonts w:ascii="Tahoma" w:hAnsi="Tahoma" w:cs="Tahoma"/>
                <w:sz w:val="20"/>
              </w:rPr>
              <w:t xml:space="preserve">Поставка инертных материалов не является обязанностью Заказчика по Договору. Отсутствие ответа Заказчика не является нарушением Договора и не может служить основанием для изменения сроков выполнения Работ, включая промежуточные. </w:t>
            </w:r>
          </w:p>
          <w:p w14:paraId="5F30DB61" w14:textId="4ACAAC6D" w:rsidR="004B6548" w:rsidRPr="00DD7155" w:rsidRDefault="004B6548" w:rsidP="002F68A6">
            <w:pPr>
              <w:pStyle w:val="1112"/>
              <w:spacing w:before="120" w:after="240"/>
              <w:ind w:left="142"/>
              <w:rPr>
                <w:rFonts w:ascii="Tahoma" w:hAnsi="Tahoma" w:cs="Tahoma"/>
                <w:sz w:val="20"/>
              </w:rPr>
            </w:pPr>
            <w:r w:rsidRPr="00DD7155">
              <w:rPr>
                <w:rFonts w:ascii="Tahoma" w:hAnsi="Tahoma" w:cs="Tahoma"/>
                <w:sz w:val="20"/>
              </w:rPr>
              <w:t>При отсутствии необходимых материалов у Заказчика и/или не получении ответа на уведомление в установленные настоящим пунктом сроки Подрядчик вправе приобрести инертные материалы у иных третьих лиц.</w:t>
            </w:r>
            <w:r w:rsidR="00526E69" w:rsidRPr="00526E69">
              <w:rPr>
                <w:rFonts w:ascii="Tahoma" w:hAnsi="Tahoma" w:cs="Tahoma"/>
                <w:b/>
                <w:color w:val="FF0000"/>
                <w:sz w:val="20"/>
              </w:rPr>
              <w:t>]</w:t>
            </w:r>
          </w:p>
        </w:tc>
      </w:tr>
    </w:tbl>
    <w:p w14:paraId="4232F9DB" w14:textId="61C32BE5" w:rsidR="004B6548" w:rsidRPr="00DD7155" w:rsidRDefault="008E47CC" w:rsidP="002F68A6">
      <w:pPr>
        <w:pStyle w:val="1112"/>
        <w:spacing w:before="120" w:after="240"/>
        <w:ind w:left="142"/>
        <w:rPr>
          <w:rFonts w:ascii="Tahoma" w:hAnsi="Tahoma" w:cs="Tahoma"/>
          <w:sz w:val="20"/>
          <w:highlight w:val="lightGray"/>
        </w:rPr>
      </w:pPr>
      <w:r w:rsidRPr="00DD7155">
        <w:rPr>
          <w:rFonts w:ascii="Tahoma" w:hAnsi="Tahoma" w:cs="Tahoma"/>
          <w:i/>
          <w:sz w:val="20"/>
        </w:rPr>
        <w:t xml:space="preserve">В СЛУЧАЕ, ЕСЛИ ДОКУМЕНТАЦИЯ РАЗРАБАТЫВАЕТСЯ ПОДРЯДЧИКОМ, ДОПОЛНИТЬ ПУНКТОМ </w:t>
      </w:r>
    </w:p>
    <w:p w14:paraId="38A82FE9" w14:textId="13FD0968" w:rsidR="004B6548" w:rsidRPr="00DD7155" w:rsidRDefault="00526E69" w:rsidP="002F68A6">
      <w:pPr>
        <w:pStyle w:val="1112"/>
        <w:spacing w:before="120" w:after="240"/>
        <w:ind w:left="142"/>
        <w:rPr>
          <w:rFonts w:ascii="Tahoma" w:hAnsi="Tahoma" w:cs="Tahoma"/>
          <w:sz w:val="20"/>
          <w:highlight w:val="lightGray"/>
        </w:rPr>
      </w:pPr>
      <w:r w:rsidRPr="00526E69">
        <w:rPr>
          <w:rFonts w:ascii="Tahoma" w:hAnsi="Tahoma" w:cs="Tahoma"/>
          <w:b/>
          <w:color w:val="FF0000"/>
          <w:sz w:val="20"/>
          <w:u w:color="FF0000"/>
        </w:rPr>
        <w:t>[</w:t>
      </w:r>
      <w:r w:rsidR="004B6548" w:rsidRPr="00DD7155">
        <w:rPr>
          <w:rStyle w:val="1113"/>
          <w:rFonts w:ascii="Tahoma" w:hAnsi="Tahoma" w:cs="Tahoma"/>
          <w:sz w:val="20"/>
          <w:highlight w:val="lightGray"/>
        </w:rPr>
        <w:t xml:space="preserve">В случае, если внесение изменений в разработанную Подрядчиком Документацию, по причинам, не связанным с Заказчиком, повлекло изменение перечня МТР Подрядчика, необходимых для выполнения Работ, Подрядчик обязан заменить уже приобретенные МТР, согласно измененной Документации в счет Цены Договора в срок до приемки Работ по Акту формы КС-2, при выполнении которых использовались замененные МТР Подрядчика согласно Календарному плану. Подрядчик обязан внести изменения в Приложение «График обеспечения МТР в зоне ответственности Подрядчика» и направить </w:t>
      </w:r>
      <w:r w:rsidR="00CA4D5F" w:rsidRPr="00DD7155">
        <w:rPr>
          <w:rStyle w:val="1113"/>
          <w:rFonts w:ascii="Tahoma" w:hAnsi="Tahoma" w:cs="Tahoma"/>
          <w:sz w:val="20"/>
          <w:highlight w:val="lightGray"/>
        </w:rPr>
        <w:t xml:space="preserve">дополнительное соглашение </w:t>
      </w:r>
      <w:r w:rsidR="004B6548" w:rsidRPr="00DD7155">
        <w:rPr>
          <w:rStyle w:val="1113"/>
          <w:rFonts w:ascii="Tahoma" w:hAnsi="Tahoma" w:cs="Tahoma"/>
          <w:sz w:val="20"/>
          <w:highlight w:val="lightGray"/>
        </w:rPr>
        <w:t>на согласование Заказчику в течение 5 р.д. с момента внесения изменений в Документацию.</w:t>
      </w:r>
      <w:r w:rsidR="000E52FE" w:rsidRPr="00DD7155">
        <w:rPr>
          <w:rFonts w:ascii="Tahoma" w:hAnsi="Tahoma" w:cs="Tahoma"/>
          <w:b/>
          <w:color w:val="FF0000"/>
          <w:sz w:val="20"/>
        </w:rPr>
        <w:t xml:space="preserve"> </w:t>
      </w:r>
      <w:r w:rsidRPr="00526E69">
        <w:rPr>
          <w:rFonts w:ascii="Tahoma" w:hAnsi="Tahoma" w:cs="Tahoma"/>
          <w:b/>
          <w:color w:val="FF0000"/>
          <w:sz w:val="20"/>
        </w:rPr>
        <w:t>]</w:t>
      </w:r>
    </w:p>
    <w:p w14:paraId="46CAEA54" w14:textId="5F3C6EE1" w:rsidR="00A33AF7" w:rsidRPr="00DD7155" w:rsidRDefault="00526E69" w:rsidP="00625528">
      <w:pPr>
        <w:pStyle w:val="afff1"/>
        <w:numPr>
          <w:ilvl w:val="1"/>
          <w:numId w:val="13"/>
        </w:numPr>
        <w:spacing w:before="120" w:after="240"/>
        <w:ind w:left="142" w:hanging="1135"/>
        <w:rPr>
          <w:rFonts w:ascii="Tahoma" w:hAnsi="Tahoma" w:cs="Tahoma"/>
          <w:b/>
          <w:sz w:val="20"/>
        </w:rPr>
      </w:pPr>
      <w:bookmarkStart w:id="206" w:name="МТР_Заказчика"/>
      <w:bookmarkEnd w:id="205"/>
      <w:bookmarkEnd w:id="206"/>
      <w:r w:rsidRPr="00526E69">
        <w:rPr>
          <w:rFonts w:ascii="Tahoma" w:hAnsi="Tahoma" w:cs="Tahoma"/>
          <w:b/>
          <w:color w:val="FF0000"/>
          <w:sz w:val="20"/>
          <w:u w:color="FF0000"/>
        </w:rPr>
        <w:t>[</w:t>
      </w:r>
      <w:bookmarkStart w:id="207" w:name="_Ref494883365"/>
      <w:r w:rsidR="00940596" w:rsidRPr="00DD7155">
        <w:rPr>
          <w:rFonts w:ascii="Tahoma" w:hAnsi="Tahoma" w:cs="Tahoma"/>
          <w:b/>
          <w:sz w:val="20"/>
          <w:highlight w:val="blue"/>
        </w:rPr>
        <w:t>ПОРЯДОК ПРЕДОСТАВЛЕНИЯ МТР ЗАКАЗЧИКА</w:t>
      </w:r>
      <w:bookmarkEnd w:id="207"/>
      <w:r w:rsidRPr="00526E69">
        <w:rPr>
          <w:rFonts w:ascii="Tahoma" w:hAnsi="Tahoma" w:cs="Tahoma"/>
          <w:b/>
          <w:color w:val="FF0000"/>
          <w:sz w:val="20"/>
          <w:lang w:val="en-US"/>
        </w:rPr>
        <w:t>]</w:t>
      </w:r>
    </w:p>
    <w:p w14:paraId="718C6790" w14:textId="229C26FD"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Заказчик за свой счет обеспечит наличие МТР Заказчика, включенных в Разделительн</w:t>
      </w:r>
      <w:r w:rsidR="00D52D9A" w:rsidRPr="00DD7155">
        <w:rPr>
          <w:rFonts w:ascii="Tahoma" w:hAnsi="Tahoma" w:cs="Tahoma"/>
          <w:sz w:val="20"/>
        </w:rPr>
        <w:t>ую</w:t>
      </w:r>
      <w:r w:rsidRPr="00DD7155">
        <w:rPr>
          <w:rFonts w:ascii="Tahoma" w:hAnsi="Tahoma" w:cs="Tahoma"/>
          <w:sz w:val="20"/>
        </w:rPr>
        <w:t xml:space="preserve"> ведомость, на складах Заказчика при условии соблюдения нижеизложенного порядка. </w:t>
      </w:r>
    </w:p>
    <w:p w14:paraId="56197DBA" w14:textId="5E1E9DB0" w:rsidR="00CA4D5F"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w:t>
      </w:r>
      <w:r w:rsidR="000E2014" w:rsidRPr="00DD7155">
        <w:rPr>
          <w:rFonts w:ascii="Tahoma" w:hAnsi="Tahoma" w:cs="Tahoma"/>
          <w:sz w:val="20"/>
        </w:rPr>
        <w:t>направляет Заказчику плановый График обеспечения МТР Заказчика, по форме Приложения</w:t>
      </w:r>
      <w:r w:rsidR="00825A23" w:rsidRPr="00DD7155">
        <w:rPr>
          <w:rFonts w:ascii="Tahoma" w:hAnsi="Tahoma" w:cs="Tahoma"/>
          <w:sz w:val="20"/>
        </w:rPr>
        <w:t>,</w:t>
      </w:r>
      <w:r w:rsidR="000E2014" w:rsidRPr="00DD7155">
        <w:rPr>
          <w:rFonts w:ascii="Tahoma" w:hAnsi="Tahoma" w:cs="Tahoma"/>
          <w:sz w:val="20"/>
        </w:rPr>
        <w:t xml:space="preserve"> </w:t>
      </w:r>
      <w:r w:rsidR="00825A23" w:rsidRPr="00DD7155">
        <w:rPr>
          <w:rFonts w:ascii="Tahoma" w:hAnsi="Tahoma" w:cs="Tahoma"/>
          <w:sz w:val="20"/>
        </w:rPr>
        <w:t xml:space="preserve">в которой указывается наименование, количество, марка, код ЕНС, а также плановый срок предоставления МТР Заказчика, необходимый для выполнения Работ, </w:t>
      </w:r>
      <w:r w:rsidRPr="00DD7155">
        <w:rPr>
          <w:rFonts w:ascii="Tahoma" w:hAnsi="Tahoma" w:cs="Tahoma"/>
          <w:sz w:val="20"/>
        </w:rPr>
        <w:t xml:space="preserve">в течение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р.д. </w:t>
      </w:r>
      <w:r w:rsidR="00CA4D5F" w:rsidRPr="00DD7155">
        <w:rPr>
          <w:rFonts w:ascii="Tahoma" w:hAnsi="Tahoma" w:cs="Tahoma"/>
          <w:sz w:val="20"/>
        </w:rPr>
        <w:t>c даты включения в Разделительн</w:t>
      </w:r>
      <w:r w:rsidR="00D52D9A" w:rsidRPr="00DD7155">
        <w:rPr>
          <w:rFonts w:ascii="Tahoma" w:hAnsi="Tahoma" w:cs="Tahoma"/>
          <w:sz w:val="20"/>
        </w:rPr>
        <w:t>ую</w:t>
      </w:r>
      <w:r w:rsidR="00CA4D5F" w:rsidRPr="00DD7155">
        <w:rPr>
          <w:rFonts w:ascii="Tahoma" w:hAnsi="Tahoma" w:cs="Tahoma"/>
          <w:sz w:val="20"/>
        </w:rPr>
        <w:t xml:space="preserve"> ведомость МТР Заказчика</w:t>
      </w:r>
      <w:r w:rsidR="000B3C23" w:rsidRPr="00DD7155">
        <w:rPr>
          <w:rFonts w:ascii="Tahoma" w:hAnsi="Tahoma" w:cs="Tahoma"/>
          <w:sz w:val="20"/>
        </w:rPr>
        <w:t xml:space="preserve"> путем подписания дополнительного соглашения</w:t>
      </w:r>
      <w:r w:rsidR="00CA4D5F" w:rsidRPr="00DD7155">
        <w:rPr>
          <w:rFonts w:ascii="Tahoma" w:hAnsi="Tahoma" w:cs="Tahoma"/>
          <w:sz w:val="20"/>
        </w:rPr>
        <w:t xml:space="preserve">. </w:t>
      </w:r>
    </w:p>
    <w:p w14:paraId="6D432EDE" w14:textId="7289E7A5" w:rsidR="00D52D9A" w:rsidRPr="00DD7155" w:rsidRDefault="007D26D3"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Заказчик</w:t>
      </w:r>
      <w:r w:rsidR="00A33AF7" w:rsidRPr="00DD7155">
        <w:rPr>
          <w:rFonts w:ascii="Tahoma" w:hAnsi="Tahoma" w:cs="Tahoma"/>
          <w:sz w:val="20"/>
        </w:rPr>
        <w:t xml:space="preserve"> согласовывает плановый График обеспечения МТР Заказчика либо в тот же срок предоставляет письменный мотивированный отказ в его согласовании</w:t>
      </w:r>
      <w:r w:rsidR="00D52D9A" w:rsidRPr="00DD7155">
        <w:rPr>
          <w:rFonts w:ascii="Tahoma" w:hAnsi="Tahoma" w:cs="Tahoma"/>
          <w:sz w:val="20"/>
        </w:rPr>
        <w:t xml:space="preserve"> в течение </w:t>
      </w:r>
      <w:r w:rsidR="00526E69" w:rsidRPr="00526E69">
        <w:rPr>
          <w:rFonts w:ascii="Tahoma" w:hAnsi="Tahoma" w:cs="Tahoma"/>
          <w:b/>
          <w:color w:val="FF0000"/>
          <w:sz w:val="20"/>
          <w:u w:color="FF0000"/>
        </w:rPr>
        <w:t>[</w:t>
      </w:r>
      <w:r w:rsidR="00D52D9A" w:rsidRPr="00DD7155">
        <w:rPr>
          <w:rFonts w:ascii="Tahoma" w:hAnsi="Tahoma" w:cs="Tahoma"/>
          <w:sz w:val="20"/>
        </w:rPr>
        <w:t>•</w:t>
      </w:r>
      <w:r w:rsidR="00526E69" w:rsidRPr="00526E69">
        <w:rPr>
          <w:rFonts w:ascii="Tahoma" w:hAnsi="Tahoma" w:cs="Tahoma"/>
          <w:b/>
          <w:color w:val="FF0000"/>
          <w:sz w:val="20"/>
        </w:rPr>
        <w:t>]</w:t>
      </w:r>
      <w:r w:rsidR="00D52D9A" w:rsidRPr="00DD7155">
        <w:rPr>
          <w:rFonts w:ascii="Tahoma" w:hAnsi="Tahoma" w:cs="Tahoma"/>
          <w:sz w:val="20"/>
        </w:rPr>
        <w:t xml:space="preserve"> р.д</w:t>
      </w:r>
      <w:r w:rsidR="00A33AF7" w:rsidRPr="00DD7155">
        <w:rPr>
          <w:rFonts w:ascii="Tahoma" w:hAnsi="Tahoma" w:cs="Tahoma"/>
          <w:sz w:val="20"/>
        </w:rPr>
        <w:t xml:space="preserve">. </w:t>
      </w:r>
    </w:p>
    <w:p w14:paraId="3ED0F538" w14:textId="37164ADF"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Согласованный График обеспечения МТР Заказчика является ориентировочным, с последующим подтверждением актуальности сроков в формируемых Подрядчиком Заявках на выдачу МТР Заказчика на календарный месяц, согласованных Заказчиком.</w:t>
      </w:r>
    </w:p>
    <w:p w14:paraId="715C31EB" w14:textId="0A0C918F" w:rsidR="00A33AF7" w:rsidRPr="00DD7155" w:rsidRDefault="00D52D9A"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w:t>
      </w:r>
      <w:r w:rsidR="00A33AF7" w:rsidRPr="00DD7155">
        <w:rPr>
          <w:rFonts w:ascii="Tahoma" w:hAnsi="Tahoma" w:cs="Tahoma"/>
          <w:sz w:val="20"/>
        </w:rPr>
        <w:t>направляет Заказчику письменную Заявку на выдачу МТР Заказчика по форме Приложения Заявка на выдачу МТР Заказчика (далее - Заявка), в которой указывается наименование, количество, марка, код ЕНС, срок предоставления МТР Заказчика, необходимых для выполнения Работ на следующий календарный месяц</w:t>
      </w:r>
      <w:r w:rsidRPr="00DD7155">
        <w:rPr>
          <w:rFonts w:ascii="Tahoma" w:hAnsi="Tahoma" w:cs="Tahoma"/>
          <w:sz w:val="20"/>
        </w:rPr>
        <w:t>, не позднее 25 числа каждого месяца</w:t>
      </w:r>
      <w:r w:rsidR="00A33AF7" w:rsidRPr="00DD7155">
        <w:rPr>
          <w:rFonts w:ascii="Tahoma" w:hAnsi="Tahoma" w:cs="Tahoma"/>
          <w:sz w:val="20"/>
        </w:rPr>
        <w:t xml:space="preserve">. </w:t>
      </w:r>
    </w:p>
    <w:p w14:paraId="78F3F6A2" w14:textId="1F38E0EF"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Заказчик согласовывает Заявку на выдачу МТР Заказчика либо в тот же срок предоставляет письменный мотивированный отказ в ее согласовании</w:t>
      </w:r>
      <w:r w:rsidR="00D52D9A" w:rsidRPr="00DD7155">
        <w:rPr>
          <w:rFonts w:ascii="Tahoma" w:hAnsi="Tahoma" w:cs="Tahoma"/>
          <w:sz w:val="20"/>
        </w:rPr>
        <w:t xml:space="preserve"> в течение 5 р.д</w:t>
      </w:r>
      <w:r w:rsidRPr="00DD7155">
        <w:rPr>
          <w:rFonts w:ascii="Tahoma" w:hAnsi="Tahoma" w:cs="Tahoma"/>
          <w:sz w:val="20"/>
        </w:rPr>
        <w:t xml:space="preserve">. </w:t>
      </w:r>
    </w:p>
    <w:p w14:paraId="4249A534" w14:textId="54184473" w:rsidR="00A33AF7" w:rsidRPr="00DD7155" w:rsidRDefault="00D52D9A"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передает </w:t>
      </w:r>
      <w:r w:rsidR="00A33AF7" w:rsidRPr="00DD7155">
        <w:rPr>
          <w:rFonts w:ascii="Tahoma" w:hAnsi="Tahoma" w:cs="Tahoma"/>
          <w:sz w:val="20"/>
        </w:rPr>
        <w:t xml:space="preserve">Подрядчику МТР Заказчика для выполнения Работ </w:t>
      </w:r>
      <w:r w:rsidRPr="00DD7155">
        <w:rPr>
          <w:rFonts w:ascii="Tahoma" w:hAnsi="Tahoma" w:cs="Tahoma"/>
          <w:sz w:val="20"/>
        </w:rPr>
        <w:t>согласно срокам, согласованным</w:t>
      </w:r>
      <w:r w:rsidR="00A33AF7" w:rsidRPr="00DD7155">
        <w:rPr>
          <w:rFonts w:ascii="Tahoma" w:hAnsi="Tahoma" w:cs="Tahoma"/>
          <w:sz w:val="20"/>
        </w:rPr>
        <w:t xml:space="preserve"> в Заявках на выдачу МТР Заказчика, при этом Заказчик может передать Подрядчику такие МТР Заказчика заблаговременно. </w:t>
      </w:r>
    </w:p>
    <w:p w14:paraId="1E539B94" w14:textId="3BBE270B" w:rsidR="00A33AF7" w:rsidRPr="00DD7155" w:rsidRDefault="000B3C23"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Не передача </w:t>
      </w:r>
      <w:r w:rsidR="00A33AF7" w:rsidRPr="00DD7155">
        <w:rPr>
          <w:rFonts w:ascii="Tahoma" w:hAnsi="Tahoma" w:cs="Tahoma"/>
          <w:sz w:val="20"/>
        </w:rPr>
        <w:t xml:space="preserve">МТР Заказчика в срок, </w:t>
      </w:r>
      <w:r w:rsidR="00D52D9A" w:rsidRPr="00DD7155">
        <w:rPr>
          <w:rFonts w:ascii="Tahoma" w:hAnsi="Tahoma" w:cs="Tahoma"/>
          <w:sz w:val="20"/>
        </w:rPr>
        <w:t xml:space="preserve">согласованный Заявками </w:t>
      </w:r>
      <w:r w:rsidR="00A33AF7" w:rsidRPr="00DD7155">
        <w:rPr>
          <w:rFonts w:ascii="Tahoma" w:hAnsi="Tahoma" w:cs="Tahoma"/>
          <w:sz w:val="20"/>
        </w:rPr>
        <w:t>не может рассматриваться как основание для изменения сроков выполнения Работ, если отсутствие таких МТР не связано с невозможностью Подрядчика выполнять Работы, в том числе если Подрядчик не обеспечил строительную готовность для вовлечения непереданных МТР Заказчика или Подрядчик имел возможность выполнять иные Работы.</w:t>
      </w:r>
    </w:p>
    <w:p w14:paraId="51F96F2B" w14:textId="65244D22"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Заказчик несет ответственность за соответствие МТР Заказчика Требованиям и Разделительн</w:t>
      </w:r>
      <w:r w:rsidR="00D52D9A" w:rsidRPr="00DD7155">
        <w:rPr>
          <w:rFonts w:ascii="Tahoma" w:hAnsi="Tahoma" w:cs="Tahoma"/>
          <w:sz w:val="20"/>
        </w:rPr>
        <w:t>ой</w:t>
      </w:r>
      <w:r w:rsidRPr="00DD7155">
        <w:rPr>
          <w:rFonts w:ascii="Tahoma" w:hAnsi="Tahoma" w:cs="Tahoma"/>
          <w:sz w:val="20"/>
        </w:rPr>
        <w:t xml:space="preserve"> </w:t>
      </w:r>
      <w:r w:rsidR="00D52D9A" w:rsidRPr="00DD7155">
        <w:rPr>
          <w:rFonts w:ascii="Tahoma" w:hAnsi="Tahoma" w:cs="Tahoma"/>
          <w:sz w:val="20"/>
        </w:rPr>
        <w:t>ведомости</w:t>
      </w:r>
      <w:r w:rsidRPr="00DD7155">
        <w:rPr>
          <w:rFonts w:ascii="Tahoma" w:hAnsi="Tahoma" w:cs="Tahoma"/>
          <w:sz w:val="20"/>
        </w:rPr>
        <w:t>.</w:t>
      </w:r>
    </w:p>
    <w:p w14:paraId="692AB011" w14:textId="47C9BB56"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w:t>
      </w:r>
      <w:r w:rsidR="00157468" w:rsidRPr="00DD7155">
        <w:rPr>
          <w:rFonts w:ascii="Tahoma" w:hAnsi="Tahoma" w:cs="Tahoma"/>
          <w:sz w:val="20"/>
        </w:rPr>
        <w:t>осуществляет</w:t>
      </w:r>
      <w:r w:rsidRPr="00DD7155">
        <w:rPr>
          <w:rFonts w:ascii="Tahoma" w:hAnsi="Tahoma" w:cs="Tahoma"/>
          <w:sz w:val="20"/>
        </w:rPr>
        <w:t xml:space="preserve"> контроль качества изготовления, инспектирование и контроль всех закупаемых им МТР на предприятиях-изготовителях и/или на </w:t>
      </w:r>
      <w:r w:rsidR="00A62DAF" w:rsidRPr="00DD7155">
        <w:rPr>
          <w:rFonts w:ascii="Tahoma" w:hAnsi="Tahoma" w:cs="Tahoma"/>
          <w:sz w:val="20"/>
        </w:rPr>
        <w:t>С</w:t>
      </w:r>
      <w:r w:rsidRPr="00DD7155">
        <w:rPr>
          <w:rFonts w:ascii="Tahoma" w:hAnsi="Tahoma" w:cs="Tahoma"/>
          <w:sz w:val="20"/>
        </w:rPr>
        <w:t>кладах Заказчика.</w:t>
      </w:r>
    </w:p>
    <w:p w14:paraId="0542CFEC" w14:textId="19C77253" w:rsidR="00D52D9A" w:rsidRPr="00DD7155" w:rsidRDefault="00D52D9A"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передает </w:t>
      </w:r>
      <w:r w:rsidR="00A33AF7" w:rsidRPr="00DD7155">
        <w:rPr>
          <w:rFonts w:ascii="Tahoma" w:hAnsi="Tahoma" w:cs="Tahoma"/>
          <w:sz w:val="20"/>
        </w:rPr>
        <w:t xml:space="preserve">Подрядчику </w:t>
      </w:r>
      <w:r w:rsidRPr="00DD7155">
        <w:rPr>
          <w:rFonts w:ascii="Tahoma" w:hAnsi="Tahoma" w:cs="Tahoma"/>
          <w:sz w:val="20"/>
        </w:rPr>
        <w:t xml:space="preserve">МТР Заказчика </w:t>
      </w:r>
      <w:r w:rsidR="00A33AF7" w:rsidRPr="00DD7155">
        <w:rPr>
          <w:rFonts w:ascii="Tahoma" w:hAnsi="Tahoma" w:cs="Tahoma"/>
          <w:sz w:val="20"/>
        </w:rPr>
        <w:t xml:space="preserve">со склада Заказчика по давальческой схеме для использования при выполнении Работ. </w:t>
      </w:r>
    </w:p>
    <w:p w14:paraId="21F549D5" w14:textId="3CA7E3B7"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Подрядчик обеспечи</w:t>
      </w:r>
      <w:r w:rsidR="00D52D9A" w:rsidRPr="00DD7155">
        <w:rPr>
          <w:rFonts w:ascii="Tahoma" w:hAnsi="Tahoma" w:cs="Tahoma"/>
          <w:sz w:val="20"/>
        </w:rPr>
        <w:t>вает</w:t>
      </w:r>
      <w:r w:rsidRPr="00DD7155">
        <w:rPr>
          <w:rFonts w:ascii="Tahoma" w:hAnsi="Tahoma" w:cs="Tahoma"/>
          <w:sz w:val="20"/>
        </w:rPr>
        <w:t xml:space="preserve"> за свой счет и собственными силами приемку, погрузку, транспортировку, разгрузку и складирование МТР на приобъектном складе/Объекте. </w:t>
      </w:r>
    </w:p>
    <w:p w14:paraId="5A1E238E" w14:textId="277696BA" w:rsidR="00A33AF7" w:rsidRPr="00DD7155" w:rsidRDefault="00D52D9A"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уведомляет о датах вывоза МТР Заказчика, оформляет и предоставляет Заказчику списки материально-ответственных лиц с образцами подписей и доверенности (минимальным сроком на 1 год) на получение МТР со складов Заказчика и подписание </w:t>
      </w:r>
      <w:r w:rsidR="00746717" w:rsidRPr="00DD7155">
        <w:rPr>
          <w:rFonts w:ascii="Tahoma" w:hAnsi="Tahoma" w:cs="Tahoma"/>
          <w:color w:val="000000" w:themeColor="text1"/>
          <w:sz w:val="20"/>
        </w:rPr>
        <w:t xml:space="preserve">Актов </w:t>
      </w:r>
      <w:r w:rsidRPr="00DD7155">
        <w:rPr>
          <w:rFonts w:ascii="Tahoma" w:hAnsi="Tahoma" w:cs="Tahoma"/>
          <w:color w:val="000000" w:themeColor="text1"/>
          <w:sz w:val="20"/>
        </w:rPr>
        <w:t xml:space="preserve">формы НН.М-3.1), </w:t>
      </w:r>
      <w:r w:rsidR="00526E69" w:rsidRPr="00526E69">
        <w:rPr>
          <w:rFonts w:ascii="Tahoma" w:hAnsi="Tahoma" w:cs="Tahoma"/>
          <w:b/>
          <w:color w:val="FF0000"/>
          <w:sz w:val="20"/>
          <w:u w:color="FF0000"/>
        </w:rPr>
        <w:t>[</w:t>
      </w:r>
      <w:r w:rsidR="00746717" w:rsidRPr="0048346E">
        <w:rPr>
          <w:rFonts w:ascii="Tahoma" w:hAnsi="Tahoma" w:cs="Tahoma"/>
          <w:color w:val="000000" w:themeColor="text1"/>
          <w:sz w:val="20"/>
          <w:shd w:val="clear" w:color="auto" w:fill="CCC0D9" w:themeFill="accent4" w:themeFillTint="66"/>
        </w:rPr>
        <w:t xml:space="preserve">Актов </w:t>
      </w:r>
      <w:r w:rsidRPr="0048346E">
        <w:rPr>
          <w:rFonts w:ascii="Tahoma" w:hAnsi="Tahoma" w:cs="Tahoma"/>
          <w:color w:val="000000" w:themeColor="text1"/>
          <w:sz w:val="20"/>
          <w:shd w:val="clear" w:color="auto" w:fill="CCC0D9" w:themeFill="accent4" w:themeFillTint="66"/>
        </w:rPr>
        <w:t>формы НН.ОС-15.1</w:t>
      </w:r>
      <w:r w:rsidR="00157468" w:rsidRPr="0048346E">
        <w:rPr>
          <w:rFonts w:ascii="Tahoma" w:hAnsi="Tahoma" w:cs="Tahoma"/>
          <w:sz w:val="20"/>
          <w:shd w:val="clear" w:color="auto" w:fill="CCC0D9" w:themeFill="accent4" w:themeFillTint="66"/>
        </w:rPr>
        <w:t>,</w:t>
      </w:r>
      <w:r w:rsidR="00B81273" w:rsidRPr="0048346E">
        <w:rPr>
          <w:rFonts w:ascii="Tahoma" w:hAnsi="Tahoma" w:cs="Tahoma"/>
          <w:b/>
          <w:color w:val="FF0000"/>
          <w:sz w:val="20"/>
          <w:shd w:val="clear" w:color="auto" w:fill="CCC0D9" w:themeFill="accent4" w:themeFillTint="66"/>
        </w:rPr>
        <w:t xml:space="preserve"> </w:t>
      </w:r>
      <w:r w:rsidR="00526E69" w:rsidRPr="00526E69">
        <w:rPr>
          <w:rFonts w:ascii="Tahoma" w:hAnsi="Tahoma" w:cs="Tahoma"/>
          <w:b/>
          <w:color w:val="FF0000"/>
          <w:sz w:val="20"/>
        </w:rPr>
        <w:t>]</w:t>
      </w:r>
      <w:r w:rsidR="00157468" w:rsidRPr="00DD7155">
        <w:rPr>
          <w:rFonts w:ascii="Tahoma" w:hAnsi="Tahoma" w:cs="Tahoma"/>
          <w:sz w:val="20"/>
        </w:rPr>
        <w:t xml:space="preserve"> з</w:t>
      </w:r>
      <w:r w:rsidR="00A33AF7" w:rsidRPr="00DD7155">
        <w:rPr>
          <w:rFonts w:ascii="Tahoma" w:hAnsi="Tahoma" w:cs="Tahoma"/>
          <w:sz w:val="20"/>
        </w:rPr>
        <w:t>а 7 к.д. до начала вывоза МТР Заказчика со склада Заказчика на приобъектный склад/Объект</w:t>
      </w:r>
      <w:r w:rsidR="00825A23" w:rsidRPr="00DD7155">
        <w:rPr>
          <w:rFonts w:ascii="Tahoma" w:hAnsi="Tahoma" w:cs="Tahoma"/>
          <w:sz w:val="20"/>
        </w:rPr>
        <w:t>.</w:t>
      </w:r>
      <w:r w:rsidR="00B81273" w:rsidRPr="00DD7155" w:rsidDel="00B81273">
        <w:rPr>
          <w:rFonts w:ascii="Tahoma" w:hAnsi="Tahoma" w:cs="Tahoma"/>
          <w:b/>
          <w:color w:val="FF0000"/>
          <w:sz w:val="20"/>
        </w:rPr>
        <w:t xml:space="preserve"> </w:t>
      </w:r>
    </w:p>
    <w:p w14:paraId="03CFCEA3" w14:textId="2C6A422F" w:rsidR="00433F0E" w:rsidRPr="00DD7155" w:rsidRDefault="00157468"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u w:color="FF0000"/>
        </w:rPr>
        <w:t>Подрядчик принимает</w:t>
      </w:r>
      <w:r w:rsidRPr="00DD7155">
        <w:rPr>
          <w:rFonts w:ascii="Tahoma" w:hAnsi="Tahoma" w:cs="Tahoma"/>
          <w:b/>
          <w:sz w:val="20"/>
          <w:u w:color="FF0000"/>
        </w:rPr>
        <w:t xml:space="preserve"> </w:t>
      </w:r>
      <w:r w:rsidRPr="00DD7155">
        <w:rPr>
          <w:rFonts w:ascii="Tahoma" w:hAnsi="Tahoma" w:cs="Tahoma"/>
          <w:sz w:val="20"/>
        </w:rPr>
        <w:t xml:space="preserve">от Заказчика </w:t>
      </w:r>
      <w:r w:rsidR="00A33AF7" w:rsidRPr="00DD7155">
        <w:rPr>
          <w:rFonts w:ascii="Tahoma" w:hAnsi="Tahoma" w:cs="Tahoma"/>
          <w:sz w:val="20"/>
        </w:rPr>
        <w:t xml:space="preserve">МТР </w:t>
      </w:r>
      <w:r w:rsidR="00433F0E" w:rsidRPr="00DD7155">
        <w:rPr>
          <w:rFonts w:ascii="Tahoma" w:hAnsi="Tahoma" w:cs="Tahoma"/>
          <w:sz w:val="20"/>
        </w:rPr>
        <w:t>Заказчика</w:t>
      </w:r>
    </w:p>
    <w:p w14:paraId="34F8A7B7" w14:textId="72F619D4" w:rsidR="00A033BC" w:rsidRPr="00DD7155" w:rsidRDefault="00526E69" w:rsidP="00433F0E">
      <w:pPr>
        <w:pStyle w:val="1112"/>
        <w:numPr>
          <w:ilvl w:val="3"/>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со складов ПЕСХ по </w:t>
      </w:r>
      <w:r w:rsidR="000B3C23" w:rsidRPr="00DD7155">
        <w:rPr>
          <w:rFonts w:ascii="Tahoma" w:hAnsi="Tahoma" w:cs="Tahoma"/>
          <w:sz w:val="20"/>
        </w:rPr>
        <w:t xml:space="preserve">Актам </w:t>
      </w:r>
      <w:r w:rsidR="00A33AF7" w:rsidRPr="00DD7155">
        <w:rPr>
          <w:rFonts w:ascii="Tahoma" w:hAnsi="Tahoma" w:cs="Tahoma"/>
          <w:sz w:val="20"/>
        </w:rPr>
        <w:t xml:space="preserve">формы НН.М-3.1 </w:t>
      </w:r>
    </w:p>
    <w:p w14:paraId="76FB0D8E" w14:textId="313A7DF8" w:rsidR="00157468" w:rsidRPr="00DD7155" w:rsidRDefault="00A33AF7" w:rsidP="00A033BC">
      <w:pPr>
        <w:pStyle w:val="1112"/>
        <w:spacing w:before="120" w:after="240"/>
        <w:ind w:left="142"/>
        <w:rPr>
          <w:rFonts w:ascii="Tahoma" w:hAnsi="Tahoma" w:cs="Tahoma"/>
          <w:sz w:val="20"/>
        </w:rPr>
      </w:pPr>
      <w:r w:rsidRPr="00DD7155">
        <w:rPr>
          <w:rFonts w:ascii="Tahoma" w:hAnsi="Tahoma" w:cs="Tahoma"/>
          <w:sz w:val="20"/>
        </w:rPr>
        <w:t>в даты, указанные в уведомлении Подрядчика при отсутствии возражений Заказчика</w:t>
      </w:r>
      <w:r w:rsidR="00526E69" w:rsidRPr="00526E69">
        <w:rPr>
          <w:rFonts w:ascii="Tahoma" w:hAnsi="Tahoma" w:cs="Tahoma"/>
          <w:b/>
          <w:color w:val="FF0000"/>
          <w:sz w:val="20"/>
        </w:rPr>
        <w:t>]</w:t>
      </w:r>
      <w:r w:rsidRPr="00DD7155">
        <w:rPr>
          <w:rFonts w:ascii="Tahoma" w:hAnsi="Tahoma" w:cs="Tahoma"/>
          <w:sz w:val="20"/>
        </w:rPr>
        <w:t xml:space="preserve"> </w:t>
      </w:r>
      <w:r w:rsidRPr="00DD7155">
        <w:rPr>
          <w:rStyle w:val="ad"/>
          <w:rFonts w:ascii="Tahoma" w:hAnsi="Tahoma" w:cs="Tahoma"/>
          <w:sz w:val="20"/>
        </w:rPr>
        <w:footnoteReference w:id="253"/>
      </w:r>
      <w:r w:rsidRPr="00DD7155">
        <w:rPr>
          <w:rStyle w:val="ad"/>
          <w:rFonts w:ascii="Tahoma" w:hAnsi="Tahoma" w:cs="Tahoma"/>
          <w:sz w:val="20"/>
        </w:rPr>
        <w:t>.</w:t>
      </w:r>
    </w:p>
    <w:p w14:paraId="404711BA" w14:textId="68332373" w:rsidR="00A033BC" w:rsidRPr="00DD7155" w:rsidRDefault="00526E69" w:rsidP="00433F0E">
      <w:pPr>
        <w:pStyle w:val="1112"/>
        <w:numPr>
          <w:ilvl w:val="3"/>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433F0E" w:rsidRPr="00DD7155">
        <w:rPr>
          <w:rFonts w:ascii="Tahoma" w:hAnsi="Tahoma" w:cs="Tahoma"/>
          <w:sz w:val="20"/>
        </w:rPr>
        <w:t>со складов Заказчика</w:t>
      </w:r>
      <w:r w:rsidR="00DF0794" w:rsidRPr="00DD7155">
        <w:rPr>
          <w:rFonts w:ascii="Tahoma" w:hAnsi="Tahoma" w:cs="Tahoma"/>
          <w:sz w:val="20"/>
        </w:rPr>
        <w:t xml:space="preserve"> </w:t>
      </w:r>
      <w:r w:rsidRPr="00526E69">
        <w:rPr>
          <w:rFonts w:ascii="Tahoma" w:hAnsi="Tahoma" w:cs="Tahoma"/>
          <w:b/>
          <w:color w:val="FF0000"/>
          <w:sz w:val="20"/>
          <w:u w:color="FF0000"/>
        </w:rPr>
        <w:t>[</w:t>
      </w:r>
      <w:r w:rsidR="00433F0E" w:rsidRPr="00DD7155">
        <w:rPr>
          <w:rFonts w:ascii="Tahoma" w:hAnsi="Tahoma" w:cs="Tahoma"/>
          <w:sz w:val="20"/>
        </w:rPr>
        <w:t>, отличных от складов ПЕСХ,</w:t>
      </w:r>
      <w:r w:rsidRPr="00526E69">
        <w:rPr>
          <w:rFonts w:ascii="Tahoma" w:hAnsi="Tahoma" w:cs="Tahoma"/>
          <w:b/>
          <w:color w:val="FF0000"/>
          <w:sz w:val="20"/>
        </w:rPr>
        <w:t>]</w:t>
      </w:r>
      <w:r w:rsidR="00433F0E" w:rsidRPr="00DD7155">
        <w:rPr>
          <w:rFonts w:ascii="Tahoma" w:hAnsi="Tahoma" w:cs="Tahoma"/>
          <w:sz w:val="20"/>
        </w:rPr>
        <w:t xml:space="preserve"> </w:t>
      </w:r>
    </w:p>
    <w:p w14:paraId="678D7929" w14:textId="199A5293" w:rsidR="00A033BC" w:rsidRPr="00DD7155" w:rsidRDefault="00A033BC" w:rsidP="00A033BC">
      <w:pPr>
        <w:pStyle w:val="1112"/>
        <w:spacing w:before="120" w:after="240"/>
        <w:ind w:left="142"/>
        <w:rPr>
          <w:rFonts w:ascii="Tahoma" w:hAnsi="Tahoma" w:cs="Tahoma"/>
          <w:sz w:val="20"/>
        </w:rPr>
      </w:pPr>
      <w:r w:rsidRPr="00DD7155">
        <w:rPr>
          <w:rFonts w:ascii="Tahoma" w:hAnsi="Tahoma" w:cs="Tahoma"/>
          <w:sz w:val="20"/>
        </w:rPr>
        <w:t xml:space="preserve">- </w:t>
      </w:r>
      <w:r w:rsidR="00433F0E" w:rsidRPr="00DD7155">
        <w:rPr>
          <w:rFonts w:ascii="Tahoma" w:hAnsi="Tahoma" w:cs="Tahoma"/>
          <w:sz w:val="20"/>
        </w:rPr>
        <w:t xml:space="preserve">по Актам формы НН.М-3.1 – для материалов, </w:t>
      </w:r>
    </w:p>
    <w:p w14:paraId="4F473935" w14:textId="1E2FCCE7" w:rsidR="00A033BC" w:rsidRPr="00DD7155" w:rsidRDefault="00526E69" w:rsidP="00A033BC">
      <w:pPr>
        <w:pStyle w:val="1112"/>
        <w:spacing w:before="120" w:after="240"/>
        <w:ind w:left="142"/>
        <w:rPr>
          <w:rFonts w:ascii="Tahoma" w:hAnsi="Tahoma" w:cs="Tahoma"/>
          <w:sz w:val="20"/>
        </w:rPr>
      </w:pPr>
      <w:r w:rsidRPr="0048346E">
        <w:rPr>
          <w:rFonts w:ascii="Tahoma" w:hAnsi="Tahoma" w:cs="Tahoma"/>
          <w:b/>
          <w:color w:val="FF0000"/>
          <w:sz w:val="20"/>
          <w:u w:color="FF0000"/>
          <w:shd w:val="clear" w:color="auto" w:fill="CCC0D9" w:themeFill="accent4" w:themeFillTint="66"/>
        </w:rPr>
        <w:t>[</w:t>
      </w:r>
      <w:r w:rsidR="00746717" w:rsidRPr="0048346E">
        <w:rPr>
          <w:rFonts w:ascii="Tahoma" w:hAnsi="Tahoma" w:cs="Tahoma"/>
          <w:sz w:val="20"/>
          <w:shd w:val="clear" w:color="auto" w:fill="CCC0D9" w:themeFill="accent4" w:themeFillTint="66"/>
        </w:rPr>
        <w:t xml:space="preserve">- по </w:t>
      </w:r>
      <w:r w:rsidR="00433F0E" w:rsidRPr="0048346E">
        <w:rPr>
          <w:rFonts w:ascii="Tahoma" w:hAnsi="Tahoma" w:cs="Tahoma"/>
          <w:sz w:val="20"/>
          <w:shd w:val="clear" w:color="auto" w:fill="CCC0D9" w:themeFill="accent4" w:themeFillTint="66"/>
        </w:rPr>
        <w:t>Актам формы НН.ОС-15.1 – для Оборудования</w:t>
      </w:r>
      <w:r w:rsidRPr="00526E69">
        <w:rPr>
          <w:rFonts w:ascii="Tahoma" w:hAnsi="Tahoma" w:cs="Tahoma"/>
          <w:b/>
          <w:color w:val="FF0000"/>
          <w:sz w:val="20"/>
        </w:rPr>
        <w:t>]</w:t>
      </w:r>
      <w:r w:rsidR="00433F0E" w:rsidRPr="00DD7155">
        <w:rPr>
          <w:rFonts w:ascii="Tahoma" w:hAnsi="Tahoma" w:cs="Tahoma"/>
          <w:sz w:val="20"/>
        </w:rPr>
        <w:t xml:space="preserve"> </w:t>
      </w:r>
    </w:p>
    <w:p w14:paraId="6F6008A4" w14:textId="50CDDA19" w:rsidR="00433F0E" w:rsidRPr="00DD7155" w:rsidRDefault="00433F0E" w:rsidP="00A033BC">
      <w:pPr>
        <w:pStyle w:val="1112"/>
        <w:spacing w:before="120" w:after="240"/>
        <w:ind w:left="142"/>
        <w:rPr>
          <w:rStyle w:val="ad"/>
          <w:rFonts w:ascii="Tahoma" w:hAnsi="Tahoma" w:cs="Tahoma"/>
          <w:sz w:val="20"/>
          <w:vertAlign w:val="baseline"/>
        </w:rPr>
      </w:pPr>
      <w:r w:rsidRPr="00DD7155">
        <w:rPr>
          <w:rFonts w:ascii="Tahoma" w:hAnsi="Tahoma" w:cs="Tahoma"/>
          <w:sz w:val="20"/>
        </w:rPr>
        <w:t>в даты, указанные в уведомлении Подрядчика при отсутствии возражений Заказчика</w:t>
      </w:r>
      <w:r w:rsidR="00526E69" w:rsidRPr="00526E69">
        <w:rPr>
          <w:rFonts w:ascii="Tahoma" w:hAnsi="Tahoma" w:cs="Tahoma"/>
          <w:b/>
          <w:color w:val="FF0000"/>
          <w:sz w:val="20"/>
        </w:rPr>
        <w:t>]</w:t>
      </w:r>
      <w:r w:rsidRPr="00DD7155">
        <w:rPr>
          <w:rStyle w:val="ad"/>
          <w:rFonts w:ascii="Tahoma" w:hAnsi="Tahoma" w:cs="Tahoma"/>
          <w:sz w:val="20"/>
        </w:rPr>
        <w:footnoteReference w:id="254"/>
      </w:r>
      <w:r w:rsidRPr="00DD7155">
        <w:rPr>
          <w:rStyle w:val="ad"/>
          <w:rFonts w:ascii="Tahoma" w:hAnsi="Tahoma" w:cs="Tahoma"/>
          <w:sz w:val="20"/>
        </w:rPr>
        <w:t>.</w:t>
      </w:r>
    </w:p>
    <w:p w14:paraId="056AF913" w14:textId="77777777" w:rsidR="001E4A9C" w:rsidRPr="00DD7155" w:rsidRDefault="001E4A9C"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При</w:t>
      </w:r>
      <w:r w:rsidR="00A33AF7" w:rsidRPr="00DD7155">
        <w:rPr>
          <w:rFonts w:ascii="Tahoma" w:hAnsi="Tahoma" w:cs="Tahoma"/>
          <w:sz w:val="20"/>
        </w:rPr>
        <w:t xml:space="preserve"> невозможности выдать МТР Заказчика со </w:t>
      </w:r>
      <w:r w:rsidR="007734CE" w:rsidRPr="00DD7155">
        <w:rPr>
          <w:rFonts w:ascii="Tahoma" w:hAnsi="Tahoma" w:cs="Tahoma"/>
          <w:sz w:val="20"/>
        </w:rPr>
        <w:t>С</w:t>
      </w:r>
      <w:r w:rsidR="00A33AF7" w:rsidRPr="00DD7155">
        <w:rPr>
          <w:rFonts w:ascii="Tahoma" w:hAnsi="Tahoma" w:cs="Tahoma"/>
          <w:sz w:val="20"/>
        </w:rPr>
        <w:t xml:space="preserve">клада Заказчика в </w:t>
      </w:r>
      <w:r w:rsidRPr="00DD7155">
        <w:rPr>
          <w:rFonts w:ascii="Tahoma" w:hAnsi="Tahoma" w:cs="Tahoma"/>
          <w:sz w:val="20"/>
        </w:rPr>
        <w:t>срок согласно</w:t>
      </w:r>
      <w:r w:rsidR="00A33AF7" w:rsidRPr="00DD7155">
        <w:rPr>
          <w:rFonts w:ascii="Tahoma" w:hAnsi="Tahoma" w:cs="Tahoma"/>
          <w:sz w:val="20"/>
        </w:rPr>
        <w:t xml:space="preserve"> Заявк</w:t>
      </w:r>
      <w:r w:rsidRPr="00DD7155">
        <w:rPr>
          <w:rFonts w:ascii="Tahoma" w:hAnsi="Tahoma" w:cs="Tahoma"/>
          <w:sz w:val="20"/>
        </w:rPr>
        <w:t>е</w:t>
      </w:r>
      <w:r w:rsidR="00A33AF7" w:rsidRPr="00DD7155">
        <w:rPr>
          <w:rFonts w:ascii="Tahoma" w:hAnsi="Tahoma" w:cs="Tahoma"/>
          <w:sz w:val="20"/>
        </w:rPr>
        <w:t xml:space="preserve"> на выдачу МТР Заказчика</w:t>
      </w:r>
      <w:r w:rsidR="00A62DAF" w:rsidRPr="00DD7155">
        <w:rPr>
          <w:rFonts w:ascii="Tahoma" w:hAnsi="Tahoma" w:cs="Tahoma"/>
          <w:sz w:val="20"/>
        </w:rPr>
        <w:t>,</w:t>
      </w:r>
      <w:r w:rsidR="00A33AF7" w:rsidRPr="00DD7155">
        <w:rPr>
          <w:rFonts w:ascii="Tahoma" w:hAnsi="Tahoma" w:cs="Tahoma"/>
          <w:sz w:val="20"/>
        </w:rPr>
        <w:t xml:space="preserve"> Заказчик </w:t>
      </w:r>
      <w:r w:rsidRPr="00DD7155">
        <w:rPr>
          <w:rFonts w:ascii="Tahoma" w:hAnsi="Tahoma" w:cs="Tahoma"/>
          <w:sz w:val="20"/>
        </w:rPr>
        <w:t>направляет</w:t>
      </w:r>
      <w:r w:rsidR="00A33AF7" w:rsidRPr="00DD7155">
        <w:rPr>
          <w:rFonts w:ascii="Tahoma" w:hAnsi="Tahoma" w:cs="Tahoma"/>
          <w:sz w:val="20"/>
        </w:rPr>
        <w:t xml:space="preserve"> Подрядчику письменн</w:t>
      </w:r>
      <w:r w:rsidR="00A62DAF" w:rsidRPr="00DD7155">
        <w:rPr>
          <w:rFonts w:ascii="Tahoma" w:hAnsi="Tahoma" w:cs="Tahoma"/>
          <w:sz w:val="20"/>
        </w:rPr>
        <w:t>ое</w:t>
      </w:r>
      <w:r w:rsidR="00A33AF7" w:rsidRPr="00DD7155">
        <w:rPr>
          <w:rFonts w:ascii="Tahoma" w:hAnsi="Tahoma" w:cs="Tahoma"/>
          <w:sz w:val="20"/>
        </w:rPr>
        <w:t xml:space="preserve"> уведомление о переносе сроков выдачи МТР Заказчика и предл</w:t>
      </w:r>
      <w:r w:rsidRPr="00DD7155">
        <w:rPr>
          <w:rFonts w:ascii="Tahoma" w:hAnsi="Tahoma" w:cs="Tahoma"/>
          <w:sz w:val="20"/>
        </w:rPr>
        <w:t>агает</w:t>
      </w:r>
      <w:r w:rsidR="00A33AF7" w:rsidRPr="00DD7155">
        <w:rPr>
          <w:rFonts w:ascii="Tahoma" w:hAnsi="Tahoma" w:cs="Tahoma"/>
          <w:sz w:val="20"/>
        </w:rPr>
        <w:t xml:space="preserve"> иные ближайшие даты</w:t>
      </w:r>
      <w:r w:rsidR="007734CE" w:rsidRPr="00DD7155">
        <w:rPr>
          <w:rFonts w:ascii="Tahoma" w:hAnsi="Tahoma" w:cs="Tahoma"/>
          <w:sz w:val="20"/>
        </w:rPr>
        <w:t>, не позднее 4 к.д. до начала вывоза МТР Заказчика</w:t>
      </w:r>
      <w:r w:rsidR="00A33AF7" w:rsidRPr="00DD7155">
        <w:rPr>
          <w:rFonts w:ascii="Tahoma" w:hAnsi="Tahoma" w:cs="Tahoma"/>
          <w:sz w:val="20"/>
        </w:rPr>
        <w:t xml:space="preserve">. </w:t>
      </w:r>
    </w:p>
    <w:p w14:paraId="05565B05" w14:textId="77777777" w:rsidR="001E4A9C" w:rsidRPr="00DD7155" w:rsidRDefault="00A33AF7" w:rsidP="00625528">
      <w:pPr>
        <w:pStyle w:val="1112"/>
        <w:spacing w:before="120" w:after="240"/>
        <w:ind w:left="142"/>
        <w:rPr>
          <w:rFonts w:ascii="Tahoma" w:hAnsi="Tahoma" w:cs="Tahoma"/>
          <w:sz w:val="20"/>
        </w:rPr>
      </w:pPr>
      <w:r w:rsidRPr="00DD7155">
        <w:rPr>
          <w:rFonts w:ascii="Tahoma" w:hAnsi="Tahoma" w:cs="Tahoma"/>
          <w:sz w:val="20"/>
        </w:rPr>
        <w:t xml:space="preserve">Подрядчик </w:t>
      </w:r>
      <w:r w:rsidR="001E4A9C" w:rsidRPr="00DD7155">
        <w:rPr>
          <w:rFonts w:ascii="Tahoma" w:hAnsi="Tahoma" w:cs="Tahoma"/>
          <w:sz w:val="20"/>
        </w:rPr>
        <w:t>подтверждает</w:t>
      </w:r>
      <w:r w:rsidRPr="00DD7155">
        <w:rPr>
          <w:rFonts w:ascii="Tahoma" w:hAnsi="Tahoma" w:cs="Tahoma"/>
          <w:sz w:val="20"/>
        </w:rPr>
        <w:t xml:space="preserve"> согласие с предложенными Заказчиком </w:t>
      </w:r>
      <w:r w:rsidR="001E4A9C" w:rsidRPr="00DD7155">
        <w:rPr>
          <w:rFonts w:ascii="Tahoma" w:hAnsi="Tahoma" w:cs="Tahoma"/>
          <w:sz w:val="20"/>
        </w:rPr>
        <w:t>сроками</w:t>
      </w:r>
      <w:r w:rsidRPr="00DD7155">
        <w:rPr>
          <w:rFonts w:ascii="Tahoma" w:hAnsi="Tahoma" w:cs="Tahoma"/>
          <w:sz w:val="20"/>
        </w:rPr>
        <w:t xml:space="preserve"> не более 3 к.д. с даты направления Заказчиком уведомления. </w:t>
      </w:r>
    </w:p>
    <w:p w14:paraId="71A46298" w14:textId="77777777" w:rsidR="001E4A9C" w:rsidRPr="00DD7155" w:rsidRDefault="00A33AF7" w:rsidP="00625528">
      <w:pPr>
        <w:pStyle w:val="1112"/>
        <w:spacing w:before="120" w:after="240"/>
        <w:ind w:left="142"/>
        <w:rPr>
          <w:rFonts w:ascii="Tahoma" w:hAnsi="Tahoma" w:cs="Tahoma"/>
          <w:sz w:val="20"/>
        </w:rPr>
      </w:pPr>
      <w:r w:rsidRPr="00DD7155">
        <w:rPr>
          <w:rFonts w:ascii="Tahoma" w:hAnsi="Tahoma" w:cs="Tahoma"/>
          <w:sz w:val="20"/>
        </w:rPr>
        <w:t xml:space="preserve">Отсутствие ответа Подрядчика в указанный срок приравнивается к согласию с предложенными датами выдачи МТР Заказчика. </w:t>
      </w:r>
    </w:p>
    <w:p w14:paraId="29B95404" w14:textId="2BBC1447"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 xml:space="preserve">Перенос сроков выдачи МТР Заказчика не влияет на любые сроки исполнения обязательств Подрядчика по Договору, </w:t>
      </w:r>
      <w:r w:rsidR="001E4A9C" w:rsidRPr="00DD7155">
        <w:rPr>
          <w:rFonts w:ascii="Tahoma" w:hAnsi="Tahoma" w:cs="Tahoma"/>
          <w:sz w:val="20"/>
        </w:rPr>
        <w:t>если Заказчик направил</w:t>
      </w:r>
      <w:r w:rsidRPr="00DD7155">
        <w:rPr>
          <w:rFonts w:ascii="Tahoma" w:hAnsi="Tahoma" w:cs="Tahoma"/>
          <w:sz w:val="20"/>
        </w:rPr>
        <w:t xml:space="preserve"> уведомлени</w:t>
      </w:r>
      <w:r w:rsidR="001E4A9C" w:rsidRPr="00DD7155">
        <w:rPr>
          <w:rFonts w:ascii="Tahoma" w:hAnsi="Tahoma" w:cs="Tahoma"/>
          <w:sz w:val="20"/>
        </w:rPr>
        <w:t>е</w:t>
      </w:r>
      <w:r w:rsidRPr="00DD7155">
        <w:rPr>
          <w:rFonts w:ascii="Tahoma" w:hAnsi="Tahoma" w:cs="Tahoma"/>
          <w:sz w:val="20"/>
        </w:rPr>
        <w:t xml:space="preserve"> о переносе сроков </w:t>
      </w:r>
      <w:r w:rsidR="001E4A9C" w:rsidRPr="00DD7155">
        <w:rPr>
          <w:rFonts w:ascii="Tahoma" w:hAnsi="Tahoma" w:cs="Tahoma"/>
          <w:sz w:val="20"/>
        </w:rPr>
        <w:t>согласно</w:t>
      </w:r>
      <w:r w:rsidRPr="00DD7155">
        <w:rPr>
          <w:rFonts w:ascii="Tahoma" w:hAnsi="Tahoma" w:cs="Tahoma"/>
          <w:sz w:val="20"/>
        </w:rPr>
        <w:t xml:space="preserve"> настоящ</w:t>
      </w:r>
      <w:r w:rsidR="001E4A9C" w:rsidRPr="00DD7155">
        <w:rPr>
          <w:rFonts w:ascii="Tahoma" w:hAnsi="Tahoma" w:cs="Tahoma"/>
          <w:sz w:val="20"/>
        </w:rPr>
        <w:t>е</w:t>
      </w:r>
      <w:r w:rsidRPr="00DD7155">
        <w:rPr>
          <w:rFonts w:ascii="Tahoma" w:hAnsi="Tahoma" w:cs="Tahoma"/>
          <w:sz w:val="20"/>
        </w:rPr>
        <w:t>м</w:t>
      </w:r>
      <w:r w:rsidR="001E4A9C" w:rsidRPr="00DD7155">
        <w:rPr>
          <w:rFonts w:ascii="Tahoma" w:hAnsi="Tahoma" w:cs="Tahoma"/>
          <w:sz w:val="20"/>
        </w:rPr>
        <w:t>у</w:t>
      </w:r>
      <w:r w:rsidRPr="00DD7155">
        <w:rPr>
          <w:rFonts w:ascii="Tahoma" w:hAnsi="Tahoma" w:cs="Tahoma"/>
          <w:sz w:val="20"/>
        </w:rPr>
        <w:t xml:space="preserve"> порядк</w:t>
      </w:r>
      <w:r w:rsidR="001E4A9C" w:rsidRPr="00DD7155">
        <w:rPr>
          <w:rFonts w:ascii="Tahoma" w:hAnsi="Tahoma" w:cs="Tahoma"/>
          <w:sz w:val="20"/>
        </w:rPr>
        <w:t>у</w:t>
      </w:r>
      <w:r w:rsidRPr="00DD7155">
        <w:rPr>
          <w:rFonts w:ascii="Tahoma" w:hAnsi="Tahoma" w:cs="Tahoma"/>
          <w:sz w:val="20"/>
        </w:rPr>
        <w:t xml:space="preserve">. </w:t>
      </w:r>
    </w:p>
    <w:p w14:paraId="790C7301" w14:textId="77777777" w:rsidR="001E4A9C" w:rsidRPr="00DD7155" w:rsidRDefault="00A33AF7" w:rsidP="007D26D3">
      <w:pPr>
        <w:pStyle w:val="afff1"/>
        <w:numPr>
          <w:ilvl w:val="2"/>
          <w:numId w:val="13"/>
        </w:numPr>
        <w:spacing w:before="120" w:after="240"/>
        <w:ind w:left="142" w:hanging="1135"/>
        <w:rPr>
          <w:rFonts w:ascii="Tahoma" w:hAnsi="Tahoma" w:cs="Tahoma"/>
          <w:b/>
          <w:sz w:val="20"/>
        </w:rPr>
      </w:pPr>
      <w:r w:rsidRPr="00DD7155">
        <w:rPr>
          <w:rFonts w:ascii="Tahoma" w:hAnsi="Tahoma" w:cs="Tahoma"/>
          <w:sz w:val="20"/>
        </w:rPr>
        <w:t xml:space="preserve">В случае обнаружения каких-либо недостатков при выдаче МТР Заказчика Подрядчик должен указать их в актах. </w:t>
      </w:r>
    </w:p>
    <w:p w14:paraId="2A1444D2" w14:textId="36218313" w:rsidR="001E4A9C" w:rsidRPr="00DD7155" w:rsidRDefault="00A33AF7" w:rsidP="001E4A9C">
      <w:pPr>
        <w:pStyle w:val="1112"/>
        <w:spacing w:before="120" w:after="240"/>
        <w:ind w:left="142"/>
        <w:rPr>
          <w:rFonts w:ascii="Tahoma" w:hAnsi="Tahoma" w:cs="Tahoma"/>
          <w:sz w:val="20"/>
        </w:rPr>
      </w:pPr>
      <w:r w:rsidRPr="00DD7155">
        <w:rPr>
          <w:rFonts w:ascii="Tahoma" w:hAnsi="Tahoma" w:cs="Tahoma"/>
          <w:sz w:val="20"/>
        </w:rPr>
        <w:t>Если Подр</w:t>
      </w:r>
      <w:r w:rsidR="001E4A9C" w:rsidRPr="00DD7155">
        <w:rPr>
          <w:rFonts w:ascii="Tahoma" w:hAnsi="Tahoma" w:cs="Tahoma"/>
          <w:sz w:val="20"/>
        </w:rPr>
        <w:t>ядчик при выявлении недостатков</w:t>
      </w:r>
      <w:r w:rsidRPr="00DD7155">
        <w:rPr>
          <w:rFonts w:ascii="Tahoma" w:hAnsi="Tahoma" w:cs="Tahoma"/>
          <w:sz w:val="20"/>
        </w:rPr>
        <w:t xml:space="preserve"> МТР не указал на них в </w:t>
      </w:r>
      <w:r w:rsidR="000B3C23" w:rsidRPr="00DD7155">
        <w:rPr>
          <w:rFonts w:ascii="Tahoma" w:hAnsi="Tahoma" w:cs="Tahoma"/>
          <w:sz w:val="20"/>
        </w:rPr>
        <w:t>Актах</w:t>
      </w:r>
      <w:r w:rsidR="005F6CEE" w:rsidRPr="00DD7155">
        <w:rPr>
          <w:rFonts w:ascii="Tahoma" w:hAnsi="Tahoma" w:cs="Tahoma"/>
          <w:sz w:val="20"/>
        </w:rPr>
        <w:t xml:space="preserve"> формы</w:t>
      </w:r>
      <w:r w:rsidR="000B3C23" w:rsidRPr="00DD7155">
        <w:rPr>
          <w:rFonts w:ascii="Tahoma" w:hAnsi="Tahoma" w:cs="Tahoma"/>
          <w:sz w:val="20"/>
        </w:rPr>
        <w:t xml:space="preserve"> </w:t>
      </w:r>
      <w:hyperlink r:id="rId11" w:anchor="'НН.М-1.1'!A1" w:history="1">
        <w:r w:rsidR="005F6CEE" w:rsidRPr="00DD7155">
          <w:rPr>
            <w:rStyle w:val="ab"/>
            <w:rFonts w:ascii="Tahoma" w:hAnsi="Tahoma" w:cs="Tahoma"/>
            <w:color w:val="auto"/>
            <w:sz w:val="20"/>
            <w:u w:val="none"/>
          </w:rPr>
          <w:t>НН.М-3.1</w:t>
        </w:r>
      </w:hyperlink>
      <w:r w:rsidR="005F6CEE" w:rsidRPr="00DD7155">
        <w:rPr>
          <w:rStyle w:val="ab"/>
          <w:rFonts w:ascii="Tahoma" w:hAnsi="Tahoma" w:cs="Tahoma"/>
          <w:color w:val="auto"/>
          <w:sz w:val="20"/>
          <w:u w:val="none"/>
        </w:rPr>
        <w:t>,</w:t>
      </w:r>
      <w:r w:rsidR="005F6CEE" w:rsidRPr="00DD7155" w:rsidDel="005F6CEE">
        <w:rPr>
          <w:rFonts w:ascii="Tahoma" w:hAnsi="Tahoma" w:cs="Tahoma"/>
          <w:sz w:val="20"/>
        </w:rPr>
        <w:t xml:space="preserve"> </w:t>
      </w:r>
      <w:r w:rsidR="00526E69" w:rsidRPr="00526E69">
        <w:rPr>
          <w:rFonts w:ascii="Tahoma" w:hAnsi="Tahoma" w:cs="Tahoma"/>
          <w:b/>
          <w:color w:val="FF0000"/>
          <w:sz w:val="20"/>
          <w:u w:color="FF0000"/>
        </w:rPr>
        <w:t>[</w:t>
      </w:r>
      <w:r w:rsidRPr="0048346E">
        <w:rPr>
          <w:rFonts w:ascii="Tahoma" w:hAnsi="Tahoma" w:cs="Tahoma"/>
          <w:sz w:val="20"/>
          <w:shd w:val="clear" w:color="auto" w:fill="CCC0D9" w:themeFill="accent4" w:themeFillTint="66"/>
        </w:rPr>
        <w:t>НН.ОС-15.1</w:t>
      </w:r>
      <w:r w:rsidR="00526E69" w:rsidRPr="0048346E">
        <w:rPr>
          <w:rFonts w:ascii="Tahoma" w:hAnsi="Tahoma" w:cs="Tahoma"/>
          <w:b/>
          <w:color w:val="FF0000"/>
          <w:sz w:val="20"/>
          <w:shd w:val="clear" w:color="auto" w:fill="CCC0D9" w:themeFill="accent4" w:themeFillTint="66"/>
        </w:rPr>
        <w:t>]</w:t>
      </w:r>
      <w:r w:rsidRPr="0048346E">
        <w:rPr>
          <w:rStyle w:val="ad"/>
          <w:rFonts w:ascii="Tahoma" w:hAnsi="Tahoma" w:cs="Tahoma"/>
          <w:sz w:val="20"/>
          <w:shd w:val="clear" w:color="auto" w:fill="CCC0D9" w:themeFill="accent4" w:themeFillTint="66"/>
        </w:rPr>
        <w:footnoteReference w:id="255"/>
      </w:r>
      <w:r w:rsidRPr="00DD7155">
        <w:rPr>
          <w:rFonts w:ascii="Tahoma" w:hAnsi="Tahoma" w:cs="Tahoma"/>
          <w:sz w:val="20"/>
        </w:rPr>
        <w:t>,</w:t>
      </w:r>
      <w:r w:rsidR="001E4A9C" w:rsidRPr="00DD7155">
        <w:rPr>
          <w:rFonts w:ascii="Tahoma" w:hAnsi="Tahoma" w:cs="Tahoma"/>
          <w:sz w:val="20"/>
        </w:rPr>
        <w:t xml:space="preserve"> то в последующ</w:t>
      </w:r>
      <w:r w:rsidRPr="00DD7155">
        <w:rPr>
          <w:rFonts w:ascii="Tahoma" w:hAnsi="Tahoma" w:cs="Tahoma"/>
          <w:sz w:val="20"/>
        </w:rPr>
        <w:t>е</w:t>
      </w:r>
      <w:r w:rsidR="001E4A9C" w:rsidRPr="00DD7155">
        <w:rPr>
          <w:rFonts w:ascii="Tahoma" w:hAnsi="Tahoma" w:cs="Tahoma"/>
          <w:sz w:val="20"/>
        </w:rPr>
        <w:t>м</w:t>
      </w:r>
      <w:r w:rsidRPr="00DD7155">
        <w:rPr>
          <w:rFonts w:ascii="Tahoma" w:hAnsi="Tahoma" w:cs="Tahoma"/>
          <w:sz w:val="20"/>
        </w:rPr>
        <w:t xml:space="preserve"> Подрядчик не вправе предъявлять требования к Заказчику в связи с такими недостатками и устран</w:t>
      </w:r>
      <w:r w:rsidR="001E4A9C" w:rsidRPr="00DD7155">
        <w:rPr>
          <w:rFonts w:ascii="Tahoma" w:hAnsi="Tahoma" w:cs="Tahoma"/>
          <w:sz w:val="20"/>
        </w:rPr>
        <w:t>яет</w:t>
      </w:r>
      <w:r w:rsidRPr="00DD7155">
        <w:rPr>
          <w:rFonts w:ascii="Tahoma" w:hAnsi="Tahoma" w:cs="Tahoma"/>
          <w:sz w:val="20"/>
        </w:rPr>
        <w:t xml:space="preserve"> их за свой счет. </w:t>
      </w:r>
    </w:p>
    <w:p w14:paraId="45D8EF20" w14:textId="2B5D01A1" w:rsidR="00A33AF7" w:rsidRPr="00DD7155" w:rsidRDefault="00A33AF7" w:rsidP="001E4A9C">
      <w:pPr>
        <w:pStyle w:val="1112"/>
        <w:spacing w:before="120" w:after="240"/>
        <w:ind w:left="142"/>
        <w:rPr>
          <w:rFonts w:ascii="Tahoma" w:hAnsi="Tahoma" w:cs="Tahoma"/>
          <w:b/>
          <w:sz w:val="20"/>
        </w:rPr>
      </w:pPr>
      <w:r w:rsidRPr="00DD7155">
        <w:rPr>
          <w:rFonts w:ascii="Tahoma" w:hAnsi="Tahoma" w:cs="Tahoma"/>
          <w:sz w:val="20"/>
        </w:rPr>
        <w:t>Это условие не относится к случаям, когда проверить качество поставленных МТР невозможно при внешнем осмотре, под которым подразумевается:</w:t>
      </w:r>
    </w:p>
    <w:p w14:paraId="2E5A7804" w14:textId="77777777" w:rsidR="00A33AF7" w:rsidRPr="00DD7155" w:rsidRDefault="00A33AF7" w:rsidP="002F68A6">
      <w:pPr>
        <w:spacing w:before="120" w:after="240"/>
        <w:ind w:left="142" w:firstLine="0"/>
        <w:rPr>
          <w:rFonts w:ascii="Tahoma" w:hAnsi="Tahoma" w:cs="Tahoma"/>
          <w:sz w:val="20"/>
        </w:rPr>
      </w:pPr>
      <w:r w:rsidRPr="00DD7155">
        <w:rPr>
          <w:rFonts w:ascii="Tahoma" w:hAnsi="Tahoma" w:cs="Tahoma"/>
          <w:sz w:val="20"/>
        </w:rPr>
        <w:t>- осмотр упаковки;</w:t>
      </w:r>
    </w:p>
    <w:p w14:paraId="5FBAFFAD" w14:textId="77777777" w:rsidR="00A33AF7" w:rsidRPr="00DD7155" w:rsidRDefault="00A33AF7" w:rsidP="002F68A6">
      <w:pPr>
        <w:spacing w:before="120" w:after="240"/>
        <w:ind w:left="142" w:firstLine="0"/>
        <w:rPr>
          <w:rFonts w:ascii="Tahoma" w:hAnsi="Tahoma" w:cs="Tahoma"/>
          <w:sz w:val="20"/>
        </w:rPr>
      </w:pPr>
      <w:r w:rsidRPr="00DD7155">
        <w:rPr>
          <w:rFonts w:ascii="Tahoma" w:hAnsi="Tahoma" w:cs="Tahoma"/>
          <w:sz w:val="20"/>
        </w:rPr>
        <w:t>- осмотр состояния консервации открытых рабочих поверхностей;</w:t>
      </w:r>
    </w:p>
    <w:p w14:paraId="23EF81F7" w14:textId="77777777" w:rsidR="00A33AF7" w:rsidRPr="00DD7155" w:rsidRDefault="00A33AF7" w:rsidP="002F68A6">
      <w:pPr>
        <w:spacing w:before="120" w:after="240"/>
        <w:ind w:left="142" w:firstLine="0"/>
        <w:rPr>
          <w:rFonts w:ascii="Tahoma" w:hAnsi="Tahoma" w:cs="Tahoma"/>
          <w:sz w:val="20"/>
        </w:rPr>
      </w:pPr>
      <w:r w:rsidRPr="00DD7155">
        <w:rPr>
          <w:rFonts w:ascii="Tahoma" w:hAnsi="Tahoma" w:cs="Tahoma"/>
          <w:sz w:val="20"/>
        </w:rPr>
        <w:t>- осмотр внешней отделки и защиты от повреждений отдельных выступающих частей и деталей МТР Заказчика;</w:t>
      </w:r>
    </w:p>
    <w:p w14:paraId="3659ACB5" w14:textId="77777777" w:rsidR="00A33AF7" w:rsidRPr="00DD7155" w:rsidRDefault="00A33AF7" w:rsidP="002F68A6">
      <w:pPr>
        <w:spacing w:before="120" w:after="240"/>
        <w:ind w:left="142" w:firstLine="0"/>
        <w:rPr>
          <w:rFonts w:ascii="Tahoma" w:hAnsi="Tahoma" w:cs="Tahoma"/>
          <w:sz w:val="20"/>
        </w:rPr>
      </w:pPr>
      <w:r w:rsidRPr="00DD7155">
        <w:rPr>
          <w:rFonts w:ascii="Tahoma" w:hAnsi="Tahoma" w:cs="Tahoma"/>
          <w:sz w:val="20"/>
        </w:rPr>
        <w:t xml:space="preserve">- обнаружение явных Недостатков в МТР Заказчика. </w:t>
      </w:r>
    </w:p>
    <w:p w14:paraId="68CA948F" w14:textId="3E83B8E1" w:rsidR="001E4A9C" w:rsidRPr="00DD7155" w:rsidRDefault="00526E69" w:rsidP="0048346E">
      <w:pPr>
        <w:pStyle w:val="afff1"/>
        <w:numPr>
          <w:ilvl w:val="2"/>
          <w:numId w:val="13"/>
        </w:numPr>
        <w:shd w:val="clear" w:color="auto" w:fill="CCC0D9" w:themeFill="accent4" w:themeFillTint="66"/>
        <w:spacing w:before="120" w:after="240"/>
        <w:ind w:left="142" w:hanging="1135"/>
        <w:rPr>
          <w:rFonts w:ascii="Tahoma" w:hAnsi="Tahoma" w:cs="Tahoma"/>
          <w:sz w:val="20"/>
        </w:rPr>
      </w:pPr>
      <w:r w:rsidRPr="00526E69">
        <w:rPr>
          <w:rFonts w:ascii="Tahoma" w:hAnsi="Tahoma" w:cs="Tahoma"/>
          <w:b/>
          <w:color w:val="FF0000"/>
          <w:sz w:val="20"/>
          <w:u w:color="FF0000"/>
        </w:rPr>
        <w:t>[</w:t>
      </w:r>
      <w:r w:rsidR="001E4A9C" w:rsidRPr="00DD7155">
        <w:rPr>
          <w:rFonts w:ascii="Tahoma" w:hAnsi="Tahoma" w:cs="Tahoma"/>
          <w:sz w:val="20"/>
        </w:rPr>
        <w:t xml:space="preserve">Подрядчик передает </w:t>
      </w:r>
      <w:r w:rsidR="00E85434" w:rsidRPr="00DD7155">
        <w:rPr>
          <w:rFonts w:ascii="Tahoma" w:hAnsi="Tahoma" w:cs="Tahoma"/>
          <w:sz w:val="20"/>
        </w:rPr>
        <w:t>внутренним структурным подразделениям/</w:t>
      </w:r>
      <w:r w:rsidR="001E4A9C" w:rsidRPr="00DD7155">
        <w:rPr>
          <w:rFonts w:ascii="Tahoma" w:hAnsi="Tahoma" w:cs="Tahoma"/>
          <w:sz w:val="20"/>
        </w:rPr>
        <w:t>внешним организациям о</w:t>
      </w:r>
      <w:r w:rsidR="00A33AF7" w:rsidRPr="00DD7155">
        <w:rPr>
          <w:rFonts w:ascii="Tahoma" w:hAnsi="Tahoma" w:cs="Tahoma"/>
          <w:sz w:val="20"/>
        </w:rPr>
        <w:t xml:space="preserve">борудование Заказчика в монтаж со своего приобъектного склада по Акту формы НН.ОС-15.1. </w:t>
      </w:r>
      <w:r w:rsidR="001E4A9C" w:rsidRPr="00DD7155">
        <w:rPr>
          <w:rFonts w:ascii="Tahoma" w:hAnsi="Tahoma" w:cs="Tahoma"/>
          <w:sz w:val="20"/>
        </w:rPr>
        <w:t>н</w:t>
      </w:r>
      <w:r w:rsidR="00A33AF7" w:rsidRPr="00DD7155">
        <w:rPr>
          <w:rFonts w:ascii="Tahoma" w:hAnsi="Tahoma" w:cs="Tahoma"/>
          <w:sz w:val="20"/>
        </w:rPr>
        <w:t>е менее чем за 3 к.д. до даты начала монтажа Оборудования</w:t>
      </w:r>
      <w:r w:rsidR="001E4A9C" w:rsidRPr="00DD7155">
        <w:rPr>
          <w:rFonts w:ascii="Tahoma" w:hAnsi="Tahoma" w:cs="Tahoma"/>
          <w:sz w:val="20"/>
        </w:rPr>
        <w:t>.</w:t>
      </w:r>
    </w:p>
    <w:p w14:paraId="2A6EFC28" w14:textId="4BDFD94B" w:rsidR="001E4A9C" w:rsidRPr="00DD7155" w:rsidRDefault="00A33AF7" w:rsidP="0048346E">
      <w:pPr>
        <w:shd w:val="clear" w:color="auto" w:fill="CCC0D9" w:themeFill="accent4" w:themeFillTint="66"/>
        <w:spacing w:before="120" w:after="240"/>
        <w:ind w:left="142" w:firstLine="0"/>
        <w:rPr>
          <w:rFonts w:ascii="Tahoma" w:hAnsi="Tahoma" w:cs="Tahoma"/>
          <w:sz w:val="20"/>
        </w:rPr>
      </w:pPr>
      <w:r w:rsidRPr="00DD7155">
        <w:rPr>
          <w:rFonts w:ascii="Tahoma" w:hAnsi="Tahoma" w:cs="Tahoma"/>
          <w:sz w:val="20"/>
        </w:rPr>
        <w:t xml:space="preserve">Подрядчик уведомляет Заказчика в рабочем порядке о предстоящем монтаже. </w:t>
      </w:r>
    </w:p>
    <w:p w14:paraId="4943740E" w14:textId="7EA0DDE9" w:rsidR="001E4A9C" w:rsidRPr="00DD7155" w:rsidRDefault="00526E69" w:rsidP="0048346E">
      <w:pPr>
        <w:shd w:val="clear" w:color="auto" w:fill="CCC0D9" w:themeFill="accent4" w:themeFillTint="66"/>
        <w:spacing w:before="120" w:after="240"/>
        <w:ind w:left="142" w:firstLine="0"/>
        <w:rPr>
          <w:rFonts w:ascii="Tahoma" w:hAnsi="Tahoma" w:cs="Tahoma"/>
          <w:sz w:val="20"/>
        </w:rPr>
      </w:pPr>
      <w:r w:rsidRPr="00526E69">
        <w:rPr>
          <w:rFonts w:ascii="Tahoma" w:hAnsi="Tahoma" w:cs="Tahoma"/>
          <w:b/>
          <w:color w:val="FF0000"/>
          <w:sz w:val="20"/>
        </w:rPr>
        <w:t>[</w:t>
      </w:r>
      <w:r w:rsidR="00A33AF7" w:rsidRPr="00DD7155">
        <w:rPr>
          <w:rFonts w:ascii="Tahoma" w:hAnsi="Tahoma" w:cs="Tahoma"/>
          <w:sz w:val="20"/>
        </w:rPr>
        <w:t xml:space="preserve">Подрядчик передает в монтаж монтажной организации </w:t>
      </w:r>
      <w:r w:rsidR="001E4A9C" w:rsidRPr="00DD7155">
        <w:rPr>
          <w:rFonts w:ascii="Tahoma" w:hAnsi="Tahoma" w:cs="Tahoma"/>
          <w:sz w:val="20"/>
        </w:rPr>
        <w:t xml:space="preserve">полученное Оборудование </w:t>
      </w:r>
      <w:r w:rsidR="00A33AF7" w:rsidRPr="00DD7155">
        <w:rPr>
          <w:rFonts w:ascii="Tahoma" w:hAnsi="Tahoma" w:cs="Tahoma"/>
          <w:sz w:val="20"/>
        </w:rPr>
        <w:t xml:space="preserve">по </w:t>
      </w:r>
      <w:r w:rsidR="000B3C23" w:rsidRPr="00DD7155">
        <w:rPr>
          <w:rFonts w:ascii="Tahoma" w:hAnsi="Tahoma" w:cs="Tahoma"/>
          <w:sz w:val="20"/>
        </w:rPr>
        <w:t xml:space="preserve">Акту </w:t>
      </w:r>
      <w:r w:rsidR="00A33AF7" w:rsidRPr="00DD7155">
        <w:rPr>
          <w:rFonts w:ascii="Tahoma" w:hAnsi="Tahoma" w:cs="Tahoma"/>
          <w:sz w:val="20"/>
        </w:rPr>
        <w:t xml:space="preserve">формы НН.ОС-15.1, который подписывается Подрядчиком и монтажной организацией в </w:t>
      </w:r>
      <w:r w:rsidR="001E4A9C" w:rsidRPr="00DD7155">
        <w:rPr>
          <w:rFonts w:ascii="Tahoma" w:hAnsi="Tahoma" w:cs="Tahoma"/>
          <w:sz w:val="20"/>
        </w:rPr>
        <w:t>3</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из которых: </w:t>
      </w:r>
      <w:r w:rsidR="001E4A9C" w:rsidRPr="00DD7155">
        <w:rPr>
          <w:rFonts w:ascii="Tahoma" w:hAnsi="Tahoma" w:cs="Tahoma"/>
          <w:sz w:val="20"/>
        </w:rPr>
        <w:t>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Заказчика, </w:t>
      </w:r>
      <w:r w:rsidR="001E4A9C" w:rsidRPr="00DD7155">
        <w:rPr>
          <w:rFonts w:ascii="Tahoma" w:hAnsi="Tahoma" w:cs="Tahoma"/>
          <w:sz w:val="20"/>
        </w:rPr>
        <w:t>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Подрядчика, </w:t>
      </w:r>
      <w:r w:rsidR="001E4A9C" w:rsidRPr="00DD7155">
        <w:rPr>
          <w:rFonts w:ascii="Tahoma" w:hAnsi="Tahoma" w:cs="Tahoma"/>
          <w:sz w:val="20"/>
        </w:rPr>
        <w:t>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монтажной организации. </w:t>
      </w:r>
      <w:r w:rsidRPr="00526E69">
        <w:rPr>
          <w:rFonts w:ascii="Tahoma" w:hAnsi="Tahoma" w:cs="Tahoma"/>
          <w:b/>
          <w:color w:val="FF0000"/>
          <w:sz w:val="20"/>
        </w:rPr>
        <w:t>]</w:t>
      </w:r>
    </w:p>
    <w:p w14:paraId="357948E2" w14:textId="0E334C42" w:rsidR="00DF189F" w:rsidRPr="00DD7155" w:rsidRDefault="00DF189F" w:rsidP="0048346E">
      <w:pPr>
        <w:shd w:val="clear" w:color="auto" w:fill="CCC0D9" w:themeFill="accent4" w:themeFillTint="66"/>
        <w:spacing w:before="120" w:after="240"/>
        <w:ind w:left="142" w:firstLine="0"/>
        <w:rPr>
          <w:rFonts w:ascii="Tahoma" w:hAnsi="Tahoma" w:cs="Tahoma"/>
          <w:sz w:val="20"/>
        </w:rPr>
      </w:pPr>
      <w:r w:rsidRPr="00DD7155">
        <w:rPr>
          <w:rFonts w:ascii="Tahoma" w:hAnsi="Tahoma" w:cs="Tahoma"/>
          <w:sz w:val="20"/>
        </w:rPr>
        <w:t>Подрядчик предоставляет Заказчику п</w:t>
      </w:r>
      <w:r w:rsidR="00A33AF7" w:rsidRPr="00DD7155">
        <w:rPr>
          <w:rFonts w:ascii="Tahoma" w:hAnsi="Tahoma" w:cs="Tahoma"/>
          <w:sz w:val="20"/>
        </w:rPr>
        <w:t xml:space="preserve">одписанный между Подрядчиком и монтажной организацией Акт формы НН.ОС-15.1 в течение 2 р.д. с момента передачи Оборудования в монтаж, но не позднее последнего числа Отчетного периода начала монтажа. </w:t>
      </w:r>
    </w:p>
    <w:p w14:paraId="29437CA3" w14:textId="757D7504" w:rsidR="00A33AF7" w:rsidRPr="00DD7155" w:rsidRDefault="00A33AF7" w:rsidP="0048346E">
      <w:pPr>
        <w:shd w:val="clear" w:color="auto" w:fill="CCC0D9" w:themeFill="accent4" w:themeFillTint="66"/>
        <w:spacing w:before="120" w:after="240"/>
        <w:ind w:left="142" w:firstLine="0"/>
        <w:rPr>
          <w:rFonts w:ascii="Tahoma" w:hAnsi="Tahoma" w:cs="Tahoma"/>
          <w:b/>
          <w:sz w:val="20"/>
        </w:rPr>
      </w:pPr>
      <w:r w:rsidRPr="00DD7155">
        <w:rPr>
          <w:rFonts w:ascii="Tahoma" w:hAnsi="Tahoma" w:cs="Tahoma"/>
          <w:sz w:val="20"/>
        </w:rPr>
        <w:t>Стоимость Оборудования</w:t>
      </w:r>
      <w:r w:rsidR="00DF189F" w:rsidRPr="00DD7155">
        <w:rPr>
          <w:rFonts w:ascii="Tahoma" w:hAnsi="Tahoma" w:cs="Tahoma"/>
          <w:sz w:val="20"/>
        </w:rPr>
        <w:t xml:space="preserve"> в</w:t>
      </w:r>
      <w:r w:rsidRPr="00DD7155">
        <w:rPr>
          <w:rFonts w:ascii="Tahoma" w:hAnsi="Tahoma" w:cs="Tahoma"/>
          <w:sz w:val="20"/>
        </w:rPr>
        <w:t xml:space="preserve"> </w:t>
      </w:r>
      <w:r w:rsidR="0031517A" w:rsidRPr="00DD7155">
        <w:rPr>
          <w:rFonts w:ascii="Tahoma" w:hAnsi="Tahoma" w:cs="Tahoma"/>
          <w:sz w:val="20"/>
        </w:rPr>
        <w:t>Акт</w:t>
      </w:r>
      <w:r w:rsidR="00DF189F" w:rsidRPr="00DD7155">
        <w:rPr>
          <w:rFonts w:ascii="Tahoma" w:hAnsi="Tahoma" w:cs="Tahoma"/>
          <w:sz w:val="20"/>
        </w:rPr>
        <w:t>е</w:t>
      </w:r>
      <w:r w:rsidR="0031517A" w:rsidRPr="00DD7155">
        <w:rPr>
          <w:rFonts w:ascii="Tahoma" w:hAnsi="Tahoma" w:cs="Tahoma"/>
          <w:sz w:val="20"/>
        </w:rPr>
        <w:t xml:space="preserve"> </w:t>
      </w:r>
      <w:r w:rsidR="00DF189F" w:rsidRPr="00DD7155">
        <w:rPr>
          <w:rFonts w:ascii="Tahoma" w:hAnsi="Tahoma" w:cs="Tahoma"/>
          <w:sz w:val="20"/>
        </w:rPr>
        <w:t>формы НН.ОС-15.1</w:t>
      </w:r>
      <w:r w:rsidRPr="00DD7155">
        <w:rPr>
          <w:rFonts w:ascii="Tahoma" w:hAnsi="Tahoma" w:cs="Tahoma"/>
          <w:sz w:val="20"/>
        </w:rPr>
        <w:t xml:space="preserve"> должна соответствовать стоимости, указанной в </w:t>
      </w:r>
      <w:r w:rsidR="0031517A" w:rsidRPr="00DD7155">
        <w:rPr>
          <w:rFonts w:ascii="Tahoma" w:hAnsi="Tahoma" w:cs="Tahoma"/>
          <w:sz w:val="20"/>
        </w:rPr>
        <w:t xml:space="preserve">Акте </w:t>
      </w:r>
      <w:r w:rsidRPr="00DD7155">
        <w:rPr>
          <w:rFonts w:ascii="Tahoma" w:hAnsi="Tahoma" w:cs="Tahoma"/>
          <w:sz w:val="20"/>
        </w:rPr>
        <w:t>формы НН.М-3.1</w:t>
      </w:r>
      <w:r w:rsidR="00526E69" w:rsidRPr="00526E69">
        <w:rPr>
          <w:rFonts w:ascii="Tahoma" w:hAnsi="Tahoma" w:cs="Tahoma"/>
          <w:b/>
          <w:color w:val="FF0000"/>
          <w:sz w:val="20"/>
        </w:rPr>
        <w:t>]</w:t>
      </w:r>
      <w:r w:rsidRPr="00DD7155">
        <w:rPr>
          <w:rStyle w:val="ad"/>
          <w:rFonts w:ascii="Tahoma" w:hAnsi="Tahoma" w:cs="Tahoma"/>
          <w:sz w:val="20"/>
        </w:rPr>
        <w:footnoteReference w:id="256"/>
      </w:r>
    </w:p>
    <w:p w14:paraId="1D114DBD" w14:textId="6610B0A2" w:rsidR="00A33AF7"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w:t>
      </w:r>
      <w:r w:rsidR="00DF189F" w:rsidRPr="00DD7155">
        <w:rPr>
          <w:rFonts w:ascii="Tahoma" w:hAnsi="Tahoma" w:cs="Tahoma"/>
          <w:sz w:val="20"/>
        </w:rPr>
        <w:t>передает</w:t>
      </w:r>
      <w:r w:rsidRPr="00DD7155">
        <w:rPr>
          <w:rFonts w:ascii="Tahoma" w:hAnsi="Tahoma" w:cs="Tahoma"/>
          <w:sz w:val="20"/>
        </w:rPr>
        <w:t xml:space="preserve"> </w:t>
      </w:r>
      <w:r w:rsidR="00DF189F" w:rsidRPr="00DD7155">
        <w:rPr>
          <w:rFonts w:ascii="Tahoma" w:hAnsi="Tahoma" w:cs="Tahoma"/>
          <w:sz w:val="20"/>
        </w:rPr>
        <w:t xml:space="preserve">Подрядчику </w:t>
      </w:r>
      <w:r w:rsidRPr="00DD7155">
        <w:rPr>
          <w:rFonts w:ascii="Tahoma" w:hAnsi="Tahoma" w:cs="Tahoma"/>
          <w:sz w:val="20"/>
        </w:rPr>
        <w:t xml:space="preserve">МТР Заказчика </w:t>
      </w:r>
      <w:r w:rsidR="00DF189F" w:rsidRPr="00DD7155">
        <w:rPr>
          <w:rFonts w:ascii="Tahoma" w:hAnsi="Tahoma" w:cs="Tahoma"/>
          <w:sz w:val="20"/>
        </w:rPr>
        <w:t xml:space="preserve">с </w:t>
      </w:r>
      <w:r w:rsidRPr="00DD7155">
        <w:rPr>
          <w:rFonts w:ascii="Tahoma" w:hAnsi="Tahoma" w:cs="Tahoma"/>
          <w:sz w:val="20"/>
        </w:rPr>
        <w:t>документацией предприятия изготовителя (паспорта, сертификаты, акты испытаний и т.д.), удостоверяющей качество переданных МТР, при необходимости</w:t>
      </w:r>
      <w:r w:rsidR="00DF189F" w:rsidRPr="00DD7155">
        <w:rPr>
          <w:rFonts w:ascii="Tahoma" w:hAnsi="Tahoma" w:cs="Tahoma"/>
          <w:sz w:val="20"/>
        </w:rPr>
        <w:t>,</w:t>
      </w:r>
      <w:r w:rsidRPr="00DD7155">
        <w:rPr>
          <w:rFonts w:ascii="Tahoma" w:hAnsi="Tahoma" w:cs="Tahoma"/>
          <w:sz w:val="20"/>
        </w:rPr>
        <w:t xml:space="preserve"> </w:t>
      </w:r>
      <w:r w:rsidR="00DF189F" w:rsidRPr="00DD7155">
        <w:rPr>
          <w:rFonts w:ascii="Tahoma" w:hAnsi="Tahoma" w:cs="Tahoma"/>
          <w:sz w:val="20"/>
        </w:rPr>
        <w:t xml:space="preserve">обеспечивает </w:t>
      </w:r>
      <w:r w:rsidRPr="00DD7155">
        <w:rPr>
          <w:rFonts w:ascii="Tahoma" w:hAnsi="Tahoma" w:cs="Tahoma"/>
          <w:sz w:val="20"/>
        </w:rPr>
        <w:t>перевод на русский язык.</w:t>
      </w:r>
    </w:p>
    <w:p w14:paraId="3BDFFAF1" w14:textId="65208914" w:rsidR="00A33AF7" w:rsidRPr="00DD7155" w:rsidRDefault="00DF189F" w:rsidP="002F68A6">
      <w:pPr>
        <w:pStyle w:val="1112"/>
        <w:numPr>
          <w:ilvl w:val="3"/>
          <w:numId w:val="13"/>
        </w:numPr>
        <w:spacing w:before="120" w:after="240"/>
        <w:ind w:left="142" w:hanging="1135"/>
        <w:rPr>
          <w:rFonts w:ascii="Tahoma" w:hAnsi="Tahoma" w:cs="Tahoma"/>
          <w:sz w:val="20"/>
        </w:rPr>
      </w:pPr>
      <w:r w:rsidRPr="00DD7155">
        <w:rPr>
          <w:rFonts w:ascii="Tahoma" w:hAnsi="Tahoma" w:cs="Tahoma"/>
          <w:sz w:val="20"/>
        </w:rPr>
        <w:t>П</w:t>
      </w:r>
      <w:r w:rsidR="00A33AF7" w:rsidRPr="00DD7155">
        <w:rPr>
          <w:rFonts w:ascii="Tahoma" w:hAnsi="Tahoma" w:cs="Tahoma"/>
          <w:sz w:val="20"/>
        </w:rPr>
        <w:t xml:space="preserve">о отдельному соглашению с Заказчиком </w:t>
      </w:r>
      <w:r w:rsidRPr="00DD7155">
        <w:rPr>
          <w:rFonts w:ascii="Tahoma" w:hAnsi="Tahoma" w:cs="Tahoma"/>
          <w:sz w:val="20"/>
        </w:rPr>
        <w:t xml:space="preserve">Подрядчик </w:t>
      </w:r>
      <w:r w:rsidR="00A33AF7" w:rsidRPr="00DD7155">
        <w:rPr>
          <w:rFonts w:ascii="Tahoma" w:hAnsi="Tahoma" w:cs="Tahoma"/>
          <w:sz w:val="20"/>
        </w:rPr>
        <w:t xml:space="preserve">собственными силами может выполнить предмонтажную ревизию </w:t>
      </w:r>
      <w:r w:rsidR="008800D8" w:rsidRPr="00DD7155">
        <w:rPr>
          <w:rFonts w:ascii="Tahoma" w:hAnsi="Tahoma" w:cs="Tahoma"/>
          <w:sz w:val="20"/>
        </w:rPr>
        <w:t>Оборудования</w:t>
      </w:r>
      <w:r w:rsidR="00A33AF7" w:rsidRPr="00DD7155">
        <w:rPr>
          <w:rFonts w:ascii="Tahoma" w:hAnsi="Tahoma" w:cs="Tahoma"/>
          <w:sz w:val="20"/>
        </w:rPr>
        <w:t>,</w:t>
      </w:r>
      <w:r w:rsidR="008800D8" w:rsidRPr="00DD7155">
        <w:rPr>
          <w:rFonts w:ascii="Tahoma" w:hAnsi="Tahoma" w:cs="Tahoma"/>
          <w:sz w:val="20"/>
        </w:rPr>
        <w:t xml:space="preserve"> полученного от </w:t>
      </w:r>
      <w:r w:rsidR="00A33AF7" w:rsidRPr="00DD7155">
        <w:rPr>
          <w:rFonts w:ascii="Tahoma" w:hAnsi="Tahoma" w:cs="Tahoma"/>
          <w:sz w:val="20"/>
        </w:rPr>
        <w:t>Заказчика, поверку средств измерений и другие работы по доведению до состояния, пригодного к монтажу, а Заказчик оплачивает указанные работы.</w:t>
      </w:r>
    </w:p>
    <w:p w14:paraId="0098F93C" w14:textId="77777777" w:rsidR="00DF189F"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После передачи МТР Заказчика Подрядчик самостоятельно осуществляет складирование, хранение и учет МТР и несет риски их случайной гибели/повреждения. </w:t>
      </w:r>
    </w:p>
    <w:p w14:paraId="1AAABAA2" w14:textId="70F4F647"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Во время хранения, монтажа, испытаний МТР Заказчика Подрядчик должен предпринимать все необходимые меры по обеспечению сохранности МТР, в том числе, но не ограничиваясь, установленные техническими нормами и правилами, Правилами противопожарной безопасности и охраны труда.</w:t>
      </w:r>
    </w:p>
    <w:p w14:paraId="22C68C7B" w14:textId="3461B92E" w:rsidR="00A33AF7" w:rsidRPr="00DD7155" w:rsidRDefault="00DF189F" w:rsidP="007D26D3">
      <w:pPr>
        <w:pStyle w:val="afff1"/>
        <w:numPr>
          <w:ilvl w:val="2"/>
          <w:numId w:val="13"/>
        </w:numPr>
        <w:spacing w:before="120" w:after="240"/>
        <w:ind w:left="142" w:hanging="1135"/>
        <w:rPr>
          <w:rFonts w:ascii="Tahoma" w:hAnsi="Tahoma" w:cs="Tahoma"/>
          <w:b/>
          <w:sz w:val="20"/>
          <w:highlight w:val="blue"/>
        </w:rPr>
      </w:pPr>
      <w:r w:rsidRPr="00DD7155">
        <w:rPr>
          <w:rFonts w:ascii="Tahoma" w:hAnsi="Tahoma" w:cs="Tahoma"/>
          <w:sz w:val="20"/>
        </w:rPr>
        <w:t>Подрядчик несет о</w:t>
      </w:r>
      <w:r w:rsidR="00A33AF7" w:rsidRPr="00DD7155">
        <w:rPr>
          <w:rFonts w:ascii="Tahoma" w:hAnsi="Tahoma" w:cs="Tahoma"/>
          <w:sz w:val="20"/>
        </w:rPr>
        <w:t xml:space="preserve">тветственность за сохранность всех переданных МТР Заказчика с момента их получения (подписания </w:t>
      </w:r>
      <w:r w:rsidR="0031517A" w:rsidRPr="00DD7155">
        <w:rPr>
          <w:rFonts w:ascii="Tahoma" w:hAnsi="Tahoma" w:cs="Tahoma"/>
          <w:sz w:val="20"/>
        </w:rPr>
        <w:t xml:space="preserve">Актов </w:t>
      </w:r>
      <w:r w:rsidR="00A33AF7" w:rsidRPr="00DD7155">
        <w:rPr>
          <w:rFonts w:ascii="Tahoma" w:hAnsi="Tahoma" w:cs="Tahoma"/>
          <w:sz w:val="20"/>
        </w:rPr>
        <w:t xml:space="preserve">формы </w:t>
      </w:r>
      <w:hyperlink r:id="rId12" w:anchor="'НН.М-1.1'!A1" w:history="1">
        <w:r w:rsidR="00A33AF7" w:rsidRPr="00DD7155">
          <w:rPr>
            <w:rFonts w:ascii="Tahoma" w:hAnsi="Tahoma" w:cs="Tahoma"/>
            <w:sz w:val="20"/>
          </w:rPr>
          <w:t>НН.М-3.1</w:t>
        </w:r>
      </w:hyperlink>
      <w:r w:rsidR="00A33AF7" w:rsidRPr="00DD7155">
        <w:rPr>
          <w:rFonts w:ascii="Tahoma" w:hAnsi="Tahoma" w:cs="Tahoma"/>
          <w:sz w:val="20"/>
        </w:rPr>
        <w:t xml:space="preserve">, </w:t>
      </w:r>
      <w:r w:rsidR="00526E69" w:rsidRPr="00526E69">
        <w:rPr>
          <w:rFonts w:ascii="Tahoma" w:hAnsi="Tahoma" w:cs="Tahoma"/>
          <w:b/>
          <w:color w:val="FF0000"/>
          <w:sz w:val="20"/>
          <w:u w:color="FF0000"/>
        </w:rPr>
        <w:t>[</w:t>
      </w:r>
      <w:r w:rsidR="00A33AF7" w:rsidRPr="00DD7155">
        <w:rPr>
          <w:rFonts w:ascii="Tahoma" w:hAnsi="Tahoma" w:cs="Tahoma"/>
          <w:sz w:val="20"/>
        </w:rPr>
        <w:t xml:space="preserve"> </w:t>
      </w:r>
      <w:r w:rsidR="00A33AF7" w:rsidRPr="0048346E">
        <w:rPr>
          <w:rFonts w:ascii="Tahoma" w:hAnsi="Tahoma" w:cs="Tahoma"/>
          <w:sz w:val="20"/>
          <w:shd w:val="clear" w:color="auto" w:fill="CCC0D9" w:themeFill="accent4" w:themeFillTint="66"/>
        </w:rPr>
        <w:t>НН.ОС-15.1</w:t>
      </w:r>
      <w:r w:rsidR="00526E69" w:rsidRPr="00526E69">
        <w:rPr>
          <w:rFonts w:ascii="Tahoma" w:hAnsi="Tahoma" w:cs="Tahoma"/>
          <w:b/>
          <w:color w:val="FF0000"/>
          <w:sz w:val="20"/>
        </w:rPr>
        <w:t>]</w:t>
      </w:r>
      <w:r w:rsidR="00A33AF7" w:rsidRPr="00DD7155">
        <w:rPr>
          <w:rFonts w:ascii="Tahoma" w:hAnsi="Tahoma" w:cs="Tahoma"/>
          <w:sz w:val="20"/>
        </w:rPr>
        <w:t xml:space="preserve">) до полного завершения Работ и подписания Сторонами </w:t>
      </w:r>
      <w:r w:rsidR="00526E69" w:rsidRPr="00526E69">
        <w:rPr>
          <w:rFonts w:ascii="Tahoma" w:hAnsi="Tahoma" w:cs="Tahoma"/>
          <w:b/>
          <w:color w:val="FF0000"/>
          <w:sz w:val="20"/>
          <w:u w:color="FF0000"/>
        </w:rPr>
        <w:t>[</w:t>
      </w:r>
      <w:r w:rsidR="00A33AF7" w:rsidRPr="00DD7155">
        <w:rPr>
          <w:rFonts w:ascii="Tahoma" w:hAnsi="Tahoma" w:cs="Tahoma"/>
          <w:sz w:val="20"/>
        </w:rPr>
        <w:t>последнего</w:t>
      </w:r>
      <w:r w:rsidR="00526E69" w:rsidRPr="00526E69">
        <w:rPr>
          <w:rFonts w:ascii="Tahoma" w:hAnsi="Tahoma" w:cs="Tahoma"/>
          <w:b/>
          <w:color w:val="FF0000"/>
          <w:sz w:val="20"/>
        </w:rPr>
        <w:t>]</w:t>
      </w:r>
      <w:r w:rsidR="00A33AF7" w:rsidRPr="00DD7155">
        <w:rPr>
          <w:rFonts w:ascii="Tahoma" w:hAnsi="Tahoma" w:cs="Tahoma"/>
          <w:sz w:val="20"/>
        </w:rPr>
        <w:t xml:space="preserve"> </w:t>
      </w:r>
      <w:r w:rsidR="00526E69" w:rsidRPr="00526E69">
        <w:rPr>
          <w:rFonts w:ascii="Tahoma" w:hAnsi="Tahoma" w:cs="Tahoma"/>
          <w:b/>
          <w:color w:val="FF0000"/>
          <w:sz w:val="20"/>
          <w:u w:color="FF0000"/>
        </w:rPr>
        <w:t>[</w:t>
      </w:r>
      <w:r w:rsidR="00A33AF7"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A33AF7" w:rsidRPr="00DD7155">
        <w:rPr>
          <w:rFonts w:ascii="Tahoma" w:hAnsi="Tahoma" w:cs="Tahoma"/>
          <w:sz w:val="20"/>
        </w:rPr>
        <w:t xml:space="preserve"> / </w:t>
      </w:r>
      <w:r w:rsidR="00526E69" w:rsidRPr="00526E69">
        <w:rPr>
          <w:rFonts w:ascii="Tahoma" w:hAnsi="Tahoma" w:cs="Tahoma"/>
          <w:b/>
          <w:color w:val="FF0000"/>
          <w:sz w:val="20"/>
          <w:u w:color="FF0000"/>
        </w:rPr>
        <w:t>[</w:t>
      </w:r>
      <w:r w:rsidR="00A33AF7"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00A33AF7" w:rsidRPr="00DD7155">
        <w:rPr>
          <w:rFonts w:ascii="Tahoma" w:hAnsi="Tahoma" w:cs="Tahoma"/>
          <w:sz w:val="20"/>
        </w:rPr>
        <w:t xml:space="preserve"> по </w:t>
      </w:r>
      <w:r w:rsidR="00526E69" w:rsidRPr="00526E69">
        <w:rPr>
          <w:rFonts w:ascii="Tahoma" w:hAnsi="Tahoma" w:cs="Tahoma"/>
          <w:b/>
          <w:color w:val="FF0000"/>
          <w:sz w:val="20"/>
          <w:u w:color="FF0000"/>
        </w:rPr>
        <w:t>[</w:t>
      </w:r>
      <w:r w:rsidR="00A33AF7" w:rsidRPr="00DD7155">
        <w:rPr>
          <w:rFonts w:ascii="Tahoma" w:hAnsi="Tahoma" w:cs="Tahoma"/>
          <w:sz w:val="20"/>
        </w:rPr>
        <w:t>соответствующему</w:t>
      </w:r>
      <w:r w:rsidR="00526E69" w:rsidRPr="00526E69">
        <w:rPr>
          <w:rFonts w:ascii="Tahoma" w:hAnsi="Tahoma" w:cs="Tahoma"/>
          <w:b/>
          <w:color w:val="FF0000"/>
          <w:sz w:val="20"/>
        </w:rPr>
        <w:t>]</w:t>
      </w:r>
      <w:r w:rsidR="00A33AF7" w:rsidRPr="00DD7155">
        <w:rPr>
          <w:rFonts w:ascii="Tahoma" w:hAnsi="Tahoma" w:cs="Tahoma"/>
          <w:sz w:val="20"/>
        </w:rPr>
        <w:t xml:space="preserve"> 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2A4EA7" w:rsidRPr="00DD7155" w:rsidDel="002A4EA7">
        <w:rPr>
          <w:rFonts w:ascii="Tahoma" w:hAnsi="Tahoma" w:cs="Tahoma"/>
          <w:b/>
          <w:color w:val="FF0000"/>
          <w:sz w:val="20"/>
          <w:u w:color="FF0000"/>
        </w:rPr>
        <w:t xml:space="preserve"> </w:t>
      </w:r>
      <w:r w:rsidR="00A33AF7" w:rsidRPr="00DD7155">
        <w:rPr>
          <w:rFonts w:ascii="Tahoma" w:hAnsi="Tahoma" w:cs="Tahoma"/>
          <w:sz w:val="20"/>
        </w:rPr>
        <w:t xml:space="preserve">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w:t>
      </w:r>
      <w:r w:rsidR="00A33AF7" w:rsidRPr="00DD7155">
        <w:rPr>
          <w:rFonts w:ascii="Tahoma" w:hAnsi="Tahoma" w:cs="Tahoma"/>
          <w:color w:val="00B0F0"/>
          <w:sz w:val="20"/>
        </w:rPr>
        <w:t>Строительной площадки</w:t>
      </w:r>
      <w:r w:rsidR="00FE12E8" w:rsidRPr="00DD7155">
        <w:rPr>
          <w:rFonts w:ascii="Tahoma" w:hAnsi="Tahoma" w:cs="Tahoma"/>
          <w:sz w:val="20"/>
        </w:rPr>
        <w:t>/</w:t>
      </w:r>
      <w:r w:rsidR="00FE12E8" w:rsidRPr="00DD7155">
        <w:rPr>
          <w:rFonts w:ascii="Tahoma" w:hAnsi="Tahoma"/>
          <w:color w:val="7030A0"/>
          <w:sz w:val="20"/>
        </w:rPr>
        <w:t xml:space="preserve">Объекта </w:t>
      </w:r>
      <w:r w:rsidR="00A33AF7" w:rsidRPr="00DD7155">
        <w:rPr>
          <w:rFonts w:ascii="Tahoma" w:hAnsi="Tahoma" w:cs="Tahoma"/>
          <w:sz w:val="20"/>
        </w:rPr>
        <w:t xml:space="preserve">Строительную технику и оборудование). </w:t>
      </w:r>
    </w:p>
    <w:p w14:paraId="360803EE" w14:textId="451A4BA7" w:rsidR="00A33AF7" w:rsidRPr="00DD7155" w:rsidRDefault="00A33AF7" w:rsidP="00625528">
      <w:pPr>
        <w:spacing w:before="120" w:after="240"/>
        <w:ind w:left="142" w:firstLine="0"/>
        <w:rPr>
          <w:rFonts w:ascii="Tahoma" w:hAnsi="Tahoma" w:cs="Tahoma"/>
          <w:sz w:val="20"/>
        </w:rPr>
      </w:pPr>
      <w:r w:rsidRPr="00DD7155">
        <w:rPr>
          <w:rFonts w:ascii="Tahoma" w:hAnsi="Tahoma" w:cs="Tahoma"/>
          <w:sz w:val="20"/>
        </w:rPr>
        <w:t>В случае повреждения либо утраты МТР Заказчика Подрядчик за свой счет</w:t>
      </w:r>
      <w:r w:rsidR="00DF189F" w:rsidRPr="00DD7155">
        <w:rPr>
          <w:rFonts w:ascii="Tahoma" w:hAnsi="Tahoma" w:cs="Tahoma"/>
          <w:sz w:val="20"/>
        </w:rPr>
        <w:t xml:space="preserve"> выполняет </w:t>
      </w:r>
      <w:r w:rsidRPr="00DD7155">
        <w:rPr>
          <w:rFonts w:ascii="Tahoma" w:hAnsi="Tahoma" w:cs="Tahoma"/>
          <w:sz w:val="20"/>
        </w:rPr>
        <w:t xml:space="preserve">их ремонт и/или </w:t>
      </w:r>
      <w:r w:rsidR="0001378F" w:rsidRPr="00DD7155">
        <w:rPr>
          <w:rFonts w:ascii="Tahoma" w:hAnsi="Tahoma" w:cs="Tahoma"/>
          <w:sz w:val="20"/>
        </w:rPr>
        <w:t xml:space="preserve">обеспечивает </w:t>
      </w:r>
      <w:r w:rsidRPr="00DD7155">
        <w:rPr>
          <w:rFonts w:ascii="Tahoma" w:hAnsi="Tahoma" w:cs="Tahoma"/>
          <w:sz w:val="20"/>
        </w:rPr>
        <w:t>МТР, аналогичные поврежденным либо утраченным, без увеличения промежуточных сроков и сроков исполнения Договора.</w:t>
      </w:r>
    </w:p>
    <w:p w14:paraId="6C8B929B" w14:textId="795280BE" w:rsidR="00A33AF7" w:rsidRPr="00DD7155" w:rsidRDefault="00E00796"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Е</w:t>
      </w:r>
      <w:r w:rsidR="00A33AF7" w:rsidRPr="00DD7155">
        <w:rPr>
          <w:rFonts w:ascii="Tahoma" w:hAnsi="Tahoma" w:cs="Tahoma"/>
          <w:sz w:val="20"/>
        </w:rPr>
        <w:t>сли шефмонтаж/шефналадка Оборудования</w:t>
      </w:r>
      <w:r w:rsidR="008800D8" w:rsidRPr="00DD7155">
        <w:rPr>
          <w:rFonts w:ascii="Tahoma" w:hAnsi="Tahoma" w:cs="Tahoma"/>
          <w:sz w:val="20"/>
        </w:rPr>
        <w:t>, полученного</w:t>
      </w:r>
      <w:r w:rsidR="00A33AF7" w:rsidRPr="00DD7155">
        <w:rPr>
          <w:rFonts w:ascii="Tahoma" w:hAnsi="Tahoma" w:cs="Tahoma"/>
          <w:sz w:val="20"/>
        </w:rPr>
        <w:t xml:space="preserve"> </w:t>
      </w:r>
      <w:r w:rsidR="008800D8" w:rsidRPr="00DD7155">
        <w:rPr>
          <w:rFonts w:ascii="Tahoma" w:hAnsi="Tahoma" w:cs="Tahoma"/>
          <w:sz w:val="20"/>
        </w:rPr>
        <w:t>от</w:t>
      </w:r>
      <w:r w:rsidR="00A33AF7" w:rsidRPr="00DD7155">
        <w:rPr>
          <w:rFonts w:ascii="Tahoma" w:hAnsi="Tahoma" w:cs="Tahoma"/>
          <w:sz w:val="20"/>
        </w:rPr>
        <w:t xml:space="preserve"> Заказчика</w:t>
      </w:r>
      <w:r w:rsidR="008800D8" w:rsidRPr="00DD7155">
        <w:rPr>
          <w:rFonts w:ascii="Tahoma" w:hAnsi="Tahoma" w:cs="Tahoma"/>
          <w:sz w:val="20"/>
        </w:rPr>
        <w:t>,</w:t>
      </w:r>
      <w:r w:rsidR="00A33AF7" w:rsidRPr="00DD7155">
        <w:rPr>
          <w:rFonts w:ascii="Tahoma" w:hAnsi="Tahoma" w:cs="Tahoma"/>
          <w:sz w:val="20"/>
        </w:rPr>
        <w:t xml:space="preserve"> должны выполняться контрагентом, не связанным с Подрядчиком договорными обязательствами, Подрядчик письменно изве</w:t>
      </w:r>
      <w:r w:rsidR="00A673C8" w:rsidRPr="00DD7155">
        <w:rPr>
          <w:rFonts w:ascii="Tahoma" w:hAnsi="Tahoma" w:cs="Tahoma"/>
          <w:sz w:val="20"/>
        </w:rPr>
        <w:t>щает</w:t>
      </w:r>
      <w:r w:rsidR="00A33AF7" w:rsidRPr="00DD7155">
        <w:rPr>
          <w:rFonts w:ascii="Tahoma" w:hAnsi="Tahoma" w:cs="Tahoma"/>
          <w:sz w:val="20"/>
        </w:rPr>
        <w:t xml:space="preserve"> Заказчика о готовности к монтажу</w:t>
      </w:r>
      <w:r w:rsidR="008800D8" w:rsidRPr="00DD7155">
        <w:rPr>
          <w:rFonts w:ascii="Tahoma" w:hAnsi="Tahoma" w:cs="Tahoma"/>
          <w:sz w:val="20"/>
        </w:rPr>
        <w:t>/наладке</w:t>
      </w:r>
      <w:r w:rsidR="00A33AF7" w:rsidRPr="00DD7155">
        <w:rPr>
          <w:rFonts w:ascii="Tahoma" w:hAnsi="Tahoma" w:cs="Tahoma"/>
          <w:sz w:val="20"/>
        </w:rPr>
        <w:t xml:space="preserve"> </w:t>
      </w:r>
      <w:r w:rsidR="008800D8" w:rsidRPr="00DD7155">
        <w:rPr>
          <w:rFonts w:ascii="Tahoma" w:hAnsi="Tahoma" w:cs="Tahoma"/>
          <w:sz w:val="20"/>
        </w:rPr>
        <w:t xml:space="preserve">Оборудования, полученного от </w:t>
      </w:r>
      <w:r w:rsidR="00A33AF7" w:rsidRPr="00DD7155">
        <w:rPr>
          <w:rFonts w:ascii="Tahoma" w:hAnsi="Tahoma" w:cs="Tahoma"/>
          <w:sz w:val="20"/>
        </w:rPr>
        <w:t>Заказчика</w:t>
      </w:r>
      <w:r w:rsidR="008800D8" w:rsidRPr="00DD7155">
        <w:rPr>
          <w:rFonts w:ascii="Tahoma" w:hAnsi="Tahoma" w:cs="Tahoma"/>
          <w:sz w:val="20"/>
        </w:rPr>
        <w:t>,</w:t>
      </w:r>
      <w:r w:rsidR="00A33AF7" w:rsidRPr="00DD7155">
        <w:rPr>
          <w:rFonts w:ascii="Tahoma" w:hAnsi="Tahoma" w:cs="Tahoma"/>
          <w:sz w:val="20"/>
        </w:rPr>
        <w:t xml:space="preserve"> не позднее 20 к.д. до начала.</w:t>
      </w:r>
    </w:p>
    <w:p w14:paraId="36182255" w14:textId="1CD511B9" w:rsidR="00DF189F" w:rsidRPr="00DD7155" w:rsidRDefault="00A33AF7" w:rsidP="006D4B4C">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w:t>
      </w:r>
      <w:r w:rsidR="00A673C8" w:rsidRPr="00DD7155">
        <w:rPr>
          <w:rFonts w:ascii="Tahoma" w:hAnsi="Tahoma" w:cs="Tahoma"/>
          <w:sz w:val="20"/>
        </w:rPr>
        <w:t>производит</w:t>
      </w:r>
      <w:r w:rsidRPr="00DD7155">
        <w:rPr>
          <w:rFonts w:ascii="Tahoma" w:hAnsi="Tahoma" w:cs="Tahoma"/>
          <w:sz w:val="20"/>
        </w:rPr>
        <w:t xml:space="preserve"> с Заказчиком сверку номенклатуры переданных Подрядчику МТР Заказчика, не использованных в </w:t>
      </w:r>
      <w:r w:rsidR="0041472B" w:rsidRPr="00DD7155">
        <w:rPr>
          <w:rFonts w:ascii="Tahoma" w:hAnsi="Tahoma" w:cs="Tahoma"/>
          <w:sz w:val="20"/>
        </w:rPr>
        <w:t xml:space="preserve">Отчетный </w:t>
      </w:r>
      <w:r w:rsidRPr="00DD7155">
        <w:rPr>
          <w:rFonts w:ascii="Tahoma" w:hAnsi="Tahoma" w:cs="Tahoma"/>
          <w:sz w:val="20"/>
        </w:rPr>
        <w:t>период, с оформлением акта сверки форм</w:t>
      </w:r>
      <w:r w:rsidR="00C72912" w:rsidRPr="00DD7155">
        <w:rPr>
          <w:rFonts w:ascii="Tahoma" w:hAnsi="Tahoma" w:cs="Tahoma"/>
          <w:sz w:val="20"/>
        </w:rPr>
        <w:t>ы</w:t>
      </w:r>
      <w:r w:rsidRPr="00DD7155">
        <w:rPr>
          <w:rFonts w:ascii="Tahoma" w:hAnsi="Tahoma" w:cs="Tahoma"/>
          <w:sz w:val="20"/>
        </w:rPr>
        <w:t xml:space="preserve"> НН.М-49.2</w:t>
      </w:r>
      <w:r w:rsidR="00A673C8" w:rsidRPr="00DD7155">
        <w:rPr>
          <w:rFonts w:ascii="Tahoma" w:hAnsi="Tahoma" w:cs="Tahoma"/>
          <w:sz w:val="20"/>
        </w:rPr>
        <w:t xml:space="preserve">, ежемесячно, не позднее 10 числа месяца, следующего за </w:t>
      </w:r>
      <w:r w:rsidR="0041472B" w:rsidRPr="00DD7155">
        <w:rPr>
          <w:rFonts w:ascii="Tahoma" w:hAnsi="Tahoma" w:cs="Tahoma"/>
          <w:sz w:val="20"/>
        </w:rPr>
        <w:t xml:space="preserve">Отчетным </w:t>
      </w:r>
      <w:r w:rsidR="00A673C8" w:rsidRPr="00DD7155">
        <w:rPr>
          <w:rFonts w:ascii="Tahoma" w:hAnsi="Tahoma" w:cs="Tahoma"/>
          <w:sz w:val="20"/>
        </w:rPr>
        <w:t>периодом</w:t>
      </w:r>
      <w:r w:rsidRPr="00DD7155">
        <w:rPr>
          <w:rFonts w:ascii="Tahoma" w:hAnsi="Tahoma" w:cs="Tahoma"/>
          <w:sz w:val="20"/>
        </w:rPr>
        <w:t xml:space="preserve">. </w:t>
      </w:r>
    </w:p>
    <w:p w14:paraId="418439A6" w14:textId="4A016EE0"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 xml:space="preserve">Со стороны Заказчика акт сверки составляется на основании оборотно-сальдовой ведомости по состоянию на первый день текущего </w:t>
      </w:r>
      <w:r w:rsidR="0041472B" w:rsidRPr="00DD7155">
        <w:rPr>
          <w:rFonts w:ascii="Tahoma" w:hAnsi="Tahoma" w:cs="Tahoma"/>
          <w:sz w:val="20"/>
        </w:rPr>
        <w:t xml:space="preserve">Отчетного </w:t>
      </w:r>
      <w:r w:rsidRPr="00DD7155">
        <w:rPr>
          <w:rFonts w:ascii="Tahoma" w:hAnsi="Tahoma" w:cs="Tahoma"/>
          <w:sz w:val="20"/>
        </w:rPr>
        <w:t xml:space="preserve">периода. Предоставленные Заказчиком МТР, не использованные в </w:t>
      </w:r>
      <w:r w:rsidR="0041472B" w:rsidRPr="00DD7155">
        <w:rPr>
          <w:rFonts w:ascii="Tahoma" w:hAnsi="Tahoma" w:cs="Tahoma"/>
          <w:sz w:val="20"/>
        </w:rPr>
        <w:t xml:space="preserve">Отчетный </w:t>
      </w:r>
      <w:r w:rsidRPr="00DD7155">
        <w:rPr>
          <w:rFonts w:ascii="Tahoma" w:hAnsi="Tahoma" w:cs="Tahoma"/>
          <w:sz w:val="20"/>
        </w:rPr>
        <w:t xml:space="preserve">период, учитываются Сторонами 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 xml:space="preserve"> Объекту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DD7155">
        <w:rPr>
          <w:rFonts w:ascii="Tahoma" w:hAnsi="Tahoma" w:cs="Tahoma"/>
          <w:sz w:val="20"/>
        </w:rPr>
        <w:t>. Подрядчик по требованию Заказчика информирует его в письменном виде о том, по какой причине они не были использованы при производстве Работ.</w:t>
      </w:r>
    </w:p>
    <w:p w14:paraId="75358778" w14:textId="64F2B26B" w:rsidR="0050512B" w:rsidRPr="00DD7155" w:rsidRDefault="00A33AF7" w:rsidP="007D26D3">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контролир</w:t>
      </w:r>
      <w:r w:rsidR="00DF189F" w:rsidRPr="00DD7155">
        <w:rPr>
          <w:rFonts w:ascii="Tahoma" w:hAnsi="Tahoma" w:cs="Tahoma"/>
          <w:sz w:val="20"/>
        </w:rPr>
        <w:t>ует</w:t>
      </w:r>
      <w:r w:rsidRPr="00DD7155">
        <w:rPr>
          <w:rFonts w:ascii="Tahoma" w:hAnsi="Tahoma" w:cs="Tahoma"/>
          <w:sz w:val="20"/>
        </w:rPr>
        <w:t xml:space="preserve"> сроки годности закупленного МТР Заказчика, </w:t>
      </w:r>
      <w:r w:rsidR="00DF189F" w:rsidRPr="00DD7155">
        <w:rPr>
          <w:rFonts w:ascii="Tahoma" w:hAnsi="Tahoma" w:cs="Tahoma"/>
          <w:sz w:val="20"/>
        </w:rPr>
        <w:t xml:space="preserve">обеспечивает </w:t>
      </w:r>
      <w:r w:rsidRPr="00DD7155">
        <w:rPr>
          <w:rFonts w:ascii="Tahoma" w:hAnsi="Tahoma" w:cs="Tahoma"/>
          <w:sz w:val="20"/>
        </w:rPr>
        <w:t xml:space="preserve">их своевременное вовлечение, и заблаговременно </w:t>
      </w:r>
      <w:r w:rsidR="00DF189F" w:rsidRPr="00DD7155">
        <w:rPr>
          <w:rFonts w:ascii="Tahoma" w:hAnsi="Tahoma" w:cs="Tahoma"/>
          <w:sz w:val="20"/>
        </w:rPr>
        <w:t xml:space="preserve">информирует </w:t>
      </w:r>
      <w:r w:rsidRPr="00DD7155">
        <w:rPr>
          <w:rFonts w:ascii="Tahoma" w:hAnsi="Tahoma" w:cs="Tahoma"/>
          <w:sz w:val="20"/>
        </w:rPr>
        <w:t xml:space="preserve">Заказчика при вероятности их не вовлечения в период его срока годности (не менее чем за 30 к.д. до истечения срока годности). </w:t>
      </w:r>
    </w:p>
    <w:p w14:paraId="08A45A2B" w14:textId="1A48C836" w:rsidR="00A33AF7" w:rsidRPr="00DD7155" w:rsidRDefault="00A33AF7" w:rsidP="002F68A6">
      <w:pPr>
        <w:pStyle w:val="1112"/>
        <w:spacing w:before="120" w:after="240"/>
        <w:ind w:left="142"/>
        <w:rPr>
          <w:rFonts w:ascii="Tahoma" w:hAnsi="Tahoma" w:cs="Tahoma"/>
          <w:sz w:val="20"/>
        </w:rPr>
      </w:pPr>
      <w:r w:rsidRPr="00DD7155">
        <w:rPr>
          <w:rFonts w:ascii="Tahoma" w:hAnsi="Tahoma" w:cs="Tahoma"/>
          <w:sz w:val="20"/>
        </w:rPr>
        <w:t>При не вовлечении закупленного МТР Заказчика в связи с истекшим сроком годности, по обстоятельствам, не связанным с Заказчиком, Подрядчик обеспечивает выполнение Работ аналогичными МТР за свой счет.</w:t>
      </w:r>
    </w:p>
    <w:p w14:paraId="0D95508B" w14:textId="53810512" w:rsidR="00A33AF7" w:rsidRPr="00DD7155" w:rsidRDefault="00526E69" w:rsidP="00625528">
      <w:pPr>
        <w:pStyle w:val="afff1"/>
        <w:numPr>
          <w:ilvl w:val="1"/>
          <w:numId w:val="13"/>
        </w:numPr>
        <w:spacing w:before="120" w:after="240"/>
        <w:ind w:left="142" w:hanging="1135"/>
        <w:rPr>
          <w:rFonts w:ascii="Tahoma" w:hAnsi="Tahoma" w:cs="Tahoma"/>
          <w:b/>
          <w:sz w:val="20"/>
        </w:rPr>
      </w:pPr>
      <w:bookmarkStart w:id="208" w:name="Поставка_Подрядчика"/>
      <w:bookmarkEnd w:id="208"/>
      <w:r w:rsidRPr="00526E69">
        <w:rPr>
          <w:rFonts w:ascii="Tahoma" w:hAnsi="Tahoma" w:cs="Tahoma"/>
          <w:b/>
          <w:color w:val="FF0000"/>
          <w:sz w:val="20"/>
          <w:u w:color="FF0000"/>
        </w:rPr>
        <w:t>[</w:t>
      </w:r>
      <w:r w:rsidR="00940596" w:rsidRPr="00DD7155">
        <w:rPr>
          <w:rFonts w:ascii="Tahoma" w:hAnsi="Tahoma" w:cs="Tahoma"/>
          <w:b/>
          <w:sz w:val="20"/>
          <w:highlight w:val="red"/>
        </w:rPr>
        <w:t>ТОВАР ПОСТАВКИ ПОДРЯДЧИКА</w:t>
      </w:r>
      <w:r w:rsidRPr="00526E69">
        <w:rPr>
          <w:rFonts w:ascii="Tahoma" w:hAnsi="Tahoma" w:cs="Tahoma"/>
          <w:b/>
          <w:color w:val="FF0000"/>
          <w:sz w:val="20"/>
          <w:lang w:val="en-US"/>
        </w:rPr>
        <w:t>]</w:t>
      </w:r>
      <w:r w:rsidR="00940596" w:rsidRPr="00DD7155">
        <w:rPr>
          <w:rFonts w:ascii="Tahoma" w:hAnsi="Tahoma" w:cs="Tahoma"/>
          <w:b/>
          <w:sz w:val="20"/>
        </w:rPr>
        <w:tab/>
      </w:r>
    </w:p>
    <w:p w14:paraId="3C758BE0" w14:textId="4DB3A5F6" w:rsidR="0050512B"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поставляет Заказчику Товар</w:t>
      </w:r>
      <w:r w:rsidR="0050512B" w:rsidRPr="00DD7155">
        <w:rPr>
          <w:rFonts w:ascii="Tahoma" w:hAnsi="Tahoma" w:cs="Tahoma"/>
          <w:sz w:val="20"/>
        </w:rPr>
        <w:t>:</w:t>
      </w:r>
    </w:p>
    <w:p w14:paraId="343F968D" w14:textId="1B2BCAEE" w:rsidR="00A33AF7" w:rsidRPr="00DD7155" w:rsidRDefault="00A33AF7" w:rsidP="002F68A6">
      <w:pPr>
        <w:pStyle w:val="1112"/>
        <w:numPr>
          <w:ilvl w:val="0"/>
          <w:numId w:val="219"/>
        </w:numPr>
        <w:spacing w:before="120" w:after="240"/>
        <w:rPr>
          <w:rFonts w:ascii="Tahoma" w:hAnsi="Tahoma" w:cs="Tahoma"/>
          <w:sz w:val="20"/>
        </w:rPr>
      </w:pPr>
      <w:r w:rsidRPr="00DD7155">
        <w:rPr>
          <w:rFonts w:ascii="Tahoma" w:hAnsi="Tahoma" w:cs="Tahoma"/>
          <w:sz w:val="20"/>
        </w:rPr>
        <w:t>необходимый для выполнения Работ по Договору и дальнейшей эксплуатации Объекта, в соответствии с</w:t>
      </w:r>
      <w:r w:rsidR="0050512B" w:rsidRPr="00DD7155">
        <w:rPr>
          <w:rFonts w:ascii="Tahoma" w:hAnsi="Tahoma" w:cs="Tahoma"/>
          <w:sz w:val="20"/>
        </w:rPr>
        <w:t>о</w:t>
      </w:r>
      <w:r w:rsidRPr="00DD7155">
        <w:rPr>
          <w:rFonts w:ascii="Tahoma" w:hAnsi="Tahoma" w:cs="Tahoma"/>
          <w:sz w:val="20"/>
        </w:rPr>
        <w:t xml:space="preserve"> Спецификацией Товара и Требованиями</w:t>
      </w:r>
      <w:r w:rsidR="0050512B" w:rsidRPr="00DD7155">
        <w:rPr>
          <w:rFonts w:ascii="Tahoma" w:hAnsi="Tahoma" w:cs="Tahoma"/>
          <w:sz w:val="20"/>
        </w:rPr>
        <w:t>;</w:t>
      </w:r>
    </w:p>
    <w:p w14:paraId="0A1ABDEF" w14:textId="0C6B74CF" w:rsidR="0050512B" w:rsidRPr="00DD7155" w:rsidRDefault="00A33AF7" w:rsidP="002F68A6">
      <w:pPr>
        <w:pStyle w:val="afff1"/>
        <w:numPr>
          <w:ilvl w:val="0"/>
          <w:numId w:val="219"/>
        </w:numPr>
        <w:tabs>
          <w:tab w:val="left" w:pos="284"/>
        </w:tabs>
        <w:spacing w:before="120" w:after="240"/>
        <w:rPr>
          <w:rFonts w:ascii="Tahoma" w:hAnsi="Tahoma" w:cs="Tahoma"/>
          <w:sz w:val="20"/>
        </w:rPr>
      </w:pPr>
      <w:r w:rsidRPr="00DD7155">
        <w:rPr>
          <w:rFonts w:ascii="Tahoma" w:hAnsi="Tahoma" w:cs="Tahoma"/>
          <w:sz w:val="20"/>
        </w:rPr>
        <w:t>не бывши</w:t>
      </w:r>
      <w:r w:rsidR="0050512B" w:rsidRPr="00DD7155">
        <w:rPr>
          <w:rFonts w:ascii="Tahoma" w:hAnsi="Tahoma" w:cs="Tahoma"/>
          <w:sz w:val="20"/>
        </w:rPr>
        <w:t>й</w:t>
      </w:r>
      <w:r w:rsidRPr="00DD7155">
        <w:rPr>
          <w:rFonts w:ascii="Tahoma" w:hAnsi="Tahoma" w:cs="Tahoma"/>
          <w:sz w:val="20"/>
        </w:rPr>
        <w:t xml:space="preserve"> в употреблении, </w:t>
      </w:r>
      <w:r w:rsidR="0050512B" w:rsidRPr="00DD7155">
        <w:rPr>
          <w:rFonts w:ascii="Tahoma" w:hAnsi="Tahoma" w:cs="Tahoma"/>
          <w:sz w:val="20"/>
        </w:rPr>
        <w:t>новый</w:t>
      </w:r>
      <w:r w:rsidRPr="00DD7155">
        <w:rPr>
          <w:rFonts w:ascii="Tahoma" w:hAnsi="Tahoma" w:cs="Tahoma"/>
          <w:sz w:val="20"/>
        </w:rPr>
        <w:t xml:space="preserve">, </w:t>
      </w:r>
      <w:r w:rsidR="0050512B" w:rsidRPr="00DD7155">
        <w:rPr>
          <w:rFonts w:ascii="Tahoma" w:hAnsi="Tahoma" w:cs="Tahoma"/>
          <w:sz w:val="20"/>
        </w:rPr>
        <w:t xml:space="preserve">свободный </w:t>
      </w:r>
      <w:r w:rsidRPr="00DD7155">
        <w:rPr>
          <w:rFonts w:ascii="Tahoma" w:hAnsi="Tahoma" w:cs="Tahoma"/>
          <w:sz w:val="20"/>
        </w:rPr>
        <w:t>от любых прав и притязаний третьих лиц,</w:t>
      </w:r>
    </w:p>
    <w:p w14:paraId="4FC4D484" w14:textId="4BDBB4B8" w:rsidR="0050512B" w:rsidRPr="00DD7155" w:rsidRDefault="00A33AF7" w:rsidP="002F68A6">
      <w:pPr>
        <w:pStyle w:val="afff1"/>
        <w:numPr>
          <w:ilvl w:val="0"/>
          <w:numId w:val="219"/>
        </w:numPr>
        <w:tabs>
          <w:tab w:val="left" w:pos="284"/>
        </w:tabs>
        <w:spacing w:before="120" w:after="240"/>
        <w:rPr>
          <w:rFonts w:ascii="Tahoma" w:hAnsi="Tahoma" w:cs="Tahoma"/>
          <w:sz w:val="20"/>
        </w:rPr>
      </w:pPr>
      <w:r w:rsidRPr="00DD7155">
        <w:rPr>
          <w:rFonts w:ascii="Tahoma" w:hAnsi="Tahoma" w:cs="Tahoma"/>
          <w:sz w:val="20"/>
        </w:rPr>
        <w:t>закуп</w:t>
      </w:r>
      <w:r w:rsidR="0050512B" w:rsidRPr="00DD7155">
        <w:rPr>
          <w:rFonts w:ascii="Tahoma" w:hAnsi="Tahoma" w:cs="Tahoma"/>
          <w:sz w:val="20"/>
        </w:rPr>
        <w:t>ленный</w:t>
      </w:r>
      <w:r w:rsidRPr="00DD7155">
        <w:rPr>
          <w:rFonts w:ascii="Tahoma" w:hAnsi="Tahoma" w:cs="Tahoma"/>
          <w:sz w:val="20"/>
        </w:rPr>
        <w:t xml:space="preserve"> </w:t>
      </w:r>
      <w:r w:rsidR="0070791C" w:rsidRPr="00DD7155">
        <w:rPr>
          <w:rFonts w:ascii="Tahoma" w:hAnsi="Tahoma" w:cs="Tahoma"/>
          <w:sz w:val="20"/>
        </w:rPr>
        <w:t xml:space="preserve">Подрядчиком </w:t>
      </w:r>
      <w:r w:rsidRPr="00DD7155">
        <w:rPr>
          <w:rFonts w:ascii="Tahoma" w:hAnsi="Tahoma" w:cs="Tahoma"/>
          <w:sz w:val="20"/>
        </w:rPr>
        <w:t>непосредственно для выполнения Работ</w:t>
      </w:r>
      <w:r w:rsidR="0050512B" w:rsidRPr="00DD7155">
        <w:rPr>
          <w:rFonts w:ascii="Tahoma" w:hAnsi="Tahoma" w:cs="Tahoma"/>
          <w:sz w:val="20"/>
        </w:rPr>
        <w:t>;</w:t>
      </w:r>
    </w:p>
    <w:p w14:paraId="067F5F97" w14:textId="54A64C70" w:rsidR="00A33AF7" w:rsidRPr="00DD7155" w:rsidRDefault="00A33AF7" w:rsidP="002F68A6">
      <w:pPr>
        <w:pStyle w:val="afff1"/>
        <w:numPr>
          <w:ilvl w:val="0"/>
          <w:numId w:val="219"/>
        </w:numPr>
        <w:tabs>
          <w:tab w:val="left" w:pos="284"/>
        </w:tabs>
        <w:spacing w:before="120" w:after="240"/>
        <w:rPr>
          <w:rFonts w:ascii="Tahoma" w:hAnsi="Tahoma" w:cs="Tahoma"/>
          <w:sz w:val="20"/>
        </w:rPr>
      </w:pPr>
      <w:r w:rsidRPr="00DD7155">
        <w:rPr>
          <w:rFonts w:ascii="Tahoma" w:hAnsi="Tahoma" w:cs="Tahoma"/>
          <w:sz w:val="20"/>
        </w:rPr>
        <w:t>про</w:t>
      </w:r>
      <w:r w:rsidR="0050512B" w:rsidRPr="00DD7155">
        <w:rPr>
          <w:rFonts w:ascii="Tahoma" w:hAnsi="Tahoma" w:cs="Tahoma"/>
          <w:sz w:val="20"/>
        </w:rPr>
        <w:t>шедший</w:t>
      </w:r>
      <w:r w:rsidRPr="00DD7155">
        <w:rPr>
          <w:rFonts w:ascii="Tahoma" w:hAnsi="Tahoma" w:cs="Tahoma"/>
          <w:sz w:val="20"/>
        </w:rPr>
        <w:t xml:space="preserve"> надлежащую проверку Подрядчиком.</w:t>
      </w:r>
    </w:p>
    <w:p w14:paraId="5F82D874" w14:textId="49E62B27" w:rsidR="00A33AF7" w:rsidRPr="00DD7155" w:rsidRDefault="00526E69" w:rsidP="002F68A6">
      <w:pPr>
        <w:tabs>
          <w:tab w:val="left" w:pos="284"/>
        </w:tabs>
        <w:spacing w:before="120" w:after="240"/>
        <w:ind w:left="142" w:firstLine="0"/>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Год выпуска Товара должен соответствовать году поставки, если иное не установлено в Договоре или не согласовано Сторонами.</w:t>
      </w:r>
      <w:r w:rsidRPr="00526E69">
        <w:rPr>
          <w:rFonts w:ascii="Tahoma" w:hAnsi="Tahoma" w:cs="Tahoma"/>
          <w:b/>
          <w:color w:val="FF0000"/>
          <w:sz w:val="20"/>
        </w:rPr>
        <w:t>]</w:t>
      </w:r>
    </w:p>
    <w:p w14:paraId="39B6C79D" w14:textId="1F11010C" w:rsidR="00A33AF7" w:rsidRPr="00DD7155" w:rsidRDefault="00526E69" w:rsidP="002F68A6">
      <w:pPr>
        <w:tabs>
          <w:tab w:val="left" w:pos="284"/>
        </w:tabs>
        <w:spacing w:before="120" w:after="240"/>
        <w:ind w:left="142" w:firstLine="0"/>
        <w:rPr>
          <w:rFonts w:ascii="Tahoma" w:hAnsi="Tahoma" w:cs="Tahoma"/>
          <w:sz w:val="20"/>
        </w:rPr>
      </w:pPr>
      <w:r w:rsidRPr="00526E69">
        <w:rPr>
          <w:rFonts w:ascii="Tahoma" w:hAnsi="Tahoma" w:cs="Tahoma"/>
          <w:b/>
          <w:color w:val="FF0000"/>
          <w:sz w:val="20"/>
          <w:u w:color="FF0000"/>
        </w:rPr>
        <w:t>[</w:t>
      </w:r>
      <w:r w:rsidR="007C33E9" w:rsidRPr="00DD7155">
        <w:rPr>
          <w:rFonts w:ascii="Tahoma" w:hAnsi="Tahoma" w:cs="Tahoma"/>
          <w:sz w:val="20"/>
        </w:rPr>
        <w:t xml:space="preserve">Подрядчик поставляет </w:t>
      </w:r>
      <w:r w:rsidR="00A33AF7" w:rsidRPr="00DD7155">
        <w:rPr>
          <w:rFonts w:ascii="Tahoma" w:hAnsi="Tahoma" w:cs="Tahoma"/>
          <w:sz w:val="20"/>
        </w:rPr>
        <w:t xml:space="preserve">ЗИП в объеме, необходимом для бесперебойной эксплуатации Объекта в течение </w:t>
      </w:r>
      <w:r w:rsidR="004B0C30" w:rsidRPr="00DD7155">
        <w:rPr>
          <w:rFonts w:ascii="Tahoma" w:hAnsi="Tahoma" w:cs="Tahoma"/>
          <w:sz w:val="20"/>
        </w:rPr>
        <w:t xml:space="preserve">гарантийного </w:t>
      </w:r>
      <w:r w:rsidR="006C5455" w:rsidRPr="00DD7155">
        <w:rPr>
          <w:rFonts w:ascii="Tahoma" w:hAnsi="Tahoma" w:cs="Tahoma"/>
          <w:sz w:val="20"/>
        </w:rPr>
        <w:t>срока</w:t>
      </w:r>
      <w:r w:rsidR="00A33AF7" w:rsidRPr="00DD7155">
        <w:rPr>
          <w:rFonts w:ascii="Tahoma" w:hAnsi="Tahoma" w:cs="Tahoma"/>
          <w:sz w:val="20"/>
        </w:rPr>
        <w:t xml:space="preserve"> </w:t>
      </w:r>
      <w:r w:rsidRPr="00526E69">
        <w:rPr>
          <w:rFonts w:ascii="Tahoma" w:hAnsi="Tahoma" w:cs="Tahoma"/>
          <w:b/>
          <w:color w:val="FF0000"/>
          <w:sz w:val="20"/>
          <w:u w:color="FF0000"/>
        </w:rPr>
        <w:t>[</w:t>
      </w:r>
      <w:r w:rsidR="00A33AF7" w:rsidRPr="00DD7155">
        <w:rPr>
          <w:rFonts w:ascii="Tahoma" w:hAnsi="Tahoma" w:cs="Tahoma"/>
          <w:sz w:val="20"/>
        </w:rPr>
        <w:t>соответствующего</w:t>
      </w:r>
      <w:r w:rsidRPr="00526E69">
        <w:rPr>
          <w:rFonts w:ascii="Tahoma" w:hAnsi="Tahoma" w:cs="Tahoma"/>
          <w:b/>
          <w:color w:val="FF0000"/>
          <w:sz w:val="20"/>
        </w:rPr>
        <w:t>]</w:t>
      </w:r>
      <w:r w:rsidR="00A33AF7" w:rsidRPr="00DD7155">
        <w:rPr>
          <w:rFonts w:ascii="Tahoma" w:hAnsi="Tahoma" w:cs="Tahoma"/>
          <w:sz w:val="20"/>
        </w:rPr>
        <w:t xml:space="preserve"> Объекта</w:t>
      </w:r>
      <w:r w:rsidRPr="00526E69">
        <w:rPr>
          <w:rFonts w:ascii="Tahoma" w:hAnsi="Tahoma" w:cs="Tahoma"/>
          <w:b/>
          <w:color w:val="FF0000"/>
          <w:sz w:val="20"/>
        </w:rPr>
        <w:t>]</w:t>
      </w:r>
      <w:r w:rsidR="00A33AF7" w:rsidRPr="00DD7155">
        <w:rPr>
          <w:rFonts w:ascii="Tahoma" w:hAnsi="Tahoma" w:cs="Tahoma"/>
          <w:sz w:val="20"/>
        </w:rPr>
        <w:t>.</w:t>
      </w:r>
    </w:p>
    <w:p w14:paraId="341493F9" w14:textId="20A08D3B" w:rsidR="00A33AF7" w:rsidRPr="00DD7155" w:rsidRDefault="007C33E9"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Подрядчик передает </w:t>
      </w:r>
      <w:r w:rsidR="003220CA" w:rsidRPr="00DD7155">
        <w:rPr>
          <w:rFonts w:ascii="Tahoma" w:hAnsi="Tahoma" w:cs="Tahoma"/>
          <w:sz w:val="20"/>
        </w:rPr>
        <w:t>Товар в полном комплекте со всей относящейся к нему документацией</w:t>
      </w:r>
      <w:r w:rsidR="007824FF" w:rsidRPr="00DD7155">
        <w:rPr>
          <w:rFonts w:ascii="Tahoma" w:hAnsi="Tahoma" w:cs="Tahoma"/>
          <w:sz w:val="20"/>
        </w:rPr>
        <w:t xml:space="preserve">. </w:t>
      </w:r>
      <w:r w:rsidR="00A33AF7" w:rsidRPr="00DD7155">
        <w:rPr>
          <w:rFonts w:ascii="Tahoma" w:hAnsi="Tahoma" w:cs="Tahoma"/>
          <w:sz w:val="20"/>
        </w:rPr>
        <w:t xml:space="preserve">Подрядчик </w:t>
      </w:r>
      <w:r w:rsidR="0050512B" w:rsidRPr="00DD7155">
        <w:rPr>
          <w:rFonts w:ascii="Tahoma" w:hAnsi="Tahoma" w:cs="Tahoma"/>
          <w:sz w:val="20"/>
        </w:rPr>
        <w:t xml:space="preserve">передает Заказчику </w:t>
      </w:r>
      <w:r w:rsidR="00A33AF7" w:rsidRPr="00DD7155">
        <w:rPr>
          <w:rFonts w:ascii="Tahoma" w:hAnsi="Tahoma" w:cs="Tahoma"/>
          <w:sz w:val="20"/>
        </w:rPr>
        <w:t xml:space="preserve">одновременно с Товаром в счет Цены Договора: </w:t>
      </w:r>
    </w:p>
    <w:p w14:paraId="147D8B4E" w14:textId="4A98F65C" w:rsidR="002A41BC" w:rsidRPr="00DD7155" w:rsidRDefault="0050512B" w:rsidP="002F68A6">
      <w:pPr>
        <w:pStyle w:val="afff1"/>
        <w:numPr>
          <w:ilvl w:val="0"/>
          <w:numId w:val="75"/>
        </w:numPr>
        <w:tabs>
          <w:tab w:val="left" w:pos="284"/>
        </w:tabs>
        <w:spacing w:before="120" w:after="240"/>
        <w:rPr>
          <w:rFonts w:ascii="Tahoma" w:hAnsi="Tahoma" w:cs="Tahoma"/>
          <w:sz w:val="20"/>
        </w:rPr>
      </w:pPr>
      <w:r w:rsidRPr="00DD7155">
        <w:rPr>
          <w:rFonts w:ascii="Tahoma" w:hAnsi="Tahoma" w:cs="Tahoma"/>
          <w:sz w:val="20"/>
        </w:rPr>
        <w:t xml:space="preserve">Товарную накладную, </w:t>
      </w:r>
      <w:r w:rsidR="00A33AF7" w:rsidRPr="00DD7155">
        <w:rPr>
          <w:rFonts w:ascii="Tahoma" w:hAnsi="Tahoma" w:cs="Tahoma"/>
          <w:sz w:val="20"/>
        </w:rPr>
        <w:t>подписанную Поставщик</w:t>
      </w:r>
      <w:r w:rsidRPr="00DD7155">
        <w:rPr>
          <w:rFonts w:ascii="Tahoma" w:hAnsi="Tahoma" w:cs="Tahoma"/>
          <w:sz w:val="20"/>
        </w:rPr>
        <w:t>ом</w:t>
      </w:r>
      <w:r w:rsidR="00A33AF7" w:rsidRPr="00DD7155">
        <w:rPr>
          <w:rFonts w:ascii="Tahoma" w:hAnsi="Tahoma" w:cs="Tahoma"/>
          <w:sz w:val="20"/>
        </w:rPr>
        <w:t xml:space="preserve"> (2 </w:t>
      </w:r>
      <w:r w:rsidR="002A41BC" w:rsidRPr="00DD7155">
        <w:rPr>
          <w:rFonts w:ascii="Tahoma" w:hAnsi="Tahoma" w:cs="Tahoma"/>
          <w:sz w:val="20"/>
        </w:rPr>
        <w:t>экз. на бумажном носителе</w:t>
      </w:r>
      <w:r w:rsidR="007824FF" w:rsidRPr="00DD7155">
        <w:rPr>
          <w:rFonts w:ascii="Tahoma" w:hAnsi="Tahoma" w:cs="Tahoma"/>
          <w:sz w:val="20"/>
        </w:rPr>
        <w:t>, по 1 экз. для каждой Стороны</w:t>
      </w:r>
      <w:r w:rsidR="00A33AF7" w:rsidRPr="00DD7155">
        <w:rPr>
          <w:rFonts w:ascii="Tahoma" w:hAnsi="Tahoma" w:cs="Tahoma"/>
          <w:sz w:val="20"/>
        </w:rPr>
        <w:t>)</w:t>
      </w:r>
      <w:r w:rsidR="002A41BC" w:rsidRPr="00DD7155">
        <w:rPr>
          <w:rFonts w:ascii="Tahoma" w:hAnsi="Tahoma" w:cs="Tahoma"/>
          <w:sz w:val="20"/>
        </w:rPr>
        <w:t>,</w:t>
      </w:r>
      <w:r w:rsidR="00A33AF7" w:rsidRPr="00DD7155">
        <w:rPr>
          <w:rFonts w:ascii="Tahoma" w:hAnsi="Tahoma" w:cs="Tahoma"/>
          <w:sz w:val="20"/>
        </w:rPr>
        <w:t xml:space="preserve"> </w:t>
      </w:r>
    </w:p>
    <w:p w14:paraId="2F55ECA1" w14:textId="77777777" w:rsidR="00A33AF7" w:rsidRPr="00DD7155" w:rsidRDefault="002A41BC" w:rsidP="002F68A6">
      <w:pPr>
        <w:pStyle w:val="afff1"/>
        <w:numPr>
          <w:ilvl w:val="0"/>
          <w:numId w:val="75"/>
        </w:numPr>
        <w:tabs>
          <w:tab w:val="left" w:pos="284"/>
        </w:tabs>
        <w:spacing w:before="120" w:after="240"/>
        <w:rPr>
          <w:rFonts w:ascii="Tahoma" w:hAnsi="Tahoma" w:cs="Tahoma"/>
          <w:sz w:val="20"/>
        </w:rPr>
      </w:pPr>
      <w:r w:rsidRPr="00DD7155">
        <w:rPr>
          <w:rFonts w:ascii="Tahoma" w:hAnsi="Tahoma" w:cs="Tahoma"/>
          <w:sz w:val="20"/>
        </w:rPr>
        <w:t>доверенность на лицо, подписавшее Товарную накладную со стороны Поставщика (1 экз. заверенной копии),</w:t>
      </w:r>
    </w:p>
    <w:p w14:paraId="0E63A64C" w14:textId="11CAA1C7" w:rsidR="00A33AF7" w:rsidRPr="00DD7155" w:rsidRDefault="00A33AF7" w:rsidP="002F68A6">
      <w:pPr>
        <w:pStyle w:val="afff1"/>
        <w:numPr>
          <w:ilvl w:val="0"/>
          <w:numId w:val="75"/>
        </w:numPr>
        <w:tabs>
          <w:tab w:val="left" w:pos="284"/>
        </w:tabs>
        <w:spacing w:before="120" w:after="240"/>
        <w:rPr>
          <w:rFonts w:ascii="Tahoma" w:hAnsi="Tahoma" w:cs="Tahoma"/>
          <w:sz w:val="20"/>
        </w:rPr>
      </w:pPr>
      <w:r w:rsidRPr="00DD7155">
        <w:rPr>
          <w:rFonts w:ascii="Tahoma" w:hAnsi="Tahoma" w:cs="Tahoma"/>
          <w:sz w:val="20"/>
        </w:rPr>
        <w:t>документы</w:t>
      </w:r>
      <w:r w:rsidR="007824FF" w:rsidRPr="00DD7155">
        <w:rPr>
          <w:rFonts w:ascii="Tahoma" w:hAnsi="Tahoma" w:cs="Tahoma"/>
          <w:sz w:val="20"/>
        </w:rPr>
        <w:t>, необходимые для использования Товара в соответствии с его назначением и техническими характеристиками, установленными производителем, Спецификацией Товара и Требованиями</w:t>
      </w:r>
      <w:r w:rsidRPr="00DD7155">
        <w:rPr>
          <w:rFonts w:ascii="Tahoma" w:hAnsi="Tahoma" w:cs="Tahoma"/>
          <w:sz w:val="20"/>
        </w:rPr>
        <w:t xml:space="preserve"> (оригиналы, нотариально заверенные копии или копии, надлежащим образом заверенные Подрядчиком и/или заводом-изготовителем) с переводом на русский язык, в том числе, технические условия, инструкции по эксплуатации, справки-счета на автотехнику, паспорта, Техническую документацию, по которой изготавливается нестандартизированный Товар, сертификаты качества/происхождения Товара, Декларацию об опасных грузах, Свидетельство о загрузке контейнера/транспортных средств опасными грузами и иные необходимые в соответствии с Договором, ИД, законодательством РФ документы.</w:t>
      </w:r>
    </w:p>
    <w:p w14:paraId="5240D79B" w14:textId="66E6F005" w:rsidR="008812A4" w:rsidRPr="00DD7155" w:rsidRDefault="008812A4" w:rsidP="009A1878">
      <w:pPr>
        <w:pStyle w:val="afff1"/>
        <w:ind w:left="142"/>
        <w:rPr>
          <w:i/>
          <w:sz w:val="18"/>
          <w:szCs w:val="22"/>
        </w:rPr>
      </w:pPr>
      <w:r w:rsidRPr="00DD7155">
        <w:rPr>
          <w:bCs/>
          <w:i/>
          <w:sz w:val="20"/>
        </w:rPr>
        <w:t xml:space="preserve">Дополнить ТФД условием, что при приобретении </w:t>
      </w:r>
      <w:r w:rsidRPr="00DD7155">
        <w:rPr>
          <w:i/>
          <w:sz w:val="18"/>
          <w:szCs w:val="22"/>
        </w:rPr>
        <w:t>комплектного оборудования и ЗИП включить пункт следующего содержания:</w:t>
      </w:r>
    </w:p>
    <w:p w14:paraId="4492DE09" w14:textId="77777777" w:rsidR="008812A4" w:rsidRPr="00DD7155" w:rsidRDefault="008812A4" w:rsidP="008812A4">
      <w:pPr>
        <w:pStyle w:val="afff1"/>
        <w:ind w:left="862"/>
        <w:rPr>
          <w:i/>
          <w:sz w:val="18"/>
          <w:szCs w:val="22"/>
        </w:rPr>
      </w:pPr>
    </w:p>
    <w:p w14:paraId="1C9C30B9" w14:textId="59A87497" w:rsidR="008812A4" w:rsidRPr="00DD7155" w:rsidRDefault="00526E69" w:rsidP="008812A4">
      <w:pPr>
        <w:tabs>
          <w:tab w:val="left" w:pos="284"/>
        </w:tabs>
        <w:spacing w:before="120" w:after="240"/>
        <w:ind w:left="142" w:firstLine="0"/>
        <w:rPr>
          <w:rFonts w:ascii="Tahoma" w:hAnsi="Tahoma" w:cs="Tahoma"/>
          <w:sz w:val="20"/>
        </w:rPr>
      </w:pPr>
      <w:r w:rsidRPr="000535DD">
        <w:rPr>
          <w:rFonts w:ascii="Tahoma" w:hAnsi="Tahoma" w:cs="Tahoma"/>
          <w:b/>
          <w:color w:val="FF0000"/>
          <w:sz w:val="20"/>
          <w:szCs w:val="20"/>
          <w:u w:color="FF0000"/>
        </w:rPr>
        <w:t>[</w:t>
      </w:r>
      <w:r w:rsidR="008812A4" w:rsidRPr="000535DD">
        <w:rPr>
          <w:rFonts w:ascii="Tahoma" w:hAnsi="Tahoma" w:cs="Tahoma"/>
          <w:sz w:val="20"/>
          <w:szCs w:val="20"/>
        </w:rPr>
        <w:t xml:space="preserve"> </w:t>
      </w:r>
      <w:r w:rsidRPr="000535DD">
        <w:rPr>
          <w:rFonts w:ascii="Tahoma" w:hAnsi="Tahoma" w:cs="Tahoma"/>
          <w:b/>
          <w:color w:val="FF0000"/>
          <w:sz w:val="20"/>
          <w:szCs w:val="20"/>
        </w:rPr>
        <w:t>[</w:t>
      </w:r>
      <w:r w:rsidR="008812A4" w:rsidRPr="000535DD">
        <w:rPr>
          <w:rFonts w:ascii="Tahoma" w:hAnsi="Tahoma" w:cs="Tahoma"/>
          <w:sz w:val="20"/>
          <w:szCs w:val="20"/>
        </w:rPr>
        <w:t>По запросу</w:t>
      </w:r>
      <w:r w:rsidR="008812A4" w:rsidRPr="00DD7155">
        <w:rPr>
          <w:rFonts w:ascii="Tahoma" w:hAnsi="Tahoma" w:cs="Tahoma"/>
          <w:sz w:val="20"/>
        </w:rPr>
        <w:t xml:space="preserve"> Заказчика в течение </w:t>
      </w:r>
      <w:r w:rsidRPr="00526E69">
        <w:rPr>
          <w:rFonts w:ascii="Tahoma" w:hAnsi="Tahoma" w:cs="Tahoma"/>
          <w:b/>
          <w:color w:val="FF0000"/>
          <w:sz w:val="20"/>
        </w:rPr>
        <w:t>[</w:t>
      </w:r>
      <w:r w:rsidR="008812A4" w:rsidRPr="00DD7155">
        <w:rPr>
          <w:rFonts w:ascii="Tahoma" w:hAnsi="Tahoma" w:cs="Tahoma"/>
          <w:sz w:val="20"/>
        </w:rPr>
        <w:t>●</w:t>
      </w:r>
      <w:r w:rsidRPr="00526E69">
        <w:rPr>
          <w:rFonts w:ascii="Tahoma" w:hAnsi="Tahoma" w:cs="Tahoma"/>
          <w:b/>
          <w:color w:val="FF0000"/>
          <w:sz w:val="20"/>
        </w:rPr>
        <w:t>]</w:t>
      </w:r>
      <w:r w:rsidR="008812A4" w:rsidRPr="00DD7155">
        <w:rPr>
          <w:rFonts w:ascii="Tahoma" w:hAnsi="Tahoma" w:cs="Tahoma"/>
          <w:sz w:val="20"/>
        </w:rPr>
        <w:t xml:space="preserve"> рабочих дней со дня получения запроса</w:t>
      </w:r>
      <w:r w:rsidRPr="00526E69">
        <w:rPr>
          <w:rFonts w:ascii="Tahoma" w:hAnsi="Tahoma" w:cs="Tahoma"/>
          <w:b/>
          <w:color w:val="FF0000"/>
          <w:sz w:val="20"/>
        </w:rPr>
        <w:t>]</w:t>
      </w:r>
      <w:r w:rsidR="008812A4" w:rsidRPr="00DD7155">
        <w:rPr>
          <w:rFonts w:ascii="Tahoma" w:hAnsi="Tahoma" w:cs="Tahoma"/>
          <w:sz w:val="20"/>
        </w:rPr>
        <w:t xml:space="preserve"> / </w:t>
      </w:r>
      <w:r w:rsidRPr="00526E69">
        <w:rPr>
          <w:rFonts w:ascii="Tahoma" w:hAnsi="Tahoma" w:cs="Tahoma"/>
          <w:b/>
          <w:color w:val="FF0000"/>
          <w:sz w:val="20"/>
        </w:rPr>
        <w:t>[</w:t>
      </w:r>
      <w:r w:rsidR="008812A4" w:rsidRPr="00DD7155">
        <w:rPr>
          <w:rFonts w:ascii="Tahoma" w:hAnsi="Tahoma" w:cs="Tahoma"/>
          <w:sz w:val="20"/>
        </w:rPr>
        <w:t xml:space="preserve">В срок до </w:t>
      </w:r>
      <w:r w:rsidRPr="00526E69">
        <w:rPr>
          <w:rFonts w:ascii="Tahoma" w:hAnsi="Tahoma" w:cs="Tahoma"/>
          <w:b/>
          <w:color w:val="FF0000"/>
          <w:sz w:val="20"/>
        </w:rPr>
        <w:t>[</w:t>
      </w:r>
      <w:r w:rsidR="00254E83" w:rsidRPr="00DD7155">
        <w:rPr>
          <w:rFonts w:ascii="Tahoma" w:hAnsi="Tahoma" w:cs="Tahoma"/>
          <w:sz w:val="20"/>
        </w:rPr>
        <w:t>●</w:t>
      </w:r>
      <w:r w:rsidRPr="00526E69">
        <w:rPr>
          <w:rFonts w:ascii="Tahoma" w:hAnsi="Tahoma" w:cs="Tahoma"/>
          <w:b/>
          <w:color w:val="FF0000"/>
          <w:sz w:val="20"/>
        </w:rPr>
        <w:t>]</w:t>
      </w:r>
      <w:r w:rsidR="00254E83" w:rsidRPr="00DD7155">
        <w:rPr>
          <w:rFonts w:ascii="Tahoma" w:hAnsi="Tahoma" w:cs="Tahoma"/>
          <w:b/>
          <w:color w:val="FF0000"/>
          <w:sz w:val="20"/>
        </w:rPr>
        <w:t xml:space="preserve"> </w:t>
      </w:r>
      <w:r w:rsidRPr="00526E69">
        <w:rPr>
          <w:rFonts w:ascii="Tahoma" w:hAnsi="Tahoma" w:cs="Tahoma"/>
          <w:b/>
          <w:color w:val="FF0000"/>
          <w:sz w:val="20"/>
        </w:rPr>
        <w:t>]</w:t>
      </w:r>
      <w:r w:rsidR="008812A4" w:rsidRPr="00DD7155">
        <w:rPr>
          <w:rFonts w:ascii="Tahoma" w:hAnsi="Tahoma" w:cs="Tahoma"/>
          <w:sz w:val="20"/>
        </w:rPr>
        <w:t xml:space="preserve"> / </w:t>
      </w:r>
      <w:r w:rsidRPr="00526E69">
        <w:rPr>
          <w:rFonts w:ascii="Tahoma" w:hAnsi="Tahoma" w:cs="Tahoma"/>
          <w:b/>
          <w:color w:val="FF0000"/>
          <w:sz w:val="20"/>
        </w:rPr>
        <w:t>[</w:t>
      </w:r>
      <w:r w:rsidR="008812A4" w:rsidRPr="00DD7155">
        <w:rPr>
          <w:rFonts w:ascii="Tahoma" w:hAnsi="Tahoma" w:cs="Tahoma"/>
          <w:sz w:val="20"/>
        </w:rPr>
        <w:t xml:space="preserve">В течение </w:t>
      </w:r>
      <w:r w:rsidRPr="00526E69">
        <w:rPr>
          <w:rFonts w:ascii="Tahoma" w:hAnsi="Tahoma" w:cs="Tahoma"/>
          <w:b/>
          <w:color w:val="FF0000"/>
          <w:sz w:val="20"/>
        </w:rPr>
        <w:t>[</w:t>
      </w:r>
      <w:r w:rsidR="008812A4" w:rsidRPr="00DD7155">
        <w:rPr>
          <w:rFonts w:ascii="Tahoma" w:hAnsi="Tahoma" w:cs="Tahoma"/>
          <w:sz w:val="20"/>
        </w:rPr>
        <w:t>●</w:t>
      </w:r>
      <w:r w:rsidRPr="00526E69">
        <w:rPr>
          <w:rFonts w:ascii="Tahoma" w:hAnsi="Tahoma" w:cs="Tahoma"/>
          <w:b/>
          <w:color w:val="FF0000"/>
          <w:sz w:val="20"/>
        </w:rPr>
        <w:t>]</w:t>
      </w:r>
      <w:r w:rsidR="008812A4" w:rsidRPr="00DD7155">
        <w:rPr>
          <w:rFonts w:ascii="Tahoma" w:hAnsi="Tahoma" w:cs="Tahoma"/>
          <w:sz w:val="20"/>
        </w:rPr>
        <w:t xml:space="preserve"> календарных дней с даты подписания Договора</w:t>
      </w:r>
      <w:r w:rsidRPr="00526E69">
        <w:rPr>
          <w:rFonts w:ascii="Tahoma" w:hAnsi="Tahoma" w:cs="Tahoma"/>
          <w:b/>
          <w:color w:val="FF0000"/>
          <w:sz w:val="20"/>
        </w:rPr>
        <w:t>]</w:t>
      </w:r>
      <w:r w:rsidR="008812A4" w:rsidRPr="00DD7155">
        <w:rPr>
          <w:rFonts w:ascii="Tahoma" w:hAnsi="Tahoma" w:cs="Tahoma"/>
          <w:sz w:val="20"/>
        </w:rPr>
        <w:t xml:space="preserve"> Подрядчик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Детализированная ценовая спецификация не изменяет и не влияет на стоимость/сроки поставки как Товара в целом, так и каждой единицы Товара. </w:t>
      </w:r>
    </w:p>
    <w:p w14:paraId="25AD1BCC" w14:textId="00B03A70" w:rsidR="008812A4" w:rsidRPr="00DD7155" w:rsidRDefault="008812A4" w:rsidP="008812A4">
      <w:pPr>
        <w:tabs>
          <w:tab w:val="left" w:pos="284"/>
        </w:tabs>
        <w:spacing w:before="120" w:after="240"/>
        <w:ind w:left="142" w:firstLine="0"/>
        <w:rPr>
          <w:rFonts w:ascii="Tahoma" w:hAnsi="Tahoma" w:cs="Tahoma"/>
          <w:sz w:val="20"/>
        </w:rPr>
      </w:pPr>
      <w:r w:rsidRPr="00DD7155">
        <w:rPr>
          <w:rFonts w:ascii="Tahoma" w:hAnsi="Tahoma" w:cs="Tahoma"/>
          <w:sz w:val="20"/>
        </w:rPr>
        <w:t>Заказчик вправе направить свои замечания к Детализированной ценовой спецификации до приемки Товара. Подрядчик направ</w:t>
      </w:r>
      <w:r w:rsidR="00866719" w:rsidRPr="00DD7155">
        <w:rPr>
          <w:rFonts w:ascii="Tahoma" w:hAnsi="Tahoma" w:cs="Tahoma"/>
          <w:sz w:val="20"/>
        </w:rPr>
        <w:t>ляет</w:t>
      </w:r>
      <w:r w:rsidRPr="00DD7155">
        <w:rPr>
          <w:rFonts w:ascii="Tahoma" w:hAnsi="Tahoma" w:cs="Tahoma"/>
          <w:sz w:val="20"/>
        </w:rPr>
        <w:t xml:space="preserve"> </w:t>
      </w:r>
      <w:r w:rsidR="00866719" w:rsidRPr="00DD7155">
        <w:rPr>
          <w:rFonts w:ascii="Tahoma" w:hAnsi="Tahoma" w:cs="Tahoma"/>
          <w:sz w:val="20"/>
        </w:rPr>
        <w:t>исправленную</w:t>
      </w:r>
      <w:r w:rsidRPr="00DD7155">
        <w:rPr>
          <w:rFonts w:ascii="Tahoma" w:hAnsi="Tahoma" w:cs="Tahoma"/>
          <w:sz w:val="20"/>
        </w:rPr>
        <w:t xml:space="preserve"> Детализированную ценовую спецификацию в течение 5 </w:t>
      </w:r>
      <w:r w:rsidR="00866719" w:rsidRPr="00DD7155">
        <w:rPr>
          <w:rFonts w:ascii="Tahoma" w:hAnsi="Tahoma" w:cs="Tahoma"/>
          <w:sz w:val="20"/>
        </w:rPr>
        <w:t>р.д.</w:t>
      </w:r>
      <w:r w:rsidRPr="00DD7155">
        <w:rPr>
          <w:rFonts w:ascii="Tahoma" w:hAnsi="Tahoma" w:cs="Tahoma"/>
          <w:sz w:val="20"/>
        </w:rPr>
        <w:t xml:space="preserve"> со дня получения замечаний.</w:t>
      </w:r>
      <w:r w:rsidRPr="00DD7155">
        <w:rPr>
          <w:rFonts w:ascii="Tahoma" w:hAnsi="Tahoma" w:cs="Tahoma"/>
          <w:b/>
          <w:color w:val="FF0000"/>
          <w:sz w:val="20"/>
        </w:rPr>
        <w:t xml:space="preserve"> </w:t>
      </w:r>
      <w:r w:rsidR="00526E69" w:rsidRPr="00526E69">
        <w:rPr>
          <w:rFonts w:ascii="Tahoma" w:hAnsi="Tahoma" w:cs="Tahoma"/>
          <w:b/>
          <w:color w:val="FF0000"/>
          <w:sz w:val="20"/>
        </w:rPr>
        <w:t>]</w:t>
      </w:r>
    </w:p>
    <w:tbl>
      <w:tblPr>
        <w:tblStyle w:val="73"/>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3119"/>
        <w:gridCol w:w="6237"/>
      </w:tblGrid>
      <w:tr w:rsidR="00946CF5" w:rsidRPr="00DD7155" w14:paraId="252D82DE" w14:textId="77777777" w:rsidTr="00E33136">
        <w:trPr>
          <w:trHeight w:val="280"/>
        </w:trPr>
        <w:tc>
          <w:tcPr>
            <w:tcW w:w="1135" w:type="dxa"/>
            <w:tcBorders>
              <w:top w:val="nil"/>
              <w:bottom w:val="nil"/>
              <w:right w:val="nil"/>
            </w:tcBorders>
          </w:tcPr>
          <w:p w14:paraId="3D8A343A" w14:textId="77777777" w:rsidR="00946CF5" w:rsidRPr="00DD7155" w:rsidRDefault="00946CF5" w:rsidP="00DB3A40">
            <w:pPr>
              <w:pStyle w:val="afff1"/>
              <w:numPr>
                <w:ilvl w:val="2"/>
                <w:numId w:val="13"/>
              </w:numPr>
              <w:spacing w:before="120" w:after="240"/>
              <w:ind w:left="142" w:hanging="142"/>
              <w:rPr>
                <w:rFonts w:ascii="Tahoma" w:hAnsi="Tahoma" w:cs="Tahoma"/>
                <w:sz w:val="14"/>
                <w:szCs w:val="18"/>
                <w:lang w:eastAsia="ru-RU"/>
              </w:rPr>
            </w:pPr>
          </w:p>
        </w:tc>
        <w:tc>
          <w:tcPr>
            <w:tcW w:w="3119" w:type="dxa"/>
            <w:tcBorders>
              <w:left w:val="nil"/>
            </w:tcBorders>
            <w:shd w:val="clear" w:color="auto" w:fill="F2F2F2"/>
          </w:tcPr>
          <w:p w14:paraId="7A025FD8" w14:textId="77777777" w:rsidR="00946CF5" w:rsidRPr="00DD7155" w:rsidRDefault="00946CF5" w:rsidP="002F68A6">
            <w:pPr>
              <w:widowControl/>
              <w:tabs>
                <w:tab w:val="left" w:pos="1029"/>
                <w:tab w:val="left" w:pos="1418"/>
                <w:tab w:val="left" w:pos="3119"/>
              </w:tabs>
              <w:suppressAutoHyphens/>
              <w:autoSpaceDE/>
              <w:autoSpaceDN/>
              <w:adjustRightInd/>
              <w:spacing w:before="120" w:after="240"/>
              <w:ind w:left="142" w:firstLine="5"/>
              <w:rPr>
                <w:rFonts w:ascii="Tahoma" w:hAnsi="Tahoma" w:cs="Tahoma"/>
                <w:b/>
                <w:sz w:val="20"/>
              </w:rPr>
            </w:pPr>
            <w:r w:rsidRPr="00DD7155">
              <w:rPr>
                <w:rFonts w:ascii="Tahoma" w:hAnsi="Tahoma" w:cs="Tahoma"/>
                <w:b/>
                <w:sz w:val="20"/>
              </w:rPr>
              <w:t>Место передачи Товара</w:t>
            </w:r>
          </w:p>
        </w:tc>
        <w:tc>
          <w:tcPr>
            <w:tcW w:w="6237" w:type="dxa"/>
            <w:tcBorders>
              <w:left w:val="nil"/>
            </w:tcBorders>
            <w:shd w:val="clear" w:color="auto" w:fill="F2F2F2"/>
          </w:tcPr>
          <w:p w14:paraId="4823EC50" w14:textId="0D3E3F9C" w:rsidR="00946CF5" w:rsidRPr="00DD7155" w:rsidRDefault="00526E69" w:rsidP="002F68A6">
            <w:pPr>
              <w:widowControl/>
              <w:tabs>
                <w:tab w:val="left" w:pos="1029"/>
                <w:tab w:val="left" w:pos="1418"/>
                <w:tab w:val="left" w:pos="3119"/>
              </w:tabs>
              <w:suppressAutoHyphens/>
              <w:autoSpaceDE/>
              <w:autoSpaceDN/>
              <w:adjustRightInd/>
              <w:spacing w:before="120" w:after="240"/>
              <w:ind w:left="142" w:hanging="3"/>
              <w:rPr>
                <w:rFonts w:ascii="Tahoma" w:hAnsi="Tahoma" w:cs="Tahoma"/>
                <w:sz w:val="20"/>
              </w:rPr>
            </w:pPr>
            <w:r w:rsidRPr="00526E69">
              <w:rPr>
                <w:rFonts w:ascii="Tahoma" w:hAnsi="Tahoma" w:cs="Tahoma"/>
                <w:b/>
                <w:color w:val="FF0000"/>
                <w:sz w:val="20"/>
                <w:u w:color="FF0000"/>
              </w:rPr>
              <w:t>[</w:t>
            </w:r>
            <w:r w:rsidR="000B0FD6" w:rsidRPr="00DD7155">
              <w:rPr>
                <w:rFonts w:ascii="Tahoma" w:hAnsi="Tahoma" w:cs="Tahoma"/>
                <w:sz w:val="20"/>
              </w:rPr>
              <w:t>•</w:t>
            </w:r>
            <w:r w:rsidRPr="00526E69">
              <w:rPr>
                <w:rFonts w:ascii="Tahoma" w:hAnsi="Tahoma" w:cs="Tahoma"/>
                <w:b/>
                <w:color w:val="FF0000"/>
                <w:sz w:val="20"/>
              </w:rPr>
              <w:t>]</w:t>
            </w:r>
            <w:r w:rsidR="000B0FD6" w:rsidRPr="00DD7155">
              <w:rPr>
                <w:rFonts w:ascii="Tahoma" w:hAnsi="Tahoma" w:cs="Tahoma"/>
                <w:sz w:val="20"/>
              </w:rPr>
              <w:t xml:space="preserve"> </w:t>
            </w:r>
            <w:r w:rsidR="000B0FD6" w:rsidRPr="00DD7155">
              <w:rPr>
                <w:rFonts w:ascii="Tahoma" w:hAnsi="Tahoma" w:cs="Tahoma"/>
                <w:i/>
                <w:sz w:val="20"/>
              </w:rPr>
              <w:t>(указывается адрес передачи Товара Заказчику)</w:t>
            </w:r>
          </w:p>
        </w:tc>
      </w:tr>
      <w:tr w:rsidR="00946CF5" w:rsidRPr="00DD7155" w14:paraId="3E902553" w14:textId="77777777" w:rsidTr="00E33136">
        <w:trPr>
          <w:trHeight w:val="280"/>
        </w:trPr>
        <w:tc>
          <w:tcPr>
            <w:tcW w:w="1135" w:type="dxa"/>
            <w:tcBorders>
              <w:top w:val="nil"/>
              <w:bottom w:val="nil"/>
              <w:right w:val="nil"/>
            </w:tcBorders>
          </w:tcPr>
          <w:p w14:paraId="5E025544" w14:textId="77777777" w:rsidR="00946CF5" w:rsidRPr="00DD7155" w:rsidRDefault="00946CF5" w:rsidP="002F68A6">
            <w:pPr>
              <w:tabs>
                <w:tab w:val="left" w:pos="1410"/>
              </w:tabs>
              <w:spacing w:before="120" w:after="240"/>
              <w:ind w:right="-150" w:firstLine="0"/>
              <w:rPr>
                <w:rFonts w:ascii="Tahoma" w:hAnsi="Tahoma" w:cs="Tahoma"/>
                <w:i/>
                <w:sz w:val="14"/>
                <w:szCs w:val="18"/>
              </w:rPr>
            </w:pPr>
          </w:p>
        </w:tc>
        <w:tc>
          <w:tcPr>
            <w:tcW w:w="3119" w:type="dxa"/>
            <w:tcBorders>
              <w:left w:val="nil"/>
            </w:tcBorders>
            <w:shd w:val="clear" w:color="auto" w:fill="F2F2F2"/>
          </w:tcPr>
          <w:p w14:paraId="1A8DEAA5" w14:textId="77777777" w:rsidR="00946CF5" w:rsidRPr="00DD7155" w:rsidRDefault="000B0FD6" w:rsidP="002F68A6">
            <w:pPr>
              <w:widowControl/>
              <w:tabs>
                <w:tab w:val="left" w:pos="1029"/>
                <w:tab w:val="left" w:pos="1418"/>
                <w:tab w:val="left" w:pos="3119"/>
              </w:tabs>
              <w:suppressAutoHyphens/>
              <w:autoSpaceDE/>
              <w:autoSpaceDN/>
              <w:adjustRightInd/>
              <w:spacing w:before="120" w:after="240"/>
              <w:ind w:left="142" w:firstLine="5"/>
              <w:rPr>
                <w:rFonts w:ascii="Tahoma" w:hAnsi="Tahoma" w:cs="Tahoma"/>
                <w:b/>
                <w:sz w:val="20"/>
              </w:rPr>
            </w:pPr>
            <w:r w:rsidRPr="00DD7155">
              <w:rPr>
                <w:rFonts w:ascii="Tahoma" w:hAnsi="Tahoma" w:cs="Tahoma"/>
                <w:b/>
                <w:sz w:val="20"/>
              </w:rPr>
              <w:t>Условие поставки</w:t>
            </w:r>
          </w:p>
        </w:tc>
        <w:tc>
          <w:tcPr>
            <w:tcW w:w="6237" w:type="dxa"/>
            <w:tcBorders>
              <w:left w:val="nil"/>
            </w:tcBorders>
            <w:shd w:val="clear" w:color="auto" w:fill="F2F2F2"/>
          </w:tcPr>
          <w:p w14:paraId="516F86B8" w14:textId="304B5EAA" w:rsidR="00946CF5" w:rsidRPr="00DD7155" w:rsidRDefault="00526E69" w:rsidP="002F68A6">
            <w:pPr>
              <w:widowControl/>
              <w:tabs>
                <w:tab w:val="left" w:pos="1029"/>
                <w:tab w:val="left" w:pos="1418"/>
                <w:tab w:val="left" w:pos="3119"/>
              </w:tabs>
              <w:suppressAutoHyphens/>
              <w:autoSpaceDE/>
              <w:autoSpaceDN/>
              <w:adjustRightInd/>
              <w:spacing w:before="120" w:after="240"/>
              <w:ind w:left="142" w:hanging="3"/>
              <w:rPr>
                <w:rFonts w:ascii="Tahoma" w:hAnsi="Tahoma" w:cs="Tahoma"/>
                <w:sz w:val="20"/>
              </w:rPr>
            </w:pPr>
            <w:r w:rsidRPr="00526E69">
              <w:rPr>
                <w:rFonts w:ascii="Tahoma" w:hAnsi="Tahoma" w:cs="Tahoma"/>
                <w:b/>
                <w:color w:val="FF0000"/>
                <w:sz w:val="20"/>
                <w:u w:color="FF0000"/>
              </w:rPr>
              <w:t>[</w:t>
            </w:r>
            <w:r w:rsidR="00946CF5" w:rsidRPr="00DD7155">
              <w:rPr>
                <w:rFonts w:ascii="Tahoma" w:hAnsi="Tahoma" w:cs="Tahoma"/>
                <w:sz w:val="20"/>
              </w:rPr>
              <w:t>•</w:t>
            </w:r>
            <w:r w:rsidRPr="00526E69">
              <w:rPr>
                <w:rFonts w:ascii="Tahoma" w:hAnsi="Tahoma" w:cs="Tahoma"/>
                <w:b/>
                <w:color w:val="FF0000"/>
                <w:sz w:val="20"/>
              </w:rPr>
              <w:t>]</w:t>
            </w:r>
            <w:r w:rsidR="00946CF5" w:rsidRPr="00DD7155">
              <w:rPr>
                <w:rFonts w:ascii="Tahoma" w:hAnsi="Tahoma" w:cs="Tahoma"/>
                <w:sz w:val="20"/>
              </w:rPr>
              <w:t xml:space="preserve"> </w:t>
            </w:r>
            <w:r w:rsidR="00946CF5" w:rsidRPr="00DD7155">
              <w:rPr>
                <w:rFonts w:ascii="Tahoma" w:hAnsi="Tahoma" w:cs="Tahoma"/>
                <w:i/>
                <w:sz w:val="20"/>
              </w:rPr>
              <w:t>(указать базис поставки согласно Инкотермс)</w:t>
            </w:r>
          </w:p>
        </w:tc>
      </w:tr>
      <w:tr w:rsidR="000B0FD6" w:rsidRPr="00DD7155" w14:paraId="714DF6F7" w14:textId="77777777" w:rsidTr="00E33136">
        <w:trPr>
          <w:trHeight w:val="280"/>
        </w:trPr>
        <w:tc>
          <w:tcPr>
            <w:tcW w:w="1135" w:type="dxa"/>
            <w:tcBorders>
              <w:top w:val="nil"/>
              <w:bottom w:val="nil"/>
              <w:right w:val="nil"/>
            </w:tcBorders>
          </w:tcPr>
          <w:p w14:paraId="3AF4AAE2" w14:textId="77777777" w:rsidR="000B0FD6" w:rsidRPr="00DD7155" w:rsidRDefault="000B0FD6" w:rsidP="002F68A6">
            <w:pPr>
              <w:tabs>
                <w:tab w:val="left" w:pos="1410"/>
              </w:tabs>
              <w:spacing w:before="120" w:after="240"/>
              <w:ind w:right="-150" w:firstLine="0"/>
              <w:rPr>
                <w:rFonts w:ascii="Tahoma" w:hAnsi="Tahoma" w:cs="Tahoma"/>
                <w:i/>
                <w:sz w:val="14"/>
                <w:szCs w:val="18"/>
              </w:rPr>
            </w:pPr>
          </w:p>
        </w:tc>
        <w:tc>
          <w:tcPr>
            <w:tcW w:w="3119" w:type="dxa"/>
            <w:tcBorders>
              <w:left w:val="nil"/>
            </w:tcBorders>
            <w:shd w:val="clear" w:color="auto" w:fill="F2F2F2"/>
          </w:tcPr>
          <w:p w14:paraId="574C6FC0" w14:textId="77777777" w:rsidR="000B0FD6" w:rsidRPr="00DD7155" w:rsidRDefault="000B0FD6" w:rsidP="002F68A6">
            <w:pPr>
              <w:widowControl/>
              <w:tabs>
                <w:tab w:val="left" w:pos="1029"/>
                <w:tab w:val="left" w:pos="1418"/>
                <w:tab w:val="left" w:pos="3119"/>
              </w:tabs>
              <w:suppressAutoHyphens/>
              <w:autoSpaceDE/>
              <w:autoSpaceDN/>
              <w:adjustRightInd/>
              <w:spacing w:before="120" w:after="240"/>
              <w:ind w:left="142" w:firstLine="5"/>
              <w:rPr>
                <w:rFonts w:ascii="Tahoma" w:hAnsi="Tahoma" w:cs="Tahoma"/>
                <w:b/>
                <w:sz w:val="20"/>
              </w:rPr>
            </w:pPr>
            <w:r w:rsidRPr="00DD7155">
              <w:rPr>
                <w:rFonts w:ascii="Tahoma" w:hAnsi="Tahoma" w:cs="Tahoma"/>
                <w:b/>
                <w:sz w:val="20"/>
              </w:rPr>
              <w:t>Дата поставки Товара</w:t>
            </w:r>
          </w:p>
        </w:tc>
        <w:tc>
          <w:tcPr>
            <w:tcW w:w="6237" w:type="dxa"/>
            <w:tcBorders>
              <w:left w:val="nil"/>
            </w:tcBorders>
            <w:shd w:val="clear" w:color="auto" w:fill="F2F2F2"/>
          </w:tcPr>
          <w:p w14:paraId="2A67F5D0" w14:textId="77777777" w:rsidR="000B0FD6" w:rsidRPr="00DD7155" w:rsidRDefault="000B0FD6" w:rsidP="002F68A6">
            <w:pPr>
              <w:widowControl/>
              <w:tabs>
                <w:tab w:val="left" w:pos="1029"/>
                <w:tab w:val="left" w:pos="1418"/>
                <w:tab w:val="left" w:pos="3119"/>
              </w:tabs>
              <w:suppressAutoHyphens/>
              <w:autoSpaceDE/>
              <w:autoSpaceDN/>
              <w:adjustRightInd/>
              <w:spacing w:before="120" w:after="240"/>
              <w:ind w:left="142" w:hanging="3"/>
              <w:rPr>
                <w:rFonts w:ascii="Tahoma" w:hAnsi="Tahoma" w:cs="Tahoma"/>
                <w:sz w:val="20"/>
              </w:rPr>
            </w:pPr>
            <w:r w:rsidRPr="00DD7155">
              <w:rPr>
                <w:rFonts w:ascii="Tahoma" w:hAnsi="Tahoma" w:cs="Tahoma"/>
                <w:sz w:val="20"/>
              </w:rPr>
              <w:t>дата подписания Уполномоченным представителем Заказчика Товарной накладной</w:t>
            </w:r>
          </w:p>
        </w:tc>
      </w:tr>
      <w:tr w:rsidR="000B0FD6" w:rsidRPr="00DD7155" w14:paraId="588DABEC" w14:textId="77777777" w:rsidTr="00E33136">
        <w:trPr>
          <w:trHeight w:val="280"/>
        </w:trPr>
        <w:tc>
          <w:tcPr>
            <w:tcW w:w="1135" w:type="dxa"/>
            <w:tcBorders>
              <w:top w:val="nil"/>
              <w:bottom w:val="nil"/>
              <w:right w:val="nil"/>
            </w:tcBorders>
          </w:tcPr>
          <w:p w14:paraId="570849BB" w14:textId="77777777" w:rsidR="000B0FD6" w:rsidRPr="00DD7155" w:rsidRDefault="000B0FD6" w:rsidP="002F68A6">
            <w:pPr>
              <w:tabs>
                <w:tab w:val="left" w:pos="1410"/>
              </w:tabs>
              <w:spacing w:before="120" w:after="240"/>
              <w:ind w:right="-150" w:firstLine="0"/>
              <w:rPr>
                <w:rFonts w:ascii="Tahoma" w:hAnsi="Tahoma"/>
                <w:i/>
                <w:sz w:val="14"/>
                <w:highlight w:val="yellow"/>
              </w:rPr>
            </w:pPr>
          </w:p>
        </w:tc>
        <w:tc>
          <w:tcPr>
            <w:tcW w:w="3119" w:type="dxa"/>
            <w:tcBorders>
              <w:left w:val="nil"/>
            </w:tcBorders>
            <w:shd w:val="clear" w:color="auto" w:fill="F2F2F2"/>
          </w:tcPr>
          <w:p w14:paraId="74016944" w14:textId="77777777" w:rsidR="000B0FD6" w:rsidRPr="00DD7155" w:rsidRDefault="00732A68" w:rsidP="002F68A6">
            <w:pPr>
              <w:widowControl/>
              <w:tabs>
                <w:tab w:val="left" w:pos="1029"/>
                <w:tab w:val="left" w:pos="1418"/>
                <w:tab w:val="left" w:pos="3119"/>
              </w:tabs>
              <w:suppressAutoHyphens/>
              <w:autoSpaceDE/>
              <w:autoSpaceDN/>
              <w:adjustRightInd/>
              <w:spacing w:before="120" w:after="240"/>
              <w:ind w:left="142" w:firstLine="5"/>
              <w:rPr>
                <w:rFonts w:ascii="Tahoma" w:hAnsi="Tahoma"/>
                <w:b/>
                <w:sz w:val="20"/>
              </w:rPr>
            </w:pPr>
            <w:r w:rsidRPr="00DD7155">
              <w:rPr>
                <w:rFonts w:ascii="Tahoma" w:hAnsi="Tahoma"/>
                <w:b/>
                <w:sz w:val="20"/>
              </w:rPr>
              <w:t>Переход права собственности и риска случайной гибели Товара</w:t>
            </w:r>
          </w:p>
        </w:tc>
        <w:tc>
          <w:tcPr>
            <w:tcW w:w="6237" w:type="dxa"/>
            <w:tcBorders>
              <w:left w:val="nil"/>
            </w:tcBorders>
            <w:shd w:val="clear" w:color="auto" w:fill="F2F2F2"/>
          </w:tcPr>
          <w:p w14:paraId="753049D7" w14:textId="77777777" w:rsidR="000B0FD6" w:rsidRPr="00DD7155" w:rsidRDefault="00E33136" w:rsidP="002F68A6">
            <w:pPr>
              <w:widowControl/>
              <w:tabs>
                <w:tab w:val="left" w:pos="1029"/>
                <w:tab w:val="left" w:pos="1418"/>
                <w:tab w:val="left" w:pos="3119"/>
              </w:tabs>
              <w:suppressAutoHyphens/>
              <w:autoSpaceDE/>
              <w:autoSpaceDN/>
              <w:adjustRightInd/>
              <w:spacing w:before="120" w:after="240"/>
              <w:ind w:left="142" w:hanging="3"/>
              <w:rPr>
                <w:rFonts w:ascii="Tahoma" w:hAnsi="Tahoma"/>
                <w:sz w:val="20"/>
              </w:rPr>
            </w:pPr>
            <w:r w:rsidRPr="00DD7155">
              <w:rPr>
                <w:rFonts w:ascii="Tahoma" w:hAnsi="Tahoma"/>
                <w:sz w:val="20"/>
              </w:rPr>
              <w:t xml:space="preserve">в </w:t>
            </w:r>
            <w:r w:rsidR="00732A68" w:rsidRPr="00DD7155">
              <w:rPr>
                <w:rFonts w:ascii="Tahoma" w:hAnsi="Tahoma"/>
                <w:sz w:val="20"/>
              </w:rPr>
              <w:t xml:space="preserve">момент подписания Заказчиком </w:t>
            </w:r>
            <w:r w:rsidR="00EE18C6" w:rsidRPr="00DD7155">
              <w:rPr>
                <w:rFonts w:ascii="Tahoma" w:hAnsi="Tahoma"/>
                <w:sz w:val="20"/>
              </w:rPr>
              <w:t>Товарной накладной</w:t>
            </w:r>
          </w:p>
        </w:tc>
      </w:tr>
    </w:tbl>
    <w:p w14:paraId="5B056C23" w14:textId="77777777" w:rsidR="00A33AF7"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Товар принимается Заказчиком в сроки и объеме предусмотренны</w:t>
      </w:r>
      <w:r w:rsidR="00946CF5" w:rsidRPr="00DD7155">
        <w:rPr>
          <w:rFonts w:ascii="Tahoma" w:hAnsi="Tahoma" w:cs="Tahoma"/>
          <w:sz w:val="20"/>
        </w:rPr>
        <w:t>м</w:t>
      </w:r>
      <w:r w:rsidRPr="00DD7155">
        <w:rPr>
          <w:rFonts w:ascii="Tahoma" w:hAnsi="Tahoma" w:cs="Tahoma"/>
          <w:sz w:val="20"/>
        </w:rPr>
        <w:t xml:space="preserve"> Рабочей документацией, ИД, Спецификацией Товара.</w:t>
      </w:r>
    </w:p>
    <w:p w14:paraId="7A1260FD" w14:textId="5770D139" w:rsidR="00A33AF7"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уведомляет Заказчика о дате доставки Товара в </w:t>
      </w:r>
      <w:r w:rsidR="00946CF5" w:rsidRPr="00DD7155">
        <w:rPr>
          <w:rFonts w:ascii="Tahoma" w:hAnsi="Tahoma" w:cs="Tahoma"/>
          <w:sz w:val="20"/>
        </w:rPr>
        <w:t>М</w:t>
      </w:r>
      <w:r w:rsidRPr="00DD7155">
        <w:rPr>
          <w:rFonts w:ascii="Tahoma" w:hAnsi="Tahoma" w:cs="Tahoma"/>
          <w:sz w:val="20"/>
        </w:rPr>
        <w:t xml:space="preserve">есто передачи не позднее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р.д.</w:t>
      </w:r>
      <w:r w:rsidRPr="00DD7155">
        <w:rPr>
          <w:rFonts w:ascii="Tahoma" w:hAnsi="Tahoma" w:cs="Tahoma"/>
          <w:i/>
          <w:sz w:val="20"/>
        </w:rPr>
        <w:t xml:space="preserve"> </w:t>
      </w:r>
      <w:r w:rsidRPr="00DD7155">
        <w:rPr>
          <w:rFonts w:ascii="Tahoma" w:hAnsi="Tahoma" w:cs="Tahoma"/>
          <w:sz w:val="20"/>
        </w:rPr>
        <w:t>до даты доставки.</w:t>
      </w:r>
    </w:p>
    <w:p w14:paraId="2E1FC7CB" w14:textId="77777777" w:rsidR="00993196" w:rsidRPr="00DD7155" w:rsidRDefault="00993196" w:rsidP="002F68A6">
      <w:pPr>
        <w:pStyle w:val="afff1"/>
        <w:spacing w:before="120" w:after="240"/>
        <w:ind w:left="142" w:right="-2"/>
        <w:rPr>
          <w:rFonts w:ascii="Tahoma" w:hAnsi="Tahoma" w:cs="Tahoma"/>
          <w:sz w:val="20"/>
        </w:rPr>
      </w:pPr>
      <w:r w:rsidRPr="00DD7155">
        <w:rPr>
          <w:rFonts w:ascii="Tahoma" w:hAnsi="Tahoma" w:cs="Tahoma"/>
          <w:sz w:val="20"/>
        </w:rPr>
        <w:t>Подрядчик направляет в адрес Заказчика в электронном виде (файлы в формате MS Excel):</w:t>
      </w:r>
    </w:p>
    <w:p w14:paraId="14407038" w14:textId="77777777" w:rsidR="00993196" w:rsidRPr="00DD7155" w:rsidRDefault="00993196" w:rsidP="002F68A6">
      <w:pPr>
        <w:pStyle w:val="1112"/>
        <w:numPr>
          <w:ilvl w:val="0"/>
          <w:numId w:val="73"/>
        </w:numPr>
        <w:tabs>
          <w:tab w:val="left" w:pos="709"/>
        </w:tabs>
        <w:spacing w:before="120" w:after="240"/>
        <w:ind w:hanging="720"/>
        <w:rPr>
          <w:rFonts w:ascii="Tahoma" w:hAnsi="Tahoma" w:cs="Tahoma"/>
          <w:sz w:val="20"/>
        </w:rPr>
      </w:pPr>
      <w:r w:rsidRPr="00DD7155">
        <w:rPr>
          <w:rFonts w:ascii="Tahoma" w:hAnsi="Tahoma" w:cs="Tahoma"/>
          <w:sz w:val="20"/>
        </w:rPr>
        <w:t>спецификацию отгружаемого Товара, с указанием:</w:t>
      </w:r>
    </w:p>
    <w:p w14:paraId="618B43C0" w14:textId="6869729C" w:rsidR="00993196" w:rsidRPr="00DD7155" w:rsidRDefault="00993196" w:rsidP="002F68A6">
      <w:pPr>
        <w:pStyle w:val="1112"/>
        <w:numPr>
          <w:ilvl w:val="0"/>
          <w:numId w:val="74"/>
        </w:numPr>
        <w:tabs>
          <w:tab w:val="left" w:pos="284"/>
          <w:tab w:val="left" w:pos="924"/>
        </w:tabs>
        <w:spacing w:before="120" w:after="240"/>
        <w:rPr>
          <w:rFonts w:ascii="Tahoma" w:hAnsi="Tahoma" w:cs="Tahoma"/>
          <w:sz w:val="20"/>
        </w:rPr>
      </w:pPr>
      <w:r w:rsidRPr="00DD7155">
        <w:rPr>
          <w:rFonts w:ascii="Tahoma" w:hAnsi="Tahoma" w:cs="Tahoma"/>
          <w:sz w:val="20"/>
        </w:rPr>
        <w:t>марки, типа, каталожных номеров, полной технической характеристики, производителя</w:t>
      </w:r>
      <w:r w:rsidR="00650FB9" w:rsidRPr="00DD7155">
        <w:rPr>
          <w:rFonts w:ascii="Tahoma" w:hAnsi="Tahoma" w:cs="Tahoma"/>
          <w:sz w:val="20"/>
        </w:rPr>
        <w:t>,</w:t>
      </w:r>
    </w:p>
    <w:p w14:paraId="36B3104A" w14:textId="1AA958F2" w:rsidR="00993196" w:rsidRPr="00DD7155" w:rsidRDefault="00993196"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не позднее </w:t>
      </w:r>
      <w:r w:rsidR="00526E69" w:rsidRPr="00526E69">
        <w:rPr>
          <w:rFonts w:ascii="Tahoma" w:hAnsi="Tahoma" w:cs="Tahoma"/>
          <w:b/>
          <w:color w:val="FF0000"/>
          <w:sz w:val="20"/>
          <w:u w:color="FF0000"/>
        </w:rPr>
        <w:t>[</w:t>
      </w:r>
      <w:r w:rsidRPr="00DD7155">
        <w:rPr>
          <w:rFonts w:ascii="Tahoma" w:hAnsi="Tahoma" w:cs="Tahoma"/>
          <w:sz w:val="20"/>
        </w:rPr>
        <w:t>дня, предшествующего дню отгрузки Товара,</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к.д. с даты отгрузки Товара</w:t>
      </w:r>
      <w:r w:rsidR="00B33DC4" w:rsidRPr="00DD7155">
        <w:rPr>
          <w:rFonts w:ascii="Tahoma" w:hAnsi="Tahoma" w:cs="Tahoma"/>
          <w:sz w:val="20"/>
        </w:rPr>
        <w:t>.</w:t>
      </w:r>
      <w:r w:rsidR="00526E69" w:rsidRPr="00526E69">
        <w:rPr>
          <w:rFonts w:ascii="Tahoma" w:hAnsi="Tahoma" w:cs="Tahoma"/>
          <w:b/>
          <w:color w:val="FF0000"/>
          <w:sz w:val="20"/>
        </w:rPr>
        <w:t>]</w:t>
      </w:r>
    </w:p>
    <w:p w14:paraId="0E84C42C" w14:textId="77777777" w:rsidR="0015402A" w:rsidRPr="00DD7155" w:rsidRDefault="0015402A"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считается исполнившим обязательство по передаче Товара Заказчику с даты выдачи Товара представителю Заказчика в Месте передачи Товара в соответствии с условиями поставки, что подтверждается отметкой Заказчика о получении груза в Транспортной накладной.</w:t>
      </w:r>
    </w:p>
    <w:p w14:paraId="166684EF" w14:textId="6CEFE75C" w:rsidR="00A33AF7" w:rsidRPr="00DD7155" w:rsidRDefault="00526E69" w:rsidP="00DB3A40">
      <w:pPr>
        <w:pStyle w:val="afff1"/>
        <w:numPr>
          <w:ilvl w:val="2"/>
          <w:numId w:val="13"/>
        </w:numPr>
        <w:spacing w:before="120" w:after="240"/>
        <w:ind w:left="142" w:hanging="1135"/>
        <w:rPr>
          <w:rFonts w:ascii="Tahoma" w:hAnsi="Tahoma" w:cs="Tahoma"/>
          <w:sz w:val="20"/>
          <w:highlight w:val="red"/>
        </w:rPr>
      </w:pPr>
      <w:r w:rsidRPr="00526E69">
        <w:rPr>
          <w:rFonts w:ascii="Tahoma" w:hAnsi="Tahoma" w:cs="Tahoma"/>
          <w:b/>
          <w:color w:val="FF0000"/>
          <w:sz w:val="20"/>
          <w:u w:color="FF0000"/>
        </w:rPr>
        <w:t>[</w:t>
      </w:r>
      <w:r w:rsidR="00A33AF7" w:rsidRPr="00DD7155">
        <w:rPr>
          <w:rFonts w:ascii="Tahoma" w:hAnsi="Tahoma" w:cs="Tahoma"/>
          <w:sz w:val="20"/>
        </w:rPr>
        <w:t xml:space="preserve">Мебель передается Подрядчиком и принимается Заказчиком в собранном виде в месте производства работ на основании Товарной накладной одновременно с приемкой </w:t>
      </w:r>
      <w:r w:rsidR="00774E32" w:rsidRPr="00526E69">
        <w:rPr>
          <w:rFonts w:ascii="Tahoma" w:hAnsi="Tahoma" w:cs="Tahoma"/>
          <w:b/>
          <w:color w:val="FF0000"/>
          <w:sz w:val="20"/>
          <w:u w:color="FF0000"/>
        </w:rPr>
        <w:t>[</w:t>
      </w:r>
      <w:r w:rsidR="00A33AF7" w:rsidRPr="00774E32">
        <w:rPr>
          <w:rFonts w:ascii="Tahoma" w:hAnsi="Tahoma" w:cs="Tahoma"/>
          <w:sz w:val="20"/>
          <w:shd w:val="clear" w:color="auto" w:fill="B6DDE8" w:themeFill="accent5" w:themeFillTint="66"/>
        </w:rPr>
        <w:t>Объекта</w:t>
      </w:r>
      <w:r w:rsidR="00E07253" w:rsidRPr="00774E32">
        <w:rPr>
          <w:rFonts w:ascii="Tahoma" w:hAnsi="Tahoma" w:cs="Tahoma"/>
          <w:sz w:val="20"/>
          <w:shd w:val="clear" w:color="auto" w:fill="B6DDE8" w:themeFill="accent5" w:themeFillTint="66"/>
        </w:rPr>
        <w:t xml:space="preserve"> </w:t>
      </w:r>
      <w:r w:rsidR="00E07253" w:rsidRPr="00774E32">
        <w:rPr>
          <w:rFonts w:ascii="Tahoma" w:hAnsi="Tahoma" w:cs="Tahoma"/>
          <w:b/>
          <w:color w:val="FF0000"/>
          <w:sz w:val="20"/>
          <w:u w:color="FF0000"/>
          <w:shd w:val="clear" w:color="auto" w:fill="B6DDE8" w:themeFill="accent5" w:themeFillTint="66"/>
        </w:rPr>
        <w:t>[</w:t>
      </w:r>
      <w:r w:rsidR="00E07253" w:rsidRPr="00774E32">
        <w:rPr>
          <w:rFonts w:ascii="Tahoma" w:hAnsi="Tahoma" w:cs="Tahoma"/>
          <w:sz w:val="20"/>
          <w:shd w:val="clear" w:color="auto" w:fill="B6DDE8" w:themeFill="accent5" w:themeFillTint="66"/>
        </w:rPr>
        <w:t>/</w:t>
      </w:r>
      <w:r w:rsidR="00E07253" w:rsidRPr="00774E32">
        <w:rPr>
          <w:rFonts w:ascii="Tahoma" w:hAnsi="Tahoma" w:cs="Tahoma"/>
          <w:sz w:val="20"/>
          <w:highlight w:val="darkGreen"/>
          <w:u w:color="FF0000"/>
          <w:shd w:val="clear" w:color="auto" w:fill="B6DDE8" w:themeFill="accent5" w:themeFillTint="66"/>
        </w:rPr>
        <w:t>Этап</w:t>
      </w:r>
      <w:r w:rsidR="00E07253" w:rsidRPr="00774E32">
        <w:rPr>
          <w:rFonts w:ascii="Tahoma" w:hAnsi="Tahoma" w:cs="Tahoma"/>
          <w:sz w:val="20"/>
          <w:u w:color="FF0000"/>
          <w:shd w:val="clear" w:color="auto" w:fill="B6DDE8" w:themeFill="accent5" w:themeFillTint="66"/>
        </w:rPr>
        <w:t>а</w:t>
      </w:r>
      <w:r w:rsidR="00E07253" w:rsidRPr="00774E32">
        <w:rPr>
          <w:rFonts w:ascii="Tahoma" w:hAnsi="Tahoma" w:cs="Tahoma"/>
          <w:b/>
          <w:color w:val="FF0000"/>
          <w:sz w:val="20"/>
          <w:u w:color="FF0000"/>
          <w:shd w:val="clear" w:color="auto" w:fill="B6DDE8" w:themeFill="accent5" w:themeFillTint="66"/>
        </w:rPr>
        <w:t>] [</w:t>
      </w:r>
      <w:r w:rsidR="00E07253" w:rsidRPr="00774E32">
        <w:rPr>
          <w:rFonts w:ascii="Tahoma" w:hAnsi="Tahoma" w:cs="Tahoma"/>
          <w:sz w:val="20"/>
          <w:highlight w:val="darkGreen"/>
          <w:u w:color="FF0000"/>
          <w:shd w:val="clear" w:color="auto" w:fill="B6DDE8" w:themeFill="accent5" w:themeFillTint="66"/>
        </w:rPr>
        <w:t>/ПК</w:t>
      </w:r>
      <w:r w:rsidR="00E07253" w:rsidRPr="00774E32">
        <w:rPr>
          <w:rFonts w:ascii="Tahoma" w:hAnsi="Tahoma" w:cs="Tahoma"/>
          <w:b/>
          <w:color w:val="FF0000"/>
          <w:sz w:val="20"/>
          <w:u w:color="FF0000"/>
          <w:shd w:val="clear" w:color="auto" w:fill="B6DDE8" w:themeFill="accent5" w:themeFillTint="66"/>
        </w:rPr>
        <w:t>] [</w:t>
      </w:r>
      <w:r w:rsidR="00E07253" w:rsidRPr="00774E32">
        <w:rPr>
          <w:rFonts w:ascii="Tahoma" w:hAnsi="Tahoma" w:cs="Tahoma"/>
          <w:sz w:val="20"/>
          <w:highlight w:val="darkGreen"/>
          <w:u w:color="FF0000"/>
          <w:shd w:val="clear" w:color="auto" w:fill="B6DDE8" w:themeFill="accent5" w:themeFillTint="66"/>
        </w:rPr>
        <w:t>/Титульного объект</w:t>
      </w:r>
      <w:r w:rsidR="00E07253" w:rsidRPr="00774E32">
        <w:rPr>
          <w:rFonts w:ascii="Tahoma" w:hAnsi="Tahoma" w:cs="Tahoma"/>
          <w:sz w:val="20"/>
          <w:u w:color="FF0000"/>
          <w:shd w:val="clear" w:color="auto" w:fill="B6DDE8" w:themeFill="accent5" w:themeFillTint="66"/>
        </w:rPr>
        <w:t>а</w:t>
      </w:r>
      <w:r w:rsidR="00E07253" w:rsidRPr="00774E32">
        <w:rPr>
          <w:rFonts w:ascii="Tahoma" w:hAnsi="Tahoma" w:cs="Tahoma"/>
          <w:b/>
          <w:color w:val="FF0000"/>
          <w:sz w:val="20"/>
          <w:u w:color="FF0000"/>
          <w:shd w:val="clear" w:color="auto" w:fill="B6DDE8" w:themeFill="accent5" w:themeFillTint="66"/>
        </w:rPr>
        <w:t>]</w:t>
      </w:r>
      <w:r w:rsidR="00A33AF7" w:rsidRPr="00774E32">
        <w:rPr>
          <w:rFonts w:ascii="Tahoma" w:hAnsi="Tahoma" w:cs="Tahoma"/>
          <w:sz w:val="20"/>
          <w:shd w:val="clear" w:color="auto" w:fill="B6DDE8" w:themeFill="accent5" w:themeFillTint="66"/>
        </w:rPr>
        <w:t>, на котором данная мебель установлена, и подписанием соответствующего Акта приемки законченного строительством объекта</w:t>
      </w:r>
      <w:r w:rsidRPr="00526E69">
        <w:rPr>
          <w:rFonts w:ascii="Tahoma" w:hAnsi="Tahoma" w:cs="Tahoma"/>
          <w:b/>
          <w:color w:val="FF0000"/>
          <w:sz w:val="20"/>
        </w:rPr>
        <w:t>]</w:t>
      </w:r>
      <w:r w:rsidR="00A33AF7" w:rsidRPr="00DD7155">
        <w:rPr>
          <w:rFonts w:ascii="Tahoma" w:hAnsi="Tahoma" w:cs="Tahoma"/>
          <w:sz w:val="20"/>
        </w:rPr>
        <w:t>/</w:t>
      </w:r>
      <w:r w:rsidRPr="00526E69">
        <w:rPr>
          <w:rFonts w:ascii="Tahoma" w:hAnsi="Tahoma" w:cs="Tahoma"/>
          <w:b/>
          <w:color w:val="FF0000"/>
          <w:sz w:val="20"/>
          <w:u w:color="FF0000"/>
        </w:rPr>
        <w:t>[</w:t>
      </w:r>
      <w:r w:rsidR="00A33AF7" w:rsidRPr="00DD7155">
        <w:rPr>
          <w:rFonts w:ascii="Tahoma" w:hAnsi="Tahoma" w:cs="Tahoma"/>
          <w:color w:val="632423" w:themeColor="accent2" w:themeShade="80"/>
          <w:sz w:val="20"/>
        </w:rPr>
        <w:t>результата Работ по Объекту</w:t>
      </w:r>
      <w:r w:rsidR="00E07253">
        <w:rPr>
          <w:rFonts w:ascii="Tahoma" w:hAnsi="Tahoma" w:cs="Tahoma"/>
          <w:color w:val="632423" w:themeColor="accent2" w:themeShade="8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A33AF7" w:rsidRPr="00DD7155">
        <w:rPr>
          <w:rFonts w:ascii="Tahoma" w:hAnsi="Tahoma" w:cs="Tahoma"/>
          <w:color w:val="632423" w:themeColor="accent2" w:themeShade="80"/>
          <w:sz w:val="20"/>
        </w:rPr>
        <w:t>, на к</w:t>
      </w:r>
      <w:r w:rsidR="0015402A" w:rsidRPr="00DD7155">
        <w:rPr>
          <w:rFonts w:ascii="Tahoma" w:hAnsi="Tahoma" w:cs="Tahoma"/>
          <w:color w:val="632423" w:themeColor="accent2" w:themeShade="80"/>
          <w:sz w:val="20"/>
        </w:rPr>
        <w:t>отором данная мебель установлена</w:t>
      </w:r>
      <w:r w:rsidR="00A33AF7" w:rsidRPr="00DD7155">
        <w:rPr>
          <w:rFonts w:ascii="Tahoma" w:hAnsi="Tahoma" w:cs="Tahoma"/>
          <w:color w:val="632423" w:themeColor="accent2" w:themeShade="80"/>
          <w:sz w:val="20"/>
        </w:rPr>
        <w:t>, и подписанием соответствующего Акта о завершении работ по Договору</w:t>
      </w:r>
      <w:r w:rsidR="00A33AF7" w:rsidRPr="00DD7155">
        <w:rPr>
          <w:rFonts w:ascii="Tahoma" w:hAnsi="Tahoma" w:cs="Tahoma"/>
          <w:sz w:val="20"/>
        </w:rPr>
        <w:t>.</w:t>
      </w:r>
      <w:r w:rsidRPr="00526E69">
        <w:rPr>
          <w:rFonts w:ascii="Tahoma" w:hAnsi="Tahoma" w:cs="Tahoma"/>
          <w:b/>
          <w:color w:val="FF0000"/>
          <w:sz w:val="20"/>
        </w:rPr>
        <w:t>]</w:t>
      </w:r>
      <w:r w:rsidR="005879AC" w:rsidRPr="00DD7155">
        <w:rPr>
          <w:rFonts w:ascii="Tahoma" w:hAnsi="Tahoma" w:cs="Tahoma"/>
          <w:b/>
          <w:color w:val="FF0000"/>
          <w:sz w:val="20"/>
        </w:rPr>
        <w:t xml:space="preserve"> </w:t>
      </w:r>
      <w:r w:rsidRPr="00526E69">
        <w:rPr>
          <w:rFonts w:ascii="Tahoma" w:hAnsi="Tahoma" w:cs="Tahoma"/>
          <w:b/>
          <w:color w:val="FF0000"/>
          <w:sz w:val="20"/>
        </w:rPr>
        <w:t>]</w:t>
      </w:r>
      <w:r w:rsidR="00A33AF7" w:rsidRPr="00DD7155">
        <w:rPr>
          <w:rStyle w:val="ad"/>
          <w:rFonts w:ascii="Tahoma" w:hAnsi="Tahoma" w:cs="Tahoma"/>
          <w:sz w:val="20"/>
        </w:rPr>
        <w:footnoteReference w:id="257"/>
      </w:r>
    </w:p>
    <w:p w14:paraId="7186F08A" w14:textId="36A24853" w:rsidR="00A33AF7" w:rsidRPr="00DD7155" w:rsidRDefault="00526E69" w:rsidP="00DB3A40">
      <w:pPr>
        <w:pStyle w:val="afff1"/>
        <w:numPr>
          <w:ilvl w:val="2"/>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Подрядчик является таможенным декларантом </w:t>
      </w:r>
      <w:r w:rsidR="006860B4" w:rsidRPr="00DD7155">
        <w:rPr>
          <w:rFonts w:ascii="Tahoma" w:hAnsi="Tahoma" w:cs="Tahoma"/>
          <w:sz w:val="20"/>
        </w:rPr>
        <w:t>Товара</w:t>
      </w:r>
      <w:r w:rsidR="00A33AF7" w:rsidRPr="00DD7155">
        <w:rPr>
          <w:rFonts w:ascii="Tahoma" w:hAnsi="Tahoma" w:cs="Tahoma"/>
          <w:sz w:val="20"/>
        </w:rPr>
        <w:t xml:space="preserve">, если </w:t>
      </w:r>
      <w:r w:rsidR="006860B4" w:rsidRPr="00DD7155">
        <w:rPr>
          <w:rFonts w:ascii="Tahoma" w:hAnsi="Tahoma" w:cs="Tahoma"/>
          <w:sz w:val="20"/>
        </w:rPr>
        <w:t>Товар</w:t>
      </w:r>
      <w:r w:rsidR="00A33AF7" w:rsidRPr="00DD7155">
        <w:rPr>
          <w:rFonts w:ascii="Tahoma" w:hAnsi="Tahoma" w:cs="Tahoma"/>
          <w:sz w:val="20"/>
        </w:rPr>
        <w:t xml:space="preserve"> изготовлен за пределами единой таможенной территории таможенного союза, Подрядчик гарантирует Заказчику, что </w:t>
      </w:r>
      <w:r w:rsidR="006860B4" w:rsidRPr="00DD7155">
        <w:rPr>
          <w:rFonts w:ascii="Tahoma" w:hAnsi="Tahoma" w:cs="Tahoma"/>
          <w:sz w:val="20"/>
        </w:rPr>
        <w:t>Товар</w:t>
      </w:r>
      <w:r w:rsidR="002A41BC" w:rsidRPr="00DD7155">
        <w:rPr>
          <w:rFonts w:ascii="Tahoma" w:hAnsi="Tahoma" w:cs="Tahoma"/>
          <w:sz w:val="20"/>
        </w:rPr>
        <w:t xml:space="preserve"> </w:t>
      </w:r>
      <w:r w:rsidR="00A33AF7" w:rsidRPr="00DD7155">
        <w:rPr>
          <w:rFonts w:ascii="Tahoma" w:hAnsi="Tahoma" w:cs="Tahoma"/>
          <w:sz w:val="20"/>
        </w:rPr>
        <w:t xml:space="preserve">был законным образом ввезен на единую таможенную территорию таможенного союза в соответствии с условиями помещения </w:t>
      </w:r>
      <w:r w:rsidR="006860B4" w:rsidRPr="00DD7155">
        <w:rPr>
          <w:rFonts w:ascii="Tahoma" w:hAnsi="Tahoma" w:cs="Tahoma"/>
          <w:sz w:val="20"/>
        </w:rPr>
        <w:t>Товар</w:t>
      </w:r>
      <w:r w:rsidR="00A33AF7" w:rsidRPr="00DD7155">
        <w:rPr>
          <w:rFonts w:ascii="Tahoma" w:hAnsi="Tahoma" w:cs="Tahoma"/>
          <w:sz w:val="20"/>
        </w:rPr>
        <w:t xml:space="preserve">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РФ запретов и ограничений.</w:t>
      </w:r>
    </w:p>
    <w:p w14:paraId="60C6C7DB" w14:textId="09DFC57A" w:rsidR="002A41BC" w:rsidRPr="00DD7155" w:rsidRDefault="00A33AF7"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Подрядчик несет ответственность за все формальности и риски, связанные с таможенным досмотром и импортом </w:t>
      </w:r>
      <w:r w:rsidR="006860B4" w:rsidRPr="00DD7155">
        <w:rPr>
          <w:rFonts w:ascii="Tahoma" w:hAnsi="Tahoma" w:cs="Tahoma"/>
          <w:sz w:val="20"/>
        </w:rPr>
        <w:t>Товара</w:t>
      </w:r>
      <w:r w:rsidRPr="00DD7155">
        <w:rPr>
          <w:rFonts w:ascii="Tahoma" w:hAnsi="Tahoma" w:cs="Tahoma"/>
          <w:sz w:val="20"/>
        </w:rPr>
        <w:t xml:space="preserve">, получением таможенного разрешения от государственных органов власти, отвечающих за таможенный контроль. Вышеупомянутые формальности должны быть выполнены Подрядчиком таким образом, чтобы не создавалась задержка в поставке </w:t>
      </w:r>
      <w:r w:rsidR="006860B4" w:rsidRPr="00DD7155">
        <w:rPr>
          <w:rFonts w:ascii="Tahoma" w:hAnsi="Tahoma" w:cs="Tahoma"/>
          <w:sz w:val="20"/>
        </w:rPr>
        <w:t>Товара</w:t>
      </w:r>
      <w:r w:rsidR="00442D9C" w:rsidRPr="00DD7155">
        <w:rPr>
          <w:rFonts w:ascii="Tahoma" w:hAnsi="Tahoma" w:cs="Tahoma"/>
          <w:sz w:val="20"/>
        </w:rPr>
        <w:t>.</w:t>
      </w:r>
    </w:p>
    <w:p w14:paraId="1268E7AF" w14:textId="77777777" w:rsidR="00650FB9" w:rsidRPr="00DD7155" w:rsidRDefault="00A33AF7"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Все налоги, таможенные пошлины, а также оплаты, связанные с таможенным оформлением, оплачивает Подрядчик в счет Цены Договора. </w:t>
      </w:r>
    </w:p>
    <w:p w14:paraId="44EE01C9" w14:textId="06B73ABB" w:rsidR="00A33AF7" w:rsidRPr="00DD7155" w:rsidRDefault="00A33AF7"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Любая задержка с прохождением таможенных формальностей вне зависимости от причины такой задержки не является основанием для Подрядчика требовать переноса сроков по Договору.</w:t>
      </w:r>
      <w:r w:rsidR="00526E69" w:rsidRPr="00526E69">
        <w:rPr>
          <w:rFonts w:ascii="Tahoma" w:hAnsi="Tahoma" w:cs="Tahoma"/>
          <w:b/>
          <w:color w:val="FF0000"/>
          <w:sz w:val="20"/>
        </w:rPr>
        <w:t>]</w:t>
      </w:r>
    </w:p>
    <w:tbl>
      <w:tblPr>
        <w:tblStyle w:val="affa"/>
        <w:tblW w:w="10491"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4607"/>
        <w:gridCol w:w="4749"/>
      </w:tblGrid>
      <w:tr w:rsidR="00066EBF" w:rsidRPr="00DD7155" w14:paraId="24004202" w14:textId="77777777" w:rsidTr="00045DB3">
        <w:trPr>
          <w:trHeight w:val="280"/>
        </w:trPr>
        <w:tc>
          <w:tcPr>
            <w:tcW w:w="1135" w:type="dxa"/>
            <w:tcBorders>
              <w:top w:val="nil"/>
              <w:bottom w:val="nil"/>
              <w:right w:val="nil"/>
            </w:tcBorders>
          </w:tcPr>
          <w:p w14:paraId="717D3056" w14:textId="77777777" w:rsidR="00066EBF" w:rsidRPr="00DD7155" w:rsidRDefault="00066EBF" w:rsidP="00DB3A40">
            <w:pPr>
              <w:pStyle w:val="afff1"/>
              <w:numPr>
                <w:ilvl w:val="2"/>
                <w:numId w:val="13"/>
              </w:numPr>
              <w:spacing w:before="120" w:after="240"/>
              <w:ind w:left="142" w:hanging="142"/>
              <w:rPr>
                <w:rFonts w:ascii="Tahoma" w:hAnsi="Tahoma" w:cs="Tahoma"/>
                <w:sz w:val="20"/>
              </w:rPr>
            </w:pPr>
          </w:p>
        </w:tc>
        <w:tc>
          <w:tcPr>
            <w:tcW w:w="9356" w:type="dxa"/>
            <w:gridSpan w:val="2"/>
            <w:tcBorders>
              <w:left w:val="nil"/>
            </w:tcBorders>
            <w:shd w:val="clear" w:color="auto" w:fill="F2F2F2" w:themeFill="background1" w:themeFillShade="F2"/>
          </w:tcPr>
          <w:p w14:paraId="6AB45A7C" w14:textId="2FF7224D" w:rsidR="00066EBF" w:rsidRPr="00DD7155" w:rsidRDefault="00066EBF" w:rsidP="002F68A6">
            <w:pPr>
              <w:pStyle w:val="1112"/>
              <w:tabs>
                <w:tab w:val="left" w:pos="284"/>
                <w:tab w:val="left" w:pos="924"/>
              </w:tabs>
              <w:spacing w:before="120" w:after="240"/>
              <w:ind w:left="142"/>
              <w:rPr>
                <w:rFonts w:ascii="Tahoma" w:hAnsi="Tahoma" w:cs="Tahoma"/>
                <w:sz w:val="20"/>
                <w:highlight w:val="yellow"/>
              </w:rPr>
            </w:pPr>
            <w:r w:rsidRPr="00DD7155">
              <w:rPr>
                <w:rFonts w:ascii="Tahoma" w:hAnsi="Tahoma" w:cs="Tahoma"/>
                <w:sz w:val="20"/>
              </w:rPr>
              <w:t xml:space="preserve">Заказчик </w:t>
            </w:r>
            <w:r w:rsidR="00526E69" w:rsidRPr="00526E69">
              <w:rPr>
                <w:rFonts w:ascii="Tahoma" w:hAnsi="Tahoma" w:cs="Tahoma"/>
                <w:b/>
                <w:color w:val="FF0000"/>
                <w:sz w:val="20"/>
                <w:u w:color="FF0000"/>
              </w:rPr>
              <w:t>[</w:t>
            </w:r>
            <w:r w:rsidRPr="00DD7155">
              <w:rPr>
                <w:rFonts w:ascii="Tahoma" w:hAnsi="Tahoma" w:cs="Tahoma"/>
                <w:sz w:val="20"/>
              </w:rPr>
              <w:t>самостоятельно</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sz w:val="20"/>
              </w:rPr>
              <w:t>совместно с Подрядчиком</w:t>
            </w:r>
            <w:r w:rsidR="00526E69" w:rsidRPr="00526E69">
              <w:rPr>
                <w:rFonts w:ascii="Tahoma" w:hAnsi="Tahoma" w:cs="Tahoma"/>
                <w:b/>
                <w:color w:val="FF0000"/>
                <w:sz w:val="20"/>
              </w:rPr>
              <w:t>]</w:t>
            </w:r>
            <w:r w:rsidRPr="00DD7155">
              <w:rPr>
                <w:rFonts w:ascii="Tahoma" w:hAnsi="Tahoma" w:cs="Tahoma"/>
                <w:sz w:val="20"/>
              </w:rPr>
              <w:t xml:space="preserve"> осуществляет приемку Товара </w:t>
            </w:r>
            <w:r w:rsidR="002A41BC" w:rsidRPr="00DD7155">
              <w:rPr>
                <w:rFonts w:ascii="Tahoma" w:hAnsi="Tahoma" w:cs="Tahoma"/>
                <w:sz w:val="20"/>
              </w:rPr>
              <w:t xml:space="preserve">по Товарной накладной </w:t>
            </w:r>
            <w:r w:rsidRPr="00DD7155">
              <w:rPr>
                <w:rFonts w:ascii="Tahoma" w:hAnsi="Tahoma" w:cs="Tahoma"/>
                <w:sz w:val="20"/>
              </w:rPr>
              <w:t xml:space="preserve">в Месте передачи </w:t>
            </w:r>
            <w:r w:rsidR="003220CA" w:rsidRPr="00DD7155">
              <w:rPr>
                <w:rFonts w:ascii="Tahoma" w:hAnsi="Tahoma" w:cs="Tahoma"/>
                <w:sz w:val="20"/>
              </w:rPr>
              <w:t xml:space="preserve">в соответствии с условиями поставки </w:t>
            </w:r>
            <w:r w:rsidRPr="00DD7155">
              <w:rPr>
                <w:rFonts w:ascii="Tahoma" w:hAnsi="Tahoma" w:cs="Tahoma"/>
                <w:sz w:val="20"/>
              </w:rPr>
              <w:t>по</w:t>
            </w:r>
          </w:p>
        </w:tc>
      </w:tr>
      <w:tr w:rsidR="00066EBF" w:rsidRPr="00DD7155" w14:paraId="2A2EBDD4" w14:textId="77777777" w:rsidTr="00045DB3">
        <w:trPr>
          <w:trHeight w:val="280"/>
        </w:trPr>
        <w:tc>
          <w:tcPr>
            <w:tcW w:w="1135" w:type="dxa"/>
            <w:tcBorders>
              <w:top w:val="nil"/>
              <w:bottom w:val="nil"/>
              <w:right w:val="nil"/>
            </w:tcBorders>
          </w:tcPr>
          <w:p w14:paraId="38F0FCFA" w14:textId="77777777" w:rsidR="00066EBF" w:rsidRPr="00DD7155" w:rsidRDefault="00066EBF" w:rsidP="002F68A6">
            <w:pPr>
              <w:pStyle w:val="1112"/>
              <w:tabs>
                <w:tab w:val="left" w:pos="707"/>
              </w:tabs>
              <w:spacing w:before="120" w:after="240"/>
              <w:ind w:left="565"/>
              <w:rPr>
                <w:rFonts w:ascii="Tahoma" w:hAnsi="Tahoma" w:cs="Tahoma"/>
                <w:sz w:val="20"/>
              </w:rPr>
            </w:pPr>
          </w:p>
        </w:tc>
        <w:tc>
          <w:tcPr>
            <w:tcW w:w="4607" w:type="dxa"/>
            <w:tcBorders>
              <w:left w:val="nil"/>
            </w:tcBorders>
            <w:shd w:val="clear" w:color="auto" w:fill="F2F2F2" w:themeFill="background1" w:themeFillShade="F2"/>
          </w:tcPr>
          <w:p w14:paraId="1025C9C8" w14:textId="0926310B" w:rsidR="00066EBF" w:rsidRPr="00DD7155" w:rsidRDefault="00526E69" w:rsidP="002F68A6">
            <w:pPr>
              <w:pStyle w:val="1112"/>
              <w:numPr>
                <w:ilvl w:val="0"/>
                <w:numId w:val="71"/>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lang w:val="en-US"/>
              </w:rPr>
              <w:t>[</w:t>
            </w:r>
            <w:r w:rsidR="00066EBF" w:rsidRPr="00DD7155">
              <w:rPr>
                <w:rFonts w:ascii="Tahoma" w:hAnsi="Tahoma" w:cs="Tahoma"/>
                <w:sz w:val="20"/>
              </w:rPr>
              <w:t xml:space="preserve">количеству, </w:t>
            </w:r>
          </w:p>
          <w:p w14:paraId="14BAB1A9" w14:textId="77777777" w:rsidR="00066EBF" w:rsidRPr="00DD7155" w:rsidRDefault="00066EBF" w:rsidP="002F68A6">
            <w:pPr>
              <w:pStyle w:val="1112"/>
              <w:numPr>
                <w:ilvl w:val="0"/>
                <w:numId w:val="71"/>
              </w:numPr>
              <w:tabs>
                <w:tab w:val="left" w:pos="284"/>
                <w:tab w:val="left" w:pos="924"/>
              </w:tabs>
              <w:spacing w:before="120" w:after="240"/>
              <w:rPr>
                <w:rFonts w:ascii="Tahoma" w:hAnsi="Tahoma" w:cs="Tahoma"/>
                <w:sz w:val="20"/>
              </w:rPr>
            </w:pPr>
            <w:r w:rsidRPr="00DD7155">
              <w:rPr>
                <w:rFonts w:ascii="Tahoma" w:hAnsi="Tahoma" w:cs="Tahoma"/>
                <w:sz w:val="20"/>
              </w:rPr>
              <w:t>комплектности,</w:t>
            </w:r>
          </w:p>
          <w:p w14:paraId="593E561E" w14:textId="619049BA" w:rsidR="00066EBF" w:rsidRPr="00DD7155" w:rsidRDefault="00066EBF" w:rsidP="002F68A6">
            <w:pPr>
              <w:pStyle w:val="1112"/>
              <w:numPr>
                <w:ilvl w:val="0"/>
                <w:numId w:val="71"/>
              </w:numPr>
              <w:tabs>
                <w:tab w:val="left" w:pos="284"/>
                <w:tab w:val="left" w:pos="924"/>
              </w:tabs>
              <w:spacing w:before="120" w:after="240"/>
              <w:rPr>
                <w:rFonts w:ascii="Tahoma" w:hAnsi="Tahoma" w:cs="Tahoma"/>
                <w:sz w:val="20"/>
              </w:rPr>
            </w:pPr>
            <w:r w:rsidRPr="00DD7155">
              <w:rPr>
                <w:rFonts w:ascii="Tahoma" w:hAnsi="Tahoma" w:cs="Tahoma"/>
                <w:sz w:val="20"/>
              </w:rPr>
              <w:t>качеству</w:t>
            </w:r>
            <w:r w:rsidR="00526E69" w:rsidRPr="00526E69">
              <w:rPr>
                <w:rFonts w:ascii="Tahoma" w:hAnsi="Tahoma" w:cs="Tahoma"/>
                <w:b/>
                <w:color w:val="FF0000"/>
                <w:sz w:val="20"/>
                <w:lang w:val="en-US"/>
              </w:rPr>
              <w:t>]</w:t>
            </w:r>
          </w:p>
        </w:tc>
        <w:tc>
          <w:tcPr>
            <w:tcW w:w="4749" w:type="dxa"/>
            <w:tcBorders>
              <w:left w:val="nil"/>
            </w:tcBorders>
            <w:shd w:val="clear" w:color="auto" w:fill="F2F2F2" w:themeFill="background1" w:themeFillShade="F2"/>
          </w:tcPr>
          <w:p w14:paraId="477A9FCE" w14:textId="03D6BD8D" w:rsidR="00066EBF" w:rsidRPr="00DD7155" w:rsidRDefault="00526E69" w:rsidP="002F68A6">
            <w:pPr>
              <w:pStyle w:val="1112"/>
              <w:numPr>
                <w:ilvl w:val="0"/>
                <w:numId w:val="71"/>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066EBF" w:rsidRPr="00DD7155">
              <w:rPr>
                <w:rFonts w:ascii="Tahoma" w:hAnsi="Tahoma" w:cs="Tahoma"/>
                <w:sz w:val="20"/>
              </w:rPr>
              <w:t>грузовым местам, целостности упаковки и маркировки,</w:t>
            </w:r>
            <w:r w:rsidRPr="00526E69">
              <w:rPr>
                <w:rFonts w:ascii="Tahoma" w:hAnsi="Tahoma" w:cs="Tahoma"/>
                <w:b/>
                <w:color w:val="FF0000"/>
                <w:sz w:val="20"/>
              </w:rPr>
              <w:t>]</w:t>
            </w:r>
            <w:r w:rsidR="00066EBF" w:rsidRPr="00DD7155">
              <w:rPr>
                <w:rFonts w:ascii="Tahoma" w:hAnsi="Tahoma" w:cs="Tahoma"/>
                <w:sz w:val="20"/>
              </w:rPr>
              <w:t xml:space="preserve"> </w:t>
            </w:r>
          </w:p>
          <w:p w14:paraId="465172AF" w14:textId="0C26EC8A" w:rsidR="00066EBF" w:rsidRPr="00DD7155" w:rsidRDefault="00526E69" w:rsidP="002F68A6">
            <w:pPr>
              <w:pStyle w:val="1112"/>
              <w:numPr>
                <w:ilvl w:val="0"/>
                <w:numId w:val="71"/>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066EBF" w:rsidRPr="00DD7155">
              <w:rPr>
                <w:rFonts w:ascii="Tahoma" w:hAnsi="Tahoma" w:cs="Tahoma"/>
                <w:sz w:val="20"/>
              </w:rPr>
              <w:t>количеству</w:t>
            </w:r>
            <w:r w:rsidR="00066EBF" w:rsidRPr="00DD7155">
              <w:rPr>
                <w:rFonts w:ascii="Tahoma" w:hAnsi="Tahoma" w:cs="Tahoma"/>
                <w:sz w:val="20"/>
                <w:lang w:val="en-US"/>
              </w:rPr>
              <w:t>,</w:t>
            </w:r>
            <w:r w:rsidRPr="00526E69">
              <w:rPr>
                <w:rFonts w:ascii="Tahoma" w:hAnsi="Tahoma" w:cs="Tahoma"/>
                <w:b/>
                <w:color w:val="FF0000"/>
                <w:sz w:val="20"/>
              </w:rPr>
              <w:t>]</w:t>
            </w:r>
            <w:r w:rsidR="00066EBF" w:rsidRPr="00DD7155">
              <w:rPr>
                <w:rFonts w:ascii="Tahoma" w:hAnsi="Tahoma" w:cs="Tahoma"/>
                <w:sz w:val="20"/>
              </w:rPr>
              <w:t xml:space="preserve"> </w:t>
            </w:r>
          </w:p>
          <w:p w14:paraId="3DA97D0A" w14:textId="459559EC" w:rsidR="00066EBF" w:rsidRPr="00DD7155" w:rsidRDefault="00526E69" w:rsidP="002F68A6">
            <w:pPr>
              <w:pStyle w:val="1112"/>
              <w:numPr>
                <w:ilvl w:val="0"/>
                <w:numId w:val="71"/>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066EBF" w:rsidRPr="00DD7155">
              <w:rPr>
                <w:rFonts w:ascii="Tahoma" w:hAnsi="Tahoma" w:cs="Tahoma"/>
                <w:sz w:val="20"/>
              </w:rPr>
              <w:t>комплектности</w:t>
            </w:r>
            <w:r w:rsidRPr="00526E69">
              <w:rPr>
                <w:rFonts w:ascii="Tahoma" w:hAnsi="Tahoma" w:cs="Tahoma"/>
                <w:b/>
                <w:color w:val="FF0000"/>
                <w:sz w:val="20"/>
              </w:rPr>
              <w:t>]</w:t>
            </w:r>
          </w:p>
        </w:tc>
      </w:tr>
      <w:tr w:rsidR="00066EBF" w:rsidRPr="00DD7155" w14:paraId="5A452364" w14:textId="77777777" w:rsidTr="00045DB3">
        <w:trPr>
          <w:trHeight w:val="280"/>
        </w:trPr>
        <w:tc>
          <w:tcPr>
            <w:tcW w:w="1135" w:type="dxa"/>
            <w:tcBorders>
              <w:top w:val="nil"/>
              <w:bottom w:val="nil"/>
              <w:right w:val="nil"/>
            </w:tcBorders>
          </w:tcPr>
          <w:p w14:paraId="5E3535A5" w14:textId="77777777" w:rsidR="00066EBF" w:rsidRPr="00DD7155" w:rsidRDefault="00894FF2" w:rsidP="002F68A6">
            <w:pPr>
              <w:pStyle w:val="1112"/>
              <w:tabs>
                <w:tab w:val="left" w:pos="563"/>
              </w:tabs>
              <w:spacing w:before="120" w:after="240"/>
              <w:rPr>
                <w:rFonts w:ascii="Tahoma" w:hAnsi="Tahoma" w:cs="Tahoma"/>
                <w:sz w:val="20"/>
              </w:rPr>
            </w:pPr>
            <w:r w:rsidRPr="00DD7155">
              <w:rPr>
                <w:rFonts w:ascii="Tahoma" w:hAnsi="Tahoma" w:cs="Tahoma"/>
                <w:i/>
                <w:sz w:val="14"/>
                <w:szCs w:val="18"/>
              </w:rPr>
              <w:t>Срок для направления</w:t>
            </w:r>
          </w:p>
        </w:tc>
        <w:tc>
          <w:tcPr>
            <w:tcW w:w="9356" w:type="dxa"/>
            <w:gridSpan w:val="2"/>
            <w:tcBorders>
              <w:left w:val="nil"/>
            </w:tcBorders>
            <w:shd w:val="clear" w:color="auto" w:fill="F2F2F2" w:themeFill="background1" w:themeFillShade="F2"/>
          </w:tcPr>
          <w:p w14:paraId="3A57EDA8" w14:textId="48A0014A" w:rsidR="00066EBF" w:rsidRPr="00DD7155" w:rsidRDefault="00526E69" w:rsidP="002F68A6">
            <w:pPr>
              <w:pStyle w:val="1112"/>
              <w:tabs>
                <w:tab w:val="left" w:pos="284"/>
                <w:tab w:val="left" w:pos="924"/>
              </w:tabs>
              <w:spacing w:before="120" w:after="240"/>
              <w:ind w:left="142"/>
              <w:rPr>
                <w:rFonts w:ascii="Tahoma" w:hAnsi="Tahoma" w:cs="Tahoma"/>
                <w:sz w:val="20"/>
              </w:rPr>
            </w:pPr>
            <w:r w:rsidRPr="00526E69">
              <w:rPr>
                <w:rFonts w:ascii="Tahoma" w:hAnsi="Tahoma" w:cs="Tahoma"/>
                <w:b/>
                <w:color w:val="FF0000"/>
                <w:sz w:val="20"/>
                <w:u w:color="FF0000"/>
              </w:rPr>
              <w:t>[</w:t>
            </w:r>
            <w:r w:rsidR="00066EBF" w:rsidRPr="00DD7155">
              <w:rPr>
                <w:rFonts w:ascii="Tahoma" w:hAnsi="Tahoma" w:cs="Tahoma"/>
                <w:sz w:val="20"/>
              </w:rPr>
              <w:t xml:space="preserve">в течение </w:t>
            </w:r>
            <w:r w:rsidRPr="00526E69">
              <w:rPr>
                <w:rFonts w:ascii="Tahoma" w:hAnsi="Tahoma" w:cs="Tahoma"/>
                <w:b/>
                <w:color w:val="FF0000"/>
                <w:sz w:val="20"/>
                <w:u w:color="FF0000"/>
              </w:rPr>
              <w:t>[</w:t>
            </w:r>
            <w:r w:rsidR="00066EBF" w:rsidRPr="00DD7155">
              <w:rPr>
                <w:rFonts w:ascii="Tahoma" w:hAnsi="Tahoma" w:cs="Tahoma"/>
                <w:sz w:val="20"/>
              </w:rPr>
              <w:t>•</w:t>
            </w:r>
            <w:r w:rsidRPr="00526E69">
              <w:rPr>
                <w:rFonts w:ascii="Tahoma" w:hAnsi="Tahoma" w:cs="Tahoma"/>
                <w:b/>
                <w:color w:val="FF0000"/>
                <w:sz w:val="20"/>
              </w:rPr>
              <w:t>]</w:t>
            </w:r>
            <w:r w:rsidR="00066EBF" w:rsidRPr="00DD7155">
              <w:rPr>
                <w:rFonts w:ascii="Tahoma" w:hAnsi="Tahoma" w:cs="Tahoma"/>
                <w:sz w:val="20"/>
              </w:rPr>
              <w:t xml:space="preserve"> р.д. с даты </w:t>
            </w:r>
            <w:r w:rsidRPr="00526E69">
              <w:rPr>
                <w:rFonts w:ascii="Tahoma" w:hAnsi="Tahoma" w:cs="Tahoma"/>
                <w:b/>
                <w:color w:val="FF0000"/>
                <w:sz w:val="20"/>
                <w:u w:color="FF0000"/>
              </w:rPr>
              <w:t>[</w:t>
            </w:r>
            <w:r w:rsidR="00066EBF" w:rsidRPr="00DD7155">
              <w:rPr>
                <w:rFonts w:ascii="Tahoma" w:hAnsi="Tahoma" w:cs="Tahoma"/>
                <w:sz w:val="20"/>
              </w:rPr>
              <w:t>•</w:t>
            </w:r>
            <w:r w:rsidRPr="00526E69">
              <w:rPr>
                <w:rFonts w:ascii="Tahoma" w:hAnsi="Tahoma" w:cs="Tahoma"/>
                <w:b/>
                <w:color w:val="FF0000"/>
                <w:sz w:val="20"/>
              </w:rPr>
              <w:t>]</w:t>
            </w:r>
            <w:r w:rsidR="00066EBF" w:rsidRPr="00DD7155">
              <w:rPr>
                <w:rFonts w:ascii="Tahoma" w:hAnsi="Tahoma" w:cs="Tahoma"/>
                <w:sz w:val="20"/>
              </w:rPr>
              <w:t xml:space="preserve"> </w:t>
            </w:r>
            <w:r w:rsidR="00066EBF" w:rsidRPr="00DD7155">
              <w:rPr>
                <w:rFonts w:ascii="Tahoma" w:hAnsi="Tahoma" w:cs="Tahoma"/>
                <w:i/>
                <w:sz w:val="20"/>
              </w:rPr>
              <w:t>(указать событие от которого осуществляется отсчет срока приемки, например, прибытия транспортного средства с Товаром в</w:t>
            </w:r>
            <w:r w:rsidR="00C50F05" w:rsidRPr="00DD7155">
              <w:rPr>
                <w:rFonts w:ascii="Tahoma" w:hAnsi="Tahoma" w:cs="Tahoma"/>
                <w:i/>
                <w:sz w:val="20"/>
              </w:rPr>
              <w:t xml:space="preserve"> </w:t>
            </w:r>
            <w:r w:rsidR="00946CF5" w:rsidRPr="00DD7155">
              <w:rPr>
                <w:rFonts w:ascii="Tahoma" w:hAnsi="Tahoma" w:cs="Tahoma"/>
                <w:i/>
                <w:sz w:val="20"/>
              </w:rPr>
              <w:t>М</w:t>
            </w:r>
            <w:r w:rsidR="00066EBF" w:rsidRPr="00DD7155">
              <w:rPr>
                <w:rFonts w:ascii="Tahoma" w:hAnsi="Tahoma" w:cs="Tahoma"/>
                <w:i/>
                <w:sz w:val="20"/>
              </w:rPr>
              <w:t>есто передачи)</w:t>
            </w:r>
            <w:r w:rsidRPr="00526E69">
              <w:rPr>
                <w:rFonts w:ascii="Tahoma" w:hAnsi="Tahoma" w:cs="Tahoma"/>
                <w:b/>
                <w:color w:val="FF0000"/>
                <w:sz w:val="20"/>
              </w:rPr>
              <w:t>]</w:t>
            </w:r>
          </w:p>
        </w:tc>
      </w:tr>
      <w:tr w:rsidR="00066EBF" w:rsidRPr="00DD7155" w14:paraId="2D7D971A" w14:textId="77777777" w:rsidTr="00045DB3">
        <w:trPr>
          <w:trHeight w:val="280"/>
        </w:trPr>
        <w:tc>
          <w:tcPr>
            <w:tcW w:w="1135" w:type="dxa"/>
            <w:tcBorders>
              <w:top w:val="nil"/>
              <w:bottom w:val="nil"/>
              <w:right w:val="nil"/>
            </w:tcBorders>
          </w:tcPr>
          <w:p w14:paraId="296B999B" w14:textId="77777777" w:rsidR="00066EBF" w:rsidRPr="00DD7155" w:rsidRDefault="00066EBF" w:rsidP="002F68A6">
            <w:pPr>
              <w:pStyle w:val="1112"/>
              <w:tabs>
                <w:tab w:val="left" w:pos="707"/>
              </w:tabs>
              <w:spacing w:before="120" w:after="240"/>
              <w:ind w:left="565"/>
              <w:rPr>
                <w:rFonts w:ascii="Tahoma" w:hAnsi="Tahoma" w:cs="Tahoma"/>
                <w:sz w:val="20"/>
              </w:rPr>
            </w:pPr>
          </w:p>
        </w:tc>
        <w:tc>
          <w:tcPr>
            <w:tcW w:w="4607" w:type="dxa"/>
            <w:tcBorders>
              <w:left w:val="nil"/>
            </w:tcBorders>
            <w:shd w:val="clear" w:color="auto" w:fill="F2F2F2" w:themeFill="background1" w:themeFillShade="F2"/>
          </w:tcPr>
          <w:p w14:paraId="1FF0A6D4" w14:textId="4F3C44D2" w:rsidR="00066EBF" w:rsidRPr="00DD7155" w:rsidRDefault="00066EBF" w:rsidP="002F68A6">
            <w:pPr>
              <w:pStyle w:val="1112"/>
              <w:tabs>
                <w:tab w:val="left" w:pos="284"/>
                <w:tab w:val="left" w:pos="924"/>
              </w:tabs>
              <w:spacing w:before="120" w:after="240"/>
              <w:ind w:left="142"/>
              <w:rPr>
                <w:rFonts w:ascii="Tahoma" w:hAnsi="Tahoma" w:cs="Tahoma"/>
                <w:sz w:val="20"/>
              </w:rPr>
            </w:pPr>
            <w:r w:rsidRPr="00DD7155">
              <w:rPr>
                <w:rFonts w:ascii="Tahoma" w:hAnsi="Tahoma" w:cs="Tahoma"/>
                <w:i/>
                <w:sz w:val="14"/>
                <w:szCs w:val="18"/>
              </w:rPr>
              <w:t>Если приемка Товара по качеству осуществляется Заказчиком одновременно с приемкой Товара по количеству и комплектности</w:t>
            </w:r>
          </w:p>
        </w:tc>
        <w:tc>
          <w:tcPr>
            <w:tcW w:w="4749" w:type="dxa"/>
            <w:tcBorders>
              <w:left w:val="nil"/>
            </w:tcBorders>
            <w:shd w:val="clear" w:color="auto" w:fill="F2F2F2" w:themeFill="background1" w:themeFillShade="F2"/>
          </w:tcPr>
          <w:p w14:paraId="6E3CCC7C" w14:textId="7D3C2469" w:rsidR="00066EBF" w:rsidRPr="00DD7155" w:rsidRDefault="00066EBF"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Если приемка Товара по качеству, по количеству и комплектности осуществляется Заказчиком не одновременно</w:t>
            </w:r>
          </w:p>
        </w:tc>
      </w:tr>
    </w:tbl>
    <w:p w14:paraId="02285C07" w14:textId="63F86841" w:rsidR="007824FF" w:rsidRPr="00DD7155" w:rsidRDefault="00526E69"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u w:color="FF0000"/>
        </w:rPr>
        <w:t>[</w:t>
      </w:r>
      <w:r w:rsidR="007824FF" w:rsidRPr="00DD7155">
        <w:rPr>
          <w:rFonts w:ascii="Tahoma" w:hAnsi="Tahoma" w:cs="Tahoma"/>
          <w:sz w:val="20"/>
        </w:rPr>
        <w:t>Заказчик</w:t>
      </w:r>
      <w:r w:rsidRPr="00526E69">
        <w:rPr>
          <w:rFonts w:ascii="Tahoma" w:hAnsi="Tahoma" w:cs="Tahoma"/>
          <w:b/>
          <w:color w:val="FF0000"/>
          <w:sz w:val="20"/>
        </w:rPr>
        <w:t>]</w:t>
      </w:r>
      <w:r w:rsidR="007824FF" w:rsidRPr="00DD7155">
        <w:rPr>
          <w:rFonts w:ascii="Tahoma" w:hAnsi="Tahoma" w:cs="Tahoma"/>
          <w:sz w:val="20"/>
        </w:rPr>
        <w:t xml:space="preserve"> / </w:t>
      </w:r>
      <w:r w:rsidRPr="00526E69">
        <w:rPr>
          <w:rFonts w:ascii="Tahoma" w:hAnsi="Tahoma" w:cs="Tahoma"/>
          <w:b/>
          <w:color w:val="FF0000"/>
          <w:sz w:val="20"/>
          <w:u w:color="FF0000"/>
        </w:rPr>
        <w:t>[</w:t>
      </w:r>
      <w:r w:rsidR="007824FF" w:rsidRPr="00DD7155">
        <w:rPr>
          <w:rFonts w:ascii="Tahoma" w:hAnsi="Tahoma" w:cs="Tahoma"/>
          <w:sz w:val="20"/>
        </w:rPr>
        <w:t>Стороны</w:t>
      </w:r>
      <w:r w:rsidRPr="00526E69">
        <w:rPr>
          <w:rFonts w:ascii="Tahoma" w:hAnsi="Tahoma" w:cs="Tahoma"/>
          <w:b/>
          <w:color w:val="FF0000"/>
          <w:sz w:val="20"/>
        </w:rPr>
        <w:t>]</w:t>
      </w:r>
      <w:r w:rsidR="007824FF" w:rsidRPr="00DD7155">
        <w:rPr>
          <w:rFonts w:ascii="Tahoma" w:hAnsi="Tahoma" w:cs="Tahoma"/>
          <w:sz w:val="20"/>
        </w:rPr>
        <w:t xml:space="preserve"> подписывает Товарную накладную, если по результатам приемки не будут выявлены несоответствия </w:t>
      </w:r>
      <w:r w:rsidRPr="00526E69">
        <w:rPr>
          <w:rFonts w:ascii="Tahoma" w:hAnsi="Tahoma" w:cs="Tahoma"/>
          <w:b/>
          <w:color w:val="FF0000"/>
          <w:sz w:val="20"/>
          <w:u w:color="FF0000"/>
        </w:rPr>
        <w:t>[</w:t>
      </w:r>
      <w:r w:rsidR="007824FF" w:rsidRPr="00DD7155">
        <w:rPr>
          <w:rFonts w:ascii="Tahoma" w:hAnsi="Tahoma" w:cs="Tahoma"/>
          <w:sz w:val="20"/>
        </w:rPr>
        <w:t>количества, комплектности и/или качества</w:t>
      </w:r>
      <w:r w:rsidRPr="00526E69">
        <w:rPr>
          <w:rFonts w:ascii="Tahoma" w:hAnsi="Tahoma" w:cs="Tahoma"/>
          <w:b/>
          <w:color w:val="FF0000"/>
          <w:sz w:val="20"/>
        </w:rPr>
        <w:t>]</w:t>
      </w:r>
      <w:r w:rsidR="007824FF" w:rsidRPr="00DD7155">
        <w:rPr>
          <w:rStyle w:val="ad"/>
          <w:rFonts w:ascii="Tahoma" w:hAnsi="Tahoma" w:cs="Tahoma"/>
          <w:sz w:val="20"/>
        </w:rPr>
        <w:footnoteReference w:id="258"/>
      </w:r>
      <w:r w:rsidR="007824FF" w:rsidRPr="00DD7155">
        <w:rPr>
          <w:rFonts w:ascii="Tahoma" w:hAnsi="Tahoma" w:cs="Tahoma"/>
          <w:sz w:val="20"/>
        </w:rPr>
        <w:t xml:space="preserve"> /</w:t>
      </w:r>
      <w:r w:rsidRPr="00526E69">
        <w:rPr>
          <w:rFonts w:ascii="Tahoma" w:hAnsi="Tahoma" w:cs="Tahoma"/>
          <w:b/>
          <w:color w:val="FF0000"/>
          <w:sz w:val="20"/>
          <w:u w:color="FF0000"/>
        </w:rPr>
        <w:t>[[</w:t>
      </w:r>
      <w:r w:rsidR="00BA6632" w:rsidRPr="00DD7155" w:rsidDel="00BA6632">
        <w:rPr>
          <w:rFonts w:ascii="Tahoma" w:hAnsi="Tahoma" w:cs="Tahoma"/>
          <w:b/>
          <w:sz w:val="20"/>
        </w:rPr>
        <w:t xml:space="preserve"> </w:t>
      </w:r>
      <w:r w:rsidR="007824FF" w:rsidRPr="00DD7155">
        <w:rPr>
          <w:rFonts w:ascii="Tahoma" w:hAnsi="Tahoma" w:cs="Tahoma"/>
          <w:sz w:val="20"/>
        </w:rPr>
        <w:t>грузовым местам, целостности упаковки и маркировки</w:t>
      </w:r>
      <w:r w:rsidRPr="00526E69">
        <w:rPr>
          <w:rFonts w:ascii="Tahoma" w:hAnsi="Tahoma" w:cs="Tahoma"/>
          <w:b/>
          <w:color w:val="FF0000"/>
          <w:sz w:val="20"/>
        </w:rPr>
        <w:t>]</w:t>
      </w:r>
      <w:r w:rsidR="007824FF" w:rsidRPr="00DD7155">
        <w:rPr>
          <w:rFonts w:ascii="Tahoma" w:hAnsi="Tahoma" w:cs="Tahoma"/>
          <w:sz w:val="20"/>
        </w:rPr>
        <w:t xml:space="preserve"> </w:t>
      </w:r>
      <w:r w:rsidRPr="00526E69">
        <w:rPr>
          <w:rFonts w:ascii="Tahoma" w:hAnsi="Tahoma" w:cs="Tahoma"/>
          <w:b/>
          <w:color w:val="FF0000"/>
          <w:sz w:val="20"/>
          <w:u w:color="FF0000"/>
        </w:rPr>
        <w:t>[</w:t>
      </w:r>
      <w:r w:rsidR="007824FF" w:rsidRPr="00DD7155">
        <w:rPr>
          <w:rFonts w:ascii="Tahoma" w:hAnsi="Tahoma" w:cs="Tahoma"/>
          <w:sz w:val="20"/>
        </w:rPr>
        <w:t>количеству</w:t>
      </w:r>
      <w:r w:rsidRPr="00526E69">
        <w:rPr>
          <w:rFonts w:ascii="Tahoma" w:hAnsi="Tahoma" w:cs="Tahoma"/>
          <w:b/>
          <w:color w:val="FF0000"/>
          <w:sz w:val="20"/>
        </w:rPr>
        <w:t>]</w:t>
      </w:r>
      <w:r w:rsidR="007824FF" w:rsidRPr="00DD7155">
        <w:rPr>
          <w:rFonts w:ascii="Tahoma" w:hAnsi="Tahoma" w:cs="Tahoma"/>
          <w:sz w:val="20"/>
        </w:rPr>
        <w:t xml:space="preserve"> </w:t>
      </w:r>
      <w:r w:rsidRPr="00526E69">
        <w:rPr>
          <w:rFonts w:ascii="Tahoma" w:hAnsi="Tahoma" w:cs="Tahoma"/>
          <w:b/>
          <w:color w:val="FF0000"/>
          <w:sz w:val="20"/>
          <w:u w:color="FF0000"/>
        </w:rPr>
        <w:t>[</w:t>
      </w:r>
      <w:r w:rsidR="007824FF" w:rsidRPr="00DD7155">
        <w:rPr>
          <w:rFonts w:ascii="Tahoma" w:hAnsi="Tahoma" w:cs="Tahoma"/>
          <w:sz w:val="20"/>
        </w:rPr>
        <w:t>комплектности</w:t>
      </w:r>
      <w:r w:rsidRPr="00526E69">
        <w:rPr>
          <w:rFonts w:ascii="Tahoma" w:hAnsi="Tahoma" w:cs="Tahoma"/>
          <w:b/>
          <w:color w:val="FF0000"/>
          <w:sz w:val="20"/>
        </w:rPr>
        <w:t>]</w:t>
      </w:r>
      <w:r w:rsidRPr="00526E69">
        <w:rPr>
          <w:rFonts w:ascii="Tahoma" w:hAnsi="Tahoma" w:cs="Tahoma"/>
          <w:b/>
          <w:color w:val="FF0000"/>
          <w:sz w:val="20"/>
          <w:shd w:val="clear" w:color="auto" w:fill="FFFFFF" w:themeFill="background1"/>
        </w:rPr>
        <w:t>]</w:t>
      </w:r>
      <w:r w:rsidR="007824FF" w:rsidRPr="00DD7155">
        <w:rPr>
          <w:rStyle w:val="ad"/>
          <w:rFonts w:ascii="Tahoma" w:hAnsi="Tahoma" w:cs="Tahoma"/>
          <w:sz w:val="20"/>
          <w:shd w:val="clear" w:color="auto" w:fill="FFFFFF" w:themeFill="background1"/>
        </w:rPr>
        <w:footnoteReference w:id="259"/>
      </w:r>
      <w:r w:rsidR="007824FF" w:rsidRPr="00DD7155">
        <w:rPr>
          <w:rFonts w:ascii="Tahoma" w:hAnsi="Tahoma" w:cs="Tahoma"/>
          <w:sz w:val="20"/>
          <w:shd w:val="clear" w:color="auto" w:fill="FFFFFF" w:themeFill="background1"/>
        </w:rPr>
        <w:t xml:space="preserve"> Товара</w:t>
      </w:r>
      <w:r w:rsidR="007824FF" w:rsidRPr="00DD7155">
        <w:rPr>
          <w:rFonts w:ascii="Tahoma" w:hAnsi="Tahoma" w:cs="Tahoma"/>
          <w:sz w:val="20"/>
          <w:shd w:val="clear" w:color="auto" w:fill="EAF1DD" w:themeFill="accent3" w:themeFillTint="33"/>
        </w:rPr>
        <w:t xml:space="preserve"> </w:t>
      </w:r>
      <w:r w:rsidR="007824FF" w:rsidRPr="00DD7155">
        <w:rPr>
          <w:rFonts w:ascii="Tahoma" w:hAnsi="Tahoma" w:cs="Tahoma"/>
          <w:sz w:val="20"/>
        </w:rPr>
        <w:t>условиям Договора</w:t>
      </w:r>
      <w:r w:rsidR="00BC6B55" w:rsidRPr="00DD7155">
        <w:rPr>
          <w:rFonts w:ascii="Tahoma" w:hAnsi="Tahoma" w:cs="Tahoma"/>
          <w:sz w:val="20"/>
        </w:rPr>
        <w:t>.</w:t>
      </w:r>
    </w:p>
    <w:p w14:paraId="284A8FE7" w14:textId="3072BDC5" w:rsidR="00C347AF" w:rsidRPr="00DD7155" w:rsidRDefault="00526E69"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rPr>
        <w:t>[</w:t>
      </w:r>
      <w:r w:rsidRPr="00526E69">
        <w:rPr>
          <w:rFonts w:ascii="Tahoma" w:hAnsi="Tahoma" w:cs="Tahoma"/>
          <w:b/>
          <w:color w:val="FF0000"/>
          <w:sz w:val="20"/>
          <w:u w:color="FF0000"/>
        </w:rPr>
        <w:t>[</w:t>
      </w:r>
      <w:r w:rsidR="0031517A" w:rsidRPr="00DD7155">
        <w:rPr>
          <w:rFonts w:ascii="Tahoma" w:hAnsi="Tahoma" w:cs="Tahoma"/>
          <w:sz w:val="20"/>
        </w:rPr>
        <w:t xml:space="preserve">Датой приемки Товара по качеству, количеству и комплектности </w:t>
      </w:r>
      <w:r w:rsidR="00C253F8" w:rsidRPr="00DD7155">
        <w:rPr>
          <w:rFonts w:ascii="Tahoma" w:hAnsi="Tahoma" w:cs="Tahoma"/>
          <w:sz w:val="20"/>
        </w:rPr>
        <w:t>является дата подписания Заказчиком Товарной накладной .</w:t>
      </w:r>
      <w:r w:rsidRPr="00526E69">
        <w:rPr>
          <w:rFonts w:ascii="Tahoma" w:hAnsi="Tahoma" w:cs="Tahoma"/>
          <w:b/>
          <w:color w:val="FF0000"/>
          <w:sz w:val="20"/>
        </w:rPr>
        <w:t>]</w:t>
      </w:r>
      <w:r w:rsidR="00C253F8" w:rsidRPr="00DD7155">
        <w:rPr>
          <w:rStyle w:val="ad"/>
          <w:rFonts w:ascii="Tahoma" w:hAnsi="Tahoma" w:cs="Tahoma"/>
          <w:sz w:val="20"/>
        </w:rPr>
        <w:footnoteReference w:id="260"/>
      </w:r>
      <w:r w:rsidR="000B0FD6" w:rsidRPr="00DD7155">
        <w:rPr>
          <w:rFonts w:ascii="Tahoma" w:hAnsi="Tahoma" w:cs="Tahoma"/>
          <w:sz w:val="20"/>
        </w:rPr>
        <w:t xml:space="preserve"> </w:t>
      </w:r>
    </w:p>
    <w:p w14:paraId="0E4680E7" w14:textId="371B2AED" w:rsidR="00C347AF" w:rsidRPr="00DD7155" w:rsidRDefault="000B0FD6"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 </w:t>
      </w:r>
    </w:p>
    <w:p w14:paraId="1B95C894" w14:textId="746FBD56" w:rsidR="00A33AF7" w:rsidRPr="00DD7155" w:rsidRDefault="00526E69"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u w:color="FF0000"/>
        </w:rPr>
        <w:t>[</w:t>
      </w:r>
      <w:r w:rsidR="000B0FD6" w:rsidRPr="00DD7155">
        <w:rPr>
          <w:rFonts w:ascii="Tahoma" w:hAnsi="Tahoma" w:cs="Tahoma"/>
          <w:sz w:val="20"/>
        </w:rPr>
        <w:t xml:space="preserve">Подписание Заказчиком </w:t>
      </w:r>
      <w:r w:rsidR="00993196" w:rsidRPr="00DD7155">
        <w:rPr>
          <w:rFonts w:ascii="Tahoma" w:hAnsi="Tahoma" w:cs="Tahoma"/>
          <w:sz w:val="20"/>
        </w:rPr>
        <w:t>Товарной накладной</w:t>
      </w:r>
      <w:r w:rsidR="000B0FD6" w:rsidRPr="00DD7155">
        <w:rPr>
          <w:rFonts w:ascii="Tahoma" w:hAnsi="Tahoma" w:cs="Tahoma"/>
          <w:sz w:val="20"/>
        </w:rPr>
        <w:t xml:space="preserve"> означает лишь принятие Заказчиком Товара по </w:t>
      </w:r>
      <w:r w:rsidRPr="00526E69">
        <w:rPr>
          <w:rFonts w:ascii="Tahoma" w:hAnsi="Tahoma" w:cs="Tahoma"/>
          <w:b/>
          <w:color w:val="FF0000"/>
          <w:sz w:val="20"/>
          <w:u w:color="FF0000"/>
        </w:rPr>
        <w:t>[</w:t>
      </w:r>
      <w:r w:rsidR="000B0FD6" w:rsidRPr="00DD7155">
        <w:rPr>
          <w:rFonts w:ascii="Tahoma" w:hAnsi="Tahoma" w:cs="Tahoma"/>
          <w:sz w:val="20"/>
        </w:rPr>
        <w:t>грузовым местам, целостности упаковки и маркировки</w:t>
      </w:r>
      <w:r w:rsidRPr="00526E69">
        <w:rPr>
          <w:rFonts w:ascii="Tahoma" w:hAnsi="Tahoma" w:cs="Tahoma"/>
          <w:b/>
          <w:color w:val="FF0000"/>
          <w:sz w:val="20"/>
        </w:rPr>
        <w:t>]</w:t>
      </w:r>
      <w:r w:rsidR="000B0FD6" w:rsidRPr="00DD7155">
        <w:rPr>
          <w:rFonts w:ascii="Tahoma" w:hAnsi="Tahoma" w:cs="Tahoma"/>
          <w:sz w:val="20"/>
        </w:rPr>
        <w:t xml:space="preserve"> </w:t>
      </w:r>
      <w:r w:rsidRPr="00526E69">
        <w:rPr>
          <w:rFonts w:ascii="Tahoma" w:hAnsi="Tahoma" w:cs="Tahoma"/>
          <w:b/>
          <w:color w:val="FF0000"/>
          <w:sz w:val="20"/>
          <w:u w:color="FF0000"/>
        </w:rPr>
        <w:t>[</w:t>
      </w:r>
      <w:r w:rsidR="000B0FD6" w:rsidRPr="00DD7155">
        <w:rPr>
          <w:rFonts w:ascii="Tahoma" w:hAnsi="Tahoma" w:cs="Tahoma"/>
          <w:sz w:val="20"/>
        </w:rPr>
        <w:t>количеству</w:t>
      </w:r>
      <w:r w:rsidRPr="00526E69">
        <w:rPr>
          <w:rFonts w:ascii="Tahoma" w:hAnsi="Tahoma" w:cs="Tahoma"/>
          <w:b/>
          <w:color w:val="FF0000"/>
          <w:sz w:val="20"/>
        </w:rPr>
        <w:t>]</w:t>
      </w:r>
      <w:r w:rsidR="000B0FD6" w:rsidRPr="00DD7155">
        <w:rPr>
          <w:rFonts w:ascii="Tahoma" w:hAnsi="Tahoma" w:cs="Tahoma"/>
          <w:sz w:val="20"/>
        </w:rPr>
        <w:t xml:space="preserve"> </w:t>
      </w:r>
      <w:r w:rsidRPr="00526E69">
        <w:rPr>
          <w:rFonts w:ascii="Tahoma" w:hAnsi="Tahoma" w:cs="Tahoma"/>
          <w:b/>
          <w:color w:val="FF0000"/>
          <w:sz w:val="20"/>
          <w:u w:color="FF0000"/>
        </w:rPr>
        <w:t>[</w:t>
      </w:r>
      <w:r w:rsidR="000B0FD6" w:rsidRPr="00DD7155">
        <w:rPr>
          <w:rFonts w:ascii="Tahoma" w:hAnsi="Tahoma" w:cs="Tahoma"/>
          <w:sz w:val="20"/>
        </w:rPr>
        <w:t>комплектности</w:t>
      </w:r>
      <w:r w:rsidRPr="00526E69">
        <w:rPr>
          <w:rFonts w:ascii="Tahoma" w:hAnsi="Tahoma" w:cs="Tahoma"/>
          <w:b/>
          <w:color w:val="FF0000"/>
          <w:sz w:val="20"/>
        </w:rPr>
        <w:t>]</w:t>
      </w:r>
      <w:r w:rsidR="000B0FD6" w:rsidRPr="00DD7155">
        <w:rPr>
          <w:rFonts w:ascii="Tahoma" w:hAnsi="Tahoma" w:cs="Tahoma"/>
          <w:sz w:val="20"/>
        </w:rPr>
        <w:t xml:space="preserve">, не означает приемку Товара по </w:t>
      </w:r>
      <w:r w:rsidRPr="00526E69">
        <w:rPr>
          <w:rFonts w:ascii="Tahoma" w:hAnsi="Tahoma" w:cs="Tahoma"/>
          <w:b/>
          <w:color w:val="FF0000"/>
          <w:sz w:val="20"/>
          <w:u w:color="FF0000"/>
        </w:rPr>
        <w:t>[</w:t>
      </w:r>
      <w:r w:rsidR="000B0FD6" w:rsidRPr="00DD7155">
        <w:rPr>
          <w:rFonts w:ascii="Tahoma" w:hAnsi="Tahoma" w:cs="Tahoma"/>
          <w:sz w:val="20"/>
        </w:rPr>
        <w:t>количеству</w:t>
      </w:r>
      <w:r w:rsidRPr="00526E69">
        <w:rPr>
          <w:rFonts w:ascii="Tahoma" w:hAnsi="Tahoma" w:cs="Tahoma"/>
          <w:b/>
          <w:color w:val="FF0000"/>
          <w:sz w:val="20"/>
        </w:rPr>
        <w:t>]</w:t>
      </w:r>
      <w:r w:rsidR="000B0FD6" w:rsidRPr="00DD7155">
        <w:rPr>
          <w:rFonts w:ascii="Tahoma" w:hAnsi="Tahoma" w:cs="Tahoma"/>
          <w:sz w:val="20"/>
        </w:rPr>
        <w:t xml:space="preserve"> </w:t>
      </w:r>
      <w:r w:rsidRPr="00526E69">
        <w:rPr>
          <w:rFonts w:ascii="Tahoma" w:hAnsi="Tahoma" w:cs="Tahoma"/>
          <w:b/>
          <w:color w:val="FF0000"/>
          <w:sz w:val="20"/>
          <w:u w:color="FF0000"/>
        </w:rPr>
        <w:t>[</w:t>
      </w:r>
      <w:r w:rsidR="000B0FD6" w:rsidRPr="00DD7155">
        <w:rPr>
          <w:rFonts w:ascii="Tahoma" w:hAnsi="Tahoma" w:cs="Tahoma"/>
          <w:sz w:val="20"/>
        </w:rPr>
        <w:t>комплектности</w:t>
      </w:r>
      <w:r w:rsidRPr="00526E69">
        <w:rPr>
          <w:rFonts w:ascii="Tahoma" w:hAnsi="Tahoma" w:cs="Tahoma"/>
          <w:b/>
          <w:color w:val="FF0000"/>
          <w:sz w:val="20"/>
        </w:rPr>
        <w:t>]</w:t>
      </w:r>
      <w:r w:rsidR="000B0FD6" w:rsidRPr="00DD7155">
        <w:rPr>
          <w:rFonts w:ascii="Tahoma" w:hAnsi="Tahoma" w:cs="Tahoma"/>
          <w:sz w:val="20"/>
        </w:rPr>
        <w:t xml:space="preserve"> </w:t>
      </w:r>
      <w:r w:rsidRPr="00526E69">
        <w:rPr>
          <w:rFonts w:ascii="Tahoma" w:hAnsi="Tahoma" w:cs="Tahoma"/>
          <w:b/>
          <w:color w:val="FF0000"/>
          <w:sz w:val="20"/>
          <w:u w:color="FF0000"/>
        </w:rPr>
        <w:t>[</w:t>
      </w:r>
      <w:r w:rsidR="000B0FD6" w:rsidRPr="00DD7155">
        <w:rPr>
          <w:rFonts w:ascii="Tahoma" w:hAnsi="Tahoma" w:cs="Tahoma"/>
          <w:sz w:val="20"/>
        </w:rPr>
        <w:t>качеству</w:t>
      </w:r>
      <w:r w:rsidRPr="00526E69">
        <w:rPr>
          <w:rFonts w:ascii="Tahoma" w:hAnsi="Tahoma" w:cs="Tahoma"/>
          <w:b/>
          <w:color w:val="FF0000"/>
          <w:sz w:val="20"/>
        </w:rPr>
        <w:t>]</w:t>
      </w:r>
      <w:r w:rsidR="000B0FD6" w:rsidRPr="00DD7155">
        <w:rPr>
          <w:rFonts w:ascii="Tahoma" w:hAnsi="Tahoma" w:cs="Tahoma"/>
          <w:sz w:val="20"/>
        </w:rPr>
        <w:t xml:space="preserve"> и не лишает Заказчика права на проведение приемки Товара и предъявление требований к Подрядчику в соответствии с настоящим разделом.</w:t>
      </w:r>
      <w:r w:rsidRPr="00526E69">
        <w:rPr>
          <w:rFonts w:ascii="Tahoma" w:hAnsi="Tahoma" w:cs="Tahoma"/>
          <w:b/>
          <w:color w:val="FF0000"/>
          <w:sz w:val="20"/>
        </w:rPr>
        <w:t>]</w:t>
      </w:r>
      <w:r w:rsidR="000B0FD6" w:rsidRPr="00DD7155">
        <w:rPr>
          <w:rStyle w:val="ad"/>
          <w:rFonts w:ascii="Tahoma" w:hAnsi="Tahoma" w:cs="Tahoma"/>
          <w:sz w:val="20"/>
        </w:rPr>
        <w:footnoteReference w:id="261"/>
      </w:r>
      <w:r w:rsidRPr="00526E69">
        <w:rPr>
          <w:rFonts w:ascii="Tahoma" w:hAnsi="Tahoma" w:cs="Tahoma"/>
          <w:b/>
          <w:color w:val="FF0000"/>
          <w:sz w:val="20"/>
        </w:rPr>
        <w:t>]</w:t>
      </w:r>
    </w:p>
    <w:p w14:paraId="5C3C9CA5" w14:textId="0F5B8277" w:rsidR="00A33AF7" w:rsidRPr="00DD7155" w:rsidRDefault="00526E69"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u w:color="FF0000"/>
        </w:rPr>
        <w:t>[</w:t>
      </w:r>
      <w:r w:rsidR="00C347AF" w:rsidRPr="00DD7155">
        <w:rPr>
          <w:rFonts w:ascii="Tahoma" w:hAnsi="Tahoma" w:cs="Tahoma"/>
          <w:sz w:val="20"/>
        </w:rPr>
        <w:t xml:space="preserve">Заказчик направляет Подрядчику копию </w:t>
      </w:r>
      <w:r w:rsidR="00A33AF7" w:rsidRPr="00DD7155">
        <w:rPr>
          <w:rFonts w:ascii="Tahoma" w:hAnsi="Tahoma" w:cs="Tahoma"/>
          <w:sz w:val="20"/>
        </w:rPr>
        <w:t xml:space="preserve">подписанной Товарной накладной по электронной почте в течение 2 р.д. с даты подписания Товарной накладной </w:t>
      </w:r>
      <w:r w:rsidR="000B0FD6" w:rsidRPr="00DD7155">
        <w:rPr>
          <w:rFonts w:ascii="Tahoma" w:hAnsi="Tahoma" w:cs="Tahoma"/>
          <w:sz w:val="20"/>
        </w:rPr>
        <w:t>Уполно</w:t>
      </w:r>
      <w:r w:rsidR="00A33AF7" w:rsidRPr="00DD7155">
        <w:rPr>
          <w:rFonts w:ascii="Tahoma" w:hAnsi="Tahoma" w:cs="Tahoma"/>
          <w:sz w:val="20"/>
        </w:rPr>
        <w:t>моченным представителем Заказчика</w:t>
      </w:r>
      <w:r w:rsidR="00C253F8" w:rsidRPr="00DD7155">
        <w:rPr>
          <w:rFonts w:ascii="Tahoma" w:hAnsi="Tahoma" w:cs="Tahoma"/>
          <w:sz w:val="20"/>
        </w:rPr>
        <w:t xml:space="preserve"> </w:t>
      </w:r>
      <w:r w:rsidRPr="00526E69">
        <w:rPr>
          <w:rFonts w:ascii="Tahoma" w:hAnsi="Tahoma" w:cs="Tahoma"/>
          <w:b/>
          <w:color w:val="FF0000"/>
          <w:sz w:val="20"/>
          <w:u w:color="FF0000"/>
        </w:rPr>
        <w:t>[</w:t>
      </w:r>
      <w:r w:rsidR="00C253F8" w:rsidRPr="00DD7155">
        <w:rPr>
          <w:rFonts w:ascii="Tahoma" w:hAnsi="Tahoma" w:cs="Tahoma"/>
          <w:sz w:val="20"/>
        </w:rPr>
        <w:t>, но не позднее последнего числа месяца подписания Товарной накладной.</w:t>
      </w:r>
      <w:r w:rsidRPr="00526E69">
        <w:rPr>
          <w:rFonts w:ascii="Tahoma" w:hAnsi="Tahoma" w:cs="Tahoma"/>
          <w:b/>
          <w:color w:val="FF0000"/>
          <w:sz w:val="20"/>
        </w:rPr>
        <w:t>]</w:t>
      </w:r>
      <w:r w:rsidR="00C253F8" w:rsidRPr="00DD7155">
        <w:rPr>
          <w:rStyle w:val="ad"/>
          <w:rFonts w:ascii="Tahoma" w:hAnsi="Tahoma" w:cs="Tahoma"/>
          <w:sz w:val="20"/>
        </w:rPr>
        <w:footnoteReference w:id="262"/>
      </w:r>
      <w:r w:rsidR="00A33AF7" w:rsidRPr="00DD7155">
        <w:rPr>
          <w:rFonts w:ascii="Tahoma" w:hAnsi="Tahoma" w:cs="Tahoma"/>
          <w:sz w:val="20"/>
        </w:rPr>
        <w:t>.</w:t>
      </w:r>
      <w:r w:rsidRPr="00526E69">
        <w:rPr>
          <w:rFonts w:ascii="Tahoma" w:hAnsi="Tahoma" w:cs="Tahoma"/>
          <w:b/>
          <w:color w:val="FF0000"/>
          <w:sz w:val="20"/>
        </w:rPr>
        <w:t>]</w:t>
      </w:r>
    </w:p>
    <w:p w14:paraId="1C525FB4" w14:textId="77777777" w:rsidR="00A33AF7" w:rsidRPr="00A75CA2" w:rsidRDefault="00A33AF7" w:rsidP="002F68A6">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Подрядчик </w:t>
      </w:r>
      <w:r w:rsidR="00523AED" w:rsidRPr="00DD7155">
        <w:rPr>
          <w:rFonts w:ascii="Tahoma" w:hAnsi="Tahoma" w:cs="Tahoma"/>
          <w:sz w:val="20"/>
        </w:rPr>
        <w:t xml:space="preserve">выставляет счет на оплату </w:t>
      </w:r>
      <w:r w:rsidRPr="00DD7155">
        <w:rPr>
          <w:rFonts w:ascii="Tahoma" w:hAnsi="Tahoma" w:cs="Tahoma"/>
          <w:sz w:val="20"/>
        </w:rPr>
        <w:t>в течение 2 р.д.</w:t>
      </w:r>
      <w:r w:rsidR="00523AED" w:rsidRPr="00DD7155">
        <w:rPr>
          <w:rFonts w:ascii="Tahoma" w:hAnsi="Tahoma" w:cs="Tahoma"/>
          <w:sz w:val="20"/>
        </w:rPr>
        <w:t xml:space="preserve"> после подписания Заказчиком Товарной накладной</w:t>
      </w:r>
      <w:r w:rsidRPr="00DD7155">
        <w:rPr>
          <w:rFonts w:ascii="Tahoma" w:hAnsi="Tahoma" w:cs="Tahoma"/>
          <w:sz w:val="20"/>
        </w:rPr>
        <w:t>.</w:t>
      </w:r>
    </w:p>
    <w:p w14:paraId="4AE37E54" w14:textId="0EF52C54" w:rsidR="00A33AF7" w:rsidRPr="00DD7155" w:rsidRDefault="00526E69" w:rsidP="002F68A6">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Приемка Товара по </w:t>
      </w:r>
      <w:r w:rsidRPr="00526E69">
        <w:rPr>
          <w:rFonts w:ascii="Tahoma" w:hAnsi="Tahoma" w:cs="Tahoma"/>
          <w:b/>
          <w:color w:val="FF0000"/>
          <w:sz w:val="20"/>
          <w:u w:color="FF0000"/>
        </w:rPr>
        <w:t>[</w:t>
      </w:r>
      <w:r w:rsidR="00A33AF7" w:rsidRPr="00DD7155">
        <w:rPr>
          <w:rFonts w:ascii="Tahoma" w:hAnsi="Tahoma" w:cs="Tahoma"/>
          <w:sz w:val="20"/>
        </w:rPr>
        <w:t>количеству</w:t>
      </w:r>
      <w:r w:rsidRPr="00526E69">
        <w:rPr>
          <w:rFonts w:ascii="Tahoma" w:hAnsi="Tahoma" w:cs="Tahoma"/>
          <w:b/>
          <w:color w:val="FF0000"/>
          <w:sz w:val="20"/>
        </w:rPr>
        <w:t>]</w:t>
      </w:r>
      <w:r w:rsidR="00A33AF7" w:rsidRPr="00DD7155">
        <w:rPr>
          <w:rFonts w:ascii="Tahoma" w:hAnsi="Tahoma" w:cs="Tahoma"/>
          <w:sz w:val="20"/>
        </w:rPr>
        <w:t xml:space="preserve"> </w:t>
      </w:r>
      <w:r w:rsidRPr="00526E69">
        <w:rPr>
          <w:rFonts w:ascii="Tahoma" w:hAnsi="Tahoma" w:cs="Tahoma"/>
          <w:b/>
          <w:color w:val="FF0000"/>
          <w:sz w:val="20"/>
          <w:u w:color="FF0000"/>
        </w:rPr>
        <w:t>[</w:t>
      </w:r>
      <w:r w:rsidR="00A33AF7" w:rsidRPr="00DD7155">
        <w:rPr>
          <w:rFonts w:ascii="Tahoma" w:hAnsi="Tahoma" w:cs="Tahoma"/>
          <w:sz w:val="20"/>
        </w:rPr>
        <w:t>комплектности</w:t>
      </w:r>
      <w:r w:rsidRPr="00526E69">
        <w:rPr>
          <w:rFonts w:ascii="Tahoma" w:hAnsi="Tahoma" w:cs="Tahoma"/>
          <w:b/>
          <w:color w:val="FF0000"/>
          <w:sz w:val="20"/>
        </w:rPr>
        <w:t>]</w:t>
      </w:r>
      <w:r w:rsidR="00A33AF7" w:rsidRPr="00DD7155">
        <w:rPr>
          <w:rFonts w:ascii="Tahoma" w:hAnsi="Tahoma" w:cs="Tahoma"/>
          <w:sz w:val="20"/>
        </w:rPr>
        <w:t xml:space="preserve"> </w:t>
      </w:r>
      <w:r w:rsidRPr="00526E69">
        <w:rPr>
          <w:rFonts w:ascii="Tahoma" w:hAnsi="Tahoma" w:cs="Tahoma"/>
          <w:b/>
          <w:color w:val="FF0000"/>
          <w:sz w:val="20"/>
          <w:u w:color="FF0000"/>
        </w:rPr>
        <w:t>[</w:t>
      </w:r>
      <w:r w:rsidR="00A33AF7" w:rsidRPr="00DD7155">
        <w:rPr>
          <w:rFonts w:ascii="Tahoma" w:hAnsi="Tahoma" w:cs="Tahoma"/>
          <w:sz w:val="20"/>
        </w:rPr>
        <w:t>качеству</w:t>
      </w:r>
      <w:r w:rsidRPr="00526E69">
        <w:rPr>
          <w:rFonts w:ascii="Tahoma" w:hAnsi="Tahoma" w:cs="Tahoma"/>
          <w:b/>
          <w:color w:val="FF0000"/>
          <w:sz w:val="20"/>
        </w:rPr>
        <w:t>]</w:t>
      </w:r>
      <w:r w:rsidR="00A33AF7" w:rsidRPr="00DD7155">
        <w:rPr>
          <w:rFonts w:ascii="Tahoma" w:hAnsi="Tahoma" w:cs="Tahoma"/>
          <w:sz w:val="20"/>
        </w:rPr>
        <w:t xml:space="preserve">, в части явных дефектов Товара, осуществляется Заказчиком совместно с Подрядчиком при вскрытии упаковки. Недостатки Товара оформляются Актами </w:t>
      </w:r>
      <w:r w:rsidR="00485B2C" w:rsidRPr="00DD7155">
        <w:rPr>
          <w:rFonts w:ascii="Tahoma" w:hAnsi="Tahoma" w:cs="Tahoma"/>
          <w:sz w:val="20"/>
        </w:rPr>
        <w:t xml:space="preserve">формы </w:t>
      </w:r>
      <w:r w:rsidR="00A33AF7" w:rsidRPr="00DD7155">
        <w:rPr>
          <w:rFonts w:ascii="Tahoma" w:hAnsi="Tahoma" w:cs="Tahoma"/>
          <w:sz w:val="20"/>
        </w:rPr>
        <w:t>НН.М -7.1. Подрядчик обязан присутствовать при вскрытии упаковки Товара.</w:t>
      </w:r>
    </w:p>
    <w:p w14:paraId="147230E3" w14:textId="77777777" w:rsidR="00A33AF7" w:rsidRPr="00DD7155" w:rsidRDefault="00A33AF7" w:rsidP="002F68A6">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Итоговая приемка Товара по качеству на соответствие требованиям Договора, Проектной/Рабочей/Технической документации, Исходным данным и иной документации осуществляется </w:t>
      </w:r>
    </w:p>
    <w:p w14:paraId="7BCA3C2B" w14:textId="1D1F4E63" w:rsidR="00A33AF7" w:rsidRPr="00DD7155" w:rsidRDefault="00A33AF7" w:rsidP="002F68A6">
      <w:pPr>
        <w:pStyle w:val="afff1"/>
        <w:numPr>
          <w:ilvl w:val="0"/>
          <w:numId w:val="72"/>
        </w:numPr>
        <w:shd w:val="clear" w:color="auto" w:fill="FFFFFF" w:themeFill="background1"/>
        <w:tabs>
          <w:tab w:val="left" w:pos="284"/>
          <w:tab w:val="left" w:pos="1276"/>
        </w:tabs>
        <w:suppressAutoHyphens/>
        <w:autoSpaceDE/>
        <w:autoSpaceDN/>
        <w:adjustRightInd/>
        <w:spacing w:before="120" w:after="240"/>
        <w:rPr>
          <w:rFonts w:ascii="Tahoma" w:hAnsi="Tahoma" w:cs="Tahoma"/>
          <w:sz w:val="20"/>
        </w:rPr>
      </w:pPr>
      <w:r w:rsidRPr="00DD7155">
        <w:rPr>
          <w:rFonts w:ascii="Tahoma" w:hAnsi="Tahoma" w:cs="Tahoma"/>
          <w:sz w:val="20"/>
        </w:rPr>
        <w:t xml:space="preserve">одновременно с подписанием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Акта приемки законченного строительством объекта</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774E32">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Pr="00DD7155">
        <w:rPr>
          <w:rFonts w:ascii="Tahoma" w:hAnsi="Tahoma" w:cs="Tahoma"/>
          <w:sz w:val="20"/>
        </w:rPr>
        <w:t xml:space="preserve"> 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 xml:space="preserve"> Объекту.</w:t>
      </w:r>
    </w:p>
    <w:p w14:paraId="1873374F" w14:textId="77777777" w:rsidR="00A33AF7" w:rsidRPr="00DD7155" w:rsidRDefault="00D31743" w:rsidP="002F68A6">
      <w:pPr>
        <w:pStyle w:val="afff1"/>
        <w:shd w:val="clear" w:color="auto" w:fill="FFFFFF" w:themeFill="background1"/>
        <w:tabs>
          <w:tab w:val="left" w:pos="284"/>
          <w:tab w:val="left" w:pos="1276"/>
        </w:tabs>
        <w:suppressAutoHyphens/>
        <w:autoSpaceDE/>
        <w:autoSpaceDN/>
        <w:adjustRightInd/>
        <w:spacing w:before="120" w:after="240"/>
        <w:ind w:left="862"/>
        <w:rPr>
          <w:rFonts w:ascii="Tahoma" w:hAnsi="Tahoma" w:cs="Tahoma"/>
          <w:i/>
          <w:sz w:val="20"/>
        </w:rPr>
      </w:pPr>
      <w:r w:rsidRPr="00DD7155">
        <w:rPr>
          <w:rFonts w:ascii="Tahoma" w:hAnsi="Tahoma" w:cs="Tahoma"/>
          <w:i/>
          <w:sz w:val="20"/>
        </w:rPr>
        <w:t>либо</w:t>
      </w:r>
    </w:p>
    <w:p w14:paraId="171D8494" w14:textId="36C1422C" w:rsidR="00A33AF7" w:rsidRPr="00DD7155" w:rsidRDefault="00A33AF7" w:rsidP="002F68A6">
      <w:pPr>
        <w:pStyle w:val="afff1"/>
        <w:numPr>
          <w:ilvl w:val="0"/>
          <w:numId w:val="72"/>
        </w:numPr>
        <w:shd w:val="clear" w:color="auto" w:fill="FFFFFF" w:themeFill="background1"/>
        <w:tabs>
          <w:tab w:val="left" w:pos="284"/>
          <w:tab w:val="left" w:pos="1276"/>
        </w:tabs>
        <w:suppressAutoHyphens/>
        <w:autoSpaceDE/>
        <w:autoSpaceDN/>
        <w:adjustRightInd/>
        <w:spacing w:before="120" w:after="240"/>
        <w:rPr>
          <w:rFonts w:ascii="Tahoma" w:hAnsi="Tahoma" w:cs="Tahoma"/>
          <w:sz w:val="20"/>
        </w:rPr>
      </w:pPr>
      <w:r w:rsidRPr="00DD7155">
        <w:rPr>
          <w:rFonts w:ascii="Tahoma" w:hAnsi="Tahoma" w:cs="Tahoma"/>
          <w:sz w:val="20"/>
        </w:rPr>
        <w:t xml:space="preserve">по результатам </w:t>
      </w:r>
      <w:r w:rsidR="00526E69" w:rsidRPr="00774E32">
        <w:rPr>
          <w:rFonts w:ascii="Tahoma" w:hAnsi="Tahoma" w:cs="Tahoma"/>
          <w:b/>
          <w:color w:val="FF0000"/>
          <w:sz w:val="20"/>
          <w:u w:color="FF0000"/>
          <w:shd w:val="clear" w:color="auto" w:fill="EAF1DD" w:themeFill="accent3" w:themeFillTint="33"/>
        </w:rPr>
        <w:t>[</w:t>
      </w:r>
      <w:r w:rsidR="00456818" w:rsidRPr="00774E32">
        <w:rPr>
          <w:rFonts w:ascii="Tahoma" w:hAnsi="Tahoma" w:cs="Tahoma"/>
          <w:sz w:val="20"/>
          <w:shd w:val="clear" w:color="auto" w:fill="EAF1DD" w:themeFill="accent3" w:themeFillTint="33"/>
        </w:rPr>
        <w:t>•</w:t>
      </w:r>
      <w:r w:rsidR="00526E69" w:rsidRPr="00774E32">
        <w:rPr>
          <w:rFonts w:ascii="Tahoma" w:hAnsi="Tahoma" w:cs="Tahoma"/>
          <w:b/>
          <w:color w:val="FF0000"/>
          <w:sz w:val="20"/>
          <w:shd w:val="clear" w:color="auto" w:fill="EAF1DD" w:themeFill="accent3" w:themeFillTint="33"/>
        </w:rPr>
        <w:t>]</w:t>
      </w:r>
      <w:r w:rsidRPr="00774E32">
        <w:rPr>
          <w:rFonts w:ascii="Tahoma" w:hAnsi="Tahoma" w:cs="Tahoma"/>
          <w:sz w:val="20"/>
          <w:shd w:val="clear" w:color="auto" w:fill="EAF1DD" w:themeFill="accent3" w:themeFillTint="33"/>
        </w:rPr>
        <w:t xml:space="preserve"> </w:t>
      </w:r>
      <w:r w:rsidRPr="00774E32">
        <w:rPr>
          <w:rFonts w:ascii="Tahoma" w:hAnsi="Tahoma" w:cs="Tahoma"/>
          <w:i/>
          <w:sz w:val="20"/>
          <w:shd w:val="clear" w:color="auto" w:fill="EAF1DD" w:themeFill="accent3" w:themeFillTint="33"/>
        </w:rPr>
        <w:t>(например, Индивидуальных испытаний; Комплексного опробования и т.д.)</w:t>
      </w:r>
      <w:r w:rsidRPr="00DD7155">
        <w:rPr>
          <w:rFonts w:ascii="Tahoma" w:hAnsi="Tahoma" w:cs="Tahoma"/>
          <w:sz w:val="20"/>
        </w:rPr>
        <w:t>.</w:t>
      </w:r>
      <w:r w:rsidR="00526E69" w:rsidRPr="00526E69">
        <w:rPr>
          <w:rFonts w:ascii="Tahoma" w:hAnsi="Tahoma" w:cs="Tahoma"/>
          <w:b/>
          <w:color w:val="FF0000"/>
          <w:sz w:val="20"/>
        </w:rPr>
        <w:t>]</w:t>
      </w:r>
      <w:r w:rsidR="00D31743" w:rsidRPr="00DD7155">
        <w:rPr>
          <w:rStyle w:val="ad"/>
          <w:rFonts w:ascii="Tahoma" w:hAnsi="Tahoma" w:cs="Tahoma"/>
          <w:sz w:val="20"/>
        </w:rPr>
        <w:footnoteReference w:id="263"/>
      </w:r>
    </w:p>
    <w:p w14:paraId="12B40715" w14:textId="3BBEA33E" w:rsidR="00A33AF7"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В случае обнаружения несоответствия при приемке по </w:t>
      </w:r>
      <w:r w:rsidR="00526E69" w:rsidRPr="00526E69">
        <w:rPr>
          <w:rFonts w:ascii="Tahoma" w:hAnsi="Tahoma" w:cs="Tahoma"/>
          <w:b/>
          <w:color w:val="FF0000"/>
          <w:sz w:val="20"/>
          <w:u w:color="FF0000"/>
        </w:rPr>
        <w:t>[</w:t>
      </w:r>
      <w:r w:rsidRPr="00DD7155">
        <w:rPr>
          <w:rFonts w:ascii="Tahoma" w:hAnsi="Tahoma" w:cs="Tahoma"/>
          <w:sz w:val="20"/>
        </w:rPr>
        <w:t>грузовым местам, целостности упаковки и маркировки,</w:t>
      </w:r>
      <w:r w:rsidR="00526E69" w:rsidRPr="00526E69">
        <w:rPr>
          <w:rFonts w:ascii="Tahoma" w:hAnsi="Tahoma" w:cs="Tahoma"/>
          <w:b/>
          <w:color w:val="FF0000"/>
          <w:sz w:val="20"/>
        </w:rPr>
        <w:t>]</w:t>
      </w:r>
      <w:r w:rsidR="00D31743" w:rsidRPr="00DD7155">
        <w:rPr>
          <w:rStyle w:val="ad"/>
          <w:rFonts w:ascii="Tahoma" w:hAnsi="Tahoma" w:cs="Tahoma"/>
          <w:sz w:val="20"/>
        </w:rPr>
        <w:footnoteReference w:id="264"/>
      </w:r>
      <w:r w:rsidRPr="00DD7155">
        <w:rPr>
          <w:rFonts w:ascii="Tahoma" w:hAnsi="Tahoma" w:cs="Tahoma"/>
          <w:sz w:val="20"/>
        </w:rPr>
        <w:t xml:space="preserve"> количеству и/или комплектности и/или качеству Товара условиям Договора, Проектной и/или Рабочей документации, ИД и Спецификации Товара,</w:t>
      </w:r>
    </w:p>
    <w:p w14:paraId="1F807BDC" w14:textId="7CD0EF7E" w:rsidR="00A33AF7" w:rsidRPr="00DD7155" w:rsidRDefault="00526E69" w:rsidP="00625528">
      <w:pPr>
        <w:pStyle w:val="1112"/>
        <w:spacing w:before="120" w:after="240"/>
        <w:ind w:left="142"/>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Стороны фиксируют выявленные несоответствия, порядок и сроки их устранения Подрядчиком в Акте форм</w:t>
      </w:r>
      <w:r w:rsidR="005F6CEE" w:rsidRPr="00DD7155">
        <w:rPr>
          <w:rFonts w:ascii="Tahoma" w:hAnsi="Tahoma" w:cs="Tahoma"/>
          <w:sz w:val="20"/>
        </w:rPr>
        <w:t>ы</w:t>
      </w:r>
      <w:r w:rsidR="00A33AF7" w:rsidRPr="00DD7155">
        <w:rPr>
          <w:rFonts w:ascii="Tahoma" w:hAnsi="Tahoma" w:cs="Tahoma"/>
          <w:sz w:val="20"/>
        </w:rPr>
        <w:t xml:space="preserve"> НН.М-7.1.</w:t>
      </w:r>
      <w:r w:rsidRPr="00526E69">
        <w:rPr>
          <w:rFonts w:ascii="Tahoma" w:hAnsi="Tahoma" w:cs="Tahoma"/>
          <w:b/>
          <w:color w:val="FF0000"/>
          <w:sz w:val="20"/>
        </w:rPr>
        <w:t>]</w:t>
      </w:r>
      <w:r w:rsidR="00A33AF7" w:rsidRPr="00DD7155">
        <w:rPr>
          <w:rFonts w:ascii="Tahoma" w:hAnsi="Tahoma" w:cs="Tahoma"/>
          <w:sz w:val="20"/>
        </w:rPr>
        <w:t xml:space="preserve"> </w:t>
      </w:r>
    </w:p>
    <w:p w14:paraId="1F1C687D" w14:textId="77777777" w:rsidR="00A33AF7"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 </w:t>
      </w:r>
    </w:p>
    <w:p w14:paraId="563ECF8C" w14:textId="41587BD4" w:rsidR="00A673C8" w:rsidRPr="00DD7155" w:rsidRDefault="00526E69"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Заказчик направляет Подрядчику уведомление об обнаруженных несоответствиях Товара и о необходимости направления Подрядчиком своего </w:t>
      </w:r>
      <w:r w:rsidR="000B0FD6" w:rsidRPr="00DD7155">
        <w:rPr>
          <w:rFonts w:ascii="Tahoma" w:hAnsi="Tahoma" w:cs="Tahoma"/>
          <w:sz w:val="20"/>
        </w:rPr>
        <w:t>Уполно</w:t>
      </w:r>
      <w:r w:rsidR="00A33AF7" w:rsidRPr="00DD7155">
        <w:rPr>
          <w:rFonts w:ascii="Tahoma" w:hAnsi="Tahoma" w:cs="Tahoma"/>
          <w:sz w:val="20"/>
        </w:rPr>
        <w:t xml:space="preserve">моченного представителя для совместной приемки Товара. В этом случае приемка Товара Заказчиком приостанавливается до прибытия </w:t>
      </w:r>
      <w:r w:rsidR="000B0FD6" w:rsidRPr="00DD7155">
        <w:rPr>
          <w:rFonts w:ascii="Tahoma" w:hAnsi="Tahoma" w:cs="Tahoma"/>
          <w:sz w:val="20"/>
        </w:rPr>
        <w:t>Уполно</w:t>
      </w:r>
      <w:r w:rsidR="00A33AF7" w:rsidRPr="00DD7155">
        <w:rPr>
          <w:rFonts w:ascii="Tahoma" w:hAnsi="Tahoma" w:cs="Tahoma"/>
          <w:sz w:val="20"/>
        </w:rPr>
        <w:t xml:space="preserve">моченного представителя Подрядчика для дальнейшей приемки Товара. </w:t>
      </w:r>
    </w:p>
    <w:p w14:paraId="0C74A889" w14:textId="3E216923" w:rsidR="00662169"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Подрядчик сообщ</w:t>
      </w:r>
      <w:r w:rsidR="00662169" w:rsidRPr="00DD7155">
        <w:rPr>
          <w:rFonts w:ascii="Tahoma" w:hAnsi="Tahoma" w:cs="Tahoma"/>
          <w:sz w:val="20"/>
        </w:rPr>
        <w:t>ает</w:t>
      </w:r>
      <w:r w:rsidRPr="00DD7155">
        <w:rPr>
          <w:rFonts w:ascii="Tahoma" w:hAnsi="Tahoma" w:cs="Tahoma"/>
          <w:sz w:val="20"/>
        </w:rPr>
        <w:t xml:space="preserve"> </w:t>
      </w:r>
      <w:r w:rsidR="00662169" w:rsidRPr="00DD7155">
        <w:rPr>
          <w:rFonts w:ascii="Tahoma" w:hAnsi="Tahoma" w:cs="Tahoma"/>
          <w:sz w:val="20"/>
        </w:rPr>
        <w:t>Заказчику</w:t>
      </w:r>
      <w:r w:rsidRPr="00DD7155">
        <w:rPr>
          <w:rFonts w:ascii="Tahoma" w:hAnsi="Tahoma" w:cs="Tahoma"/>
          <w:sz w:val="20"/>
        </w:rPr>
        <w:t xml:space="preserve"> о направлении своего представителя для участия в совместной приемке Товара либо </w:t>
      </w:r>
      <w:r w:rsidR="00662169" w:rsidRPr="00DD7155">
        <w:rPr>
          <w:rFonts w:ascii="Tahoma" w:hAnsi="Tahoma" w:cs="Tahoma"/>
          <w:sz w:val="20"/>
        </w:rPr>
        <w:t xml:space="preserve">сообщает </w:t>
      </w:r>
      <w:r w:rsidRPr="00DD7155">
        <w:rPr>
          <w:rFonts w:ascii="Tahoma" w:hAnsi="Tahoma" w:cs="Tahoma"/>
          <w:sz w:val="20"/>
        </w:rPr>
        <w:t>об отказе от участия в совместной приемке Товара</w:t>
      </w:r>
      <w:r w:rsidR="00662169" w:rsidRPr="00DD7155">
        <w:rPr>
          <w:rFonts w:ascii="Tahoma" w:hAnsi="Tahoma" w:cs="Tahoma"/>
          <w:sz w:val="20"/>
        </w:rPr>
        <w:t xml:space="preserve"> в течение </w:t>
      </w:r>
      <w:r w:rsidR="00526E69" w:rsidRPr="00526E69">
        <w:rPr>
          <w:rFonts w:ascii="Tahoma" w:hAnsi="Tahoma" w:cs="Tahoma"/>
          <w:b/>
          <w:color w:val="FF0000"/>
          <w:sz w:val="20"/>
          <w:u w:color="FF0000"/>
        </w:rPr>
        <w:t>[</w:t>
      </w:r>
      <w:r w:rsidR="00662169" w:rsidRPr="00DD7155">
        <w:rPr>
          <w:rFonts w:ascii="Tahoma" w:hAnsi="Tahoma" w:cs="Tahoma"/>
          <w:sz w:val="20"/>
        </w:rPr>
        <w:t>2</w:t>
      </w:r>
      <w:r w:rsidR="00526E69" w:rsidRPr="00526E69">
        <w:rPr>
          <w:rFonts w:ascii="Tahoma" w:hAnsi="Tahoma" w:cs="Tahoma"/>
          <w:b/>
          <w:color w:val="FF0000"/>
          <w:sz w:val="20"/>
        </w:rPr>
        <w:t>]</w:t>
      </w:r>
      <w:r w:rsidR="00662169" w:rsidRPr="00DD7155">
        <w:rPr>
          <w:rStyle w:val="ad"/>
          <w:rFonts w:ascii="Tahoma" w:hAnsi="Tahoma" w:cs="Tahoma"/>
          <w:sz w:val="20"/>
        </w:rPr>
        <w:footnoteReference w:id="265"/>
      </w:r>
      <w:r w:rsidR="00662169" w:rsidRPr="00DD7155">
        <w:rPr>
          <w:rFonts w:ascii="Tahoma" w:hAnsi="Tahoma" w:cs="Tahoma"/>
          <w:sz w:val="20"/>
        </w:rPr>
        <w:t xml:space="preserve"> / </w:t>
      </w:r>
      <w:r w:rsidR="00526E69" w:rsidRPr="00526E69">
        <w:rPr>
          <w:rFonts w:ascii="Tahoma" w:hAnsi="Tahoma" w:cs="Tahoma"/>
          <w:b/>
          <w:color w:val="FF0000"/>
          <w:sz w:val="20"/>
          <w:u w:color="FF0000"/>
        </w:rPr>
        <w:t>[</w:t>
      </w:r>
      <w:r w:rsidR="00662169" w:rsidRPr="00DD7155">
        <w:rPr>
          <w:rFonts w:ascii="Tahoma" w:hAnsi="Tahoma" w:cs="Tahoma"/>
          <w:sz w:val="20"/>
        </w:rPr>
        <w:t>3</w:t>
      </w:r>
      <w:r w:rsidR="00526E69" w:rsidRPr="00526E69">
        <w:rPr>
          <w:rFonts w:ascii="Tahoma" w:hAnsi="Tahoma" w:cs="Tahoma"/>
          <w:b/>
          <w:color w:val="FF0000"/>
          <w:sz w:val="20"/>
        </w:rPr>
        <w:t>]</w:t>
      </w:r>
      <w:r w:rsidR="00662169" w:rsidRPr="00DD7155">
        <w:rPr>
          <w:rStyle w:val="ad"/>
          <w:rFonts w:ascii="Tahoma" w:hAnsi="Tahoma" w:cs="Tahoma"/>
          <w:sz w:val="20"/>
        </w:rPr>
        <w:footnoteReference w:id="266"/>
      </w:r>
      <w:r w:rsidR="00662169" w:rsidRPr="00DD7155">
        <w:rPr>
          <w:rFonts w:ascii="Tahoma" w:hAnsi="Tahoma" w:cs="Tahoma"/>
          <w:sz w:val="20"/>
        </w:rPr>
        <w:t xml:space="preserve"> р.д. с даты получения уведомления от Заказчика</w:t>
      </w:r>
      <w:r w:rsidRPr="00DD7155">
        <w:rPr>
          <w:rFonts w:ascii="Tahoma" w:hAnsi="Tahoma" w:cs="Tahoma"/>
          <w:sz w:val="20"/>
        </w:rPr>
        <w:t xml:space="preserve">. </w:t>
      </w:r>
    </w:p>
    <w:p w14:paraId="1FE1346A" w14:textId="03A56BBE" w:rsidR="00A33AF7"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В случае прибытия </w:t>
      </w:r>
      <w:r w:rsidR="000B0FD6" w:rsidRPr="00DD7155">
        <w:rPr>
          <w:rFonts w:ascii="Tahoma" w:hAnsi="Tahoma" w:cs="Tahoma"/>
          <w:sz w:val="20"/>
        </w:rPr>
        <w:t>Уполно</w:t>
      </w:r>
      <w:r w:rsidRPr="00DD7155">
        <w:rPr>
          <w:rFonts w:ascii="Tahoma" w:hAnsi="Tahoma" w:cs="Tahoma"/>
          <w:sz w:val="20"/>
        </w:rPr>
        <w:t xml:space="preserve">моченного представителя Подрядчика в указанный срок, Заказчик возобновляет приемку Товара в момент прибытия </w:t>
      </w:r>
      <w:r w:rsidR="000B0FD6" w:rsidRPr="00DD7155">
        <w:rPr>
          <w:rFonts w:ascii="Tahoma" w:hAnsi="Tahoma" w:cs="Tahoma"/>
          <w:sz w:val="20"/>
        </w:rPr>
        <w:t>Уполно</w:t>
      </w:r>
      <w:r w:rsidRPr="00DD7155">
        <w:rPr>
          <w:rFonts w:ascii="Tahoma" w:hAnsi="Tahoma" w:cs="Tahoma"/>
          <w:sz w:val="20"/>
        </w:rPr>
        <w:t>моченного представителя Подрядчика и по результатам приемки Товара Стороны составляют Акт форм</w:t>
      </w:r>
      <w:r w:rsidR="005F6CEE" w:rsidRPr="00DD7155">
        <w:rPr>
          <w:rFonts w:ascii="Tahoma" w:hAnsi="Tahoma" w:cs="Tahoma"/>
          <w:sz w:val="20"/>
        </w:rPr>
        <w:t>ы</w:t>
      </w:r>
      <w:r w:rsidRPr="00DD7155">
        <w:rPr>
          <w:rFonts w:ascii="Tahoma" w:hAnsi="Tahoma" w:cs="Tahoma"/>
          <w:sz w:val="20"/>
        </w:rPr>
        <w:t xml:space="preserve"> НН.М-7.1, в котором указываются любые обнаруженные недостатки, порядок и сроки их устранения Подрядчиком.</w:t>
      </w:r>
      <w:r w:rsidR="00526E69" w:rsidRPr="00526E69">
        <w:rPr>
          <w:rFonts w:ascii="Tahoma" w:hAnsi="Tahoma" w:cs="Tahoma"/>
          <w:b/>
          <w:color w:val="FF0000"/>
          <w:sz w:val="20"/>
        </w:rPr>
        <w:t>]</w:t>
      </w:r>
    </w:p>
    <w:p w14:paraId="4E7795B6" w14:textId="69DFE3F0" w:rsidR="00A33AF7"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В случаях отказа Подрядчика от участия в приемке Товара/подписания Акта форм</w:t>
      </w:r>
      <w:r w:rsidR="005F6CEE" w:rsidRPr="00DD7155">
        <w:rPr>
          <w:rFonts w:ascii="Tahoma" w:hAnsi="Tahoma" w:cs="Tahoma"/>
          <w:sz w:val="20"/>
        </w:rPr>
        <w:t>ы</w:t>
      </w:r>
      <w:r w:rsidRPr="00DD7155">
        <w:rPr>
          <w:rFonts w:ascii="Tahoma" w:hAnsi="Tahoma" w:cs="Tahoma"/>
          <w:sz w:val="20"/>
        </w:rPr>
        <w:t xml:space="preserve"> НН.М-7.1 </w:t>
      </w:r>
      <w:r w:rsidR="00526E69" w:rsidRPr="00526E69">
        <w:rPr>
          <w:rFonts w:ascii="Tahoma" w:hAnsi="Tahoma" w:cs="Tahoma"/>
          <w:b/>
          <w:color w:val="FF0000"/>
          <w:sz w:val="20"/>
          <w:u w:color="FF0000"/>
        </w:rPr>
        <w:t>[</w:t>
      </w:r>
      <w:r w:rsidRPr="00DD7155">
        <w:rPr>
          <w:rFonts w:ascii="Tahoma" w:hAnsi="Tahoma" w:cs="Tahoma"/>
          <w:sz w:val="20"/>
        </w:rPr>
        <w:t xml:space="preserve">, не поступления уведомления от Подрядчика о направлении своего </w:t>
      </w:r>
      <w:r w:rsidR="000B0FD6" w:rsidRPr="00DD7155">
        <w:rPr>
          <w:rFonts w:ascii="Tahoma" w:hAnsi="Tahoma" w:cs="Tahoma"/>
          <w:sz w:val="20"/>
        </w:rPr>
        <w:t>Уполно</w:t>
      </w:r>
      <w:r w:rsidRPr="00DD7155">
        <w:rPr>
          <w:rFonts w:ascii="Tahoma" w:hAnsi="Tahoma" w:cs="Tahoma"/>
          <w:sz w:val="20"/>
        </w:rPr>
        <w:t>моченного представителя для совместной приемки Товара в указанный срок</w:t>
      </w:r>
      <w:r w:rsidR="00526E69" w:rsidRPr="00526E69">
        <w:rPr>
          <w:rFonts w:ascii="Tahoma" w:hAnsi="Tahoma" w:cs="Tahoma"/>
          <w:b/>
          <w:color w:val="FF0000"/>
          <w:sz w:val="20"/>
        </w:rPr>
        <w:t>]</w:t>
      </w:r>
      <w:r w:rsidRPr="00DD7155">
        <w:rPr>
          <w:rFonts w:ascii="Tahoma" w:hAnsi="Tahoma" w:cs="Tahoma"/>
          <w:sz w:val="20"/>
        </w:rPr>
        <w:t xml:space="preserve"> или неприбытия </w:t>
      </w:r>
      <w:r w:rsidR="000B0FD6" w:rsidRPr="00DD7155">
        <w:rPr>
          <w:rFonts w:ascii="Tahoma" w:hAnsi="Tahoma" w:cs="Tahoma"/>
          <w:sz w:val="20"/>
        </w:rPr>
        <w:t>Уполно</w:t>
      </w:r>
      <w:r w:rsidRPr="00DD7155">
        <w:rPr>
          <w:rFonts w:ascii="Tahoma" w:hAnsi="Tahoma" w:cs="Tahoma"/>
          <w:sz w:val="20"/>
        </w:rPr>
        <w:t>моченного представителя Подрядчика в указанный срок, Заказчик осуществляет приемку Товара самостоятельно и по результатам приемки Товара передает Подрядчику письменное требование с указанием любых обнаруженных недостатков, порядка и сроков их устранения Подрядчиком.</w:t>
      </w:r>
    </w:p>
    <w:p w14:paraId="4AE50394" w14:textId="73CE3912" w:rsidR="00C347AF"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В случае отказа Заказчика от Товара по основаниям, установленным действующим законодательством и Договором, Подрядчик </w:t>
      </w:r>
      <w:r w:rsidR="00BF2454" w:rsidRPr="00DD7155">
        <w:rPr>
          <w:rFonts w:ascii="Tahoma" w:hAnsi="Tahoma" w:cs="Tahoma"/>
          <w:sz w:val="20"/>
        </w:rPr>
        <w:t>выво</w:t>
      </w:r>
      <w:r w:rsidR="00C347AF" w:rsidRPr="00DD7155">
        <w:rPr>
          <w:rFonts w:ascii="Tahoma" w:hAnsi="Tahoma" w:cs="Tahoma"/>
          <w:sz w:val="20"/>
        </w:rPr>
        <w:t xml:space="preserve">зит такой Товар </w:t>
      </w:r>
      <w:r w:rsidRPr="00DD7155">
        <w:rPr>
          <w:rFonts w:ascii="Tahoma" w:hAnsi="Tahoma" w:cs="Tahoma"/>
          <w:sz w:val="20"/>
        </w:rPr>
        <w:t>за свой счет и в срок не более 5 к.д. с даты отказа Заказчика от Товара.</w:t>
      </w:r>
    </w:p>
    <w:p w14:paraId="5CB74F57" w14:textId="4225DFB8" w:rsidR="00A33AF7"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При этом уплаченная Заказчиком за Товар денежная сумма должна быть возвращена Подрядчиком в течение 5 р.д.</w:t>
      </w:r>
      <w:r w:rsidRPr="00DD7155">
        <w:rPr>
          <w:rFonts w:ascii="Tahoma" w:hAnsi="Tahoma" w:cs="Tahoma"/>
          <w:i/>
          <w:sz w:val="20"/>
        </w:rPr>
        <w:t xml:space="preserve"> </w:t>
      </w:r>
      <w:r w:rsidRPr="00DD7155">
        <w:rPr>
          <w:rFonts w:ascii="Tahoma" w:hAnsi="Tahoma" w:cs="Tahoma"/>
          <w:sz w:val="20"/>
        </w:rPr>
        <w:t>с даты предъявления письменного требования Заказчика.</w:t>
      </w:r>
    </w:p>
    <w:p w14:paraId="7F6BAFD7" w14:textId="7D96A78B" w:rsidR="00A33AF7" w:rsidRPr="00DD7155" w:rsidRDefault="00A33AF7" w:rsidP="00625528">
      <w:pPr>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Все расходы, связанные с возвратом Товара, его заменой, допоставкой и доукомплектовкой, в том числе все транспортные расходы и расходы на хранение, осуществляются за счет Подрядчика и подлежат компенсации Заказчику в течение 5 р.д. с даты получения требования Заказчика.</w:t>
      </w:r>
    </w:p>
    <w:p w14:paraId="4FAC0F64" w14:textId="05664CBE" w:rsidR="00A33AF7" w:rsidRPr="00DD7155" w:rsidRDefault="00526E69" w:rsidP="00DB3A40">
      <w:pPr>
        <w:pStyle w:val="afff1"/>
        <w:numPr>
          <w:ilvl w:val="2"/>
          <w:numId w:val="13"/>
        </w:numPr>
        <w:spacing w:before="120" w:after="240"/>
        <w:ind w:left="142" w:hanging="1135"/>
        <w:rPr>
          <w:rFonts w:ascii="Tahoma" w:hAnsi="Tahoma" w:cs="Tahoma"/>
          <w:sz w:val="20"/>
        </w:rPr>
      </w:pPr>
      <w:r w:rsidRPr="00526E69">
        <w:rPr>
          <w:rFonts w:ascii="Tahoma" w:hAnsi="Tahoma" w:cs="Tahoma"/>
          <w:b/>
          <w:color w:val="FF0000"/>
          <w:sz w:val="20"/>
        </w:rPr>
        <w:t>[</w:t>
      </w:r>
      <w:r w:rsidR="00F5199C" w:rsidRPr="00DD7155">
        <w:rPr>
          <w:rFonts w:ascii="Tahoma" w:hAnsi="Tahoma" w:cs="Tahoma"/>
          <w:sz w:val="20"/>
        </w:rPr>
        <w:t>Подрядчик выставляет Заказчику счет-фактуру на стоимость переданного Товара в</w:t>
      </w:r>
      <w:r w:rsidR="00A33AF7" w:rsidRPr="00DD7155">
        <w:rPr>
          <w:rFonts w:ascii="Tahoma" w:hAnsi="Tahoma" w:cs="Tahoma"/>
          <w:sz w:val="20"/>
        </w:rPr>
        <w:t xml:space="preserve"> течение 5 к.д. с даты подписания Сторонами </w:t>
      </w:r>
      <w:r w:rsidR="00442D9C" w:rsidRPr="00DD7155">
        <w:rPr>
          <w:rFonts w:ascii="Tahoma" w:hAnsi="Tahoma" w:cs="Tahoma"/>
          <w:sz w:val="20"/>
        </w:rPr>
        <w:t>Товарной накладной</w:t>
      </w:r>
      <w:r w:rsidR="00A33AF7" w:rsidRPr="00DD7155">
        <w:rPr>
          <w:rFonts w:ascii="Tahoma" w:hAnsi="Tahoma" w:cs="Tahoma"/>
          <w:sz w:val="20"/>
        </w:rPr>
        <w:t>, но не позднее последнего числа месяц</w:t>
      </w:r>
      <w:r w:rsidR="00F5199C" w:rsidRPr="00DD7155">
        <w:rPr>
          <w:rFonts w:ascii="Tahoma" w:hAnsi="Tahoma" w:cs="Tahoma"/>
          <w:sz w:val="20"/>
        </w:rPr>
        <w:t>а подписания Товарной накладной</w:t>
      </w:r>
      <w:r w:rsidR="00A33AF7" w:rsidRPr="00DD7155">
        <w:rPr>
          <w:rFonts w:ascii="Tahoma" w:hAnsi="Tahoma" w:cs="Tahoma"/>
          <w:sz w:val="20"/>
        </w:rPr>
        <w:t>. Счет-фактура составляется в соответствии с требованиями Налогового кодекса РФ.</w:t>
      </w:r>
      <w:r w:rsidRPr="00526E69">
        <w:rPr>
          <w:rFonts w:ascii="Tahoma" w:hAnsi="Tahoma" w:cs="Tahoma"/>
          <w:b/>
          <w:color w:val="FF0000"/>
          <w:sz w:val="20"/>
        </w:rPr>
        <w:t>]</w:t>
      </w:r>
    </w:p>
    <w:p w14:paraId="16D75070" w14:textId="77777777" w:rsidR="00A33AF7" w:rsidRPr="00DD7155" w:rsidRDefault="00A33AF7" w:rsidP="00625528">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Стороны согласовали, что с момента передачи Товар</w:t>
      </w:r>
      <w:r w:rsidR="00F5199C" w:rsidRPr="00DD7155">
        <w:rPr>
          <w:rFonts w:ascii="Tahoma" w:hAnsi="Tahoma" w:cs="Tahoma"/>
          <w:sz w:val="20"/>
        </w:rPr>
        <w:t>а</w:t>
      </w:r>
      <w:r w:rsidRPr="00DD7155">
        <w:rPr>
          <w:rFonts w:ascii="Tahoma" w:hAnsi="Tahoma" w:cs="Tahoma"/>
          <w:sz w:val="20"/>
        </w:rPr>
        <w:t xml:space="preserve"> </w:t>
      </w:r>
      <w:r w:rsidR="00F5199C" w:rsidRPr="00DD7155">
        <w:rPr>
          <w:rFonts w:ascii="Tahoma" w:hAnsi="Tahoma" w:cs="Tahoma"/>
          <w:sz w:val="20"/>
        </w:rPr>
        <w:t>Заказчику и до его оплаты Товар</w:t>
      </w:r>
      <w:r w:rsidRPr="00DD7155">
        <w:rPr>
          <w:rFonts w:ascii="Tahoma" w:hAnsi="Tahoma" w:cs="Tahoma"/>
          <w:sz w:val="20"/>
        </w:rPr>
        <w:t xml:space="preserve"> не наход</w:t>
      </w:r>
      <w:r w:rsidR="00F5199C" w:rsidRPr="00DD7155">
        <w:rPr>
          <w:rFonts w:ascii="Tahoma" w:hAnsi="Tahoma" w:cs="Tahoma"/>
          <w:sz w:val="20"/>
        </w:rPr>
        <w:t>и</w:t>
      </w:r>
      <w:r w:rsidRPr="00DD7155">
        <w:rPr>
          <w:rFonts w:ascii="Tahoma" w:hAnsi="Tahoma" w:cs="Tahoma"/>
          <w:sz w:val="20"/>
        </w:rPr>
        <w:t>тся в залоге у Подрядчика.</w:t>
      </w:r>
    </w:p>
    <w:p w14:paraId="5D359BBF" w14:textId="79D5C421" w:rsidR="00A33AF7" w:rsidRPr="00DD7155" w:rsidRDefault="00A33AF7" w:rsidP="00625528">
      <w:pPr>
        <w:pStyle w:val="1112"/>
        <w:tabs>
          <w:tab w:val="left" w:pos="284"/>
          <w:tab w:val="left" w:pos="924"/>
        </w:tabs>
        <w:spacing w:before="120" w:after="240"/>
        <w:ind w:left="142"/>
        <w:rPr>
          <w:rFonts w:ascii="Tahoma" w:hAnsi="Tahoma" w:cs="Tahoma"/>
          <w:sz w:val="20"/>
          <w:lang w:eastAsia="ar-SA"/>
        </w:rPr>
      </w:pPr>
      <w:r w:rsidRPr="00DD7155">
        <w:rPr>
          <w:rFonts w:ascii="Tahoma" w:hAnsi="Tahoma" w:cs="Tahoma"/>
          <w:sz w:val="20"/>
        </w:rPr>
        <w:t xml:space="preserve">Все Товарные накладные формируются в виде отдельных документов в разрезе </w:t>
      </w:r>
      <w:r w:rsidR="00526E69" w:rsidRPr="00526E69">
        <w:rPr>
          <w:rFonts w:ascii="Tahoma" w:hAnsi="Tahoma" w:cs="Tahoma"/>
          <w:b/>
          <w:color w:val="FF0000"/>
          <w:sz w:val="20"/>
          <w:u w:color="FF0000"/>
        </w:rPr>
        <w:t>[</w:t>
      </w:r>
      <w:r w:rsidR="008B4D05" w:rsidRPr="00DD7155">
        <w:rPr>
          <w:rFonts w:ascii="Tahoma" w:hAnsi="Tahoma" w:cs="Tahoma"/>
          <w:b/>
          <w:color w:val="FF0000"/>
          <w:sz w:val="20"/>
          <w:u w:color="FF0000"/>
        </w:rPr>
        <w:t xml:space="preserve"> </w:t>
      </w:r>
      <w:r w:rsidR="00526E69" w:rsidRPr="00526E69">
        <w:rPr>
          <w:rFonts w:ascii="Tahoma" w:hAnsi="Tahoma" w:cs="Tahoma"/>
          <w:b/>
          <w:color w:val="FF0000"/>
          <w:sz w:val="20"/>
          <w:u w:color="FF0000"/>
          <w:lang w:eastAsia="ar-SA"/>
        </w:rPr>
        <w:t>[</w:t>
      </w:r>
      <w:r w:rsidR="008B4D05" w:rsidRPr="00DD7155">
        <w:rPr>
          <w:rFonts w:ascii="Tahoma" w:hAnsi="Tahoma" w:cs="Tahoma"/>
          <w:b/>
          <w:color w:val="FF0000"/>
          <w:sz w:val="20"/>
          <w:u w:color="FF0000"/>
          <w:lang w:eastAsia="ar-SA"/>
        </w:rPr>
        <w:t xml:space="preserve"> </w:t>
      </w:r>
      <w:r w:rsidR="00526E69" w:rsidRPr="00526E69">
        <w:rPr>
          <w:rFonts w:ascii="Tahoma" w:hAnsi="Tahoma" w:cs="Tahoma"/>
          <w:b/>
          <w:color w:val="FF0000"/>
          <w:sz w:val="20"/>
          <w:u w:color="FF0000"/>
          <w:lang w:eastAsia="ar-SA"/>
        </w:rPr>
        <w:t>[</w:t>
      </w:r>
      <w:r w:rsidR="008B4D05" w:rsidRPr="00DD7155">
        <w:rPr>
          <w:rFonts w:ascii="Tahoma" w:hAnsi="Tahoma" w:cs="Tahoma"/>
          <w:sz w:val="20"/>
        </w:rPr>
        <w:t>реконструируемых Объектов</w:t>
      </w:r>
      <w:r w:rsidR="00526E69" w:rsidRPr="00526E69">
        <w:rPr>
          <w:rFonts w:ascii="Tahoma" w:hAnsi="Tahoma"/>
          <w:b/>
          <w:color w:val="FF0000"/>
          <w:sz w:val="20"/>
        </w:rPr>
        <w:t>]</w:t>
      </w:r>
      <w:r w:rsidR="008B4D05" w:rsidRPr="00DD7155">
        <w:rPr>
          <w:rFonts w:ascii="Tahoma" w:hAnsi="Tahoma" w:cs="Tahoma"/>
          <w:sz w:val="20"/>
        </w:rPr>
        <w:t xml:space="preserve"> </w:t>
      </w:r>
      <w:r w:rsidR="00526E69" w:rsidRPr="00526E69">
        <w:rPr>
          <w:rFonts w:ascii="Tahoma" w:hAnsi="Tahoma" w:cs="Tahoma"/>
          <w:b/>
          <w:color w:val="FF0000"/>
          <w:sz w:val="20"/>
          <w:u w:color="FF0000"/>
          <w:lang w:eastAsia="ar-SA"/>
        </w:rPr>
        <w:t>[</w:t>
      </w:r>
      <w:r w:rsidR="008B4D05" w:rsidRPr="00DD7155">
        <w:rPr>
          <w:rFonts w:ascii="Tahoma" w:hAnsi="Tahoma" w:cs="Tahoma"/>
          <w:sz w:val="20"/>
          <w:highlight w:val="darkGreen"/>
        </w:rPr>
        <w:t>Этапов,</w:t>
      </w:r>
      <w:r w:rsidR="008B4D05" w:rsidRPr="00DD7155">
        <w:rPr>
          <w:rFonts w:ascii="Tahoma" w:hAnsi="Tahoma"/>
          <w:b/>
          <w:color w:val="FF0000"/>
          <w:sz w:val="20"/>
        </w:rPr>
        <w:t xml:space="preserve"> </w:t>
      </w:r>
      <w:r w:rsidR="00526E69" w:rsidRPr="00526E69">
        <w:rPr>
          <w:rFonts w:ascii="Tahoma" w:hAnsi="Tahoma"/>
          <w:b/>
          <w:color w:val="FF0000"/>
          <w:sz w:val="20"/>
        </w:rPr>
        <w:t>]</w:t>
      </w:r>
      <w:r w:rsidR="008B4D05" w:rsidRPr="00DD7155">
        <w:rPr>
          <w:rFonts w:ascii="Tahoma" w:hAnsi="Tahoma" w:cs="Tahoma"/>
          <w:sz w:val="20"/>
        </w:rPr>
        <w:t xml:space="preserve"> </w:t>
      </w:r>
      <w:r w:rsidR="00526E69" w:rsidRPr="00526E69">
        <w:rPr>
          <w:rFonts w:ascii="Tahoma" w:hAnsi="Tahoma" w:cs="Tahoma"/>
          <w:b/>
          <w:color w:val="FF0000"/>
          <w:sz w:val="20"/>
          <w:u w:color="FF0000"/>
          <w:lang w:eastAsia="ar-SA"/>
        </w:rPr>
        <w:t>[</w:t>
      </w:r>
      <w:r w:rsidR="008B4D05" w:rsidRPr="00DD7155">
        <w:rPr>
          <w:rFonts w:ascii="Tahoma" w:hAnsi="Tahoma" w:cs="Tahoma"/>
          <w:sz w:val="20"/>
          <w:highlight w:val="darkGreen"/>
        </w:rPr>
        <w:t>ПК,</w:t>
      </w:r>
      <w:r w:rsidR="008B4D05" w:rsidRPr="00DD7155">
        <w:rPr>
          <w:rFonts w:ascii="Tahoma" w:hAnsi="Tahoma"/>
          <w:b/>
          <w:color w:val="FF0000"/>
          <w:sz w:val="20"/>
        </w:rPr>
        <w:t xml:space="preserve"> </w:t>
      </w:r>
      <w:r w:rsidR="00526E69" w:rsidRPr="00526E69">
        <w:rPr>
          <w:rFonts w:ascii="Tahoma" w:hAnsi="Tahoma"/>
          <w:b/>
          <w:color w:val="FF0000"/>
          <w:sz w:val="20"/>
        </w:rPr>
        <w:t>]</w:t>
      </w:r>
      <w:r w:rsidR="008B4D05" w:rsidRPr="00DD7155">
        <w:rPr>
          <w:rFonts w:ascii="Tahoma" w:hAnsi="Tahoma" w:cs="Tahoma"/>
          <w:sz w:val="20"/>
        </w:rPr>
        <w:t xml:space="preserve"> </w:t>
      </w:r>
      <w:r w:rsidR="00526E69" w:rsidRPr="00526E69">
        <w:rPr>
          <w:rFonts w:ascii="Tahoma" w:hAnsi="Tahoma" w:cs="Tahoma"/>
          <w:b/>
          <w:color w:val="FF0000"/>
          <w:sz w:val="20"/>
          <w:u w:color="FF0000"/>
          <w:lang w:eastAsia="ar-SA"/>
        </w:rPr>
        <w:t>[</w:t>
      </w:r>
      <w:r w:rsidR="008B4D05" w:rsidRPr="00DD7155">
        <w:rPr>
          <w:rFonts w:ascii="Tahoma" w:hAnsi="Tahoma" w:cs="Tahoma"/>
          <w:sz w:val="20"/>
          <w:highlight w:val="darkGreen"/>
        </w:rPr>
        <w:t>Титульных Объектов</w:t>
      </w:r>
      <w:r w:rsidR="00526E69" w:rsidRPr="00526E69">
        <w:rPr>
          <w:rFonts w:ascii="Tahoma" w:hAnsi="Tahoma"/>
          <w:b/>
          <w:color w:val="FF0000"/>
          <w:sz w:val="20"/>
        </w:rPr>
        <w:t>]</w:t>
      </w:r>
      <w:r w:rsidR="008B4D05" w:rsidRPr="00DD7155">
        <w:rPr>
          <w:rFonts w:ascii="Tahoma" w:hAnsi="Tahoma"/>
          <w:b/>
          <w:color w:val="FF0000"/>
          <w:sz w:val="20"/>
        </w:rPr>
        <w:t xml:space="preserve"> </w:t>
      </w:r>
      <w:r w:rsidR="00526E69" w:rsidRPr="00526E69">
        <w:rPr>
          <w:rFonts w:ascii="Tahoma" w:hAnsi="Tahoma"/>
          <w:b/>
          <w:color w:val="FF0000"/>
          <w:sz w:val="20"/>
        </w:rPr>
        <w:t>]</w:t>
      </w:r>
      <w:r w:rsidR="008B4D05" w:rsidRPr="00DD7155">
        <w:rPr>
          <w:rFonts w:ascii="Tahoma" w:hAnsi="Tahoma" w:cs="Tahoma"/>
          <w:b/>
          <w:color w:val="FF0000"/>
          <w:sz w:val="20"/>
          <w:u w:color="FF0000"/>
        </w:rPr>
        <w:t xml:space="preserve"> </w:t>
      </w:r>
      <w:r w:rsidRPr="00DD7155">
        <w:rPr>
          <w:rFonts w:ascii="Tahoma" w:hAnsi="Tahoma" w:cs="Tahoma"/>
          <w:sz w:val="20"/>
        </w:rPr>
        <w:t>строящегося Объекта</w:t>
      </w:r>
      <w:r w:rsidR="00526E69" w:rsidRPr="00526E69">
        <w:rPr>
          <w:rFonts w:ascii="Tahoma" w:hAnsi="Tahoma"/>
          <w:b/>
          <w:color w:val="FF0000"/>
          <w:sz w:val="20"/>
        </w:rPr>
        <w:t>]</w:t>
      </w:r>
      <w:r w:rsidRPr="00DD7155">
        <w:rPr>
          <w:rFonts w:ascii="Tahoma" w:hAnsi="Tahoma" w:cs="Tahoma"/>
          <w:sz w:val="20"/>
          <w:lang w:eastAsia="ar-SA"/>
        </w:rPr>
        <w:t xml:space="preserve"> </w:t>
      </w:r>
      <w:r w:rsidRPr="00DD7155">
        <w:rPr>
          <w:rFonts w:ascii="Tahoma" w:hAnsi="Tahoma" w:cs="Tahoma"/>
          <w:sz w:val="20"/>
          <w:highlight w:val="darkYellow"/>
          <w:lang w:eastAsia="ar-SA"/>
        </w:rPr>
        <w:t>.</w:t>
      </w:r>
    </w:p>
    <w:p w14:paraId="26EA3962" w14:textId="6661658F" w:rsidR="00433F0E" w:rsidRPr="00DD7155" w:rsidRDefault="00526E69" w:rsidP="00DB3A40">
      <w:pPr>
        <w:pStyle w:val="afff1"/>
        <w:numPr>
          <w:ilvl w:val="2"/>
          <w:numId w:val="13"/>
        </w:numPr>
        <w:spacing w:before="120" w:after="240"/>
        <w:ind w:left="142" w:hanging="1135"/>
        <w:rPr>
          <w:rFonts w:ascii="Tahoma" w:hAnsi="Tahoma" w:cs="Tahoma"/>
          <w:b/>
          <w:sz w:val="20"/>
        </w:rPr>
      </w:pPr>
      <w:r w:rsidRPr="00526E69">
        <w:rPr>
          <w:rFonts w:ascii="Tahoma" w:hAnsi="Tahoma" w:cs="Tahoma"/>
          <w:b/>
          <w:color w:val="FF0000"/>
          <w:sz w:val="20"/>
          <w:u w:color="FF0000"/>
        </w:rPr>
        <w:t>[</w:t>
      </w:r>
      <w:r w:rsidR="00433F0E" w:rsidRPr="00DD7155">
        <w:rPr>
          <w:rFonts w:ascii="Tahoma" w:hAnsi="Tahoma" w:cs="Tahoma"/>
          <w:sz w:val="20"/>
        </w:rPr>
        <w:t>Поставка единицы Товара частями не допускается.</w:t>
      </w:r>
      <w:r w:rsidRPr="00526E69">
        <w:rPr>
          <w:rFonts w:ascii="Tahoma" w:hAnsi="Tahoma" w:cs="Tahoma"/>
          <w:b/>
          <w:color w:val="FF0000"/>
          <w:sz w:val="20"/>
        </w:rPr>
        <w:t>]</w:t>
      </w:r>
      <w:r w:rsidR="00433F0E" w:rsidRPr="00DD7155">
        <w:rPr>
          <w:rStyle w:val="ad"/>
          <w:rFonts w:ascii="Tahoma" w:hAnsi="Tahoma" w:cs="Tahoma"/>
          <w:b/>
          <w:sz w:val="20"/>
        </w:rPr>
        <w:footnoteReference w:id="267"/>
      </w:r>
      <w:r w:rsidR="00433F0E" w:rsidRPr="00DD7155">
        <w:rPr>
          <w:rFonts w:ascii="Tahoma" w:hAnsi="Tahoma" w:cs="Tahoma"/>
          <w:b/>
          <w:sz w:val="20"/>
        </w:rPr>
        <w:t xml:space="preserve"> </w:t>
      </w:r>
    </w:p>
    <w:p w14:paraId="0F0E0D65" w14:textId="77777777" w:rsidR="00433F0E" w:rsidRPr="00DD7155" w:rsidRDefault="00433F0E" w:rsidP="002F68A6">
      <w:pPr>
        <w:pStyle w:val="1112"/>
        <w:tabs>
          <w:tab w:val="left" w:pos="284"/>
          <w:tab w:val="left" w:pos="924"/>
        </w:tabs>
        <w:spacing w:before="120" w:after="240"/>
        <w:ind w:left="142"/>
        <w:rPr>
          <w:rFonts w:ascii="Tahoma" w:hAnsi="Tahoma" w:cs="Tahoma"/>
          <w:b/>
          <w:sz w:val="20"/>
        </w:rPr>
      </w:pPr>
      <w:r w:rsidRPr="00DD7155">
        <w:rPr>
          <w:rFonts w:ascii="Tahoma" w:hAnsi="Tahoma" w:cs="Tahoma"/>
          <w:b/>
          <w:sz w:val="20"/>
        </w:rPr>
        <w:t xml:space="preserve">/ </w:t>
      </w:r>
    </w:p>
    <w:p w14:paraId="4F5DA443" w14:textId="36B5BB11" w:rsidR="00A33AF7" w:rsidRPr="00DD7155" w:rsidRDefault="00526E69" w:rsidP="00433F0E">
      <w:pPr>
        <w:pStyle w:val="1112"/>
        <w:tabs>
          <w:tab w:val="left" w:pos="284"/>
          <w:tab w:val="left" w:pos="924"/>
        </w:tabs>
        <w:spacing w:before="120" w:after="240"/>
        <w:ind w:left="142"/>
        <w:rPr>
          <w:rFonts w:ascii="Tahoma" w:hAnsi="Tahoma" w:cs="Tahoma"/>
          <w:sz w:val="20"/>
        </w:rPr>
      </w:pPr>
      <w:r w:rsidRPr="00526E69">
        <w:rPr>
          <w:rFonts w:ascii="Tahoma" w:hAnsi="Tahoma" w:cs="Tahoma"/>
          <w:b/>
          <w:color w:val="FF0000"/>
          <w:sz w:val="20"/>
          <w:u w:color="FF0000"/>
        </w:rPr>
        <w:t>[</w:t>
      </w:r>
      <w:r w:rsidR="00433F0E" w:rsidRPr="00DD7155">
        <w:rPr>
          <w:rFonts w:ascii="Tahoma" w:hAnsi="Tahoma" w:cs="Tahoma"/>
          <w:sz w:val="20"/>
        </w:rPr>
        <w:t>Поставка единицы Оборудования в составе Товара разрешается отдельными составными частями (осуществляется поэлементно). При этом Товарная накладная по единице Оборудования, в отношении которой осуществляется поставка составными частями, составляется Подрядчиком в день отгрузки последнего грузового места (части) единицы</w:t>
      </w:r>
      <w:r w:rsidR="00433F0E" w:rsidRPr="00DD7155">
        <w:rPr>
          <w:rFonts w:ascii="Tahoma" w:hAnsi="Tahoma" w:cs="Tahoma"/>
          <w:i/>
          <w:sz w:val="20"/>
        </w:rPr>
        <w:t xml:space="preserve"> </w:t>
      </w:r>
      <w:r w:rsidR="00433F0E" w:rsidRPr="00DD7155">
        <w:rPr>
          <w:rFonts w:ascii="Tahoma" w:hAnsi="Tahoma" w:cs="Tahoma"/>
          <w:sz w:val="20"/>
        </w:rPr>
        <w:t>Оборудования.</w:t>
      </w:r>
      <w:r w:rsidRPr="00526E69">
        <w:rPr>
          <w:rFonts w:ascii="Tahoma" w:hAnsi="Tahoma" w:cs="Tahoma"/>
          <w:b/>
          <w:color w:val="FF0000"/>
          <w:sz w:val="20"/>
        </w:rPr>
        <w:t>]</w:t>
      </w:r>
      <w:r w:rsidR="00433F0E" w:rsidRPr="00DD7155">
        <w:rPr>
          <w:rStyle w:val="ad"/>
          <w:rFonts w:ascii="Tahoma" w:hAnsi="Tahoma" w:cs="Tahoma"/>
          <w:b/>
          <w:sz w:val="20"/>
        </w:rPr>
        <w:footnoteReference w:id="268"/>
      </w:r>
    </w:p>
    <w:p w14:paraId="56738B36" w14:textId="33E7EFC8" w:rsidR="00A33AF7" w:rsidRPr="00DD7155" w:rsidRDefault="00433F0E"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ПОСТАВЛЯЕМЫЙ ПОДРЯДЧИКОМ ТОВАР ПЕРЕДАЕТСЯ ЗАКАЗЧИКОМ ОБРАТНО ПОДРЯДЧИКУ ДЛЯ ВЫПОЛНЕНИЯ РАБОТ ПО ДАВАЛЬЧЕСКОЙ СХЕМЕ, ПРИ ЭТОМ ДОГОВОРОМ ПРЕДУСМОТРЕНЫ ИНЫЕ МТР, ПЕРЕДАВАЕМЫХ ЗАКАЗЧИКОМ ПО ДАВАЛЬЧЕСКОЙ СХЕМЕ:</w:t>
      </w:r>
    </w:p>
    <w:p w14:paraId="29B06D89" w14:textId="57D4B65D" w:rsidR="00A33AF7" w:rsidRPr="00DD7155" w:rsidRDefault="00A33AF7" w:rsidP="00DB3A40">
      <w:pPr>
        <w:pStyle w:val="afff1"/>
        <w:numPr>
          <w:ilvl w:val="2"/>
          <w:numId w:val="13"/>
        </w:numPr>
        <w:spacing w:before="120" w:after="240"/>
        <w:ind w:left="142" w:hanging="1135"/>
        <w:rPr>
          <w:rFonts w:ascii="Tahoma" w:hAnsi="Tahoma" w:cs="Tahoma"/>
          <w:sz w:val="20"/>
          <w:highlight w:val="blue"/>
        </w:rPr>
      </w:pPr>
      <w:r w:rsidRPr="00DD7155">
        <w:rPr>
          <w:rFonts w:ascii="Tahoma" w:hAnsi="Tahoma" w:cs="Tahoma"/>
          <w:sz w:val="20"/>
          <w:highlight w:val="red"/>
        </w:rPr>
        <w:t>Передача Товара</w:t>
      </w:r>
      <w:r w:rsidRPr="00DD7155">
        <w:rPr>
          <w:rFonts w:ascii="Tahoma" w:hAnsi="Tahoma" w:cs="Tahoma"/>
          <w:i/>
          <w:sz w:val="20"/>
          <w:highlight w:val="red"/>
        </w:rPr>
        <w:t xml:space="preserve"> </w:t>
      </w:r>
      <w:r w:rsidRPr="00DD7155">
        <w:rPr>
          <w:rFonts w:ascii="Tahoma" w:hAnsi="Tahoma" w:cs="Tahoma"/>
          <w:sz w:val="20"/>
          <w:highlight w:val="red"/>
        </w:rPr>
        <w:t>Подрядчику для использования при выполнении Работ</w:t>
      </w:r>
      <w:r w:rsidRPr="00DD7155">
        <w:rPr>
          <w:rFonts w:ascii="Tahoma" w:hAnsi="Tahoma" w:cs="Tahoma"/>
          <w:i/>
          <w:sz w:val="20"/>
          <w:highlight w:val="red"/>
        </w:rPr>
        <w:t xml:space="preserve"> </w:t>
      </w:r>
      <w:r w:rsidRPr="00DD7155">
        <w:rPr>
          <w:rFonts w:ascii="Tahoma" w:hAnsi="Tahoma" w:cs="Tahoma"/>
          <w:sz w:val="20"/>
          <w:highlight w:val="red"/>
        </w:rPr>
        <w:t xml:space="preserve">осуществляется в </w:t>
      </w:r>
      <w:r w:rsidR="00C47921" w:rsidRPr="00DD7155">
        <w:rPr>
          <w:rFonts w:ascii="Tahoma" w:hAnsi="Tahoma" w:cs="Tahoma"/>
          <w:sz w:val="20"/>
          <w:highlight w:val="red"/>
        </w:rPr>
        <w:t xml:space="preserve">Месте передачи </w:t>
      </w:r>
      <w:r w:rsidRPr="00DD7155">
        <w:rPr>
          <w:rFonts w:ascii="Tahoma" w:hAnsi="Tahoma" w:cs="Tahoma"/>
          <w:sz w:val="20"/>
          <w:highlight w:val="red"/>
        </w:rPr>
        <w:t xml:space="preserve">Товара в день приемки Заказчиком и подписания им Товарной накладной. С момента приемки Заказчиком </w:t>
      </w:r>
      <w:r w:rsidRPr="00DD7155">
        <w:rPr>
          <w:rFonts w:ascii="Tahoma" w:hAnsi="Tahoma" w:cs="Tahoma"/>
          <w:sz w:val="20"/>
          <w:highlight w:val="red"/>
          <w:shd w:val="clear" w:color="auto" w:fill="FFFFFF" w:themeFill="background1"/>
        </w:rPr>
        <w:t>Товара, подлежащего передаче Подрядчику на давальческой основе,</w:t>
      </w:r>
      <w:r w:rsidRPr="00DD7155">
        <w:rPr>
          <w:rFonts w:ascii="Tahoma" w:hAnsi="Tahoma" w:cs="Tahoma"/>
          <w:i/>
          <w:sz w:val="20"/>
          <w:highlight w:val="red"/>
          <w:shd w:val="clear" w:color="auto" w:fill="FFFFFF" w:themeFill="background1"/>
        </w:rPr>
        <w:t xml:space="preserve"> </w:t>
      </w:r>
      <w:r w:rsidRPr="00DD7155">
        <w:rPr>
          <w:rFonts w:ascii="Tahoma" w:hAnsi="Tahoma" w:cs="Tahoma"/>
          <w:sz w:val="20"/>
          <w:highlight w:val="red"/>
          <w:shd w:val="clear" w:color="auto" w:fill="FFFFFF" w:themeFill="background1"/>
        </w:rPr>
        <w:t>такой Товар</w:t>
      </w:r>
      <w:r w:rsidRPr="00DD7155">
        <w:rPr>
          <w:rFonts w:ascii="Tahoma" w:hAnsi="Tahoma" w:cs="Tahoma"/>
          <w:i/>
          <w:sz w:val="20"/>
          <w:highlight w:val="red"/>
        </w:rPr>
        <w:t xml:space="preserve"> </w:t>
      </w:r>
      <w:r w:rsidRPr="00DD7155">
        <w:rPr>
          <w:rFonts w:ascii="Tahoma" w:hAnsi="Tahoma" w:cs="Tahoma"/>
          <w:sz w:val="20"/>
          <w:highlight w:val="red"/>
        </w:rPr>
        <w:t>приравнивается к</w:t>
      </w:r>
      <w:r w:rsidRPr="00DD7155">
        <w:rPr>
          <w:rFonts w:ascii="Tahoma" w:hAnsi="Tahoma" w:cs="Tahoma"/>
          <w:i/>
          <w:sz w:val="20"/>
          <w:highlight w:val="red"/>
        </w:rPr>
        <w:t xml:space="preserve"> </w:t>
      </w:r>
      <w:r w:rsidRPr="00DD7155">
        <w:rPr>
          <w:rFonts w:ascii="Tahoma" w:hAnsi="Tahoma" w:cs="Tahoma"/>
          <w:sz w:val="20"/>
          <w:highlight w:val="red"/>
        </w:rPr>
        <w:t>МТР Заказчика.</w:t>
      </w:r>
      <w:r w:rsidRPr="00DD7155">
        <w:rPr>
          <w:rFonts w:ascii="Tahoma" w:hAnsi="Tahoma" w:cs="Tahoma"/>
          <w:sz w:val="20"/>
        </w:rPr>
        <w:t xml:space="preserve"> </w:t>
      </w:r>
      <w:r w:rsidRPr="00DD7155">
        <w:rPr>
          <w:rFonts w:ascii="Tahoma" w:hAnsi="Tahoma" w:cs="Tahoma"/>
          <w:sz w:val="20"/>
          <w:highlight w:val="blue"/>
        </w:rPr>
        <w:t>Порядок передачи МТ</w:t>
      </w:r>
      <w:r w:rsidR="00433F0E" w:rsidRPr="00DD7155">
        <w:rPr>
          <w:rFonts w:ascii="Tahoma" w:hAnsi="Tahoma" w:cs="Tahoma"/>
          <w:sz w:val="20"/>
          <w:highlight w:val="blue"/>
        </w:rPr>
        <w:t xml:space="preserve">Р Заказчика определён разделом </w:t>
      </w:r>
      <w:r w:rsidRPr="00DD7155">
        <w:rPr>
          <w:rFonts w:ascii="Tahoma" w:hAnsi="Tahoma" w:cs="Tahoma"/>
          <w:sz w:val="20"/>
          <w:highlight w:val="blue"/>
        </w:rPr>
        <w:t>Порядок предоставления МТР Заказчика.</w:t>
      </w:r>
    </w:p>
    <w:p w14:paraId="37F41801" w14:textId="607AF7FC" w:rsidR="00A33AF7" w:rsidRPr="00DD7155" w:rsidRDefault="00433F0E"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ПОСТАВЛЯЕМЫЙ ПОДРЯДЧИКОМ ТОВАР ПЕРЕДАЕТСЯ ЗАКАЗЧИКОМ ОБРАТНО ПОДРЯДЧИКУ ДЛЯ ВЫПОЛНЕНИЯ РАБОТ ПО ДАВАЛЬЧЕСКОЙ СХЕМЕ, ПРИ ЭТОМ ИНЫХ МТР, ПЕРЕДАВАЕМЫХ ЗАКАЗЧИКОМ ПО ДАВАЛЬЧЕСКОЙ СХЕМЕ ДОГОВОРОМ НЕ ПРЕДУСМОТРЕНО:</w:t>
      </w:r>
    </w:p>
    <w:p w14:paraId="2A499E21" w14:textId="5C191C47" w:rsidR="00A33AF7" w:rsidRPr="00DD7155" w:rsidRDefault="00A33601"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Заказчик передает </w:t>
      </w:r>
      <w:r w:rsidR="00A33AF7" w:rsidRPr="00DD7155">
        <w:rPr>
          <w:rFonts w:ascii="Tahoma" w:hAnsi="Tahoma" w:cs="Tahoma"/>
          <w:sz w:val="20"/>
        </w:rPr>
        <w:t>Подрядчику Товар в день приемки Товара Заказчиком и подписания им Товарной накладной.</w:t>
      </w:r>
    </w:p>
    <w:p w14:paraId="714948A0" w14:textId="2CB57C7E" w:rsidR="00A33601" w:rsidRPr="00DD7155" w:rsidRDefault="00A33601" w:rsidP="00625528">
      <w:pPr>
        <w:pStyle w:val="1112"/>
        <w:spacing w:before="120" w:after="240"/>
        <w:ind w:left="142"/>
        <w:rPr>
          <w:rFonts w:ascii="Tahoma" w:hAnsi="Tahoma" w:cs="Tahoma"/>
          <w:sz w:val="20"/>
        </w:rPr>
      </w:pPr>
      <w:r w:rsidRPr="00DD7155">
        <w:rPr>
          <w:rFonts w:ascii="Tahoma" w:hAnsi="Tahoma" w:cs="Tahoma"/>
          <w:sz w:val="20"/>
        </w:rPr>
        <w:t xml:space="preserve">Подрядчик принимает от Заказчика Товар: </w:t>
      </w:r>
    </w:p>
    <w:p w14:paraId="65442191" w14:textId="042F83A1" w:rsidR="00A33AF7" w:rsidRPr="00DD7155" w:rsidRDefault="00526E69" w:rsidP="002F68A6">
      <w:pPr>
        <w:pStyle w:val="1112"/>
        <w:numPr>
          <w:ilvl w:val="3"/>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со складов ПЕСХ по </w:t>
      </w:r>
      <w:r w:rsidR="0031517A" w:rsidRPr="00DD7155">
        <w:rPr>
          <w:rFonts w:ascii="Tahoma" w:hAnsi="Tahoma" w:cs="Tahoma"/>
          <w:sz w:val="20"/>
        </w:rPr>
        <w:t xml:space="preserve">Актам </w:t>
      </w:r>
      <w:r w:rsidR="00A33AF7" w:rsidRPr="00DD7155">
        <w:rPr>
          <w:rFonts w:ascii="Tahoma" w:hAnsi="Tahoma" w:cs="Tahoma"/>
          <w:sz w:val="20"/>
        </w:rPr>
        <w:t>формы НН.М-3.1.</w:t>
      </w:r>
      <w:r w:rsidRPr="00526E69">
        <w:rPr>
          <w:rFonts w:ascii="Tahoma" w:hAnsi="Tahoma" w:cs="Tahoma"/>
          <w:b/>
          <w:color w:val="FF0000"/>
          <w:sz w:val="20"/>
        </w:rPr>
        <w:t>]</w:t>
      </w:r>
      <w:r w:rsidR="00033813" w:rsidRPr="00033813">
        <w:rPr>
          <w:rFonts w:ascii="Tahoma" w:hAnsi="Tahoma" w:cs="Tahoma"/>
          <w:sz w:val="20"/>
          <w:vertAlign w:val="superscript"/>
        </w:rPr>
        <w:t xml:space="preserve"> </w:t>
      </w:r>
      <w:r w:rsidR="00033813" w:rsidRPr="00DD7155">
        <w:rPr>
          <w:rFonts w:ascii="Tahoma" w:hAnsi="Tahoma" w:cs="Tahoma"/>
          <w:sz w:val="20"/>
          <w:vertAlign w:val="superscript"/>
        </w:rPr>
        <w:footnoteReference w:id="269"/>
      </w:r>
    </w:p>
    <w:p w14:paraId="6C032D2B" w14:textId="79961777" w:rsidR="00A33601" w:rsidRPr="00DD7155" w:rsidRDefault="00526E69" w:rsidP="002F68A6">
      <w:pPr>
        <w:pStyle w:val="1112"/>
        <w:numPr>
          <w:ilvl w:val="3"/>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со складов Заказчика, </w:t>
      </w:r>
      <w:r w:rsidRPr="00526E69">
        <w:rPr>
          <w:rFonts w:ascii="Tahoma" w:hAnsi="Tahoma" w:cs="Tahoma"/>
          <w:b/>
          <w:color w:val="FF0000"/>
          <w:sz w:val="20"/>
          <w:u w:color="FF0000"/>
        </w:rPr>
        <w:t>[</w:t>
      </w:r>
      <w:r w:rsidR="00A33AF7" w:rsidRPr="00DD7155">
        <w:rPr>
          <w:rFonts w:ascii="Tahoma" w:hAnsi="Tahoma" w:cs="Tahoma"/>
          <w:sz w:val="20"/>
        </w:rPr>
        <w:t>отличных от складов ПЕСХ</w:t>
      </w:r>
      <w:r w:rsidRPr="00526E69">
        <w:rPr>
          <w:rFonts w:ascii="Tahoma" w:hAnsi="Tahoma" w:cs="Tahoma"/>
          <w:b/>
          <w:color w:val="FF0000"/>
          <w:sz w:val="20"/>
        </w:rPr>
        <w:t>]</w:t>
      </w:r>
      <w:r w:rsidR="00A33601" w:rsidRPr="00DD7155">
        <w:rPr>
          <w:rFonts w:ascii="Tahoma" w:hAnsi="Tahoma" w:cs="Tahoma"/>
          <w:sz w:val="20"/>
        </w:rPr>
        <w:t>:</w:t>
      </w:r>
    </w:p>
    <w:p w14:paraId="2DBC5356" w14:textId="46FD5EEB" w:rsidR="00A33601" w:rsidRPr="00DD7155" w:rsidRDefault="00A33601" w:rsidP="002F68A6">
      <w:pPr>
        <w:pStyle w:val="1112"/>
        <w:spacing w:before="120" w:after="240"/>
        <w:ind w:left="142"/>
        <w:rPr>
          <w:rFonts w:ascii="Tahoma" w:hAnsi="Tahoma" w:cs="Tahoma"/>
          <w:sz w:val="20"/>
        </w:rPr>
      </w:pPr>
      <w:r w:rsidRPr="00DD7155">
        <w:rPr>
          <w:rFonts w:ascii="Tahoma" w:hAnsi="Tahoma" w:cs="Tahoma"/>
          <w:sz w:val="20"/>
        </w:rPr>
        <w:t xml:space="preserve">- </w:t>
      </w:r>
      <w:r w:rsidR="00A33AF7" w:rsidRPr="00DD7155">
        <w:rPr>
          <w:rFonts w:ascii="Tahoma" w:hAnsi="Tahoma" w:cs="Tahoma"/>
          <w:sz w:val="20"/>
        </w:rPr>
        <w:t xml:space="preserve">по </w:t>
      </w:r>
      <w:r w:rsidR="0031517A" w:rsidRPr="00DD7155">
        <w:rPr>
          <w:rFonts w:ascii="Tahoma" w:hAnsi="Tahoma" w:cs="Tahoma"/>
          <w:sz w:val="20"/>
        </w:rPr>
        <w:t xml:space="preserve">Актам </w:t>
      </w:r>
      <w:r w:rsidR="00A33AF7" w:rsidRPr="00DD7155">
        <w:rPr>
          <w:rFonts w:ascii="Tahoma" w:hAnsi="Tahoma" w:cs="Tahoma"/>
          <w:sz w:val="20"/>
        </w:rPr>
        <w:t xml:space="preserve">формы НН.М-3.1 – для материалов, </w:t>
      </w:r>
    </w:p>
    <w:p w14:paraId="0584569D" w14:textId="786E5C4F" w:rsidR="00A33601" w:rsidRPr="00DD7155" w:rsidRDefault="00526E69" w:rsidP="002F68A6">
      <w:pPr>
        <w:pStyle w:val="1112"/>
        <w:spacing w:before="120" w:after="240"/>
        <w:ind w:left="142"/>
        <w:rPr>
          <w:rFonts w:ascii="Tahoma" w:hAnsi="Tahoma" w:cs="Tahoma"/>
          <w:sz w:val="20"/>
        </w:rPr>
      </w:pPr>
      <w:r w:rsidRPr="0048346E">
        <w:rPr>
          <w:rFonts w:ascii="Tahoma" w:hAnsi="Tahoma" w:cs="Tahoma"/>
          <w:b/>
          <w:color w:val="FF0000"/>
          <w:sz w:val="20"/>
          <w:u w:color="FF0000"/>
          <w:shd w:val="clear" w:color="auto" w:fill="CCC0D9" w:themeFill="accent4" w:themeFillTint="66"/>
        </w:rPr>
        <w:t>[</w:t>
      </w:r>
      <w:r w:rsidR="00A33601" w:rsidRPr="0048346E">
        <w:rPr>
          <w:rFonts w:ascii="Tahoma" w:hAnsi="Tahoma" w:cs="Tahoma"/>
          <w:b/>
          <w:sz w:val="20"/>
          <w:shd w:val="clear" w:color="auto" w:fill="CCC0D9" w:themeFill="accent4" w:themeFillTint="66"/>
        </w:rPr>
        <w:t>-</w:t>
      </w:r>
      <w:r w:rsidR="0031517A" w:rsidRPr="0048346E">
        <w:rPr>
          <w:rFonts w:ascii="Tahoma" w:hAnsi="Tahoma" w:cs="Tahoma"/>
          <w:sz w:val="20"/>
          <w:shd w:val="clear" w:color="auto" w:fill="CCC0D9" w:themeFill="accent4" w:themeFillTint="66"/>
        </w:rPr>
        <w:t xml:space="preserve">по Актам формы </w:t>
      </w:r>
      <w:r w:rsidR="00A33AF7" w:rsidRPr="0048346E">
        <w:rPr>
          <w:rFonts w:ascii="Tahoma" w:hAnsi="Tahoma" w:cs="Tahoma"/>
          <w:sz w:val="20"/>
          <w:shd w:val="clear" w:color="auto" w:fill="CCC0D9" w:themeFill="accent4" w:themeFillTint="66"/>
        </w:rPr>
        <w:t>НН.ОС-15.1 – для оборудования</w:t>
      </w:r>
      <w:r w:rsidRPr="0048346E">
        <w:rPr>
          <w:rFonts w:ascii="Tahoma" w:hAnsi="Tahoma" w:cs="Tahoma"/>
          <w:b/>
          <w:color w:val="FF0000"/>
          <w:sz w:val="20"/>
          <w:shd w:val="clear" w:color="auto" w:fill="CCC0D9" w:themeFill="accent4" w:themeFillTint="66"/>
        </w:rPr>
        <w:t>]</w:t>
      </w:r>
      <w:r w:rsidR="00A33AF7" w:rsidRPr="0048346E">
        <w:rPr>
          <w:rFonts w:ascii="Tahoma" w:hAnsi="Tahoma" w:cs="Tahoma"/>
          <w:sz w:val="20"/>
          <w:shd w:val="clear" w:color="auto" w:fill="CCC0D9" w:themeFill="accent4" w:themeFillTint="66"/>
        </w:rPr>
        <w:t xml:space="preserve">. </w:t>
      </w:r>
      <w:r w:rsidRPr="00526E69">
        <w:rPr>
          <w:rFonts w:ascii="Tahoma" w:hAnsi="Tahoma" w:cs="Tahoma"/>
          <w:b/>
          <w:color w:val="FF0000"/>
          <w:sz w:val="20"/>
        </w:rPr>
        <w:t>]</w:t>
      </w:r>
    </w:p>
    <w:p w14:paraId="01C89FC1" w14:textId="4DF61BF9" w:rsidR="00A33AF7" w:rsidRPr="00DD7155" w:rsidRDefault="00526E69" w:rsidP="00625528">
      <w:pPr>
        <w:pStyle w:val="1112"/>
        <w:spacing w:before="120" w:after="240"/>
        <w:ind w:left="142"/>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Подрядчик </w:t>
      </w:r>
      <w:r w:rsidR="00091C8F" w:rsidRPr="00DD7155">
        <w:rPr>
          <w:rFonts w:ascii="Tahoma" w:hAnsi="Tahoma" w:cs="Tahoma"/>
          <w:sz w:val="20"/>
        </w:rPr>
        <w:t>предоставляет</w:t>
      </w:r>
      <w:r w:rsidR="005C3692" w:rsidRPr="00DD7155">
        <w:rPr>
          <w:rFonts w:ascii="Tahoma" w:hAnsi="Tahoma" w:cs="Tahoma"/>
          <w:sz w:val="20"/>
        </w:rPr>
        <w:t xml:space="preserve"> Заказчику список материально-</w:t>
      </w:r>
      <w:r w:rsidR="00A33AF7" w:rsidRPr="00DD7155">
        <w:rPr>
          <w:rFonts w:ascii="Tahoma" w:hAnsi="Tahoma" w:cs="Tahoma"/>
          <w:sz w:val="20"/>
        </w:rPr>
        <w:t>ответственных лиц (МОЛ), которым доверено получение Товара, а также доверенности на каждого из МОЛ, перечисленных в списке.</w:t>
      </w:r>
      <w:r w:rsidRPr="00526E69">
        <w:rPr>
          <w:rFonts w:ascii="Tahoma" w:hAnsi="Tahoma" w:cs="Tahoma"/>
          <w:b/>
          <w:color w:val="FF0000"/>
          <w:sz w:val="20"/>
        </w:rPr>
        <w:t>]</w:t>
      </w:r>
    </w:p>
    <w:p w14:paraId="08A56E0F" w14:textId="0C6528A4"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Подрядчик обеспечи</w:t>
      </w:r>
      <w:r w:rsidR="00A33601" w:rsidRPr="00DD7155">
        <w:rPr>
          <w:rFonts w:ascii="Tahoma" w:hAnsi="Tahoma" w:cs="Tahoma"/>
          <w:sz w:val="20"/>
        </w:rPr>
        <w:t>вает</w:t>
      </w:r>
      <w:r w:rsidRPr="00DD7155">
        <w:rPr>
          <w:rFonts w:ascii="Tahoma" w:hAnsi="Tahoma" w:cs="Tahoma"/>
          <w:sz w:val="20"/>
        </w:rPr>
        <w:t xml:space="preserve"> за свой счет и собственными силами приемку, доставку, разгрузку и складирование на </w:t>
      </w:r>
      <w:r w:rsidR="00455761" w:rsidRPr="00DD7155">
        <w:rPr>
          <w:rFonts w:ascii="Tahoma" w:hAnsi="Tahoma" w:cs="Tahoma"/>
          <w:sz w:val="20"/>
        </w:rPr>
        <w:t xml:space="preserve">Приобъектном складе/ </w:t>
      </w:r>
      <w:r w:rsidRPr="00DD7155">
        <w:rPr>
          <w:rFonts w:ascii="Tahoma" w:hAnsi="Tahoma" w:cs="Tahoma"/>
          <w:sz w:val="20"/>
        </w:rPr>
        <w:t>Объекте переданного Заказчиком Товара.</w:t>
      </w:r>
    </w:p>
    <w:p w14:paraId="71A844ED" w14:textId="7E94A94D" w:rsidR="00091C8F" w:rsidRPr="00DD7155" w:rsidRDefault="00526E69" w:rsidP="0048346E">
      <w:pPr>
        <w:pStyle w:val="1112"/>
        <w:shd w:val="clear" w:color="auto" w:fill="CCC0D9" w:themeFill="accent4" w:themeFillTint="66"/>
        <w:spacing w:before="120" w:after="240"/>
        <w:ind w:left="142"/>
        <w:rPr>
          <w:rFonts w:ascii="Tahoma" w:hAnsi="Tahoma" w:cs="Tahoma"/>
          <w:b/>
          <w:sz w:val="20"/>
        </w:rPr>
      </w:pPr>
      <w:r w:rsidRPr="00526E69">
        <w:rPr>
          <w:rFonts w:ascii="Tahoma" w:hAnsi="Tahoma" w:cs="Tahoma"/>
          <w:b/>
          <w:color w:val="FF0000"/>
          <w:sz w:val="20"/>
          <w:u w:color="FF0000"/>
        </w:rPr>
        <w:t>[</w:t>
      </w:r>
      <w:r w:rsidR="00091C8F" w:rsidRPr="00DD7155">
        <w:rPr>
          <w:rFonts w:ascii="Tahoma" w:hAnsi="Tahoma" w:cs="Tahoma"/>
          <w:sz w:val="20"/>
        </w:rPr>
        <w:t xml:space="preserve"> Подрядчик передает </w:t>
      </w:r>
      <w:r w:rsidR="009A1878" w:rsidRPr="00DD7155">
        <w:rPr>
          <w:rFonts w:ascii="Tahoma" w:hAnsi="Tahoma" w:cs="Tahoma"/>
          <w:sz w:val="20"/>
        </w:rPr>
        <w:t>внутренним структурным подразделениям/</w:t>
      </w:r>
      <w:r w:rsidR="00091C8F" w:rsidRPr="00DD7155">
        <w:rPr>
          <w:rFonts w:ascii="Tahoma" w:hAnsi="Tahoma" w:cs="Tahoma"/>
          <w:sz w:val="20"/>
        </w:rPr>
        <w:t>внешним организациям</w:t>
      </w:r>
      <w:r w:rsidR="00091C8F" w:rsidRPr="00DD7155">
        <w:rPr>
          <w:rStyle w:val="ac"/>
          <w:rFonts w:ascii="Tahoma" w:hAnsi="Tahoma" w:cs="Tahoma"/>
          <w:sz w:val="12"/>
          <w:szCs w:val="20"/>
        </w:rPr>
        <w:t xml:space="preserve"> </w:t>
      </w:r>
      <w:r w:rsidR="00091C8F" w:rsidRPr="00DD7155">
        <w:rPr>
          <w:rFonts w:ascii="Tahoma" w:hAnsi="Tahoma" w:cs="Tahoma"/>
          <w:sz w:val="20"/>
        </w:rPr>
        <w:t>о</w:t>
      </w:r>
      <w:r w:rsidR="00A33AF7" w:rsidRPr="00DD7155">
        <w:rPr>
          <w:rFonts w:ascii="Tahoma" w:hAnsi="Tahoma" w:cs="Tahoma"/>
          <w:sz w:val="20"/>
        </w:rPr>
        <w:t xml:space="preserve">борудование в монтаж со своего приобъектного склада по Акту формы НН.ОС-15.1. </w:t>
      </w:r>
    </w:p>
    <w:p w14:paraId="4D7BD8BE" w14:textId="7689F43A" w:rsidR="00462BA1" w:rsidRPr="00DD7155" w:rsidRDefault="00A33AF7" w:rsidP="0048346E">
      <w:pPr>
        <w:pStyle w:val="1112"/>
        <w:shd w:val="clear" w:color="auto" w:fill="CCC0D9" w:themeFill="accent4" w:themeFillTint="66"/>
        <w:spacing w:before="120" w:after="240"/>
        <w:ind w:left="142"/>
        <w:rPr>
          <w:rFonts w:ascii="Tahoma" w:hAnsi="Tahoma" w:cs="Tahoma"/>
          <w:b/>
          <w:sz w:val="20"/>
        </w:rPr>
      </w:pPr>
      <w:r w:rsidRPr="00DD7155">
        <w:rPr>
          <w:rFonts w:ascii="Tahoma" w:hAnsi="Tahoma" w:cs="Tahoma"/>
          <w:sz w:val="20"/>
        </w:rPr>
        <w:t xml:space="preserve">Подрядчик уведомляет Заказчика в рабочем порядке о предстоящем монтаже. </w:t>
      </w:r>
    </w:p>
    <w:p w14:paraId="14FA0B00" w14:textId="4FA73DBC" w:rsidR="007C33E9" w:rsidRPr="00DD7155" w:rsidRDefault="00526E69" w:rsidP="0048346E">
      <w:pPr>
        <w:pStyle w:val="1112"/>
        <w:shd w:val="clear" w:color="auto" w:fill="CCC0D9" w:themeFill="accent4" w:themeFillTint="66"/>
        <w:tabs>
          <w:tab w:val="left" w:pos="284"/>
          <w:tab w:val="left" w:pos="924"/>
        </w:tabs>
        <w:spacing w:before="120" w:after="240"/>
        <w:ind w:left="142"/>
        <w:rPr>
          <w:rFonts w:ascii="Tahoma" w:hAnsi="Tahoma" w:cs="Tahoma"/>
          <w:sz w:val="20"/>
        </w:rPr>
      </w:pPr>
      <w:r w:rsidRPr="00526E69">
        <w:rPr>
          <w:rFonts w:ascii="Tahoma" w:hAnsi="Tahoma" w:cs="Tahoma"/>
          <w:b/>
          <w:color w:val="FF0000"/>
          <w:sz w:val="20"/>
          <w:u w:color="FF0000"/>
        </w:rPr>
        <w:t>[</w:t>
      </w:r>
      <w:r w:rsidR="00A33AF7" w:rsidRPr="00DD7155">
        <w:rPr>
          <w:rFonts w:ascii="Tahoma" w:hAnsi="Tahoma" w:cs="Tahoma"/>
          <w:sz w:val="20"/>
        </w:rPr>
        <w:t xml:space="preserve">Подрядчик передает полученное Оборудование в монтаж монтажной организации по </w:t>
      </w:r>
      <w:r w:rsidR="00462BA1" w:rsidRPr="00DD7155">
        <w:rPr>
          <w:rFonts w:ascii="Tahoma" w:hAnsi="Tahoma" w:cs="Tahoma"/>
          <w:sz w:val="20"/>
        </w:rPr>
        <w:t>А</w:t>
      </w:r>
      <w:r w:rsidR="00A33AF7" w:rsidRPr="00DD7155">
        <w:rPr>
          <w:rFonts w:ascii="Tahoma" w:hAnsi="Tahoma" w:cs="Tahoma"/>
          <w:sz w:val="20"/>
        </w:rPr>
        <w:t xml:space="preserve">кту формы НН.ОС-15.1, который подписывается Подрядчиком и монтажной организацией в </w:t>
      </w:r>
      <w:r w:rsidR="00462BA1" w:rsidRPr="00DD7155">
        <w:rPr>
          <w:rFonts w:ascii="Tahoma" w:hAnsi="Tahoma" w:cs="Tahoma"/>
          <w:sz w:val="20"/>
        </w:rPr>
        <w:t>3</w:t>
      </w:r>
      <w:r w:rsidR="00A33AF7" w:rsidRPr="00DD7155">
        <w:rPr>
          <w:rFonts w:ascii="Tahoma" w:hAnsi="Tahoma" w:cs="Tahoma"/>
          <w:sz w:val="20"/>
        </w:rPr>
        <w:t xml:space="preserve"> </w:t>
      </w:r>
      <w:r w:rsidR="00B568C5" w:rsidRPr="00DD7155">
        <w:rPr>
          <w:rFonts w:ascii="Tahoma" w:hAnsi="Tahoma" w:cs="Tahoma"/>
          <w:sz w:val="20"/>
        </w:rPr>
        <w:t>экз.</w:t>
      </w:r>
      <w:r w:rsidR="00462BA1" w:rsidRPr="00DD7155">
        <w:rPr>
          <w:rFonts w:ascii="Tahoma" w:hAnsi="Tahoma" w:cs="Tahoma"/>
          <w:sz w:val="20"/>
        </w:rPr>
        <w:t xml:space="preserve"> (1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Заказчика, </w:t>
      </w:r>
      <w:r w:rsidR="00462BA1" w:rsidRPr="00DD7155">
        <w:rPr>
          <w:rFonts w:ascii="Tahoma" w:hAnsi="Tahoma" w:cs="Tahoma"/>
          <w:sz w:val="20"/>
        </w:rPr>
        <w:t>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Подрядчика, </w:t>
      </w:r>
      <w:r w:rsidR="00462BA1" w:rsidRPr="00DD7155">
        <w:rPr>
          <w:rFonts w:ascii="Tahoma" w:hAnsi="Tahoma" w:cs="Tahoma"/>
          <w:sz w:val="20"/>
        </w:rPr>
        <w:t>1</w:t>
      </w:r>
      <w:r w:rsidR="00A33AF7" w:rsidRPr="00DD7155">
        <w:rPr>
          <w:rFonts w:ascii="Tahoma" w:hAnsi="Tahoma" w:cs="Tahoma"/>
          <w:sz w:val="20"/>
        </w:rPr>
        <w:t xml:space="preserve"> </w:t>
      </w:r>
      <w:r w:rsidR="00B568C5" w:rsidRPr="00DD7155">
        <w:rPr>
          <w:rFonts w:ascii="Tahoma" w:hAnsi="Tahoma" w:cs="Tahoma"/>
          <w:sz w:val="20"/>
        </w:rPr>
        <w:t>экз.</w:t>
      </w:r>
      <w:r w:rsidR="00A33AF7" w:rsidRPr="00DD7155">
        <w:rPr>
          <w:rFonts w:ascii="Tahoma" w:hAnsi="Tahoma" w:cs="Tahoma"/>
          <w:sz w:val="20"/>
        </w:rPr>
        <w:t xml:space="preserve"> монтажной организации</w:t>
      </w:r>
      <w:r w:rsidR="00462BA1" w:rsidRPr="00DD7155">
        <w:rPr>
          <w:rFonts w:ascii="Tahoma" w:hAnsi="Tahoma" w:cs="Tahoma"/>
          <w:sz w:val="20"/>
        </w:rPr>
        <w:t>)</w:t>
      </w:r>
      <w:r w:rsidR="00A33AF7" w:rsidRPr="00DD7155">
        <w:rPr>
          <w:rFonts w:ascii="Tahoma" w:hAnsi="Tahoma" w:cs="Tahoma"/>
          <w:sz w:val="20"/>
        </w:rPr>
        <w:t xml:space="preserve">. </w:t>
      </w:r>
      <w:r w:rsidRPr="00526E69">
        <w:rPr>
          <w:rFonts w:ascii="Tahoma" w:hAnsi="Tahoma" w:cs="Tahoma"/>
          <w:b/>
          <w:color w:val="FF0000"/>
          <w:sz w:val="20"/>
        </w:rPr>
        <w:t>]</w:t>
      </w:r>
    </w:p>
    <w:p w14:paraId="6C1D98B5" w14:textId="0FE0C724" w:rsidR="00215E95" w:rsidRPr="00DD7155" w:rsidRDefault="00215E95" w:rsidP="0048346E">
      <w:pPr>
        <w:pStyle w:val="1112"/>
        <w:shd w:val="clear" w:color="auto" w:fill="CCC0D9" w:themeFill="accent4" w:themeFillTint="66"/>
        <w:tabs>
          <w:tab w:val="left" w:pos="284"/>
          <w:tab w:val="left" w:pos="924"/>
        </w:tabs>
        <w:spacing w:before="120" w:after="240"/>
        <w:ind w:left="142"/>
        <w:rPr>
          <w:rFonts w:ascii="Tahoma" w:hAnsi="Tahoma" w:cs="Tahoma"/>
          <w:sz w:val="20"/>
        </w:rPr>
      </w:pPr>
      <w:r w:rsidRPr="00DD7155">
        <w:rPr>
          <w:rFonts w:ascii="Tahoma" w:hAnsi="Tahoma" w:cs="Tahoma"/>
          <w:sz w:val="20"/>
        </w:rPr>
        <w:t>Подрядчик передает Заказчику Акт формы НН.ОС-15.1, п</w:t>
      </w:r>
      <w:r w:rsidR="00A33AF7" w:rsidRPr="00DD7155">
        <w:rPr>
          <w:rFonts w:ascii="Tahoma" w:hAnsi="Tahoma" w:cs="Tahoma"/>
          <w:sz w:val="20"/>
        </w:rPr>
        <w:t>одписанный между Подрядчиком и монтажной организацией Подрядчик предоставляет Заказчику</w:t>
      </w:r>
      <w:r w:rsidR="00462BA1" w:rsidRPr="00DD7155">
        <w:rPr>
          <w:rFonts w:ascii="Tahoma" w:hAnsi="Tahoma" w:cs="Tahoma"/>
          <w:sz w:val="20"/>
        </w:rPr>
        <w:t>,</w:t>
      </w:r>
      <w:r w:rsidR="007C33E9" w:rsidRPr="00DD7155">
        <w:rPr>
          <w:rFonts w:ascii="Tahoma" w:hAnsi="Tahoma" w:cs="Tahoma"/>
          <w:sz w:val="20"/>
        </w:rPr>
        <w:t xml:space="preserve"> </w:t>
      </w:r>
      <w:r w:rsidR="00A33AF7" w:rsidRPr="00DD7155">
        <w:rPr>
          <w:rFonts w:ascii="Tahoma" w:hAnsi="Tahoma" w:cs="Tahoma"/>
          <w:sz w:val="20"/>
        </w:rPr>
        <w:t xml:space="preserve">в течение 5 р.д. с момента передачи Оборудования в монтаж, но не позднее последнего числа месяца начала монтажа. </w:t>
      </w:r>
    </w:p>
    <w:p w14:paraId="2336D0B3" w14:textId="0D57D93B" w:rsidR="00A33AF7" w:rsidRPr="00DD7155" w:rsidRDefault="00A33AF7" w:rsidP="0048346E">
      <w:pPr>
        <w:pStyle w:val="1112"/>
        <w:shd w:val="clear" w:color="auto" w:fill="CCC0D9" w:themeFill="accent4" w:themeFillTint="66"/>
        <w:tabs>
          <w:tab w:val="left" w:pos="284"/>
          <w:tab w:val="left" w:pos="924"/>
        </w:tabs>
        <w:spacing w:before="120" w:after="240"/>
        <w:ind w:left="142"/>
        <w:rPr>
          <w:rFonts w:ascii="Tahoma" w:hAnsi="Tahoma" w:cs="Tahoma"/>
          <w:b/>
          <w:sz w:val="20"/>
        </w:rPr>
      </w:pPr>
      <w:r w:rsidRPr="00DD7155">
        <w:rPr>
          <w:rFonts w:ascii="Tahoma" w:hAnsi="Tahoma" w:cs="Tahoma"/>
          <w:sz w:val="20"/>
        </w:rPr>
        <w:t>Стоимость Об</w:t>
      </w:r>
      <w:r w:rsidR="00091C8F" w:rsidRPr="00DD7155">
        <w:rPr>
          <w:rFonts w:ascii="Tahoma" w:hAnsi="Tahoma" w:cs="Tahoma"/>
          <w:sz w:val="20"/>
        </w:rPr>
        <w:t>орудования</w:t>
      </w:r>
      <w:r w:rsidRPr="00DD7155">
        <w:rPr>
          <w:rFonts w:ascii="Tahoma" w:hAnsi="Tahoma" w:cs="Tahoma"/>
          <w:sz w:val="20"/>
        </w:rPr>
        <w:t xml:space="preserve"> </w:t>
      </w:r>
      <w:r w:rsidR="00091C8F" w:rsidRPr="00DD7155">
        <w:rPr>
          <w:rFonts w:ascii="Tahoma" w:hAnsi="Tahoma" w:cs="Tahoma"/>
          <w:sz w:val="20"/>
        </w:rPr>
        <w:t>в</w:t>
      </w:r>
      <w:r w:rsidRPr="00DD7155">
        <w:rPr>
          <w:rFonts w:ascii="Tahoma" w:hAnsi="Tahoma" w:cs="Tahoma"/>
          <w:sz w:val="20"/>
        </w:rPr>
        <w:t xml:space="preserve"> </w:t>
      </w:r>
      <w:r w:rsidR="00462BA1" w:rsidRPr="00DD7155">
        <w:rPr>
          <w:rFonts w:ascii="Tahoma" w:hAnsi="Tahoma" w:cs="Tahoma"/>
          <w:sz w:val="20"/>
        </w:rPr>
        <w:t>А</w:t>
      </w:r>
      <w:r w:rsidRPr="00DD7155">
        <w:rPr>
          <w:rFonts w:ascii="Tahoma" w:hAnsi="Tahoma" w:cs="Tahoma"/>
          <w:sz w:val="20"/>
        </w:rPr>
        <w:t>кт</w:t>
      </w:r>
      <w:r w:rsidR="00091C8F" w:rsidRPr="00DD7155">
        <w:rPr>
          <w:rFonts w:ascii="Tahoma" w:hAnsi="Tahoma" w:cs="Tahoma"/>
          <w:sz w:val="20"/>
        </w:rPr>
        <w:t>е формы НН.ОС-15.1</w:t>
      </w:r>
      <w:r w:rsidRPr="00DD7155">
        <w:rPr>
          <w:rFonts w:ascii="Tahoma" w:hAnsi="Tahoma" w:cs="Tahoma"/>
          <w:sz w:val="20"/>
        </w:rPr>
        <w:t xml:space="preserve"> должна соответствовать стоимости, указанной </w:t>
      </w:r>
      <w:r w:rsidR="00091C8F" w:rsidRPr="00DD7155">
        <w:rPr>
          <w:rFonts w:ascii="Tahoma" w:hAnsi="Tahoma" w:cs="Tahoma"/>
          <w:sz w:val="20"/>
        </w:rPr>
        <w:t xml:space="preserve">в </w:t>
      </w:r>
      <w:r w:rsidR="00462BA1" w:rsidRPr="00DD7155">
        <w:rPr>
          <w:rFonts w:ascii="Tahoma" w:hAnsi="Tahoma" w:cs="Tahoma"/>
          <w:sz w:val="20"/>
        </w:rPr>
        <w:t>А</w:t>
      </w:r>
      <w:r w:rsidRPr="00DD7155">
        <w:rPr>
          <w:rFonts w:ascii="Tahoma" w:hAnsi="Tahoma" w:cs="Tahoma"/>
          <w:sz w:val="20"/>
        </w:rPr>
        <w:t>кте формы НН.М-3.1</w:t>
      </w:r>
      <w:r w:rsidR="00462BA1" w:rsidRPr="00DD7155">
        <w:rPr>
          <w:rFonts w:ascii="Tahoma" w:hAnsi="Tahoma" w:cs="Tahoma"/>
          <w:sz w:val="20"/>
        </w:rPr>
        <w:t>.</w:t>
      </w:r>
      <w:r w:rsidR="00526E69" w:rsidRPr="00526E69">
        <w:rPr>
          <w:rFonts w:ascii="Tahoma" w:hAnsi="Tahoma" w:cs="Tahoma"/>
          <w:b/>
          <w:color w:val="FF0000"/>
          <w:sz w:val="20"/>
        </w:rPr>
        <w:t>]</w:t>
      </w:r>
    </w:p>
    <w:p w14:paraId="08F12BDD" w14:textId="068494B3" w:rsidR="00A33AF7" w:rsidRPr="00DD7155" w:rsidRDefault="00215E95" w:rsidP="00DB3A40">
      <w:pPr>
        <w:pStyle w:val="afff1"/>
        <w:numPr>
          <w:ilvl w:val="2"/>
          <w:numId w:val="13"/>
        </w:numPr>
        <w:spacing w:before="120" w:after="240"/>
        <w:ind w:left="142" w:hanging="1135"/>
        <w:rPr>
          <w:rFonts w:ascii="Tahoma" w:hAnsi="Tahoma" w:cs="Tahoma"/>
          <w:sz w:val="20"/>
          <w:highlight w:val="red"/>
        </w:rPr>
      </w:pPr>
      <w:r w:rsidRPr="00DD7155">
        <w:rPr>
          <w:rFonts w:ascii="Tahoma" w:hAnsi="Tahoma" w:cs="Tahoma"/>
          <w:sz w:val="20"/>
        </w:rPr>
        <w:t>Подрядчик несет о</w:t>
      </w:r>
      <w:r w:rsidR="00A33AF7" w:rsidRPr="00DD7155">
        <w:rPr>
          <w:rFonts w:ascii="Tahoma" w:hAnsi="Tahoma" w:cs="Tahoma"/>
          <w:sz w:val="20"/>
        </w:rPr>
        <w:t xml:space="preserve">тветственность за сохранность Товара с момента его получения (подписания </w:t>
      </w:r>
      <w:r w:rsidR="005F6CEE" w:rsidRPr="00DD7155">
        <w:rPr>
          <w:rFonts w:ascii="Tahoma" w:hAnsi="Tahoma" w:cs="Tahoma"/>
          <w:sz w:val="20"/>
        </w:rPr>
        <w:t xml:space="preserve">Актов </w:t>
      </w:r>
      <w:r w:rsidR="00A33AF7" w:rsidRPr="00DD7155">
        <w:rPr>
          <w:rFonts w:ascii="Tahoma" w:hAnsi="Tahoma" w:cs="Tahoma"/>
          <w:sz w:val="20"/>
        </w:rPr>
        <w:t xml:space="preserve">формы </w:t>
      </w:r>
      <w:hyperlink r:id="rId13" w:anchor="'НН.М-1.1'!A1" w:history="1">
        <w:r w:rsidR="00A33AF7" w:rsidRPr="00DD7155">
          <w:rPr>
            <w:rStyle w:val="ab"/>
            <w:rFonts w:ascii="Tahoma" w:hAnsi="Tahoma" w:cs="Tahoma"/>
            <w:color w:val="auto"/>
            <w:sz w:val="20"/>
            <w:u w:val="none"/>
          </w:rPr>
          <w:t>НН.М-3.1</w:t>
        </w:r>
      </w:hyperlink>
      <w:r w:rsidR="00A33AF7" w:rsidRPr="00DD7155">
        <w:rPr>
          <w:rFonts w:ascii="Tahoma" w:hAnsi="Tahoma" w:cs="Tahoma"/>
          <w:sz w:val="20"/>
        </w:rPr>
        <w:t xml:space="preserve">, </w:t>
      </w:r>
      <w:r w:rsidR="00526E69" w:rsidRPr="00526E69">
        <w:rPr>
          <w:rFonts w:ascii="Tahoma" w:hAnsi="Tahoma" w:cs="Tahoma"/>
          <w:b/>
          <w:color w:val="FF0000"/>
          <w:sz w:val="20"/>
          <w:u w:color="FF0000"/>
        </w:rPr>
        <w:t>[</w:t>
      </w:r>
      <w:r w:rsidR="00A33AF7" w:rsidRPr="0048346E">
        <w:rPr>
          <w:rFonts w:ascii="Tahoma" w:hAnsi="Tahoma" w:cs="Tahoma"/>
          <w:sz w:val="20"/>
          <w:shd w:val="clear" w:color="auto" w:fill="CCC0D9" w:themeFill="accent4" w:themeFillTint="66"/>
        </w:rPr>
        <w:t>НН.ОС-15.1</w:t>
      </w:r>
      <w:r w:rsidR="00526E69" w:rsidRPr="00526E69">
        <w:rPr>
          <w:rFonts w:ascii="Tahoma" w:hAnsi="Tahoma" w:cs="Tahoma"/>
          <w:b/>
          <w:color w:val="FF0000"/>
          <w:sz w:val="20"/>
        </w:rPr>
        <w:t>]</w:t>
      </w:r>
      <w:r w:rsidR="00A33AF7" w:rsidRPr="00DD7155">
        <w:rPr>
          <w:rFonts w:ascii="Tahoma" w:hAnsi="Tahoma" w:cs="Tahoma"/>
          <w:sz w:val="20"/>
        </w:rPr>
        <w:t xml:space="preserve">) до полного завершения Работ и подписания </w:t>
      </w:r>
      <w:r w:rsidR="00526E69" w:rsidRPr="00526E69">
        <w:rPr>
          <w:rFonts w:ascii="Tahoma" w:hAnsi="Tahoma" w:cs="Tahoma"/>
          <w:b/>
          <w:color w:val="FF0000"/>
          <w:sz w:val="20"/>
          <w:u w:color="FF0000"/>
        </w:rPr>
        <w:t>[</w:t>
      </w:r>
      <w:r w:rsidR="00A33AF7" w:rsidRPr="00DD7155">
        <w:rPr>
          <w:rFonts w:ascii="Tahoma" w:hAnsi="Tahoma" w:cs="Tahoma"/>
          <w:sz w:val="20"/>
        </w:rPr>
        <w:t>последнего</w:t>
      </w:r>
      <w:r w:rsidR="00526E69" w:rsidRPr="00526E69">
        <w:rPr>
          <w:rFonts w:ascii="Tahoma" w:hAnsi="Tahoma" w:cs="Tahoma"/>
          <w:b/>
          <w:color w:val="FF0000"/>
          <w:sz w:val="20"/>
        </w:rPr>
        <w:t>]</w:t>
      </w:r>
      <w:r w:rsidR="00A33AF7" w:rsidRPr="00DD7155">
        <w:rPr>
          <w:rFonts w:ascii="Tahoma" w:hAnsi="Tahoma" w:cs="Tahoma"/>
          <w:sz w:val="20"/>
        </w:rPr>
        <w:t xml:space="preserve"> </w:t>
      </w:r>
      <w:r w:rsidR="00526E69" w:rsidRPr="00526E69">
        <w:rPr>
          <w:rFonts w:ascii="Tahoma" w:hAnsi="Tahoma" w:cs="Tahoma"/>
          <w:b/>
          <w:color w:val="FF0000"/>
          <w:sz w:val="20"/>
          <w:u w:color="FF0000"/>
        </w:rPr>
        <w:t>[</w:t>
      </w:r>
      <w:r w:rsidR="00A33AF7"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A33AF7" w:rsidRPr="00DD7155">
        <w:rPr>
          <w:rFonts w:ascii="Tahoma" w:hAnsi="Tahoma" w:cs="Tahoma"/>
          <w:sz w:val="20"/>
        </w:rPr>
        <w:t xml:space="preserve"> / </w:t>
      </w:r>
      <w:r w:rsidR="00526E69" w:rsidRPr="00526E69">
        <w:rPr>
          <w:rFonts w:ascii="Tahoma" w:hAnsi="Tahoma" w:cs="Tahoma"/>
          <w:b/>
          <w:color w:val="FF0000"/>
          <w:sz w:val="20"/>
          <w:u w:color="FF0000"/>
        </w:rPr>
        <w:t>[</w:t>
      </w:r>
      <w:r w:rsidR="00A33AF7"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00A33AF7" w:rsidRPr="00DD7155">
        <w:rPr>
          <w:rFonts w:ascii="Tahoma" w:hAnsi="Tahoma" w:cs="Tahoma"/>
          <w:sz w:val="20"/>
        </w:rPr>
        <w:t xml:space="preserve"> по </w:t>
      </w:r>
      <w:r w:rsidR="00526E69" w:rsidRPr="00526E69">
        <w:rPr>
          <w:rFonts w:ascii="Tahoma" w:hAnsi="Tahoma" w:cs="Tahoma"/>
          <w:b/>
          <w:color w:val="FF0000"/>
          <w:sz w:val="20"/>
          <w:u w:color="FF0000"/>
        </w:rPr>
        <w:t>[</w:t>
      </w:r>
      <w:r w:rsidR="00A33AF7" w:rsidRPr="00DD7155">
        <w:rPr>
          <w:rFonts w:ascii="Tahoma" w:hAnsi="Tahoma" w:cs="Tahoma"/>
          <w:sz w:val="20"/>
        </w:rPr>
        <w:t>соответствующему</w:t>
      </w:r>
      <w:r w:rsidR="00526E69" w:rsidRPr="00526E69">
        <w:rPr>
          <w:rFonts w:ascii="Tahoma" w:hAnsi="Tahoma" w:cs="Tahoma"/>
          <w:b/>
          <w:color w:val="FF0000"/>
          <w:sz w:val="20"/>
        </w:rPr>
        <w:t>]</w:t>
      </w:r>
      <w:r w:rsidR="00A33AF7" w:rsidRPr="00DD7155">
        <w:rPr>
          <w:rFonts w:ascii="Tahoma" w:hAnsi="Tahoma" w:cs="Tahoma"/>
          <w:sz w:val="20"/>
        </w:rPr>
        <w:t xml:space="preserve"> 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1D5812" w:rsidRPr="00DD7155" w:rsidDel="001D5812">
        <w:rPr>
          <w:rFonts w:ascii="Tahoma" w:hAnsi="Tahoma" w:cs="Tahoma"/>
          <w:b/>
          <w:color w:val="FF0000"/>
          <w:sz w:val="20"/>
          <w:u w:color="FF0000"/>
        </w:rPr>
        <w:t xml:space="preserve"> </w:t>
      </w:r>
      <w:r w:rsidR="0087657E" w:rsidRPr="00DD7155">
        <w:rPr>
          <w:rFonts w:ascii="Tahoma" w:hAnsi="Tahoma" w:cs="Tahoma"/>
          <w:sz w:val="20"/>
        </w:rPr>
        <w:t xml:space="preserve"> </w:t>
      </w:r>
      <w:r w:rsidR="00A33AF7" w:rsidRPr="00DD7155">
        <w:rPr>
          <w:rFonts w:ascii="Tahoma" w:hAnsi="Tahoma" w:cs="Tahoma"/>
          <w:sz w:val="20"/>
        </w:rPr>
        <w:t xml:space="preserve">(включая период времени, в течение которого Подрядчик будет устранять выявленные в ходе приемки любые недостатки, демонтировать ВЗиС, а также вывозить находящуюся на территории </w:t>
      </w:r>
      <w:r w:rsidR="00376885" w:rsidRPr="00DD7155">
        <w:rPr>
          <w:rFonts w:ascii="Tahoma" w:hAnsi="Tahoma" w:cs="Tahoma"/>
          <w:color w:val="7030A0"/>
          <w:sz w:val="20"/>
        </w:rPr>
        <w:t>Объекта</w:t>
      </w:r>
      <w:r w:rsidR="00376885" w:rsidRPr="00DD7155">
        <w:rPr>
          <w:rFonts w:ascii="Tahoma" w:hAnsi="Tahoma" w:cs="Tahoma"/>
          <w:sz w:val="20"/>
        </w:rPr>
        <w:t>/</w:t>
      </w:r>
      <w:r w:rsidR="00A33AF7" w:rsidRPr="00DD7155">
        <w:rPr>
          <w:rFonts w:ascii="Tahoma" w:hAnsi="Tahoma" w:cs="Tahoma"/>
          <w:color w:val="00B0F0"/>
          <w:sz w:val="20"/>
        </w:rPr>
        <w:t>Строительной площадки</w:t>
      </w:r>
      <w:r w:rsidR="00A33AF7" w:rsidRPr="00DD7155">
        <w:rPr>
          <w:rFonts w:ascii="Tahoma" w:hAnsi="Tahoma" w:cs="Tahoma"/>
          <w:sz w:val="20"/>
        </w:rPr>
        <w:t xml:space="preserve"> Строительную технику и оборудование). </w:t>
      </w:r>
    </w:p>
    <w:p w14:paraId="272C5FAE" w14:textId="58362B3B" w:rsidR="00A33AF7" w:rsidRPr="00DD7155" w:rsidRDefault="00A33AF7" w:rsidP="00625528">
      <w:pPr>
        <w:tabs>
          <w:tab w:val="left" w:pos="284"/>
        </w:tabs>
        <w:spacing w:before="120" w:after="240"/>
        <w:ind w:left="142" w:firstLine="0"/>
        <w:rPr>
          <w:rFonts w:ascii="Tahoma" w:hAnsi="Tahoma" w:cs="Tahoma"/>
          <w:sz w:val="20"/>
        </w:rPr>
      </w:pPr>
      <w:r w:rsidRPr="00DD7155">
        <w:rPr>
          <w:rFonts w:ascii="Tahoma" w:hAnsi="Tahoma" w:cs="Tahoma"/>
          <w:sz w:val="20"/>
        </w:rPr>
        <w:t xml:space="preserve">В случае повреждения либо утраты Товара </w:t>
      </w:r>
      <w:r w:rsidR="00D26E29" w:rsidRPr="00DD7155">
        <w:rPr>
          <w:rFonts w:ascii="Tahoma" w:hAnsi="Tahoma" w:cs="Tahoma"/>
          <w:sz w:val="20"/>
        </w:rPr>
        <w:t xml:space="preserve">Подрядчик </w:t>
      </w:r>
      <w:r w:rsidRPr="00DD7155">
        <w:rPr>
          <w:rFonts w:ascii="Tahoma" w:hAnsi="Tahoma" w:cs="Tahoma"/>
          <w:sz w:val="20"/>
        </w:rPr>
        <w:t>выполн</w:t>
      </w:r>
      <w:r w:rsidR="00091C8F" w:rsidRPr="00DD7155">
        <w:rPr>
          <w:rFonts w:ascii="Tahoma" w:hAnsi="Tahoma" w:cs="Tahoma"/>
          <w:sz w:val="20"/>
        </w:rPr>
        <w:t>яе</w:t>
      </w:r>
      <w:r w:rsidRPr="00DD7155">
        <w:rPr>
          <w:rFonts w:ascii="Tahoma" w:hAnsi="Tahoma" w:cs="Tahoma"/>
          <w:sz w:val="20"/>
        </w:rPr>
        <w:t>т за свой счет их ремонт и/или постав</w:t>
      </w:r>
      <w:r w:rsidR="00091C8F" w:rsidRPr="00DD7155">
        <w:rPr>
          <w:rFonts w:ascii="Tahoma" w:hAnsi="Tahoma" w:cs="Tahoma"/>
          <w:sz w:val="20"/>
        </w:rPr>
        <w:t>ляет</w:t>
      </w:r>
      <w:r w:rsidRPr="00DD7155">
        <w:rPr>
          <w:rFonts w:ascii="Tahoma" w:hAnsi="Tahoma" w:cs="Tahoma"/>
          <w:sz w:val="20"/>
        </w:rPr>
        <w:t xml:space="preserve"> Товар, аналогичный поврежденному либо утраченному, без увеличения </w:t>
      </w:r>
      <w:r w:rsidR="00320D09" w:rsidRPr="00DD7155">
        <w:rPr>
          <w:rFonts w:ascii="Tahoma" w:hAnsi="Tahoma" w:cs="Tahoma"/>
          <w:sz w:val="20"/>
        </w:rPr>
        <w:t>промежуточных сроков и сроков исполнения Договора</w:t>
      </w:r>
      <w:r w:rsidRPr="00DD7155">
        <w:rPr>
          <w:rFonts w:ascii="Tahoma" w:hAnsi="Tahoma" w:cs="Tahoma"/>
          <w:sz w:val="20"/>
        </w:rPr>
        <w:t>.</w:t>
      </w:r>
    </w:p>
    <w:p w14:paraId="2A9C14C5" w14:textId="160BB887" w:rsidR="00A33601"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 xml:space="preserve">Подрядчик производит с Заказчиком сверку номенклатуры переданного Подрядчику Товара, не использованного в </w:t>
      </w:r>
      <w:r w:rsidR="0041472B" w:rsidRPr="00DD7155">
        <w:rPr>
          <w:rFonts w:ascii="Tahoma" w:hAnsi="Tahoma" w:cs="Tahoma"/>
          <w:sz w:val="20"/>
        </w:rPr>
        <w:t>О</w:t>
      </w:r>
      <w:r w:rsidRPr="00DD7155">
        <w:rPr>
          <w:rFonts w:ascii="Tahoma" w:hAnsi="Tahoma" w:cs="Tahoma"/>
          <w:sz w:val="20"/>
        </w:rPr>
        <w:t>тчетный период, с оформлением акта сверки форм</w:t>
      </w:r>
      <w:r w:rsidR="00C72912" w:rsidRPr="00DD7155">
        <w:rPr>
          <w:rFonts w:ascii="Tahoma" w:hAnsi="Tahoma" w:cs="Tahoma"/>
          <w:sz w:val="20"/>
        </w:rPr>
        <w:t>ы</w:t>
      </w:r>
      <w:r w:rsidRPr="00DD7155">
        <w:rPr>
          <w:rFonts w:ascii="Tahoma" w:hAnsi="Tahoma" w:cs="Tahoma"/>
          <w:sz w:val="20"/>
        </w:rPr>
        <w:t xml:space="preserve"> НН.М-49.2</w:t>
      </w:r>
      <w:r w:rsidR="00A33601" w:rsidRPr="00DD7155">
        <w:rPr>
          <w:rFonts w:ascii="Tahoma" w:hAnsi="Tahoma" w:cs="Tahoma"/>
          <w:sz w:val="20"/>
        </w:rPr>
        <w:t xml:space="preserve"> ежемесячно, не позднее 10 числа месяца, следующего за </w:t>
      </w:r>
      <w:r w:rsidR="0041472B" w:rsidRPr="00DD7155">
        <w:rPr>
          <w:rFonts w:ascii="Tahoma" w:hAnsi="Tahoma" w:cs="Tahoma"/>
          <w:sz w:val="20"/>
        </w:rPr>
        <w:t>О</w:t>
      </w:r>
      <w:r w:rsidR="00A33601" w:rsidRPr="00DD7155">
        <w:rPr>
          <w:rFonts w:ascii="Tahoma" w:hAnsi="Tahoma" w:cs="Tahoma"/>
          <w:sz w:val="20"/>
        </w:rPr>
        <w:t>тчетным периодом</w:t>
      </w:r>
      <w:r w:rsidRPr="00DD7155">
        <w:rPr>
          <w:rFonts w:ascii="Tahoma" w:hAnsi="Tahoma" w:cs="Tahoma"/>
          <w:sz w:val="20"/>
        </w:rPr>
        <w:t xml:space="preserve">. </w:t>
      </w:r>
    </w:p>
    <w:p w14:paraId="6C5F57FF" w14:textId="49B47292"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Со стороны Заказчика акт сверки составляется на основании оборотно-сальдовой ведомости по состоянию на первый день текущего отчетного периода. Подрядчик по требованию Заказчика информирует его в письменном виде о том, по какой причине Товар не был использован при выполнении Работ.</w:t>
      </w:r>
    </w:p>
    <w:p w14:paraId="02298372" w14:textId="5FCBC3F5" w:rsidR="00A33601" w:rsidRPr="00DD7155" w:rsidRDefault="00A33AF7"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контролир</w:t>
      </w:r>
      <w:r w:rsidR="00662169" w:rsidRPr="00DD7155">
        <w:rPr>
          <w:rFonts w:ascii="Tahoma" w:hAnsi="Tahoma" w:cs="Tahoma"/>
          <w:sz w:val="20"/>
        </w:rPr>
        <w:t>ует</w:t>
      </w:r>
      <w:r w:rsidRPr="00DD7155">
        <w:rPr>
          <w:rFonts w:ascii="Tahoma" w:hAnsi="Tahoma" w:cs="Tahoma"/>
          <w:sz w:val="20"/>
        </w:rPr>
        <w:t xml:space="preserve"> сроки годности Товара, обеспечи</w:t>
      </w:r>
      <w:r w:rsidR="00662169" w:rsidRPr="00DD7155">
        <w:rPr>
          <w:rFonts w:ascii="Tahoma" w:hAnsi="Tahoma" w:cs="Tahoma"/>
          <w:sz w:val="20"/>
        </w:rPr>
        <w:t>вает</w:t>
      </w:r>
      <w:r w:rsidRPr="00DD7155">
        <w:rPr>
          <w:rFonts w:ascii="Tahoma" w:hAnsi="Tahoma" w:cs="Tahoma"/>
          <w:sz w:val="20"/>
        </w:rPr>
        <w:t xml:space="preserve"> его своевременное вовлечение, и заблаговременно информир</w:t>
      </w:r>
      <w:r w:rsidR="000301EE">
        <w:rPr>
          <w:rFonts w:ascii="Tahoma" w:hAnsi="Tahoma" w:cs="Tahoma"/>
          <w:sz w:val="20"/>
        </w:rPr>
        <w:t>ует</w:t>
      </w:r>
      <w:r w:rsidRPr="00DD7155">
        <w:rPr>
          <w:rFonts w:ascii="Tahoma" w:hAnsi="Tahoma" w:cs="Tahoma"/>
          <w:sz w:val="20"/>
        </w:rPr>
        <w:t xml:space="preserve"> Заказчика при вероятности его не вовлечения в период его срока годности (не менее чем за 30 к.д. до истечения срока годности). </w:t>
      </w:r>
    </w:p>
    <w:p w14:paraId="20BFBDE9" w14:textId="3B31D79D" w:rsidR="00A33AF7" w:rsidRPr="00DD7155" w:rsidRDefault="00A33AF7" w:rsidP="00625528">
      <w:pPr>
        <w:pStyle w:val="1112"/>
        <w:spacing w:before="120" w:after="240"/>
        <w:ind w:left="142"/>
        <w:rPr>
          <w:rFonts w:ascii="Tahoma" w:hAnsi="Tahoma" w:cs="Tahoma"/>
          <w:sz w:val="20"/>
        </w:rPr>
      </w:pPr>
      <w:r w:rsidRPr="00DD7155">
        <w:rPr>
          <w:rFonts w:ascii="Tahoma" w:hAnsi="Tahoma" w:cs="Tahoma"/>
          <w:sz w:val="20"/>
        </w:rPr>
        <w:t>При не вовлечении закупленного Товара в связи с истекшим сроком годности, по обстоятельствам, не связанным с Заказчиком, Подрядчик обеспечивает выполнение Работ аналогичными МТР за свой счет.</w:t>
      </w:r>
    </w:p>
    <w:p w14:paraId="579DE2A3" w14:textId="56B4B451" w:rsidR="00186B91" w:rsidRPr="00DD7155" w:rsidRDefault="00940596" w:rsidP="00625528">
      <w:pPr>
        <w:pStyle w:val="afff1"/>
        <w:numPr>
          <w:ilvl w:val="1"/>
          <w:numId w:val="13"/>
        </w:numPr>
        <w:spacing w:before="120" w:after="240"/>
        <w:ind w:left="142" w:hanging="1135"/>
        <w:rPr>
          <w:rFonts w:ascii="Tahoma" w:hAnsi="Tahoma" w:cs="Tahoma"/>
          <w:b/>
          <w:sz w:val="20"/>
        </w:rPr>
      </w:pPr>
      <w:r w:rsidRPr="00DD7155">
        <w:rPr>
          <w:rFonts w:ascii="Tahoma" w:hAnsi="Tahoma" w:cs="Tahoma"/>
          <w:b/>
          <w:sz w:val="20"/>
        </w:rPr>
        <w:t xml:space="preserve">ПОРЯДОК ВОЗВРАТА </w:t>
      </w:r>
      <w:r w:rsidR="00526E69" w:rsidRPr="00526E69">
        <w:rPr>
          <w:rFonts w:ascii="Tahoma" w:hAnsi="Tahoma" w:cs="Tahoma"/>
          <w:b/>
          <w:color w:val="FF0000"/>
          <w:sz w:val="20"/>
          <w:u w:color="FF0000"/>
        </w:rPr>
        <w:t>[</w:t>
      </w:r>
      <w:r w:rsidRPr="00DD7155">
        <w:rPr>
          <w:rFonts w:ascii="Tahoma" w:hAnsi="Tahoma" w:cs="Tahoma"/>
          <w:b/>
          <w:sz w:val="20"/>
          <w:highlight w:val="red"/>
        </w:rPr>
        <w:t>ТОВАРА</w:t>
      </w:r>
      <w:r w:rsidR="00526E69" w:rsidRPr="00526E69">
        <w:rPr>
          <w:rFonts w:ascii="Tahoma" w:hAnsi="Tahoma" w:cs="Tahoma"/>
          <w:b/>
          <w:color w:val="FF0000"/>
          <w:sz w:val="20"/>
        </w:rPr>
        <w:t>]</w:t>
      </w:r>
      <w:r w:rsidRPr="00DD7155">
        <w:rPr>
          <w:rFonts w:ascii="Tahoma" w:hAnsi="Tahoma" w:cs="Tahoma"/>
          <w:b/>
          <w:sz w:val="20"/>
        </w:rPr>
        <w:t xml:space="preserve">/ </w:t>
      </w:r>
      <w:r w:rsidR="00526E69" w:rsidRPr="00526E69">
        <w:rPr>
          <w:rFonts w:ascii="Tahoma" w:hAnsi="Tahoma" w:cs="Tahoma"/>
          <w:b/>
          <w:color w:val="FF0000"/>
          <w:sz w:val="20"/>
          <w:u w:color="FF0000"/>
        </w:rPr>
        <w:t>[</w:t>
      </w:r>
      <w:r w:rsidRPr="00DD7155">
        <w:rPr>
          <w:rFonts w:ascii="Tahoma" w:hAnsi="Tahoma" w:cs="Tahoma"/>
          <w:b/>
          <w:sz w:val="20"/>
          <w:highlight w:val="blue"/>
        </w:rPr>
        <w:t>МТР ЗАКАЗЧИКА</w:t>
      </w:r>
      <w:r w:rsidR="00526E69" w:rsidRPr="00526E69">
        <w:rPr>
          <w:rFonts w:ascii="Tahoma" w:hAnsi="Tahoma" w:cs="Tahoma"/>
          <w:b/>
          <w:color w:val="FF0000"/>
          <w:sz w:val="20"/>
        </w:rPr>
        <w:t>]</w:t>
      </w:r>
    </w:p>
    <w:p w14:paraId="78E8A846" w14:textId="0C969EB7" w:rsidR="00347204" w:rsidRPr="00DD7155" w:rsidRDefault="00FB4F73" w:rsidP="00DB3A40">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Подрядчик возвра</w:t>
      </w:r>
      <w:r w:rsidR="00662169" w:rsidRPr="00DD7155">
        <w:rPr>
          <w:rFonts w:ascii="Tahoma" w:hAnsi="Tahoma" w:cs="Tahoma"/>
          <w:sz w:val="20"/>
        </w:rPr>
        <w:t>щает</w:t>
      </w:r>
      <w:r w:rsidRPr="00DD7155">
        <w:rPr>
          <w:rFonts w:ascii="Tahoma" w:hAnsi="Tahoma" w:cs="Tahoma"/>
          <w:sz w:val="20"/>
        </w:rPr>
        <w:t xml:space="preserve"> Заказчику</w:t>
      </w:r>
      <w:r w:rsidR="00C51340" w:rsidRPr="00DD7155">
        <w:rPr>
          <w:rFonts w:ascii="Tahoma" w:hAnsi="Tahoma" w:cs="Tahoma"/>
          <w:sz w:val="20"/>
        </w:rPr>
        <w:t xml:space="preserve"> </w:t>
      </w:r>
      <w:r w:rsidRPr="00DD7155">
        <w:rPr>
          <w:rFonts w:ascii="Tahoma" w:hAnsi="Tahoma" w:cs="Tahoma"/>
          <w:sz w:val="20"/>
        </w:rPr>
        <w:t>полученные</w:t>
      </w:r>
      <w:r w:rsidR="00BA19F0" w:rsidRPr="00DD7155">
        <w:rPr>
          <w:rFonts w:ascii="Tahoma" w:hAnsi="Tahoma" w:cs="Tahoma"/>
          <w:sz w:val="20"/>
        </w:rPr>
        <w:t xml:space="preserve"> </w:t>
      </w:r>
      <w:r w:rsidRPr="00DD7155">
        <w:rPr>
          <w:rFonts w:ascii="Tahoma" w:hAnsi="Tahoma" w:cs="Tahoma"/>
          <w:sz w:val="20"/>
        </w:rPr>
        <w:t>не использованные</w:t>
      </w:r>
      <w:r w:rsidR="00BA19F0" w:rsidRPr="00DD7155">
        <w:rPr>
          <w:rFonts w:ascii="Tahoma" w:hAnsi="Tahoma" w:cs="Tahoma"/>
          <w:sz w:val="20"/>
        </w:rPr>
        <w:t xml:space="preserve"> </w:t>
      </w:r>
      <w:r w:rsidR="00C51340" w:rsidRPr="00DD7155">
        <w:rPr>
          <w:rFonts w:ascii="Tahoma" w:hAnsi="Tahoma" w:cs="Tahoma"/>
          <w:sz w:val="20"/>
        </w:rPr>
        <w:t xml:space="preserve">при выполнении Работ </w:t>
      </w:r>
      <w:r w:rsidR="00BA19F0" w:rsidRPr="00DD7155">
        <w:rPr>
          <w:rFonts w:ascii="Tahoma" w:hAnsi="Tahoma" w:cs="Tahoma"/>
          <w:sz w:val="20"/>
        </w:rPr>
        <w:t xml:space="preserve">по </w:t>
      </w:r>
      <w:r w:rsidR="005F6CEE" w:rsidRPr="00DD7155">
        <w:rPr>
          <w:rFonts w:ascii="Tahoma" w:hAnsi="Tahoma" w:cs="Tahoma"/>
          <w:sz w:val="20"/>
        </w:rPr>
        <w:t xml:space="preserve">Актам </w:t>
      </w:r>
      <w:r w:rsidR="00BA19F0" w:rsidRPr="00DD7155">
        <w:rPr>
          <w:rFonts w:ascii="Tahoma" w:hAnsi="Tahoma" w:cs="Tahoma"/>
          <w:sz w:val="20"/>
        </w:rPr>
        <w:t xml:space="preserve">формы </w:t>
      </w:r>
      <w:hyperlink r:id="rId14" w:anchor="'НН.М-1.1'!A1" w:history="1">
        <w:r w:rsidR="00BA19F0" w:rsidRPr="00DD7155">
          <w:rPr>
            <w:rStyle w:val="ab"/>
            <w:rFonts w:ascii="Tahoma" w:hAnsi="Tahoma" w:cs="Tahoma"/>
            <w:color w:val="auto"/>
            <w:sz w:val="20"/>
            <w:u w:val="none"/>
          </w:rPr>
          <w:t>НН.М-3.1</w:t>
        </w:r>
      </w:hyperlink>
      <w:r w:rsidR="00BA19F0" w:rsidRPr="00DD7155">
        <w:rPr>
          <w:rFonts w:ascii="Tahoma" w:hAnsi="Tahoma" w:cs="Tahoma"/>
          <w:sz w:val="20"/>
        </w:rPr>
        <w:t xml:space="preserve"> </w:t>
      </w:r>
      <w:r w:rsidR="00526E69" w:rsidRPr="00526E69">
        <w:rPr>
          <w:rFonts w:ascii="Tahoma" w:hAnsi="Tahoma" w:cs="Tahoma"/>
          <w:b/>
          <w:color w:val="FF0000"/>
          <w:sz w:val="20"/>
          <w:u w:color="FF0000"/>
        </w:rPr>
        <w:t>[</w:t>
      </w:r>
      <w:r w:rsidR="00BA19F0" w:rsidRPr="00DD7155">
        <w:rPr>
          <w:rFonts w:ascii="Tahoma" w:hAnsi="Tahoma" w:cs="Tahoma"/>
          <w:sz w:val="20"/>
        </w:rPr>
        <w:t xml:space="preserve"> </w:t>
      </w:r>
      <w:r w:rsidR="00485B2C" w:rsidRPr="0048346E">
        <w:rPr>
          <w:rFonts w:ascii="Tahoma" w:hAnsi="Tahoma" w:cs="Tahoma"/>
          <w:sz w:val="20"/>
          <w:shd w:val="clear" w:color="auto" w:fill="CCC0D9" w:themeFill="accent4" w:themeFillTint="66"/>
        </w:rPr>
        <w:t xml:space="preserve">, </w:t>
      </w:r>
      <w:r w:rsidR="00BA19F0" w:rsidRPr="0048346E">
        <w:rPr>
          <w:rFonts w:ascii="Tahoma" w:hAnsi="Tahoma" w:cs="Tahoma"/>
          <w:sz w:val="20"/>
          <w:shd w:val="clear" w:color="auto" w:fill="CCC0D9" w:themeFill="accent4" w:themeFillTint="66"/>
        </w:rPr>
        <w:t>НН.ОС-15.1</w:t>
      </w:r>
      <w:r w:rsidR="00526E69" w:rsidRPr="00526E69">
        <w:rPr>
          <w:rFonts w:ascii="Tahoma" w:hAnsi="Tahoma" w:cs="Tahoma"/>
          <w:b/>
          <w:color w:val="FF0000"/>
          <w:sz w:val="20"/>
        </w:rPr>
        <w:t>]</w:t>
      </w:r>
      <w:r w:rsidR="00BA19F0" w:rsidRPr="00DD7155">
        <w:rPr>
          <w:rFonts w:ascii="Tahoma" w:hAnsi="Tahoma" w:cs="Tahoma"/>
          <w:sz w:val="20"/>
        </w:rPr>
        <w:t xml:space="preserve"> после окончания выполнения Работ по </w:t>
      </w:r>
      <w:r w:rsidR="00526E69" w:rsidRPr="00526E69">
        <w:rPr>
          <w:rFonts w:ascii="Tahoma" w:hAnsi="Tahoma" w:cs="Tahoma"/>
          <w:b/>
          <w:color w:val="FF0000"/>
          <w:sz w:val="20"/>
          <w:u w:color="FF0000"/>
        </w:rPr>
        <w:t>[</w:t>
      </w:r>
      <w:r w:rsidR="00BA19F0" w:rsidRPr="00DD7155">
        <w:rPr>
          <w:rFonts w:ascii="Tahoma" w:hAnsi="Tahoma" w:cs="Tahoma"/>
          <w:sz w:val="20"/>
        </w:rPr>
        <w:t>соответствующему</w:t>
      </w:r>
      <w:r w:rsidR="00526E69" w:rsidRPr="00526E69">
        <w:rPr>
          <w:rFonts w:ascii="Tahoma" w:hAnsi="Tahoma" w:cs="Tahoma"/>
          <w:b/>
          <w:color w:val="FF0000"/>
          <w:sz w:val="20"/>
        </w:rPr>
        <w:t>]</w:t>
      </w:r>
      <w:r w:rsidR="00BA19F0" w:rsidRPr="00DD7155">
        <w:rPr>
          <w:rFonts w:ascii="Tahoma" w:hAnsi="Tahoma" w:cs="Tahoma"/>
          <w:sz w:val="20"/>
        </w:rPr>
        <w:t xml:space="preserve"> Объекту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1D5812" w:rsidRPr="00DD7155">
        <w:rPr>
          <w:rFonts w:ascii="Tahoma" w:hAnsi="Tahoma" w:cs="Tahoma"/>
          <w:b/>
          <w:color w:val="FF0000"/>
          <w:sz w:val="18"/>
          <w:u w:color="FF0000"/>
        </w:rPr>
        <w:t xml:space="preserve"> </w:t>
      </w:r>
      <w:r w:rsidR="00BA19F0" w:rsidRPr="00DD7155">
        <w:rPr>
          <w:rFonts w:ascii="Tahoma" w:hAnsi="Tahoma" w:cs="Tahoma"/>
          <w:sz w:val="20"/>
        </w:rPr>
        <w:t>не по</w:t>
      </w:r>
      <w:r w:rsidR="000A5160" w:rsidRPr="00DD7155">
        <w:rPr>
          <w:rFonts w:ascii="Tahoma" w:hAnsi="Tahoma" w:cs="Tahoma"/>
          <w:sz w:val="20"/>
        </w:rPr>
        <w:t>зднее 10</w:t>
      </w:r>
      <w:r w:rsidR="00BA19F0" w:rsidRPr="00DD7155">
        <w:rPr>
          <w:rFonts w:ascii="Tahoma" w:hAnsi="Tahoma" w:cs="Tahoma"/>
          <w:sz w:val="20"/>
        </w:rPr>
        <w:t xml:space="preserve"> </w:t>
      </w:r>
      <w:r w:rsidR="000A5160" w:rsidRPr="00DD7155">
        <w:rPr>
          <w:rFonts w:ascii="Tahoma" w:hAnsi="Tahoma" w:cs="Tahoma"/>
          <w:sz w:val="20"/>
        </w:rPr>
        <w:t>р</w:t>
      </w:r>
      <w:r w:rsidR="00BA19F0" w:rsidRPr="00DD7155">
        <w:rPr>
          <w:rFonts w:ascii="Tahoma" w:hAnsi="Tahoma" w:cs="Tahoma"/>
          <w:sz w:val="20"/>
        </w:rPr>
        <w:t xml:space="preserve">.д. до подписания Сторонами </w:t>
      </w:r>
      <w:r w:rsidR="00526E69" w:rsidRPr="00526E69">
        <w:rPr>
          <w:rFonts w:ascii="Tahoma" w:hAnsi="Tahoma" w:cs="Tahoma"/>
          <w:b/>
          <w:color w:val="FF0000"/>
          <w:sz w:val="20"/>
          <w:u w:color="FF0000"/>
        </w:rPr>
        <w:t>[</w:t>
      </w:r>
      <w:r w:rsidR="00BA19F0" w:rsidRPr="00DD7155">
        <w:rPr>
          <w:rFonts w:ascii="Tahoma" w:hAnsi="Tahoma" w:cs="Tahoma"/>
          <w:sz w:val="20"/>
        </w:rPr>
        <w:t>последнего</w:t>
      </w:r>
      <w:r w:rsidR="00526E69" w:rsidRPr="00526E69">
        <w:rPr>
          <w:rFonts w:ascii="Tahoma" w:hAnsi="Tahoma" w:cs="Tahoma"/>
          <w:b/>
          <w:color w:val="FF0000"/>
          <w:sz w:val="20"/>
        </w:rPr>
        <w:t>]</w:t>
      </w:r>
      <w:r w:rsidR="00BA19F0" w:rsidRPr="00DD7155">
        <w:rPr>
          <w:rFonts w:ascii="Tahoma" w:hAnsi="Tahoma" w:cs="Tahoma"/>
          <w:sz w:val="20"/>
        </w:rPr>
        <w:t xml:space="preserve"> </w:t>
      </w:r>
      <w:r w:rsidR="00526E69" w:rsidRPr="00526E69">
        <w:rPr>
          <w:rFonts w:ascii="Tahoma" w:hAnsi="Tahoma" w:cs="Tahoma"/>
          <w:b/>
          <w:color w:val="FF0000"/>
          <w:sz w:val="20"/>
          <w:u w:color="FF0000"/>
        </w:rPr>
        <w:t>[</w:t>
      </w:r>
      <w:r w:rsidR="00BA19F0"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BA19F0" w:rsidRPr="00DD7155">
        <w:rPr>
          <w:rFonts w:ascii="Tahoma" w:hAnsi="Tahoma" w:cs="Tahoma"/>
          <w:sz w:val="20"/>
        </w:rPr>
        <w:t xml:space="preserve"> / </w:t>
      </w:r>
      <w:r w:rsidR="00526E69" w:rsidRPr="00526E69">
        <w:rPr>
          <w:rFonts w:ascii="Tahoma" w:hAnsi="Tahoma" w:cs="Tahoma"/>
          <w:b/>
          <w:color w:val="FF0000"/>
          <w:sz w:val="20"/>
          <w:u w:color="FF0000"/>
        </w:rPr>
        <w:t>[</w:t>
      </w:r>
      <w:r w:rsidR="00BA19F0"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00BA19F0" w:rsidRPr="00DD7155">
        <w:rPr>
          <w:rFonts w:ascii="Tahoma" w:hAnsi="Tahoma" w:cs="Tahoma"/>
          <w:sz w:val="20"/>
        </w:rPr>
        <w:t xml:space="preserve"> по Объекту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BA19F0" w:rsidRPr="00DD7155">
        <w:rPr>
          <w:rFonts w:ascii="Tahoma" w:hAnsi="Tahoma" w:cs="Tahoma"/>
          <w:sz w:val="20"/>
        </w:rPr>
        <w:t xml:space="preserve">и Общего перечня смонтированного/установленного оборудования на </w:t>
      </w:r>
      <w:r w:rsidR="00A62DAF" w:rsidRPr="00DD7155">
        <w:rPr>
          <w:rFonts w:ascii="Tahoma" w:hAnsi="Tahoma" w:cs="Tahoma"/>
          <w:sz w:val="20"/>
        </w:rPr>
        <w:t>С</w:t>
      </w:r>
      <w:r w:rsidR="00091C8F" w:rsidRPr="00DD7155">
        <w:rPr>
          <w:rFonts w:ascii="Tahoma" w:hAnsi="Tahoma" w:cs="Tahoma"/>
          <w:sz w:val="20"/>
        </w:rPr>
        <w:t>клад Заказчика.</w:t>
      </w:r>
    </w:p>
    <w:p w14:paraId="4F06D2CF" w14:textId="2C71E0B2" w:rsidR="002B7DC8" w:rsidRPr="00DD7155" w:rsidRDefault="002B7DC8" w:rsidP="006D4B4C">
      <w:pPr>
        <w:pStyle w:val="afff1"/>
        <w:spacing w:before="120" w:after="240"/>
        <w:ind w:left="142"/>
        <w:rPr>
          <w:rFonts w:ascii="Tahoma" w:hAnsi="Tahoma" w:cs="Tahoma"/>
          <w:sz w:val="20"/>
        </w:rPr>
      </w:pPr>
      <w:r w:rsidRPr="00DD7155">
        <w:rPr>
          <w:rFonts w:ascii="Tahoma" w:hAnsi="Tahoma" w:cs="Tahoma"/>
          <w:sz w:val="20"/>
          <w:szCs w:val="22"/>
        </w:rPr>
        <w:t xml:space="preserve">Заказчик вправе не принимать некачественные остатки </w:t>
      </w:r>
      <w:r w:rsidRPr="00DD7155">
        <w:rPr>
          <w:rFonts w:ascii="Tahoma" w:hAnsi="Tahoma" w:cs="Tahoma"/>
          <w:sz w:val="20"/>
          <w:highlight w:val="red"/>
        </w:rPr>
        <w:t>Товар</w:t>
      </w:r>
      <w:r w:rsidRPr="00DD7155">
        <w:rPr>
          <w:rFonts w:ascii="Tahoma" w:hAnsi="Tahoma" w:cs="Tahoma"/>
          <w:sz w:val="20"/>
        </w:rPr>
        <w:t xml:space="preserve">а </w:t>
      </w:r>
      <w:r w:rsidR="00526E69" w:rsidRPr="00526E69">
        <w:rPr>
          <w:rFonts w:ascii="Tahoma" w:hAnsi="Tahoma" w:cs="Tahoma"/>
          <w:b/>
          <w:color w:val="FF0000"/>
          <w:sz w:val="20"/>
          <w:u w:color="FF0000"/>
        </w:rPr>
        <w:t>[</w:t>
      </w:r>
      <w:r w:rsidRPr="00DD7155">
        <w:rPr>
          <w:rFonts w:ascii="Tahoma" w:hAnsi="Tahoma" w:cs="Tahoma"/>
          <w:sz w:val="20"/>
          <w:highlight w:val="blue"/>
        </w:rPr>
        <w:t>, МТР Заказчика</w:t>
      </w:r>
      <w:r w:rsidR="00526E69" w:rsidRPr="00526E69">
        <w:rPr>
          <w:rFonts w:ascii="Tahoma" w:hAnsi="Tahoma" w:cs="Tahoma"/>
          <w:b/>
          <w:color w:val="FF0000"/>
          <w:sz w:val="20"/>
        </w:rPr>
        <w:t>]</w:t>
      </w:r>
      <w:r w:rsidRPr="00DD7155">
        <w:rPr>
          <w:rFonts w:ascii="Tahoma" w:hAnsi="Tahoma" w:cs="Tahoma"/>
          <w:sz w:val="20"/>
        </w:rPr>
        <w:t>,</w:t>
      </w:r>
      <w:r w:rsidRPr="00DD7155">
        <w:rPr>
          <w:rFonts w:ascii="Tahoma" w:hAnsi="Tahoma" w:cs="Tahoma"/>
          <w:sz w:val="20"/>
          <w:szCs w:val="22"/>
        </w:rPr>
        <w:t xml:space="preserve"> в этом случае </w:t>
      </w:r>
      <w:r w:rsidRPr="00DD7155">
        <w:rPr>
          <w:rFonts w:ascii="Tahoma" w:hAnsi="Tahoma" w:cs="Tahoma"/>
          <w:sz w:val="20"/>
          <w:highlight w:val="red"/>
        </w:rPr>
        <w:t>Товар</w:t>
      </w:r>
      <w:r w:rsidRPr="00DD7155">
        <w:rPr>
          <w:rFonts w:ascii="Tahoma" w:hAnsi="Tahoma" w:cs="Tahoma"/>
          <w:sz w:val="20"/>
        </w:rPr>
        <w:t xml:space="preserve">а </w:t>
      </w:r>
      <w:r w:rsidR="00526E69" w:rsidRPr="00526E69">
        <w:rPr>
          <w:rFonts w:ascii="Tahoma" w:hAnsi="Tahoma" w:cs="Tahoma"/>
          <w:b/>
          <w:color w:val="FF0000"/>
          <w:sz w:val="20"/>
          <w:u w:color="FF0000"/>
        </w:rPr>
        <w:t>[</w:t>
      </w:r>
      <w:r w:rsidRPr="00DD7155">
        <w:rPr>
          <w:rFonts w:ascii="Tahoma" w:hAnsi="Tahoma" w:cs="Tahoma"/>
          <w:sz w:val="20"/>
          <w:highlight w:val="blue"/>
        </w:rPr>
        <w:t>, МТР Заказчика</w:t>
      </w:r>
      <w:r w:rsidR="00526E69" w:rsidRPr="00526E69">
        <w:rPr>
          <w:rFonts w:ascii="Tahoma" w:hAnsi="Tahoma" w:cs="Tahoma"/>
          <w:b/>
          <w:color w:val="FF0000"/>
          <w:sz w:val="20"/>
        </w:rPr>
        <w:t>]</w:t>
      </w:r>
      <w:r w:rsidRPr="00DD7155">
        <w:rPr>
          <w:rFonts w:ascii="Tahoma" w:hAnsi="Tahoma" w:cs="Tahoma"/>
          <w:b/>
          <w:color w:val="FF0000"/>
          <w:sz w:val="20"/>
        </w:rPr>
        <w:t xml:space="preserve"> </w:t>
      </w:r>
      <w:r w:rsidRPr="00DD7155">
        <w:rPr>
          <w:rFonts w:ascii="Tahoma" w:hAnsi="Tahoma" w:cs="Tahoma"/>
          <w:sz w:val="20"/>
          <w:lang w:eastAsia="en-US"/>
        </w:rPr>
        <w:t>считаются проданными Исполнителю на ниже указанных условиях.</w:t>
      </w:r>
    </w:p>
    <w:tbl>
      <w:tblPr>
        <w:tblStyle w:val="55"/>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347204" w:rsidRPr="00DD7155" w14:paraId="7D8849F1" w14:textId="77777777" w:rsidTr="00DC57EB">
        <w:trPr>
          <w:trHeight w:val="280"/>
        </w:trPr>
        <w:tc>
          <w:tcPr>
            <w:tcW w:w="1134" w:type="dxa"/>
          </w:tcPr>
          <w:p w14:paraId="108C6F4E" w14:textId="77777777" w:rsidR="00347204" w:rsidRPr="00DD7155" w:rsidRDefault="00347204" w:rsidP="00DB3A40">
            <w:pPr>
              <w:pStyle w:val="afff1"/>
              <w:numPr>
                <w:ilvl w:val="2"/>
                <w:numId w:val="13"/>
              </w:numPr>
              <w:spacing w:before="120" w:after="240"/>
              <w:ind w:left="142" w:hanging="142"/>
              <w:rPr>
                <w:rFonts w:ascii="Tahoma" w:hAnsi="Tahoma" w:cs="Tahoma"/>
                <w:sz w:val="20"/>
                <w:lang w:eastAsia="ru-RU"/>
              </w:rPr>
            </w:pPr>
          </w:p>
          <w:p w14:paraId="7696D022" w14:textId="77777777" w:rsidR="00347204" w:rsidRPr="00DD7155" w:rsidRDefault="00347204" w:rsidP="002F68A6">
            <w:pPr>
              <w:tabs>
                <w:tab w:val="left" w:pos="1410"/>
              </w:tabs>
              <w:spacing w:before="120" w:after="240"/>
              <w:ind w:right="-150" w:firstLine="0"/>
              <w:jc w:val="left"/>
              <w:rPr>
                <w:rFonts w:ascii="Tahoma" w:hAnsi="Tahoma" w:cs="Tahoma"/>
                <w:sz w:val="20"/>
                <w:lang w:eastAsia="ru-RU"/>
              </w:rPr>
            </w:pPr>
            <w:r w:rsidRPr="00DD7155">
              <w:rPr>
                <w:rFonts w:ascii="Tahoma" w:hAnsi="Tahoma" w:cs="Tahoma"/>
                <w:i/>
                <w:sz w:val="14"/>
                <w:szCs w:val="18"/>
              </w:rPr>
              <w:t>Действия Заказчика</w:t>
            </w:r>
          </w:p>
        </w:tc>
        <w:tc>
          <w:tcPr>
            <w:tcW w:w="9498" w:type="dxa"/>
            <w:tcBorders>
              <w:top w:val="dotted" w:sz="4" w:space="0" w:color="A6A6A6"/>
              <w:bottom w:val="dotted" w:sz="4" w:space="0" w:color="A6A6A6"/>
            </w:tcBorders>
            <w:shd w:val="clear" w:color="auto" w:fill="F2F2F2"/>
          </w:tcPr>
          <w:p w14:paraId="12BBAF86" w14:textId="720138AB" w:rsidR="00347204" w:rsidRPr="00DD7155" w:rsidRDefault="00364E40" w:rsidP="002F68A6">
            <w:pPr>
              <w:spacing w:before="120" w:after="240"/>
              <w:ind w:left="142" w:right="-2" w:firstLine="0"/>
              <w:rPr>
                <w:rFonts w:ascii="Tahoma" w:hAnsi="Tahoma" w:cs="Tahoma"/>
                <w:sz w:val="20"/>
                <w:lang w:eastAsia="ru-RU"/>
              </w:rPr>
            </w:pPr>
            <w:r w:rsidRPr="00DD7155">
              <w:rPr>
                <w:rFonts w:ascii="Tahoma" w:hAnsi="Tahoma" w:cs="Tahoma"/>
                <w:sz w:val="20"/>
              </w:rPr>
              <w:t xml:space="preserve">В случае </w:t>
            </w:r>
            <w:r w:rsidR="00347204" w:rsidRPr="00DD7155">
              <w:rPr>
                <w:rFonts w:ascii="Tahoma" w:hAnsi="Tahoma" w:cs="Tahoma"/>
                <w:sz w:val="20"/>
              </w:rPr>
              <w:t xml:space="preserve">невозврата неиспользованного и/или перерасходованных Подрядчиком </w:t>
            </w:r>
            <w:r w:rsidR="00526E69" w:rsidRPr="00526E69">
              <w:rPr>
                <w:rFonts w:ascii="Tahoma" w:hAnsi="Tahoma" w:cs="Tahoma"/>
                <w:b/>
                <w:color w:val="FF0000"/>
                <w:sz w:val="20"/>
                <w:u w:color="FF0000"/>
              </w:rPr>
              <w:t>[</w:t>
            </w:r>
            <w:r w:rsidR="00347204" w:rsidRPr="00DD7155">
              <w:rPr>
                <w:rFonts w:ascii="Tahoma" w:hAnsi="Tahoma" w:cs="Tahoma"/>
                <w:sz w:val="20"/>
                <w:highlight w:val="red"/>
              </w:rPr>
              <w:t>Товара</w:t>
            </w:r>
            <w:r w:rsidR="00526E69" w:rsidRPr="00526E69">
              <w:rPr>
                <w:rFonts w:ascii="Tahoma" w:hAnsi="Tahoma" w:cs="Tahoma"/>
                <w:b/>
                <w:color w:val="FF0000"/>
                <w:sz w:val="20"/>
              </w:rPr>
              <w:t>]</w:t>
            </w:r>
            <w:r w:rsidR="00347204" w:rsidRPr="00DD7155">
              <w:rPr>
                <w:rFonts w:ascii="Tahoma" w:hAnsi="Tahoma" w:cs="Tahoma"/>
                <w:sz w:val="20"/>
              </w:rPr>
              <w:t xml:space="preserve"> </w:t>
            </w:r>
            <w:r w:rsidR="00526E69" w:rsidRPr="00526E69">
              <w:rPr>
                <w:rFonts w:ascii="Tahoma" w:hAnsi="Tahoma" w:cs="Tahoma"/>
                <w:b/>
                <w:color w:val="FF0000"/>
                <w:sz w:val="20"/>
                <w:u w:color="FF0000"/>
              </w:rPr>
              <w:t>[</w:t>
            </w:r>
            <w:r w:rsidR="00B60FB1" w:rsidRPr="00DD7155">
              <w:rPr>
                <w:rFonts w:ascii="Tahoma" w:hAnsi="Tahoma" w:cs="Tahoma"/>
                <w:sz w:val="20"/>
                <w:highlight w:val="blue"/>
              </w:rPr>
              <w:t xml:space="preserve">, </w:t>
            </w:r>
            <w:r w:rsidR="00347204" w:rsidRPr="00DD7155">
              <w:rPr>
                <w:rFonts w:ascii="Tahoma" w:hAnsi="Tahoma" w:cs="Tahoma"/>
                <w:sz w:val="20"/>
                <w:highlight w:val="blue"/>
              </w:rPr>
              <w:t>МТР Заказчика</w:t>
            </w:r>
            <w:r w:rsidR="00526E69" w:rsidRPr="00526E69">
              <w:rPr>
                <w:rFonts w:ascii="Tahoma" w:hAnsi="Tahoma" w:cs="Tahoma"/>
                <w:b/>
                <w:color w:val="FF0000"/>
                <w:sz w:val="20"/>
              </w:rPr>
              <w:t>]</w:t>
            </w:r>
            <w:r w:rsidR="00347204" w:rsidRPr="00DD7155">
              <w:rPr>
                <w:rFonts w:ascii="Tahoma" w:hAnsi="Tahoma" w:cs="Tahoma"/>
                <w:sz w:val="20"/>
              </w:rPr>
              <w:t xml:space="preserve">, указанные </w:t>
            </w:r>
            <w:r w:rsidR="0031517A" w:rsidRPr="00DD7155">
              <w:rPr>
                <w:rFonts w:ascii="Tahoma" w:hAnsi="Tahoma" w:cs="Tahoma"/>
                <w:sz w:val="20"/>
              </w:rPr>
              <w:t xml:space="preserve">МТР </w:t>
            </w:r>
            <w:r w:rsidR="00347204" w:rsidRPr="00DD7155">
              <w:rPr>
                <w:rFonts w:ascii="Tahoma" w:hAnsi="Tahoma" w:cs="Tahoma"/>
                <w:sz w:val="20"/>
              </w:rPr>
              <w:t xml:space="preserve">считаются проданными Подрядчику. </w:t>
            </w:r>
          </w:p>
          <w:p w14:paraId="4549753B" w14:textId="77777777" w:rsidR="00347204" w:rsidRPr="00DD7155" w:rsidRDefault="00347204" w:rsidP="002F68A6">
            <w:pPr>
              <w:spacing w:before="120" w:after="240"/>
              <w:ind w:left="142" w:right="-2" w:firstLine="0"/>
              <w:rPr>
                <w:rFonts w:ascii="Tahoma" w:hAnsi="Tahoma" w:cs="Tahoma"/>
                <w:sz w:val="20"/>
                <w:lang w:eastAsia="ru-RU"/>
              </w:rPr>
            </w:pPr>
            <w:r w:rsidRPr="00DD7155">
              <w:rPr>
                <w:rFonts w:ascii="Tahoma" w:hAnsi="Tahoma" w:cs="Tahoma"/>
                <w:sz w:val="20"/>
              </w:rPr>
              <w:t>Заказчик направляет Подрядчику подписанную им:</w:t>
            </w:r>
          </w:p>
          <w:p w14:paraId="1749993C" w14:textId="0F8C7D81" w:rsidR="00347204" w:rsidRPr="00DD7155" w:rsidRDefault="00347204" w:rsidP="002F68A6">
            <w:pPr>
              <w:numPr>
                <w:ilvl w:val="0"/>
                <w:numId w:val="27"/>
              </w:numPr>
              <w:spacing w:before="120" w:after="240"/>
              <w:rPr>
                <w:rFonts w:ascii="Tahoma" w:hAnsi="Tahoma" w:cs="Tahoma"/>
                <w:sz w:val="20"/>
                <w:lang w:eastAsia="ru-RU"/>
              </w:rPr>
            </w:pPr>
            <w:r w:rsidRPr="00DD7155">
              <w:rPr>
                <w:rFonts w:ascii="Tahoma" w:hAnsi="Tahoma" w:cs="Tahoma"/>
                <w:sz w:val="20"/>
              </w:rPr>
              <w:t>Товарную накладную,</w:t>
            </w:r>
          </w:p>
        </w:tc>
      </w:tr>
      <w:tr w:rsidR="00347204" w:rsidRPr="00DD7155" w14:paraId="160D84DA" w14:textId="77777777" w:rsidTr="00091C8F">
        <w:trPr>
          <w:trHeight w:val="810"/>
        </w:trPr>
        <w:tc>
          <w:tcPr>
            <w:tcW w:w="1134" w:type="dxa"/>
          </w:tcPr>
          <w:p w14:paraId="708996C3" w14:textId="77777777" w:rsidR="00347204" w:rsidRPr="00DD7155" w:rsidRDefault="00347204" w:rsidP="002F68A6">
            <w:pPr>
              <w:tabs>
                <w:tab w:val="left" w:pos="1410"/>
              </w:tabs>
              <w:spacing w:before="120" w:after="240"/>
              <w:ind w:right="-150" w:firstLine="0"/>
              <w:jc w:val="left"/>
              <w:rPr>
                <w:rFonts w:ascii="Tahoma" w:hAnsi="Tahoma" w:cs="Tahoma"/>
                <w:i/>
                <w:sz w:val="14"/>
                <w:szCs w:val="18"/>
                <w:lang w:eastAsia="ru-RU"/>
              </w:rPr>
            </w:pPr>
            <w:r w:rsidRPr="00DD7155">
              <w:rPr>
                <w:rFonts w:ascii="Tahoma" w:hAnsi="Tahoma" w:cs="Tahoma"/>
                <w:i/>
                <w:sz w:val="14"/>
                <w:szCs w:val="18"/>
              </w:rPr>
              <w:t>Срок для направления</w:t>
            </w:r>
          </w:p>
        </w:tc>
        <w:tc>
          <w:tcPr>
            <w:tcW w:w="9498" w:type="dxa"/>
            <w:tcBorders>
              <w:top w:val="dotted" w:sz="4" w:space="0" w:color="A6A6A6"/>
            </w:tcBorders>
            <w:shd w:val="clear" w:color="auto" w:fill="F2F2F2"/>
          </w:tcPr>
          <w:p w14:paraId="6969AC8D" w14:textId="0B748F9A" w:rsidR="00347204" w:rsidRPr="00DD7155" w:rsidRDefault="00347204" w:rsidP="00DD7155">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rPr>
              <w:t>в течение 2 р.д. с даты</w:t>
            </w:r>
            <w:r w:rsidR="00480EA7" w:rsidRPr="00DD7155">
              <w:rPr>
                <w:rFonts w:ascii="Tahoma" w:hAnsi="Tahoma" w:cs="Tahoma"/>
                <w:sz w:val="20"/>
              </w:rPr>
              <w:t xml:space="preserve"> </w:t>
            </w:r>
            <w:r w:rsidR="00DD7155" w:rsidRPr="00DD7155">
              <w:rPr>
                <w:rFonts w:ascii="Tahoma" w:hAnsi="Tahoma" w:cs="Tahoma"/>
                <w:sz w:val="20"/>
              </w:rPr>
              <w:t>составления</w:t>
            </w:r>
            <w:r w:rsidR="00E21CBE" w:rsidRPr="00DD7155">
              <w:rPr>
                <w:rFonts w:ascii="Tahoma" w:hAnsi="Tahoma" w:cs="Tahoma"/>
                <w:sz w:val="20"/>
              </w:rPr>
              <w:t xml:space="preserve"> Товарной накладной,</w:t>
            </w:r>
          </w:p>
        </w:tc>
      </w:tr>
      <w:tr w:rsidR="00347204" w:rsidRPr="00DD7155" w14:paraId="561AC53A" w14:textId="77777777" w:rsidTr="00DC57EB">
        <w:tc>
          <w:tcPr>
            <w:tcW w:w="1134" w:type="dxa"/>
          </w:tcPr>
          <w:p w14:paraId="39D4BEA8" w14:textId="77777777" w:rsidR="00347204" w:rsidRPr="00DD7155" w:rsidRDefault="00347204" w:rsidP="002F68A6">
            <w:pPr>
              <w:tabs>
                <w:tab w:val="left" w:pos="1410"/>
              </w:tabs>
              <w:spacing w:before="120" w:after="240"/>
              <w:ind w:right="-150" w:firstLine="0"/>
              <w:jc w:val="left"/>
              <w:rPr>
                <w:rFonts w:ascii="Tahoma" w:hAnsi="Tahoma" w:cs="Tahoma"/>
                <w:i/>
                <w:sz w:val="14"/>
                <w:szCs w:val="18"/>
                <w:lang w:eastAsia="ru-RU"/>
              </w:rPr>
            </w:pPr>
            <w:r w:rsidRPr="00DD7155">
              <w:rPr>
                <w:rFonts w:ascii="Tahoma" w:hAnsi="Tahoma" w:cs="Tahoma"/>
                <w:i/>
                <w:sz w:val="14"/>
                <w:szCs w:val="18"/>
              </w:rPr>
              <w:t>Предельное ограничение срока</w:t>
            </w:r>
          </w:p>
        </w:tc>
        <w:tc>
          <w:tcPr>
            <w:tcW w:w="9498" w:type="dxa"/>
            <w:tcBorders>
              <w:top w:val="dotted" w:sz="4" w:space="0" w:color="A6A6A6"/>
              <w:bottom w:val="dotted" w:sz="4" w:space="0" w:color="A6A6A6"/>
            </w:tcBorders>
            <w:shd w:val="clear" w:color="auto" w:fill="F2F2F2"/>
          </w:tcPr>
          <w:p w14:paraId="31A3059A" w14:textId="461A7B1B" w:rsidR="00347204" w:rsidRPr="00DD7155" w:rsidRDefault="00347204" w:rsidP="00DD7155">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rPr>
              <w:t xml:space="preserve">но не позднее последнего числа месяца </w:t>
            </w:r>
            <w:r w:rsidR="00DD7155" w:rsidRPr="00DD7155">
              <w:rPr>
                <w:rFonts w:ascii="Tahoma" w:hAnsi="Tahoma" w:cs="Tahoma"/>
                <w:sz w:val="20"/>
              </w:rPr>
              <w:t>составления</w:t>
            </w:r>
            <w:r w:rsidRPr="00DD7155">
              <w:rPr>
                <w:rFonts w:ascii="Tahoma" w:hAnsi="Tahoma" w:cs="Tahoma"/>
                <w:sz w:val="20"/>
              </w:rPr>
              <w:t xml:space="preserve"> </w:t>
            </w:r>
            <w:r w:rsidR="00CB1446" w:rsidRPr="00DD7155">
              <w:rPr>
                <w:rFonts w:ascii="Tahoma" w:hAnsi="Tahoma" w:cs="Tahoma"/>
                <w:sz w:val="20"/>
              </w:rPr>
              <w:t>Товарной накладной</w:t>
            </w:r>
          </w:p>
        </w:tc>
      </w:tr>
      <w:tr w:rsidR="00DC57EB" w:rsidRPr="00DD7155" w14:paraId="2C955D4A" w14:textId="77777777" w:rsidTr="00DC57EB">
        <w:tc>
          <w:tcPr>
            <w:tcW w:w="1134" w:type="dxa"/>
          </w:tcPr>
          <w:p w14:paraId="5C0D2B91" w14:textId="77777777" w:rsidR="00DC57EB" w:rsidRPr="00DD7155" w:rsidRDefault="00DC57EB"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Дополнительные условия</w:t>
            </w:r>
          </w:p>
        </w:tc>
        <w:tc>
          <w:tcPr>
            <w:tcW w:w="9498" w:type="dxa"/>
            <w:tcBorders>
              <w:top w:val="dotted" w:sz="4" w:space="0" w:color="A6A6A6"/>
              <w:bottom w:val="dotted" w:sz="4" w:space="0" w:color="A6A6A6"/>
            </w:tcBorders>
            <w:shd w:val="clear" w:color="auto" w:fill="F2F2F2"/>
          </w:tcPr>
          <w:p w14:paraId="63CFFC58" w14:textId="77777777" w:rsidR="000301EE" w:rsidRDefault="000301EE" w:rsidP="000301EE">
            <w:pPr>
              <w:spacing w:before="120" w:after="240"/>
              <w:ind w:left="148" w:hanging="3"/>
              <w:rPr>
                <w:rFonts w:ascii="Tahoma" w:hAnsi="Tahoma" w:cs="Tahoma"/>
                <w:sz w:val="20"/>
              </w:rPr>
            </w:pPr>
            <w:r>
              <w:rPr>
                <w:rFonts w:ascii="Tahoma" w:hAnsi="Tahoma" w:cs="Tahoma"/>
                <w:sz w:val="20"/>
              </w:rPr>
              <w:t>С</w:t>
            </w:r>
            <w:r w:rsidRPr="00450BF5">
              <w:rPr>
                <w:rFonts w:ascii="Tahoma" w:hAnsi="Tahoma" w:cs="Tahoma"/>
                <w:sz w:val="20"/>
              </w:rPr>
              <w:t>тоимость продажи на каждую позицию материалов</w:t>
            </w:r>
            <w:r>
              <w:rPr>
                <w:rFonts w:ascii="Tahoma" w:hAnsi="Tahoma" w:cs="Tahoma"/>
                <w:sz w:val="20"/>
              </w:rPr>
              <w:t xml:space="preserve"> / металлосодержащих продуктов:</w:t>
            </w:r>
          </w:p>
          <w:p w14:paraId="3D10AC10" w14:textId="77777777" w:rsidR="000301EE" w:rsidRDefault="000301EE" w:rsidP="000301EE">
            <w:pPr>
              <w:spacing w:before="120" w:after="240"/>
              <w:ind w:left="148" w:hanging="3"/>
              <w:rPr>
                <w:rFonts w:ascii="Tahoma" w:hAnsi="Tahoma" w:cs="Tahoma"/>
                <w:sz w:val="20"/>
              </w:rPr>
            </w:pPr>
            <w:r>
              <w:rPr>
                <w:rFonts w:ascii="Tahoma" w:hAnsi="Tahoma" w:cs="Tahoma"/>
                <w:sz w:val="20"/>
              </w:rPr>
              <w:t xml:space="preserve">- </w:t>
            </w:r>
            <w:r w:rsidRPr="00450BF5">
              <w:rPr>
                <w:rFonts w:ascii="Tahoma" w:hAnsi="Tahoma" w:cs="Tahoma"/>
                <w:sz w:val="20"/>
              </w:rPr>
              <w:t xml:space="preserve">устанавливается исходя из </w:t>
            </w:r>
            <w:r>
              <w:rPr>
                <w:rFonts w:ascii="Tahoma" w:hAnsi="Tahoma" w:cs="Tahoma"/>
                <w:sz w:val="20"/>
              </w:rPr>
              <w:t xml:space="preserve">цены </w:t>
            </w:r>
            <w:r w:rsidRPr="00450BF5">
              <w:rPr>
                <w:rFonts w:ascii="Tahoma" w:hAnsi="Tahoma" w:cs="Tahoma"/>
                <w:sz w:val="20"/>
              </w:rPr>
              <w:t>материалов / металлосодержащих продуктов</w:t>
            </w:r>
            <w:r>
              <w:rPr>
                <w:rFonts w:ascii="Tahoma" w:hAnsi="Tahoma" w:cs="Tahoma"/>
                <w:sz w:val="20"/>
              </w:rPr>
              <w:t xml:space="preserve">, указанных в </w:t>
            </w:r>
            <w:r w:rsidRPr="00450BF5">
              <w:rPr>
                <w:rFonts w:ascii="Tahoma" w:eastAsiaTheme="minorHAnsi" w:hAnsi="Tahoma" w:cs="Tahoma"/>
                <w:sz w:val="20"/>
              </w:rPr>
              <w:t>Акт</w:t>
            </w:r>
            <w:r>
              <w:rPr>
                <w:rFonts w:ascii="Tahoma" w:eastAsiaTheme="minorHAnsi" w:hAnsi="Tahoma" w:cs="Tahoma"/>
                <w:sz w:val="20"/>
              </w:rPr>
              <w:t>е</w:t>
            </w:r>
            <w:r w:rsidRPr="00450BF5">
              <w:rPr>
                <w:rFonts w:ascii="Tahoma" w:eastAsiaTheme="minorHAnsi" w:hAnsi="Tahoma" w:cs="Tahoma"/>
                <w:sz w:val="20"/>
              </w:rPr>
              <w:t xml:space="preserve"> приема-передачи давальческих материалов (кроме КС)</w:t>
            </w:r>
            <w:r>
              <w:rPr>
                <w:rFonts w:ascii="Tahoma" w:eastAsiaTheme="minorHAnsi" w:hAnsi="Tahoma" w:cs="Tahoma"/>
                <w:sz w:val="20"/>
              </w:rPr>
              <w:t>;</w:t>
            </w:r>
            <w:r>
              <w:rPr>
                <w:rFonts w:ascii="Tahoma" w:hAnsi="Tahoma" w:cs="Tahoma"/>
                <w:sz w:val="20"/>
              </w:rPr>
              <w:t xml:space="preserve"> </w:t>
            </w:r>
            <w:r w:rsidRPr="00450BF5">
              <w:rPr>
                <w:rFonts w:ascii="Tahoma" w:hAnsi="Tahoma" w:cs="Tahoma"/>
                <w:sz w:val="20"/>
              </w:rPr>
              <w:t>фактическ</w:t>
            </w:r>
            <w:r>
              <w:rPr>
                <w:rFonts w:ascii="Tahoma" w:hAnsi="Tahoma" w:cs="Tahoma"/>
                <w:sz w:val="20"/>
              </w:rPr>
              <w:t>их</w:t>
            </w:r>
            <w:r w:rsidRPr="00450BF5">
              <w:rPr>
                <w:rFonts w:ascii="Tahoma" w:hAnsi="Tahoma" w:cs="Tahoma"/>
                <w:sz w:val="20"/>
              </w:rPr>
              <w:t xml:space="preserve"> затрат</w:t>
            </w:r>
            <w:r>
              <w:rPr>
                <w:rFonts w:ascii="Tahoma" w:hAnsi="Tahoma" w:cs="Tahoma"/>
                <w:sz w:val="20"/>
              </w:rPr>
              <w:t xml:space="preserve"> Заказчика на таможенные платежи, стоимость невозвратной тары, платы за хранение, страховые платежи, невозмещаемые налоги, командировочные расходы, связанные с приобретением и заготовлением материалов/</w:t>
            </w:r>
            <w:r w:rsidRPr="00450BF5">
              <w:rPr>
                <w:rFonts w:ascii="Tahoma" w:hAnsi="Tahoma" w:cs="Tahoma"/>
                <w:sz w:val="20"/>
              </w:rPr>
              <w:t xml:space="preserve"> металлосодержащих продуктов</w:t>
            </w:r>
            <w:r>
              <w:rPr>
                <w:rFonts w:ascii="Tahoma" w:hAnsi="Tahoma" w:cs="Tahoma"/>
                <w:sz w:val="20"/>
              </w:rPr>
              <w:t xml:space="preserve">, транспортные расходы, </w:t>
            </w:r>
            <w:r>
              <w:t xml:space="preserve"> в</w:t>
            </w:r>
            <w:r w:rsidRPr="003470F1">
              <w:rPr>
                <w:rFonts w:ascii="Tahoma" w:hAnsi="Tahoma" w:cs="Tahoma"/>
                <w:sz w:val="20"/>
              </w:rPr>
              <w:t>ознаграждения посредни</w:t>
            </w:r>
            <w:r>
              <w:rPr>
                <w:rFonts w:ascii="Tahoma" w:hAnsi="Tahoma" w:cs="Tahoma"/>
                <w:sz w:val="20"/>
              </w:rPr>
              <w:t xml:space="preserve">кам и иные затраты связанные с приобретением/изготовлением </w:t>
            </w:r>
            <w:r w:rsidRPr="00450BF5">
              <w:rPr>
                <w:rFonts w:ascii="Tahoma" w:hAnsi="Tahoma" w:cs="Tahoma"/>
                <w:sz w:val="20"/>
              </w:rPr>
              <w:t>материалов / металлосодержащих продуктов</w:t>
            </w:r>
            <w:r>
              <w:rPr>
                <w:rFonts w:ascii="Tahoma" w:hAnsi="Tahoma" w:cs="Tahoma"/>
                <w:sz w:val="20"/>
              </w:rPr>
              <w:t>;</w:t>
            </w:r>
            <w:r w:rsidRPr="00450BF5">
              <w:rPr>
                <w:rFonts w:ascii="Tahoma" w:hAnsi="Tahoma" w:cs="Tahoma"/>
                <w:sz w:val="20"/>
              </w:rPr>
              <w:t xml:space="preserve"> </w:t>
            </w:r>
          </w:p>
          <w:p w14:paraId="43A5C877" w14:textId="77777777" w:rsidR="000301EE" w:rsidRDefault="000301EE" w:rsidP="000301EE">
            <w:pPr>
              <w:spacing w:before="120" w:after="240"/>
              <w:ind w:left="148" w:hanging="3"/>
              <w:rPr>
                <w:rFonts w:ascii="Tahoma" w:hAnsi="Tahoma" w:cs="Tahoma"/>
                <w:sz w:val="20"/>
              </w:rPr>
            </w:pPr>
            <w:r>
              <w:rPr>
                <w:rFonts w:ascii="Tahoma" w:hAnsi="Tahoma" w:cs="Tahoma"/>
                <w:sz w:val="20"/>
              </w:rPr>
              <w:t xml:space="preserve">- </w:t>
            </w:r>
            <w:r w:rsidRPr="00450BF5">
              <w:rPr>
                <w:rFonts w:ascii="Tahoma" w:hAnsi="Tahoma" w:cs="Tahoma"/>
                <w:sz w:val="20"/>
              </w:rPr>
              <w:t>увеличивается на НДС</w:t>
            </w:r>
            <w:r>
              <w:rPr>
                <w:rFonts w:ascii="Tahoma" w:hAnsi="Tahoma" w:cs="Tahoma"/>
                <w:sz w:val="20"/>
              </w:rPr>
              <w:t xml:space="preserve">; </w:t>
            </w:r>
          </w:p>
          <w:p w14:paraId="75006E53" w14:textId="4A08513A" w:rsidR="00DC57EB" w:rsidRPr="00DD7155" w:rsidRDefault="000301EE" w:rsidP="000301EE">
            <w:pPr>
              <w:widowControl/>
              <w:tabs>
                <w:tab w:val="left" w:pos="1029"/>
                <w:tab w:val="left" w:pos="1418"/>
                <w:tab w:val="left" w:pos="3119"/>
              </w:tabs>
              <w:suppressAutoHyphens/>
              <w:autoSpaceDE/>
              <w:autoSpaceDN/>
              <w:adjustRightInd/>
              <w:spacing w:before="120" w:after="240"/>
              <w:ind w:left="148" w:hanging="3"/>
              <w:rPr>
                <w:rFonts w:ascii="Tahoma" w:hAnsi="Tahoma" w:cs="Tahoma"/>
                <w:sz w:val="20"/>
              </w:rPr>
            </w:pPr>
            <w:r>
              <w:rPr>
                <w:rFonts w:ascii="Tahoma" w:hAnsi="Tahoma" w:cs="Tahoma"/>
                <w:sz w:val="20"/>
              </w:rPr>
              <w:t xml:space="preserve">- </w:t>
            </w:r>
            <w:r w:rsidRPr="007D657E">
              <w:rPr>
                <w:rFonts w:ascii="Tahoma" w:hAnsi="Tahoma" w:cs="Tahoma"/>
                <w:sz w:val="20"/>
              </w:rPr>
              <w:t>указывается в Товарной накладной</w:t>
            </w:r>
            <w:r>
              <w:rPr>
                <w:rFonts w:ascii="Tahoma" w:hAnsi="Tahoma" w:cs="Tahoma"/>
                <w:sz w:val="20"/>
              </w:rPr>
              <w:t>.</w:t>
            </w:r>
          </w:p>
        </w:tc>
      </w:tr>
    </w:tbl>
    <w:p w14:paraId="7928B287" w14:textId="77777777" w:rsidR="00347204" w:rsidRPr="00DD7155" w:rsidRDefault="00347204" w:rsidP="00EF62B9">
      <w:pPr>
        <w:ind w:firstLine="0"/>
        <w:rPr>
          <w:rFonts w:ascii="Tahoma" w:hAnsi="Tahoma" w:cs="Tahoma"/>
          <w:sz w:val="20"/>
        </w:rPr>
      </w:pPr>
    </w:p>
    <w:tbl>
      <w:tblPr>
        <w:tblStyle w:val="affa"/>
        <w:tblpPr w:bottomFromText="113" w:vertAnchor="text" w:tblpX="-993" w:tblpY="1"/>
        <w:tblOverlap w:val="never"/>
        <w:tblW w:w="10632"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80EA7" w:rsidRPr="00DD7155" w14:paraId="44032DC7" w14:textId="77777777" w:rsidTr="00DC57EB">
        <w:tc>
          <w:tcPr>
            <w:tcW w:w="1134" w:type="dxa"/>
            <w:tcBorders>
              <w:top w:val="nil"/>
              <w:bottom w:val="nil"/>
            </w:tcBorders>
          </w:tcPr>
          <w:p w14:paraId="2955CC4C" w14:textId="77777777" w:rsidR="00480EA7" w:rsidRPr="00DD7155" w:rsidRDefault="00480EA7" w:rsidP="00DB3A40">
            <w:pPr>
              <w:pStyle w:val="afff1"/>
              <w:numPr>
                <w:ilvl w:val="2"/>
                <w:numId w:val="13"/>
              </w:numPr>
              <w:spacing w:before="120" w:after="240"/>
              <w:ind w:left="142" w:hanging="142"/>
              <w:rPr>
                <w:rFonts w:ascii="Tahoma" w:hAnsi="Tahoma" w:cs="Tahoma"/>
                <w:sz w:val="20"/>
              </w:rPr>
            </w:pPr>
          </w:p>
          <w:p w14:paraId="5B8B3EC6" w14:textId="77777777" w:rsidR="00480EA7" w:rsidRPr="00DD7155" w:rsidRDefault="00480EA7"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Действия Подрядчика</w:t>
            </w:r>
          </w:p>
        </w:tc>
        <w:tc>
          <w:tcPr>
            <w:tcW w:w="9498" w:type="dxa"/>
            <w:tcBorders>
              <w:bottom w:val="dotted" w:sz="4" w:space="0" w:color="auto"/>
            </w:tcBorders>
            <w:shd w:val="clear" w:color="auto" w:fill="F2F2F2" w:themeFill="background1" w:themeFillShade="F2"/>
          </w:tcPr>
          <w:p w14:paraId="07F4107E" w14:textId="5CCEA292" w:rsidR="00480EA7" w:rsidRPr="00DD7155" w:rsidRDefault="00480EA7" w:rsidP="002F68A6">
            <w:pPr>
              <w:pStyle w:val="afff1"/>
              <w:spacing w:before="120" w:after="240"/>
              <w:ind w:left="142" w:right="-2"/>
              <w:rPr>
                <w:rFonts w:ascii="Tahoma" w:hAnsi="Tahoma" w:cs="Tahoma"/>
                <w:sz w:val="20"/>
              </w:rPr>
            </w:pPr>
            <w:r w:rsidRPr="00DD7155">
              <w:rPr>
                <w:rFonts w:ascii="Tahoma" w:hAnsi="Tahoma" w:cs="Tahoma"/>
                <w:sz w:val="20"/>
              </w:rPr>
              <w:t xml:space="preserve">Подрядчик направляет Заказчику </w:t>
            </w:r>
            <w:r w:rsidR="00E21CBE" w:rsidRPr="00DD7155">
              <w:rPr>
                <w:rFonts w:ascii="Tahoma" w:hAnsi="Tahoma" w:cs="Tahoma"/>
                <w:sz w:val="20"/>
              </w:rPr>
              <w:t xml:space="preserve">подписанную </w:t>
            </w:r>
            <w:r w:rsidRPr="00DD7155">
              <w:rPr>
                <w:rFonts w:ascii="Tahoma" w:hAnsi="Tahoma" w:cs="Tahoma"/>
                <w:sz w:val="20"/>
              </w:rPr>
              <w:t>им:</w:t>
            </w:r>
          </w:p>
          <w:p w14:paraId="664A1B38" w14:textId="06A0A0CB" w:rsidR="00480EA7" w:rsidRPr="00DD7155" w:rsidRDefault="00480EA7" w:rsidP="002F68A6">
            <w:pPr>
              <w:pStyle w:val="afff1"/>
              <w:numPr>
                <w:ilvl w:val="0"/>
                <w:numId w:val="68"/>
              </w:numPr>
              <w:spacing w:before="120" w:after="240"/>
              <w:rPr>
                <w:rFonts w:ascii="Tahoma" w:hAnsi="Tahoma" w:cs="Tahoma"/>
                <w:sz w:val="20"/>
              </w:rPr>
            </w:pPr>
            <w:r w:rsidRPr="00EF62B9">
              <w:rPr>
                <w:rFonts w:ascii="Tahoma" w:hAnsi="Tahoma" w:cs="Tahoma"/>
                <w:sz w:val="20"/>
              </w:rPr>
              <w:t>Товарную накладную,</w:t>
            </w:r>
          </w:p>
        </w:tc>
      </w:tr>
      <w:tr w:rsidR="00DC57EB" w:rsidRPr="00DD7155" w14:paraId="38F27DB9" w14:textId="77777777" w:rsidTr="00DC57EB">
        <w:tc>
          <w:tcPr>
            <w:tcW w:w="1134" w:type="dxa"/>
            <w:tcBorders>
              <w:top w:val="nil"/>
              <w:bottom w:val="nil"/>
            </w:tcBorders>
          </w:tcPr>
          <w:p w14:paraId="48FFFD7D" w14:textId="77777777" w:rsidR="00DC57EB" w:rsidRPr="00DD7155" w:rsidRDefault="00DC57EB" w:rsidP="002F68A6">
            <w:pPr>
              <w:pStyle w:val="afff1"/>
              <w:tabs>
                <w:tab w:val="left" w:pos="1134"/>
              </w:tabs>
              <w:spacing w:before="120" w:after="240"/>
              <w:ind w:right="-138"/>
              <w:rPr>
                <w:rFonts w:ascii="Tahoma" w:hAnsi="Tahoma" w:cs="Tahoma"/>
                <w:sz w:val="20"/>
              </w:rPr>
            </w:pPr>
            <w:r w:rsidRPr="00DD7155">
              <w:rPr>
                <w:rFonts w:ascii="Tahoma" w:hAnsi="Tahoma" w:cs="Tahoma"/>
                <w:i/>
                <w:sz w:val="14"/>
                <w:szCs w:val="18"/>
              </w:rPr>
              <w:t>Срок для направления</w:t>
            </w:r>
          </w:p>
        </w:tc>
        <w:tc>
          <w:tcPr>
            <w:tcW w:w="9498" w:type="dxa"/>
            <w:tcBorders>
              <w:bottom w:val="nil"/>
            </w:tcBorders>
            <w:shd w:val="clear" w:color="auto" w:fill="F2F2F2" w:themeFill="background1" w:themeFillShade="F2"/>
          </w:tcPr>
          <w:p w14:paraId="1FAC8838" w14:textId="77777777" w:rsidR="00DC57EB" w:rsidRPr="00DD7155" w:rsidRDefault="00DC57EB" w:rsidP="002F68A6">
            <w:pPr>
              <w:pStyle w:val="SL0TextSimplawyer"/>
              <w:tabs>
                <w:tab w:val="clear" w:pos="851"/>
                <w:tab w:val="left" w:pos="1029"/>
              </w:tabs>
              <w:spacing w:after="240"/>
              <w:ind w:left="179"/>
              <w:jc w:val="both"/>
              <w:rPr>
                <w:rFonts w:eastAsia="Calibri"/>
                <w:szCs w:val="24"/>
                <w:highlight w:val="green"/>
                <w:lang w:eastAsia="ru-RU"/>
              </w:rPr>
            </w:pPr>
            <w:r w:rsidRPr="00DD7155">
              <w:rPr>
                <w:rFonts w:eastAsia="Calibri"/>
                <w:szCs w:val="24"/>
                <w:lang w:eastAsia="ru-RU"/>
              </w:rPr>
              <w:t xml:space="preserve">в </w:t>
            </w:r>
            <w:r w:rsidR="00CB1446" w:rsidRPr="00DD7155">
              <w:rPr>
                <w:rFonts w:eastAsia="Calibri"/>
                <w:szCs w:val="24"/>
                <w:lang w:eastAsia="ru-RU"/>
              </w:rPr>
              <w:t>течение 2 р.д. с даты получения Товарной накладной,</w:t>
            </w:r>
          </w:p>
        </w:tc>
      </w:tr>
      <w:tr w:rsidR="00480EA7" w:rsidRPr="00DD7155" w14:paraId="3C830506" w14:textId="77777777" w:rsidTr="00DC57EB">
        <w:tc>
          <w:tcPr>
            <w:tcW w:w="1134" w:type="dxa"/>
            <w:tcBorders>
              <w:top w:val="nil"/>
              <w:bottom w:val="nil"/>
            </w:tcBorders>
          </w:tcPr>
          <w:p w14:paraId="49CDF095" w14:textId="77777777" w:rsidR="00480EA7" w:rsidRPr="00DD7155" w:rsidRDefault="00480EA7"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Предельное ограничение срока</w:t>
            </w:r>
          </w:p>
        </w:tc>
        <w:tc>
          <w:tcPr>
            <w:tcW w:w="9498" w:type="dxa"/>
            <w:shd w:val="clear" w:color="auto" w:fill="F2F2F2" w:themeFill="background1" w:themeFillShade="F2"/>
          </w:tcPr>
          <w:p w14:paraId="7C935DD1" w14:textId="34BF06DC" w:rsidR="00DC57EB" w:rsidRPr="00DD7155" w:rsidRDefault="00480EA7" w:rsidP="005B7AAA">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lang w:eastAsia="en-US"/>
              </w:rPr>
            </w:pPr>
            <w:r w:rsidRPr="00DD7155">
              <w:rPr>
                <w:rFonts w:ascii="Tahoma" w:hAnsi="Tahoma" w:cs="Tahoma"/>
                <w:sz w:val="20"/>
              </w:rPr>
              <w:t>но не позднее 2</w:t>
            </w:r>
            <w:r w:rsidR="005E0CD1" w:rsidRPr="00DD7155">
              <w:rPr>
                <w:rFonts w:ascii="Tahoma" w:hAnsi="Tahoma" w:cs="Tahoma"/>
                <w:sz w:val="20"/>
              </w:rPr>
              <w:t>-</w:t>
            </w:r>
            <w:r w:rsidRPr="00DD7155">
              <w:rPr>
                <w:rFonts w:ascii="Tahoma" w:hAnsi="Tahoma" w:cs="Tahoma"/>
                <w:sz w:val="20"/>
              </w:rPr>
              <w:t>го числа месяца, следующего за месяцем направлени</w:t>
            </w:r>
            <w:r w:rsidR="00CB1446" w:rsidRPr="00DD7155">
              <w:rPr>
                <w:rFonts w:ascii="Tahoma" w:hAnsi="Tahoma" w:cs="Tahoma"/>
                <w:sz w:val="20"/>
              </w:rPr>
              <w:t>я Заказчиком Товарной накладной</w:t>
            </w:r>
          </w:p>
        </w:tc>
      </w:tr>
      <w:tr w:rsidR="00480EA7" w:rsidRPr="00DD7155" w14:paraId="0D311F6F" w14:textId="77777777" w:rsidTr="00DC57EB">
        <w:tc>
          <w:tcPr>
            <w:tcW w:w="1134" w:type="dxa"/>
            <w:tcBorders>
              <w:top w:val="nil"/>
              <w:bottom w:val="nil"/>
            </w:tcBorders>
          </w:tcPr>
          <w:p w14:paraId="096498D1" w14:textId="77777777" w:rsidR="00480EA7" w:rsidRPr="00DD7155" w:rsidRDefault="00480EA7"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Дополнительные условия</w:t>
            </w:r>
          </w:p>
        </w:tc>
        <w:tc>
          <w:tcPr>
            <w:tcW w:w="9498" w:type="dxa"/>
            <w:shd w:val="clear" w:color="auto" w:fill="F2F2F2" w:themeFill="background1" w:themeFillShade="F2"/>
          </w:tcPr>
          <w:p w14:paraId="73473109" w14:textId="0D0CC30F" w:rsidR="00480EA7" w:rsidRPr="00DD7155" w:rsidRDefault="00AD68D5" w:rsidP="002F68A6">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rPr>
              <w:t>Датой продажи МТР считается дата подписания Сторонами Товарн</w:t>
            </w:r>
            <w:r w:rsidR="002D5453" w:rsidRPr="00DD7155">
              <w:rPr>
                <w:rFonts w:ascii="Tahoma" w:hAnsi="Tahoma" w:cs="Tahoma"/>
                <w:sz w:val="20"/>
              </w:rPr>
              <w:t>ой</w:t>
            </w:r>
            <w:r w:rsidRPr="00DD7155">
              <w:rPr>
                <w:rFonts w:ascii="Tahoma" w:hAnsi="Tahoma" w:cs="Tahoma"/>
                <w:sz w:val="20"/>
              </w:rPr>
              <w:t xml:space="preserve"> накладн</w:t>
            </w:r>
            <w:r w:rsidR="002D5453" w:rsidRPr="00DD7155">
              <w:rPr>
                <w:rFonts w:ascii="Tahoma" w:hAnsi="Tahoma" w:cs="Tahoma"/>
                <w:sz w:val="20"/>
              </w:rPr>
              <w:t>ой</w:t>
            </w:r>
            <w:r w:rsidRPr="00DD7155">
              <w:rPr>
                <w:rFonts w:ascii="Tahoma" w:hAnsi="Tahoma" w:cs="Tahoma"/>
                <w:sz w:val="20"/>
              </w:rPr>
              <w:t xml:space="preserve">. </w:t>
            </w:r>
            <w:r w:rsidR="00DC57EB" w:rsidRPr="00DD7155">
              <w:rPr>
                <w:rFonts w:ascii="Tahoma" w:hAnsi="Tahoma" w:cs="Tahoma"/>
                <w:sz w:val="20"/>
              </w:rPr>
              <w:t xml:space="preserve">Если в указанный срок Заказчик не получит один из вышеуказанных документов, </w:t>
            </w:r>
            <w:r w:rsidRPr="00DD7155">
              <w:rPr>
                <w:rFonts w:ascii="Tahoma" w:hAnsi="Tahoma" w:cs="Tahoma"/>
                <w:sz w:val="20"/>
              </w:rPr>
              <w:t>датой подписания Товарной накладной считается дата подписания Товарной накладной Заказчиком.</w:t>
            </w:r>
            <w:r w:rsidR="00BB5A63" w:rsidRPr="00DD7155">
              <w:rPr>
                <w:rFonts w:ascii="Tahoma" w:hAnsi="Tahoma" w:cs="Tahoma"/>
                <w:sz w:val="20"/>
              </w:rPr>
              <w:t xml:space="preserve"> </w:t>
            </w:r>
            <w:r w:rsidR="00DD7155" w:rsidRPr="00DD7155">
              <w:rPr>
                <w:rFonts w:ascii="Tahoma" w:hAnsi="Tahoma" w:cs="Tahoma"/>
                <w:sz w:val="20"/>
                <w:szCs w:val="22"/>
              </w:rPr>
              <w:t>В указанном случае датой подписания Заказчиком Товарной накладной является дата составления Товарной накладной.</w:t>
            </w:r>
          </w:p>
        </w:tc>
      </w:tr>
    </w:tbl>
    <w:p w14:paraId="308F8DDD" w14:textId="77777777" w:rsidR="00EA3B49" w:rsidRPr="00DD7155" w:rsidRDefault="00EA3B49" w:rsidP="00EF62B9">
      <w:pPr>
        <w:ind w:firstLine="0"/>
        <w:rPr>
          <w:rFonts w:ascii="Tahoma" w:hAnsi="Tahoma" w:cs="Tahoma"/>
          <w:sz w:val="20"/>
        </w:rPr>
      </w:pPr>
    </w:p>
    <w:tbl>
      <w:tblPr>
        <w:tblStyle w:val="affa"/>
        <w:tblW w:w="10349" w:type="dxa"/>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135"/>
        <w:gridCol w:w="9214"/>
      </w:tblGrid>
      <w:tr w:rsidR="00EA3B49" w:rsidRPr="00DD7155" w14:paraId="23CCA201" w14:textId="77777777" w:rsidTr="00DC57EB">
        <w:trPr>
          <w:trHeight w:val="280"/>
        </w:trPr>
        <w:tc>
          <w:tcPr>
            <w:tcW w:w="1135" w:type="dxa"/>
            <w:tcBorders>
              <w:top w:val="nil"/>
              <w:bottom w:val="nil"/>
              <w:right w:val="nil"/>
            </w:tcBorders>
          </w:tcPr>
          <w:p w14:paraId="0E421508" w14:textId="77777777" w:rsidR="00EA3B49" w:rsidRPr="00DD7155" w:rsidRDefault="00EA3B49" w:rsidP="00DB3A40">
            <w:pPr>
              <w:pStyle w:val="afff1"/>
              <w:numPr>
                <w:ilvl w:val="2"/>
                <w:numId w:val="13"/>
              </w:numPr>
              <w:spacing w:before="120" w:after="240"/>
              <w:ind w:left="142" w:hanging="142"/>
              <w:rPr>
                <w:rFonts w:ascii="Tahoma" w:hAnsi="Tahoma" w:cs="Tahoma"/>
                <w:sz w:val="20"/>
              </w:rPr>
            </w:pPr>
          </w:p>
        </w:tc>
        <w:tc>
          <w:tcPr>
            <w:tcW w:w="9214" w:type="dxa"/>
            <w:tcBorders>
              <w:left w:val="nil"/>
            </w:tcBorders>
            <w:shd w:val="clear" w:color="auto" w:fill="F2F2F2" w:themeFill="background1" w:themeFillShade="F2"/>
          </w:tcPr>
          <w:p w14:paraId="182D7ACC" w14:textId="0EBD988F" w:rsidR="00EA3B49" w:rsidRPr="00DD7155" w:rsidRDefault="00EA3B49" w:rsidP="002F68A6">
            <w:pPr>
              <w:pStyle w:val="1112"/>
              <w:tabs>
                <w:tab w:val="left" w:pos="284"/>
                <w:tab w:val="left" w:pos="924"/>
              </w:tabs>
              <w:spacing w:before="120" w:after="240"/>
              <w:ind w:left="142"/>
              <w:rPr>
                <w:rFonts w:ascii="Tahoma" w:hAnsi="Tahoma" w:cs="Tahoma"/>
                <w:sz w:val="20"/>
                <w:highlight w:val="yellow"/>
              </w:rPr>
            </w:pPr>
            <w:r w:rsidRPr="00DD7155">
              <w:rPr>
                <w:rFonts w:ascii="Tahoma" w:hAnsi="Tahoma" w:cs="Tahoma"/>
                <w:sz w:val="20"/>
              </w:rPr>
              <w:t>Цена невозвращенных неиспользованных или перерасходованных МТР</w:t>
            </w:r>
            <w:r w:rsidR="00E21CBE" w:rsidRPr="00DD7155">
              <w:rPr>
                <w:rFonts w:ascii="Tahoma" w:hAnsi="Tahoma" w:cs="Tahoma"/>
                <w:sz w:val="20"/>
              </w:rPr>
              <w:t>, указанная в Товарной накладной,</w:t>
            </w:r>
            <w:r w:rsidRPr="00DD7155">
              <w:rPr>
                <w:rFonts w:ascii="Tahoma" w:hAnsi="Tahoma" w:cs="Tahoma"/>
                <w:sz w:val="20"/>
              </w:rPr>
              <w:t xml:space="preserve"> выплачивается</w:t>
            </w:r>
          </w:p>
        </w:tc>
      </w:tr>
      <w:tr w:rsidR="00EA3B49" w:rsidRPr="00DD7155" w14:paraId="22AAEDB7" w14:textId="77777777" w:rsidTr="00DC57EB">
        <w:trPr>
          <w:trHeight w:val="552"/>
        </w:trPr>
        <w:tc>
          <w:tcPr>
            <w:tcW w:w="1135" w:type="dxa"/>
            <w:tcBorders>
              <w:top w:val="nil"/>
              <w:bottom w:val="nil"/>
              <w:right w:val="nil"/>
            </w:tcBorders>
          </w:tcPr>
          <w:p w14:paraId="7C6FB52F" w14:textId="3582B37E" w:rsidR="00EA3B49" w:rsidRPr="00DD7155" w:rsidRDefault="00E21CBE"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Период отсрочки</w:t>
            </w:r>
          </w:p>
        </w:tc>
        <w:tc>
          <w:tcPr>
            <w:tcW w:w="9214" w:type="dxa"/>
            <w:tcBorders>
              <w:left w:val="nil"/>
            </w:tcBorders>
            <w:shd w:val="clear" w:color="auto" w:fill="F2F2F2" w:themeFill="background1" w:themeFillShade="F2"/>
          </w:tcPr>
          <w:p w14:paraId="6486CE73" w14:textId="77777777" w:rsidR="00EA3B49" w:rsidRPr="00DD7155" w:rsidRDefault="00EA3B49" w:rsidP="002F68A6">
            <w:pPr>
              <w:pStyle w:val="SL0TextSimplawyer"/>
              <w:tabs>
                <w:tab w:val="clear" w:pos="851"/>
                <w:tab w:val="left" w:pos="1029"/>
              </w:tabs>
              <w:spacing w:after="240"/>
              <w:ind w:left="179" w:hanging="44"/>
              <w:jc w:val="both"/>
              <w:rPr>
                <w:bCs/>
                <w:sz w:val="16"/>
              </w:rPr>
            </w:pPr>
            <w:r w:rsidRPr="00DD7155">
              <w:rPr>
                <w:rFonts w:eastAsia="Calibri"/>
                <w:szCs w:val="24"/>
                <w:lang w:eastAsia="ru-RU"/>
              </w:rPr>
              <w:t xml:space="preserve">в течение </w:t>
            </w:r>
            <w:r w:rsidR="00B60FB1" w:rsidRPr="00DD7155">
              <w:rPr>
                <w:rFonts w:eastAsia="Calibri"/>
                <w:szCs w:val="24"/>
                <w:lang w:val="en-US" w:eastAsia="ru-RU"/>
              </w:rPr>
              <w:t xml:space="preserve">5 </w:t>
            </w:r>
            <w:r w:rsidRPr="00DD7155">
              <w:rPr>
                <w:rFonts w:eastAsia="Calibri"/>
                <w:szCs w:val="24"/>
                <w:lang w:eastAsia="ru-RU"/>
              </w:rPr>
              <w:t>р.д.</w:t>
            </w:r>
          </w:p>
        </w:tc>
      </w:tr>
      <w:tr w:rsidR="00EA3B49" w:rsidRPr="00DD7155" w14:paraId="46D78562" w14:textId="77777777" w:rsidTr="00CE5680">
        <w:tc>
          <w:tcPr>
            <w:tcW w:w="1135" w:type="dxa"/>
            <w:vMerge w:val="restart"/>
            <w:tcBorders>
              <w:top w:val="nil"/>
              <w:bottom w:val="nil"/>
              <w:right w:val="nil"/>
            </w:tcBorders>
          </w:tcPr>
          <w:p w14:paraId="7F02CB05" w14:textId="77777777" w:rsidR="00EA3B49" w:rsidRPr="00DD7155" w:rsidRDefault="00EA3B49" w:rsidP="002F68A6">
            <w:pPr>
              <w:tabs>
                <w:tab w:val="left" w:pos="1410"/>
              </w:tabs>
              <w:spacing w:before="120" w:after="240"/>
              <w:ind w:right="-150" w:firstLine="0"/>
              <w:rPr>
                <w:rFonts w:ascii="Tahoma" w:hAnsi="Tahoma" w:cs="Tahoma"/>
                <w:i/>
                <w:sz w:val="14"/>
                <w:szCs w:val="18"/>
              </w:rPr>
            </w:pPr>
            <w:r w:rsidRPr="00DD7155">
              <w:rPr>
                <w:rFonts w:ascii="Tahoma" w:hAnsi="Tahoma" w:cs="Tahoma"/>
                <w:i/>
                <w:sz w:val="14"/>
                <w:szCs w:val="18"/>
              </w:rPr>
              <w:t>Базовая дата</w:t>
            </w:r>
          </w:p>
        </w:tc>
        <w:tc>
          <w:tcPr>
            <w:tcW w:w="9214" w:type="dxa"/>
            <w:tcBorders>
              <w:top w:val="dotted" w:sz="4" w:space="0" w:color="auto"/>
              <w:left w:val="nil"/>
              <w:bottom w:val="nil"/>
            </w:tcBorders>
            <w:shd w:val="clear" w:color="auto" w:fill="F2F2F2" w:themeFill="background1" w:themeFillShade="F2"/>
          </w:tcPr>
          <w:p w14:paraId="354F8614" w14:textId="6DA476FC" w:rsidR="00AD68D5" w:rsidRPr="00DD7155" w:rsidRDefault="00E21CBE" w:rsidP="002F68A6">
            <w:pPr>
              <w:pStyle w:val="afff1"/>
              <w:spacing w:before="120" w:after="240"/>
              <w:ind w:left="142"/>
              <w:rPr>
                <w:rFonts w:ascii="Tahoma" w:hAnsi="Tahoma" w:cs="Tahoma"/>
                <w:bCs/>
                <w:sz w:val="20"/>
              </w:rPr>
            </w:pPr>
            <w:r w:rsidRPr="00DD7155">
              <w:rPr>
                <w:rFonts w:ascii="Tahoma" w:hAnsi="Tahoma" w:cs="Tahoma"/>
                <w:sz w:val="20"/>
              </w:rPr>
              <w:t>с даты получения Подрядчиком:</w:t>
            </w:r>
          </w:p>
        </w:tc>
      </w:tr>
      <w:tr w:rsidR="00EA3B49" w:rsidRPr="00DD7155" w14:paraId="0E121F55" w14:textId="77777777" w:rsidTr="00CE5680">
        <w:tc>
          <w:tcPr>
            <w:tcW w:w="1135" w:type="dxa"/>
            <w:vMerge/>
            <w:tcBorders>
              <w:top w:val="nil"/>
              <w:bottom w:val="nil"/>
              <w:right w:val="nil"/>
            </w:tcBorders>
          </w:tcPr>
          <w:p w14:paraId="5524CB74" w14:textId="77777777" w:rsidR="00EA3B49" w:rsidRPr="00DD7155" w:rsidRDefault="00EA3B49" w:rsidP="002F68A6">
            <w:pPr>
              <w:tabs>
                <w:tab w:val="left" w:pos="1410"/>
              </w:tabs>
              <w:spacing w:before="120" w:after="240"/>
              <w:ind w:right="-150" w:firstLine="0"/>
              <w:rPr>
                <w:rFonts w:ascii="Tahoma" w:hAnsi="Tahoma" w:cs="Tahoma"/>
                <w:i/>
                <w:sz w:val="14"/>
                <w:szCs w:val="18"/>
              </w:rPr>
            </w:pPr>
          </w:p>
        </w:tc>
        <w:tc>
          <w:tcPr>
            <w:tcW w:w="9214" w:type="dxa"/>
            <w:tcBorders>
              <w:top w:val="nil"/>
              <w:left w:val="nil"/>
              <w:bottom w:val="nil"/>
            </w:tcBorders>
            <w:shd w:val="clear" w:color="auto" w:fill="F2F2F2" w:themeFill="background1" w:themeFillShade="F2"/>
          </w:tcPr>
          <w:p w14:paraId="7F9E0C96" w14:textId="77777777" w:rsidR="00AD68D5" w:rsidRPr="00DD7155" w:rsidRDefault="00EA3B49" w:rsidP="002F68A6">
            <w:pPr>
              <w:pStyle w:val="afff1"/>
              <w:numPr>
                <w:ilvl w:val="0"/>
                <w:numId w:val="32"/>
              </w:numPr>
              <w:spacing w:before="120" w:after="240"/>
              <w:ind w:left="290" w:hanging="142"/>
              <w:rPr>
                <w:rFonts w:ascii="Tahoma" w:hAnsi="Tahoma" w:cs="Tahoma"/>
                <w:sz w:val="20"/>
              </w:rPr>
            </w:pPr>
            <w:r w:rsidRPr="00DD7155">
              <w:rPr>
                <w:rFonts w:ascii="Tahoma" w:hAnsi="Tahoma" w:cs="Tahoma"/>
                <w:sz w:val="20"/>
              </w:rPr>
              <w:t xml:space="preserve"> </w:t>
            </w:r>
            <w:r w:rsidR="00AD68D5" w:rsidRPr="00DD7155">
              <w:rPr>
                <w:rFonts w:ascii="Tahoma" w:hAnsi="Tahoma" w:cs="Tahoma"/>
                <w:sz w:val="20"/>
              </w:rPr>
              <w:t>счета на оплату;</w:t>
            </w:r>
          </w:p>
          <w:p w14:paraId="6D55C276" w14:textId="655F37A0" w:rsidR="00EA3B49" w:rsidRPr="00DD7155" w:rsidRDefault="00254E83" w:rsidP="002F68A6">
            <w:pPr>
              <w:pStyle w:val="afff1"/>
              <w:numPr>
                <w:ilvl w:val="0"/>
                <w:numId w:val="32"/>
              </w:numPr>
              <w:spacing w:before="120" w:after="240"/>
              <w:ind w:left="290" w:hanging="142"/>
              <w:rPr>
                <w:rFonts w:ascii="Tahoma" w:hAnsi="Tahoma" w:cs="Tahoma"/>
                <w:bCs/>
                <w:sz w:val="20"/>
              </w:rPr>
            </w:pPr>
            <w:r w:rsidRPr="00DD7155">
              <w:rPr>
                <w:rFonts w:ascii="Tahoma" w:hAnsi="Tahoma" w:cs="Tahoma"/>
                <w:sz w:val="20"/>
                <w:lang w:val="en-US"/>
              </w:rPr>
              <w:t xml:space="preserve"> </w:t>
            </w:r>
            <w:r w:rsidR="00526E69" w:rsidRPr="00526E69">
              <w:rPr>
                <w:rFonts w:ascii="Tahoma" w:hAnsi="Tahoma" w:cs="Tahoma"/>
                <w:b/>
                <w:color w:val="FF0000"/>
                <w:sz w:val="20"/>
                <w:lang w:val="en-US"/>
              </w:rPr>
              <w:t>[</w:t>
            </w:r>
            <w:r w:rsidR="00AD68D5" w:rsidRPr="00DD7155">
              <w:rPr>
                <w:rFonts w:ascii="Tahoma" w:hAnsi="Tahoma" w:cs="Tahoma"/>
                <w:sz w:val="20"/>
                <w:highlight w:val="darkCyan"/>
              </w:rPr>
              <w:t>счета-фактуры</w:t>
            </w:r>
            <w:r w:rsidR="00526E69" w:rsidRPr="00526E69">
              <w:rPr>
                <w:rFonts w:ascii="Tahoma" w:hAnsi="Tahoma" w:cs="Tahoma"/>
                <w:b/>
                <w:color w:val="FF0000"/>
                <w:sz w:val="20"/>
                <w:lang w:val="en-US"/>
              </w:rPr>
              <w:t>]</w:t>
            </w:r>
            <w:r w:rsidR="00AD68D5" w:rsidRPr="00DD7155">
              <w:rPr>
                <w:rFonts w:ascii="Tahoma" w:hAnsi="Tahoma" w:cs="Tahoma"/>
                <w:sz w:val="20"/>
              </w:rPr>
              <w:t>.</w:t>
            </w:r>
          </w:p>
        </w:tc>
      </w:tr>
    </w:tbl>
    <w:p w14:paraId="745C58C9" w14:textId="6FAE3F40" w:rsidR="00304635" w:rsidRPr="00DD7155" w:rsidRDefault="00A33AF7"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 xml:space="preserve">Заказчик вправе изъять у Подрядчика неиспользованный </w:t>
      </w:r>
      <w:r w:rsidR="00526E69" w:rsidRPr="00526E69">
        <w:rPr>
          <w:rFonts w:ascii="Tahoma" w:hAnsi="Tahoma" w:cs="Tahoma"/>
          <w:b/>
          <w:color w:val="FF0000"/>
          <w:sz w:val="20"/>
          <w:u w:color="FF0000"/>
        </w:rPr>
        <w:t>[</w:t>
      </w:r>
      <w:r w:rsidRPr="00DD7155">
        <w:rPr>
          <w:rFonts w:ascii="Tahoma" w:hAnsi="Tahoma" w:cs="Tahoma"/>
          <w:sz w:val="20"/>
          <w:highlight w:val="red"/>
        </w:rPr>
        <w:t>Товар</w:t>
      </w:r>
      <w:r w:rsidR="00526E69" w:rsidRPr="00526E69">
        <w:rPr>
          <w:rFonts w:ascii="Tahoma" w:hAnsi="Tahoma" w:cs="Tahoma"/>
          <w:b/>
          <w:color w:val="FF0000"/>
          <w:sz w:val="20"/>
        </w:rPr>
        <w:t>]</w:t>
      </w:r>
      <w:r w:rsidR="00591A56" w:rsidRPr="00DD7155">
        <w:rPr>
          <w:rFonts w:ascii="Tahoma" w:hAnsi="Tahoma" w:cs="Tahoma"/>
          <w:sz w:val="20"/>
        </w:rPr>
        <w:t>/</w:t>
      </w:r>
      <w:r w:rsidR="00526E69" w:rsidRPr="00526E69">
        <w:rPr>
          <w:rFonts w:ascii="Tahoma" w:hAnsi="Tahoma" w:cs="Tahoma"/>
          <w:b/>
          <w:color w:val="FF0000"/>
          <w:sz w:val="20"/>
          <w:u w:color="FF0000"/>
        </w:rPr>
        <w:t>[</w:t>
      </w:r>
      <w:r w:rsidR="00B60FB1" w:rsidRPr="00DD7155">
        <w:rPr>
          <w:rFonts w:ascii="Tahoma" w:hAnsi="Tahoma" w:cs="Tahoma"/>
          <w:sz w:val="20"/>
          <w:highlight w:val="blue"/>
        </w:rPr>
        <w:t xml:space="preserve">, </w:t>
      </w:r>
      <w:r w:rsidR="00591A56" w:rsidRPr="00DD7155">
        <w:rPr>
          <w:rFonts w:ascii="Tahoma" w:hAnsi="Tahoma" w:cs="Tahoma"/>
          <w:sz w:val="20"/>
          <w:highlight w:val="blue"/>
        </w:rPr>
        <w:t>МТР Заказчика</w:t>
      </w:r>
      <w:r w:rsidR="00526E69" w:rsidRPr="00526E69">
        <w:rPr>
          <w:rFonts w:ascii="Tahoma" w:hAnsi="Tahoma" w:cs="Tahoma"/>
          <w:b/>
          <w:color w:val="FF0000"/>
          <w:sz w:val="20"/>
        </w:rPr>
        <w:t>]</w:t>
      </w:r>
      <w:r w:rsidR="00E41D32" w:rsidRPr="00DD7155">
        <w:rPr>
          <w:rFonts w:ascii="Tahoma" w:hAnsi="Tahoma" w:cs="Tahoma"/>
          <w:sz w:val="20"/>
        </w:rPr>
        <w:t xml:space="preserve">. </w:t>
      </w:r>
    </w:p>
    <w:p w14:paraId="49183017" w14:textId="33BD27D3" w:rsidR="00A33AF7" w:rsidRPr="00DD7155" w:rsidRDefault="00A33AF7" w:rsidP="002F68A6">
      <w:pPr>
        <w:pStyle w:val="1112"/>
        <w:spacing w:before="120" w:after="240"/>
        <w:ind w:left="142"/>
        <w:rPr>
          <w:rFonts w:ascii="Tahoma" w:hAnsi="Tahoma" w:cs="Tahoma"/>
          <w:sz w:val="20"/>
        </w:rPr>
      </w:pPr>
      <w:r w:rsidRPr="00DD7155">
        <w:rPr>
          <w:rFonts w:ascii="Tahoma" w:hAnsi="Tahoma" w:cs="Tahoma"/>
          <w:sz w:val="20"/>
        </w:rPr>
        <w:t>Подрядчик обеспечи</w:t>
      </w:r>
      <w:r w:rsidR="00B201C0" w:rsidRPr="00DD7155">
        <w:rPr>
          <w:rFonts w:ascii="Tahoma" w:hAnsi="Tahoma" w:cs="Tahoma"/>
          <w:sz w:val="20"/>
        </w:rPr>
        <w:t>вает</w:t>
      </w:r>
      <w:r w:rsidRPr="00DD7155">
        <w:rPr>
          <w:rFonts w:ascii="Tahoma" w:hAnsi="Tahoma" w:cs="Tahoma"/>
          <w:sz w:val="20"/>
        </w:rPr>
        <w:t xml:space="preserve"> Заказчику свободный доступ и возможность вывоза </w:t>
      </w:r>
      <w:r w:rsidR="001D5812" w:rsidRPr="00DD7155">
        <w:rPr>
          <w:rFonts w:ascii="Tahoma" w:hAnsi="Tahoma" w:cs="Tahoma"/>
          <w:sz w:val="20"/>
        </w:rPr>
        <w:t xml:space="preserve">указанных </w:t>
      </w:r>
      <w:r w:rsidR="00E41D32" w:rsidRPr="00DD7155">
        <w:rPr>
          <w:rFonts w:ascii="Tahoma" w:hAnsi="Tahoma" w:cs="Tahoma"/>
          <w:sz w:val="20"/>
        </w:rPr>
        <w:t>МТР</w:t>
      </w:r>
      <w:r w:rsidR="00B201C0" w:rsidRPr="00DD7155">
        <w:rPr>
          <w:rFonts w:ascii="Tahoma" w:hAnsi="Tahoma" w:cs="Tahoma"/>
          <w:sz w:val="20"/>
        </w:rPr>
        <w:t xml:space="preserve">, если </w:t>
      </w:r>
      <w:r w:rsidR="001D5812" w:rsidRPr="00DD7155">
        <w:rPr>
          <w:rFonts w:ascii="Tahoma" w:hAnsi="Tahoma" w:cs="Tahoma"/>
          <w:sz w:val="20"/>
        </w:rPr>
        <w:t>они</w:t>
      </w:r>
      <w:r w:rsidR="00B201C0" w:rsidRPr="00DD7155">
        <w:rPr>
          <w:rFonts w:ascii="Tahoma" w:hAnsi="Tahoma" w:cs="Tahoma"/>
          <w:sz w:val="20"/>
        </w:rPr>
        <w:t xml:space="preserve"> находятся на территории Подрядчика</w:t>
      </w:r>
      <w:r w:rsidRPr="00DD7155">
        <w:rPr>
          <w:rFonts w:ascii="Tahoma" w:hAnsi="Tahoma" w:cs="Tahoma"/>
          <w:sz w:val="20"/>
        </w:rPr>
        <w:t xml:space="preserve">. </w:t>
      </w:r>
    </w:p>
    <w:p w14:paraId="3FF9C87C" w14:textId="6E275B54" w:rsidR="00A33AF7" w:rsidRPr="00DD7155" w:rsidRDefault="00091C8F" w:rsidP="002F68A6">
      <w:pPr>
        <w:tabs>
          <w:tab w:val="left" w:pos="284"/>
        </w:tabs>
        <w:spacing w:before="120" w:after="240"/>
        <w:ind w:left="142" w:firstLine="0"/>
        <w:rPr>
          <w:rFonts w:ascii="Tahoma" w:hAnsi="Tahoma" w:cs="Tahoma"/>
          <w:sz w:val="20"/>
        </w:rPr>
      </w:pPr>
      <w:r w:rsidRPr="00DD7155">
        <w:rPr>
          <w:rFonts w:ascii="Tahoma" w:hAnsi="Tahoma" w:cs="Tahoma"/>
          <w:sz w:val="20"/>
        </w:rPr>
        <w:t>Сторонами создается Инвентаризационная комиссия в составе представителей Заказчика и Подрядчика в</w:t>
      </w:r>
      <w:r w:rsidR="00A33AF7" w:rsidRPr="00DD7155">
        <w:rPr>
          <w:rFonts w:ascii="Tahoma" w:hAnsi="Tahoma" w:cs="Tahoma"/>
          <w:sz w:val="20"/>
        </w:rPr>
        <w:t xml:space="preserve"> целях изъятия у Подрядчика </w:t>
      </w:r>
      <w:r w:rsidR="001D5812" w:rsidRPr="00DD7155">
        <w:rPr>
          <w:rFonts w:ascii="Tahoma" w:hAnsi="Tahoma" w:cs="Tahoma"/>
          <w:sz w:val="20"/>
        </w:rPr>
        <w:t xml:space="preserve">неиспользованных </w:t>
      </w:r>
      <w:r w:rsidR="00E41D32" w:rsidRPr="00DD7155">
        <w:rPr>
          <w:rFonts w:ascii="Tahoma" w:hAnsi="Tahoma" w:cs="Tahoma"/>
          <w:sz w:val="20"/>
        </w:rPr>
        <w:t>МТР</w:t>
      </w:r>
      <w:r w:rsidR="00A33AF7" w:rsidRPr="00DD7155">
        <w:rPr>
          <w:rFonts w:ascii="Tahoma" w:hAnsi="Tahoma" w:cs="Tahoma"/>
          <w:sz w:val="20"/>
        </w:rPr>
        <w:t>. Заказчик вправе привлекать третьих лиц, в том числе экспертные организации, для участия в Инвентаризационной комиссии.</w:t>
      </w:r>
    </w:p>
    <w:p w14:paraId="1C47BA52" w14:textId="166C93B1" w:rsidR="00091C8F" w:rsidRPr="00DD7155" w:rsidRDefault="00A33AF7"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Заказчик </w:t>
      </w:r>
      <w:r w:rsidR="00304635" w:rsidRPr="00DD7155">
        <w:rPr>
          <w:rFonts w:ascii="Tahoma" w:hAnsi="Tahoma" w:cs="Tahoma"/>
          <w:sz w:val="20"/>
        </w:rPr>
        <w:t>уведомляет</w:t>
      </w:r>
      <w:r w:rsidRPr="00DD7155">
        <w:rPr>
          <w:rFonts w:ascii="Tahoma" w:hAnsi="Tahoma" w:cs="Tahoma"/>
          <w:sz w:val="20"/>
        </w:rPr>
        <w:t xml:space="preserve"> Подрядчика о необходимости участия в Инвентаризационной комиссии не позднее 5 р.д. до даты начала ее действия. </w:t>
      </w:r>
    </w:p>
    <w:p w14:paraId="6C8D06A0" w14:textId="2BCE16A6" w:rsidR="00A33AF7" w:rsidRPr="00DD7155" w:rsidRDefault="00A33AF7" w:rsidP="00091C8F">
      <w:pPr>
        <w:tabs>
          <w:tab w:val="left" w:pos="284"/>
        </w:tabs>
        <w:spacing w:before="120" w:after="240"/>
        <w:ind w:left="142" w:firstLine="0"/>
        <w:rPr>
          <w:rFonts w:ascii="Tahoma" w:hAnsi="Tahoma" w:cs="Tahoma"/>
          <w:sz w:val="20"/>
        </w:rPr>
      </w:pPr>
      <w:r w:rsidRPr="00DD7155">
        <w:rPr>
          <w:rFonts w:ascii="Tahoma" w:hAnsi="Tahoma" w:cs="Tahoma"/>
          <w:sz w:val="20"/>
        </w:rPr>
        <w:t>В случае неявки в указанный Заказчиком срок представителей Подрядчика для участия в Инвентаризационной комиссии, комиссия действует без участия Подрядчика.</w:t>
      </w:r>
    </w:p>
    <w:p w14:paraId="79441032" w14:textId="77777777" w:rsidR="00A33AF7" w:rsidRPr="00DD7155" w:rsidRDefault="00A33AF7" w:rsidP="002F68A6">
      <w:pPr>
        <w:tabs>
          <w:tab w:val="left" w:pos="284"/>
        </w:tabs>
        <w:spacing w:before="120" w:after="240"/>
        <w:ind w:left="142" w:firstLine="0"/>
        <w:rPr>
          <w:rFonts w:ascii="Tahoma" w:hAnsi="Tahoma" w:cs="Tahoma"/>
          <w:sz w:val="20"/>
        </w:rPr>
      </w:pPr>
      <w:r w:rsidRPr="00DD7155">
        <w:rPr>
          <w:rFonts w:ascii="Tahoma" w:hAnsi="Tahoma" w:cs="Tahoma"/>
          <w:sz w:val="20"/>
        </w:rPr>
        <w:t>Инвентаризационная комиссия осуществляет обследован</w:t>
      </w:r>
      <w:r w:rsidR="00E41D32" w:rsidRPr="00DD7155">
        <w:rPr>
          <w:rFonts w:ascii="Tahoma" w:hAnsi="Tahoma" w:cs="Tahoma"/>
          <w:sz w:val="20"/>
        </w:rPr>
        <w:t>ие и фиксацию неиспользованных МТР</w:t>
      </w:r>
      <w:r w:rsidRPr="00DD7155">
        <w:rPr>
          <w:rFonts w:ascii="Tahoma" w:hAnsi="Tahoma" w:cs="Tahoma"/>
          <w:sz w:val="20"/>
        </w:rPr>
        <w:t>, в том числе его состояние, в соответствующей инвентаризационной ведомости в срок не более 30 р.д. с даты начала проведения инвентаризации.</w:t>
      </w:r>
    </w:p>
    <w:p w14:paraId="432E59E8" w14:textId="2223A50F" w:rsidR="00A33AF7" w:rsidRPr="00DD7155" w:rsidRDefault="00A33AF7" w:rsidP="002F68A6">
      <w:pPr>
        <w:pStyle w:val="afff1"/>
        <w:tabs>
          <w:tab w:val="left" w:pos="284"/>
        </w:tabs>
        <w:spacing w:before="120" w:after="240"/>
        <w:ind w:left="142"/>
        <w:rPr>
          <w:rFonts w:ascii="Tahoma" w:hAnsi="Tahoma" w:cs="Tahoma"/>
          <w:sz w:val="20"/>
        </w:rPr>
      </w:pPr>
      <w:r w:rsidRPr="00DD7155">
        <w:rPr>
          <w:rFonts w:ascii="Tahoma" w:hAnsi="Tahoma" w:cs="Tahoma"/>
          <w:sz w:val="20"/>
        </w:rPr>
        <w:t xml:space="preserve">По результатам работы Инвентаризационной комиссии Заказчик вправе изъять у </w:t>
      </w:r>
      <w:r w:rsidR="00E41D32" w:rsidRPr="00DD7155">
        <w:rPr>
          <w:rFonts w:ascii="Tahoma" w:hAnsi="Tahoma" w:cs="Tahoma"/>
          <w:sz w:val="20"/>
        </w:rPr>
        <w:t>Подрядчика неиспользованные МТР, указанные</w:t>
      </w:r>
      <w:r w:rsidRPr="00DD7155">
        <w:rPr>
          <w:rFonts w:ascii="Tahoma" w:hAnsi="Tahoma" w:cs="Tahoma"/>
          <w:sz w:val="20"/>
        </w:rPr>
        <w:t xml:space="preserve"> в инвентаризационной ведомости и находящийся в надлежащем состоянии, путем подписания Сторонами Акта формы </w:t>
      </w:r>
      <w:hyperlink r:id="rId15" w:anchor="'НН.М-1.1'!A1" w:history="1">
        <w:r w:rsidRPr="00DD7155">
          <w:rPr>
            <w:rStyle w:val="ab"/>
            <w:rFonts w:ascii="Tahoma" w:hAnsi="Tahoma" w:cs="Tahoma"/>
            <w:color w:val="auto"/>
            <w:sz w:val="20"/>
            <w:u w:val="none"/>
          </w:rPr>
          <w:t>НН.М-3.1</w:t>
        </w:r>
      </w:hyperlink>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xml:space="preserve"> </w:t>
      </w:r>
      <w:r w:rsidRPr="0048346E">
        <w:rPr>
          <w:rFonts w:ascii="Tahoma" w:hAnsi="Tahoma" w:cs="Tahoma"/>
          <w:sz w:val="20"/>
          <w:shd w:val="clear" w:color="auto" w:fill="CCC0D9" w:themeFill="accent4" w:themeFillTint="66"/>
        </w:rPr>
        <w:t>НН.ОС-15.1</w:t>
      </w:r>
      <w:r w:rsidR="00526E69" w:rsidRPr="00526E69">
        <w:rPr>
          <w:rFonts w:ascii="Tahoma" w:hAnsi="Tahoma" w:cs="Tahoma"/>
          <w:b/>
          <w:color w:val="FF0000"/>
          <w:sz w:val="20"/>
        </w:rPr>
        <w:t>]</w:t>
      </w:r>
      <w:r w:rsidRPr="00DD7155">
        <w:rPr>
          <w:rFonts w:ascii="Tahoma" w:hAnsi="Tahoma" w:cs="Tahoma"/>
          <w:sz w:val="20"/>
        </w:rPr>
        <w:t>) в течение 2 р.д. с даты завершения инвентаризации. Если Подрядчик уклоняется от подписания Акта приема-передачи в указанный срок Заказчик подписывает данный Акт в одностороннем порядке.</w:t>
      </w:r>
    </w:p>
    <w:p w14:paraId="643BE9FA" w14:textId="77777777" w:rsidR="00A33AF7" w:rsidRPr="00DD7155" w:rsidRDefault="00A33AF7" w:rsidP="002F68A6">
      <w:pPr>
        <w:tabs>
          <w:tab w:val="left" w:pos="284"/>
        </w:tabs>
        <w:spacing w:before="120" w:after="240"/>
        <w:ind w:left="142" w:firstLine="0"/>
        <w:rPr>
          <w:rFonts w:ascii="Tahoma" w:hAnsi="Tahoma" w:cs="Tahoma"/>
          <w:sz w:val="20"/>
        </w:rPr>
      </w:pPr>
      <w:r w:rsidRPr="00DD7155">
        <w:rPr>
          <w:rFonts w:ascii="Tahoma" w:hAnsi="Tahoma" w:cs="Tahoma"/>
          <w:sz w:val="20"/>
        </w:rPr>
        <w:t>Все расходы Заказчика, связан</w:t>
      </w:r>
      <w:r w:rsidR="00E41D32" w:rsidRPr="00DD7155">
        <w:rPr>
          <w:rFonts w:ascii="Tahoma" w:hAnsi="Tahoma" w:cs="Tahoma"/>
          <w:sz w:val="20"/>
        </w:rPr>
        <w:t>ные с изъятием неиспользованных МТР</w:t>
      </w:r>
      <w:r w:rsidRPr="00DD7155">
        <w:rPr>
          <w:rFonts w:ascii="Tahoma" w:hAnsi="Tahoma" w:cs="Tahoma"/>
          <w:sz w:val="20"/>
        </w:rPr>
        <w:t>, компенсируются Подрядчиком в течение 5 р.д. с даты получения соответствующего требования Заказчика.</w:t>
      </w:r>
    </w:p>
    <w:p w14:paraId="698C0DB6" w14:textId="77777777" w:rsidR="00B60FB1" w:rsidRPr="00DD7155" w:rsidRDefault="00A33AF7" w:rsidP="002F68A6">
      <w:pPr>
        <w:pStyle w:val="1112"/>
        <w:numPr>
          <w:ilvl w:val="1"/>
          <w:numId w:val="13"/>
        </w:numPr>
        <w:tabs>
          <w:tab w:val="left" w:pos="284"/>
          <w:tab w:val="left" w:pos="924"/>
        </w:tabs>
        <w:spacing w:before="120" w:after="240"/>
        <w:ind w:left="142" w:hanging="1135"/>
        <w:rPr>
          <w:rFonts w:ascii="Tahoma" w:hAnsi="Tahoma" w:cs="Tahoma"/>
          <w:sz w:val="20"/>
        </w:rPr>
      </w:pPr>
      <w:r w:rsidRPr="00DD7155">
        <w:rPr>
          <w:rFonts w:ascii="Tahoma" w:hAnsi="Tahoma" w:cs="Tahoma"/>
          <w:sz w:val="20"/>
        </w:rPr>
        <w:t>Подрядчик предоставляет Заказчику отчеты об использовании пере</w:t>
      </w:r>
      <w:r w:rsidR="00B60FB1" w:rsidRPr="00DD7155">
        <w:rPr>
          <w:rFonts w:ascii="Tahoma" w:hAnsi="Tahoma" w:cs="Tahoma"/>
          <w:sz w:val="20"/>
        </w:rPr>
        <w:t>данного Заказчиком:</w:t>
      </w:r>
    </w:p>
    <w:p w14:paraId="3CF6DC8E" w14:textId="05DC3FB2" w:rsidR="00B60FB1" w:rsidRPr="00DD7155" w:rsidRDefault="00526E69" w:rsidP="002F68A6">
      <w:pPr>
        <w:pStyle w:val="1112"/>
        <w:numPr>
          <w:ilvl w:val="0"/>
          <w:numId w:val="78"/>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9E083D" w:rsidRPr="00DD7155">
        <w:rPr>
          <w:rFonts w:ascii="Tahoma" w:hAnsi="Tahoma" w:cs="Tahoma"/>
          <w:sz w:val="20"/>
          <w:highlight w:val="red"/>
        </w:rPr>
        <w:t>Товара</w:t>
      </w:r>
      <w:r w:rsidR="00E6791A" w:rsidRPr="00DD7155">
        <w:rPr>
          <w:rFonts w:ascii="Tahoma" w:hAnsi="Tahoma" w:cs="Tahoma"/>
          <w:sz w:val="20"/>
          <w:highlight w:val="red"/>
        </w:rPr>
        <w:t xml:space="preserve"> в части оборудования</w:t>
      </w:r>
      <w:r w:rsidRPr="00526E69">
        <w:rPr>
          <w:rFonts w:ascii="Tahoma" w:hAnsi="Tahoma"/>
          <w:b/>
          <w:color w:val="FF0000"/>
          <w:sz w:val="20"/>
        </w:rPr>
        <w:t>]</w:t>
      </w:r>
      <w:r w:rsidR="00591A56" w:rsidRPr="00DD7155">
        <w:rPr>
          <w:rFonts w:ascii="Tahoma" w:hAnsi="Tahoma"/>
          <w:sz w:val="20"/>
        </w:rPr>
        <w:t>/</w:t>
      </w:r>
      <w:r w:rsidRPr="00526E69">
        <w:rPr>
          <w:rFonts w:ascii="Tahoma" w:hAnsi="Tahoma"/>
          <w:b/>
          <w:color w:val="FF0000"/>
          <w:sz w:val="20"/>
          <w:u w:color="FF0000"/>
        </w:rPr>
        <w:t>[</w:t>
      </w:r>
      <w:r w:rsidR="00591A56" w:rsidRPr="00DD7155">
        <w:rPr>
          <w:rFonts w:ascii="Tahoma" w:hAnsi="Tahoma" w:cs="Tahoma"/>
          <w:sz w:val="20"/>
          <w:highlight w:val="blue"/>
        </w:rPr>
        <w:t>оборудования МТР Заказчика</w:t>
      </w:r>
      <w:r w:rsidRPr="00526E69">
        <w:rPr>
          <w:rFonts w:ascii="Tahoma" w:hAnsi="Tahoma" w:cs="Tahoma"/>
          <w:b/>
          <w:color w:val="FF0000"/>
          <w:sz w:val="20"/>
        </w:rPr>
        <w:t>]</w:t>
      </w:r>
      <w:r w:rsidR="00A33AF7" w:rsidRPr="00DD7155">
        <w:rPr>
          <w:rFonts w:ascii="Tahoma" w:hAnsi="Tahoma" w:cs="Tahoma"/>
          <w:sz w:val="20"/>
        </w:rPr>
        <w:t xml:space="preserve"> </w:t>
      </w:r>
      <w:r w:rsidR="004D1099" w:rsidRPr="00DD7155">
        <w:rPr>
          <w:rFonts w:ascii="Tahoma" w:hAnsi="Tahoma" w:cs="Tahoma"/>
          <w:sz w:val="20"/>
        </w:rPr>
        <w:t xml:space="preserve">в виде </w:t>
      </w:r>
      <w:r w:rsidR="00A33AF7" w:rsidRPr="00DD7155">
        <w:rPr>
          <w:rFonts w:ascii="Tahoma" w:hAnsi="Tahoma" w:cs="Tahoma"/>
          <w:sz w:val="20"/>
        </w:rPr>
        <w:t>Перечн</w:t>
      </w:r>
      <w:r w:rsidR="004D1099" w:rsidRPr="00DD7155">
        <w:rPr>
          <w:rFonts w:ascii="Tahoma" w:hAnsi="Tahoma" w:cs="Tahoma"/>
          <w:sz w:val="20"/>
        </w:rPr>
        <w:t>я</w:t>
      </w:r>
      <w:r w:rsidR="00A33AF7" w:rsidRPr="00DD7155">
        <w:rPr>
          <w:rFonts w:ascii="Tahoma" w:hAnsi="Tahoma" w:cs="Tahoma"/>
          <w:sz w:val="20"/>
        </w:rPr>
        <w:t xml:space="preserve"> оборудования форм</w:t>
      </w:r>
      <w:r w:rsidR="004D1099" w:rsidRPr="00DD7155">
        <w:rPr>
          <w:rFonts w:ascii="Tahoma" w:hAnsi="Tahoma" w:cs="Tahoma"/>
          <w:sz w:val="20"/>
        </w:rPr>
        <w:t>ы</w:t>
      </w:r>
      <w:r w:rsidR="00A33AF7" w:rsidRPr="00DD7155">
        <w:rPr>
          <w:rFonts w:ascii="Tahoma" w:hAnsi="Tahoma" w:cs="Tahoma"/>
          <w:sz w:val="20"/>
        </w:rPr>
        <w:t xml:space="preserve"> НН.КС-2.3</w:t>
      </w:r>
      <w:r w:rsidR="00BE0EC2" w:rsidRPr="00DD7155">
        <w:rPr>
          <w:rFonts w:ascii="Tahoma" w:hAnsi="Tahoma" w:cs="Tahoma"/>
          <w:sz w:val="20"/>
        </w:rPr>
        <w:t xml:space="preserve"> </w:t>
      </w:r>
      <w:r w:rsidRPr="00526E69">
        <w:rPr>
          <w:rFonts w:ascii="Tahoma" w:hAnsi="Tahoma"/>
          <w:b/>
          <w:color w:val="FF0000"/>
          <w:sz w:val="20"/>
          <w:u w:color="FF0000"/>
        </w:rPr>
        <w:t>[</w:t>
      </w:r>
      <w:r w:rsidR="00BE0EC2" w:rsidRPr="00DD7155">
        <w:rPr>
          <w:rFonts w:ascii="Tahoma" w:hAnsi="Tahoma" w:cs="Tahoma"/>
          <w:sz w:val="20"/>
          <w:highlight w:val="red"/>
        </w:rPr>
        <w:t>(с указанием реквизитов соответствующих документов по приемке Подрядчиком оборудования со складов Заказчика)</w:t>
      </w:r>
      <w:r w:rsidRPr="00526E69">
        <w:rPr>
          <w:rFonts w:ascii="Tahoma" w:hAnsi="Tahoma" w:cs="Tahoma"/>
          <w:b/>
          <w:color w:val="FF0000"/>
          <w:sz w:val="20"/>
        </w:rPr>
        <w:t>]</w:t>
      </w:r>
    </w:p>
    <w:p w14:paraId="6577FA77" w14:textId="576E2048" w:rsidR="00BE0EC2" w:rsidRPr="00DD7155" w:rsidRDefault="00526E69" w:rsidP="002F68A6">
      <w:pPr>
        <w:pStyle w:val="1112"/>
        <w:numPr>
          <w:ilvl w:val="0"/>
          <w:numId w:val="78"/>
        </w:numPr>
        <w:tabs>
          <w:tab w:val="left" w:pos="284"/>
          <w:tab w:val="left" w:pos="924"/>
        </w:tabs>
        <w:spacing w:before="120" w:after="240"/>
        <w:rPr>
          <w:rFonts w:ascii="Tahoma" w:hAnsi="Tahoma" w:cs="Tahoma"/>
          <w:sz w:val="20"/>
        </w:rPr>
      </w:pPr>
      <w:r w:rsidRPr="00526E69">
        <w:rPr>
          <w:rFonts w:ascii="Tahoma" w:hAnsi="Tahoma" w:cs="Tahoma"/>
          <w:b/>
          <w:color w:val="FF0000"/>
          <w:sz w:val="20"/>
          <w:u w:color="FF0000"/>
        </w:rPr>
        <w:t>[</w:t>
      </w:r>
      <w:r w:rsidR="00016CD2" w:rsidRPr="00DD7155">
        <w:rPr>
          <w:rFonts w:ascii="Tahoma" w:hAnsi="Tahoma" w:cs="Tahoma"/>
          <w:b/>
          <w:color w:val="FF0000"/>
          <w:sz w:val="20"/>
          <w:highlight w:val="red"/>
          <w:u w:color="FF0000"/>
        </w:rPr>
        <w:t xml:space="preserve"> </w:t>
      </w:r>
      <w:r w:rsidRPr="00526E69">
        <w:rPr>
          <w:rFonts w:ascii="Tahoma" w:hAnsi="Tahoma" w:cs="Tahoma"/>
          <w:b/>
          <w:color w:val="FF0000"/>
          <w:sz w:val="20"/>
          <w:u w:color="FF0000"/>
        </w:rPr>
        <w:t>[</w:t>
      </w:r>
      <w:r w:rsidR="00E6791A" w:rsidRPr="00DD7155">
        <w:rPr>
          <w:rFonts w:ascii="Tahoma" w:hAnsi="Tahoma" w:cs="Tahoma"/>
          <w:sz w:val="20"/>
          <w:highlight w:val="red"/>
        </w:rPr>
        <w:t>Товара в части</w:t>
      </w:r>
      <w:r w:rsidR="00485B2C" w:rsidRPr="00DD7155">
        <w:rPr>
          <w:rFonts w:ascii="Tahoma" w:hAnsi="Tahoma" w:cs="Tahoma"/>
          <w:sz w:val="20"/>
        </w:rPr>
        <w:t xml:space="preserve"> материалов</w:t>
      </w:r>
      <w:r w:rsidRPr="00526E69">
        <w:rPr>
          <w:rFonts w:ascii="Tahoma" w:hAnsi="Tahoma"/>
          <w:b/>
          <w:color w:val="FF0000"/>
          <w:sz w:val="20"/>
        </w:rPr>
        <w:t>]</w:t>
      </w:r>
      <w:r w:rsidR="00485B2C" w:rsidRPr="00DD7155">
        <w:rPr>
          <w:rFonts w:ascii="Tahoma" w:hAnsi="Tahoma" w:cs="Tahoma"/>
          <w:sz w:val="20"/>
        </w:rPr>
        <w:t xml:space="preserve"> /</w:t>
      </w:r>
      <w:r w:rsidR="00E6791A" w:rsidRPr="00DD7155">
        <w:rPr>
          <w:rFonts w:ascii="Tahoma" w:hAnsi="Tahoma" w:cs="Tahoma"/>
          <w:sz w:val="20"/>
        </w:rPr>
        <w:t xml:space="preserve"> </w:t>
      </w:r>
      <w:r w:rsidRPr="00526E69">
        <w:rPr>
          <w:rFonts w:ascii="Tahoma" w:hAnsi="Tahoma"/>
          <w:b/>
          <w:color w:val="FF0000"/>
          <w:sz w:val="20"/>
          <w:u w:color="FF0000"/>
        </w:rPr>
        <w:t>[</w:t>
      </w:r>
      <w:r w:rsidR="00A53B1F" w:rsidRPr="00DD7155">
        <w:rPr>
          <w:rFonts w:ascii="Tahoma" w:hAnsi="Tahoma" w:cs="Tahoma"/>
          <w:sz w:val="20"/>
          <w:highlight w:val="blue"/>
        </w:rPr>
        <w:t xml:space="preserve">материалов Заказчика </w:t>
      </w:r>
      <w:r w:rsidRPr="00526E69">
        <w:rPr>
          <w:rFonts w:ascii="Tahoma" w:hAnsi="Tahoma" w:cs="Tahoma"/>
          <w:b/>
          <w:color w:val="FF0000"/>
          <w:sz w:val="20"/>
        </w:rPr>
        <w:t>]</w:t>
      </w:r>
      <w:r w:rsidR="00485B2C" w:rsidRPr="00DD7155">
        <w:rPr>
          <w:rFonts w:ascii="Tahoma" w:hAnsi="Tahoma" w:cs="Tahoma"/>
          <w:b/>
          <w:color w:val="FF0000"/>
          <w:sz w:val="20"/>
        </w:rPr>
        <w:t xml:space="preserve"> </w:t>
      </w:r>
      <w:r w:rsidR="00A53B1F" w:rsidRPr="00DD7155">
        <w:rPr>
          <w:rFonts w:ascii="Tahoma" w:hAnsi="Tahoma" w:cs="Tahoma"/>
          <w:sz w:val="20"/>
        </w:rPr>
        <w:t xml:space="preserve">в виде </w:t>
      </w:r>
      <w:r w:rsidR="005F6CEE" w:rsidRPr="00DD7155">
        <w:rPr>
          <w:rFonts w:ascii="Tahoma" w:hAnsi="Tahoma" w:cs="Tahoma"/>
          <w:sz w:val="20"/>
        </w:rPr>
        <w:t xml:space="preserve">Акта </w:t>
      </w:r>
      <w:r w:rsidR="00A33AF7" w:rsidRPr="00DD7155">
        <w:rPr>
          <w:rFonts w:ascii="Tahoma" w:hAnsi="Tahoma" w:cs="Tahoma"/>
          <w:sz w:val="20"/>
        </w:rPr>
        <w:t>на списание форм</w:t>
      </w:r>
      <w:r w:rsidR="005F6CEE" w:rsidRPr="00DD7155">
        <w:rPr>
          <w:rFonts w:ascii="Tahoma" w:hAnsi="Tahoma" w:cs="Tahoma"/>
          <w:sz w:val="20"/>
        </w:rPr>
        <w:t>ы</w:t>
      </w:r>
      <w:r w:rsidR="00A33AF7" w:rsidRPr="00DD7155">
        <w:rPr>
          <w:rFonts w:ascii="Tahoma" w:hAnsi="Tahoma" w:cs="Tahoma"/>
          <w:sz w:val="20"/>
        </w:rPr>
        <w:t xml:space="preserve"> НН.М-23.1.</w:t>
      </w:r>
      <w:r w:rsidR="00016CD2" w:rsidRPr="00DD7155">
        <w:rPr>
          <w:rFonts w:ascii="Tahoma" w:hAnsi="Tahoma" w:cs="Tahoma"/>
          <w:b/>
          <w:color w:val="FF0000"/>
          <w:sz w:val="20"/>
        </w:rPr>
        <w:t xml:space="preserve"> </w:t>
      </w:r>
      <w:r w:rsidRPr="00526E69">
        <w:rPr>
          <w:rFonts w:ascii="Tahoma" w:hAnsi="Tahoma" w:cs="Tahoma"/>
          <w:b/>
          <w:color w:val="FF0000"/>
          <w:sz w:val="20"/>
        </w:rPr>
        <w:t>]</w:t>
      </w:r>
    </w:p>
    <w:p w14:paraId="46D0A0FD" w14:textId="74C59128" w:rsidR="00A33AF7" w:rsidRPr="00DD7155" w:rsidRDefault="00BE0EC2"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sz w:val="20"/>
        </w:rPr>
        <w:t xml:space="preserve">Указанные отчеты Стороны </w:t>
      </w:r>
      <w:r w:rsidR="00856F04" w:rsidRPr="00DD7155">
        <w:rPr>
          <w:rFonts w:ascii="Tahoma" w:hAnsi="Tahoma" w:cs="Tahoma"/>
          <w:sz w:val="20"/>
        </w:rPr>
        <w:t xml:space="preserve">оформляют как соответствующее приложение </w:t>
      </w:r>
      <w:r w:rsidR="00A33AF7" w:rsidRPr="00DD7155">
        <w:rPr>
          <w:rFonts w:ascii="Tahoma" w:hAnsi="Tahoma" w:cs="Tahoma"/>
          <w:sz w:val="20"/>
        </w:rPr>
        <w:t>к Акту формы КС-2.</w:t>
      </w:r>
    </w:p>
    <w:p w14:paraId="066E636F" w14:textId="576316B8" w:rsidR="00A33AF7" w:rsidRPr="00DD7155" w:rsidRDefault="00091C8F" w:rsidP="002F68A6">
      <w:pPr>
        <w:widowControl/>
        <w:shd w:val="clear" w:color="auto" w:fill="FFFFFF" w:themeFill="background1"/>
        <w:tabs>
          <w:tab w:val="left" w:pos="284"/>
          <w:tab w:val="left" w:pos="1276"/>
        </w:tabs>
        <w:suppressAutoHyphens/>
        <w:autoSpaceDE/>
        <w:autoSpaceDN/>
        <w:adjustRightInd/>
        <w:spacing w:before="120" w:after="240"/>
        <w:ind w:left="142" w:firstLine="0"/>
        <w:rPr>
          <w:rFonts w:ascii="Tahoma" w:hAnsi="Tahoma" w:cs="Tahoma"/>
          <w:sz w:val="20"/>
        </w:rPr>
      </w:pPr>
      <w:r w:rsidRPr="00DD7155">
        <w:rPr>
          <w:rFonts w:ascii="Tahoma" w:hAnsi="Tahoma" w:cs="Tahoma"/>
          <w:i/>
          <w:sz w:val="20"/>
        </w:rPr>
        <w:t xml:space="preserve">ЕСЛИ ДОКУМЕНТАЦИЯ РАЗРАБАТЫВАЕТСЯ ПОДРЯДЧИКОМ, ДОПОЛНИТЬ: </w:t>
      </w:r>
    </w:p>
    <w:p w14:paraId="53E94754" w14:textId="1DC04502" w:rsidR="00A33AF7" w:rsidRPr="00DD7155" w:rsidRDefault="00A33AF7" w:rsidP="002F68A6">
      <w:pPr>
        <w:pStyle w:val="1112"/>
        <w:numPr>
          <w:ilvl w:val="1"/>
          <w:numId w:val="13"/>
        </w:numPr>
        <w:tabs>
          <w:tab w:val="left" w:pos="284"/>
          <w:tab w:val="left" w:pos="924"/>
        </w:tabs>
        <w:spacing w:before="120" w:after="240"/>
        <w:ind w:left="142" w:hanging="1135"/>
        <w:rPr>
          <w:rFonts w:ascii="Tahoma" w:hAnsi="Tahoma" w:cs="Tahoma"/>
          <w:sz w:val="20"/>
        </w:rPr>
      </w:pPr>
      <w:r w:rsidRPr="00DD7155">
        <w:rPr>
          <w:rFonts w:ascii="Tahoma" w:hAnsi="Tahoma" w:cs="Tahoma"/>
          <w:sz w:val="20"/>
          <w:highlight w:val="lightGray"/>
        </w:rPr>
        <w:t>В случае, если внесение изменений в разработанную Подрядчиком Документацию, по причинам, не связанным с Заказчиком, повлекло изменение перечня</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Товара</w:t>
      </w:r>
      <w:r w:rsidR="00526E69" w:rsidRPr="00526E69">
        <w:rPr>
          <w:rFonts w:ascii="Tahoma" w:hAnsi="Tahoma" w:cs="Tahoma"/>
          <w:b/>
          <w:color w:val="FF0000"/>
          <w:sz w:val="20"/>
        </w:rPr>
        <w:t>]</w:t>
      </w:r>
      <w:r w:rsidR="00A53B1F" w:rsidRPr="00DD7155">
        <w:rPr>
          <w:rFonts w:ascii="Tahoma" w:hAnsi="Tahoma" w:cs="Tahoma"/>
          <w:sz w:val="20"/>
        </w:rPr>
        <w:t>/</w:t>
      </w:r>
      <w:r w:rsidR="00526E69" w:rsidRPr="00526E69">
        <w:rPr>
          <w:rFonts w:ascii="Tahoma" w:hAnsi="Tahoma" w:cs="Tahoma"/>
          <w:b/>
          <w:color w:val="FF0000"/>
          <w:sz w:val="20"/>
          <w:u w:color="FF0000"/>
        </w:rPr>
        <w:t>[</w:t>
      </w:r>
      <w:r w:rsidR="00A53B1F" w:rsidRPr="00DD7155">
        <w:rPr>
          <w:rFonts w:ascii="Tahoma" w:hAnsi="Tahoma" w:cs="Tahoma"/>
          <w:sz w:val="20"/>
          <w:highlight w:val="blue"/>
        </w:rPr>
        <w:t>МТР Заказчика</w:t>
      </w:r>
      <w:r w:rsidR="00526E69" w:rsidRPr="00526E69">
        <w:rPr>
          <w:rFonts w:ascii="Tahoma" w:hAnsi="Tahoma" w:cs="Tahoma"/>
          <w:b/>
          <w:color w:val="FF0000"/>
          <w:sz w:val="20"/>
        </w:rPr>
        <w:t>]</w:t>
      </w:r>
      <w:r w:rsidRPr="00DD7155">
        <w:rPr>
          <w:rFonts w:ascii="Tahoma" w:hAnsi="Tahoma" w:cs="Tahoma"/>
          <w:sz w:val="20"/>
        </w:rPr>
        <w:t xml:space="preserve">, </w:t>
      </w:r>
      <w:r w:rsidR="00662169" w:rsidRPr="00DD7155">
        <w:rPr>
          <w:rFonts w:ascii="Tahoma" w:hAnsi="Tahoma" w:cs="Tahoma"/>
          <w:sz w:val="20"/>
          <w:highlight w:val="lightGray"/>
        </w:rPr>
        <w:t xml:space="preserve">Подрядчик </w:t>
      </w:r>
      <w:r w:rsidRPr="00DD7155">
        <w:rPr>
          <w:rFonts w:ascii="Tahoma" w:hAnsi="Tahoma" w:cs="Tahoma"/>
          <w:sz w:val="20"/>
          <w:highlight w:val="lightGray"/>
        </w:rPr>
        <w:t>по требованию Заказчика выкуп</w:t>
      </w:r>
      <w:r w:rsidR="00662169" w:rsidRPr="00DD7155">
        <w:rPr>
          <w:rFonts w:ascii="Tahoma" w:hAnsi="Tahoma" w:cs="Tahoma"/>
          <w:sz w:val="20"/>
          <w:highlight w:val="lightGray"/>
        </w:rPr>
        <w:t>ает</w:t>
      </w:r>
      <w:r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уже поставленный и принятый Заказчиком Товар, не соответствующий измененной Документации</w:t>
      </w:r>
      <w:r w:rsidRPr="00DD7155">
        <w:rPr>
          <w:rFonts w:ascii="Tahoma" w:hAnsi="Tahoma" w:cs="Tahoma"/>
          <w:sz w:val="20"/>
          <w:highlight w:val="lightGray"/>
        </w:rPr>
        <w:t>,</w:t>
      </w:r>
      <w:r w:rsidR="00526E69" w:rsidRPr="00526E69">
        <w:rPr>
          <w:rFonts w:ascii="Tahoma" w:hAnsi="Tahoma" w:cs="Tahoma"/>
          <w:b/>
          <w:color w:val="FF0000"/>
          <w:sz w:val="20"/>
        </w:rPr>
        <w:t>]</w:t>
      </w:r>
      <w:r w:rsidR="00A53B1F" w:rsidRPr="00DD7155">
        <w:rPr>
          <w:rFonts w:ascii="Tahoma" w:hAnsi="Tahoma" w:cs="Tahoma"/>
          <w:sz w:val="20"/>
        </w:rPr>
        <w:t>/</w:t>
      </w:r>
      <w:r w:rsidR="00526E69" w:rsidRPr="00526E69">
        <w:rPr>
          <w:rFonts w:ascii="Tahoma" w:hAnsi="Tahoma" w:cs="Tahoma"/>
          <w:b/>
          <w:color w:val="FF0000"/>
          <w:sz w:val="20"/>
          <w:u w:color="FF0000"/>
        </w:rPr>
        <w:t>[</w:t>
      </w:r>
      <w:r w:rsidR="00A53B1F" w:rsidRPr="00DD7155">
        <w:rPr>
          <w:rFonts w:ascii="Tahoma" w:hAnsi="Tahoma" w:cs="Tahoma"/>
          <w:sz w:val="20"/>
          <w:highlight w:val="blue"/>
        </w:rPr>
        <w:t>закупленный, но не востребованный МТР Заказчика</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sz w:val="20"/>
          <w:highlight w:val="lightGray"/>
        </w:rPr>
        <w:t>в порядке, предусмотренном для невозврата Подрядчиком</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неиспользованного Товара</w:t>
      </w:r>
      <w:r w:rsidR="00526E69" w:rsidRPr="00526E69">
        <w:rPr>
          <w:rFonts w:ascii="Tahoma" w:hAnsi="Tahoma" w:cs="Tahoma"/>
          <w:b/>
          <w:color w:val="FF0000"/>
          <w:sz w:val="20"/>
        </w:rPr>
        <w:t>]</w:t>
      </w:r>
      <w:r w:rsidR="00A53B1F" w:rsidRPr="00DD7155">
        <w:rPr>
          <w:rFonts w:ascii="Tahoma" w:hAnsi="Tahoma" w:cs="Tahoma"/>
          <w:sz w:val="20"/>
          <w:highlight w:val="red"/>
        </w:rPr>
        <w:t>/</w:t>
      </w:r>
      <w:r w:rsidR="00A53B1F" w:rsidRPr="00DD7155">
        <w:rPr>
          <w:rFonts w:ascii="Tahoma" w:hAnsi="Tahoma" w:cs="Tahoma"/>
          <w:sz w:val="20"/>
        </w:rPr>
        <w:t xml:space="preserve"> </w:t>
      </w:r>
      <w:r w:rsidR="00526E69" w:rsidRPr="00526E69">
        <w:rPr>
          <w:rFonts w:ascii="Tahoma" w:hAnsi="Tahoma" w:cs="Tahoma"/>
          <w:b/>
          <w:color w:val="FF0000"/>
          <w:sz w:val="20"/>
          <w:u w:color="FF0000"/>
        </w:rPr>
        <w:t>[</w:t>
      </w:r>
      <w:r w:rsidR="00A53B1F" w:rsidRPr="00DD7155">
        <w:rPr>
          <w:rFonts w:ascii="Tahoma" w:hAnsi="Tahoma" w:cs="Tahoma"/>
          <w:sz w:val="20"/>
          <w:highlight w:val="blue"/>
        </w:rPr>
        <w:t>неиспользованных МТР Заказчика</w:t>
      </w:r>
      <w:r w:rsidR="000C73E7" w:rsidRPr="00DD7155">
        <w:rPr>
          <w:rFonts w:ascii="Tahoma" w:hAnsi="Tahoma" w:cs="Tahoma"/>
          <w:sz w:val="20"/>
          <w:highlight w:val="blue"/>
        </w:rPr>
        <w:t xml:space="preserve"> (давальческие МТР передаваемые Подрядчику Заказчиком)</w:t>
      </w:r>
      <w:r w:rsidR="00526E69" w:rsidRPr="00526E69">
        <w:rPr>
          <w:rFonts w:ascii="Tahoma" w:hAnsi="Tahoma" w:cs="Tahoma"/>
          <w:b/>
          <w:color w:val="FF0000"/>
          <w:sz w:val="20"/>
        </w:rPr>
        <w:t>]</w:t>
      </w:r>
      <w:r w:rsidR="00E6791A" w:rsidRPr="00DD7155">
        <w:rPr>
          <w:rFonts w:ascii="Tahoma" w:hAnsi="Tahoma" w:cs="Tahoma"/>
          <w:sz w:val="20"/>
        </w:rPr>
        <w:t>/</w:t>
      </w:r>
      <w:r w:rsidR="00526E69" w:rsidRPr="00526E69">
        <w:rPr>
          <w:rFonts w:ascii="Tahoma" w:hAnsi="Tahoma" w:cs="Tahoma"/>
          <w:b/>
          <w:color w:val="FF0000"/>
          <w:sz w:val="20"/>
          <w:u w:color="FF0000"/>
        </w:rPr>
        <w:t>[</w:t>
      </w:r>
      <w:r w:rsidR="00E6791A" w:rsidRPr="00DD7155">
        <w:rPr>
          <w:rFonts w:ascii="Tahoma" w:hAnsi="Tahoma" w:cs="Tahoma"/>
          <w:sz w:val="20"/>
        </w:rPr>
        <w:t>на основании заключенного Сторонами дополнительного соглашения к Договору</w:t>
      </w:r>
      <w:r w:rsidR="00526E69" w:rsidRPr="00526E69">
        <w:rPr>
          <w:rFonts w:ascii="Tahoma" w:hAnsi="Tahoma" w:cs="Tahoma"/>
          <w:b/>
          <w:color w:val="FF0000"/>
          <w:sz w:val="20"/>
        </w:rPr>
        <w:t>]</w:t>
      </w:r>
      <w:r w:rsidR="00E6791A" w:rsidRPr="00DD7155">
        <w:rPr>
          <w:rFonts w:ascii="Tahoma" w:hAnsi="Tahoma" w:cs="Tahoma"/>
          <w:sz w:val="20"/>
        </w:rPr>
        <w:t>.</w:t>
      </w:r>
    </w:p>
    <w:p w14:paraId="37624F96" w14:textId="2DF0DDF4" w:rsidR="00D37314" w:rsidRPr="00DD7155" w:rsidRDefault="00940596" w:rsidP="002F68A6">
      <w:pPr>
        <w:pStyle w:val="1"/>
        <w:numPr>
          <w:ilvl w:val="0"/>
          <w:numId w:val="13"/>
        </w:numPr>
        <w:spacing w:before="120" w:after="240"/>
        <w:ind w:left="142" w:hanging="1135"/>
        <w:jc w:val="both"/>
        <w:rPr>
          <w:rFonts w:ascii="Tahoma" w:hAnsi="Tahoma" w:cs="Tahoma"/>
          <w:sz w:val="20"/>
        </w:rPr>
      </w:pPr>
      <w:bookmarkStart w:id="209" w:name="Ф"/>
      <w:bookmarkStart w:id="210" w:name="_Toc55792006"/>
      <w:bookmarkStart w:id="211" w:name="_Toc305139547"/>
      <w:bookmarkStart w:id="212" w:name="_Toc528580131"/>
      <w:bookmarkStart w:id="213" w:name="_Toc124437104"/>
      <w:bookmarkStart w:id="214" w:name="_Toc132134343"/>
      <w:bookmarkStart w:id="215" w:name="_Toc133432150"/>
      <w:bookmarkStart w:id="216" w:name="_Toc159513136"/>
      <w:bookmarkStart w:id="217" w:name="_Toc159523001"/>
      <w:bookmarkStart w:id="218" w:name="_Toc182842264"/>
      <w:bookmarkEnd w:id="197"/>
      <w:bookmarkEnd w:id="198"/>
      <w:bookmarkEnd w:id="199"/>
      <w:bookmarkEnd w:id="200"/>
      <w:bookmarkEnd w:id="201"/>
      <w:bookmarkEnd w:id="202"/>
      <w:bookmarkEnd w:id="209"/>
      <w:r w:rsidRPr="00DD7155">
        <w:rPr>
          <w:rFonts w:ascii="Tahoma" w:hAnsi="Tahoma" w:cs="Tahoma"/>
          <w:sz w:val="20"/>
        </w:rPr>
        <w:t>ИСПОЛНИТЕЛЬНАЯ ДОКУМЕНТАЦИЯ</w:t>
      </w:r>
      <w:bookmarkEnd w:id="210"/>
      <w:bookmarkEnd w:id="211"/>
      <w:bookmarkEnd w:id="212"/>
      <w:bookmarkEnd w:id="213"/>
      <w:bookmarkEnd w:id="214"/>
      <w:bookmarkEnd w:id="215"/>
      <w:bookmarkEnd w:id="216"/>
      <w:bookmarkEnd w:id="217"/>
      <w:bookmarkEnd w:id="218"/>
    </w:p>
    <w:p w14:paraId="519400D0" w14:textId="5A5EB1E0" w:rsidR="004A1E19"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bookmarkStart w:id="219" w:name="_Toc528580132"/>
      <w:r w:rsidRPr="00DD7155">
        <w:rPr>
          <w:rFonts w:ascii="Tahoma" w:hAnsi="Tahoma" w:cs="Tahoma"/>
          <w:sz w:val="20"/>
        </w:rPr>
        <w:t xml:space="preserve">Подрядчик </w:t>
      </w:r>
      <w:r w:rsidR="00091C8F" w:rsidRPr="00DD7155">
        <w:rPr>
          <w:rFonts w:ascii="Tahoma" w:hAnsi="Tahoma" w:cs="Tahoma"/>
          <w:sz w:val="20"/>
        </w:rPr>
        <w:t>ведет</w:t>
      </w:r>
      <w:r w:rsidRPr="00DD7155">
        <w:rPr>
          <w:rFonts w:ascii="Tahoma" w:hAnsi="Tahoma" w:cs="Tahoma"/>
          <w:sz w:val="20"/>
        </w:rPr>
        <w:t xml:space="preserve"> и каждый </w:t>
      </w:r>
      <w:r w:rsidR="0041472B" w:rsidRPr="00DD7155">
        <w:rPr>
          <w:rFonts w:ascii="Tahoma" w:hAnsi="Tahoma" w:cs="Tahoma"/>
          <w:sz w:val="20"/>
        </w:rPr>
        <w:t>О</w:t>
      </w:r>
      <w:r w:rsidRPr="00DD7155">
        <w:rPr>
          <w:rFonts w:ascii="Tahoma" w:hAnsi="Tahoma" w:cs="Tahoma"/>
          <w:sz w:val="20"/>
        </w:rPr>
        <w:t xml:space="preserve">тчетный период </w:t>
      </w:r>
      <w:r w:rsidR="00091C8F" w:rsidRPr="00DD7155">
        <w:rPr>
          <w:rFonts w:ascii="Tahoma" w:hAnsi="Tahoma" w:cs="Tahoma"/>
          <w:sz w:val="20"/>
        </w:rPr>
        <w:t xml:space="preserve">предоставляет </w:t>
      </w:r>
      <w:r w:rsidRPr="00DD7155">
        <w:rPr>
          <w:rFonts w:ascii="Tahoma" w:hAnsi="Tahoma" w:cs="Tahoma"/>
          <w:sz w:val="20"/>
        </w:rPr>
        <w:t xml:space="preserve">Заказчику Исполнительную документацию в порядке и объеме согласно </w:t>
      </w:r>
      <w:r w:rsidR="004A1E19" w:rsidRPr="00DD7155">
        <w:rPr>
          <w:rFonts w:ascii="Tahoma" w:hAnsi="Tahoma" w:cs="Tahoma"/>
          <w:sz w:val="20"/>
        </w:rPr>
        <w:t xml:space="preserve">Требованиям, в том числе: </w:t>
      </w:r>
    </w:p>
    <w:p w14:paraId="35F004CE" w14:textId="77777777" w:rsidR="004A1E19"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СП 48.13330.2019</w:t>
      </w:r>
      <w:r w:rsidR="004A1E19" w:rsidRPr="00DD7155">
        <w:rPr>
          <w:rFonts w:ascii="Tahoma" w:hAnsi="Tahoma" w:cs="Tahoma"/>
          <w:sz w:val="20"/>
        </w:rPr>
        <w:t xml:space="preserve"> Свод правил. Организация строительства. СНиП 12-01-2004,</w:t>
      </w:r>
      <w:r w:rsidRPr="00DD7155">
        <w:rPr>
          <w:rFonts w:ascii="Tahoma" w:hAnsi="Tahoma" w:cs="Tahoma"/>
          <w:sz w:val="20"/>
        </w:rPr>
        <w:t xml:space="preserve"> </w:t>
      </w:r>
    </w:p>
    <w:p w14:paraId="53F51320" w14:textId="7DDAD26F" w:rsidR="004A1E19" w:rsidRPr="00DD7155" w:rsidRDefault="004A1E19"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Приказом</w:t>
      </w:r>
      <w:r w:rsidR="00286ACA" w:rsidRPr="00DD7155">
        <w:rPr>
          <w:rFonts w:ascii="Tahoma" w:hAnsi="Tahoma" w:cs="Tahoma"/>
          <w:sz w:val="20"/>
        </w:rPr>
        <w:t xml:space="preserve"> Минстроя России от 16.05.2023 </w:t>
      </w:r>
      <w:r w:rsidR="00C14F74" w:rsidRPr="00DD7155">
        <w:rPr>
          <w:rFonts w:ascii="Tahoma" w:hAnsi="Tahoma" w:cs="Tahoma"/>
          <w:sz w:val="20"/>
        </w:rPr>
        <w:t xml:space="preserve">№ </w:t>
      </w:r>
      <w:r w:rsidR="00286ACA" w:rsidRPr="00DD7155">
        <w:rPr>
          <w:rFonts w:ascii="Tahoma" w:hAnsi="Tahoma" w:cs="Tahoma"/>
          <w:sz w:val="20"/>
        </w:rPr>
        <w:t>344/пр "Об утверждении состава и порядка ведения исполнительной документации при строительстве, реконструкции, капитальном ремонте объек</w:t>
      </w:r>
      <w:r w:rsidRPr="00DD7155">
        <w:rPr>
          <w:rFonts w:ascii="Tahoma" w:hAnsi="Tahoma" w:cs="Tahoma"/>
          <w:sz w:val="20"/>
        </w:rPr>
        <w:t>тов капитального строительства",</w:t>
      </w:r>
    </w:p>
    <w:p w14:paraId="7BEB869E" w14:textId="4EC7FA63" w:rsidR="004A1E19" w:rsidRPr="00DD7155" w:rsidRDefault="004A1E19"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Приказом Минстроя России от 02.12.2022 </w:t>
      </w:r>
      <w:r w:rsidR="00C14F74" w:rsidRPr="00DD7155">
        <w:rPr>
          <w:rFonts w:ascii="Tahoma" w:hAnsi="Tahoma" w:cs="Tahoma"/>
          <w:sz w:val="20"/>
        </w:rPr>
        <w:t xml:space="preserve">№ </w:t>
      </w:r>
      <w:r w:rsidRPr="00DD7155">
        <w:rPr>
          <w:rFonts w:ascii="Tahoma" w:hAnsi="Tahoma" w:cs="Tahoma"/>
          <w:sz w:val="20"/>
        </w:rPr>
        <w:t>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15984CFE" w14:textId="77777777" w:rsidR="004A1E19" w:rsidRPr="00DD7155" w:rsidRDefault="004A1E19"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Постановлением Госкомстата России от 11 ноября 1999 года № 100.</w:t>
      </w:r>
    </w:p>
    <w:p w14:paraId="0ECE6DD7" w14:textId="77777777" w:rsidR="00286ACA"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Исполнительная документация включает в себя:</w:t>
      </w:r>
    </w:p>
    <w:p w14:paraId="2058821C"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Общий журнал работ по форме № КС-6, Специальные журналы работ;</w:t>
      </w:r>
    </w:p>
    <w:p w14:paraId="7E843E11"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Журнал учета выполненных работ по форме № КС-6а;</w:t>
      </w:r>
    </w:p>
    <w:p w14:paraId="324E0079"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Акты освидетельствования Скрытых работ и ответственных конструкций;</w:t>
      </w:r>
    </w:p>
    <w:p w14:paraId="7574E3D1"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Акты испытаний и приемки внутренних инженерных систем отопления, вентиляции, водопровода, канализации, электроосвещения и электрооборудования, газификации, радио, телевидения, телефонизации, системы АППЗ, лифтового, технологического оборудования;</w:t>
      </w:r>
    </w:p>
    <w:p w14:paraId="2054BC2B"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Паспорта и сертификаты на применяемые материалы, изделия, конструкции, оборудование и механизмы;</w:t>
      </w:r>
    </w:p>
    <w:p w14:paraId="6DC37F2E"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Исполнительные съемки к каждому АОСС,</w:t>
      </w:r>
    </w:p>
    <w:p w14:paraId="7FF30570" w14:textId="77777777" w:rsidR="00286ACA" w:rsidRPr="00DD7155" w:rsidRDefault="00286ACA"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а также иные документы согласно Приложению Перечень Исполнительной документации.</w:t>
      </w:r>
    </w:p>
    <w:p w14:paraId="7B059F06" w14:textId="77777777" w:rsidR="00464C74" w:rsidRPr="00DD7155" w:rsidRDefault="00464C74" w:rsidP="002F68A6">
      <w:pPr>
        <w:pStyle w:val="afff1"/>
        <w:numPr>
          <w:ilvl w:val="1"/>
          <w:numId w:val="13"/>
        </w:numPr>
        <w:tabs>
          <w:tab w:val="left" w:pos="284"/>
        </w:tabs>
        <w:spacing w:before="120" w:after="240"/>
        <w:ind w:left="142" w:hanging="1135"/>
        <w:rPr>
          <w:rFonts w:ascii="Tahoma" w:hAnsi="Tahoma" w:cs="Tahoma"/>
          <w:sz w:val="20"/>
        </w:rPr>
      </w:pPr>
      <w:bookmarkStart w:id="220" w:name="_Toc528580151"/>
      <w:r w:rsidRPr="00DD7155">
        <w:rPr>
          <w:rFonts w:ascii="Tahoma" w:hAnsi="Tahoma" w:cs="Tahoma"/>
          <w:sz w:val="20"/>
        </w:rPr>
        <w:t>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температурным и влажностным параметрам, исключения атмосферных осадков и т.д. (пескоструйные работы, проведение окрасочных, гуммировочных работ, отделка внутренних и наружных поверхностей), исполнители Сторон осуществляют постоянный контроль лимитируемых параметров окружающей среды на месте производства работ и регистрируют результаты в соответствующем Журнале работ.</w:t>
      </w:r>
      <w:bookmarkEnd w:id="220"/>
    </w:p>
    <w:p w14:paraId="21B29022" w14:textId="123B1BE1" w:rsidR="00286ACA"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Указанный состав Исполнительной документации не является исчерпывающим. Подрядчик предоставля</w:t>
      </w:r>
      <w:r w:rsidR="00662169" w:rsidRPr="00DD7155">
        <w:rPr>
          <w:rFonts w:ascii="Tahoma" w:hAnsi="Tahoma" w:cs="Tahoma"/>
          <w:sz w:val="20"/>
        </w:rPr>
        <w:t>е</w:t>
      </w:r>
      <w:r w:rsidRPr="00DD7155">
        <w:rPr>
          <w:rFonts w:ascii="Tahoma" w:hAnsi="Tahoma" w:cs="Tahoma"/>
          <w:sz w:val="20"/>
        </w:rPr>
        <w:t xml:space="preserve">т иную документацию по требованию Заказчика в установленном порядке. </w:t>
      </w:r>
      <w:r w:rsidR="00662169" w:rsidRPr="00DD7155">
        <w:rPr>
          <w:rFonts w:ascii="Tahoma" w:hAnsi="Tahoma" w:cs="Tahoma"/>
          <w:sz w:val="20"/>
        </w:rPr>
        <w:t>Заказчик</w:t>
      </w:r>
      <w:r w:rsidRPr="00DD7155">
        <w:rPr>
          <w:rFonts w:ascii="Tahoma" w:hAnsi="Tahoma" w:cs="Tahoma"/>
          <w:sz w:val="20"/>
        </w:rPr>
        <w:t xml:space="preserve"> направляет </w:t>
      </w:r>
      <w:r w:rsidR="00662169" w:rsidRPr="00DD7155">
        <w:rPr>
          <w:rFonts w:ascii="Tahoma" w:hAnsi="Tahoma" w:cs="Tahoma"/>
          <w:sz w:val="20"/>
        </w:rPr>
        <w:t xml:space="preserve">требование </w:t>
      </w:r>
      <w:r w:rsidRPr="00DD7155">
        <w:rPr>
          <w:rFonts w:ascii="Tahoma" w:hAnsi="Tahoma" w:cs="Tahoma"/>
          <w:sz w:val="20"/>
        </w:rPr>
        <w:t>не позднее чем за 5 р.д. до даты предоставления дополнительной документации.</w:t>
      </w:r>
    </w:p>
    <w:p w14:paraId="5A503201" w14:textId="77777777" w:rsidR="00286ACA"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Отсутствие Исполнительной документации препятствует приемке промежуточных объемов Работ, подписанию соответствующих Актов, приемке и полноценному использованию Объекта/результатов Работ по назначению и является основанием для применения к Подрядчику ответственности.</w:t>
      </w:r>
    </w:p>
    <w:p w14:paraId="519B3F68" w14:textId="52EE3D01" w:rsidR="00286ACA"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До начала итоговой приемки Объекта/результатов Работ Подрядчик переда</w:t>
      </w:r>
      <w:r w:rsidR="00662169" w:rsidRPr="00DD7155">
        <w:rPr>
          <w:rFonts w:ascii="Tahoma" w:hAnsi="Tahoma" w:cs="Tahoma"/>
          <w:sz w:val="20"/>
        </w:rPr>
        <w:t>е</w:t>
      </w:r>
      <w:r w:rsidRPr="00DD7155">
        <w:rPr>
          <w:rFonts w:ascii="Tahoma" w:hAnsi="Tahoma" w:cs="Tahoma"/>
          <w:sz w:val="20"/>
        </w:rPr>
        <w:t>т Заказчику полный комплект Исполнительной документации на бумажном и электронном носителе. Не передача в указанный срок является Существенным нарушением Договора.</w:t>
      </w:r>
    </w:p>
    <w:p w14:paraId="4BDC59F6" w14:textId="77777777" w:rsidR="00286ACA" w:rsidRPr="00DD7155" w:rsidRDefault="00286AC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Электронная версия Исполнительной документации представляется в формате PDF (Acrobat Reader) со всеми подписями/согласованиями/утверждениями/печатями.</w:t>
      </w:r>
    </w:p>
    <w:p w14:paraId="5F7422C2" w14:textId="77777777" w:rsidR="00286ACA" w:rsidRPr="00DD7155" w:rsidRDefault="00286ACA" w:rsidP="002F68A6">
      <w:pPr>
        <w:pStyle w:val="afff1"/>
        <w:tabs>
          <w:tab w:val="left" w:pos="284"/>
        </w:tabs>
        <w:spacing w:before="120" w:after="240"/>
        <w:ind w:left="142"/>
        <w:rPr>
          <w:rFonts w:ascii="Tahoma" w:hAnsi="Tahoma" w:cs="Tahoma"/>
          <w:sz w:val="20"/>
        </w:rPr>
      </w:pPr>
      <w:r w:rsidRPr="00DD7155">
        <w:rPr>
          <w:rFonts w:ascii="Tahoma" w:hAnsi="Tahoma" w:cs="Tahoma"/>
          <w:sz w:val="20"/>
        </w:rPr>
        <w:t>Вместе с Исполнительной документацией передается сводный реестр Исполнительной документации по всем Работам (в т.ч. ранее переданной Заказчику) в электронном формате Excel, подписанный бумажный вариант, а также его скан-копии.</w:t>
      </w:r>
    </w:p>
    <w:p w14:paraId="05665801" w14:textId="1E93CB1C" w:rsidR="00025750" w:rsidRPr="00DD7155" w:rsidRDefault="00940596" w:rsidP="002F68A6">
      <w:pPr>
        <w:pStyle w:val="1"/>
        <w:numPr>
          <w:ilvl w:val="0"/>
          <w:numId w:val="13"/>
        </w:numPr>
        <w:spacing w:before="120" w:after="240"/>
        <w:ind w:left="142" w:hanging="1135"/>
        <w:jc w:val="both"/>
        <w:rPr>
          <w:rFonts w:ascii="Tahoma" w:hAnsi="Tahoma" w:cs="Tahoma"/>
          <w:sz w:val="20"/>
        </w:rPr>
      </w:pPr>
      <w:bookmarkStart w:id="221" w:name="_Toc528580138"/>
      <w:bookmarkStart w:id="222" w:name="_Toc132134345"/>
      <w:bookmarkStart w:id="223" w:name="_Toc133432152"/>
      <w:bookmarkStart w:id="224" w:name="_Toc159513137"/>
      <w:bookmarkStart w:id="225" w:name="_Toc159523002"/>
      <w:bookmarkStart w:id="226" w:name="_Toc182842265"/>
      <w:bookmarkEnd w:id="219"/>
      <w:r w:rsidRPr="00DD7155">
        <w:rPr>
          <w:rFonts w:ascii="Tahoma" w:hAnsi="Tahoma" w:cs="Tahoma"/>
          <w:sz w:val="20"/>
        </w:rPr>
        <w:t>ОБСТОЯТЕЛЬСТВА, О КОТОРЫХ ПОДРЯДЧИК ОБЯЗАН ПРЕДУПРЕДИТЬ ЗАКАЗЧИКА</w:t>
      </w:r>
      <w:bookmarkEnd w:id="221"/>
      <w:r w:rsidRPr="00DD7155">
        <w:rPr>
          <w:rFonts w:ascii="Tahoma" w:hAnsi="Tahoma" w:cs="Tahoma"/>
          <w:sz w:val="20"/>
        </w:rPr>
        <w:t>.</w:t>
      </w:r>
      <w:bookmarkStart w:id="227" w:name="_Toc55791997"/>
      <w:bookmarkStart w:id="228" w:name="_Toc305139538"/>
      <w:bookmarkStart w:id="229" w:name="_Ref12112399"/>
      <w:bookmarkStart w:id="230" w:name="_Toc528580139"/>
      <w:bookmarkEnd w:id="222"/>
      <w:bookmarkEnd w:id="223"/>
      <w:bookmarkEnd w:id="224"/>
      <w:bookmarkEnd w:id="225"/>
      <w:bookmarkEnd w:id="226"/>
    </w:p>
    <w:p w14:paraId="424AC494" w14:textId="552A73F7" w:rsidR="008E6AAB" w:rsidRPr="00DD7155" w:rsidRDefault="008E6AAB" w:rsidP="002F68A6">
      <w:pPr>
        <w:pStyle w:val="afff1"/>
        <w:numPr>
          <w:ilvl w:val="1"/>
          <w:numId w:val="13"/>
        </w:numPr>
        <w:tabs>
          <w:tab w:val="left" w:pos="284"/>
        </w:tabs>
        <w:spacing w:before="120" w:after="240"/>
        <w:ind w:left="142" w:hanging="1135"/>
        <w:rPr>
          <w:rFonts w:ascii="Tahoma" w:hAnsi="Tahoma" w:cs="Tahoma"/>
          <w:sz w:val="20"/>
        </w:rPr>
      </w:pPr>
      <w:bookmarkStart w:id="231" w:name="_Toc55792013"/>
      <w:bookmarkStart w:id="232" w:name="_Toc305139554"/>
      <w:bookmarkEnd w:id="227"/>
      <w:bookmarkEnd w:id="228"/>
      <w:bookmarkEnd w:id="229"/>
      <w:bookmarkEnd w:id="230"/>
      <w:r w:rsidRPr="00DD7155">
        <w:rPr>
          <w:rFonts w:ascii="Tahoma" w:hAnsi="Tahoma" w:cs="Tahoma"/>
          <w:sz w:val="20"/>
        </w:rPr>
        <w:t xml:space="preserve">Подрядчик письменно </w:t>
      </w:r>
      <w:r w:rsidR="00091C8F" w:rsidRPr="00DD7155">
        <w:rPr>
          <w:rFonts w:ascii="Tahoma" w:hAnsi="Tahoma" w:cs="Tahoma"/>
          <w:sz w:val="20"/>
        </w:rPr>
        <w:t xml:space="preserve">предупреждает </w:t>
      </w:r>
      <w:r w:rsidRPr="00DD7155">
        <w:rPr>
          <w:rFonts w:ascii="Tahoma" w:hAnsi="Tahoma" w:cs="Tahoma"/>
          <w:sz w:val="20"/>
        </w:rPr>
        <w:t xml:space="preserve">Заказчика в течение 1 р.д. с момента обнаружения обстоятельств, </w:t>
      </w:r>
      <w:r w:rsidRPr="00DD7155">
        <w:rPr>
          <w:rFonts w:ascii="Tahoma" w:hAnsi="Tahoma" w:cs="Tahoma"/>
          <w:sz w:val="20"/>
          <w:shd w:val="clear" w:color="auto" w:fill="FFFFFF" w:themeFill="background1"/>
        </w:rPr>
        <w:t>которые делают невозможным достижение результата выполняемой работы, а именно</w:t>
      </w:r>
      <w:r w:rsidRPr="00DD7155">
        <w:rPr>
          <w:rFonts w:ascii="Tahoma" w:hAnsi="Tahoma" w:cs="Tahoma"/>
          <w:sz w:val="20"/>
        </w:rPr>
        <w:t>:</w:t>
      </w:r>
    </w:p>
    <w:p w14:paraId="2338D30A" w14:textId="1C3A64AC" w:rsidR="008E6AAB" w:rsidRPr="00DD7155" w:rsidRDefault="00526E69" w:rsidP="002F68A6">
      <w:pPr>
        <w:pStyle w:val="afff1"/>
        <w:numPr>
          <w:ilvl w:val="0"/>
          <w:numId w:val="41"/>
        </w:numPr>
        <w:tabs>
          <w:tab w:val="left" w:pos="284"/>
        </w:tabs>
        <w:spacing w:before="120" w:after="240"/>
        <w:rPr>
          <w:rFonts w:ascii="Tahoma" w:hAnsi="Tahoma" w:cs="Tahoma"/>
          <w:sz w:val="20"/>
          <w:highlight w:val="blue"/>
          <w:shd w:val="clear" w:color="auto" w:fill="FFFFFF" w:themeFill="background1"/>
        </w:rPr>
      </w:pPr>
      <w:r w:rsidRPr="00526E69">
        <w:rPr>
          <w:rFonts w:ascii="Tahoma" w:hAnsi="Tahoma" w:cs="Tahoma"/>
          <w:b/>
          <w:color w:val="FF0000"/>
          <w:sz w:val="20"/>
          <w:u w:color="FF0000"/>
          <w:shd w:val="clear" w:color="auto" w:fill="FFFFFF" w:themeFill="background1"/>
        </w:rPr>
        <w:t>[</w:t>
      </w:r>
      <w:r w:rsidR="008E6AAB" w:rsidRPr="00DD7155">
        <w:rPr>
          <w:rFonts w:ascii="Tahoma" w:hAnsi="Tahoma" w:cs="Tahoma"/>
          <w:sz w:val="20"/>
          <w:highlight w:val="blue"/>
          <w:shd w:val="clear" w:color="auto" w:fill="FFFFFF" w:themeFill="background1"/>
        </w:rPr>
        <w:t>существенных недостатков предоставленных МТР Заказчика, которые невозможно было проверить при входном контроле</w:t>
      </w:r>
      <w:r w:rsidRPr="00526E69">
        <w:rPr>
          <w:rFonts w:ascii="Tahoma" w:hAnsi="Tahoma" w:cs="Tahoma"/>
          <w:b/>
          <w:color w:val="FF0000"/>
          <w:sz w:val="20"/>
          <w:shd w:val="clear" w:color="auto" w:fill="FFFFFF" w:themeFill="background1"/>
        </w:rPr>
        <w:t>]</w:t>
      </w:r>
      <w:r w:rsidR="008E6AAB" w:rsidRPr="00DD7155">
        <w:rPr>
          <w:rFonts w:ascii="Tahoma" w:hAnsi="Tahoma" w:cs="Tahoma"/>
          <w:sz w:val="20"/>
          <w:highlight w:val="blue"/>
          <w:shd w:val="clear" w:color="auto" w:fill="FFFFFF" w:themeFill="background1"/>
        </w:rPr>
        <w:t>;</w:t>
      </w:r>
    </w:p>
    <w:p w14:paraId="5604D8E9" w14:textId="77777777" w:rsidR="008E6AAB" w:rsidRPr="00DD7155" w:rsidRDefault="008E6AAB"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существенных ошибок в Исходных данных, предоставленных Заказчиком, которые невозможно было выявить при входном контроле;</w:t>
      </w:r>
    </w:p>
    <w:p w14:paraId="130237EA" w14:textId="77777777" w:rsidR="008E6AAB" w:rsidRPr="00DD7155" w:rsidRDefault="008E6AAB"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неблагоприятных для Заказчика последствий выполнения его указаний о способе исполнения Работ;</w:t>
      </w:r>
    </w:p>
    <w:p w14:paraId="5727DA9B" w14:textId="1EBCF2BD" w:rsidR="008E6AAB" w:rsidRDefault="008E6AAB" w:rsidP="002F68A6">
      <w:pPr>
        <w:pStyle w:val="afff1"/>
        <w:numPr>
          <w:ilvl w:val="0"/>
          <w:numId w:val="41"/>
        </w:numPr>
        <w:tabs>
          <w:tab w:val="left" w:pos="284"/>
        </w:tabs>
        <w:spacing w:before="120" w:after="240"/>
        <w:rPr>
          <w:rFonts w:ascii="Tahoma" w:hAnsi="Tahoma" w:cs="Tahoma"/>
          <w:sz w:val="20"/>
          <w:shd w:val="clear" w:color="auto" w:fill="FFFFFF" w:themeFill="background1"/>
        </w:rPr>
      </w:pPr>
      <w:r w:rsidRPr="00DD7155">
        <w:rPr>
          <w:rFonts w:ascii="Tahoma" w:hAnsi="Tahoma" w:cs="Tahoma"/>
          <w:sz w:val="20"/>
        </w:rPr>
        <w:t>иных непредвиденных обстоятельств, за исключением тех, которые зависят от Подрядчика</w:t>
      </w:r>
      <w:r w:rsidR="001A21C9" w:rsidRPr="00DD7155">
        <w:rPr>
          <w:rFonts w:ascii="Tahoma" w:hAnsi="Tahoma" w:cs="Tahoma"/>
          <w:sz w:val="20"/>
        </w:rPr>
        <w:t>,</w:t>
      </w:r>
      <w:r w:rsidRPr="00DD7155">
        <w:rPr>
          <w:rFonts w:ascii="Tahoma" w:hAnsi="Tahoma" w:cs="Tahoma"/>
          <w:sz w:val="20"/>
          <w:shd w:val="clear" w:color="auto" w:fill="FFFFFF" w:themeFill="background1"/>
        </w:rPr>
        <w:t xml:space="preserve"> или риски наступления которых Подрядчик н</w:t>
      </w:r>
      <w:r w:rsidR="003E74E7">
        <w:rPr>
          <w:rFonts w:ascii="Tahoma" w:hAnsi="Tahoma" w:cs="Tahoma"/>
          <w:sz w:val="20"/>
          <w:shd w:val="clear" w:color="auto" w:fill="FFFFFF" w:themeFill="background1"/>
        </w:rPr>
        <w:t>есет в соответствии с Договором,</w:t>
      </w:r>
    </w:p>
    <w:p w14:paraId="51B8F142" w14:textId="3C38FB1B" w:rsidR="003E74E7" w:rsidRPr="003E74E7" w:rsidRDefault="003E74E7" w:rsidP="003E74E7">
      <w:pPr>
        <w:tabs>
          <w:tab w:val="left" w:pos="284"/>
        </w:tabs>
        <w:spacing w:before="120" w:after="240"/>
        <w:ind w:firstLine="0"/>
        <w:rPr>
          <w:rFonts w:ascii="Tahoma" w:hAnsi="Tahoma" w:cs="Tahoma"/>
          <w:sz w:val="20"/>
          <w:shd w:val="clear" w:color="auto" w:fill="FFFFFF" w:themeFill="background1"/>
        </w:rPr>
      </w:pPr>
      <w:r w:rsidRPr="00450BF5">
        <w:rPr>
          <w:rFonts w:ascii="Tahoma" w:hAnsi="Tahoma" w:cs="Tahoma"/>
          <w:sz w:val="20"/>
          <w:szCs w:val="22"/>
        </w:rPr>
        <w:t xml:space="preserve">приостанавливает работу при неустранении </w:t>
      </w:r>
      <w:r w:rsidRPr="00450BF5">
        <w:rPr>
          <w:rFonts w:ascii="Tahoma" w:hAnsi="Tahoma" w:cs="Tahoma"/>
          <w:bCs/>
          <w:sz w:val="20"/>
          <w:szCs w:val="22"/>
        </w:rPr>
        <w:t>причин Заказчиком в течение 10 р.д. с даты получения уведомления</w:t>
      </w:r>
      <w:r w:rsidRPr="00450BF5">
        <w:rPr>
          <w:rFonts w:ascii="Tahoma" w:hAnsi="Tahoma" w:cs="Tahoma"/>
          <w:sz w:val="20"/>
          <w:szCs w:val="22"/>
        </w:rPr>
        <w:t xml:space="preserve"> до получения от Заказчика указаний</w:t>
      </w:r>
      <w:r w:rsidRPr="00450BF5">
        <w:rPr>
          <w:rFonts w:ascii="Tahoma" w:hAnsi="Tahoma" w:cs="Tahoma"/>
          <w:sz w:val="20"/>
          <w:szCs w:val="22"/>
          <w:shd w:val="clear" w:color="auto" w:fill="FFFFFF" w:themeFill="background1"/>
        </w:rPr>
        <w:t>.</w:t>
      </w:r>
    </w:p>
    <w:p w14:paraId="557E2DA7" w14:textId="77777777" w:rsidR="008E6AAB" w:rsidRPr="00DD7155" w:rsidRDefault="008E6AAB" w:rsidP="002F68A6">
      <w:pPr>
        <w:pStyle w:val="afff1"/>
        <w:numPr>
          <w:ilvl w:val="1"/>
          <w:numId w:val="13"/>
        </w:numPr>
        <w:spacing w:before="120" w:after="240"/>
        <w:ind w:left="142" w:hanging="1135"/>
        <w:rPr>
          <w:rFonts w:ascii="Tahoma" w:hAnsi="Tahoma" w:cs="Tahoma"/>
          <w:bCs/>
          <w:sz w:val="20"/>
        </w:rPr>
      </w:pPr>
      <w:r w:rsidRPr="00DD7155">
        <w:rPr>
          <w:rFonts w:ascii="Tahoma" w:hAnsi="Tahoma" w:cs="Tahoma"/>
          <w:bCs/>
          <w:sz w:val="20"/>
        </w:rPr>
        <w:t>Уведомление о обстоятельствах должно содержать:</w:t>
      </w:r>
    </w:p>
    <w:p w14:paraId="64AA426C"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 xml:space="preserve">а) описание обстоятельств с приложением подтверждающих документов; </w:t>
      </w:r>
    </w:p>
    <w:p w14:paraId="72C31281"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б) перечень работ, которые непосредственно зависят от выявленных обстоятельств;</w:t>
      </w:r>
    </w:p>
    <w:p w14:paraId="40A9E6EF" w14:textId="40B87D72"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в) анализ влияния обстоятельств на Календарный план</w:t>
      </w:r>
      <w:r w:rsidR="0029294E">
        <w:rPr>
          <w:rFonts w:ascii="Tahoma" w:hAnsi="Tahoma" w:cs="Tahoma"/>
          <w:sz w:val="20"/>
          <w:shd w:val="clear" w:color="auto" w:fill="FFFFFF" w:themeFill="background1"/>
        </w:rPr>
        <w:t xml:space="preserve"> </w:t>
      </w:r>
      <w:r w:rsidR="0029294E" w:rsidRPr="0029294E">
        <w:rPr>
          <w:rFonts w:ascii="Tahoma" w:hAnsi="Tahoma" w:cs="Tahoma"/>
          <w:b/>
          <w:color w:val="FF0000"/>
          <w:sz w:val="20"/>
          <w:u w:color="FF0000"/>
          <w:shd w:val="clear" w:color="auto" w:fill="FBD4B4" w:themeFill="accent6" w:themeFillTint="66"/>
        </w:rPr>
        <w:t>[</w:t>
      </w:r>
      <w:r w:rsidRPr="0029294E">
        <w:rPr>
          <w:rFonts w:ascii="Tahoma" w:hAnsi="Tahoma" w:cs="Tahoma"/>
          <w:sz w:val="20"/>
          <w:shd w:val="clear" w:color="auto" w:fill="FBD4B4" w:themeFill="accent6" w:themeFillTint="66"/>
        </w:rPr>
        <w:t xml:space="preserve">, </w:t>
      </w:r>
      <w:r w:rsidR="00CD6F38" w:rsidRPr="0029294E">
        <w:rPr>
          <w:rFonts w:ascii="Tahoma" w:hAnsi="Tahoma" w:cs="Tahoma"/>
          <w:sz w:val="20"/>
          <w:shd w:val="clear" w:color="auto" w:fill="FBD4B4" w:themeFill="accent6" w:themeFillTint="66"/>
        </w:rPr>
        <w:t xml:space="preserve">Детальный </w:t>
      </w:r>
      <w:r w:rsidRPr="0029294E">
        <w:rPr>
          <w:rFonts w:ascii="Tahoma" w:hAnsi="Tahoma" w:cs="Tahoma"/>
          <w:sz w:val="20"/>
          <w:shd w:val="clear" w:color="auto" w:fill="FBD4B4" w:themeFill="accent6" w:themeFillTint="66"/>
        </w:rPr>
        <w:t>календарно-сетевой график</w:t>
      </w:r>
      <w:r w:rsidR="0029294E" w:rsidRPr="00526E69">
        <w:rPr>
          <w:rFonts w:ascii="Tahoma" w:hAnsi="Tahoma" w:cs="Tahoma"/>
          <w:b/>
          <w:color w:val="FF0000"/>
          <w:sz w:val="20"/>
        </w:rPr>
        <w:t>]</w:t>
      </w:r>
      <w:r w:rsidRPr="00DD7155">
        <w:rPr>
          <w:rFonts w:ascii="Tahoma" w:hAnsi="Tahoma" w:cs="Tahoma"/>
          <w:sz w:val="20"/>
          <w:shd w:val="clear" w:color="auto" w:fill="FFFFFF" w:themeFill="background1"/>
        </w:rPr>
        <w:t xml:space="preserve"> и;</w:t>
      </w:r>
    </w:p>
    <w:p w14:paraId="510D3345"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г) возможность перераспределения ресурсов и выполнения иных работ;</w:t>
      </w:r>
    </w:p>
    <w:p w14:paraId="0274ACBF"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д) перечень мероприятий, направленных на снижение негативного воздействия выявленных обстоятельств;</w:t>
      </w:r>
    </w:p>
    <w:p w14:paraId="5113C439"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е) мотивированное решение Подрядчика о приостановке/продолжении выполнения работ, непосредственно зависящих от обстоятельств.</w:t>
      </w:r>
    </w:p>
    <w:p w14:paraId="7E5B9852" w14:textId="77777777" w:rsidR="008E6AAB" w:rsidRPr="00DD7155" w:rsidRDefault="008E6AAB" w:rsidP="002F68A6">
      <w:pPr>
        <w:tabs>
          <w:tab w:val="left" w:pos="284"/>
        </w:tabs>
        <w:spacing w:before="120" w:after="240"/>
        <w:ind w:left="862" w:firstLine="0"/>
        <w:rPr>
          <w:rFonts w:ascii="Tahoma" w:hAnsi="Tahoma" w:cs="Tahoma"/>
          <w:sz w:val="20"/>
          <w:shd w:val="clear" w:color="auto" w:fill="FFFFFF" w:themeFill="background1"/>
        </w:rPr>
      </w:pPr>
      <w:r w:rsidRPr="00DD7155">
        <w:rPr>
          <w:rFonts w:ascii="Tahoma" w:hAnsi="Tahoma" w:cs="Tahoma"/>
          <w:sz w:val="20"/>
          <w:shd w:val="clear" w:color="auto" w:fill="FFFFFF" w:themeFill="background1"/>
        </w:rPr>
        <w:t>ж) запрос на принятие Заказчиком решения о дальнейших действиях Подрядчика (при необходимости).</w:t>
      </w:r>
    </w:p>
    <w:p w14:paraId="7071E991" w14:textId="77777777" w:rsidR="008E6AAB" w:rsidRPr="00DD7155" w:rsidRDefault="008E6AAB" w:rsidP="002F68A6">
      <w:pPr>
        <w:spacing w:before="120" w:after="240"/>
        <w:ind w:left="142" w:firstLine="0"/>
        <w:rPr>
          <w:rFonts w:ascii="Tahoma" w:hAnsi="Tahoma" w:cs="Tahoma"/>
          <w:bCs/>
          <w:sz w:val="20"/>
        </w:rPr>
      </w:pPr>
      <w:r w:rsidRPr="00DD7155">
        <w:rPr>
          <w:rFonts w:ascii="Tahoma" w:hAnsi="Tahoma" w:cs="Tahoma"/>
          <w:bCs/>
          <w:sz w:val="20"/>
        </w:rPr>
        <w:t xml:space="preserve">Уведомление Подрядчика, не соответствующее по содержанию требованиям, установленным в настоящем пункте Договора, лишает Подрядчика права ссылаться на данные обстоятельства. </w:t>
      </w:r>
    </w:p>
    <w:p w14:paraId="582AA911" w14:textId="138757ED" w:rsidR="008E6AAB" w:rsidRPr="00DD7155" w:rsidRDefault="008E6AAB" w:rsidP="002F68A6">
      <w:pPr>
        <w:pStyle w:val="afff1"/>
        <w:numPr>
          <w:ilvl w:val="1"/>
          <w:numId w:val="13"/>
        </w:numPr>
        <w:spacing w:before="120" w:after="240"/>
        <w:ind w:left="142" w:hanging="1135"/>
        <w:rPr>
          <w:rFonts w:ascii="Tahoma" w:hAnsi="Tahoma" w:cs="Tahoma"/>
          <w:bCs/>
          <w:sz w:val="20"/>
        </w:rPr>
      </w:pPr>
      <w:r w:rsidRPr="00DD7155">
        <w:rPr>
          <w:rFonts w:ascii="Tahoma" w:hAnsi="Tahoma" w:cs="Tahoma"/>
          <w:bCs/>
          <w:sz w:val="20"/>
        </w:rPr>
        <w:t xml:space="preserve">Заказчик: </w:t>
      </w:r>
    </w:p>
    <w:p w14:paraId="77A4DC52" w14:textId="4A44D1E6" w:rsidR="008E6AAB" w:rsidRPr="00DD7155" w:rsidRDefault="0036771C"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сообщает </w:t>
      </w:r>
      <w:r w:rsidR="008E6AAB" w:rsidRPr="00DD7155">
        <w:rPr>
          <w:rFonts w:ascii="Tahoma" w:hAnsi="Tahoma" w:cs="Tahoma"/>
          <w:sz w:val="20"/>
        </w:rPr>
        <w:t>о принятии информации к сведению;</w:t>
      </w:r>
    </w:p>
    <w:p w14:paraId="0AA52C41" w14:textId="4D35443D" w:rsidR="008E6AAB" w:rsidRPr="00DD7155" w:rsidRDefault="0036771C"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дает </w:t>
      </w:r>
      <w:r w:rsidR="008E6AAB" w:rsidRPr="00DD7155">
        <w:rPr>
          <w:rFonts w:ascii="Tahoma" w:hAnsi="Tahoma" w:cs="Tahoma"/>
          <w:sz w:val="20"/>
        </w:rPr>
        <w:t>указание о дальнейших действиях (при необходимости);</w:t>
      </w:r>
    </w:p>
    <w:p w14:paraId="7D9F73D4" w14:textId="0F87B047" w:rsidR="008E6AAB" w:rsidRPr="00DD7155" w:rsidRDefault="0036771C"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сообщает </w:t>
      </w:r>
      <w:r w:rsidR="008E6AAB" w:rsidRPr="00DD7155">
        <w:rPr>
          <w:rFonts w:ascii="Tahoma" w:hAnsi="Tahoma" w:cs="Tahoma"/>
          <w:sz w:val="20"/>
        </w:rPr>
        <w:t>срок устранения обстоятельств, зависящих от Заказчика и препятствующих исполнению Подрядчиком обязательств по Договору;</w:t>
      </w:r>
    </w:p>
    <w:p w14:paraId="01111B15" w14:textId="63825EA5" w:rsidR="0036771C" w:rsidRPr="00DD7155" w:rsidRDefault="0036771C" w:rsidP="002F68A6">
      <w:pPr>
        <w:pStyle w:val="afff1"/>
        <w:numPr>
          <w:ilvl w:val="0"/>
          <w:numId w:val="41"/>
        </w:numPr>
        <w:tabs>
          <w:tab w:val="left" w:pos="284"/>
        </w:tabs>
        <w:spacing w:before="120" w:after="240"/>
        <w:rPr>
          <w:rFonts w:ascii="Tahoma" w:hAnsi="Tahoma" w:cs="Tahoma"/>
          <w:sz w:val="20"/>
          <w:shd w:val="clear" w:color="auto" w:fill="FFFFFF" w:themeFill="background1"/>
        </w:rPr>
      </w:pPr>
      <w:r w:rsidRPr="00DD7155">
        <w:rPr>
          <w:rFonts w:ascii="Tahoma" w:hAnsi="Tahoma" w:cs="Tahoma"/>
          <w:sz w:val="20"/>
        </w:rPr>
        <w:t xml:space="preserve">предоставляет </w:t>
      </w:r>
      <w:r w:rsidR="008E6AAB" w:rsidRPr="00DD7155">
        <w:rPr>
          <w:rFonts w:ascii="Tahoma" w:hAnsi="Tahoma" w:cs="Tahoma"/>
          <w:sz w:val="20"/>
        </w:rPr>
        <w:t>мотивированный ответ в случае, если причины, указанные Подрядчиком</w:t>
      </w:r>
      <w:r w:rsidR="008E6AAB" w:rsidRPr="00DD7155">
        <w:rPr>
          <w:rFonts w:ascii="Tahoma" w:hAnsi="Tahoma" w:cs="Tahoma"/>
          <w:sz w:val="20"/>
          <w:shd w:val="clear" w:color="auto" w:fill="FFFFFF" w:themeFill="background1"/>
        </w:rPr>
        <w:t>, являются не обоснованными</w:t>
      </w:r>
      <w:r w:rsidRPr="00DD7155">
        <w:rPr>
          <w:rFonts w:ascii="Tahoma" w:hAnsi="Tahoma" w:cs="Tahoma"/>
          <w:sz w:val="20"/>
          <w:shd w:val="clear" w:color="auto" w:fill="FFFFFF" w:themeFill="background1"/>
        </w:rPr>
        <w:t>,</w:t>
      </w:r>
    </w:p>
    <w:p w14:paraId="692B9163" w14:textId="108608ED" w:rsidR="008E6AAB" w:rsidRPr="00DD7155" w:rsidRDefault="0036771C" w:rsidP="002F68A6">
      <w:pPr>
        <w:tabs>
          <w:tab w:val="left" w:pos="284"/>
        </w:tabs>
        <w:spacing w:before="120" w:after="240"/>
        <w:ind w:left="142" w:firstLine="0"/>
        <w:rPr>
          <w:rFonts w:ascii="Tahoma" w:hAnsi="Tahoma" w:cs="Tahoma"/>
          <w:sz w:val="20"/>
          <w:shd w:val="clear" w:color="auto" w:fill="FFFFFF" w:themeFill="background1"/>
        </w:rPr>
      </w:pPr>
      <w:r w:rsidRPr="00DD7155">
        <w:rPr>
          <w:rFonts w:ascii="Tahoma" w:hAnsi="Tahoma" w:cs="Tahoma"/>
          <w:bCs/>
          <w:sz w:val="20"/>
        </w:rPr>
        <w:t>в течение 5 р.д. с момента получения от Подрядчика обоснованного уведомления</w:t>
      </w:r>
      <w:r w:rsidR="008E6AAB" w:rsidRPr="00DD7155">
        <w:rPr>
          <w:rFonts w:ascii="Tahoma" w:hAnsi="Tahoma" w:cs="Tahoma"/>
          <w:sz w:val="20"/>
          <w:shd w:val="clear" w:color="auto" w:fill="FFFFFF" w:themeFill="background1"/>
        </w:rPr>
        <w:t>.</w:t>
      </w:r>
    </w:p>
    <w:p w14:paraId="7E4D874B" w14:textId="77777777" w:rsidR="008E6AAB" w:rsidRPr="00DD7155" w:rsidRDefault="008E6AAB" w:rsidP="002F68A6">
      <w:pPr>
        <w:pStyle w:val="afff1"/>
        <w:numPr>
          <w:ilvl w:val="1"/>
          <w:numId w:val="13"/>
        </w:numPr>
        <w:spacing w:before="120" w:after="240"/>
        <w:ind w:left="142" w:hanging="1135"/>
        <w:rPr>
          <w:rFonts w:ascii="Tahoma" w:hAnsi="Tahoma" w:cs="Tahoma"/>
          <w:bCs/>
          <w:sz w:val="20"/>
        </w:rPr>
      </w:pPr>
      <w:r w:rsidRPr="00DD7155">
        <w:rPr>
          <w:rFonts w:ascii="Tahoma" w:hAnsi="Tahoma" w:cs="Tahoma"/>
          <w:bCs/>
          <w:sz w:val="20"/>
        </w:rPr>
        <w:t>Подрядчик, не обоснованно приостановивший работы, не вправе ссылаться на указанные обстоятельства.</w:t>
      </w:r>
    </w:p>
    <w:p w14:paraId="2EA65CF4" w14:textId="7577178A" w:rsidR="00120EE1" w:rsidRPr="00DD7155" w:rsidRDefault="00526E69" w:rsidP="002F68A6">
      <w:pPr>
        <w:pStyle w:val="1"/>
        <w:numPr>
          <w:ilvl w:val="0"/>
          <w:numId w:val="13"/>
        </w:numPr>
        <w:spacing w:before="120" w:after="240"/>
        <w:ind w:left="142" w:hanging="1135"/>
        <w:jc w:val="both"/>
        <w:rPr>
          <w:rFonts w:ascii="Tahoma" w:hAnsi="Tahoma" w:cs="Tahoma"/>
          <w:sz w:val="20"/>
        </w:rPr>
      </w:pPr>
      <w:bookmarkStart w:id="233" w:name="_Toc182842266"/>
      <w:bookmarkStart w:id="234" w:name="_Toc159513138"/>
      <w:bookmarkStart w:id="235" w:name="_Toc159523003"/>
      <w:bookmarkStart w:id="236" w:name="_Toc182842267"/>
      <w:bookmarkStart w:id="237" w:name="_Toc528580152"/>
      <w:bookmarkStart w:id="238" w:name="_Toc124437107"/>
      <w:bookmarkStart w:id="239" w:name="_Toc132134347"/>
      <w:bookmarkStart w:id="240" w:name="_Toc133432154"/>
      <w:bookmarkEnd w:id="233"/>
      <w:r w:rsidRPr="00526E69">
        <w:rPr>
          <w:rFonts w:ascii="Tahoma" w:hAnsi="Tahoma" w:cs="Tahoma"/>
          <w:color w:val="FF0000"/>
          <w:sz w:val="20"/>
          <w:u w:color="FF0000"/>
        </w:rPr>
        <w:t>[</w:t>
      </w:r>
      <w:r w:rsidR="00940596" w:rsidRPr="00845344">
        <w:rPr>
          <w:rFonts w:ascii="Tahoma" w:hAnsi="Tahoma" w:cs="Tahoma"/>
          <w:sz w:val="20"/>
          <w:shd w:val="clear" w:color="auto" w:fill="EAF1DD" w:themeFill="accent3" w:themeFillTint="33"/>
        </w:rPr>
        <w:t>ПУСКОНАЛАДОЧНЫЕ РАБОТЫ</w:t>
      </w:r>
      <w:r w:rsidRPr="00526E69">
        <w:rPr>
          <w:rFonts w:ascii="Tahoma" w:hAnsi="Tahoma" w:cs="Tahoma"/>
          <w:color w:val="FF0000"/>
          <w:sz w:val="20"/>
        </w:rPr>
        <w:t>]</w:t>
      </w:r>
      <w:r w:rsidR="00940596" w:rsidRPr="00DD7155">
        <w:rPr>
          <w:rFonts w:ascii="Tahoma" w:hAnsi="Tahoma" w:cs="Tahoma"/>
          <w:sz w:val="20"/>
          <w:vertAlign w:val="superscript"/>
        </w:rPr>
        <w:t xml:space="preserve">  </w:t>
      </w:r>
      <w:r w:rsidR="00E84C55" w:rsidRPr="00DD7155">
        <w:rPr>
          <w:rStyle w:val="ad"/>
          <w:rFonts w:ascii="Tahoma" w:hAnsi="Tahoma" w:cs="Tahoma"/>
          <w:sz w:val="20"/>
        </w:rPr>
        <w:footnoteReference w:id="270"/>
      </w:r>
      <w:bookmarkEnd w:id="234"/>
      <w:bookmarkEnd w:id="235"/>
      <w:bookmarkEnd w:id="236"/>
      <w:r w:rsidR="00940596" w:rsidRPr="00DD7155">
        <w:rPr>
          <w:rFonts w:ascii="Tahoma" w:hAnsi="Tahoma" w:cs="Tahoma"/>
          <w:sz w:val="20"/>
          <w:vertAlign w:val="superscript"/>
        </w:rPr>
        <w:t xml:space="preserve"> </w:t>
      </w:r>
      <w:bookmarkEnd w:id="237"/>
      <w:bookmarkEnd w:id="238"/>
      <w:bookmarkEnd w:id="239"/>
      <w:bookmarkEnd w:id="240"/>
    </w:p>
    <w:p w14:paraId="3F48CD57" w14:textId="2B54CCA9" w:rsidR="00AA603E"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bookmarkStart w:id="241" w:name="_Toc528580153"/>
      <w:r w:rsidRPr="00DD7155">
        <w:rPr>
          <w:rFonts w:ascii="Tahoma" w:hAnsi="Tahoma" w:cs="Tahoma"/>
          <w:sz w:val="20"/>
        </w:rPr>
        <w:t xml:space="preserve">Подрядчик выполняет все необходимые </w:t>
      </w:r>
      <w:r w:rsidR="007B4F0C">
        <w:rPr>
          <w:rFonts w:ascii="Tahoma" w:hAnsi="Tahoma" w:cs="Tahoma"/>
          <w:sz w:val="20"/>
        </w:rPr>
        <w:t>ПНР</w:t>
      </w:r>
      <w:r w:rsidRPr="00DD7155">
        <w:rPr>
          <w:rFonts w:ascii="Tahoma" w:hAnsi="Tahoma" w:cs="Tahoma"/>
          <w:sz w:val="20"/>
        </w:rPr>
        <w:t xml:space="preserve"> в сроки согласно Календарному плану и Программе проведения пусконаладочных работ, обеспечивает наличие необходимого количества персонала с уровнем квалификации, гарантирующим надлежащее выполнение </w:t>
      </w:r>
      <w:r w:rsidR="007B4F0C">
        <w:rPr>
          <w:rFonts w:ascii="Tahoma" w:hAnsi="Tahoma" w:cs="Tahoma"/>
          <w:sz w:val="20"/>
        </w:rPr>
        <w:t>ПНР</w:t>
      </w:r>
      <w:r w:rsidRPr="00DD7155">
        <w:rPr>
          <w:rFonts w:ascii="Tahoma" w:hAnsi="Tahoma" w:cs="Tahoma"/>
          <w:sz w:val="20"/>
        </w:rPr>
        <w:t>.</w:t>
      </w:r>
    </w:p>
    <w:p w14:paraId="66FA4E22" w14:textId="77777777" w:rsidR="00AA603E"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должен следовать всем требованиям производителей оборудования, чтобы избежать возможного негативного влияния на гарантии производителей оборудования. </w:t>
      </w:r>
    </w:p>
    <w:p w14:paraId="2B944BCA" w14:textId="465DF1B6" w:rsidR="00AA603E"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 xml:space="preserve">Все оборудование и инженерные системы (сети), смонтированные на Объекте, подлежат </w:t>
      </w:r>
      <w:r w:rsidR="004934B1" w:rsidRPr="00DD7155">
        <w:rPr>
          <w:rFonts w:ascii="Tahoma" w:hAnsi="Tahoma" w:cs="Tahoma"/>
          <w:sz w:val="20"/>
        </w:rPr>
        <w:t>и</w:t>
      </w:r>
      <w:r w:rsidRPr="00DD7155">
        <w:rPr>
          <w:rFonts w:ascii="Tahoma" w:hAnsi="Tahoma" w:cs="Tahoma"/>
          <w:sz w:val="20"/>
        </w:rPr>
        <w:t xml:space="preserve">ндивидуальным испытаниям </w:t>
      </w:r>
      <w:r w:rsidR="00526E69" w:rsidRPr="00526E69">
        <w:rPr>
          <w:rFonts w:ascii="Tahoma" w:hAnsi="Tahoma" w:cs="Tahoma"/>
          <w:b/>
          <w:color w:val="FF0000"/>
          <w:sz w:val="20"/>
          <w:u w:color="FF0000"/>
        </w:rPr>
        <w:t>[</w:t>
      </w:r>
      <w:r w:rsidRPr="00DD7155">
        <w:rPr>
          <w:rFonts w:ascii="Tahoma" w:hAnsi="Tahoma" w:cs="Tahoma"/>
          <w:sz w:val="20"/>
        </w:rPr>
        <w:t>и/или Комплексному опробованию</w:t>
      </w:r>
      <w:r w:rsidR="00526E69" w:rsidRPr="00526E69">
        <w:rPr>
          <w:rFonts w:ascii="Tahoma" w:hAnsi="Tahoma" w:cs="Tahoma"/>
          <w:b/>
          <w:color w:val="FF0000"/>
          <w:sz w:val="20"/>
        </w:rPr>
        <w:t>]</w:t>
      </w:r>
      <w:r w:rsidRPr="00DD7155">
        <w:rPr>
          <w:rFonts w:ascii="Tahoma" w:hAnsi="Tahoma" w:cs="Tahoma"/>
          <w:sz w:val="20"/>
        </w:rPr>
        <w:t xml:space="preserve"> в соответствии с Требованиями, в т.ч. Программой проведения пусконаладочных работ, которые определяют состав, последовательность и продолжительность операций по испытаниям/опробованию оборудования и инженерных систем (сетей), и подлежат оформлению в Журналах работ со сдачей результатов испытаний/опробования рабочей комиссии, назначаемой для этих целей.</w:t>
      </w:r>
    </w:p>
    <w:p w14:paraId="732C4B43" w14:textId="1954F6CB" w:rsidR="00AA603E"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 xml:space="preserve">Подрядчик </w:t>
      </w:r>
      <w:r w:rsidR="00301703" w:rsidRPr="00DD7155">
        <w:rPr>
          <w:rFonts w:ascii="Tahoma" w:hAnsi="Tahoma" w:cs="Tahoma"/>
          <w:sz w:val="20"/>
        </w:rPr>
        <w:t xml:space="preserve">разрабатывает и </w:t>
      </w:r>
      <w:r w:rsidRPr="00DD7155">
        <w:rPr>
          <w:rFonts w:ascii="Tahoma" w:hAnsi="Tahoma" w:cs="Tahoma"/>
          <w:sz w:val="20"/>
        </w:rPr>
        <w:t>согласов</w:t>
      </w:r>
      <w:r w:rsidR="00BE5E19" w:rsidRPr="00DD7155">
        <w:rPr>
          <w:rFonts w:ascii="Tahoma" w:hAnsi="Tahoma" w:cs="Tahoma"/>
          <w:sz w:val="20"/>
        </w:rPr>
        <w:t>ывает</w:t>
      </w:r>
      <w:r w:rsidRPr="00DD7155">
        <w:rPr>
          <w:rFonts w:ascii="Tahoma" w:hAnsi="Tahoma" w:cs="Tahoma"/>
          <w:sz w:val="20"/>
        </w:rPr>
        <w:t xml:space="preserve"> с Заказчиком Программу проведения пусконаладочных работ</w:t>
      </w:r>
      <w:r w:rsidR="00BE5E19" w:rsidRPr="00DD7155">
        <w:rPr>
          <w:rFonts w:ascii="Tahoma" w:hAnsi="Tahoma" w:cs="Tahoma"/>
          <w:sz w:val="20"/>
        </w:rPr>
        <w:t xml:space="preserve"> в срок не позднее </w:t>
      </w:r>
      <w:r w:rsidR="00526E69" w:rsidRPr="00526E69">
        <w:rPr>
          <w:rFonts w:ascii="Tahoma" w:hAnsi="Tahoma" w:cs="Tahoma"/>
          <w:b/>
          <w:color w:val="FF0000"/>
          <w:sz w:val="20"/>
          <w:u w:color="FF0000"/>
        </w:rPr>
        <w:t>[</w:t>
      </w:r>
      <w:r w:rsidR="00BE5E19" w:rsidRPr="00DD7155">
        <w:rPr>
          <w:rFonts w:ascii="Tahoma" w:hAnsi="Tahoma" w:cs="Tahoma"/>
          <w:sz w:val="20"/>
        </w:rPr>
        <w:t>•</w:t>
      </w:r>
      <w:r w:rsidR="00526E69" w:rsidRPr="00526E69">
        <w:rPr>
          <w:rFonts w:ascii="Tahoma" w:hAnsi="Tahoma" w:cs="Tahoma"/>
          <w:b/>
          <w:color w:val="FF0000"/>
          <w:sz w:val="20"/>
        </w:rPr>
        <w:t>]</w:t>
      </w:r>
      <w:r w:rsidR="00BE5E19" w:rsidRPr="00DD7155">
        <w:rPr>
          <w:rFonts w:ascii="Tahoma" w:hAnsi="Tahoma" w:cs="Tahoma"/>
          <w:sz w:val="20"/>
          <w:vertAlign w:val="superscript"/>
        </w:rPr>
        <w:footnoteReference w:id="271"/>
      </w:r>
      <w:r w:rsidR="00BE5E19" w:rsidRPr="00DD7155">
        <w:rPr>
          <w:rFonts w:ascii="Tahoma" w:hAnsi="Tahoma" w:cs="Tahoma"/>
          <w:sz w:val="20"/>
        </w:rPr>
        <w:t xml:space="preserve"> р.д.</w:t>
      </w:r>
      <w:r w:rsidR="00605CCE">
        <w:rPr>
          <w:rFonts w:ascii="Tahoma" w:hAnsi="Tahoma" w:cs="Tahoma"/>
          <w:sz w:val="20"/>
        </w:rPr>
        <w:t xml:space="preserve"> до</w:t>
      </w:r>
      <w:r w:rsidR="00BE5E19" w:rsidRPr="00DD7155">
        <w:rPr>
          <w:rFonts w:ascii="Tahoma" w:hAnsi="Tahoma" w:cs="Tahoma"/>
          <w:sz w:val="20"/>
        </w:rPr>
        <w:t xml:space="preserve"> </w:t>
      </w:r>
      <w:r w:rsidR="00526E69" w:rsidRPr="00526E69">
        <w:rPr>
          <w:rFonts w:ascii="Tahoma" w:hAnsi="Tahoma" w:cs="Tahoma"/>
          <w:b/>
          <w:color w:val="FF0000"/>
          <w:sz w:val="20"/>
          <w:u w:color="FF0000"/>
        </w:rPr>
        <w:t>[</w:t>
      </w:r>
      <w:r w:rsidR="00BE5E19" w:rsidRPr="00DD7155">
        <w:rPr>
          <w:rFonts w:ascii="Tahoma" w:hAnsi="Tahoma" w:cs="Tahoma"/>
          <w:sz w:val="20"/>
        </w:rPr>
        <w:t>•</w:t>
      </w:r>
      <w:r w:rsidR="00526E69" w:rsidRPr="00526E69">
        <w:rPr>
          <w:rFonts w:ascii="Tahoma" w:hAnsi="Tahoma" w:cs="Tahoma"/>
          <w:b/>
          <w:color w:val="FF0000"/>
          <w:sz w:val="20"/>
        </w:rPr>
        <w:t>]</w:t>
      </w:r>
      <w:r w:rsidR="00BE5E19" w:rsidRPr="00DD7155">
        <w:rPr>
          <w:rFonts w:ascii="Tahoma" w:hAnsi="Tahoma" w:cs="Tahoma"/>
          <w:sz w:val="20"/>
        </w:rPr>
        <w:t>(</w:t>
      </w:r>
      <w:r w:rsidR="00BE5E19" w:rsidRPr="00DD7155">
        <w:rPr>
          <w:rFonts w:ascii="Tahoma" w:hAnsi="Tahoma" w:cs="Tahoma"/>
          <w:i/>
          <w:sz w:val="20"/>
        </w:rPr>
        <w:t>например,</w:t>
      </w:r>
      <w:r w:rsidR="00EA5FCB"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A5FCB" w:rsidRPr="00DD7155">
        <w:rPr>
          <w:rFonts w:ascii="Tahoma" w:hAnsi="Tahoma" w:cs="Tahoma"/>
          <w:sz w:val="20"/>
        </w:rPr>
        <w:t>•</w:t>
      </w:r>
      <w:r w:rsidR="00526E69" w:rsidRPr="00526E69">
        <w:rPr>
          <w:rFonts w:ascii="Tahoma" w:hAnsi="Tahoma" w:cs="Tahoma"/>
          <w:b/>
          <w:color w:val="FF0000"/>
          <w:sz w:val="20"/>
        </w:rPr>
        <w:t>]</w:t>
      </w:r>
      <w:r w:rsidR="00EA5FCB" w:rsidRPr="00DD7155">
        <w:rPr>
          <w:rFonts w:ascii="Tahoma" w:hAnsi="Tahoma" w:cs="Tahoma"/>
          <w:b/>
          <w:color w:val="FF0000"/>
          <w:sz w:val="20"/>
        </w:rPr>
        <w:t xml:space="preserve"> </w:t>
      </w:r>
      <w:r w:rsidR="00BE5E19" w:rsidRPr="00DD7155">
        <w:rPr>
          <w:rFonts w:ascii="Tahoma" w:hAnsi="Tahoma" w:cs="Tahoma"/>
          <w:i/>
          <w:sz w:val="20"/>
        </w:rPr>
        <w:t>р.д. до начала Пусконаладочных Работ</w:t>
      </w:r>
      <w:r w:rsidR="00BE5E19" w:rsidRPr="00DD7155">
        <w:rPr>
          <w:rFonts w:ascii="Tahoma" w:hAnsi="Tahoma" w:cs="Tahoma"/>
          <w:sz w:val="20"/>
        </w:rPr>
        <w:t>)</w:t>
      </w:r>
      <w:r w:rsidRPr="00DD7155">
        <w:rPr>
          <w:rFonts w:ascii="Tahoma" w:hAnsi="Tahoma" w:cs="Tahoma"/>
          <w:sz w:val="20"/>
        </w:rPr>
        <w:t>.</w:t>
      </w:r>
    </w:p>
    <w:p w14:paraId="0550431A" w14:textId="77777777" w:rsidR="00AA603E" w:rsidRPr="00DD7155" w:rsidRDefault="008430A1" w:rsidP="00845344">
      <w:pPr>
        <w:pStyle w:val="afff1"/>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ab/>
      </w:r>
      <w:r w:rsidR="00AA603E" w:rsidRPr="00DD7155">
        <w:rPr>
          <w:rFonts w:ascii="Tahoma" w:hAnsi="Tahoma" w:cs="Tahoma"/>
          <w:sz w:val="20"/>
        </w:rPr>
        <w:t>Заказчик в течение 10 р.д. уведомляет о согласовании Программы проведения пусконаладочных работ или о наличии мотивированных замечаний.</w:t>
      </w:r>
    </w:p>
    <w:p w14:paraId="732AF65D" w14:textId="6F3C4A82" w:rsidR="00AA603E"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AA603E" w:rsidRPr="00DD7155">
        <w:rPr>
          <w:rFonts w:ascii="Tahoma" w:hAnsi="Tahoma" w:cs="Tahoma"/>
          <w:sz w:val="20"/>
        </w:rPr>
        <w:t>Заказчик созда</w:t>
      </w:r>
      <w:r w:rsidR="00BE5E19" w:rsidRPr="00DD7155">
        <w:rPr>
          <w:rFonts w:ascii="Tahoma" w:hAnsi="Tahoma" w:cs="Tahoma"/>
          <w:sz w:val="20"/>
        </w:rPr>
        <w:t>е</w:t>
      </w:r>
      <w:r w:rsidR="00AA603E" w:rsidRPr="00DD7155">
        <w:rPr>
          <w:rFonts w:ascii="Tahoma" w:hAnsi="Tahoma" w:cs="Tahoma"/>
          <w:sz w:val="20"/>
        </w:rPr>
        <w:t>т Приемочную комиссию и письменно уведом</w:t>
      </w:r>
      <w:r w:rsidR="00BE5E19" w:rsidRPr="00DD7155">
        <w:rPr>
          <w:rFonts w:ascii="Tahoma" w:hAnsi="Tahoma" w:cs="Tahoma"/>
          <w:sz w:val="20"/>
        </w:rPr>
        <w:t>ляет</w:t>
      </w:r>
      <w:r w:rsidR="00AA603E" w:rsidRPr="00DD7155">
        <w:rPr>
          <w:rFonts w:ascii="Tahoma" w:hAnsi="Tahoma" w:cs="Tahoma"/>
          <w:sz w:val="20"/>
        </w:rPr>
        <w:t xml:space="preserve"> об этом Подрядчика</w:t>
      </w:r>
      <w:r w:rsidR="00BE5E19" w:rsidRPr="00DD7155">
        <w:rPr>
          <w:rFonts w:ascii="Tahoma" w:hAnsi="Tahoma" w:cs="Tahoma"/>
          <w:sz w:val="20"/>
        </w:rPr>
        <w:t xml:space="preserve"> не позднее </w:t>
      </w:r>
      <w:r w:rsidRPr="00526E69">
        <w:rPr>
          <w:rFonts w:ascii="Tahoma" w:hAnsi="Tahoma" w:cs="Tahoma"/>
          <w:b/>
          <w:color w:val="FF0000"/>
          <w:sz w:val="20"/>
          <w:u w:color="FF0000"/>
        </w:rPr>
        <w:t>[</w:t>
      </w:r>
      <w:r w:rsidR="00BE5E19" w:rsidRPr="00DD7155">
        <w:rPr>
          <w:rFonts w:ascii="Tahoma" w:hAnsi="Tahoma" w:cs="Tahoma"/>
          <w:sz w:val="20"/>
        </w:rPr>
        <w:t>•</w:t>
      </w:r>
      <w:r w:rsidRPr="00526E69">
        <w:rPr>
          <w:rFonts w:ascii="Tahoma" w:hAnsi="Tahoma" w:cs="Tahoma"/>
          <w:b/>
          <w:color w:val="FF0000"/>
          <w:sz w:val="20"/>
        </w:rPr>
        <w:t>]</w:t>
      </w:r>
      <w:r w:rsidR="00BE5E19" w:rsidRPr="00DD7155">
        <w:rPr>
          <w:rFonts w:ascii="Tahoma" w:hAnsi="Tahoma" w:cs="Tahoma"/>
          <w:sz w:val="20"/>
        </w:rPr>
        <w:t xml:space="preserve"> к.д. до начала </w:t>
      </w:r>
      <w:r w:rsidR="007B4F0C">
        <w:rPr>
          <w:rFonts w:ascii="Tahoma" w:hAnsi="Tahoma" w:cs="Tahoma"/>
          <w:sz w:val="20"/>
        </w:rPr>
        <w:t>ПНР</w:t>
      </w:r>
      <w:r w:rsidR="00AA603E" w:rsidRPr="00DD7155">
        <w:rPr>
          <w:rFonts w:ascii="Tahoma" w:hAnsi="Tahoma" w:cs="Tahoma"/>
          <w:sz w:val="20"/>
        </w:rPr>
        <w:t>.</w:t>
      </w:r>
      <w:r w:rsidRPr="00526E69">
        <w:rPr>
          <w:rFonts w:ascii="Tahoma" w:hAnsi="Tahoma" w:cs="Tahoma"/>
          <w:b/>
          <w:color w:val="FF0000"/>
          <w:sz w:val="20"/>
        </w:rPr>
        <w:t>]</w:t>
      </w:r>
    </w:p>
    <w:p w14:paraId="11F71F8B" w14:textId="6288F9FC" w:rsidR="0036771C"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Подрядчик письменно сообщает Заказчику дату проведения испытаний</w:t>
      </w:r>
      <w:r w:rsidR="0036771C" w:rsidRPr="00DD7155">
        <w:rPr>
          <w:rFonts w:ascii="Tahoma" w:hAnsi="Tahoma" w:cs="Tahoma"/>
          <w:sz w:val="20"/>
        </w:rPr>
        <w:t xml:space="preserve"> не позднее, чем за </w:t>
      </w:r>
      <w:r w:rsidR="00526E69" w:rsidRPr="00526E69">
        <w:rPr>
          <w:rFonts w:ascii="Tahoma" w:hAnsi="Tahoma" w:cs="Tahoma"/>
          <w:b/>
          <w:color w:val="FF0000"/>
          <w:sz w:val="20"/>
          <w:u w:color="FF0000"/>
        </w:rPr>
        <w:t>[</w:t>
      </w:r>
      <w:r w:rsidR="0036771C" w:rsidRPr="00DD7155">
        <w:rPr>
          <w:rFonts w:ascii="Tahoma" w:hAnsi="Tahoma" w:cs="Tahoma"/>
          <w:sz w:val="20"/>
        </w:rPr>
        <w:t>•</w:t>
      </w:r>
      <w:r w:rsidR="00526E69" w:rsidRPr="00526E69">
        <w:rPr>
          <w:rFonts w:ascii="Tahoma" w:hAnsi="Tahoma" w:cs="Tahoma"/>
          <w:b/>
          <w:color w:val="FF0000"/>
          <w:sz w:val="20"/>
        </w:rPr>
        <w:t>]</w:t>
      </w:r>
      <w:r w:rsidR="0036771C" w:rsidRPr="00DD7155">
        <w:rPr>
          <w:rFonts w:ascii="Tahoma" w:hAnsi="Tahoma" w:cs="Tahoma"/>
          <w:sz w:val="20"/>
        </w:rPr>
        <w:t xml:space="preserve"> р.д. до начала соответствующих испытаний.</w:t>
      </w:r>
      <w:r w:rsidRPr="00DD7155">
        <w:rPr>
          <w:rFonts w:ascii="Tahoma" w:hAnsi="Tahoma" w:cs="Tahoma"/>
          <w:sz w:val="20"/>
        </w:rPr>
        <w:t xml:space="preserve"> </w:t>
      </w:r>
    </w:p>
    <w:p w14:paraId="523A3749" w14:textId="26E88D3F" w:rsidR="00AA603E" w:rsidRPr="00DD7155" w:rsidRDefault="0036771C"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Подрядчик </w:t>
      </w:r>
      <w:r w:rsidR="00AA603E" w:rsidRPr="00DD7155">
        <w:rPr>
          <w:rFonts w:ascii="Tahoma" w:hAnsi="Tahoma" w:cs="Tahoma"/>
          <w:sz w:val="20"/>
        </w:rPr>
        <w:t xml:space="preserve">оформляет и передает Заказчику </w:t>
      </w:r>
      <w:r w:rsidRPr="00DD7155">
        <w:rPr>
          <w:rFonts w:ascii="Tahoma" w:hAnsi="Tahoma" w:cs="Tahoma"/>
          <w:sz w:val="20"/>
        </w:rPr>
        <w:t xml:space="preserve">протокол испытаний по установленной законодательством РФ форме </w:t>
      </w:r>
      <w:r w:rsidR="00AA603E" w:rsidRPr="00DD7155">
        <w:rPr>
          <w:rFonts w:ascii="Tahoma" w:hAnsi="Tahoma" w:cs="Tahoma"/>
          <w:sz w:val="20"/>
        </w:rPr>
        <w:t>на подписание в течение 2 р.д., следующих за датой окончания испытаний.</w:t>
      </w:r>
    </w:p>
    <w:p w14:paraId="1E67BBC5" w14:textId="46049C6D" w:rsidR="00AA603E"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AA603E" w:rsidRPr="00DD7155">
        <w:rPr>
          <w:rFonts w:ascii="Tahoma" w:hAnsi="Tahoma" w:cs="Tahoma"/>
          <w:sz w:val="20"/>
        </w:rPr>
        <w:t>В ходе испытаний Подрядчик, в счет Цены Договора, проведет первичное освидетельствование сосудов, работающих под давлением, котлов паровых, трубопроводов пара, трубопроводов горячей воды, оформит соответствующие документы в Ростехнадзоре и передаст их Заказчику в течение 5 к.д. с момента их получения.</w:t>
      </w:r>
      <w:r w:rsidRPr="00526E69">
        <w:rPr>
          <w:rFonts w:ascii="Tahoma" w:hAnsi="Tahoma" w:cs="Tahoma"/>
          <w:b/>
          <w:color w:val="FF0000"/>
          <w:sz w:val="20"/>
        </w:rPr>
        <w:t>]</w:t>
      </w:r>
    </w:p>
    <w:p w14:paraId="0C9B3CA7" w14:textId="77777777" w:rsidR="00AA603E" w:rsidRPr="00DD7155" w:rsidRDefault="00AA603E"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До начала испытаний Подрядчик должен осуществить поверку (калибровку) всех измерительных приборов в аккредитованных метрологических службах либо предоставить документы о признании такими службами результатов поверки, произведенной в зарубежных странах.</w:t>
      </w:r>
    </w:p>
    <w:p w14:paraId="6B973098" w14:textId="44BCAAFE" w:rsidR="0036771C" w:rsidRPr="00DD7155" w:rsidRDefault="0036771C"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b/>
          <w:sz w:val="20"/>
        </w:rPr>
        <w:t>ИНДИВИДУАЛЬНЫЕ ИСПЫТАНИЯ</w:t>
      </w:r>
    </w:p>
    <w:p w14:paraId="69DB1E14" w14:textId="77033DC5" w:rsidR="00FA2678" w:rsidRPr="00DD7155" w:rsidRDefault="007B4F0C" w:rsidP="00845344">
      <w:pPr>
        <w:shd w:val="clear" w:color="auto" w:fill="EAF1DD" w:themeFill="accent3" w:themeFillTint="33"/>
        <w:tabs>
          <w:tab w:val="left" w:pos="284"/>
        </w:tabs>
        <w:spacing w:before="120" w:after="240"/>
        <w:ind w:left="142" w:firstLine="0"/>
        <w:rPr>
          <w:rFonts w:ascii="Tahoma" w:hAnsi="Tahoma" w:cs="Tahoma"/>
          <w:sz w:val="20"/>
        </w:rPr>
      </w:pPr>
      <w:r>
        <w:rPr>
          <w:rFonts w:ascii="Tahoma" w:hAnsi="Tahoma" w:cs="Tahoma"/>
          <w:sz w:val="20"/>
        </w:rPr>
        <w:t>ПНР</w:t>
      </w:r>
      <w:r w:rsidR="0036771C" w:rsidRPr="00DD7155">
        <w:rPr>
          <w:rFonts w:ascii="Tahoma" w:hAnsi="Tahoma" w:cs="Tahoma"/>
          <w:sz w:val="20"/>
        </w:rPr>
        <w:t xml:space="preserve"> в части индивидуальных испытаний</w:t>
      </w:r>
      <w:r w:rsidR="00734BBE" w:rsidRPr="00DD7155">
        <w:rPr>
          <w:rFonts w:ascii="Tahoma" w:hAnsi="Tahoma" w:cs="Tahoma"/>
          <w:sz w:val="20"/>
        </w:rPr>
        <w:t xml:space="preserve"> за </w:t>
      </w:r>
      <w:r w:rsidR="00807210" w:rsidRPr="00DD7155">
        <w:rPr>
          <w:rFonts w:ascii="Tahoma" w:hAnsi="Tahoma" w:cs="Tahoma"/>
          <w:sz w:val="20"/>
        </w:rPr>
        <w:t xml:space="preserve">Отчетный </w:t>
      </w:r>
      <w:r w:rsidR="00734BBE" w:rsidRPr="00DD7155">
        <w:rPr>
          <w:rFonts w:ascii="Tahoma" w:hAnsi="Tahoma" w:cs="Tahoma"/>
          <w:sz w:val="20"/>
        </w:rPr>
        <w:t xml:space="preserve">период согласно программам испытаний и с учетом Приложения График выполнения работ принимаются по Акту формы КС-2 и Справке формы НН.КС-3.1 (с приложением результатов испытаний каждой единицы Оборудования). </w:t>
      </w:r>
    </w:p>
    <w:p w14:paraId="0EFB6713" w14:textId="28525D2E" w:rsidR="00734BBE" w:rsidRPr="00DD7155" w:rsidRDefault="00734BB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Выполненными в Отчетном периоде считаются и включаются в Акт формы КС-2 и Справку формы НН.КС-3.1 только те </w:t>
      </w:r>
      <w:r w:rsidR="004934B1" w:rsidRPr="00DD7155">
        <w:rPr>
          <w:rFonts w:ascii="Tahoma" w:hAnsi="Tahoma" w:cs="Tahoma"/>
          <w:sz w:val="20"/>
        </w:rPr>
        <w:t>индивидуальные испытания</w:t>
      </w:r>
      <w:r w:rsidRPr="00DD7155">
        <w:rPr>
          <w:rFonts w:ascii="Tahoma" w:hAnsi="Tahoma" w:cs="Tahoma"/>
          <w:sz w:val="20"/>
        </w:rPr>
        <w:t>, которые полностью завершены в отношении соответствующих (ей) единиц (ы) Оборудования в Отчетном периоде.</w:t>
      </w:r>
    </w:p>
    <w:p w14:paraId="550FDC71" w14:textId="77777777" w:rsidR="00AA603E"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Завершение всех индивидуальных испытаний подтверждается Актом приемки оборудования после индивидуальных испытаний. </w:t>
      </w:r>
    </w:p>
    <w:p w14:paraId="5C88C393" w14:textId="7ACD6BAC" w:rsidR="00AA603E"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Подрядчик передает Заказчику</w:t>
      </w:r>
      <w:r w:rsidR="004934B1" w:rsidRPr="00DD7155">
        <w:rPr>
          <w:rFonts w:ascii="Tahoma" w:hAnsi="Tahoma" w:cs="Tahoma"/>
          <w:sz w:val="20"/>
        </w:rPr>
        <w:t xml:space="preserve"> </w:t>
      </w:r>
      <w:r w:rsidRPr="00DD7155">
        <w:rPr>
          <w:rFonts w:ascii="Tahoma" w:hAnsi="Tahoma" w:cs="Tahoma"/>
          <w:sz w:val="20"/>
        </w:rPr>
        <w:t xml:space="preserve">подписанный со своей Стороны Акт приемки оборудования после индивидуальных испытаний одновременно с Актом формы КС-2 за последний </w:t>
      </w:r>
      <w:r w:rsidR="00807210" w:rsidRPr="00DD7155">
        <w:rPr>
          <w:rFonts w:ascii="Tahoma" w:hAnsi="Tahoma" w:cs="Tahoma"/>
          <w:sz w:val="20"/>
        </w:rPr>
        <w:t>Отчетный</w:t>
      </w:r>
      <w:r w:rsidRPr="00DD7155">
        <w:rPr>
          <w:rFonts w:ascii="Tahoma" w:hAnsi="Tahoma" w:cs="Tahoma"/>
          <w:sz w:val="20"/>
        </w:rPr>
        <w:t xml:space="preserve"> период индивидуальных испытаний </w:t>
      </w:r>
      <w:r w:rsidRPr="00DD7155">
        <w:rPr>
          <w:rStyle w:val="afff2"/>
          <w:rFonts w:ascii="Tahoma" w:hAnsi="Tahoma" w:cs="Tahoma"/>
          <w:sz w:val="20"/>
        </w:rPr>
        <w:t xml:space="preserve">в порядке согласно </w:t>
      </w:r>
      <w:r w:rsidR="00DB557F" w:rsidRPr="00DD7155">
        <w:rPr>
          <w:rStyle w:val="afff2"/>
          <w:rFonts w:ascii="Tahoma" w:hAnsi="Tahoma" w:cs="Tahoma"/>
          <w:sz w:val="20"/>
        </w:rPr>
        <w:t>р</w:t>
      </w:r>
      <w:r w:rsidRPr="00DD7155">
        <w:rPr>
          <w:rStyle w:val="afff2"/>
          <w:rFonts w:ascii="Tahoma" w:hAnsi="Tahoma" w:cs="Tahoma"/>
          <w:sz w:val="20"/>
        </w:rPr>
        <w:t xml:space="preserve">азделу </w:t>
      </w:r>
      <w:r w:rsidR="00DB557F" w:rsidRPr="00DD7155">
        <w:rPr>
          <w:rStyle w:val="afff2"/>
          <w:rFonts w:ascii="Tahoma" w:hAnsi="Tahoma" w:cs="Tahoma"/>
          <w:sz w:val="20"/>
        </w:rPr>
        <w:t>С</w:t>
      </w:r>
      <w:r w:rsidRPr="00DD7155">
        <w:rPr>
          <w:rStyle w:val="afff2"/>
          <w:rFonts w:ascii="Tahoma" w:hAnsi="Tahoma" w:cs="Tahoma"/>
          <w:sz w:val="20"/>
        </w:rPr>
        <w:t>дач</w:t>
      </w:r>
      <w:r w:rsidR="00DB557F" w:rsidRPr="00DD7155">
        <w:rPr>
          <w:rStyle w:val="afff2"/>
          <w:rFonts w:ascii="Tahoma" w:hAnsi="Tahoma" w:cs="Tahoma"/>
          <w:sz w:val="20"/>
        </w:rPr>
        <w:t>а</w:t>
      </w:r>
      <w:r w:rsidRPr="00DD7155">
        <w:rPr>
          <w:rStyle w:val="afff2"/>
          <w:rFonts w:ascii="Tahoma" w:hAnsi="Tahoma" w:cs="Tahoma"/>
          <w:sz w:val="20"/>
        </w:rPr>
        <w:t>-приемк</w:t>
      </w:r>
      <w:r w:rsidR="00DB557F" w:rsidRPr="00DD7155">
        <w:rPr>
          <w:rStyle w:val="afff2"/>
          <w:rFonts w:ascii="Tahoma" w:hAnsi="Tahoma" w:cs="Tahoma"/>
          <w:sz w:val="20"/>
        </w:rPr>
        <w:t>а</w:t>
      </w:r>
      <w:r w:rsidRPr="00DD7155">
        <w:rPr>
          <w:rFonts w:ascii="Tahoma" w:hAnsi="Tahoma" w:cs="Tahoma"/>
          <w:sz w:val="20"/>
        </w:rPr>
        <w:t xml:space="preserve">. </w:t>
      </w:r>
    </w:p>
    <w:p w14:paraId="58D09F9A" w14:textId="109E50CA" w:rsidR="0036771C"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b/>
          <w:sz w:val="20"/>
        </w:rPr>
      </w:pPr>
      <w:r w:rsidRPr="00526E69">
        <w:rPr>
          <w:rFonts w:ascii="Tahoma" w:hAnsi="Tahoma" w:cs="Tahoma"/>
          <w:b/>
          <w:color w:val="FF0000"/>
          <w:sz w:val="20"/>
          <w:lang w:val="en-US"/>
        </w:rPr>
        <w:t>[</w:t>
      </w:r>
      <w:r w:rsidR="0036771C" w:rsidRPr="00DD7155">
        <w:rPr>
          <w:rFonts w:ascii="Tahoma" w:hAnsi="Tahoma" w:cs="Tahoma"/>
          <w:b/>
          <w:sz w:val="20"/>
        </w:rPr>
        <w:t>КОМПЛЕКСНОЕ ОПРОБОВАНИЕ</w:t>
      </w:r>
      <w:r w:rsidRPr="00526E69">
        <w:rPr>
          <w:rFonts w:ascii="Tahoma" w:hAnsi="Tahoma" w:cs="Tahoma"/>
          <w:b/>
          <w:color w:val="FF0000"/>
          <w:sz w:val="20"/>
          <w:lang w:val="en-US"/>
        </w:rPr>
        <w:t>]</w:t>
      </w:r>
    </w:p>
    <w:p w14:paraId="02FA7083" w14:textId="75206AD0" w:rsidR="0036771C"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После завершения </w:t>
      </w:r>
      <w:r w:rsidR="0036771C" w:rsidRPr="00DD7155">
        <w:rPr>
          <w:rFonts w:ascii="Tahoma" w:hAnsi="Tahoma" w:cs="Tahoma"/>
          <w:sz w:val="20"/>
        </w:rPr>
        <w:t xml:space="preserve">индивидуальных </w:t>
      </w:r>
      <w:r w:rsidRPr="00DD7155">
        <w:rPr>
          <w:rFonts w:ascii="Tahoma" w:hAnsi="Tahoma" w:cs="Tahoma"/>
          <w:sz w:val="20"/>
        </w:rPr>
        <w:t xml:space="preserve">испытаний </w:t>
      </w:r>
      <w:r w:rsidR="009A0BD0" w:rsidRPr="00DD7155">
        <w:rPr>
          <w:rFonts w:ascii="Tahoma" w:hAnsi="Tahoma" w:cs="Tahoma"/>
          <w:sz w:val="20"/>
        </w:rPr>
        <w:t>Подрядчик</w:t>
      </w:r>
      <w:r w:rsidR="00E6791A" w:rsidRPr="00DD7155">
        <w:rPr>
          <w:rFonts w:ascii="Tahoma" w:hAnsi="Tahoma" w:cs="Tahoma"/>
          <w:sz w:val="20"/>
        </w:rPr>
        <w:t xml:space="preserve"> </w:t>
      </w:r>
      <w:r w:rsidRPr="00DD7155">
        <w:rPr>
          <w:rFonts w:ascii="Tahoma" w:hAnsi="Tahoma" w:cs="Tahoma"/>
          <w:sz w:val="20"/>
        </w:rPr>
        <w:t>проводит Комплексное опробование</w:t>
      </w:r>
      <w:r w:rsidR="0036771C" w:rsidRPr="00DD7155">
        <w:rPr>
          <w:rFonts w:ascii="Tahoma" w:hAnsi="Tahoma" w:cs="Tahoma"/>
          <w:sz w:val="20"/>
        </w:rPr>
        <w:t>.</w:t>
      </w:r>
      <w:r w:rsidRPr="00DD7155">
        <w:rPr>
          <w:rFonts w:ascii="Tahoma" w:hAnsi="Tahoma" w:cs="Tahoma"/>
          <w:sz w:val="20"/>
        </w:rPr>
        <w:t xml:space="preserve"> </w:t>
      </w:r>
    </w:p>
    <w:p w14:paraId="05C3C728" w14:textId="7C64E316" w:rsidR="00AA603E" w:rsidRPr="00DD7155" w:rsidRDefault="0036771C"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Комплексное опробование</w:t>
      </w:r>
      <w:r w:rsidRPr="00DD7155" w:rsidDel="0036771C">
        <w:rPr>
          <w:rFonts w:ascii="Tahoma" w:hAnsi="Tahoma" w:cs="Tahoma"/>
          <w:sz w:val="20"/>
        </w:rPr>
        <w:t xml:space="preserve"> </w:t>
      </w:r>
      <w:r w:rsidR="00AA603E" w:rsidRPr="00DD7155">
        <w:rPr>
          <w:rFonts w:ascii="Tahoma" w:hAnsi="Tahoma" w:cs="Tahoma"/>
          <w:sz w:val="20"/>
        </w:rPr>
        <w:t>счита</w:t>
      </w:r>
      <w:r w:rsidRPr="00DD7155">
        <w:rPr>
          <w:rFonts w:ascii="Tahoma" w:hAnsi="Tahoma" w:cs="Tahoma"/>
          <w:sz w:val="20"/>
        </w:rPr>
        <w:t>е</w:t>
      </w:r>
      <w:r w:rsidR="00AA603E" w:rsidRPr="00DD7155">
        <w:rPr>
          <w:rFonts w:ascii="Tahoma" w:hAnsi="Tahoma" w:cs="Tahoma"/>
          <w:sz w:val="20"/>
        </w:rPr>
        <w:t>т</w:t>
      </w:r>
      <w:r w:rsidRPr="00DD7155">
        <w:rPr>
          <w:rFonts w:ascii="Tahoma" w:hAnsi="Tahoma" w:cs="Tahoma"/>
          <w:sz w:val="20"/>
        </w:rPr>
        <w:t>ся</w:t>
      </w:r>
      <w:r w:rsidR="00AA603E" w:rsidRPr="00DD7155">
        <w:rPr>
          <w:rFonts w:ascii="Tahoma" w:hAnsi="Tahoma" w:cs="Tahoma"/>
          <w:sz w:val="20"/>
        </w:rPr>
        <w:t xml:space="preserve"> прошедшим, если Объект </w:t>
      </w:r>
      <w:r w:rsidR="00526E69" w:rsidRPr="00526E69">
        <w:rPr>
          <w:rFonts w:ascii="Tahoma" w:hAnsi="Tahoma" w:cs="Tahoma"/>
          <w:b/>
          <w:color w:val="FF0000"/>
          <w:sz w:val="18"/>
          <w:u w:color="FF0000"/>
        </w:rPr>
        <w:t>[</w:t>
      </w:r>
      <w:r w:rsidR="00AE051F" w:rsidRPr="00DD7155">
        <w:rPr>
          <w:rFonts w:ascii="Tahoma" w:hAnsi="Tahoma" w:cs="Tahoma"/>
          <w:sz w:val="20"/>
        </w:rPr>
        <w:t>/</w:t>
      </w:r>
      <w:r w:rsidR="00917875" w:rsidRPr="00DD7155">
        <w:rPr>
          <w:rFonts w:ascii="Tahoma" w:hAnsi="Tahoma" w:cs="Tahoma"/>
          <w:sz w:val="20"/>
          <w:highlight w:val="darkGreen"/>
        </w:rPr>
        <w:t>Этап</w:t>
      </w:r>
      <w:r w:rsidR="00526E69" w:rsidRPr="00526E69">
        <w:rPr>
          <w:rFonts w:ascii="Tahoma" w:hAnsi="Tahoma" w:cs="Tahoma"/>
          <w:b/>
          <w:color w:val="FF0000"/>
          <w:sz w:val="18"/>
          <w:u w:color="FF0000"/>
        </w:rPr>
        <w:t>]</w:t>
      </w:r>
      <w:r w:rsidR="001D5812"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AE051F" w:rsidRPr="00DD7155">
        <w:rPr>
          <w:rFonts w:ascii="Tahoma" w:hAnsi="Tahoma" w:cs="Tahoma"/>
          <w:sz w:val="20"/>
        </w:rPr>
        <w:t>/</w:t>
      </w:r>
      <w:r w:rsidR="00C31710" w:rsidRPr="00DD7155">
        <w:rPr>
          <w:rFonts w:ascii="Tahoma" w:hAnsi="Tahoma" w:cs="Tahoma"/>
          <w:sz w:val="20"/>
          <w:highlight w:val="darkGreen"/>
        </w:rPr>
        <w:t>ПК</w:t>
      </w:r>
      <w:r w:rsidR="00526E69" w:rsidRPr="00526E69">
        <w:rPr>
          <w:rFonts w:ascii="Tahoma" w:hAnsi="Tahoma" w:cs="Tahoma"/>
          <w:b/>
          <w:color w:val="FF0000"/>
          <w:sz w:val="18"/>
          <w:u w:color="FF0000"/>
        </w:rPr>
        <w:t>]</w:t>
      </w:r>
      <w:r w:rsidR="001D5812"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AE051F" w:rsidRPr="00DD7155">
        <w:rPr>
          <w:rFonts w:ascii="Tahoma" w:hAnsi="Tahoma" w:cs="Tahoma"/>
          <w:sz w:val="20"/>
        </w:rPr>
        <w:t>/</w:t>
      </w:r>
      <w:r w:rsidR="001D5812" w:rsidRPr="00DD7155">
        <w:rPr>
          <w:rFonts w:ascii="Tahoma" w:hAnsi="Tahoma" w:cs="Tahoma"/>
          <w:sz w:val="20"/>
          <w:highlight w:val="darkGreen"/>
        </w:rPr>
        <w:t>Титульный объект</w:t>
      </w:r>
      <w:r w:rsidR="00526E69" w:rsidRPr="00526E69">
        <w:rPr>
          <w:rFonts w:ascii="Tahoma" w:hAnsi="Tahoma" w:cs="Tahoma"/>
          <w:b/>
          <w:color w:val="FF0000"/>
          <w:sz w:val="18"/>
          <w:u w:color="FF0000"/>
        </w:rPr>
        <w:t>]</w:t>
      </w:r>
      <w:r w:rsidR="001D5812" w:rsidRPr="00DD7155">
        <w:rPr>
          <w:rFonts w:ascii="Tahoma" w:hAnsi="Tahoma" w:cs="Tahoma"/>
          <w:b/>
          <w:color w:val="FF0000"/>
          <w:sz w:val="18"/>
          <w:u w:color="FF0000"/>
        </w:rPr>
        <w:t xml:space="preserve"> </w:t>
      </w:r>
      <w:r w:rsidR="00AA603E" w:rsidRPr="00DD7155">
        <w:rPr>
          <w:rFonts w:ascii="Tahoma" w:hAnsi="Tahoma" w:cs="Tahoma"/>
          <w:sz w:val="20"/>
        </w:rPr>
        <w:t xml:space="preserve">непрерывно отработал </w:t>
      </w:r>
      <w:r w:rsidR="00526E69" w:rsidRPr="00526E69">
        <w:rPr>
          <w:rFonts w:ascii="Tahoma" w:hAnsi="Tahoma" w:cs="Tahoma"/>
          <w:b/>
          <w:color w:val="FF0000"/>
          <w:sz w:val="20"/>
          <w:u w:color="FF0000"/>
        </w:rPr>
        <w:t>[</w:t>
      </w:r>
      <w:r w:rsidR="00AA603E" w:rsidRPr="00DD7155">
        <w:rPr>
          <w:rFonts w:ascii="Tahoma" w:hAnsi="Tahoma" w:cs="Tahoma"/>
          <w:sz w:val="20"/>
        </w:rPr>
        <w:t>•</w:t>
      </w:r>
      <w:r w:rsidR="00526E69" w:rsidRPr="00526E69">
        <w:rPr>
          <w:rFonts w:ascii="Tahoma" w:hAnsi="Tahoma" w:cs="Tahoma"/>
          <w:b/>
          <w:color w:val="FF0000"/>
          <w:sz w:val="20"/>
        </w:rPr>
        <w:t>]</w:t>
      </w:r>
      <w:r w:rsidR="00AA603E" w:rsidRPr="00DD7155">
        <w:rPr>
          <w:rFonts w:ascii="Tahoma" w:hAnsi="Tahoma" w:cs="Tahoma"/>
          <w:sz w:val="20"/>
        </w:rPr>
        <w:t xml:space="preserve"> часа (-ов) в соответствии с Требованиям (соблюдены гарантированные параметры).</w:t>
      </w:r>
    </w:p>
    <w:p w14:paraId="42BBFA76" w14:textId="0CA3E9D0" w:rsidR="00AA603E"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Стороны пописывают Акт приемки оборудования после </w:t>
      </w:r>
      <w:r w:rsidR="0036771C" w:rsidRPr="00DD7155">
        <w:rPr>
          <w:rFonts w:ascii="Tahoma" w:hAnsi="Tahoma" w:cs="Tahoma"/>
          <w:sz w:val="20"/>
        </w:rPr>
        <w:t xml:space="preserve">Комплексного </w:t>
      </w:r>
      <w:r w:rsidRPr="00DD7155">
        <w:rPr>
          <w:rFonts w:ascii="Tahoma" w:hAnsi="Tahoma" w:cs="Tahoma"/>
          <w:sz w:val="20"/>
        </w:rPr>
        <w:t>опробования, при выполнении одновременно следующих условий:</w:t>
      </w:r>
    </w:p>
    <w:p w14:paraId="40844BCC" w14:textId="2E99B512" w:rsidR="00AA603E" w:rsidRPr="00DD7155" w:rsidRDefault="00AA603E" w:rsidP="00845344">
      <w:pPr>
        <w:pStyle w:val="afff1"/>
        <w:numPr>
          <w:ilvl w:val="0"/>
          <w:numId w:val="41"/>
        </w:numPr>
        <w:shd w:val="clear" w:color="auto" w:fill="EAF1DD" w:themeFill="accent3" w:themeFillTint="33"/>
        <w:tabs>
          <w:tab w:val="left" w:pos="284"/>
        </w:tabs>
        <w:spacing w:before="120" w:after="240"/>
        <w:rPr>
          <w:rFonts w:ascii="Tahoma" w:hAnsi="Tahoma" w:cs="Tahoma"/>
          <w:sz w:val="20"/>
        </w:rPr>
      </w:pPr>
      <w:r w:rsidRPr="00DD7155">
        <w:rPr>
          <w:rFonts w:ascii="Tahoma" w:hAnsi="Tahoma" w:cs="Tahoma"/>
          <w:sz w:val="20"/>
        </w:rPr>
        <w:t xml:space="preserve">Объект </w:t>
      </w:r>
      <w:r w:rsidR="00526E69" w:rsidRPr="00526E69">
        <w:rPr>
          <w:rFonts w:ascii="Tahoma" w:hAnsi="Tahoma" w:cs="Tahoma"/>
          <w:b/>
          <w:color w:val="FF0000"/>
          <w:sz w:val="18"/>
          <w:u w:color="FF0000"/>
        </w:rPr>
        <w:t>[</w:t>
      </w:r>
      <w:r w:rsidR="00AE051F" w:rsidRPr="00DD7155">
        <w:rPr>
          <w:rFonts w:ascii="Tahoma" w:hAnsi="Tahoma" w:cs="Tahoma"/>
          <w:sz w:val="20"/>
        </w:rPr>
        <w:t>/</w:t>
      </w:r>
      <w:r w:rsidR="00917875" w:rsidRPr="00DD7155">
        <w:rPr>
          <w:rFonts w:ascii="Tahoma" w:hAnsi="Tahoma" w:cs="Tahoma"/>
          <w:sz w:val="20"/>
          <w:highlight w:val="darkGreen"/>
        </w:rPr>
        <w:t>Этап</w:t>
      </w:r>
      <w:r w:rsidR="00526E69" w:rsidRPr="00526E69">
        <w:rPr>
          <w:rFonts w:ascii="Tahoma" w:hAnsi="Tahoma" w:cs="Tahoma"/>
          <w:b/>
          <w:color w:val="FF0000"/>
          <w:sz w:val="18"/>
          <w:u w:color="FF0000"/>
        </w:rPr>
        <w:t>]</w:t>
      </w:r>
      <w:r w:rsidR="001D5812"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AE051F" w:rsidRPr="00DD7155">
        <w:rPr>
          <w:rFonts w:ascii="Tahoma" w:hAnsi="Tahoma" w:cs="Tahoma"/>
          <w:sz w:val="20"/>
        </w:rPr>
        <w:t>/</w:t>
      </w:r>
      <w:r w:rsidR="00C31710" w:rsidRPr="00DD7155">
        <w:rPr>
          <w:rFonts w:ascii="Tahoma" w:hAnsi="Tahoma" w:cs="Tahoma"/>
          <w:sz w:val="20"/>
          <w:highlight w:val="darkGreen"/>
        </w:rPr>
        <w:t>ПК</w:t>
      </w:r>
      <w:r w:rsidR="00526E69" w:rsidRPr="00526E69">
        <w:rPr>
          <w:rFonts w:ascii="Tahoma" w:hAnsi="Tahoma" w:cs="Tahoma"/>
          <w:b/>
          <w:color w:val="FF0000"/>
          <w:sz w:val="18"/>
          <w:u w:color="FF0000"/>
        </w:rPr>
        <w:t>]</w:t>
      </w:r>
      <w:r w:rsidR="001D5812"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AE051F" w:rsidRPr="00DD7155">
        <w:rPr>
          <w:rFonts w:ascii="Tahoma" w:hAnsi="Tahoma" w:cs="Tahoma"/>
          <w:sz w:val="20"/>
        </w:rPr>
        <w:t>/</w:t>
      </w:r>
      <w:r w:rsidR="001D5812" w:rsidRPr="00DD7155">
        <w:rPr>
          <w:rFonts w:ascii="Tahoma" w:hAnsi="Tahoma" w:cs="Tahoma"/>
          <w:sz w:val="20"/>
          <w:highlight w:val="darkGreen"/>
        </w:rPr>
        <w:t>Титульный объект</w:t>
      </w:r>
      <w:r w:rsidR="00526E69" w:rsidRPr="00526E69">
        <w:rPr>
          <w:rFonts w:ascii="Tahoma" w:hAnsi="Tahoma" w:cs="Tahoma"/>
          <w:b/>
          <w:color w:val="FF0000"/>
          <w:sz w:val="18"/>
          <w:u w:color="FF0000"/>
        </w:rPr>
        <w:t>]</w:t>
      </w:r>
      <w:r w:rsidR="001D5812" w:rsidRPr="00DD7155" w:rsidDel="001D5812">
        <w:rPr>
          <w:rFonts w:ascii="Tahoma" w:hAnsi="Tahoma" w:cs="Tahoma"/>
          <w:b/>
          <w:color w:val="FF0000"/>
          <w:sz w:val="20"/>
          <w:u w:color="FF0000"/>
        </w:rPr>
        <w:t xml:space="preserve"> </w:t>
      </w:r>
      <w:r w:rsidRPr="00DD7155">
        <w:rPr>
          <w:rFonts w:ascii="Tahoma" w:hAnsi="Tahoma" w:cs="Tahoma"/>
          <w:sz w:val="20"/>
        </w:rPr>
        <w:t>прошел испытания в соответствии с условиями настоящего раздела и достигнуты все гарантированные показатели/параметры, а также иные параметры согласно Требованиям;</w:t>
      </w:r>
    </w:p>
    <w:p w14:paraId="2E5C9D2A" w14:textId="77777777" w:rsidR="00AA603E" w:rsidRPr="00DD7155" w:rsidRDefault="00AA603E" w:rsidP="00845344">
      <w:pPr>
        <w:pStyle w:val="afff1"/>
        <w:numPr>
          <w:ilvl w:val="0"/>
          <w:numId w:val="41"/>
        </w:numPr>
        <w:shd w:val="clear" w:color="auto" w:fill="EAF1DD" w:themeFill="accent3" w:themeFillTint="33"/>
        <w:tabs>
          <w:tab w:val="left" w:pos="284"/>
        </w:tabs>
        <w:spacing w:before="120" w:after="240"/>
        <w:rPr>
          <w:rFonts w:ascii="Tahoma" w:hAnsi="Tahoma" w:cs="Tahoma"/>
          <w:sz w:val="20"/>
        </w:rPr>
      </w:pPr>
      <w:r w:rsidRPr="00DD7155">
        <w:rPr>
          <w:rFonts w:ascii="Tahoma" w:hAnsi="Tahoma" w:cs="Tahoma"/>
          <w:sz w:val="20"/>
        </w:rPr>
        <w:t>Подрядчик предоставил Заказчику по всему оборудованию документы, подтверждающие его соответствие требованиям технических регламентов, действующих на территории РФ;</w:t>
      </w:r>
    </w:p>
    <w:p w14:paraId="320615BF" w14:textId="77777777" w:rsidR="00AA603E" w:rsidRPr="00DD7155" w:rsidRDefault="00AA603E" w:rsidP="00845344">
      <w:pPr>
        <w:pStyle w:val="afff1"/>
        <w:numPr>
          <w:ilvl w:val="0"/>
          <w:numId w:val="41"/>
        </w:numPr>
        <w:shd w:val="clear" w:color="auto" w:fill="EAF1DD" w:themeFill="accent3" w:themeFillTint="33"/>
        <w:tabs>
          <w:tab w:val="left" w:pos="284"/>
        </w:tabs>
        <w:spacing w:before="120" w:after="240"/>
        <w:rPr>
          <w:rFonts w:ascii="Tahoma" w:hAnsi="Tahoma" w:cs="Tahoma"/>
          <w:sz w:val="20"/>
        </w:rPr>
      </w:pPr>
      <w:r w:rsidRPr="00DD7155">
        <w:rPr>
          <w:rFonts w:ascii="Tahoma" w:hAnsi="Tahoma" w:cs="Tahoma"/>
          <w:sz w:val="20"/>
        </w:rPr>
        <w:t xml:space="preserve">Подрядчик представил Заказчику соответствующие заключения, выданные специализированными организациями в соответствии с Требованиями. </w:t>
      </w:r>
    </w:p>
    <w:p w14:paraId="2E7D10C9" w14:textId="4D1CCF0F" w:rsidR="00AA603E"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По завершении Комплексного опробования Объекта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Pr>
          <w:rFonts w:ascii="Tahoma" w:hAnsi="Tahoma" w:cs="Tahoma"/>
          <w:b/>
          <w:color w:val="FF0000"/>
          <w:sz w:val="18"/>
          <w:u w:color="FF0000"/>
        </w:rPr>
        <w:t xml:space="preserve"> </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Pr="00DD7155">
        <w:rPr>
          <w:rFonts w:ascii="Tahoma" w:hAnsi="Tahoma" w:cs="Tahoma"/>
          <w:sz w:val="20"/>
        </w:rPr>
        <w:t>:</w:t>
      </w:r>
    </w:p>
    <w:p w14:paraId="0EF9C50A" w14:textId="074D7E93" w:rsidR="000A7BD0" w:rsidRPr="00DD7155" w:rsidRDefault="00AA603E" w:rsidP="00845344">
      <w:pPr>
        <w:pStyle w:val="afff1"/>
        <w:numPr>
          <w:ilvl w:val="0"/>
          <w:numId w:val="41"/>
        </w:numPr>
        <w:shd w:val="clear" w:color="auto" w:fill="EAF1DD" w:themeFill="accent3" w:themeFillTint="33"/>
        <w:tabs>
          <w:tab w:val="left" w:pos="284"/>
        </w:tabs>
        <w:spacing w:before="120" w:after="240"/>
        <w:rPr>
          <w:rFonts w:ascii="Tahoma" w:hAnsi="Tahoma" w:cs="Tahoma"/>
          <w:b/>
          <w:sz w:val="20"/>
        </w:rPr>
      </w:pPr>
      <w:r w:rsidRPr="00DD7155">
        <w:rPr>
          <w:rFonts w:ascii="Tahoma" w:hAnsi="Tahoma" w:cs="Tahoma"/>
          <w:b/>
          <w:sz w:val="20"/>
        </w:rPr>
        <w:t xml:space="preserve"> при прохождении</w:t>
      </w:r>
      <w:r w:rsidR="00521F14" w:rsidRPr="00DD7155">
        <w:rPr>
          <w:rFonts w:ascii="Tahoma" w:hAnsi="Tahoma" w:cs="Tahoma"/>
          <w:b/>
          <w:sz w:val="20"/>
        </w:rPr>
        <w:t xml:space="preserve"> </w:t>
      </w:r>
      <w:r w:rsidR="00521F14" w:rsidRPr="00DD7155">
        <w:rPr>
          <w:rFonts w:ascii="Tahoma" w:hAnsi="Tahoma" w:cs="Tahoma"/>
          <w:sz w:val="20"/>
        </w:rPr>
        <w:t>Комплексного опробования</w:t>
      </w:r>
      <w:r w:rsidR="000A7BD0" w:rsidRPr="00DD7155">
        <w:rPr>
          <w:rFonts w:ascii="Tahoma" w:hAnsi="Tahoma" w:cs="Tahoma"/>
          <w:b/>
          <w:sz w:val="20"/>
        </w:rPr>
        <w:t xml:space="preserve">: </w:t>
      </w:r>
    </w:p>
    <w:p w14:paraId="1F08D831" w14:textId="54352D9F" w:rsidR="00AA603E" w:rsidRPr="00DD7155" w:rsidRDefault="00AA603E" w:rsidP="00845344">
      <w:pPr>
        <w:pStyle w:val="afff1"/>
        <w:shd w:val="clear" w:color="auto" w:fill="EAF1DD" w:themeFill="accent3" w:themeFillTint="33"/>
        <w:tabs>
          <w:tab w:val="left" w:pos="284"/>
        </w:tabs>
        <w:spacing w:before="120" w:after="240"/>
        <w:ind w:left="284"/>
        <w:rPr>
          <w:rFonts w:ascii="Tahoma" w:hAnsi="Tahoma" w:cs="Tahoma"/>
          <w:sz w:val="20"/>
        </w:rPr>
      </w:pPr>
      <w:r w:rsidRPr="00DD7155">
        <w:rPr>
          <w:rFonts w:ascii="Tahoma" w:hAnsi="Tahoma" w:cs="Tahoma"/>
          <w:sz w:val="20"/>
        </w:rPr>
        <w:t xml:space="preserve">Подрядчик передает подписанные со своей стороны Акт приемки оборудования после комплексного опробования, Акт формы КС-2 и Справку формы НН.КС-3.1. </w:t>
      </w:r>
      <w:r w:rsidRPr="00DD7155">
        <w:rPr>
          <w:rStyle w:val="afff2"/>
          <w:rFonts w:ascii="Tahoma" w:hAnsi="Tahoma" w:cs="Tahoma"/>
          <w:sz w:val="20"/>
        </w:rPr>
        <w:t xml:space="preserve">в порядке согласно разделу </w:t>
      </w:r>
      <w:r w:rsidR="003236B9" w:rsidRPr="00DD7155">
        <w:rPr>
          <w:rStyle w:val="afff2"/>
          <w:rFonts w:ascii="Tahoma" w:hAnsi="Tahoma" w:cs="Tahoma"/>
          <w:sz w:val="20"/>
        </w:rPr>
        <w:t>С</w:t>
      </w:r>
      <w:r w:rsidRPr="00DD7155">
        <w:rPr>
          <w:rStyle w:val="afff2"/>
          <w:rFonts w:ascii="Tahoma" w:hAnsi="Tahoma" w:cs="Tahoma"/>
          <w:sz w:val="20"/>
        </w:rPr>
        <w:t>дач</w:t>
      </w:r>
      <w:r w:rsidR="003236B9" w:rsidRPr="00DD7155">
        <w:rPr>
          <w:rStyle w:val="afff2"/>
          <w:rFonts w:ascii="Tahoma" w:hAnsi="Tahoma" w:cs="Tahoma"/>
          <w:sz w:val="20"/>
        </w:rPr>
        <w:t>а</w:t>
      </w:r>
      <w:r w:rsidRPr="00DD7155">
        <w:rPr>
          <w:rStyle w:val="afff2"/>
          <w:rFonts w:ascii="Tahoma" w:hAnsi="Tahoma" w:cs="Tahoma"/>
          <w:sz w:val="20"/>
        </w:rPr>
        <w:t>-приемк</w:t>
      </w:r>
      <w:r w:rsidR="003236B9" w:rsidRPr="00DD7155">
        <w:rPr>
          <w:rStyle w:val="afff2"/>
          <w:rFonts w:ascii="Tahoma" w:hAnsi="Tahoma" w:cs="Tahoma"/>
          <w:sz w:val="20"/>
        </w:rPr>
        <w:t>а</w:t>
      </w:r>
      <w:r w:rsidRPr="00DD7155">
        <w:rPr>
          <w:rStyle w:val="afff2"/>
          <w:rFonts w:ascii="Tahoma" w:hAnsi="Tahoma" w:cs="Tahoma"/>
          <w:sz w:val="20"/>
        </w:rPr>
        <w:t>.</w:t>
      </w:r>
    </w:p>
    <w:p w14:paraId="315A9530" w14:textId="71E0DF55" w:rsidR="00AA603E" w:rsidRPr="00DD7155" w:rsidRDefault="00AA603E" w:rsidP="00845344">
      <w:pPr>
        <w:pStyle w:val="afff1"/>
        <w:shd w:val="clear" w:color="auto" w:fill="EAF1DD" w:themeFill="accent3" w:themeFillTint="33"/>
        <w:tabs>
          <w:tab w:val="left" w:pos="284"/>
        </w:tabs>
        <w:spacing w:before="120" w:after="240"/>
        <w:ind w:left="284"/>
        <w:rPr>
          <w:rFonts w:ascii="Tahoma" w:hAnsi="Tahoma" w:cs="Tahoma"/>
          <w:sz w:val="20"/>
        </w:rPr>
      </w:pPr>
      <w:r w:rsidRPr="00DD7155">
        <w:rPr>
          <w:rFonts w:ascii="Tahoma" w:hAnsi="Tahoma" w:cs="Tahoma"/>
          <w:sz w:val="20"/>
        </w:rPr>
        <w:t xml:space="preserve">Подписанный Сторонами Акт приемки оборудования после комплексного опробования, становится приложением к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Акту приемки законченного строительством объекта</w:t>
      </w:r>
      <w:r w:rsidR="00526E69" w:rsidRPr="00526E69">
        <w:rPr>
          <w:rFonts w:ascii="Tahoma" w:hAnsi="Tahoma" w:cs="Tahoma"/>
          <w:b/>
          <w:color w:val="FF0000"/>
          <w:sz w:val="20"/>
        </w:rPr>
        <w:t>]</w:t>
      </w:r>
      <w:r w:rsidR="00AE051F">
        <w:rPr>
          <w:rFonts w:ascii="Tahoma" w:hAnsi="Tahoma" w:cs="Tahoma"/>
          <w:b/>
          <w:color w:val="FF0000"/>
          <w:sz w:val="20"/>
        </w:rPr>
        <w:t xml:space="preserve"> </w:t>
      </w:r>
      <w:r w:rsidR="00AE051F" w:rsidRPr="00DD7155">
        <w:rPr>
          <w:rFonts w:ascii="Tahoma" w:hAnsi="Tahoma" w:cs="Tahoma"/>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Акту о завершении работ по Договору</w:t>
      </w:r>
      <w:r w:rsidR="00526E69" w:rsidRPr="00526E69">
        <w:rPr>
          <w:rFonts w:ascii="Tahoma" w:hAnsi="Tahoma" w:cs="Tahoma"/>
          <w:b/>
          <w:color w:val="FF0000"/>
          <w:sz w:val="20"/>
        </w:rPr>
        <w:t>]</w:t>
      </w:r>
      <w:r w:rsidRPr="00DD7155">
        <w:rPr>
          <w:rFonts w:ascii="Tahoma" w:hAnsi="Tahoma" w:cs="Tahoma"/>
          <w:sz w:val="20"/>
        </w:rPr>
        <w:t>;</w:t>
      </w:r>
    </w:p>
    <w:p w14:paraId="3186E67D" w14:textId="13605E1E" w:rsidR="00AA603E" w:rsidRPr="00DD7155" w:rsidRDefault="00AA603E" w:rsidP="00845344">
      <w:pPr>
        <w:pStyle w:val="afff1"/>
        <w:numPr>
          <w:ilvl w:val="0"/>
          <w:numId w:val="41"/>
        </w:numPr>
        <w:shd w:val="clear" w:color="auto" w:fill="EAF1DD" w:themeFill="accent3" w:themeFillTint="33"/>
        <w:tabs>
          <w:tab w:val="left" w:pos="284"/>
        </w:tabs>
        <w:spacing w:before="120" w:after="240"/>
        <w:rPr>
          <w:rFonts w:ascii="Tahoma" w:hAnsi="Tahoma" w:cs="Tahoma"/>
          <w:sz w:val="20"/>
        </w:rPr>
      </w:pPr>
      <w:r w:rsidRPr="00DD7155">
        <w:rPr>
          <w:rFonts w:ascii="Tahoma" w:hAnsi="Tahoma" w:cs="Tahoma"/>
          <w:sz w:val="20"/>
        </w:rPr>
        <w:t xml:space="preserve"> </w:t>
      </w:r>
      <w:r w:rsidRPr="00DD7155">
        <w:rPr>
          <w:rFonts w:ascii="Tahoma" w:hAnsi="Tahoma" w:cs="Tahoma"/>
          <w:b/>
          <w:sz w:val="20"/>
        </w:rPr>
        <w:t xml:space="preserve">при </w:t>
      </w:r>
      <w:r w:rsidR="00CA73B1" w:rsidRPr="00DD7155">
        <w:rPr>
          <w:rFonts w:ascii="Tahoma" w:hAnsi="Tahoma" w:cs="Tahoma"/>
          <w:b/>
          <w:sz w:val="20"/>
        </w:rPr>
        <w:t>не</w:t>
      </w:r>
      <w:r w:rsidRPr="00DD7155">
        <w:rPr>
          <w:rFonts w:ascii="Tahoma" w:hAnsi="Tahoma" w:cs="Tahoma"/>
          <w:b/>
          <w:sz w:val="20"/>
        </w:rPr>
        <w:t>прохождении</w:t>
      </w:r>
      <w:r w:rsidRPr="00DD7155">
        <w:rPr>
          <w:rFonts w:ascii="Tahoma" w:hAnsi="Tahoma" w:cs="Tahoma"/>
          <w:sz w:val="20"/>
        </w:rPr>
        <w:t xml:space="preserve"> </w:t>
      </w:r>
      <w:r w:rsidR="00521F14" w:rsidRPr="00DD7155">
        <w:rPr>
          <w:rFonts w:ascii="Tahoma" w:hAnsi="Tahoma" w:cs="Tahoma"/>
          <w:sz w:val="20"/>
        </w:rPr>
        <w:t>Комплексного опробования</w:t>
      </w:r>
      <w:r w:rsidRPr="00DD7155">
        <w:rPr>
          <w:rFonts w:ascii="Tahoma" w:hAnsi="Tahoma" w:cs="Tahoma"/>
          <w:sz w:val="20"/>
        </w:rPr>
        <w:t xml:space="preserve"> (например, не достигнуты гарантированные</w:t>
      </w:r>
      <w:r w:rsidR="000A7BD0" w:rsidRPr="00DD7155">
        <w:rPr>
          <w:rFonts w:ascii="Tahoma" w:hAnsi="Tahoma" w:cs="Tahoma"/>
          <w:sz w:val="20"/>
        </w:rPr>
        <w:t xml:space="preserve"> показатели)</w:t>
      </w:r>
      <w:r w:rsidR="00422868" w:rsidRPr="00DD7155">
        <w:rPr>
          <w:rFonts w:ascii="Tahoma" w:hAnsi="Tahoma" w:cs="Tahoma"/>
          <w:sz w:val="20"/>
        </w:rPr>
        <w:t xml:space="preserve"> </w:t>
      </w:r>
      <w:r w:rsidRPr="00DD7155">
        <w:rPr>
          <w:rFonts w:ascii="Tahoma" w:hAnsi="Tahoma" w:cs="Tahoma"/>
          <w:sz w:val="20"/>
        </w:rPr>
        <w:t>результат фиксируется в протоколе, при этом Заказчик вправе помимо предусмотренной Договором ответственности, по своему усмотрению:</w:t>
      </w:r>
    </w:p>
    <w:p w14:paraId="1F452473" w14:textId="3720D7D3" w:rsidR="00AA603E" w:rsidRPr="00DD7155" w:rsidRDefault="00AA603E" w:rsidP="00845344">
      <w:pPr>
        <w:shd w:val="clear" w:color="auto" w:fill="EAF1DD" w:themeFill="accent3" w:themeFillTint="33"/>
        <w:tabs>
          <w:tab w:val="left" w:pos="284"/>
        </w:tabs>
        <w:spacing w:before="120" w:after="240"/>
        <w:ind w:left="709" w:firstLine="0"/>
        <w:rPr>
          <w:rFonts w:ascii="Tahoma" w:hAnsi="Tahoma" w:cs="Tahoma"/>
          <w:sz w:val="20"/>
        </w:rPr>
      </w:pPr>
      <w:r w:rsidRPr="00DD7155">
        <w:rPr>
          <w:rFonts w:ascii="Tahoma" w:hAnsi="Tahoma" w:cs="Tahoma"/>
          <w:sz w:val="20"/>
        </w:rPr>
        <w:t xml:space="preserve">а) требовать безвозмездного устранения Подрядчиком любых Недостатков в срок, определенный Заказчиком, продолжения проведения Комплексного опробования с целью обеспечения соответствия Объекта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Pr>
          <w:rFonts w:ascii="Tahoma" w:hAnsi="Tahoma" w:cs="Tahoma"/>
          <w:b/>
          <w:color w:val="FF0000"/>
          <w:sz w:val="18"/>
          <w:u w:color="FF0000"/>
        </w:rPr>
        <w:t xml:space="preserve"> </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001D5812" w:rsidRPr="00DD7155" w:rsidDel="001D5812">
        <w:rPr>
          <w:rFonts w:ascii="Tahoma" w:hAnsi="Tahoma" w:cs="Tahoma"/>
          <w:b/>
          <w:color w:val="FF0000"/>
          <w:sz w:val="20"/>
          <w:u w:color="FF0000"/>
        </w:rPr>
        <w:t xml:space="preserve"> </w:t>
      </w:r>
      <w:r w:rsidRPr="00DD7155">
        <w:rPr>
          <w:rFonts w:ascii="Tahoma" w:hAnsi="Tahoma" w:cs="Tahoma"/>
          <w:sz w:val="20"/>
        </w:rPr>
        <w:t>Требованиям и повторного проведения Комплексного опробования в счет Цены Договора;</w:t>
      </w:r>
    </w:p>
    <w:p w14:paraId="3A941DDA" w14:textId="77777777" w:rsidR="00AA603E" w:rsidRPr="00DD7155" w:rsidRDefault="00AA603E" w:rsidP="00845344">
      <w:pPr>
        <w:shd w:val="clear" w:color="auto" w:fill="EAF1DD" w:themeFill="accent3" w:themeFillTint="33"/>
        <w:tabs>
          <w:tab w:val="left" w:pos="284"/>
        </w:tabs>
        <w:spacing w:before="120" w:after="240"/>
        <w:ind w:left="709" w:firstLine="0"/>
        <w:rPr>
          <w:rFonts w:ascii="Tahoma" w:hAnsi="Tahoma" w:cs="Tahoma"/>
          <w:sz w:val="20"/>
        </w:rPr>
      </w:pPr>
      <w:r w:rsidRPr="00DD7155">
        <w:rPr>
          <w:rFonts w:ascii="Tahoma" w:hAnsi="Tahoma" w:cs="Tahoma"/>
          <w:sz w:val="20"/>
        </w:rPr>
        <w:t xml:space="preserve"> б) требовать соразмерного уменьшения Цены Договора; </w:t>
      </w:r>
    </w:p>
    <w:p w14:paraId="5F4A185F" w14:textId="022E131F" w:rsidR="00AA603E" w:rsidRPr="00DD7155" w:rsidRDefault="00AA603E" w:rsidP="00845344">
      <w:pPr>
        <w:shd w:val="clear" w:color="auto" w:fill="EAF1DD" w:themeFill="accent3" w:themeFillTint="33"/>
        <w:tabs>
          <w:tab w:val="left" w:pos="284"/>
        </w:tabs>
        <w:spacing w:before="120" w:after="240"/>
        <w:ind w:left="709" w:firstLine="0"/>
        <w:rPr>
          <w:rFonts w:ascii="Tahoma" w:hAnsi="Tahoma" w:cs="Tahoma"/>
          <w:sz w:val="20"/>
        </w:rPr>
      </w:pPr>
      <w:r w:rsidRPr="00DD7155">
        <w:rPr>
          <w:rFonts w:ascii="Tahoma" w:hAnsi="Tahoma" w:cs="Tahoma"/>
          <w:sz w:val="20"/>
        </w:rPr>
        <w:t xml:space="preserve"> в) устранить любые Недостатки, выявленные по итогам Комплексного опробования, и требовать возмещения расходов. Подрядчик предостав</w:t>
      </w:r>
      <w:r w:rsidR="00662169" w:rsidRPr="00DD7155">
        <w:rPr>
          <w:rFonts w:ascii="Tahoma" w:hAnsi="Tahoma" w:cs="Tahoma"/>
          <w:sz w:val="20"/>
        </w:rPr>
        <w:t>ляет</w:t>
      </w:r>
      <w:r w:rsidRPr="00DD7155">
        <w:rPr>
          <w:rFonts w:ascii="Tahoma" w:hAnsi="Tahoma" w:cs="Tahoma"/>
          <w:sz w:val="20"/>
        </w:rPr>
        <w:t xml:space="preserve"> Заказчику или нанятому им третьему лицу доступ на </w:t>
      </w:r>
      <w:r w:rsidRPr="00DD7155">
        <w:rPr>
          <w:rFonts w:ascii="Tahoma" w:hAnsi="Tahoma" w:cs="Tahoma"/>
          <w:color w:val="00B0F0"/>
          <w:sz w:val="20"/>
        </w:rPr>
        <w:t>Строительную площадку</w:t>
      </w:r>
      <w:r w:rsidRPr="00DD7155">
        <w:rPr>
          <w:rFonts w:ascii="Tahoma" w:hAnsi="Tahoma" w:cs="Tahoma"/>
          <w:sz w:val="20"/>
        </w:rPr>
        <w:t xml:space="preserve">/ </w:t>
      </w:r>
      <w:r w:rsidRPr="00DD7155">
        <w:rPr>
          <w:rFonts w:ascii="Tahoma" w:hAnsi="Tahoma" w:cs="Tahoma"/>
          <w:color w:val="7030A0"/>
          <w:sz w:val="20"/>
        </w:rPr>
        <w:t>к Объекту</w:t>
      </w:r>
      <w:r w:rsidRPr="00DD7155">
        <w:rPr>
          <w:rFonts w:ascii="Tahoma" w:hAnsi="Tahoma" w:cs="Tahoma"/>
          <w:sz w:val="20"/>
        </w:rPr>
        <w:t>, полное содействие (в счет Цены Договора) в устранении ими Недостатков.</w:t>
      </w:r>
    </w:p>
    <w:p w14:paraId="694CC72A" w14:textId="77777777" w:rsidR="00662169"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 xml:space="preserve">Несвоевременное устранение Недостатков либо существенные Недостатки, которые проявляются вновь после повторного Комплексного опробования является Существенным нарушением Договора, Заказчик вправе отказаться от исполнения Договора в одностороннем порядке и потребовать от Подрядчика возмещения причиненных Заказчику убытков. </w:t>
      </w:r>
    </w:p>
    <w:p w14:paraId="3895EF18" w14:textId="54E9A356" w:rsidR="00AA603E" w:rsidRPr="00DD7155" w:rsidRDefault="00AA603E" w:rsidP="00845344">
      <w:pPr>
        <w:pStyle w:val="afff1"/>
        <w:shd w:val="clear" w:color="auto" w:fill="EAF1DD" w:themeFill="accent3" w:themeFillTint="33"/>
        <w:tabs>
          <w:tab w:val="left" w:pos="284"/>
        </w:tabs>
        <w:spacing w:before="120" w:after="240"/>
        <w:ind w:left="142"/>
        <w:rPr>
          <w:rFonts w:ascii="Tahoma" w:hAnsi="Tahoma" w:cs="Tahoma"/>
          <w:sz w:val="20"/>
        </w:rPr>
      </w:pPr>
      <w:r w:rsidRPr="00DD7155">
        <w:rPr>
          <w:rFonts w:ascii="Tahoma" w:hAnsi="Tahoma" w:cs="Tahoma"/>
          <w:sz w:val="20"/>
        </w:rPr>
        <w:t>Подрядчик по требованию Заказчика, собственными силами и за свой счет демонтир</w:t>
      </w:r>
      <w:r w:rsidR="00662169" w:rsidRPr="00DD7155">
        <w:rPr>
          <w:rFonts w:ascii="Tahoma" w:hAnsi="Tahoma" w:cs="Tahoma"/>
          <w:sz w:val="20"/>
        </w:rPr>
        <w:t>ует</w:t>
      </w:r>
      <w:r w:rsidRPr="00DD7155">
        <w:rPr>
          <w:rFonts w:ascii="Tahoma" w:hAnsi="Tahoma" w:cs="Tahoma"/>
          <w:sz w:val="20"/>
        </w:rPr>
        <w:t xml:space="preserve"> некачественно выполненные Работы (часть результатов Работ), </w:t>
      </w:r>
      <w:r w:rsidR="00521F14" w:rsidRPr="00DD7155">
        <w:rPr>
          <w:rFonts w:ascii="Tahoma" w:hAnsi="Tahoma" w:cs="Tahoma"/>
          <w:sz w:val="20"/>
        </w:rPr>
        <w:t>освобождает</w:t>
      </w:r>
      <w:r w:rsidRPr="00DD7155">
        <w:rPr>
          <w:rFonts w:ascii="Tahoma" w:hAnsi="Tahoma" w:cs="Tahoma"/>
          <w:sz w:val="20"/>
        </w:rPr>
        <w:t xml:space="preserve"> </w:t>
      </w:r>
      <w:r w:rsidR="00B33AA5" w:rsidRPr="00DD7155">
        <w:rPr>
          <w:rFonts w:ascii="Tahoma" w:hAnsi="Tahoma" w:cs="Tahoma"/>
          <w:color w:val="00B0F0"/>
          <w:sz w:val="20"/>
        </w:rPr>
        <w:t>Строительную площадку</w:t>
      </w:r>
      <w:r w:rsidR="00B33AA5" w:rsidRPr="00DD7155">
        <w:rPr>
          <w:rFonts w:ascii="Tahoma" w:hAnsi="Tahoma" w:cs="Tahoma"/>
          <w:sz w:val="20"/>
        </w:rPr>
        <w:t xml:space="preserve">/ </w:t>
      </w:r>
      <w:r w:rsidR="00B33AA5" w:rsidRPr="00DD7155">
        <w:rPr>
          <w:rFonts w:ascii="Tahoma" w:hAnsi="Tahoma" w:cs="Tahoma"/>
          <w:color w:val="7030A0"/>
          <w:sz w:val="20"/>
        </w:rPr>
        <w:t>Объекту</w:t>
      </w:r>
      <w:r w:rsidR="00B33AA5" w:rsidRPr="00DD7155">
        <w:rPr>
          <w:rFonts w:ascii="Tahoma" w:hAnsi="Tahoma" w:cs="Tahoma"/>
          <w:sz w:val="20"/>
        </w:rPr>
        <w:t xml:space="preserve"> </w:t>
      </w:r>
      <w:r w:rsidRPr="00DD7155">
        <w:rPr>
          <w:rFonts w:ascii="Tahoma" w:hAnsi="Tahoma" w:cs="Tahoma"/>
          <w:sz w:val="20"/>
        </w:rPr>
        <w:t xml:space="preserve">и </w:t>
      </w:r>
      <w:r w:rsidR="00B33AA5" w:rsidRPr="00DD7155">
        <w:rPr>
          <w:rFonts w:ascii="Tahoma" w:hAnsi="Tahoma" w:cs="Tahoma"/>
          <w:sz w:val="20"/>
        </w:rPr>
        <w:t>в</w:t>
      </w:r>
      <w:r w:rsidR="00662169" w:rsidRPr="00DD7155">
        <w:rPr>
          <w:rFonts w:ascii="Tahoma" w:hAnsi="Tahoma" w:cs="Tahoma"/>
          <w:sz w:val="20"/>
        </w:rPr>
        <w:t>озвращает</w:t>
      </w:r>
      <w:r w:rsidRPr="00DD7155">
        <w:rPr>
          <w:rFonts w:ascii="Tahoma" w:hAnsi="Tahoma" w:cs="Tahoma"/>
          <w:sz w:val="20"/>
        </w:rPr>
        <w:t xml:space="preserve"> Заказчику в </w:t>
      </w:r>
      <w:r w:rsidR="00B33AA5" w:rsidRPr="00DD7155">
        <w:rPr>
          <w:rFonts w:ascii="Tahoma" w:hAnsi="Tahoma" w:cs="Tahoma"/>
          <w:sz w:val="20"/>
        </w:rPr>
        <w:t xml:space="preserve">первоначальном </w:t>
      </w:r>
      <w:r w:rsidRPr="00DD7155">
        <w:rPr>
          <w:rFonts w:ascii="Tahoma" w:hAnsi="Tahoma" w:cs="Tahoma"/>
          <w:sz w:val="20"/>
        </w:rPr>
        <w:t xml:space="preserve">состоянии либо </w:t>
      </w:r>
      <w:r w:rsidR="00662169" w:rsidRPr="00DD7155">
        <w:rPr>
          <w:rFonts w:ascii="Tahoma" w:hAnsi="Tahoma" w:cs="Tahoma"/>
          <w:sz w:val="20"/>
        </w:rPr>
        <w:t>возмещает</w:t>
      </w:r>
      <w:r w:rsidRPr="00DD7155">
        <w:rPr>
          <w:rFonts w:ascii="Tahoma" w:hAnsi="Tahoma" w:cs="Tahoma"/>
          <w:sz w:val="20"/>
        </w:rPr>
        <w:t xml:space="preserve"> расходы Заказчика по демонтажу и освобождению Строительной площадки.</w:t>
      </w:r>
    </w:p>
    <w:p w14:paraId="6B024BD9" w14:textId="0D9CF617" w:rsidR="00AA603E" w:rsidRPr="00DD7155" w:rsidRDefault="008430A1" w:rsidP="00845344">
      <w:pPr>
        <w:shd w:val="clear" w:color="auto" w:fill="EAF1DD" w:themeFill="accent3" w:themeFillTint="33"/>
        <w:tabs>
          <w:tab w:val="left" w:pos="284"/>
        </w:tabs>
        <w:spacing w:before="120" w:after="240"/>
        <w:ind w:left="142" w:hanging="1135"/>
        <w:rPr>
          <w:rFonts w:ascii="Tahoma" w:hAnsi="Tahoma" w:cs="Tahoma"/>
          <w:sz w:val="20"/>
        </w:rPr>
      </w:pPr>
      <w:r w:rsidRPr="00DD7155">
        <w:rPr>
          <w:rFonts w:ascii="Tahoma" w:hAnsi="Tahoma" w:cs="Tahoma"/>
          <w:sz w:val="20"/>
        </w:rPr>
        <w:tab/>
      </w:r>
      <w:r w:rsidR="00AA603E" w:rsidRPr="00DD7155">
        <w:rPr>
          <w:rFonts w:ascii="Tahoma" w:hAnsi="Tahoma" w:cs="Tahoma"/>
          <w:sz w:val="20"/>
        </w:rPr>
        <w:t>При этом Подрядчик не освобождается от ответственности за нарушение сроков выполнения Работ.</w:t>
      </w:r>
    </w:p>
    <w:p w14:paraId="59997A8A" w14:textId="446E9F82" w:rsidR="00AC76DD" w:rsidRPr="00DD7155" w:rsidRDefault="00526E69" w:rsidP="006138B4">
      <w:pPr>
        <w:pStyle w:val="afff1"/>
        <w:numPr>
          <w:ilvl w:val="1"/>
          <w:numId w:val="13"/>
        </w:numPr>
        <w:shd w:val="clear" w:color="auto" w:fill="B6DDE8" w:themeFill="accent5" w:themeFillTint="66"/>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AC76DD" w:rsidRPr="00DD7155">
        <w:rPr>
          <w:rFonts w:ascii="Tahoma" w:hAnsi="Tahoma" w:cs="Tahoma"/>
          <w:b/>
          <w:sz w:val="20"/>
          <w:u w:color="FF0000"/>
        </w:rPr>
        <w:t>ПОЛУЧЕНИЕ</w:t>
      </w:r>
      <w:r w:rsidR="00AC76DD" w:rsidRPr="00DD7155">
        <w:rPr>
          <w:rFonts w:ascii="Tahoma" w:hAnsi="Tahoma" w:cs="Tahoma"/>
          <w:b/>
          <w:sz w:val="20"/>
        </w:rPr>
        <w:t xml:space="preserve"> ЗОС и ЭКОЗОС</w:t>
      </w:r>
      <w:r w:rsidRPr="00526E69">
        <w:rPr>
          <w:rFonts w:ascii="Tahoma" w:hAnsi="Tahoma" w:cs="Tahoma"/>
          <w:b/>
          <w:color w:val="FF0000"/>
          <w:sz w:val="20"/>
        </w:rPr>
        <w:t>]</w:t>
      </w:r>
    </w:p>
    <w:p w14:paraId="67C37C1D" w14:textId="375863DD" w:rsidR="00AA603E" w:rsidRPr="00DD7155" w:rsidRDefault="008430A1" w:rsidP="006138B4">
      <w:pPr>
        <w:shd w:val="clear" w:color="auto" w:fill="B6DDE8" w:themeFill="accent5" w:themeFillTint="66"/>
        <w:tabs>
          <w:tab w:val="left" w:pos="284"/>
        </w:tabs>
        <w:spacing w:before="120" w:after="240"/>
        <w:ind w:left="142" w:hanging="1135"/>
        <w:rPr>
          <w:rFonts w:ascii="Tahoma" w:hAnsi="Tahoma" w:cs="Tahoma"/>
          <w:i/>
          <w:sz w:val="20"/>
        </w:rPr>
      </w:pPr>
      <w:r w:rsidRPr="00DD7155">
        <w:rPr>
          <w:rFonts w:ascii="Tahoma" w:hAnsi="Tahoma" w:cs="Tahoma"/>
          <w:b/>
          <w:i/>
          <w:sz w:val="20"/>
        </w:rPr>
        <w:tab/>
      </w:r>
      <w:r w:rsidR="00CA73B1" w:rsidRPr="00DD7155">
        <w:rPr>
          <w:rFonts w:ascii="Tahoma" w:hAnsi="Tahoma" w:cs="Tahoma"/>
          <w:i/>
          <w:sz w:val="20"/>
        </w:rPr>
        <w:t>ЕСЛИ ОБЯЗАННОСТЬ ЛЕЖИТ НА ЗАКАЗЧИКЕ</w:t>
      </w:r>
      <w:r w:rsidR="00AC76DD" w:rsidRPr="00DD7155">
        <w:rPr>
          <w:rFonts w:ascii="Tahoma" w:hAnsi="Tahoma" w:cs="Tahoma"/>
          <w:i/>
          <w:sz w:val="20"/>
        </w:rPr>
        <w:t xml:space="preserve"> (ПРИ НЕОБХОДИМОСТИ)</w:t>
      </w:r>
      <w:r w:rsidR="00CA73B1" w:rsidRPr="00DD7155">
        <w:rPr>
          <w:rFonts w:ascii="Tahoma" w:hAnsi="Tahoma" w:cs="Tahoma"/>
          <w:i/>
          <w:sz w:val="20"/>
        </w:rPr>
        <w:t xml:space="preserve"> ИЗЛОЖИТЬ В СЛЕДУЮЩЕЙ РЕДАКЦИИ:</w:t>
      </w:r>
    </w:p>
    <w:p w14:paraId="517D602B" w14:textId="2C3F0FBB" w:rsidR="00AA603E" w:rsidRPr="00DD7155" w:rsidRDefault="00526E69" w:rsidP="006138B4">
      <w:pPr>
        <w:pStyle w:val="afff1"/>
        <w:shd w:val="clear" w:color="auto" w:fill="B6DDE8" w:themeFill="accent5" w:themeFillTint="66"/>
        <w:tabs>
          <w:tab w:val="left" w:pos="284"/>
        </w:tabs>
        <w:spacing w:before="120" w:after="240"/>
        <w:ind w:left="142"/>
        <w:rPr>
          <w:rFonts w:ascii="Tahoma" w:hAnsi="Tahoma" w:cs="Tahoma"/>
          <w:sz w:val="20"/>
        </w:rPr>
      </w:pPr>
      <w:r w:rsidRPr="00526E69">
        <w:rPr>
          <w:rFonts w:ascii="Tahoma" w:hAnsi="Tahoma" w:cs="Tahoma"/>
          <w:b/>
          <w:color w:val="FF0000"/>
          <w:sz w:val="20"/>
          <w:u w:color="FF0000"/>
        </w:rPr>
        <w:t>[</w:t>
      </w:r>
      <w:r w:rsidR="00CA73B1" w:rsidRPr="00DD7155">
        <w:rPr>
          <w:rFonts w:ascii="Tahoma" w:hAnsi="Tahoma" w:cs="Tahoma"/>
          <w:sz w:val="20"/>
        </w:rPr>
        <w:t>Заказчик направляет извещение об окончании строительства/</w:t>
      </w:r>
      <w:r w:rsidRPr="00526E69">
        <w:rPr>
          <w:rFonts w:ascii="Tahoma" w:hAnsi="Tahoma" w:cs="Tahoma"/>
          <w:b/>
          <w:color w:val="FF0000"/>
          <w:sz w:val="20"/>
          <w:u w:color="FF0000"/>
        </w:rPr>
        <w:t>[</w:t>
      </w:r>
      <w:r w:rsidR="00E90938" w:rsidRPr="00DD7155">
        <w:rPr>
          <w:rFonts w:ascii="Tahoma" w:hAnsi="Tahoma" w:cs="Tahoma"/>
          <w:sz w:val="20"/>
        </w:rPr>
        <w:t>реконструкции</w:t>
      </w:r>
      <w:r w:rsidR="00E90938" w:rsidRPr="00DD7155">
        <w:rPr>
          <w:rFonts w:ascii="Tahoma" w:hAnsi="Tahoma" w:cs="Tahoma"/>
          <w:b/>
          <w:color w:val="FF0000"/>
          <w:sz w:val="20"/>
        </w:rPr>
        <w:t xml:space="preserve"> </w:t>
      </w:r>
      <w:r w:rsidRPr="00526E69">
        <w:rPr>
          <w:rFonts w:ascii="Tahoma" w:hAnsi="Tahoma" w:cs="Tahoma"/>
          <w:b/>
          <w:color w:val="FF0000"/>
          <w:sz w:val="20"/>
        </w:rPr>
        <w:t>]</w:t>
      </w:r>
      <w:r w:rsidR="00B0550D" w:rsidRPr="00DD7155">
        <w:rPr>
          <w:rFonts w:ascii="Tahoma" w:hAnsi="Tahoma" w:cs="Tahoma"/>
          <w:sz w:val="20"/>
        </w:rPr>
        <w:t>/</w:t>
      </w:r>
      <w:r w:rsidR="00B0550D"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E90938" w:rsidRPr="00DD7155">
        <w:rPr>
          <w:rFonts w:ascii="Tahoma" w:hAnsi="Tahoma" w:cs="Tahoma"/>
          <w:sz w:val="20"/>
        </w:rPr>
        <w:t>модернизации</w:t>
      </w:r>
      <w:r w:rsidRPr="00526E69">
        <w:rPr>
          <w:rFonts w:ascii="Tahoma" w:hAnsi="Tahoma" w:cs="Tahoma"/>
          <w:b/>
          <w:color w:val="FF0000"/>
          <w:sz w:val="20"/>
        </w:rPr>
        <w:t>]</w:t>
      </w:r>
      <w:r w:rsidR="00B0550D" w:rsidRPr="00DD7155">
        <w:rPr>
          <w:rFonts w:ascii="Tahoma" w:hAnsi="Tahoma" w:cs="Tahoma"/>
          <w:sz w:val="20"/>
        </w:rPr>
        <w:t>/</w:t>
      </w:r>
      <w:r w:rsidR="00B0550D"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B0550D" w:rsidRPr="00DD7155">
        <w:rPr>
          <w:rFonts w:ascii="Tahoma" w:hAnsi="Tahoma" w:cs="Tahoma"/>
          <w:sz w:val="20"/>
        </w:rPr>
        <w:t>технического перевооружения</w:t>
      </w:r>
      <w:r w:rsidRPr="00526E69">
        <w:rPr>
          <w:rFonts w:ascii="Tahoma" w:hAnsi="Tahoma" w:cs="Tahoma"/>
          <w:b/>
          <w:color w:val="FF0000"/>
          <w:sz w:val="20"/>
        </w:rPr>
        <w:t>]</w:t>
      </w:r>
      <w:r w:rsidR="00CA73B1" w:rsidRPr="00DD7155">
        <w:rPr>
          <w:rFonts w:ascii="Tahoma" w:hAnsi="Tahoma" w:cs="Tahoma"/>
          <w:sz w:val="20"/>
        </w:rPr>
        <w:t xml:space="preserve"> </w:t>
      </w:r>
      <w:r w:rsidRPr="00526E69">
        <w:rPr>
          <w:rFonts w:ascii="Tahoma" w:hAnsi="Tahoma" w:cs="Tahoma"/>
          <w:b/>
          <w:color w:val="FF0000"/>
          <w:sz w:val="20"/>
          <w:u w:color="FF0000"/>
        </w:rPr>
        <w:t>[</w:t>
      </w:r>
      <w:r w:rsidR="00E90938" w:rsidRPr="00DD7155">
        <w:rPr>
          <w:rFonts w:ascii="Tahoma" w:hAnsi="Tahoma" w:cs="Tahoma"/>
          <w:sz w:val="20"/>
        </w:rPr>
        <w:t>Объекта</w:t>
      </w:r>
      <w:r w:rsidRPr="00526E69">
        <w:rPr>
          <w:rFonts w:ascii="Tahoma" w:hAnsi="Tahoma" w:cs="Tahoma"/>
          <w:b/>
          <w:color w:val="FF0000"/>
          <w:sz w:val="20"/>
        </w:rPr>
        <w:t>]</w:t>
      </w:r>
      <w:r w:rsidR="001D5812" w:rsidRPr="00DD7155">
        <w:rPr>
          <w:rFonts w:ascii="Tahoma" w:hAnsi="Tahoma" w:cs="Tahoma"/>
          <w:b/>
          <w:color w:val="FF0000"/>
          <w:sz w:val="2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Pr>
          <w:rFonts w:ascii="Tahoma" w:hAnsi="Tahoma" w:cs="Tahoma"/>
          <w:b/>
          <w:color w:val="FF0000"/>
          <w:sz w:val="18"/>
          <w:u w:color="FF0000"/>
        </w:rPr>
        <w:t xml:space="preserve"> </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00CA73B1" w:rsidRPr="00DD7155">
        <w:rPr>
          <w:rFonts w:ascii="Tahoma" w:hAnsi="Tahoma" w:cs="Tahoma"/>
          <w:sz w:val="20"/>
        </w:rPr>
        <w:t xml:space="preserve"> в Ростехнадзор и в орган федерального государственного экологического надзора (в случаях, предусмотренных законодательством РФ в области охраны окружающей среды) до </w:t>
      </w:r>
      <w:r w:rsidR="00AA603E" w:rsidRPr="00DD7155">
        <w:rPr>
          <w:rFonts w:ascii="Tahoma" w:hAnsi="Tahoma" w:cs="Tahoma"/>
          <w:sz w:val="20"/>
        </w:rPr>
        <w:t xml:space="preserve">подписания Сторонами </w:t>
      </w:r>
      <w:r w:rsidRPr="00526E69">
        <w:rPr>
          <w:rFonts w:ascii="Tahoma" w:hAnsi="Tahoma" w:cs="Tahoma"/>
          <w:b/>
          <w:color w:val="FF0000"/>
          <w:sz w:val="20"/>
          <w:u w:color="FF0000"/>
        </w:rPr>
        <w:t>[</w:t>
      </w:r>
      <w:r w:rsidR="00AA603E" w:rsidRPr="00774E32">
        <w:rPr>
          <w:rFonts w:ascii="Tahoma" w:hAnsi="Tahoma" w:cs="Tahoma"/>
          <w:sz w:val="20"/>
          <w:shd w:val="clear" w:color="auto" w:fill="B6DDE8" w:themeFill="accent5" w:themeFillTint="66"/>
        </w:rPr>
        <w:t>Акта приемки законченного строительством объекта</w:t>
      </w:r>
      <w:r w:rsidRPr="00526E69">
        <w:rPr>
          <w:rFonts w:ascii="Tahoma" w:hAnsi="Tahoma" w:cs="Tahoma"/>
          <w:b/>
          <w:color w:val="FF0000"/>
          <w:sz w:val="20"/>
        </w:rPr>
        <w:t>]</w:t>
      </w:r>
      <w:r w:rsidR="00AA603E" w:rsidRPr="00DD7155">
        <w:rPr>
          <w:rFonts w:ascii="Tahoma" w:hAnsi="Tahoma" w:cs="Tahoma"/>
          <w:sz w:val="20"/>
        </w:rPr>
        <w:t xml:space="preserve"> по </w:t>
      </w:r>
      <w:r w:rsidRPr="00526E69">
        <w:rPr>
          <w:rFonts w:ascii="Tahoma" w:hAnsi="Tahoma" w:cs="Tahoma"/>
          <w:b/>
          <w:color w:val="FF0000"/>
          <w:sz w:val="20"/>
          <w:u w:color="FF0000"/>
        </w:rPr>
        <w:t>[</w:t>
      </w:r>
      <w:r w:rsidR="00AA603E" w:rsidRPr="00DD7155">
        <w:rPr>
          <w:rFonts w:ascii="Tahoma" w:hAnsi="Tahoma" w:cs="Tahoma"/>
          <w:sz w:val="20"/>
        </w:rPr>
        <w:t>соответствующему</w:t>
      </w:r>
      <w:r w:rsidRPr="00526E69">
        <w:rPr>
          <w:rFonts w:ascii="Tahoma" w:hAnsi="Tahoma" w:cs="Tahoma"/>
          <w:b/>
          <w:color w:val="FF0000"/>
          <w:sz w:val="20"/>
        </w:rPr>
        <w:t>]</w:t>
      </w:r>
      <w:r w:rsidR="00AA603E" w:rsidRPr="00DD7155">
        <w:rPr>
          <w:rFonts w:ascii="Tahoma" w:hAnsi="Tahoma" w:cs="Tahoma"/>
          <w:sz w:val="20"/>
        </w:rPr>
        <w:t xml:space="preserve"> </w:t>
      </w:r>
      <w:r w:rsidRPr="00526E69">
        <w:rPr>
          <w:rFonts w:ascii="Tahoma" w:hAnsi="Tahoma" w:cs="Tahoma"/>
          <w:b/>
          <w:color w:val="FF0000"/>
          <w:sz w:val="20"/>
          <w:u w:color="FF0000"/>
        </w:rPr>
        <w:t>[</w:t>
      </w:r>
      <w:r w:rsidR="00AA603E" w:rsidRPr="00DD7155">
        <w:rPr>
          <w:rFonts w:ascii="Tahoma" w:hAnsi="Tahoma" w:cs="Tahoma"/>
          <w:sz w:val="20"/>
        </w:rPr>
        <w:t>Объекту</w:t>
      </w:r>
      <w:r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AA603E" w:rsidRPr="00DD7155">
        <w:rPr>
          <w:rFonts w:ascii="Tahoma" w:hAnsi="Tahoma" w:cs="Tahoma"/>
          <w:sz w:val="20"/>
        </w:rPr>
        <w:t>.</w:t>
      </w:r>
    </w:p>
    <w:p w14:paraId="51DF2038" w14:textId="53ED02FD" w:rsidR="00AA603E" w:rsidRPr="00DD7155" w:rsidRDefault="00AA603E" w:rsidP="006138B4">
      <w:pPr>
        <w:pStyle w:val="afff1"/>
        <w:shd w:val="clear" w:color="auto" w:fill="B6DDE8" w:themeFill="accent5" w:themeFillTint="66"/>
        <w:tabs>
          <w:tab w:val="left" w:pos="284"/>
        </w:tabs>
        <w:spacing w:before="120" w:after="240"/>
        <w:ind w:left="142"/>
        <w:rPr>
          <w:rFonts w:ascii="Tahoma" w:hAnsi="Tahoma" w:cs="Tahoma"/>
          <w:b/>
          <w:color w:val="FF0000"/>
          <w:sz w:val="20"/>
        </w:rPr>
      </w:pPr>
      <w:r w:rsidRPr="00DD7155">
        <w:rPr>
          <w:rFonts w:ascii="Tahoma" w:hAnsi="Tahoma" w:cs="Tahoma"/>
          <w:sz w:val="20"/>
        </w:rPr>
        <w:t xml:space="preserve">Подрядчик за свой счет в срок, установленный органом государственного строительного надзора или Заказчиком (при этом сроки, установленные Заказчиком, имеют приоритет), </w:t>
      </w:r>
      <w:r w:rsidR="00426BDA" w:rsidRPr="00DD7155">
        <w:rPr>
          <w:rFonts w:ascii="Tahoma" w:hAnsi="Tahoma" w:cs="Tahoma"/>
          <w:sz w:val="20"/>
        </w:rPr>
        <w:t>устраняет</w:t>
      </w:r>
      <w:r w:rsidRPr="00DD7155">
        <w:rPr>
          <w:rFonts w:ascii="Tahoma" w:hAnsi="Tahoma" w:cs="Tahoma"/>
          <w:sz w:val="20"/>
        </w:rPr>
        <w:t xml:space="preserve"> любые Недостатки</w:t>
      </w:r>
      <w:r w:rsidR="00F2588F" w:rsidRPr="00DD7155">
        <w:rPr>
          <w:rFonts w:ascii="Tahoma" w:hAnsi="Tahoma" w:cs="Tahoma"/>
          <w:sz w:val="20"/>
        </w:rPr>
        <w:t>,</w:t>
      </w:r>
      <w:r w:rsidRPr="00DD7155">
        <w:rPr>
          <w:rFonts w:ascii="Tahoma" w:hAnsi="Tahoma" w:cs="Tahoma"/>
          <w:sz w:val="20"/>
        </w:rPr>
        <w:t xml:space="preserve"> </w:t>
      </w:r>
      <w:r w:rsidR="00F2588F" w:rsidRPr="00DD7155">
        <w:rPr>
          <w:rFonts w:ascii="Tahoma" w:hAnsi="Tahoma" w:cs="Tahoma"/>
          <w:sz w:val="20"/>
        </w:rPr>
        <w:t>которые послужили основанием для отказа в выдаче ЗОС и ЭКОЗОС</w:t>
      </w:r>
      <w:r w:rsidRPr="00DD7155">
        <w:rPr>
          <w:rFonts w:ascii="Tahoma" w:hAnsi="Tahoma" w:cs="Tahoma"/>
          <w:sz w:val="20"/>
        </w:rPr>
        <w:t>, выявленные в ходе проверки соответствия построенного и (или) реконструированного объекта капитального строительства требованиям технических регламентов, Проектной,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00CA73B1" w:rsidRPr="00DD7155">
        <w:rPr>
          <w:rFonts w:ascii="Tahoma" w:hAnsi="Tahoma" w:cs="Tahoma"/>
          <w:b/>
          <w:color w:val="FF0000"/>
          <w:sz w:val="20"/>
        </w:rPr>
        <w:t xml:space="preserve"> </w:t>
      </w:r>
      <w:r w:rsidR="00526E69" w:rsidRPr="00526E69">
        <w:rPr>
          <w:rFonts w:ascii="Tahoma" w:hAnsi="Tahoma" w:cs="Tahoma"/>
          <w:b/>
          <w:color w:val="FF0000"/>
          <w:sz w:val="20"/>
        </w:rPr>
        <w:t>]</w:t>
      </w:r>
    </w:p>
    <w:p w14:paraId="66DAA0E1" w14:textId="0CF5289A" w:rsidR="00EC1031" w:rsidRPr="002221FA" w:rsidRDefault="00EC1031" w:rsidP="006138B4">
      <w:pPr>
        <w:pStyle w:val="afff1"/>
        <w:shd w:val="clear" w:color="auto" w:fill="B6DDE8" w:themeFill="accent5" w:themeFillTint="66"/>
        <w:tabs>
          <w:tab w:val="left" w:pos="284"/>
        </w:tabs>
        <w:spacing w:before="120" w:after="240"/>
        <w:ind w:left="142"/>
        <w:rPr>
          <w:rFonts w:ascii="Tahoma" w:hAnsi="Tahoma" w:cs="Tahoma"/>
          <w:sz w:val="20"/>
        </w:rPr>
      </w:pPr>
      <w:r w:rsidRPr="00DD7155">
        <w:rPr>
          <w:rFonts w:ascii="Tahoma" w:hAnsi="Tahoma" w:cs="Tahoma"/>
          <w:b/>
          <w:color w:val="FF0000"/>
          <w:sz w:val="20"/>
        </w:rPr>
        <w:t>/</w:t>
      </w:r>
    </w:p>
    <w:p w14:paraId="7EEBBEEB" w14:textId="7F448E6D" w:rsidR="00AA603E" w:rsidRPr="00DD7155" w:rsidRDefault="008430A1" w:rsidP="006138B4">
      <w:pPr>
        <w:shd w:val="clear" w:color="auto" w:fill="B6DDE8" w:themeFill="accent5" w:themeFillTint="66"/>
        <w:tabs>
          <w:tab w:val="left" w:pos="284"/>
        </w:tabs>
        <w:spacing w:before="120" w:after="240"/>
        <w:ind w:left="142" w:hanging="1135"/>
        <w:rPr>
          <w:rFonts w:ascii="Tahoma" w:hAnsi="Tahoma" w:cs="Tahoma"/>
          <w:sz w:val="20"/>
        </w:rPr>
      </w:pPr>
      <w:r w:rsidRPr="00DD7155">
        <w:rPr>
          <w:rFonts w:ascii="Tahoma" w:hAnsi="Tahoma" w:cs="Tahoma"/>
          <w:b/>
          <w:i/>
          <w:sz w:val="20"/>
        </w:rPr>
        <w:tab/>
      </w:r>
      <w:r w:rsidR="00CA73B1" w:rsidRPr="00DD7155">
        <w:rPr>
          <w:rFonts w:ascii="Tahoma" w:hAnsi="Tahoma" w:cs="Tahoma"/>
          <w:i/>
          <w:sz w:val="20"/>
        </w:rPr>
        <w:t xml:space="preserve">ЕСЛИ ОБЯЗАННОСТЬ ЛЕЖИТ НА ПОДРЯДЧИКЕ </w:t>
      </w:r>
      <w:r w:rsidR="00AC76DD" w:rsidRPr="00DD7155">
        <w:rPr>
          <w:rFonts w:ascii="Tahoma" w:hAnsi="Tahoma" w:cs="Tahoma"/>
          <w:i/>
          <w:sz w:val="20"/>
        </w:rPr>
        <w:t xml:space="preserve">(ПРИ НЕОБХОДИМОСТИ) </w:t>
      </w:r>
      <w:r w:rsidR="00CA73B1" w:rsidRPr="00DD7155">
        <w:rPr>
          <w:rFonts w:ascii="Tahoma" w:hAnsi="Tahoma" w:cs="Tahoma"/>
          <w:i/>
          <w:sz w:val="20"/>
        </w:rPr>
        <w:t>ИЗЛОЖИТЬ В СЛЕДУЮЩЕЙ РЕДАКЦИИ:</w:t>
      </w:r>
    </w:p>
    <w:p w14:paraId="35084691" w14:textId="1B260704" w:rsidR="00AA603E" w:rsidRPr="00DD7155" w:rsidRDefault="00526E69" w:rsidP="006138B4">
      <w:pPr>
        <w:pStyle w:val="1112"/>
        <w:shd w:val="clear" w:color="auto" w:fill="B6DDE8" w:themeFill="accent5" w:themeFillTint="66"/>
        <w:ind w:left="142"/>
        <w:rPr>
          <w:rFonts w:ascii="Tahoma" w:hAnsi="Tahoma" w:cs="Tahoma"/>
          <w:sz w:val="20"/>
        </w:rPr>
      </w:pPr>
      <w:r w:rsidRPr="00526E69">
        <w:rPr>
          <w:rFonts w:ascii="Tahoma" w:hAnsi="Tahoma" w:cs="Tahoma"/>
          <w:b/>
          <w:color w:val="FF0000"/>
          <w:sz w:val="20"/>
          <w:u w:color="FF0000"/>
        </w:rPr>
        <w:t>[</w:t>
      </w:r>
      <w:r w:rsidR="00AA603E" w:rsidRPr="00DD7155">
        <w:rPr>
          <w:rFonts w:ascii="Tahoma" w:hAnsi="Tahoma" w:cs="Tahoma"/>
          <w:sz w:val="20"/>
        </w:rPr>
        <w:t xml:space="preserve">До подписания Сторонами </w:t>
      </w:r>
      <w:r w:rsidRPr="00526E69">
        <w:rPr>
          <w:rFonts w:ascii="Tahoma" w:hAnsi="Tahoma" w:cs="Tahoma"/>
          <w:b/>
          <w:color w:val="FF0000"/>
          <w:sz w:val="20"/>
          <w:u w:color="FF0000"/>
        </w:rPr>
        <w:t>[</w:t>
      </w:r>
      <w:r w:rsidR="00AA603E" w:rsidRPr="00DD7155">
        <w:rPr>
          <w:rFonts w:ascii="Tahoma" w:hAnsi="Tahoma" w:cs="Tahoma"/>
          <w:sz w:val="20"/>
        </w:rPr>
        <w:t xml:space="preserve">Акта приемки законченного строительством объекта по </w:t>
      </w:r>
      <w:r w:rsidRPr="00526E69">
        <w:rPr>
          <w:rFonts w:ascii="Tahoma" w:hAnsi="Tahoma" w:cs="Tahoma"/>
          <w:b/>
          <w:color w:val="FF0000"/>
          <w:sz w:val="20"/>
          <w:u w:color="FF0000"/>
        </w:rPr>
        <w:t>[</w:t>
      </w:r>
      <w:r w:rsidR="00AA603E" w:rsidRPr="00DD7155">
        <w:rPr>
          <w:rFonts w:ascii="Tahoma" w:hAnsi="Tahoma" w:cs="Tahoma"/>
          <w:sz w:val="20"/>
        </w:rPr>
        <w:t>соответствующему</w:t>
      </w:r>
      <w:r w:rsidRPr="00526E69">
        <w:rPr>
          <w:rFonts w:ascii="Tahoma" w:hAnsi="Tahoma" w:cs="Tahoma"/>
          <w:b/>
          <w:color w:val="FF0000"/>
          <w:sz w:val="20"/>
        </w:rPr>
        <w:t>]</w:t>
      </w:r>
      <w:r w:rsidR="00AA603E" w:rsidRPr="00DD7155">
        <w:rPr>
          <w:rFonts w:ascii="Tahoma" w:hAnsi="Tahoma" w:cs="Tahoma"/>
          <w:sz w:val="20"/>
        </w:rPr>
        <w:t xml:space="preserve"> </w:t>
      </w:r>
      <w:r w:rsidRPr="00526E69">
        <w:rPr>
          <w:rFonts w:ascii="Tahoma" w:hAnsi="Tahoma" w:cs="Tahoma"/>
          <w:b/>
          <w:color w:val="FF0000"/>
          <w:sz w:val="20"/>
          <w:u w:color="FF0000"/>
        </w:rPr>
        <w:t>[</w:t>
      </w:r>
      <w:r w:rsidR="00946B05" w:rsidRPr="00DD7155">
        <w:rPr>
          <w:rFonts w:ascii="Tahoma" w:hAnsi="Tahoma" w:cs="Tahoma"/>
          <w:sz w:val="20"/>
        </w:rPr>
        <w:t>Объекту</w:t>
      </w:r>
      <w:r w:rsidRPr="00526E69">
        <w:rPr>
          <w:rFonts w:ascii="Tahoma" w:hAnsi="Tahoma" w:cs="Tahoma"/>
          <w:b/>
          <w:color w:val="FF0000"/>
          <w:sz w:val="20"/>
        </w:rPr>
        <w:t>]</w:t>
      </w:r>
      <w:r w:rsidR="001D5812" w:rsidRPr="00DD7155">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AA603E" w:rsidRPr="00DD7155">
        <w:rPr>
          <w:rFonts w:ascii="Tahoma" w:hAnsi="Tahoma" w:cs="Tahoma"/>
          <w:sz w:val="20"/>
        </w:rPr>
        <w:t xml:space="preserve">Подрядчик в счет Цены Договора </w:t>
      </w:r>
      <w:r w:rsidR="00CA73B1" w:rsidRPr="00DD7155">
        <w:rPr>
          <w:rFonts w:ascii="Tahoma" w:hAnsi="Tahoma" w:cs="Tahoma"/>
          <w:sz w:val="20"/>
        </w:rPr>
        <w:t>проводит</w:t>
      </w:r>
      <w:r w:rsidR="00AA603E" w:rsidRPr="00DD7155">
        <w:rPr>
          <w:rFonts w:ascii="Tahoma" w:hAnsi="Tahoma" w:cs="Tahoma"/>
          <w:sz w:val="20"/>
        </w:rPr>
        <w:t xml:space="preserve"> совместно с представителями Ростехнадзора приемочные испытания, получ</w:t>
      </w:r>
      <w:r w:rsidR="004E2CC5" w:rsidRPr="00DD7155">
        <w:rPr>
          <w:rFonts w:ascii="Tahoma" w:hAnsi="Tahoma" w:cs="Tahoma"/>
          <w:sz w:val="20"/>
        </w:rPr>
        <w:t>ае</w:t>
      </w:r>
      <w:r w:rsidR="00AA603E" w:rsidRPr="00DD7155">
        <w:rPr>
          <w:rFonts w:ascii="Tahoma" w:hAnsi="Tahoma" w:cs="Tahoma"/>
          <w:sz w:val="20"/>
        </w:rPr>
        <w:t xml:space="preserve">т ЗОС и </w:t>
      </w:r>
      <w:r w:rsidR="006D5778" w:rsidRPr="00DD7155">
        <w:rPr>
          <w:rFonts w:ascii="Tahoma" w:hAnsi="Tahoma" w:cs="Tahoma"/>
          <w:sz w:val="20"/>
        </w:rPr>
        <w:t>ЭКОЗОС</w:t>
      </w:r>
      <w:r w:rsidR="00AA603E" w:rsidRPr="00DD7155">
        <w:rPr>
          <w:rFonts w:ascii="Tahoma" w:hAnsi="Tahoma" w:cs="Tahoma"/>
          <w:sz w:val="20"/>
        </w:rPr>
        <w:t xml:space="preserve"> и переда</w:t>
      </w:r>
      <w:r w:rsidR="00CA73B1" w:rsidRPr="00DD7155">
        <w:rPr>
          <w:rFonts w:ascii="Tahoma" w:hAnsi="Tahoma" w:cs="Tahoma"/>
          <w:sz w:val="20"/>
        </w:rPr>
        <w:t>е</w:t>
      </w:r>
      <w:r w:rsidR="00AA603E" w:rsidRPr="00DD7155">
        <w:rPr>
          <w:rFonts w:ascii="Tahoma" w:hAnsi="Tahoma" w:cs="Tahoma"/>
          <w:sz w:val="20"/>
        </w:rPr>
        <w:t xml:space="preserve">т их Заказчику за </w:t>
      </w:r>
      <w:r w:rsidRPr="00526E69">
        <w:rPr>
          <w:rFonts w:ascii="Tahoma" w:hAnsi="Tahoma" w:cs="Tahoma"/>
          <w:b/>
          <w:color w:val="FF0000"/>
          <w:sz w:val="20"/>
          <w:u w:color="FF0000"/>
        </w:rPr>
        <w:t>[</w:t>
      </w:r>
      <w:r w:rsidR="00AA603E" w:rsidRPr="00DD7155">
        <w:rPr>
          <w:rFonts w:ascii="Tahoma" w:hAnsi="Tahoma" w:cs="Tahoma"/>
          <w:sz w:val="20"/>
        </w:rPr>
        <w:t>•</w:t>
      </w:r>
      <w:r w:rsidRPr="00526E69">
        <w:rPr>
          <w:rFonts w:ascii="Tahoma" w:hAnsi="Tahoma" w:cs="Tahoma"/>
          <w:b/>
          <w:color w:val="FF0000"/>
          <w:sz w:val="20"/>
        </w:rPr>
        <w:t>]</w:t>
      </w:r>
      <w:r w:rsidR="00AA603E" w:rsidRPr="00DD7155">
        <w:rPr>
          <w:rFonts w:ascii="Tahoma" w:hAnsi="Tahoma" w:cs="Tahoma"/>
          <w:sz w:val="20"/>
        </w:rPr>
        <w:t xml:space="preserve"> к.д. до даты </w:t>
      </w:r>
      <w:r w:rsidRPr="00526E69">
        <w:rPr>
          <w:rFonts w:ascii="Tahoma" w:hAnsi="Tahoma" w:cs="Tahoma"/>
          <w:b/>
          <w:color w:val="FF0000"/>
          <w:sz w:val="20"/>
          <w:u w:color="FF0000"/>
        </w:rPr>
        <w:t>[</w:t>
      </w:r>
      <w:r w:rsidR="00AA603E" w:rsidRPr="00DD7155">
        <w:rPr>
          <w:rFonts w:ascii="Tahoma" w:hAnsi="Tahoma" w:cs="Tahoma"/>
          <w:sz w:val="20"/>
        </w:rPr>
        <w:t>•</w:t>
      </w:r>
      <w:r w:rsidRPr="00526E69">
        <w:rPr>
          <w:rFonts w:ascii="Tahoma" w:hAnsi="Tahoma" w:cs="Tahoma"/>
          <w:b/>
          <w:color w:val="FF0000"/>
          <w:sz w:val="20"/>
        </w:rPr>
        <w:t>]</w:t>
      </w:r>
      <w:r w:rsidR="00AA603E" w:rsidRPr="00DD7155">
        <w:rPr>
          <w:rFonts w:ascii="Tahoma" w:hAnsi="Tahoma" w:cs="Tahoma"/>
          <w:sz w:val="20"/>
        </w:rPr>
        <w:t xml:space="preserve"> (</w:t>
      </w:r>
      <w:r w:rsidR="00AA603E" w:rsidRPr="00DD7155">
        <w:rPr>
          <w:rFonts w:ascii="Tahoma" w:hAnsi="Tahoma" w:cs="Tahoma"/>
          <w:i/>
          <w:sz w:val="20"/>
        </w:rPr>
        <w:t xml:space="preserve">указать с какого момента отсчитывается срок, например, до даты подписания Сторонами Акта приемки законченного строительством объекта </w:t>
      </w:r>
      <w:r w:rsidR="00AA603E" w:rsidRPr="00DD7155">
        <w:rPr>
          <w:rFonts w:ascii="Tahoma" w:hAnsi="Tahoma" w:cs="Tahoma"/>
          <w:sz w:val="20"/>
        </w:rPr>
        <w:t>).</w:t>
      </w:r>
    </w:p>
    <w:p w14:paraId="1987F2A2" w14:textId="38FA25B2" w:rsidR="00AA603E" w:rsidRPr="00DD7155" w:rsidRDefault="00AA603E" w:rsidP="006138B4">
      <w:pPr>
        <w:pStyle w:val="afff1"/>
        <w:shd w:val="clear" w:color="auto" w:fill="B6DDE8" w:themeFill="accent5" w:themeFillTint="66"/>
        <w:tabs>
          <w:tab w:val="left" w:pos="284"/>
        </w:tabs>
        <w:spacing w:before="120" w:after="240"/>
        <w:ind w:left="142"/>
        <w:rPr>
          <w:rFonts w:ascii="Tahoma" w:hAnsi="Tahoma" w:cs="Tahoma"/>
          <w:sz w:val="20"/>
        </w:rPr>
      </w:pPr>
      <w:r w:rsidRPr="00DD7155">
        <w:rPr>
          <w:rFonts w:ascii="Tahoma" w:hAnsi="Tahoma" w:cs="Tahoma"/>
          <w:sz w:val="20"/>
        </w:rPr>
        <w:t>Подрядчик устран</w:t>
      </w:r>
      <w:r w:rsidR="00CA73B1" w:rsidRPr="00DD7155">
        <w:rPr>
          <w:rFonts w:ascii="Tahoma" w:hAnsi="Tahoma" w:cs="Tahoma"/>
          <w:sz w:val="20"/>
        </w:rPr>
        <w:t>яет</w:t>
      </w:r>
      <w:r w:rsidRPr="00DD7155">
        <w:rPr>
          <w:rFonts w:ascii="Tahoma" w:hAnsi="Tahoma" w:cs="Tahoma"/>
          <w:sz w:val="20"/>
        </w:rPr>
        <w:t xml:space="preserve"> </w:t>
      </w:r>
      <w:r w:rsidR="00CA73B1" w:rsidRPr="00DD7155">
        <w:rPr>
          <w:rFonts w:ascii="Tahoma" w:hAnsi="Tahoma" w:cs="Tahoma"/>
          <w:sz w:val="20"/>
        </w:rPr>
        <w:t>замечания Заказчика или представителей инспектирующих организаций по результатам приемочных испытаний</w:t>
      </w:r>
      <w:r w:rsidR="00CA73B1" w:rsidRPr="00DD7155" w:rsidDel="00CA73B1">
        <w:rPr>
          <w:rFonts w:ascii="Tahoma" w:hAnsi="Tahoma" w:cs="Tahoma"/>
          <w:sz w:val="20"/>
        </w:rPr>
        <w:t xml:space="preserve"> </w:t>
      </w:r>
      <w:r w:rsidRPr="00DD7155">
        <w:rPr>
          <w:rFonts w:ascii="Tahoma" w:hAnsi="Tahoma" w:cs="Tahoma"/>
          <w:sz w:val="20"/>
        </w:rPr>
        <w:t>замечания без изменения стоимости Договора и сроков выполнения Работ по Договору.</w:t>
      </w:r>
      <w:r w:rsidR="00526E69" w:rsidRPr="00526E69">
        <w:rPr>
          <w:rFonts w:ascii="Tahoma" w:hAnsi="Tahoma" w:cs="Tahoma"/>
          <w:b/>
          <w:color w:val="FF0000"/>
          <w:sz w:val="20"/>
        </w:rPr>
        <w:t>]</w:t>
      </w:r>
    </w:p>
    <w:p w14:paraId="6DA649B1" w14:textId="3994FE32" w:rsidR="00A13356" w:rsidRPr="00DD7155" w:rsidRDefault="00940596" w:rsidP="002F68A6">
      <w:pPr>
        <w:pStyle w:val="1"/>
        <w:numPr>
          <w:ilvl w:val="0"/>
          <w:numId w:val="13"/>
        </w:numPr>
        <w:spacing w:before="120" w:after="240"/>
        <w:ind w:left="142" w:hanging="1135"/>
        <w:jc w:val="both"/>
        <w:rPr>
          <w:rFonts w:ascii="Tahoma" w:hAnsi="Tahoma" w:cs="Tahoma"/>
          <w:sz w:val="20"/>
        </w:rPr>
      </w:pPr>
      <w:bookmarkStart w:id="242" w:name="_Toc182842268"/>
      <w:bookmarkStart w:id="243" w:name="ДР"/>
      <w:bookmarkStart w:id="244" w:name="_Toc132134348"/>
      <w:bookmarkStart w:id="245" w:name="_Toc133432155"/>
      <w:bookmarkStart w:id="246" w:name="_Toc159513139"/>
      <w:bookmarkStart w:id="247" w:name="_Toc159523004"/>
      <w:bookmarkStart w:id="248" w:name="_Toc182842269"/>
      <w:bookmarkStart w:id="249" w:name="_Toc528580174"/>
      <w:bookmarkStart w:id="250" w:name="_Toc124437109"/>
      <w:bookmarkStart w:id="251" w:name="_Toc435958548"/>
      <w:bookmarkStart w:id="252" w:name="_Toc452462627"/>
      <w:bookmarkStart w:id="253" w:name="_Toc470500742"/>
      <w:bookmarkEnd w:id="73"/>
      <w:bookmarkEnd w:id="74"/>
      <w:bookmarkEnd w:id="75"/>
      <w:bookmarkEnd w:id="76"/>
      <w:bookmarkEnd w:id="77"/>
      <w:bookmarkEnd w:id="78"/>
      <w:bookmarkEnd w:id="79"/>
      <w:bookmarkEnd w:id="80"/>
      <w:bookmarkEnd w:id="81"/>
      <w:bookmarkEnd w:id="82"/>
      <w:bookmarkEnd w:id="83"/>
      <w:bookmarkEnd w:id="231"/>
      <w:bookmarkEnd w:id="232"/>
      <w:bookmarkEnd w:id="241"/>
      <w:bookmarkEnd w:id="242"/>
      <w:bookmarkEnd w:id="243"/>
      <w:r w:rsidRPr="00DD7155">
        <w:rPr>
          <w:rFonts w:ascii="Tahoma" w:hAnsi="Tahoma" w:cs="Tahoma"/>
          <w:sz w:val="20"/>
        </w:rPr>
        <w:t xml:space="preserve">ДОПОЛНИТЕЛЬНЫЕ РАБОТЫ </w:t>
      </w:r>
      <w:r w:rsidR="00A13356" w:rsidRPr="00DD7155">
        <w:rPr>
          <w:rFonts w:ascii="Tahoma" w:hAnsi="Tahoma" w:cs="Tahoma"/>
          <w:sz w:val="20"/>
          <w:vertAlign w:val="superscript"/>
        </w:rPr>
        <w:footnoteReference w:id="272"/>
      </w:r>
      <w:bookmarkEnd w:id="244"/>
      <w:bookmarkEnd w:id="245"/>
      <w:bookmarkEnd w:id="246"/>
      <w:bookmarkEnd w:id="247"/>
      <w:bookmarkEnd w:id="248"/>
    </w:p>
    <w:p w14:paraId="1F65FD32" w14:textId="52659D62" w:rsidR="00FA39DB" w:rsidRPr="00DD7155" w:rsidRDefault="00CA73B1" w:rsidP="002F68A6">
      <w:pPr>
        <w:pStyle w:val="afff1"/>
        <w:numPr>
          <w:ilvl w:val="1"/>
          <w:numId w:val="13"/>
        </w:numPr>
        <w:spacing w:before="120" w:after="240"/>
        <w:ind w:left="142" w:right="-2" w:hanging="1135"/>
        <w:rPr>
          <w:rFonts w:ascii="Tahoma" w:hAnsi="Tahoma" w:cs="Tahoma"/>
          <w:sz w:val="20"/>
        </w:rPr>
      </w:pPr>
      <w:bookmarkStart w:id="254" w:name="_Toc528579944"/>
      <w:r w:rsidRPr="00DD7155">
        <w:rPr>
          <w:rFonts w:ascii="Tahoma" w:hAnsi="Tahoma" w:cs="Tahoma"/>
          <w:sz w:val="20"/>
        </w:rPr>
        <w:t xml:space="preserve">Подрядчик выполняет </w:t>
      </w:r>
      <w:r w:rsidR="000107E1" w:rsidRPr="00DD7155">
        <w:rPr>
          <w:rFonts w:ascii="Tahoma" w:hAnsi="Tahoma" w:cs="Tahoma"/>
          <w:sz w:val="20"/>
        </w:rPr>
        <w:t xml:space="preserve">Дополнительные работы только </w:t>
      </w:r>
      <w:r w:rsidR="008A73FC" w:rsidRPr="00DD7155">
        <w:rPr>
          <w:rFonts w:ascii="Tahoma" w:hAnsi="Tahoma" w:cs="Tahoma"/>
          <w:sz w:val="20"/>
        </w:rPr>
        <w:t>при условии их согласования Сторонами путем подписания</w:t>
      </w:r>
      <w:r w:rsidR="000107E1" w:rsidRPr="00DD7155">
        <w:rPr>
          <w:rFonts w:ascii="Tahoma" w:hAnsi="Tahoma" w:cs="Tahoma"/>
          <w:sz w:val="20"/>
        </w:rPr>
        <w:t xml:space="preserve"> дополнительного соглашения</w:t>
      </w:r>
      <w:r w:rsidR="00914FE4" w:rsidRPr="00DD7155">
        <w:rPr>
          <w:rFonts w:ascii="Tahoma" w:hAnsi="Tahoma" w:cs="Tahoma"/>
          <w:sz w:val="20"/>
        </w:rPr>
        <w:t xml:space="preserve"> с актуализированным</w:t>
      </w:r>
      <w:r w:rsidR="00AC5077" w:rsidRPr="00F16DDB">
        <w:rPr>
          <w:rFonts w:ascii="Tahoma" w:hAnsi="Tahoma" w:cs="Tahoma"/>
          <w:sz w:val="20"/>
        </w:rPr>
        <w:t xml:space="preserve"> </w:t>
      </w:r>
      <w:r w:rsidR="00914FE4" w:rsidRPr="00DD7155">
        <w:rPr>
          <w:rFonts w:ascii="Tahoma" w:hAnsi="Tahoma" w:cs="Tahoma"/>
          <w:sz w:val="20"/>
        </w:rPr>
        <w:t>РДЦ</w:t>
      </w:r>
      <w:r w:rsidR="00121732" w:rsidRPr="00DD7155">
        <w:rPr>
          <w:rFonts w:ascii="Tahoma" w:hAnsi="Tahoma" w:cs="Tahoma"/>
          <w:sz w:val="20"/>
        </w:rPr>
        <w:t xml:space="preserve"> </w:t>
      </w:r>
      <w:r w:rsidR="00914FE4" w:rsidRPr="00DD7155">
        <w:rPr>
          <w:rFonts w:ascii="Tahoma" w:hAnsi="Tahoma" w:cs="Tahoma"/>
          <w:sz w:val="20"/>
        </w:rPr>
        <w:t xml:space="preserve">и согласованной сметной документацией на </w:t>
      </w:r>
      <w:r w:rsidR="00080AE0" w:rsidRPr="00DD7155">
        <w:rPr>
          <w:rFonts w:ascii="Tahoma" w:hAnsi="Tahoma" w:cs="Tahoma"/>
          <w:sz w:val="20"/>
        </w:rPr>
        <w:t xml:space="preserve">Дополнительные </w:t>
      </w:r>
      <w:r w:rsidR="00914FE4" w:rsidRPr="00DD7155">
        <w:rPr>
          <w:rFonts w:ascii="Tahoma" w:hAnsi="Tahoma" w:cs="Tahoma"/>
          <w:sz w:val="20"/>
        </w:rPr>
        <w:t>работы</w:t>
      </w:r>
      <w:r w:rsidR="000107E1" w:rsidRPr="00DD7155">
        <w:rPr>
          <w:rFonts w:ascii="Tahoma" w:hAnsi="Tahoma" w:cs="Tahoma"/>
          <w:sz w:val="20"/>
        </w:rPr>
        <w:t>.</w:t>
      </w:r>
    </w:p>
    <w:bookmarkEnd w:id="254"/>
    <w:p w14:paraId="26AF1E3D" w14:textId="1129C267" w:rsidR="00AE4B77" w:rsidRPr="00DD7155" w:rsidRDefault="00AE4B77" w:rsidP="00203EB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Подрядчик </w:t>
      </w:r>
      <w:r w:rsidR="00CA73B1" w:rsidRPr="00DD7155">
        <w:rPr>
          <w:rFonts w:ascii="Tahoma" w:hAnsi="Tahoma" w:cs="Tahoma"/>
          <w:sz w:val="20"/>
        </w:rPr>
        <w:t xml:space="preserve">выполняет Дополнительные работы </w:t>
      </w:r>
      <w:r w:rsidRPr="00DD7155">
        <w:rPr>
          <w:rFonts w:ascii="Tahoma" w:hAnsi="Tahoma" w:cs="Tahoma"/>
          <w:sz w:val="20"/>
        </w:rPr>
        <w:t>в счет Цены Договора без продления сроков выполнения Работ</w:t>
      </w:r>
      <w:r w:rsidR="00521F14" w:rsidRPr="00DD7155">
        <w:rPr>
          <w:rFonts w:ascii="Tahoma" w:hAnsi="Tahoma" w:cs="Tahoma"/>
          <w:b/>
          <w:color w:val="FF0000"/>
          <w:sz w:val="20"/>
        </w:rPr>
        <w:t xml:space="preserve"> </w:t>
      </w:r>
      <w:r w:rsidR="00521F14" w:rsidRPr="00DD7155">
        <w:rPr>
          <w:rFonts w:ascii="Tahoma" w:hAnsi="Tahoma" w:cs="Tahoma"/>
          <w:sz w:val="20"/>
        </w:rPr>
        <w:t>/</w:t>
      </w:r>
      <w:r w:rsidR="00526E69" w:rsidRPr="00526E69">
        <w:rPr>
          <w:rFonts w:ascii="Tahoma" w:hAnsi="Tahoma" w:cs="Tahoma"/>
          <w:b/>
          <w:color w:val="FF0000"/>
          <w:sz w:val="20"/>
        </w:rPr>
        <w:t>[</w:t>
      </w:r>
      <w:r w:rsidR="00521F14"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sz w:val="20"/>
        </w:rPr>
        <w:t>, если такие работы:</w:t>
      </w:r>
    </w:p>
    <w:p w14:paraId="2727D10B" w14:textId="0A4E7034" w:rsidR="00AE4B77" w:rsidRPr="00DD7155" w:rsidRDefault="00914FE4"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являются непредвиденными и/или </w:t>
      </w:r>
      <w:r w:rsidR="00AE4B77" w:rsidRPr="00DD7155">
        <w:rPr>
          <w:rFonts w:ascii="Tahoma" w:hAnsi="Tahoma" w:cs="Tahoma"/>
          <w:sz w:val="20"/>
        </w:rPr>
        <w:t xml:space="preserve">выявлены Подрядчиком и не указаны в </w:t>
      </w:r>
      <w:r w:rsidR="007A2C9D" w:rsidRPr="00DD7155">
        <w:rPr>
          <w:rFonts w:ascii="Tahoma" w:hAnsi="Tahoma" w:cs="Tahoma"/>
          <w:sz w:val="20"/>
        </w:rPr>
        <w:t>Исходных данных, Задании, Проектной и/или Рабочей документации</w:t>
      </w:r>
      <w:r w:rsidR="0095441D" w:rsidRPr="00DD7155">
        <w:rPr>
          <w:rFonts w:ascii="Tahoma" w:hAnsi="Tahoma" w:cs="Tahoma"/>
          <w:sz w:val="20"/>
        </w:rPr>
        <w:t xml:space="preserve">, </w:t>
      </w:r>
      <w:r w:rsidR="00AE4B77" w:rsidRPr="00DD7155">
        <w:rPr>
          <w:rFonts w:ascii="Tahoma" w:hAnsi="Tahoma" w:cs="Tahoma"/>
          <w:sz w:val="20"/>
        </w:rPr>
        <w:t>но необходимы для выполнения Работ (</w:t>
      </w:r>
      <w:r w:rsidRPr="00DD7155">
        <w:rPr>
          <w:rFonts w:ascii="Tahoma" w:hAnsi="Tahoma" w:cs="Tahoma"/>
          <w:sz w:val="20"/>
        </w:rPr>
        <w:t>независимо от состава и объёма таких Дополнительных работ</w:t>
      </w:r>
      <w:r w:rsidR="00AE4B77" w:rsidRPr="00DD7155">
        <w:rPr>
          <w:rFonts w:ascii="Tahoma" w:hAnsi="Tahoma" w:cs="Tahoma"/>
          <w:sz w:val="20"/>
        </w:rPr>
        <w:t>);</w:t>
      </w:r>
    </w:p>
    <w:p w14:paraId="3D8B6664" w14:textId="2F8D76CF" w:rsidR="00AE4B77" w:rsidRPr="00DD7155" w:rsidRDefault="00AE4B77" w:rsidP="002F68A6">
      <w:pPr>
        <w:pStyle w:val="afff1"/>
        <w:numPr>
          <w:ilvl w:val="0"/>
          <w:numId w:val="41"/>
        </w:numPr>
        <w:tabs>
          <w:tab w:val="left" w:pos="284"/>
        </w:tabs>
        <w:spacing w:before="120" w:after="240"/>
        <w:rPr>
          <w:rFonts w:ascii="Tahoma" w:hAnsi="Tahoma" w:cs="Tahoma"/>
          <w:sz w:val="20"/>
        </w:rPr>
      </w:pPr>
      <w:r w:rsidRPr="00DD7155">
        <w:rPr>
          <w:rFonts w:ascii="Tahoma" w:hAnsi="Tahoma" w:cs="Tahoma"/>
          <w:sz w:val="20"/>
        </w:rPr>
        <w:t xml:space="preserve">вызваны неисполнением </w:t>
      </w:r>
      <w:r w:rsidR="005D02BF" w:rsidRPr="00DD7155">
        <w:rPr>
          <w:rFonts w:ascii="Tahoma" w:hAnsi="Tahoma" w:cs="Tahoma"/>
          <w:sz w:val="20"/>
        </w:rPr>
        <w:t>и/</w:t>
      </w:r>
      <w:r w:rsidRPr="00DD7155">
        <w:rPr>
          <w:rFonts w:ascii="Tahoma" w:hAnsi="Tahoma" w:cs="Tahoma"/>
          <w:sz w:val="20"/>
        </w:rPr>
        <w:t xml:space="preserve">или ненадлежащим исполнением Подрядчиком своих обязательств по Договору, в том числе в связи с </w:t>
      </w:r>
      <w:r w:rsidR="00816342" w:rsidRPr="00DD7155">
        <w:rPr>
          <w:rFonts w:ascii="Tahoma" w:hAnsi="Tahoma" w:cs="Tahoma"/>
          <w:sz w:val="20"/>
        </w:rPr>
        <w:t>недостатками</w:t>
      </w:r>
      <w:r w:rsidRPr="00DD7155">
        <w:rPr>
          <w:rFonts w:ascii="Tahoma" w:hAnsi="Tahoma" w:cs="Tahoma"/>
          <w:sz w:val="20"/>
        </w:rPr>
        <w:t xml:space="preserve"> в </w:t>
      </w:r>
      <w:r w:rsidR="005D02BF" w:rsidRPr="00DD7155">
        <w:rPr>
          <w:rFonts w:ascii="Tahoma" w:hAnsi="Tahoma" w:cs="Tahoma"/>
          <w:sz w:val="20"/>
        </w:rPr>
        <w:t xml:space="preserve">разработанных Подрядчиком </w:t>
      </w:r>
      <w:r w:rsidRPr="00DD7155">
        <w:rPr>
          <w:rFonts w:ascii="Tahoma" w:hAnsi="Tahoma" w:cs="Tahoma"/>
          <w:sz w:val="20"/>
        </w:rPr>
        <w:t>Исходных данных, Задании</w:t>
      </w:r>
      <w:r w:rsidR="00816342" w:rsidRPr="00DD7155">
        <w:rPr>
          <w:rFonts w:ascii="Tahoma" w:hAnsi="Tahoma" w:cs="Tahoma"/>
          <w:sz w:val="20"/>
        </w:rPr>
        <w:t xml:space="preserve"> </w:t>
      </w:r>
      <w:r w:rsidR="00526E69" w:rsidRPr="00526E69">
        <w:rPr>
          <w:rFonts w:ascii="Tahoma" w:hAnsi="Tahoma" w:cs="Tahoma"/>
          <w:b/>
          <w:color w:val="FF0000"/>
          <w:sz w:val="20"/>
          <w:u w:color="FF0000"/>
        </w:rPr>
        <w:t>[</w:t>
      </w:r>
      <w:r w:rsidR="001709E7" w:rsidRPr="00DD7155">
        <w:rPr>
          <w:rFonts w:ascii="Tahoma" w:hAnsi="Tahoma" w:cs="Tahoma"/>
          <w:sz w:val="20"/>
          <w:highlight w:val="lightGray"/>
        </w:rPr>
        <w:t>,Документации, в том числе ранее принятой Заказчиком</w:t>
      </w:r>
      <w:r w:rsidR="00526E69" w:rsidRPr="00526E69">
        <w:rPr>
          <w:rFonts w:ascii="Tahoma" w:hAnsi="Tahoma" w:cs="Tahoma"/>
          <w:b/>
          <w:color w:val="FF0000"/>
          <w:sz w:val="20"/>
        </w:rPr>
        <w:t>]</w:t>
      </w:r>
      <w:r w:rsidR="001709E7" w:rsidRPr="00DD7155">
        <w:rPr>
          <w:rStyle w:val="ad"/>
          <w:rFonts w:ascii="Tahoma" w:hAnsi="Tahoma" w:cs="Tahoma"/>
          <w:sz w:val="20"/>
        </w:rPr>
        <w:footnoteReference w:id="273"/>
      </w:r>
      <w:r w:rsidR="001709E7" w:rsidRPr="00DD7155">
        <w:rPr>
          <w:rFonts w:ascii="Tahoma" w:hAnsi="Tahoma" w:cs="Tahoma"/>
          <w:sz w:val="20"/>
        </w:rPr>
        <w:t xml:space="preserve">, </w:t>
      </w:r>
      <w:r w:rsidR="00A31C5F" w:rsidRPr="00DD7155">
        <w:rPr>
          <w:rFonts w:ascii="Tahoma" w:hAnsi="Tahoma" w:cs="Tahoma"/>
          <w:sz w:val="20"/>
        </w:rPr>
        <w:t>а также если Подрядчик мог выявить</w:t>
      </w:r>
      <w:r w:rsidR="001709E7" w:rsidRPr="00DD7155">
        <w:rPr>
          <w:rFonts w:ascii="Tahoma" w:hAnsi="Tahoma" w:cs="Tahoma"/>
          <w:sz w:val="20"/>
        </w:rPr>
        <w:t xml:space="preserve"> недостатки</w:t>
      </w:r>
      <w:r w:rsidR="00A31C5F" w:rsidRPr="00DD7155">
        <w:rPr>
          <w:rFonts w:ascii="Tahoma" w:hAnsi="Tahoma" w:cs="Tahoma"/>
          <w:sz w:val="20"/>
        </w:rPr>
        <w:t xml:space="preserve"> в ходе входного контроля переданных Заказчиком документов</w:t>
      </w:r>
      <w:r w:rsidRPr="00DD7155">
        <w:rPr>
          <w:rFonts w:ascii="Tahoma" w:hAnsi="Tahoma" w:cs="Tahoma"/>
          <w:sz w:val="20"/>
        </w:rPr>
        <w:t>.</w:t>
      </w:r>
    </w:p>
    <w:p w14:paraId="5915EFAE" w14:textId="600B2FE3" w:rsidR="00080AE0" w:rsidRPr="00DD7155" w:rsidRDefault="00AE4B77" w:rsidP="00203EB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Если объем Работ</w:t>
      </w:r>
      <w:r w:rsidR="009115A4" w:rsidRPr="00DD7155">
        <w:rPr>
          <w:rFonts w:ascii="Tahoma" w:hAnsi="Tahoma" w:cs="Tahoma"/>
          <w:sz w:val="20"/>
        </w:rPr>
        <w:t xml:space="preserve"> /</w:t>
      </w:r>
      <w:r w:rsidR="00526E69" w:rsidRPr="00526E69">
        <w:rPr>
          <w:rFonts w:ascii="Tahoma" w:hAnsi="Tahoma" w:cs="Tahoma"/>
          <w:b/>
          <w:color w:val="FF0000"/>
          <w:sz w:val="20"/>
        </w:rPr>
        <w:t>[</w:t>
      </w:r>
      <w:r w:rsidR="009115A4"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sz w:val="20"/>
        </w:rPr>
        <w:t>, стоимость которых предусмотрена в Договоре, уменьшится</w:t>
      </w:r>
      <w:r w:rsidR="004E373D">
        <w:rPr>
          <w:rFonts w:ascii="Tahoma" w:hAnsi="Tahoma" w:cs="Tahoma"/>
          <w:sz w:val="20"/>
        </w:rPr>
        <w:t>,</w:t>
      </w:r>
      <w:r w:rsidRPr="00DD7155">
        <w:rPr>
          <w:rFonts w:ascii="Tahoma" w:hAnsi="Tahoma" w:cs="Tahoma"/>
          <w:sz w:val="20"/>
        </w:rPr>
        <w:t xml:space="preserve"> в т.ч. в результате изменений </w:t>
      </w:r>
      <w:r w:rsidR="00526E69" w:rsidRPr="00526E69">
        <w:rPr>
          <w:rFonts w:ascii="Tahoma" w:hAnsi="Tahoma" w:cs="Tahoma"/>
          <w:b/>
          <w:color w:val="FF0000"/>
          <w:sz w:val="20"/>
          <w:u w:color="FF0000"/>
        </w:rPr>
        <w:t>[</w:t>
      </w:r>
      <w:r w:rsidRPr="00DD7155">
        <w:rPr>
          <w:rFonts w:ascii="Tahoma" w:hAnsi="Tahoma" w:cs="Tahoma"/>
          <w:sz w:val="20"/>
          <w:highlight w:val="lightGray"/>
        </w:rPr>
        <w:t>в ранее согласованную и принятую Заказчиком Документацию,</w:t>
      </w:r>
      <w:r w:rsidR="00526E69" w:rsidRPr="00526E69">
        <w:rPr>
          <w:rFonts w:ascii="Tahoma" w:hAnsi="Tahoma" w:cs="Tahoma"/>
          <w:b/>
          <w:color w:val="FF0000"/>
          <w:sz w:val="20"/>
        </w:rPr>
        <w:t>]</w:t>
      </w:r>
      <w:r w:rsidRPr="00DD7155">
        <w:rPr>
          <w:rFonts w:ascii="Tahoma" w:hAnsi="Tahoma" w:cs="Tahoma"/>
          <w:sz w:val="20"/>
        </w:rPr>
        <w:t xml:space="preserve"> Исходные данные, Задание, то стоимость таких Работ (части Работ)</w:t>
      </w:r>
      <w:r w:rsidR="009115A4" w:rsidRPr="00DD7155">
        <w:rPr>
          <w:rFonts w:ascii="Tahoma" w:hAnsi="Tahoma" w:cs="Tahoma"/>
          <w:sz w:val="20"/>
        </w:rPr>
        <w:t xml:space="preserve"> /</w:t>
      </w:r>
      <w:r w:rsidR="00526E69" w:rsidRPr="00526E69">
        <w:rPr>
          <w:rFonts w:ascii="Tahoma" w:hAnsi="Tahoma" w:cs="Tahoma"/>
          <w:b/>
          <w:color w:val="FF0000"/>
          <w:sz w:val="20"/>
        </w:rPr>
        <w:t>[</w:t>
      </w:r>
      <w:r w:rsidR="009115A4"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sz w:val="20"/>
        </w:rPr>
        <w:t xml:space="preserve">, не подлежащих выполнению, Подрядчику не оплачивается. </w:t>
      </w:r>
    </w:p>
    <w:p w14:paraId="27E3EA8A" w14:textId="41D9BC34" w:rsidR="00AE4B77" w:rsidRPr="00DD7155" w:rsidRDefault="00AE4B77" w:rsidP="00203EB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Невыполненные Работы не являются экономией Подрядчика и не подлежат оплате Заказчиком. </w:t>
      </w:r>
    </w:p>
    <w:p w14:paraId="6DA96C4C" w14:textId="6DC050A9" w:rsidR="00D2624A" w:rsidRPr="00DD7155" w:rsidRDefault="00D2624A" w:rsidP="00203EB6">
      <w:pPr>
        <w:pStyle w:val="afff1"/>
        <w:numPr>
          <w:ilvl w:val="1"/>
          <w:numId w:val="13"/>
        </w:numPr>
        <w:spacing w:before="120" w:after="240"/>
        <w:ind w:left="142" w:right="-2" w:hanging="1135"/>
        <w:rPr>
          <w:rFonts w:ascii="Tahoma" w:hAnsi="Tahoma" w:cs="Tahoma"/>
          <w:b/>
          <w:sz w:val="20"/>
        </w:rPr>
      </w:pPr>
      <w:r w:rsidRPr="00DD7155">
        <w:rPr>
          <w:rFonts w:ascii="Tahoma" w:hAnsi="Tahoma" w:cs="Tahoma"/>
          <w:sz w:val="20"/>
        </w:rPr>
        <w:t>Подрядчик</w:t>
      </w:r>
      <w:r w:rsidR="00D83B08" w:rsidRPr="00DD7155">
        <w:rPr>
          <w:rFonts w:ascii="Tahoma" w:hAnsi="Tahoma" w:cs="Tahoma"/>
          <w:sz w:val="20"/>
        </w:rPr>
        <w:t xml:space="preserve"> уведомляет Заказчика о выявленных Дополнительных работах,</w:t>
      </w:r>
      <w:r w:rsidRPr="00DD7155">
        <w:rPr>
          <w:rFonts w:ascii="Tahoma" w:hAnsi="Tahoma" w:cs="Tahoma"/>
          <w:sz w:val="20"/>
        </w:rPr>
        <w:t xml:space="preserve"> </w:t>
      </w:r>
      <w:r w:rsidR="00FA39DB" w:rsidRPr="00DD7155">
        <w:rPr>
          <w:rFonts w:ascii="Tahoma" w:hAnsi="Tahoma" w:cs="Tahoma"/>
          <w:sz w:val="20"/>
        </w:rPr>
        <w:t>не учтенных в Исходных данных, Задании,</w:t>
      </w:r>
      <w:r w:rsidR="00C01EEA" w:rsidRPr="00DD7155">
        <w:rPr>
          <w:rFonts w:ascii="Tahoma" w:hAnsi="Tahoma" w:cs="Tahoma"/>
          <w:sz w:val="20"/>
        </w:rPr>
        <w:t xml:space="preserve"> </w:t>
      </w:r>
      <w:r w:rsidR="0095441D" w:rsidRPr="00DD7155">
        <w:rPr>
          <w:rFonts w:ascii="Tahoma" w:hAnsi="Tahoma" w:cs="Tahoma"/>
          <w:sz w:val="20"/>
        </w:rPr>
        <w:t>Проектной, Рабочей документации</w:t>
      </w:r>
      <w:r w:rsidR="00D83B08" w:rsidRPr="00DD7155">
        <w:rPr>
          <w:rFonts w:ascii="Tahoma" w:hAnsi="Tahoma" w:cs="Tahoma"/>
          <w:sz w:val="20"/>
        </w:rPr>
        <w:t xml:space="preserve"> с обоснованием необходимости их выполнения и анализом влияния на сроки и Цену Договора</w:t>
      </w:r>
      <w:r w:rsidRPr="00DD7155">
        <w:rPr>
          <w:rFonts w:ascii="Tahoma" w:hAnsi="Tahoma" w:cs="Tahoma"/>
          <w:sz w:val="20"/>
        </w:rPr>
        <w:t xml:space="preserve"> в течение </w:t>
      </w:r>
      <w:r w:rsidR="00FA39DB" w:rsidRPr="00DD7155">
        <w:rPr>
          <w:rFonts w:ascii="Tahoma" w:hAnsi="Tahoma" w:cs="Tahoma"/>
          <w:sz w:val="20"/>
        </w:rPr>
        <w:t>5 р</w:t>
      </w:r>
      <w:r w:rsidR="00241B64" w:rsidRPr="00DD7155">
        <w:rPr>
          <w:rFonts w:ascii="Tahoma" w:hAnsi="Tahoma" w:cs="Tahoma"/>
          <w:sz w:val="20"/>
        </w:rPr>
        <w:t>.д.</w:t>
      </w:r>
      <w:r w:rsidRPr="00DD7155">
        <w:rPr>
          <w:rFonts w:ascii="Tahoma" w:hAnsi="Tahoma" w:cs="Tahoma"/>
          <w:sz w:val="20"/>
        </w:rPr>
        <w:t xml:space="preserve"> с момента </w:t>
      </w:r>
      <w:r w:rsidR="00D83B08" w:rsidRPr="00DD7155">
        <w:rPr>
          <w:rFonts w:ascii="Tahoma" w:hAnsi="Tahoma" w:cs="Tahoma"/>
          <w:sz w:val="20"/>
        </w:rPr>
        <w:t xml:space="preserve">их </w:t>
      </w:r>
      <w:r w:rsidRPr="00DD7155">
        <w:rPr>
          <w:rFonts w:ascii="Tahoma" w:hAnsi="Tahoma" w:cs="Tahoma"/>
          <w:sz w:val="20"/>
        </w:rPr>
        <w:t>выявления</w:t>
      </w:r>
      <w:r w:rsidR="00FA39DB" w:rsidRPr="00DD7155">
        <w:rPr>
          <w:rFonts w:ascii="Tahoma" w:hAnsi="Tahoma" w:cs="Tahoma"/>
          <w:sz w:val="20"/>
        </w:rPr>
        <w:t>.</w:t>
      </w:r>
    </w:p>
    <w:p w14:paraId="0D9191D5" w14:textId="60DD57C4" w:rsidR="00D83B08" w:rsidRPr="00DD7155" w:rsidRDefault="00D2624A" w:rsidP="00EC1031">
      <w:pPr>
        <w:pStyle w:val="1112"/>
        <w:ind w:left="142"/>
        <w:rPr>
          <w:rFonts w:ascii="Tahoma" w:hAnsi="Tahoma" w:cs="Tahoma"/>
          <w:sz w:val="20"/>
        </w:rPr>
      </w:pPr>
      <w:r w:rsidRPr="00DD7155">
        <w:rPr>
          <w:rFonts w:ascii="Tahoma" w:hAnsi="Tahoma" w:cs="Tahoma"/>
          <w:sz w:val="20"/>
        </w:rPr>
        <w:t xml:space="preserve">Заказчик </w:t>
      </w:r>
      <w:r w:rsidR="00D83B08" w:rsidRPr="00DD7155">
        <w:rPr>
          <w:rFonts w:ascii="Tahoma" w:hAnsi="Tahoma" w:cs="Tahoma"/>
          <w:sz w:val="20"/>
        </w:rPr>
        <w:t xml:space="preserve">подтверждает необходимость их выполнения </w:t>
      </w:r>
      <w:r w:rsidRPr="00DD7155">
        <w:rPr>
          <w:rFonts w:ascii="Tahoma" w:hAnsi="Tahoma" w:cs="Tahoma"/>
          <w:sz w:val="20"/>
        </w:rPr>
        <w:t xml:space="preserve">либо </w:t>
      </w:r>
      <w:r w:rsidR="00FA39DB" w:rsidRPr="00DD7155">
        <w:rPr>
          <w:rFonts w:ascii="Tahoma" w:hAnsi="Tahoma" w:cs="Tahoma"/>
          <w:sz w:val="20"/>
        </w:rPr>
        <w:t xml:space="preserve">мотивированно </w:t>
      </w:r>
      <w:r w:rsidR="00D83B08" w:rsidRPr="00DD7155">
        <w:rPr>
          <w:rFonts w:ascii="Tahoma" w:hAnsi="Tahoma" w:cs="Tahoma"/>
          <w:sz w:val="20"/>
        </w:rPr>
        <w:t>отказывает в течение 10</w:t>
      </w:r>
      <w:r w:rsidR="00D83B08" w:rsidRPr="00DD7155">
        <w:rPr>
          <w:rStyle w:val="ad"/>
          <w:rFonts w:ascii="Tahoma" w:hAnsi="Tahoma" w:cs="Tahoma"/>
          <w:sz w:val="20"/>
        </w:rPr>
        <w:footnoteReference w:id="274"/>
      </w:r>
      <w:r w:rsidR="00D83B08" w:rsidRPr="00DD7155">
        <w:rPr>
          <w:rFonts w:ascii="Tahoma" w:hAnsi="Tahoma" w:cs="Tahoma"/>
          <w:sz w:val="20"/>
        </w:rPr>
        <w:t xml:space="preserve"> р.д. с момента получения уведомления</w:t>
      </w:r>
      <w:r w:rsidR="00FA39DB" w:rsidRPr="00DD7155">
        <w:rPr>
          <w:rFonts w:ascii="Tahoma" w:hAnsi="Tahoma" w:cs="Tahoma"/>
          <w:sz w:val="20"/>
        </w:rPr>
        <w:t>.</w:t>
      </w:r>
      <w:r w:rsidRPr="00DD7155">
        <w:rPr>
          <w:rFonts w:ascii="Tahoma" w:hAnsi="Tahoma" w:cs="Tahoma"/>
          <w:sz w:val="20"/>
        </w:rPr>
        <w:t xml:space="preserve"> </w:t>
      </w:r>
    </w:p>
    <w:p w14:paraId="17AC9A58" w14:textId="70B5E7FC" w:rsidR="00D2624A" w:rsidRPr="00DD7155" w:rsidRDefault="00D2624A" w:rsidP="00EC1031">
      <w:pPr>
        <w:pStyle w:val="afff1"/>
        <w:spacing w:before="120" w:after="240"/>
        <w:ind w:left="142" w:right="-2"/>
        <w:rPr>
          <w:rFonts w:ascii="Tahoma" w:hAnsi="Tahoma" w:cs="Tahoma"/>
          <w:sz w:val="20"/>
        </w:rPr>
      </w:pPr>
      <w:r w:rsidRPr="00DD7155">
        <w:rPr>
          <w:rFonts w:ascii="Tahoma" w:hAnsi="Tahoma" w:cs="Tahoma"/>
          <w:sz w:val="20"/>
        </w:rPr>
        <w:t>Отсутствие ответа от Заказчика по истечении указанного срока не означает его согласие на выполнение Дополнительных работ.</w:t>
      </w:r>
    </w:p>
    <w:p w14:paraId="53A9E9D3" w14:textId="77777777" w:rsidR="00E85D47" w:rsidRPr="00DD7155" w:rsidRDefault="00E85D47" w:rsidP="00EC1031">
      <w:pPr>
        <w:pStyle w:val="1112"/>
        <w:ind w:left="142"/>
        <w:rPr>
          <w:rFonts w:ascii="Tahoma" w:hAnsi="Tahoma" w:cs="Tahoma"/>
          <w:sz w:val="20"/>
        </w:rPr>
      </w:pPr>
      <w:r w:rsidRPr="00DD7155">
        <w:rPr>
          <w:rFonts w:ascii="Tahoma" w:hAnsi="Tahoma" w:cs="Tahoma"/>
          <w:sz w:val="20"/>
        </w:rPr>
        <w:t xml:space="preserve">Если Подрядчик не уведомил Заказчика о необходимости выполнения </w:t>
      </w:r>
      <w:r w:rsidR="007B58AD" w:rsidRPr="00DD7155">
        <w:rPr>
          <w:rFonts w:ascii="Tahoma" w:hAnsi="Tahoma" w:cs="Tahoma"/>
          <w:sz w:val="20"/>
        </w:rPr>
        <w:t xml:space="preserve">любых </w:t>
      </w:r>
      <w:r w:rsidRPr="00DD7155">
        <w:rPr>
          <w:rFonts w:ascii="Tahoma" w:hAnsi="Tahoma" w:cs="Tahoma"/>
          <w:sz w:val="20"/>
        </w:rPr>
        <w:t>Дополнительных работ в указанные сроки и порядке</w:t>
      </w:r>
      <w:r w:rsidR="007B58AD" w:rsidRPr="00DD7155">
        <w:rPr>
          <w:rFonts w:ascii="Tahoma" w:hAnsi="Tahoma" w:cs="Tahoma"/>
          <w:sz w:val="20"/>
        </w:rPr>
        <w:t>, а также если</w:t>
      </w:r>
      <w:r w:rsidRPr="00DD7155">
        <w:rPr>
          <w:rFonts w:ascii="Tahoma" w:hAnsi="Tahoma" w:cs="Tahoma"/>
          <w:sz w:val="20"/>
        </w:rPr>
        <w:t xml:space="preserve"> Стороны не согласовали выполнение Дополнительных работ путем подписания дополнительного соглашения, Подрядчик лишается права требовать от Заказчика оплаты выполненных им Дополнительных работ и возмещения вызванных этим убытков.</w:t>
      </w:r>
    </w:p>
    <w:p w14:paraId="581A227C" w14:textId="10F34F3F" w:rsidR="00EA4E7E" w:rsidRPr="00DD7155" w:rsidRDefault="00B64B34" w:rsidP="00203EB6">
      <w:pPr>
        <w:pStyle w:val="afff1"/>
        <w:numPr>
          <w:ilvl w:val="1"/>
          <w:numId w:val="13"/>
        </w:numPr>
        <w:spacing w:before="120" w:after="240"/>
        <w:ind w:left="142" w:right="-2" w:hanging="1135"/>
        <w:rPr>
          <w:rFonts w:ascii="Tahoma" w:hAnsi="Tahoma" w:cs="Tahoma"/>
          <w:b/>
          <w:color w:val="FF0000"/>
          <w:sz w:val="20"/>
        </w:rPr>
      </w:pPr>
      <w:r w:rsidRPr="00DD7155">
        <w:rPr>
          <w:rFonts w:ascii="Tahoma" w:hAnsi="Tahoma" w:cs="Tahoma"/>
          <w:sz w:val="20"/>
        </w:rPr>
        <w:t>Стоимость отдельных видов Работ</w:t>
      </w:r>
      <w:r w:rsidR="009115A4" w:rsidRPr="00DD7155">
        <w:rPr>
          <w:rFonts w:ascii="Tahoma" w:hAnsi="Tahoma" w:cs="Tahoma"/>
          <w:sz w:val="20"/>
        </w:rPr>
        <w:t xml:space="preserve"> /</w:t>
      </w:r>
      <w:r w:rsidR="00526E69" w:rsidRPr="00526E69">
        <w:rPr>
          <w:rFonts w:ascii="Tahoma" w:hAnsi="Tahoma" w:cs="Tahoma"/>
          <w:b/>
          <w:color w:val="FF0000"/>
          <w:sz w:val="20"/>
        </w:rPr>
        <w:t>[</w:t>
      </w:r>
      <w:r w:rsidR="009115A4"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sz w:val="20"/>
        </w:rPr>
        <w:t xml:space="preserve">, предусмотренных разделом «Цена Договора» и РДЦ, может быть уточнена Сторонами в соответствии со сметной стоимостью в пределах общей Цены Договора после согласования Заказчиком </w:t>
      </w:r>
      <w:r w:rsidR="00526E69" w:rsidRPr="00526E69">
        <w:rPr>
          <w:rFonts w:ascii="Tahoma" w:hAnsi="Tahoma" w:cs="Tahoma"/>
          <w:b/>
          <w:color w:val="FF0000"/>
          <w:sz w:val="20"/>
          <w:u w:color="FF0000"/>
        </w:rPr>
        <w:t>[</w:t>
      </w:r>
      <w:r w:rsidRPr="00DD7155">
        <w:rPr>
          <w:rFonts w:ascii="Tahoma" w:hAnsi="Tahoma" w:cs="Tahoma"/>
          <w:sz w:val="20"/>
        </w:rPr>
        <w:t>Проектной/</w:t>
      </w:r>
      <w:r w:rsidR="00526E69" w:rsidRPr="00526E69">
        <w:rPr>
          <w:rFonts w:ascii="Tahoma" w:hAnsi="Tahoma" w:cs="Tahoma"/>
          <w:b/>
          <w:color w:val="FF0000"/>
          <w:sz w:val="20"/>
        </w:rPr>
        <w:t>]</w:t>
      </w:r>
      <w:r w:rsidRPr="00DD7155">
        <w:rPr>
          <w:rFonts w:ascii="Tahoma" w:hAnsi="Tahoma" w:cs="Tahoma"/>
          <w:sz w:val="20"/>
        </w:rPr>
        <w:t xml:space="preserve"> Рабочей документации, включая сметную документацию / </w:t>
      </w:r>
      <w:r w:rsidR="00526E69" w:rsidRPr="00526E69">
        <w:rPr>
          <w:rFonts w:ascii="Tahoma" w:hAnsi="Tahoma" w:cs="Tahoma"/>
          <w:b/>
          <w:color w:val="FF0000"/>
          <w:sz w:val="20"/>
          <w:u w:color="FF0000"/>
        </w:rPr>
        <w:t>[</w:t>
      </w:r>
      <w:r w:rsidRPr="00DD7155">
        <w:rPr>
          <w:rFonts w:ascii="Tahoma" w:hAnsi="Tahoma" w:cs="Tahoma"/>
          <w:sz w:val="20"/>
        </w:rPr>
        <w:t>с учетом Дополнительных и/или непредвиденных работ и затрат</w:t>
      </w:r>
      <w:r w:rsidR="00526E69" w:rsidRPr="00526E69">
        <w:rPr>
          <w:rFonts w:ascii="Tahoma" w:hAnsi="Tahoma" w:cs="Tahoma"/>
          <w:b/>
          <w:color w:val="FF0000"/>
          <w:sz w:val="20"/>
        </w:rPr>
        <w:t>]</w:t>
      </w:r>
      <w:r w:rsidRPr="00DD7155">
        <w:rPr>
          <w:rFonts w:ascii="Tahoma" w:hAnsi="Tahoma" w:cs="Tahoma"/>
          <w:sz w:val="20"/>
        </w:rPr>
        <w:t>, с актуализацией РДЦ на основании дополнительного соглашения с приведением, при необходимости, сметной цены к Цене Договора.</w:t>
      </w:r>
    </w:p>
    <w:p w14:paraId="08218C9F" w14:textId="7F205668" w:rsidR="00203EB6" w:rsidRPr="00DD7155" w:rsidRDefault="00526E69" w:rsidP="006D4B4C">
      <w:pPr>
        <w:pStyle w:val="afff1"/>
        <w:numPr>
          <w:ilvl w:val="1"/>
          <w:numId w:val="13"/>
        </w:numPr>
        <w:spacing w:before="120" w:after="240"/>
        <w:ind w:left="142" w:right="-2" w:hanging="1135"/>
        <w:rPr>
          <w:rFonts w:ascii="Tahoma" w:hAnsi="Tahoma" w:cs="Tahoma"/>
          <w:color w:val="C00000"/>
          <w:sz w:val="14"/>
          <w:szCs w:val="18"/>
        </w:rPr>
      </w:pPr>
      <w:r w:rsidRPr="00526E69">
        <w:rPr>
          <w:rFonts w:ascii="Tahoma" w:hAnsi="Tahoma" w:cs="Tahoma"/>
          <w:b/>
          <w:color w:val="FF0000"/>
          <w:sz w:val="20"/>
          <w:u w:color="FF0000"/>
        </w:rPr>
        <w:t>[</w:t>
      </w:r>
      <w:r w:rsidR="00203EB6" w:rsidRPr="00DD7155">
        <w:rPr>
          <w:rFonts w:ascii="Tahoma" w:hAnsi="Tahoma" w:cs="Tahoma"/>
          <w:sz w:val="20"/>
        </w:rPr>
        <w:t>Стороны</w:t>
      </w:r>
      <w:r w:rsidR="00203EB6" w:rsidRPr="00DD7155">
        <w:rPr>
          <w:rFonts w:ascii="Tahoma" w:hAnsi="Tahoma" w:cs="Tahoma"/>
          <w:b/>
          <w:color w:val="4F81BD" w:themeColor="accent1"/>
          <w:sz w:val="14"/>
          <w:szCs w:val="18"/>
        </w:rPr>
        <w:t xml:space="preserve"> </w:t>
      </w:r>
      <w:r w:rsidR="00203EB6" w:rsidRPr="00DD7155">
        <w:rPr>
          <w:rFonts w:ascii="Tahoma" w:hAnsi="Tahoma" w:cs="Tahoma"/>
          <w:sz w:val="20"/>
        </w:rPr>
        <w:t>уточн</w:t>
      </w:r>
      <w:r w:rsidR="00080C2F" w:rsidRPr="00DD7155">
        <w:rPr>
          <w:rFonts w:ascii="Tahoma" w:hAnsi="Tahoma" w:cs="Tahoma"/>
          <w:sz w:val="20"/>
        </w:rPr>
        <w:t>я</w:t>
      </w:r>
      <w:r w:rsidR="00203EB6" w:rsidRPr="00DD7155">
        <w:rPr>
          <w:rFonts w:ascii="Tahoma" w:hAnsi="Tahoma" w:cs="Tahoma"/>
          <w:sz w:val="20"/>
        </w:rPr>
        <w:t>ют сметную стоимость Работ/</w:t>
      </w:r>
      <w:r w:rsidRPr="00526E69">
        <w:rPr>
          <w:rFonts w:ascii="Tahoma" w:hAnsi="Tahoma" w:cs="Tahoma"/>
          <w:b/>
          <w:color w:val="FF0000"/>
          <w:sz w:val="20"/>
          <w:u w:color="FF0000"/>
        </w:rPr>
        <w:t>[</w:t>
      </w:r>
      <w:r w:rsidR="00203EB6" w:rsidRPr="00DD7155">
        <w:rPr>
          <w:rFonts w:ascii="Tahoma" w:hAnsi="Tahoma" w:cs="Tahoma"/>
          <w:color w:val="00B050"/>
          <w:sz w:val="20"/>
          <w:highlight w:val="black"/>
        </w:rPr>
        <w:t>Демонтажных работ</w:t>
      </w:r>
      <w:r w:rsidRPr="00526E69">
        <w:rPr>
          <w:rFonts w:ascii="Tahoma" w:hAnsi="Tahoma" w:cs="Tahoma"/>
          <w:b/>
          <w:color w:val="FF0000"/>
          <w:sz w:val="20"/>
        </w:rPr>
        <w:t>]</w:t>
      </w:r>
      <w:r w:rsidR="00282004" w:rsidRPr="00DD7155">
        <w:rPr>
          <w:rFonts w:ascii="Tahoma" w:hAnsi="Tahoma" w:cs="Tahoma"/>
          <w:sz w:val="20"/>
        </w:rPr>
        <w:t>, без превышения Цены Договора</w:t>
      </w:r>
      <w:r w:rsidR="00FB3DA6">
        <w:rPr>
          <w:rFonts w:ascii="Tahoma" w:hAnsi="Tahoma" w:cs="Tahoma"/>
          <w:sz w:val="20"/>
        </w:rPr>
        <w:t xml:space="preserve"> в случае</w:t>
      </w:r>
      <w:r w:rsidR="00203EB6" w:rsidRPr="00DD7155">
        <w:rPr>
          <w:rFonts w:ascii="Tahoma" w:hAnsi="Tahoma" w:cs="Tahoma"/>
          <w:sz w:val="20"/>
        </w:rPr>
        <w:t>:</w:t>
      </w:r>
      <w:r w:rsidR="00203EB6" w:rsidRPr="00DD7155">
        <w:rPr>
          <w:rFonts w:ascii="Tahoma" w:hAnsi="Tahoma" w:cs="Tahoma"/>
          <w:color w:val="C00000"/>
          <w:sz w:val="14"/>
          <w:szCs w:val="18"/>
        </w:rPr>
        <w:t xml:space="preserve"> </w:t>
      </w:r>
    </w:p>
    <w:p w14:paraId="0A1C6650" w14:textId="1C30484D" w:rsidR="00203EB6" w:rsidRPr="00DD7155" w:rsidRDefault="00042FEC" w:rsidP="00203EB6">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Pr>
          <w:rFonts w:ascii="Tahoma" w:hAnsi="Tahoma" w:cs="Tahoma"/>
          <w:sz w:val="20"/>
        </w:rPr>
        <w:t>отсутствия</w:t>
      </w:r>
      <w:r w:rsidR="00203EB6" w:rsidRPr="00DD7155">
        <w:rPr>
          <w:rFonts w:ascii="Tahoma" w:hAnsi="Tahoma" w:cs="Tahoma"/>
          <w:sz w:val="20"/>
        </w:rPr>
        <w:t xml:space="preserve"> </w:t>
      </w:r>
      <w:r>
        <w:rPr>
          <w:rFonts w:ascii="Tahoma" w:hAnsi="Tahoma" w:cs="Tahoma"/>
          <w:sz w:val="20"/>
        </w:rPr>
        <w:t>увеличения</w:t>
      </w:r>
      <w:r w:rsidR="00FB3DA6">
        <w:rPr>
          <w:rFonts w:ascii="Tahoma" w:hAnsi="Tahoma" w:cs="Tahoma"/>
          <w:sz w:val="20"/>
        </w:rPr>
        <w:t xml:space="preserve"> общего</w:t>
      </w:r>
      <w:r w:rsidR="00203EB6" w:rsidRPr="00DD7155">
        <w:rPr>
          <w:rFonts w:ascii="Tahoma" w:hAnsi="Tahoma" w:cs="Tahoma"/>
          <w:sz w:val="20"/>
        </w:rPr>
        <w:t xml:space="preserve"> объема Работ по Договору,</w:t>
      </w:r>
      <w:r w:rsidR="00FB3DA6">
        <w:rPr>
          <w:rFonts w:ascii="Tahoma" w:hAnsi="Tahoma" w:cs="Tahoma"/>
          <w:sz w:val="20"/>
        </w:rPr>
        <w:t xml:space="preserve"> в том числе путем добавления новых видов Работ</w:t>
      </w:r>
      <w:r w:rsidR="00FB3DA6" w:rsidRPr="00F16DDB">
        <w:rPr>
          <w:rFonts w:ascii="Tahoma" w:hAnsi="Tahoma" w:cs="Tahoma"/>
          <w:sz w:val="20"/>
        </w:rPr>
        <w:t>;</w:t>
      </w:r>
      <w:r w:rsidR="00203EB6" w:rsidRPr="00DD7155">
        <w:rPr>
          <w:rFonts w:ascii="Tahoma" w:hAnsi="Tahoma" w:cs="Tahoma"/>
          <w:sz w:val="20"/>
        </w:rPr>
        <w:t xml:space="preserve"> </w:t>
      </w:r>
    </w:p>
    <w:p w14:paraId="7E8DC787" w14:textId="03526321" w:rsidR="00203EB6" w:rsidRPr="00DD7155" w:rsidRDefault="00FB3DA6" w:rsidP="00203EB6">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Pr>
          <w:rFonts w:ascii="Tahoma" w:hAnsi="Tahoma" w:cs="Tahoma"/>
          <w:sz w:val="20"/>
        </w:rPr>
        <w:t>отсутствия изменения</w:t>
      </w:r>
      <w:r w:rsidR="00203EB6" w:rsidRPr="00DD7155">
        <w:rPr>
          <w:rFonts w:ascii="Tahoma" w:hAnsi="Tahoma" w:cs="Tahoma"/>
          <w:sz w:val="20"/>
        </w:rPr>
        <w:t xml:space="preserve"> характера Работ,  </w:t>
      </w:r>
    </w:p>
    <w:p w14:paraId="202C764A" w14:textId="5BB2488F" w:rsidR="00203EB6" w:rsidRPr="00DD7155" w:rsidRDefault="00203EB6" w:rsidP="00203EB6">
      <w:pPr>
        <w:pStyle w:val="afff1"/>
        <w:widowControl/>
        <w:numPr>
          <w:ilvl w:val="0"/>
          <w:numId w:val="265"/>
        </w:numPr>
        <w:autoSpaceDE/>
        <w:autoSpaceDN/>
        <w:adjustRightInd/>
        <w:spacing w:after="160" w:line="259" w:lineRule="auto"/>
        <w:ind w:left="142" w:firstLine="0"/>
        <w:contextualSpacing/>
        <w:rPr>
          <w:rFonts w:ascii="Tahoma" w:hAnsi="Tahoma" w:cs="Tahoma"/>
          <w:color w:val="C00000"/>
          <w:sz w:val="14"/>
          <w:szCs w:val="18"/>
        </w:rPr>
      </w:pPr>
      <w:r w:rsidRPr="00DD7155">
        <w:rPr>
          <w:rFonts w:ascii="Tahoma" w:hAnsi="Tahoma" w:cs="Tahoma"/>
          <w:sz w:val="20"/>
        </w:rPr>
        <w:t>связанны</w:t>
      </w:r>
      <w:r w:rsidR="00FB3DA6">
        <w:rPr>
          <w:rFonts w:ascii="Tahoma" w:hAnsi="Tahoma" w:cs="Tahoma"/>
          <w:sz w:val="20"/>
        </w:rPr>
        <w:t>х</w:t>
      </w:r>
      <w:r w:rsidRPr="00DD7155">
        <w:rPr>
          <w:rFonts w:ascii="Tahoma" w:hAnsi="Tahoma" w:cs="Tahoma"/>
          <w:sz w:val="20"/>
        </w:rPr>
        <w:t xml:space="preserve"> с уточнением/заменой существующих технических/организационно-технологических решений отдельных видов работ и/или сметных параметров/расценок, сопутствующих/вспомогательных работ, уточнение/</w:t>
      </w:r>
      <w:r w:rsidR="00FB3DA6">
        <w:rPr>
          <w:rFonts w:ascii="Tahoma" w:hAnsi="Tahoma" w:cs="Tahoma"/>
          <w:sz w:val="20"/>
        </w:rPr>
        <w:t>перераспределение</w:t>
      </w:r>
      <w:r w:rsidR="00FB3DA6" w:rsidRPr="00DD7155">
        <w:rPr>
          <w:rFonts w:ascii="Tahoma" w:hAnsi="Tahoma" w:cs="Tahoma"/>
          <w:sz w:val="20"/>
        </w:rPr>
        <w:t xml:space="preserve"> </w:t>
      </w:r>
      <w:r w:rsidRPr="00DD7155">
        <w:rPr>
          <w:rFonts w:ascii="Tahoma" w:hAnsi="Tahoma" w:cs="Tahoma"/>
          <w:sz w:val="20"/>
        </w:rPr>
        <w:t xml:space="preserve">физических объемов работ, </w:t>
      </w:r>
      <w:r w:rsidR="00526E69" w:rsidRPr="00526E69">
        <w:rPr>
          <w:rFonts w:ascii="Tahoma" w:hAnsi="Tahoma" w:cs="Tahoma"/>
          <w:b/>
          <w:color w:val="FF0000"/>
          <w:sz w:val="20"/>
        </w:rPr>
        <w:t>[</w:t>
      </w:r>
      <w:r w:rsidRPr="00DD7155">
        <w:rPr>
          <w:rFonts w:ascii="Tahoma" w:hAnsi="Tahoma" w:cs="Tahoma"/>
          <w:sz w:val="20"/>
        </w:rPr>
        <w:t>в т.ч. в связи с утверждением сметной документации РД</w:t>
      </w:r>
      <w:r w:rsidRPr="00DD7155">
        <w:rPr>
          <w:rStyle w:val="ad"/>
          <w:rFonts w:ascii="Tahoma" w:hAnsi="Tahoma" w:cs="Tahoma"/>
          <w:sz w:val="20"/>
        </w:rPr>
        <w:footnoteReference w:id="275"/>
      </w:r>
      <w:r w:rsidRPr="00DD7155">
        <w:rPr>
          <w:rFonts w:ascii="Tahoma" w:hAnsi="Tahoma" w:cs="Tahoma"/>
          <w:sz w:val="20"/>
        </w:rPr>
        <w:t xml:space="preserve"> </w:t>
      </w:r>
      <w:r w:rsidRPr="00DD7155">
        <w:rPr>
          <w:rStyle w:val="ad"/>
          <w:rFonts w:ascii="Tahoma" w:hAnsi="Tahoma" w:cs="Tahoma"/>
          <w:sz w:val="20"/>
        </w:rPr>
        <w:footnoteReference w:id="276"/>
      </w:r>
      <w:r w:rsidR="00526E69" w:rsidRPr="00526E69">
        <w:rPr>
          <w:rFonts w:ascii="Tahoma" w:hAnsi="Tahoma" w:cs="Tahoma"/>
          <w:b/>
          <w:color w:val="FF0000"/>
          <w:sz w:val="20"/>
        </w:rPr>
        <w:t>]</w:t>
      </w:r>
      <w:r w:rsidRPr="00DD7155">
        <w:rPr>
          <w:rFonts w:ascii="Tahoma" w:hAnsi="Tahoma" w:cs="Tahoma"/>
          <w:sz w:val="20"/>
        </w:rPr>
        <w:t>,</w:t>
      </w:r>
      <w:r w:rsidRPr="00DD7155">
        <w:rPr>
          <w:rFonts w:ascii="Tahoma" w:hAnsi="Tahoma" w:cs="Tahoma"/>
          <w:sz w:val="14"/>
          <w:szCs w:val="18"/>
        </w:rPr>
        <w:t xml:space="preserve"> </w:t>
      </w:r>
    </w:p>
    <w:p w14:paraId="6B952491" w14:textId="6FB44E41" w:rsidR="007D30D8" w:rsidRPr="00DD7155" w:rsidRDefault="00203EB6" w:rsidP="006D4B4C">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sidRPr="00DD7155">
        <w:rPr>
          <w:rFonts w:ascii="Tahoma" w:hAnsi="Tahoma" w:cs="Tahoma"/>
          <w:sz w:val="20"/>
        </w:rPr>
        <w:t>и не относящимися к Работам по п.</w:t>
      </w:r>
      <w:r w:rsidR="00080C2F" w:rsidRPr="00DD7155">
        <w:rPr>
          <w:rFonts w:ascii="Tahoma" w:hAnsi="Tahoma" w:cs="Tahoma"/>
          <w:sz w:val="20"/>
        </w:rPr>
        <w:t xml:space="preserve"> </w:t>
      </w:r>
      <w:r w:rsidRPr="00DD7155">
        <w:rPr>
          <w:rFonts w:ascii="Tahoma" w:hAnsi="Tahoma" w:cs="Tahoma"/>
          <w:sz w:val="20"/>
        </w:rPr>
        <w:t>16.3 и 16.</w:t>
      </w:r>
      <w:r w:rsidR="00282004" w:rsidRPr="00DD7155">
        <w:rPr>
          <w:rFonts w:ascii="Tahoma" w:hAnsi="Tahoma" w:cs="Tahoma"/>
          <w:sz w:val="20"/>
        </w:rPr>
        <w:t>9</w:t>
      </w:r>
      <w:r w:rsidR="00CF7FAA" w:rsidRPr="00DD7155">
        <w:rPr>
          <w:rFonts w:ascii="Tahoma" w:hAnsi="Tahoma" w:cs="Tahoma"/>
          <w:sz w:val="20"/>
        </w:rPr>
        <w:t xml:space="preserve"> </w:t>
      </w:r>
      <w:r w:rsidRPr="00DD7155">
        <w:rPr>
          <w:rFonts w:ascii="Tahoma" w:hAnsi="Tahoma" w:cs="Tahoma"/>
          <w:sz w:val="20"/>
        </w:rPr>
        <w:t>Договора</w:t>
      </w:r>
      <w:r w:rsidR="007D30D8" w:rsidRPr="00DD7155">
        <w:rPr>
          <w:rFonts w:ascii="Tahoma" w:hAnsi="Tahoma" w:cs="Tahoma"/>
          <w:sz w:val="20"/>
        </w:rPr>
        <w:t>.</w:t>
      </w:r>
      <w:r w:rsidRPr="00DD7155">
        <w:rPr>
          <w:rFonts w:ascii="Tahoma" w:hAnsi="Tahoma" w:cs="Tahoma"/>
          <w:sz w:val="20"/>
        </w:rPr>
        <w:t xml:space="preserve"> </w:t>
      </w:r>
    </w:p>
    <w:p w14:paraId="1B571C5F" w14:textId="62F79D92" w:rsidR="00203EB6" w:rsidRPr="00DD7155" w:rsidRDefault="007D30D8" w:rsidP="006D4B4C">
      <w:pPr>
        <w:pStyle w:val="afff1"/>
        <w:widowControl/>
        <w:autoSpaceDE/>
        <w:autoSpaceDN/>
        <w:adjustRightInd/>
        <w:spacing w:after="160" w:line="259" w:lineRule="auto"/>
        <w:ind w:left="142"/>
        <w:contextualSpacing/>
        <w:rPr>
          <w:rFonts w:ascii="Tahoma" w:hAnsi="Tahoma" w:cs="Tahoma"/>
          <w:sz w:val="20"/>
        </w:rPr>
      </w:pPr>
      <w:r w:rsidRPr="00DD7155">
        <w:rPr>
          <w:rFonts w:ascii="Tahoma" w:hAnsi="Tahoma" w:cs="Tahoma"/>
          <w:sz w:val="20"/>
        </w:rPr>
        <w:t>У</w:t>
      </w:r>
      <w:r w:rsidR="00203EB6" w:rsidRPr="00DD7155">
        <w:rPr>
          <w:rFonts w:ascii="Tahoma" w:hAnsi="Tahoma" w:cs="Tahoma"/>
          <w:sz w:val="20"/>
        </w:rPr>
        <w:t xml:space="preserve">точненная стоимость определяется по сметной документации с ценовыми параметрами и индексами пересчета сметной стоимости согласно п. </w:t>
      </w:r>
      <w:r w:rsidR="00526E69" w:rsidRPr="00526E69">
        <w:rPr>
          <w:rFonts w:ascii="Tahoma" w:hAnsi="Tahoma" w:cs="Tahoma"/>
          <w:b/>
          <w:color w:val="FF0000"/>
          <w:sz w:val="20"/>
        </w:rPr>
        <w:t>[</w:t>
      </w:r>
      <w:r w:rsidR="00203EB6" w:rsidRPr="00DD7155">
        <w:rPr>
          <w:rFonts w:ascii="Tahoma" w:hAnsi="Tahoma" w:cs="Tahoma"/>
          <w:sz w:val="20"/>
        </w:rPr>
        <w:t>3.3.1</w:t>
      </w:r>
      <w:r w:rsidR="00526E69" w:rsidRPr="00526E69">
        <w:rPr>
          <w:rFonts w:ascii="Tahoma" w:hAnsi="Tahoma" w:cs="Tahoma"/>
          <w:b/>
          <w:color w:val="FF0000"/>
          <w:sz w:val="20"/>
        </w:rPr>
        <w:t>]</w:t>
      </w:r>
      <w:r w:rsidR="00203EB6" w:rsidRPr="00DD7155">
        <w:rPr>
          <w:rFonts w:ascii="Tahoma" w:hAnsi="Tahoma" w:cs="Tahoma"/>
          <w:sz w:val="20"/>
        </w:rPr>
        <w:t xml:space="preserve"> Договора:</w:t>
      </w:r>
    </w:p>
    <w:p w14:paraId="77E82B6B" w14:textId="54466793" w:rsidR="00203EB6" w:rsidRPr="00DD7155" w:rsidRDefault="00203EB6" w:rsidP="006D4B4C">
      <w:pPr>
        <w:pStyle w:val="afff1"/>
        <w:widowControl/>
        <w:numPr>
          <w:ilvl w:val="0"/>
          <w:numId w:val="266"/>
        </w:numPr>
        <w:autoSpaceDE/>
        <w:autoSpaceDN/>
        <w:adjustRightInd/>
        <w:spacing w:after="160" w:line="259" w:lineRule="auto"/>
        <w:ind w:left="142" w:firstLine="0"/>
        <w:contextualSpacing/>
        <w:rPr>
          <w:rFonts w:ascii="Tahoma" w:hAnsi="Tahoma" w:cs="Tahoma"/>
          <w:b/>
          <w:sz w:val="20"/>
        </w:rPr>
      </w:pPr>
      <w:r w:rsidRPr="00DD7155">
        <w:rPr>
          <w:rFonts w:ascii="Tahoma" w:hAnsi="Tahoma" w:cs="Tahoma"/>
          <w:sz w:val="20"/>
        </w:rPr>
        <w:t>без превышения Цены Договора</w:t>
      </w:r>
      <w:r w:rsidR="008E74FC" w:rsidRPr="00DD7155">
        <w:rPr>
          <w:rFonts w:ascii="Tahoma" w:hAnsi="Tahoma" w:cs="Tahoma"/>
          <w:sz w:val="20"/>
        </w:rPr>
        <w:t xml:space="preserve"> </w:t>
      </w:r>
      <w:r w:rsidR="00526E69" w:rsidRPr="00526E69">
        <w:rPr>
          <w:rFonts w:ascii="Tahoma" w:hAnsi="Tahoma" w:cs="Tahoma"/>
          <w:b/>
          <w:color w:val="FF0000"/>
          <w:sz w:val="20"/>
        </w:rPr>
        <w:t>[</w:t>
      </w:r>
      <w:r w:rsidR="008E74FC" w:rsidRPr="00DD7155">
        <w:rPr>
          <w:rFonts w:ascii="Tahoma" w:hAnsi="Tahoma" w:cs="Tahoma"/>
          <w:b/>
          <w:color w:val="FF0000"/>
          <w:sz w:val="20"/>
        </w:rPr>
        <w:t xml:space="preserve"> </w:t>
      </w:r>
      <w:r w:rsidRPr="00DD7155">
        <w:rPr>
          <w:rFonts w:ascii="Tahoma" w:hAnsi="Tahoma" w:cs="Tahoma"/>
          <w:sz w:val="20"/>
        </w:rPr>
        <w:t>с применением</w:t>
      </w:r>
      <w:r w:rsidRPr="00DD7155">
        <w:rPr>
          <w:rFonts w:ascii="Tahoma" w:hAnsi="Tahoma" w:cs="Tahoma"/>
          <w:b/>
          <w:sz w:val="20"/>
        </w:rPr>
        <w:t xml:space="preserve"> </w:t>
      </w:r>
      <w:r w:rsidR="00526E69" w:rsidRPr="00526E69">
        <w:rPr>
          <w:rFonts w:ascii="Tahoma" w:hAnsi="Tahoma" w:cs="Tahoma"/>
          <w:b/>
          <w:color w:val="FF0000"/>
          <w:sz w:val="20"/>
        </w:rPr>
        <w:t>[</w:t>
      </w:r>
      <w:r w:rsidRPr="00DD7155">
        <w:rPr>
          <w:rFonts w:ascii="Tahoma" w:hAnsi="Tahoma" w:cs="Tahoma"/>
          <w:sz w:val="20"/>
        </w:rPr>
        <w:t>договорного</w:t>
      </w:r>
      <w:r w:rsidR="00526E69" w:rsidRPr="00526E69">
        <w:rPr>
          <w:rFonts w:ascii="Tahoma" w:hAnsi="Tahoma" w:cs="Tahoma"/>
          <w:b/>
          <w:color w:val="FF0000"/>
          <w:sz w:val="20"/>
        </w:rPr>
        <w:t>]</w:t>
      </w:r>
      <w:r w:rsidRPr="00DD7155">
        <w:rPr>
          <w:rFonts w:ascii="Tahoma" w:hAnsi="Tahoma" w:cs="Tahoma"/>
          <w:b/>
          <w:sz w:val="20"/>
        </w:rPr>
        <w:t>/</w:t>
      </w:r>
      <w:r w:rsidR="00526E69" w:rsidRPr="00526E69">
        <w:rPr>
          <w:rFonts w:ascii="Tahoma" w:hAnsi="Tahoma" w:cs="Tahoma"/>
          <w:b/>
          <w:color w:val="FF0000"/>
          <w:sz w:val="20"/>
        </w:rPr>
        <w:t>[</w:t>
      </w:r>
      <w:r w:rsidRPr="00DD7155">
        <w:rPr>
          <w:rFonts w:ascii="Tahoma" w:hAnsi="Tahoma" w:cs="Tahoma"/>
          <w:sz w:val="20"/>
        </w:rPr>
        <w:t>расчетного поправочного</w:t>
      </w:r>
      <w:r w:rsidR="00526E69" w:rsidRPr="00526E69">
        <w:rPr>
          <w:rFonts w:ascii="Tahoma" w:hAnsi="Tahoma" w:cs="Tahoma"/>
          <w:b/>
          <w:color w:val="FF0000"/>
          <w:sz w:val="20"/>
        </w:rPr>
        <w:t>]</w:t>
      </w:r>
      <w:r w:rsidRPr="00DD7155">
        <w:rPr>
          <w:rFonts w:ascii="Tahoma" w:hAnsi="Tahoma" w:cs="Tahoma"/>
          <w:b/>
          <w:sz w:val="20"/>
        </w:rPr>
        <w:t xml:space="preserve"> </w:t>
      </w:r>
      <w:r w:rsidRPr="00DD7155">
        <w:rPr>
          <w:rFonts w:ascii="Tahoma" w:hAnsi="Tahoma" w:cs="Tahoma"/>
          <w:sz w:val="20"/>
        </w:rPr>
        <w:t>коэффициента, предусмотренного в РДЦ при заключении Договора (далее - «Кдог.»),</w:t>
      </w:r>
      <w:r w:rsidR="00526E69" w:rsidRPr="00526E69">
        <w:rPr>
          <w:rFonts w:ascii="Tahoma" w:hAnsi="Tahoma" w:cs="Tahoma"/>
          <w:b/>
          <w:color w:val="FF0000"/>
          <w:sz w:val="20"/>
        </w:rPr>
        <w:t>]</w:t>
      </w:r>
      <w:r w:rsidR="008E74FC" w:rsidRPr="00DD7155">
        <w:rPr>
          <w:rFonts w:ascii="Tahoma" w:hAnsi="Tahoma" w:cs="Tahoma"/>
          <w:sz w:val="20"/>
        </w:rPr>
        <w:t>;</w:t>
      </w:r>
    </w:p>
    <w:p w14:paraId="2AB65EAF" w14:textId="26004F97" w:rsidR="0030402A" w:rsidRPr="00DD7155" w:rsidRDefault="00203EB6" w:rsidP="006D4B4C">
      <w:pPr>
        <w:pStyle w:val="afff1"/>
        <w:widowControl/>
        <w:numPr>
          <w:ilvl w:val="0"/>
          <w:numId w:val="266"/>
        </w:numPr>
        <w:autoSpaceDE/>
        <w:autoSpaceDN/>
        <w:adjustRightInd/>
        <w:spacing w:after="160" w:line="259" w:lineRule="auto"/>
        <w:ind w:left="142" w:firstLine="0"/>
        <w:contextualSpacing/>
        <w:rPr>
          <w:rFonts w:ascii="Tahoma" w:hAnsi="Tahoma" w:cs="Tahoma"/>
          <w:b/>
          <w:color w:val="FF0000"/>
          <w:sz w:val="20"/>
        </w:rPr>
      </w:pPr>
      <w:r w:rsidRPr="00DD7155">
        <w:rPr>
          <w:rFonts w:ascii="Tahoma" w:hAnsi="Tahoma" w:cs="Tahoma"/>
          <w:sz w:val="20"/>
        </w:rPr>
        <w:t>при превышении Цены Договора</w:t>
      </w:r>
      <w:r w:rsidRPr="00DD7155">
        <w:rPr>
          <w:rFonts w:ascii="Tahoma" w:hAnsi="Tahoma" w:cs="Tahoma"/>
          <w:b/>
          <w:sz w:val="20"/>
        </w:rPr>
        <w:t xml:space="preserve">  </w:t>
      </w:r>
      <w:r w:rsidRPr="00DD7155">
        <w:rPr>
          <w:rFonts w:ascii="Tahoma" w:hAnsi="Tahoma" w:cs="Tahoma"/>
          <w:sz w:val="20"/>
        </w:rPr>
        <w:t xml:space="preserve">с применением </w:t>
      </w:r>
      <w:r w:rsidR="00526E69" w:rsidRPr="00526E69">
        <w:rPr>
          <w:rFonts w:ascii="Tahoma" w:hAnsi="Tahoma" w:cs="Tahoma"/>
          <w:b/>
          <w:color w:val="FF0000"/>
          <w:sz w:val="20"/>
        </w:rPr>
        <w:t>[</w:t>
      </w:r>
      <w:r w:rsidR="008E74FC" w:rsidRPr="00DD7155">
        <w:rPr>
          <w:rFonts w:ascii="Tahoma" w:hAnsi="Tahoma" w:cs="Tahoma"/>
          <w:sz w:val="20"/>
        </w:rPr>
        <w:t xml:space="preserve"> </w:t>
      </w:r>
      <w:r w:rsidRPr="00DD7155">
        <w:rPr>
          <w:rFonts w:ascii="Tahoma" w:hAnsi="Tahoma" w:cs="Tahoma"/>
          <w:sz w:val="20"/>
        </w:rPr>
        <w:t>«Кдог.» и</w:t>
      </w:r>
      <w:r w:rsidR="00526E69" w:rsidRPr="00526E69">
        <w:rPr>
          <w:rFonts w:ascii="Tahoma" w:hAnsi="Tahoma" w:cs="Tahoma"/>
          <w:b/>
          <w:color w:val="FF0000"/>
          <w:sz w:val="20"/>
        </w:rPr>
        <w:t>]</w:t>
      </w:r>
      <w:r w:rsidRPr="00DD7155">
        <w:rPr>
          <w:rFonts w:ascii="Tahoma" w:hAnsi="Tahoma" w:cs="Tahoma"/>
          <w:b/>
          <w:sz w:val="20"/>
        </w:rPr>
        <w:t xml:space="preserve"> </w:t>
      </w:r>
      <w:r w:rsidRPr="00DD7155">
        <w:rPr>
          <w:rFonts w:ascii="Tahoma" w:hAnsi="Tahoma" w:cs="Tahoma"/>
          <w:sz w:val="20"/>
        </w:rPr>
        <w:t>коэффициента приведения к Цене Договора (далее - «Кприв.n</w:t>
      </w:r>
      <w:r w:rsidRPr="00DD7155">
        <w:rPr>
          <w:sz w:val="20"/>
          <w:vertAlign w:val="superscript"/>
        </w:rPr>
        <w:footnoteReference w:id="277"/>
      </w:r>
      <w:r w:rsidRPr="00DD7155">
        <w:rPr>
          <w:rFonts w:ascii="Tahoma" w:hAnsi="Tahoma" w:cs="Tahoma"/>
          <w:sz w:val="20"/>
        </w:rPr>
        <w:t xml:space="preserve">») к </w:t>
      </w:r>
      <w:r w:rsidR="008E74FC" w:rsidRPr="00DD7155">
        <w:rPr>
          <w:rFonts w:ascii="Tahoma" w:hAnsi="Tahoma" w:cs="Tahoma"/>
          <w:sz w:val="20"/>
        </w:rPr>
        <w:t xml:space="preserve">стоимости </w:t>
      </w:r>
      <w:r w:rsidRPr="00DD7155">
        <w:rPr>
          <w:rFonts w:ascii="Tahoma" w:hAnsi="Tahoma" w:cs="Tahoma"/>
          <w:sz w:val="20"/>
        </w:rPr>
        <w:t xml:space="preserve">работ, не </w:t>
      </w:r>
      <w:r w:rsidR="008E74FC" w:rsidRPr="00DD7155">
        <w:rPr>
          <w:rFonts w:ascii="Tahoma" w:hAnsi="Tahoma" w:cs="Tahoma"/>
          <w:sz w:val="20"/>
        </w:rPr>
        <w:t xml:space="preserve">принятых </w:t>
      </w:r>
      <w:r w:rsidRPr="00DD7155">
        <w:rPr>
          <w:rFonts w:ascii="Tahoma" w:hAnsi="Tahoma" w:cs="Tahoma"/>
          <w:sz w:val="20"/>
        </w:rPr>
        <w:t>по Актам формы КС-2.</w:t>
      </w:r>
      <w:r w:rsidR="00080C2F" w:rsidRPr="00DD7155">
        <w:rPr>
          <w:rFonts w:ascii="Tahoma" w:hAnsi="Tahoma" w:cs="Tahoma"/>
          <w:b/>
          <w:color w:val="FF0000"/>
          <w:sz w:val="20"/>
        </w:rPr>
        <w:t xml:space="preserve"> </w:t>
      </w:r>
      <w:r w:rsidR="00526E69" w:rsidRPr="00526E69">
        <w:rPr>
          <w:rFonts w:ascii="Tahoma" w:hAnsi="Tahoma" w:cs="Tahoma"/>
          <w:b/>
          <w:color w:val="FF0000"/>
          <w:sz w:val="20"/>
        </w:rPr>
        <w:t>]</w:t>
      </w:r>
      <w:r w:rsidR="00080C2F" w:rsidRPr="00DD7155">
        <w:rPr>
          <w:rStyle w:val="ad"/>
          <w:color w:val="FF0000"/>
          <w:sz w:val="20"/>
        </w:rPr>
        <w:footnoteReference w:id="278"/>
      </w:r>
    </w:p>
    <w:p w14:paraId="3F32BC0D" w14:textId="77777777" w:rsidR="00080C2F" w:rsidRPr="00DD7155" w:rsidRDefault="00080C2F" w:rsidP="006D4B4C">
      <w:pPr>
        <w:pStyle w:val="afff1"/>
        <w:widowControl/>
        <w:autoSpaceDE/>
        <w:autoSpaceDN/>
        <w:adjustRightInd/>
        <w:spacing w:after="160" w:line="259" w:lineRule="auto"/>
        <w:ind w:left="142"/>
        <w:contextualSpacing/>
        <w:rPr>
          <w:rFonts w:ascii="Tahoma" w:hAnsi="Tahoma" w:cs="Tahoma"/>
          <w:i/>
          <w:sz w:val="20"/>
        </w:rPr>
      </w:pPr>
    </w:p>
    <w:p w14:paraId="387C24E9" w14:textId="3873887B" w:rsidR="00AE4B77" w:rsidRPr="00DD7155" w:rsidRDefault="00AE4B77"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В случае возникновения Дополнительных работ по инициативе Заказчика, в т.ч. </w:t>
      </w:r>
      <w:r w:rsidR="00526E69" w:rsidRPr="00526E69">
        <w:rPr>
          <w:rFonts w:ascii="Tahoma" w:hAnsi="Tahoma" w:cs="Tahoma"/>
          <w:b/>
          <w:color w:val="FF0000"/>
          <w:sz w:val="20"/>
          <w:u w:color="FF0000"/>
        </w:rPr>
        <w:t>[</w:t>
      </w:r>
      <w:r w:rsidRPr="00DD7155">
        <w:rPr>
          <w:rFonts w:ascii="Tahoma" w:hAnsi="Tahoma" w:cs="Tahoma"/>
          <w:sz w:val="20"/>
          <w:highlight w:val="lightGray"/>
        </w:rPr>
        <w:t>в связи с внесением изменений в ранее согласованную и принятую Заказчиком</w:t>
      </w:r>
      <w:r w:rsidRPr="00DD7155">
        <w:rPr>
          <w:rFonts w:ascii="Tahoma" w:hAnsi="Tahoma" w:cs="Tahoma"/>
          <w:sz w:val="20"/>
        </w:rPr>
        <w:t xml:space="preserve"> </w:t>
      </w:r>
      <w:r w:rsidRPr="00DD7155">
        <w:rPr>
          <w:rFonts w:ascii="Tahoma" w:hAnsi="Tahoma" w:cs="Tahoma"/>
          <w:sz w:val="20"/>
          <w:highlight w:val="lightGray"/>
        </w:rPr>
        <w:t>Документацию или</w:t>
      </w:r>
      <w:r w:rsidR="00526E69" w:rsidRPr="00526E69">
        <w:rPr>
          <w:rFonts w:ascii="Tahoma" w:hAnsi="Tahoma" w:cs="Tahoma"/>
          <w:b/>
          <w:color w:val="FF0000"/>
          <w:sz w:val="20"/>
        </w:rPr>
        <w:t>]</w:t>
      </w:r>
      <w:r w:rsidRPr="00DD7155">
        <w:rPr>
          <w:rFonts w:ascii="Tahoma" w:hAnsi="Tahoma" w:cs="Tahoma"/>
          <w:sz w:val="20"/>
        </w:rPr>
        <w:t xml:space="preserve"> в связи с </w:t>
      </w:r>
      <w:r w:rsidR="007B4E62" w:rsidRPr="00DD7155">
        <w:rPr>
          <w:rFonts w:ascii="Tahoma" w:hAnsi="Tahoma" w:cs="Tahoma"/>
          <w:sz w:val="20"/>
        </w:rPr>
        <w:t xml:space="preserve">недостатками </w:t>
      </w:r>
      <w:r w:rsidRPr="00DD7155">
        <w:rPr>
          <w:rFonts w:ascii="Tahoma" w:hAnsi="Tahoma" w:cs="Tahoma"/>
          <w:sz w:val="20"/>
        </w:rPr>
        <w:t>в Исходных данных, Задании,</w:t>
      </w:r>
      <w:r w:rsidR="000F3B30" w:rsidRPr="00DD7155">
        <w:rPr>
          <w:rFonts w:ascii="Tahoma" w:hAnsi="Tahoma" w:cs="Tahoma"/>
          <w:sz w:val="20"/>
        </w:rPr>
        <w:t xml:space="preserve"> предоставленных Заказчиком,</w:t>
      </w:r>
      <w:r w:rsidRPr="00DD7155">
        <w:rPr>
          <w:rFonts w:ascii="Tahoma" w:hAnsi="Tahoma" w:cs="Tahoma"/>
          <w:sz w:val="20"/>
        </w:rPr>
        <w:t xml:space="preserve"> Стороны подписывают дополнительное соглашение </w:t>
      </w:r>
      <w:r w:rsidR="009F3A2B" w:rsidRPr="00DD7155">
        <w:rPr>
          <w:rFonts w:ascii="Tahoma" w:hAnsi="Tahoma" w:cs="Tahoma"/>
          <w:sz w:val="20"/>
        </w:rPr>
        <w:t xml:space="preserve">с актуализацией РДЦ и сметной документации </w:t>
      </w:r>
      <w:r w:rsidRPr="00DD7155">
        <w:rPr>
          <w:rFonts w:ascii="Tahoma" w:hAnsi="Tahoma" w:cs="Tahoma"/>
          <w:sz w:val="20"/>
        </w:rPr>
        <w:t>к Договору, в котором указывают стоимость таких Дополнительных работ и сроки их выполнения.</w:t>
      </w:r>
    </w:p>
    <w:p w14:paraId="56CD0561" w14:textId="2F37E2C5" w:rsidR="00CF7FAA" w:rsidRPr="00DD7155" w:rsidRDefault="00526E69" w:rsidP="00CF7FAA">
      <w:pPr>
        <w:pStyle w:val="afff1"/>
        <w:numPr>
          <w:ilvl w:val="1"/>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CF7FAA" w:rsidRPr="00DD7155">
        <w:rPr>
          <w:rFonts w:ascii="Tahoma" w:hAnsi="Tahoma" w:cs="Tahoma"/>
          <w:sz w:val="20"/>
        </w:rPr>
        <w:t>При определении стоимости Работ, увеличивающих Цену Договора, в т.ч. для:</w:t>
      </w:r>
    </w:p>
    <w:p w14:paraId="125434FB" w14:textId="4A9FABE7" w:rsidR="00CF7FAA" w:rsidRPr="00DD7155" w:rsidRDefault="00CF7FAA" w:rsidP="006D4B4C">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sidRPr="00DD7155">
        <w:rPr>
          <w:rFonts w:ascii="Tahoma" w:hAnsi="Tahoma" w:cs="Tahoma"/>
          <w:sz w:val="20"/>
        </w:rPr>
        <w:t xml:space="preserve">объема Работ, превышающего учтенный при заключении Договора, и увеличивающего основной показатель (мощность, протяженность и т.п.) объекта строительства, </w:t>
      </w:r>
    </w:p>
    <w:p w14:paraId="43813363" w14:textId="32504AC1" w:rsidR="00CF7FAA" w:rsidRPr="00DD7155" w:rsidRDefault="00CF7FAA" w:rsidP="006D4B4C">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sidRPr="00DD7155">
        <w:rPr>
          <w:rFonts w:ascii="Tahoma" w:hAnsi="Tahoma" w:cs="Tahoma"/>
          <w:sz w:val="20"/>
        </w:rPr>
        <w:t xml:space="preserve">дополнительных работ в связи с добавлением новых объектов и/или новых видов Работ, не предусмотренных в </w:t>
      </w:r>
      <w:r w:rsidR="00526E69" w:rsidRPr="00526E69">
        <w:rPr>
          <w:rFonts w:ascii="Tahoma" w:hAnsi="Tahoma" w:cs="Tahoma"/>
          <w:b/>
          <w:color w:val="FF0000"/>
          <w:sz w:val="20"/>
          <w:u w:color="FF0000"/>
        </w:rPr>
        <w:t>[</w:t>
      </w:r>
      <w:r w:rsidRPr="00DD7155">
        <w:rPr>
          <w:rFonts w:ascii="Tahoma" w:hAnsi="Tahoma" w:cs="Tahoma"/>
          <w:sz w:val="20"/>
        </w:rPr>
        <w:t xml:space="preserve"> Проектной и</w:t>
      </w:r>
      <w:r w:rsidR="00526E69" w:rsidRPr="00526E69">
        <w:rPr>
          <w:rFonts w:ascii="Tahoma" w:hAnsi="Tahoma" w:cs="Tahoma"/>
          <w:b/>
          <w:color w:val="FF0000"/>
          <w:sz w:val="20"/>
        </w:rPr>
        <w:t>]</w:t>
      </w:r>
      <w:r w:rsidRPr="00DD7155">
        <w:rPr>
          <w:rFonts w:ascii="Tahoma" w:hAnsi="Tahoma" w:cs="Tahoma"/>
          <w:sz w:val="20"/>
        </w:rPr>
        <w:t xml:space="preserve"> Рабочей</w:t>
      </w:r>
      <w:r w:rsidR="00526E69" w:rsidRPr="00526E69">
        <w:rPr>
          <w:rFonts w:ascii="Tahoma" w:hAnsi="Tahoma" w:cs="Tahoma"/>
          <w:b/>
          <w:color w:val="FF0000"/>
          <w:sz w:val="20"/>
        </w:rPr>
        <w:t>]</w:t>
      </w:r>
      <w:r w:rsidRPr="00DD7155">
        <w:rPr>
          <w:rFonts w:ascii="Tahoma" w:hAnsi="Tahoma" w:cs="Tahoma"/>
          <w:sz w:val="20"/>
        </w:rPr>
        <w:t xml:space="preserve"> документации при заключении Договора, </w:t>
      </w:r>
    </w:p>
    <w:p w14:paraId="4E9D2B44" w14:textId="3598026A" w:rsidR="00CF7FAA" w:rsidRPr="00DD7155" w:rsidRDefault="00CF7FAA" w:rsidP="006D4B4C">
      <w:pPr>
        <w:pStyle w:val="afff1"/>
        <w:widowControl/>
        <w:numPr>
          <w:ilvl w:val="0"/>
          <w:numId w:val="265"/>
        </w:numPr>
        <w:autoSpaceDE/>
        <w:autoSpaceDN/>
        <w:adjustRightInd/>
        <w:spacing w:after="160" w:line="259" w:lineRule="auto"/>
        <w:ind w:left="142" w:firstLine="0"/>
        <w:contextualSpacing/>
        <w:rPr>
          <w:rFonts w:ascii="Tahoma" w:hAnsi="Tahoma" w:cs="Tahoma"/>
          <w:sz w:val="20"/>
        </w:rPr>
      </w:pPr>
      <w:r w:rsidRPr="00DD7155">
        <w:rPr>
          <w:rFonts w:ascii="Tahoma" w:hAnsi="Tahoma" w:cs="Tahoma"/>
          <w:sz w:val="20"/>
        </w:rPr>
        <w:t>дополнительных работ, меняющих характер Работ, предусмотренных при заключении Договора.</w:t>
      </w:r>
    </w:p>
    <w:p w14:paraId="38B39B46" w14:textId="7B24C9B0" w:rsidR="00CF7FAA" w:rsidRPr="00DD7155" w:rsidRDefault="00CF7FAA" w:rsidP="006D4B4C">
      <w:pPr>
        <w:pStyle w:val="afff1"/>
        <w:spacing w:before="120" w:after="240"/>
        <w:ind w:left="142" w:right="-2"/>
        <w:rPr>
          <w:rFonts w:ascii="Tahoma" w:hAnsi="Tahoma" w:cs="Tahoma"/>
          <w:sz w:val="20"/>
        </w:rPr>
      </w:pPr>
      <w:r w:rsidRPr="00DD7155">
        <w:rPr>
          <w:rFonts w:ascii="Tahoma" w:hAnsi="Tahoma" w:cs="Tahoma"/>
          <w:sz w:val="20"/>
        </w:rPr>
        <w:t xml:space="preserve">Стоимость таких дополнительных работ определяется по ценовым параметрам согласно </w:t>
      </w:r>
      <w:r w:rsidR="00526E69" w:rsidRPr="00526E69">
        <w:rPr>
          <w:rFonts w:ascii="Tahoma" w:hAnsi="Tahoma" w:cs="Tahoma"/>
          <w:b/>
          <w:color w:val="FF0000"/>
          <w:sz w:val="20"/>
          <w:u w:color="FF0000"/>
        </w:rPr>
        <w:t>[</w:t>
      </w:r>
      <w:r w:rsidRPr="00DD7155">
        <w:rPr>
          <w:rFonts w:ascii="Tahoma" w:hAnsi="Tahoma" w:cs="Tahoma"/>
          <w:sz w:val="20"/>
        </w:rPr>
        <w:t>п. 3.3.1</w:t>
      </w:r>
      <w:r w:rsidR="00526E69" w:rsidRPr="00526E69">
        <w:rPr>
          <w:rFonts w:ascii="Tahoma" w:hAnsi="Tahoma" w:cs="Tahoma"/>
          <w:b/>
          <w:color w:val="FF0000"/>
          <w:sz w:val="20"/>
        </w:rPr>
        <w:t>]</w:t>
      </w:r>
      <w:r w:rsidRPr="00DD7155">
        <w:rPr>
          <w:rFonts w:ascii="Tahoma" w:hAnsi="Tahoma" w:cs="Tahoma"/>
          <w:sz w:val="20"/>
        </w:rPr>
        <w:t xml:space="preserve"> Договора с индексами пересчета сметной стоимости </w:t>
      </w:r>
      <w:r w:rsidR="00526E69" w:rsidRPr="00526E69">
        <w:rPr>
          <w:rFonts w:ascii="Tahoma" w:hAnsi="Tahoma" w:cs="Tahoma"/>
          <w:b/>
          <w:color w:val="FF0000"/>
          <w:sz w:val="20"/>
          <w:u w:color="FF0000"/>
        </w:rPr>
        <w:t>[</w:t>
      </w:r>
      <w:r w:rsidRPr="00DD7155">
        <w:rPr>
          <w:rFonts w:ascii="Tahoma" w:hAnsi="Tahoma" w:cs="Tahoma"/>
          <w:sz w:val="20"/>
        </w:rPr>
        <w:t>утвержденных в соответствии с установленным у Заказчика порядком</w:t>
      </w:r>
      <w:r w:rsidR="00526E69" w:rsidRPr="00526E69">
        <w:rPr>
          <w:rFonts w:ascii="Tahoma" w:hAnsi="Tahoma" w:cs="Tahoma"/>
          <w:b/>
          <w:color w:val="FF0000"/>
          <w:sz w:val="20"/>
        </w:rPr>
        <w:t>]</w:t>
      </w:r>
      <w:r w:rsidRPr="00DD7155">
        <w:rPr>
          <w:rFonts w:ascii="Tahoma" w:hAnsi="Tahoma" w:cs="Tahoma"/>
          <w:sz w:val="20"/>
        </w:rPr>
        <w:t xml:space="preserve"> / </w:t>
      </w:r>
      <w:r w:rsidR="00526E69" w:rsidRPr="00526E69">
        <w:rPr>
          <w:rFonts w:ascii="Tahoma" w:hAnsi="Tahoma" w:cs="Tahoma"/>
          <w:b/>
          <w:color w:val="FF0000"/>
          <w:sz w:val="20"/>
          <w:u w:color="FF0000"/>
        </w:rPr>
        <w:t>[</w:t>
      </w:r>
      <w:r w:rsidRPr="00DD7155">
        <w:rPr>
          <w:rFonts w:ascii="Tahoma" w:hAnsi="Tahoma" w:cs="Tahoma"/>
          <w:sz w:val="20"/>
        </w:rPr>
        <w:t>устанавливаемых ежеквартально письмами Минстроя России</w:t>
      </w:r>
      <w:r w:rsidR="00526E69" w:rsidRPr="00526E69">
        <w:rPr>
          <w:rFonts w:ascii="Tahoma" w:hAnsi="Tahoma" w:cs="Tahoma"/>
          <w:b/>
          <w:color w:val="FF0000"/>
          <w:sz w:val="20"/>
        </w:rPr>
        <w:t>]</w:t>
      </w:r>
      <w:r w:rsidRPr="00DD7155">
        <w:rPr>
          <w:rFonts w:ascii="Tahoma" w:hAnsi="Tahoma" w:cs="Tahoma"/>
          <w:sz w:val="20"/>
        </w:rPr>
        <w:t xml:space="preserve"> на дату определения стоимости таких дополнительных работ, подтвержденных документально без применения </w:t>
      </w:r>
      <w:r w:rsidR="00526E69" w:rsidRPr="00526E69">
        <w:rPr>
          <w:rFonts w:ascii="Tahoma" w:hAnsi="Tahoma" w:cs="Tahoma"/>
          <w:b/>
          <w:color w:val="FF0000"/>
          <w:sz w:val="20"/>
          <w:u w:color="FF0000"/>
        </w:rPr>
        <w:t>[</w:t>
      </w:r>
      <w:r w:rsidRPr="00DD7155">
        <w:rPr>
          <w:rFonts w:ascii="Tahoma" w:hAnsi="Tahoma" w:cs="Tahoma"/>
          <w:sz w:val="20"/>
        </w:rPr>
        <w:t>Кдог</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b/>
          <w:color w:val="FF0000"/>
          <w:sz w:val="20"/>
          <w:u w:color="FF0000"/>
        </w:rPr>
        <w:t xml:space="preserve"> </w:t>
      </w:r>
      <w:r w:rsidR="00234DB1" w:rsidRPr="00DD7155">
        <w:rPr>
          <w:rFonts w:ascii="Tahoma" w:hAnsi="Tahoma" w:cs="Tahoma"/>
          <w:sz w:val="20"/>
        </w:rPr>
        <w:t>Кприв.</w:t>
      </w:r>
      <w:r w:rsidRPr="00DD7155">
        <w:rPr>
          <w:rFonts w:ascii="Tahoma" w:hAnsi="Tahoma" w:cs="Tahoma"/>
          <w:sz w:val="20"/>
        </w:rPr>
        <w:t xml:space="preserve">n </w:t>
      </w:r>
      <w:r w:rsidR="00526E69" w:rsidRPr="00526E69">
        <w:rPr>
          <w:rFonts w:ascii="Tahoma" w:hAnsi="Tahoma" w:cs="Tahoma"/>
          <w:b/>
          <w:color w:val="FF0000"/>
          <w:sz w:val="20"/>
        </w:rPr>
        <w:t>]</w:t>
      </w:r>
      <w:r w:rsidRPr="00DD7155">
        <w:rPr>
          <w:rFonts w:ascii="Tahoma" w:hAnsi="Tahoma" w:cs="Tahoma"/>
          <w:sz w:val="20"/>
        </w:rPr>
        <w:t>.</w:t>
      </w:r>
      <w:r w:rsidRPr="00DD7155">
        <w:rPr>
          <w:rFonts w:ascii="Tahoma" w:hAnsi="Tahoma" w:cs="Tahoma"/>
          <w:b/>
          <w:color w:val="FF0000"/>
          <w:sz w:val="20"/>
        </w:rPr>
        <w:t xml:space="preserve"> </w:t>
      </w:r>
      <w:r w:rsidR="00526E69" w:rsidRPr="00526E69">
        <w:rPr>
          <w:rFonts w:ascii="Tahoma" w:hAnsi="Tahoma" w:cs="Tahoma"/>
          <w:b/>
          <w:color w:val="FF0000"/>
          <w:sz w:val="20"/>
        </w:rPr>
        <w:t>]</w:t>
      </w:r>
      <w:r w:rsidR="00C9755C" w:rsidRPr="00DD7155">
        <w:rPr>
          <w:rStyle w:val="ad"/>
          <w:b/>
          <w:color w:val="FF0000"/>
          <w:sz w:val="20"/>
        </w:rPr>
        <w:footnoteReference w:id="279"/>
      </w:r>
    </w:p>
    <w:p w14:paraId="12248194" w14:textId="1E969709" w:rsidR="00D2624A" w:rsidRPr="00DD7155" w:rsidRDefault="00CA73B1" w:rsidP="002F68A6">
      <w:pPr>
        <w:tabs>
          <w:tab w:val="left" w:pos="284"/>
        </w:tabs>
        <w:spacing w:before="120" w:after="240"/>
        <w:ind w:left="142" w:firstLine="0"/>
        <w:rPr>
          <w:rFonts w:ascii="Tahoma" w:hAnsi="Tahoma" w:cs="Tahoma"/>
          <w:i/>
          <w:sz w:val="20"/>
        </w:rPr>
      </w:pPr>
      <w:r w:rsidRPr="00DD7155">
        <w:rPr>
          <w:rFonts w:ascii="Tahoma" w:hAnsi="Tahoma" w:cs="Tahoma"/>
          <w:i/>
          <w:sz w:val="20"/>
        </w:rPr>
        <w:t xml:space="preserve">ЕСЛИ ДОПОЛНИТЕЛЬНЫЕ РАБОТЫ, ВОЗНИКШИЕ В СВЯЗИ С ВНЕСЕНИЕМ ЗАКАЗЧИКОМ ИЗМЕНЕНИЯ В ПРОЕКТНУЮ, РАБОЧУЮ ДОКУМЕНТАЦИЮ, НЕ ПРЕВЫШАЮЩИЕ ПО СТОИМОСТИ </w:t>
      </w:r>
      <w:r w:rsidR="00526E69" w:rsidRPr="00526E69">
        <w:rPr>
          <w:rFonts w:ascii="Tahoma" w:hAnsi="Tahoma" w:cs="Tahoma"/>
          <w:b/>
          <w:i/>
          <w:color w:val="FF0000"/>
          <w:sz w:val="20"/>
          <w:u w:color="FF0000"/>
        </w:rPr>
        <w:t>[</w:t>
      </w:r>
      <w:r w:rsidRPr="00DD7155">
        <w:rPr>
          <w:rFonts w:ascii="Tahoma" w:hAnsi="Tahoma" w:cs="Tahoma"/>
          <w:i/>
          <w:sz w:val="20"/>
        </w:rPr>
        <w:t>10 %</w:t>
      </w:r>
      <w:r w:rsidR="00526E69" w:rsidRPr="00526E69">
        <w:rPr>
          <w:rFonts w:ascii="Tahoma" w:hAnsi="Tahoma" w:cs="Tahoma"/>
          <w:b/>
          <w:i/>
          <w:color w:val="FF0000"/>
          <w:sz w:val="20"/>
        </w:rPr>
        <w:t>]</w:t>
      </w:r>
      <w:r w:rsidRPr="00DD7155">
        <w:rPr>
          <w:rFonts w:ascii="Tahoma" w:hAnsi="Tahoma" w:cs="Tahoma"/>
          <w:i/>
          <w:sz w:val="20"/>
        </w:rPr>
        <w:t xml:space="preserve"> ЦЕНЫ ДОГОВОРА</w:t>
      </w:r>
      <w:r w:rsidRPr="00DD7155">
        <w:rPr>
          <w:rFonts w:ascii="Tahoma" w:hAnsi="Tahoma" w:cs="Tahoma"/>
          <w:sz w:val="20"/>
        </w:rPr>
        <w:t xml:space="preserve"> </w:t>
      </w:r>
      <w:r w:rsidRPr="00DD7155">
        <w:rPr>
          <w:rFonts w:ascii="Tahoma" w:hAnsi="Tahoma" w:cs="Tahoma"/>
          <w:i/>
          <w:sz w:val="20"/>
        </w:rPr>
        <w:t xml:space="preserve">И НЕ МЕНЯЮЩИЕ ХАРАКТЕРА РАБОТ, ПРЕДУСМОТРЕННЫХ В ДОГОВОРЕ, </w:t>
      </w:r>
      <w:r w:rsidR="00C9755C" w:rsidRPr="00DD7155">
        <w:rPr>
          <w:rFonts w:ascii="Tahoma" w:hAnsi="Tahoma" w:cs="Tahoma"/>
          <w:i/>
          <w:sz w:val="20"/>
        </w:rPr>
        <w:t>ДОПОЛНИТЬ ПУНКТОМ (ПРИ ЭТОМ ПУНКТЫ 16.</w:t>
      </w:r>
      <w:r w:rsidR="007D30D8" w:rsidRPr="00DD7155">
        <w:rPr>
          <w:rFonts w:ascii="Tahoma" w:hAnsi="Tahoma" w:cs="Tahoma"/>
          <w:i/>
          <w:sz w:val="20"/>
        </w:rPr>
        <w:t>7</w:t>
      </w:r>
      <w:r w:rsidR="00C9755C" w:rsidRPr="00DD7155">
        <w:rPr>
          <w:rFonts w:ascii="Tahoma" w:hAnsi="Tahoma" w:cs="Tahoma"/>
          <w:i/>
          <w:sz w:val="20"/>
        </w:rPr>
        <w:t xml:space="preserve"> и 16.</w:t>
      </w:r>
      <w:r w:rsidR="007D30D8" w:rsidRPr="00DD7155">
        <w:rPr>
          <w:rFonts w:ascii="Tahoma" w:hAnsi="Tahoma" w:cs="Tahoma"/>
          <w:i/>
          <w:sz w:val="20"/>
        </w:rPr>
        <w:t>9</w:t>
      </w:r>
      <w:r w:rsidR="00C9755C" w:rsidRPr="00DD7155">
        <w:rPr>
          <w:rFonts w:ascii="Tahoma" w:hAnsi="Tahoma" w:cs="Tahoma"/>
          <w:i/>
          <w:sz w:val="20"/>
        </w:rPr>
        <w:t xml:space="preserve"> ИСКЛЮЧАЮТСЯ)</w:t>
      </w:r>
      <w:r w:rsidRPr="00DD7155">
        <w:rPr>
          <w:rFonts w:ascii="Tahoma" w:hAnsi="Tahoma" w:cs="Tahoma"/>
          <w:i/>
          <w:sz w:val="20"/>
        </w:rPr>
        <w:t>:</w:t>
      </w:r>
    </w:p>
    <w:p w14:paraId="1D8BD805" w14:textId="15900DAB" w:rsidR="005C71C6" w:rsidRPr="00DD7155" w:rsidRDefault="00526E69" w:rsidP="002F68A6">
      <w:pPr>
        <w:pStyle w:val="afff1"/>
        <w:numPr>
          <w:ilvl w:val="1"/>
          <w:numId w:val="13"/>
        </w:numPr>
        <w:spacing w:before="120" w:after="240"/>
        <w:ind w:left="142" w:right="-2" w:hanging="1135"/>
        <w:rPr>
          <w:rFonts w:ascii="Tahoma" w:hAnsi="Tahoma" w:cs="Tahoma"/>
          <w:sz w:val="20"/>
        </w:rPr>
      </w:pPr>
      <w:bookmarkStart w:id="255" w:name="_Toc528579945"/>
      <w:r w:rsidRPr="00526E69">
        <w:rPr>
          <w:rFonts w:ascii="Tahoma" w:hAnsi="Tahoma" w:cs="Tahoma"/>
          <w:b/>
          <w:color w:val="FF0000"/>
          <w:sz w:val="20"/>
          <w:u w:color="FF0000"/>
        </w:rPr>
        <w:t>[</w:t>
      </w:r>
      <w:r w:rsidR="00D2624A" w:rsidRPr="00DD7155">
        <w:rPr>
          <w:rFonts w:ascii="Tahoma" w:hAnsi="Tahoma" w:cs="Tahoma"/>
          <w:sz w:val="20"/>
        </w:rPr>
        <w:t>Заказчик вправе вносить изменения в Проектную, Рабочую документацию,</w:t>
      </w:r>
      <w:r w:rsidR="000573F9" w:rsidRPr="00DD7155">
        <w:rPr>
          <w:rFonts w:ascii="Tahoma" w:hAnsi="Tahoma" w:cs="Tahoma"/>
          <w:sz w:val="20"/>
        </w:rPr>
        <w:t xml:space="preserve"> в счет Цены Договора</w:t>
      </w:r>
      <w:r w:rsidR="00D2624A" w:rsidRPr="00DD7155">
        <w:rPr>
          <w:rFonts w:ascii="Tahoma" w:hAnsi="Tahoma" w:cs="Tahoma"/>
          <w:sz w:val="20"/>
        </w:rPr>
        <w:t xml:space="preserve"> если такие Дополнительные работы по стоимости не превышают </w:t>
      </w:r>
      <w:r w:rsidRPr="00526E69">
        <w:rPr>
          <w:rFonts w:ascii="Tahoma" w:hAnsi="Tahoma" w:cs="Tahoma"/>
          <w:b/>
          <w:color w:val="FF0000"/>
          <w:sz w:val="20"/>
          <w:u w:color="FF0000"/>
        </w:rPr>
        <w:t>[</w:t>
      </w:r>
      <w:r w:rsidR="00315022" w:rsidRPr="00DD7155">
        <w:rPr>
          <w:rFonts w:ascii="Tahoma" w:hAnsi="Tahoma" w:cs="Tahoma"/>
          <w:sz w:val="20"/>
        </w:rPr>
        <w:t>10</w:t>
      </w:r>
      <w:r w:rsidR="00D2624A" w:rsidRPr="00DD7155">
        <w:rPr>
          <w:rFonts w:ascii="Tahoma" w:hAnsi="Tahoma" w:cs="Tahoma"/>
          <w:sz w:val="20"/>
        </w:rPr>
        <w:t xml:space="preserve"> %</w:t>
      </w:r>
      <w:r w:rsidRPr="00526E69">
        <w:rPr>
          <w:rFonts w:ascii="Tahoma" w:hAnsi="Tahoma" w:cs="Tahoma"/>
          <w:b/>
          <w:color w:val="FF0000"/>
          <w:sz w:val="20"/>
        </w:rPr>
        <w:t>]</w:t>
      </w:r>
      <w:r w:rsidR="00D2624A" w:rsidRPr="00DD7155">
        <w:rPr>
          <w:rFonts w:ascii="Tahoma" w:hAnsi="Tahoma" w:cs="Tahoma"/>
          <w:sz w:val="20"/>
        </w:rPr>
        <w:t xml:space="preserve"> Цены Договора</w:t>
      </w:r>
      <w:r w:rsidR="003E54C5" w:rsidRPr="00DD7155">
        <w:rPr>
          <w:rFonts w:ascii="Tahoma" w:hAnsi="Tahoma" w:cs="Tahoma"/>
          <w:sz w:val="20"/>
        </w:rPr>
        <w:t xml:space="preserve"> и</w:t>
      </w:r>
      <w:r w:rsidR="005C71C6" w:rsidRPr="00DD7155">
        <w:rPr>
          <w:rFonts w:ascii="Tahoma" w:hAnsi="Tahoma" w:cs="Tahoma"/>
          <w:sz w:val="20"/>
        </w:rPr>
        <w:t xml:space="preserve"> </w:t>
      </w:r>
      <w:r w:rsidR="00D2624A" w:rsidRPr="00DD7155">
        <w:rPr>
          <w:rFonts w:ascii="Tahoma" w:hAnsi="Tahoma" w:cs="Tahoma"/>
          <w:sz w:val="20"/>
        </w:rPr>
        <w:t>не меняют характера работ, предусмотренных в Договоре.</w:t>
      </w:r>
      <w:r w:rsidR="00DE47BD" w:rsidRPr="00DD7155">
        <w:rPr>
          <w:rFonts w:ascii="Tahoma" w:hAnsi="Tahoma" w:cs="Tahoma"/>
          <w:sz w:val="20"/>
        </w:rPr>
        <w:t xml:space="preserve"> </w:t>
      </w:r>
      <w:r w:rsidR="00F668ED" w:rsidRPr="00DD7155">
        <w:rPr>
          <w:rFonts w:ascii="Tahoma" w:hAnsi="Tahoma" w:cs="Tahoma"/>
          <w:sz w:val="20"/>
        </w:rPr>
        <w:t xml:space="preserve">Дополнительные работы, стоимость которых не превышает </w:t>
      </w:r>
      <w:r w:rsidRPr="00526E69">
        <w:rPr>
          <w:rFonts w:ascii="Tahoma" w:hAnsi="Tahoma" w:cs="Tahoma"/>
          <w:b/>
          <w:color w:val="FF0000"/>
          <w:sz w:val="20"/>
          <w:u w:color="FF0000"/>
        </w:rPr>
        <w:t>[</w:t>
      </w:r>
      <w:r w:rsidR="00315022" w:rsidRPr="00DD7155">
        <w:rPr>
          <w:rFonts w:ascii="Tahoma" w:hAnsi="Tahoma" w:cs="Tahoma"/>
          <w:sz w:val="20"/>
        </w:rPr>
        <w:t>10</w:t>
      </w:r>
      <w:r w:rsidR="00F668ED" w:rsidRPr="00DD7155">
        <w:rPr>
          <w:rFonts w:ascii="Tahoma" w:hAnsi="Tahoma" w:cs="Tahoma"/>
          <w:sz w:val="20"/>
        </w:rPr>
        <w:t>%</w:t>
      </w:r>
      <w:r w:rsidRPr="00526E69">
        <w:rPr>
          <w:rFonts w:ascii="Tahoma" w:hAnsi="Tahoma" w:cs="Tahoma"/>
          <w:b/>
          <w:color w:val="FF0000"/>
          <w:sz w:val="20"/>
        </w:rPr>
        <w:t>]</w:t>
      </w:r>
      <w:r w:rsidR="00F668ED" w:rsidRPr="00DD7155">
        <w:rPr>
          <w:rFonts w:ascii="Tahoma" w:hAnsi="Tahoma" w:cs="Tahoma"/>
          <w:sz w:val="20"/>
        </w:rPr>
        <w:t xml:space="preserve"> Цены Договора, подлежат выполнению на основании подписанного Сторонами дополнительного соглашения с актуализированным РДЦ и согласованной сметной документаци</w:t>
      </w:r>
      <w:r w:rsidR="004251D0" w:rsidRPr="00DD7155">
        <w:rPr>
          <w:rFonts w:ascii="Tahoma" w:hAnsi="Tahoma" w:cs="Tahoma"/>
          <w:sz w:val="20"/>
        </w:rPr>
        <w:t>ей</w:t>
      </w:r>
      <w:r w:rsidR="00F668ED" w:rsidRPr="00DD7155">
        <w:rPr>
          <w:rFonts w:ascii="Tahoma" w:hAnsi="Tahoma" w:cs="Tahoma"/>
          <w:sz w:val="20"/>
        </w:rPr>
        <w:t xml:space="preserve"> на дополнительные работы</w:t>
      </w:r>
      <w:r w:rsidR="00286245" w:rsidRPr="00DD7155">
        <w:rPr>
          <w:rFonts w:ascii="Tahoma" w:hAnsi="Tahoma" w:cs="Tahoma"/>
          <w:sz w:val="20"/>
        </w:rPr>
        <w:t xml:space="preserve"> </w:t>
      </w:r>
      <w:r w:rsidR="00315022" w:rsidRPr="00DD7155">
        <w:rPr>
          <w:rFonts w:ascii="Tahoma" w:hAnsi="Tahoma" w:cs="Tahoma"/>
          <w:sz w:val="20"/>
        </w:rPr>
        <w:t>в счет Цены Договора без дополнительной оплаты</w:t>
      </w:r>
      <w:r w:rsidR="00D2624A" w:rsidRPr="00DD7155">
        <w:rPr>
          <w:rFonts w:ascii="Tahoma" w:hAnsi="Tahoma" w:cs="Tahoma"/>
          <w:sz w:val="20"/>
        </w:rPr>
        <w:t>.</w:t>
      </w:r>
      <w:bookmarkStart w:id="256" w:name="_Toc528579946"/>
      <w:bookmarkEnd w:id="255"/>
    </w:p>
    <w:p w14:paraId="18EAF5B6" w14:textId="24206F3B" w:rsidR="00463224" w:rsidRPr="00DD7155" w:rsidRDefault="00F668ED" w:rsidP="006D4B4C">
      <w:pPr>
        <w:pStyle w:val="afff1"/>
        <w:spacing w:before="120" w:after="240"/>
        <w:ind w:left="142" w:right="-2"/>
        <w:rPr>
          <w:rFonts w:ascii="Tahoma" w:hAnsi="Tahoma" w:cs="Tahoma"/>
          <w:color w:val="000000" w:themeColor="text1"/>
          <w:sz w:val="20"/>
        </w:rPr>
      </w:pPr>
      <w:r w:rsidRPr="00DD7155">
        <w:rPr>
          <w:rFonts w:ascii="Tahoma" w:hAnsi="Tahoma" w:cs="Tahoma"/>
          <w:sz w:val="20"/>
        </w:rPr>
        <w:t>При формировании</w:t>
      </w:r>
      <w:r w:rsidR="000573F9" w:rsidRPr="00DD7155">
        <w:rPr>
          <w:rFonts w:ascii="Tahoma" w:hAnsi="Tahoma" w:cs="Tahoma"/>
          <w:sz w:val="20"/>
        </w:rPr>
        <w:t xml:space="preserve"> сметной документации на Дополнительные работы </w:t>
      </w:r>
      <w:r w:rsidRPr="00DD7155">
        <w:rPr>
          <w:rFonts w:ascii="Tahoma" w:hAnsi="Tahoma" w:cs="Tahoma"/>
          <w:sz w:val="20"/>
        </w:rPr>
        <w:t xml:space="preserve">ценовые параметры определяются согласно </w:t>
      </w:r>
      <w:r w:rsidR="00526E69" w:rsidRPr="00526E69">
        <w:rPr>
          <w:rFonts w:ascii="Tahoma" w:hAnsi="Tahoma" w:cs="Tahoma"/>
          <w:b/>
          <w:color w:val="FF0000"/>
          <w:sz w:val="20"/>
          <w:u w:color="FF0000"/>
        </w:rPr>
        <w:t>[</w:t>
      </w:r>
      <w:r w:rsidR="001D0C26" w:rsidRPr="00DD7155">
        <w:rPr>
          <w:rFonts w:ascii="Tahoma" w:hAnsi="Tahoma" w:cs="Tahoma"/>
          <w:sz w:val="20"/>
        </w:rPr>
        <w:t xml:space="preserve">п. </w:t>
      </w:r>
      <w:r w:rsidR="004E2CC5" w:rsidRPr="00DD7155">
        <w:rPr>
          <w:rFonts w:ascii="Tahoma" w:hAnsi="Tahoma" w:cs="Tahoma"/>
          <w:sz w:val="20"/>
        </w:rPr>
        <w:t>3</w:t>
      </w:r>
      <w:r w:rsidR="002C673D" w:rsidRPr="00DD7155">
        <w:rPr>
          <w:rFonts w:ascii="Tahoma" w:hAnsi="Tahoma" w:cs="Tahoma"/>
          <w:sz w:val="20"/>
        </w:rPr>
        <w:t>.3.1.</w:t>
      </w:r>
      <w:r w:rsidR="00526E69" w:rsidRPr="00526E69">
        <w:rPr>
          <w:rFonts w:ascii="Tahoma" w:hAnsi="Tahoma" w:cs="Tahoma"/>
          <w:b/>
          <w:color w:val="FF0000"/>
          <w:sz w:val="20"/>
        </w:rPr>
        <w:t>]</w:t>
      </w:r>
      <w:r w:rsidR="002C673D" w:rsidRPr="00DD7155">
        <w:rPr>
          <w:rFonts w:ascii="Tahoma" w:hAnsi="Tahoma" w:cs="Tahoma"/>
          <w:sz w:val="20"/>
        </w:rPr>
        <w:t xml:space="preserve"> </w:t>
      </w:r>
      <w:r w:rsidR="001D0C26" w:rsidRPr="00DD7155">
        <w:rPr>
          <w:rFonts w:ascii="Tahoma" w:hAnsi="Tahoma" w:cs="Tahoma"/>
          <w:sz w:val="20"/>
        </w:rPr>
        <w:t>Договора</w:t>
      </w:r>
      <w:r w:rsidR="00CE3471" w:rsidRPr="00DD7155">
        <w:rPr>
          <w:rFonts w:ascii="Tahoma" w:hAnsi="Tahoma" w:cs="Tahoma"/>
          <w:sz w:val="20"/>
        </w:rPr>
        <w:t xml:space="preserve"> с индексами пересчета сметной стоимости</w:t>
      </w:r>
      <w:r w:rsidR="00463224" w:rsidRPr="00DD7155">
        <w:rPr>
          <w:rFonts w:ascii="Tahoma" w:hAnsi="Tahoma" w:cs="Tahoma"/>
          <w:sz w:val="20"/>
        </w:rPr>
        <w:t>:</w:t>
      </w:r>
    </w:p>
    <w:p w14:paraId="4A827991" w14:textId="44E62572" w:rsidR="00384B46" w:rsidRPr="00DD7155" w:rsidRDefault="00526E69" w:rsidP="002F68A6">
      <w:pPr>
        <w:pStyle w:val="afff1"/>
        <w:numPr>
          <w:ilvl w:val="0"/>
          <w:numId w:val="41"/>
        </w:numPr>
        <w:tabs>
          <w:tab w:val="left" w:pos="284"/>
        </w:tabs>
        <w:spacing w:before="120" w:after="240"/>
        <w:rPr>
          <w:rFonts w:ascii="Tahoma" w:hAnsi="Tahoma" w:cs="Tahoma"/>
          <w:sz w:val="20"/>
        </w:rPr>
      </w:pPr>
      <w:r w:rsidRPr="00526E69">
        <w:rPr>
          <w:rFonts w:ascii="Tahoma" w:hAnsi="Tahoma" w:cs="Tahoma"/>
          <w:b/>
          <w:color w:val="FF0000"/>
          <w:sz w:val="20"/>
          <w:u w:color="FF0000"/>
        </w:rPr>
        <w:t>[</w:t>
      </w:r>
      <w:r w:rsidR="00463224" w:rsidRPr="00DD7155">
        <w:rPr>
          <w:rFonts w:ascii="Tahoma" w:hAnsi="Tahoma" w:cs="Tahoma"/>
          <w:sz w:val="20"/>
        </w:rPr>
        <w:t>предусмотренных</w:t>
      </w:r>
      <w:r w:rsidR="00CE3471" w:rsidRPr="00DD7155">
        <w:rPr>
          <w:rFonts w:ascii="Tahoma" w:hAnsi="Tahoma" w:cs="Tahoma"/>
          <w:sz w:val="20"/>
        </w:rPr>
        <w:t xml:space="preserve"> в РДЦ на момент заключения Договора</w:t>
      </w:r>
      <w:r w:rsidRPr="00526E69">
        <w:rPr>
          <w:rFonts w:ascii="Tahoma" w:hAnsi="Tahoma" w:cs="Tahoma"/>
          <w:b/>
          <w:color w:val="FF0000"/>
          <w:sz w:val="20"/>
        </w:rPr>
        <w:t>]</w:t>
      </w:r>
      <w:r w:rsidR="00463224" w:rsidRPr="00DD7155">
        <w:rPr>
          <w:rFonts w:ascii="Tahoma" w:hAnsi="Tahoma" w:cs="Tahoma"/>
          <w:sz w:val="20"/>
        </w:rPr>
        <w:t xml:space="preserve"> </w:t>
      </w:r>
    </w:p>
    <w:p w14:paraId="08E0FBF2" w14:textId="6CFD3FB8" w:rsidR="00463224" w:rsidRPr="00DD7155" w:rsidRDefault="00463224" w:rsidP="006D4B4C">
      <w:pPr>
        <w:pStyle w:val="afff1"/>
        <w:tabs>
          <w:tab w:val="left" w:pos="284"/>
        </w:tabs>
        <w:spacing w:before="120" w:after="240"/>
        <w:ind w:left="862"/>
        <w:rPr>
          <w:rFonts w:ascii="Tahoma" w:hAnsi="Tahoma" w:cs="Tahoma"/>
          <w:sz w:val="20"/>
        </w:rPr>
      </w:pPr>
      <w:r w:rsidRPr="00DD7155">
        <w:rPr>
          <w:rFonts w:ascii="Tahoma" w:hAnsi="Tahoma" w:cs="Tahoma"/>
          <w:sz w:val="20"/>
        </w:rPr>
        <w:t>/</w:t>
      </w:r>
    </w:p>
    <w:p w14:paraId="3A2E2890" w14:textId="60109B98" w:rsidR="003B564B" w:rsidRPr="00DD7155" w:rsidRDefault="00526E69" w:rsidP="002F68A6">
      <w:pPr>
        <w:pStyle w:val="afff1"/>
        <w:numPr>
          <w:ilvl w:val="0"/>
          <w:numId w:val="41"/>
        </w:numPr>
        <w:tabs>
          <w:tab w:val="left" w:pos="284"/>
        </w:tabs>
        <w:spacing w:before="120" w:after="240"/>
        <w:rPr>
          <w:rFonts w:ascii="Tahoma" w:hAnsi="Tahoma" w:cs="Tahoma"/>
          <w:color w:val="000000" w:themeColor="text1"/>
          <w:sz w:val="20"/>
        </w:rPr>
      </w:pPr>
      <w:r w:rsidRPr="00526E69">
        <w:rPr>
          <w:rFonts w:ascii="Tahoma" w:hAnsi="Tahoma" w:cs="Tahoma"/>
          <w:b/>
          <w:color w:val="FF0000"/>
          <w:sz w:val="20"/>
          <w:u w:color="FF0000"/>
        </w:rPr>
        <w:t>[</w:t>
      </w:r>
      <w:r w:rsidR="00463224" w:rsidRPr="00DD7155">
        <w:rPr>
          <w:rFonts w:ascii="Tahoma" w:hAnsi="Tahoma" w:cs="Tahoma"/>
          <w:sz w:val="20"/>
        </w:rPr>
        <w:t>утвержденных</w:t>
      </w:r>
      <w:r w:rsidR="00F668ED" w:rsidRPr="00DD7155">
        <w:rPr>
          <w:rFonts w:ascii="Tahoma" w:hAnsi="Tahoma" w:cs="Tahoma"/>
          <w:sz w:val="20"/>
        </w:rPr>
        <w:t xml:space="preserve"> в соответствии с установленным у Заказчика порядком</w:t>
      </w:r>
      <w:r w:rsidRPr="00526E69">
        <w:rPr>
          <w:rFonts w:ascii="Tahoma" w:hAnsi="Tahoma" w:cs="Tahoma"/>
          <w:b/>
          <w:color w:val="FF0000"/>
          <w:sz w:val="20"/>
        </w:rPr>
        <w:t>]</w:t>
      </w:r>
      <w:r w:rsidR="00F668ED" w:rsidRPr="00DD7155">
        <w:rPr>
          <w:rFonts w:ascii="Tahoma" w:hAnsi="Tahoma" w:cs="Tahoma"/>
          <w:sz w:val="20"/>
        </w:rPr>
        <w:t xml:space="preserve"> /</w:t>
      </w:r>
      <w:r w:rsidR="005451AD" w:rsidRPr="00DD7155">
        <w:rPr>
          <w:rFonts w:ascii="Tahoma" w:hAnsi="Tahoma" w:cs="Tahoma"/>
          <w:sz w:val="20"/>
        </w:rPr>
        <w:t xml:space="preserve"> </w:t>
      </w:r>
      <w:r w:rsidRPr="00526E69">
        <w:rPr>
          <w:rFonts w:ascii="Tahoma" w:hAnsi="Tahoma" w:cs="Tahoma"/>
          <w:b/>
          <w:color w:val="FF0000"/>
          <w:sz w:val="20"/>
          <w:u w:color="FF0000"/>
        </w:rPr>
        <w:t>[</w:t>
      </w:r>
      <w:r w:rsidR="00463224" w:rsidRPr="00DD7155">
        <w:rPr>
          <w:rFonts w:ascii="Tahoma" w:hAnsi="Tahoma" w:cs="Tahoma"/>
          <w:sz w:val="20"/>
        </w:rPr>
        <w:t>устанавливаемых</w:t>
      </w:r>
      <w:r w:rsidR="00CE3471" w:rsidRPr="00DD7155">
        <w:rPr>
          <w:rFonts w:ascii="Tahoma" w:hAnsi="Tahoma" w:cs="Tahoma"/>
          <w:sz w:val="20"/>
        </w:rPr>
        <w:t xml:space="preserve"> ежеквартально письмами </w:t>
      </w:r>
      <w:r w:rsidR="00CE3471" w:rsidRPr="00DD7155">
        <w:rPr>
          <w:rFonts w:ascii="Tahoma" w:hAnsi="Tahoma" w:cs="Tahoma"/>
          <w:color w:val="000000" w:themeColor="text1"/>
          <w:sz w:val="20"/>
        </w:rPr>
        <w:t>Минстроя России</w:t>
      </w:r>
      <w:r w:rsidRPr="00526E69">
        <w:rPr>
          <w:rFonts w:ascii="Tahoma" w:hAnsi="Tahoma" w:cs="Tahoma"/>
          <w:b/>
          <w:color w:val="FF0000"/>
          <w:sz w:val="20"/>
        </w:rPr>
        <w:t>]</w:t>
      </w:r>
      <w:r w:rsidR="00CE3471" w:rsidRPr="00DD7155">
        <w:rPr>
          <w:rFonts w:ascii="Tahoma" w:hAnsi="Tahoma" w:cs="Tahoma"/>
          <w:color w:val="000000" w:themeColor="text1"/>
          <w:sz w:val="20"/>
        </w:rPr>
        <w:t xml:space="preserve"> </w:t>
      </w:r>
      <w:r w:rsidRPr="00526E69">
        <w:rPr>
          <w:rFonts w:ascii="Tahoma" w:hAnsi="Tahoma" w:cs="Tahoma"/>
          <w:b/>
          <w:color w:val="FF0000"/>
          <w:sz w:val="20"/>
          <w:u w:color="FF0000"/>
        </w:rPr>
        <w:t>[</w:t>
      </w:r>
      <w:r w:rsidR="009F3A2B" w:rsidRPr="00DD7155">
        <w:rPr>
          <w:rFonts w:ascii="Tahoma" w:hAnsi="Tahoma" w:cs="Tahoma"/>
          <w:color w:val="000000" w:themeColor="text1"/>
          <w:sz w:val="20"/>
        </w:rPr>
        <w:t>на дату определения стоимости таких дополнительных работ, подтвержденных документально</w:t>
      </w:r>
      <w:r w:rsidRPr="00526E69">
        <w:rPr>
          <w:rFonts w:ascii="Tahoma" w:hAnsi="Tahoma" w:cs="Tahoma"/>
          <w:b/>
          <w:color w:val="FF0000"/>
          <w:sz w:val="20"/>
        </w:rPr>
        <w:t>]</w:t>
      </w:r>
    </w:p>
    <w:p w14:paraId="17D6F841" w14:textId="6FEEEF94" w:rsidR="0092035E" w:rsidRPr="00DD7155" w:rsidRDefault="00CE3471" w:rsidP="002F68A6">
      <w:pPr>
        <w:pStyle w:val="afff1"/>
        <w:spacing w:before="120" w:after="240"/>
        <w:ind w:left="142"/>
        <w:rPr>
          <w:rFonts w:ascii="Tahoma" w:hAnsi="Tahoma" w:cs="Tahoma"/>
          <w:color w:val="000000" w:themeColor="text1"/>
          <w:sz w:val="20"/>
        </w:rPr>
      </w:pPr>
      <w:r w:rsidRPr="00DD7155">
        <w:rPr>
          <w:rFonts w:ascii="Tahoma" w:hAnsi="Tahoma" w:cs="Tahoma"/>
          <w:color w:val="000000" w:themeColor="text1"/>
          <w:sz w:val="20"/>
        </w:rPr>
        <w:t xml:space="preserve">без учета </w:t>
      </w:r>
      <w:r w:rsidR="00526E69" w:rsidRPr="00526E69">
        <w:rPr>
          <w:rFonts w:ascii="Tahoma" w:hAnsi="Tahoma" w:cs="Tahoma"/>
          <w:b/>
          <w:color w:val="FF0000"/>
          <w:sz w:val="20"/>
          <w:u w:color="FF0000"/>
        </w:rPr>
        <w:t>[</w:t>
      </w:r>
      <w:r w:rsidRPr="00DD7155">
        <w:rPr>
          <w:rFonts w:ascii="Tahoma" w:hAnsi="Tahoma" w:cs="Tahoma"/>
          <w:color w:val="000000" w:themeColor="text1"/>
          <w:sz w:val="20"/>
        </w:rPr>
        <w:t>договорного</w:t>
      </w:r>
      <w:r w:rsidR="00526E69" w:rsidRPr="00526E69">
        <w:rPr>
          <w:rFonts w:ascii="Tahoma" w:hAnsi="Tahoma" w:cs="Tahoma"/>
          <w:b/>
          <w:color w:val="FF0000"/>
          <w:sz w:val="20"/>
        </w:rPr>
        <w:t>]</w:t>
      </w:r>
      <w:r w:rsidRPr="00DD7155">
        <w:rPr>
          <w:rFonts w:ascii="Tahoma" w:hAnsi="Tahoma" w:cs="Tahoma"/>
          <w:color w:val="000000" w:themeColor="text1"/>
          <w:sz w:val="20"/>
        </w:rPr>
        <w:t>/</w:t>
      </w:r>
      <w:r w:rsidR="00526E69" w:rsidRPr="00526E69">
        <w:rPr>
          <w:rFonts w:ascii="Tahoma" w:hAnsi="Tahoma" w:cs="Tahoma"/>
          <w:b/>
          <w:color w:val="FF0000"/>
          <w:sz w:val="20"/>
          <w:u w:color="FF0000"/>
        </w:rPr>
        <w:t>[</w:t>
      </w:r>
      <w:r w:rsidRPr="00DD7155">
        <w:rPr>
          <w:rFonts w:ascii="Tahoma" w:hAnsi="Tahoma" w:cs="Tahoma"/>
          <w:color w:val="000000" w:themeColor="text1"/>
          <w:sz w:val="20"/>
        </w:rPr>
        <w:t>расчетного поправочного</w:t>
      </w:r>
      <w:r w:rsidR="00526E69" w:rsidRPr="00526E69">
        <w:rPr>
          <w:rFonts w:ascii="Tahoma" w:hAnsi="Tahoma" w:cs="Tahoma"/>
          <w:b/>
          <w:color w:val="FF0000"/>
          <w:sz w:val="20"/>
        </w:rPr>
        <w:t>]</w:t>
      </w:r>
      <w:r w:rsidRPr="00DD7155">
        <w:rPr>
          <w:rFonts w:ascii="Tahoma" w:hAnsi="Tahoma" w:cs="Tahoma"/>
          <w:color w:val="000000" w:themeColor="text1"/>
          <w:sz w:val="20"/>
        </w:rPr>
        <w:t xml:space="preserve"> коэффициента</w:t>
      </w:r>
      <w:r w:rsidR="002A2964" w:rsidRPr="00DD7155">
        <w:rPr>
          <w:rStyle w:val="ad"/>
          <w:rFonts w:ascii="Tahoma" w:hAnsi="Tahoma" w:cs="Tahoma"/>
          <w:color w:val="000000" w:themeColor="text1"/>
          <w:sz w:val="20"/>
        </w:rPr>
        <w:footnoteReference w:id="280"/>
      </w:r>
      <w:r w:rsidRPr="00DD7155">
        <w:rPr>
          <w:rFonts w:ascii="Tahoma" w:hAnsi="Tahoma" w:cs="Tahoma"/>
          <w:sz w:val="20"/>
        </w:rPr>
        <w:t>.</w:t>
      </w:r>
    </w:p>
    <w:p w14:paraId="2CFE8438" w14:textId="34C8A54E" w:rsidR="000573F9" w:rsidRPr="00DD7155" w:rsidRDefault="000573F9" w:rsidP="002F68A6">
      <w:pPr>
        <w:pStyle w:val="afff1"/>
        <w:spacing w:before="120" w:after="240"/>
        <w:ind w:left="142"/>
        <w:rPr>
          <w:rFonts w:ascii="Tahoma" w:hAnsi="Tahoma" w:cs="Tahoma"/>
          <w:color w:val="000000" w:themeColor="text1"/>
          <w:sz w:val="20"/>
        </w:rPr>
      </w:pPr>
      <w:r w:rsidRPr="00DD7155">
        <w:rPr>
          <w:rFonts w:ascii="Tahoma" w:hAnsi="Tahoma" w:cs="Tahoma"/>
          <w:color w:val="000000" w:themeColor="text1"/>
          <w:sz w:val="20"/>
        </w:rPr>
        <w:t>По результатам согласования Сторонами</w:t>
      </w:r>
      <w:r w:rsidR="00F668ED" w:rsidRPr="00DD7155">
        <w:rPr>
          <w:rFonts w:ascii="Tahoma" w:hAnsi="Tahoma" w:cs="Tahoma"/>
          <w:color w:val="000000" w:themeColor="text1"/>
          <w:sz w:val="20"/>
        </w:rPr>
        <w:t xml:space="preserve"> сметной документации на Дополнительные работы</w:t>
      </w:r>
      <w:r w:rsidRPr="00DD7155">
        <w:rPr>
          <w:rFonts w:ascii="Tahoma" w:hAnsi="Tahoma" w:cs="Tahoma"/>
          <w:color w:val="000000" w:themeColor="text1"/>
          <w:sz w:val="20"/>
        </w:rPr>
        <w:t xml:space="preserve"> </w:t>
      </w:r>
      <w:r w:rsidR="00973035" w:rsidRPr="00DD7155">
        <w:rPr>
          <w:rFonts w:ascii="Tahoma" w:hAnsi="Tahoma" w:cs="Tahoma"/>
          <w:sz w:val="20"/>
        </w:rPr>
        <w:t>РДЦ</w:t>
      </w:r>
      <w:r w:rsidRPr="00DD7155">
        <w:rPr>
          <w:rFonts w:ascii="Tahoma" w:hAnsi="Tahoma" w:cs="Tahoma"/>
          <w:sz w:val="20"/>
        </w:rPr>
        <w:t xml:space="preserve"> подлежит </w:t>
      </w:r>
      <w:r w:rsidRPr="00DD7155">
        <w:rPr>
          <w:rFonts w:ascii="Tahoma" w:hAnsi="Tahoma" w:cs="Tahoma"/>
          <w:color w:val="000000" w:themeColor="text1"/>
          <w:sz w:val="20"/>
        </w:rPr>
        <w:t>уточнению и актуализации (распределению стоимости</w:t>
      </w:r>
      <w:r w:rsidR="00116B92" w:rsidRPr="00DD7155">
        <w:rPr>
          <w:rFonts w:ascii="Tahoma" w:hAnsi="Tahoma" w:cs="Tahoma"/>
          <w:color w:val="000000" w:themeColor="text1"/>
          <w:sz w:val="20"/>
        </w:rPr>
        <w:t xml:space="preserve"> по видам работ) без </w:t>
      </w:r>
      <w:r w:rsidR="0050131F" w:rsidRPr="00DD7155">
        <w:rPr>
          <w:rFonts w:ascii="Tahoma" w:hAnsi="Tahoma" w:cs="Tahoma"/>
          <w:color w:val="000000" w:themeColor="text1"/>
          <w:sz w:val="20"/>
        </w:rPr>
        <w:t xml:space="preserve">увеличения </w:t>
      </w:r>
      <w:r w:rsidRPr="00DD7155">
        <w:rPr>
          <w:rFonts w:ascii="Tahoma" w:hAnsi="Tahoma" w:cs="Tahoma"/>
          <w:color w:val="000000" w:themeColor="text1"/>
          <w:sz w:val="20"/>
        </w:rPr>
        <w:t>Цены Договора с приведением уточненной сметной стоимости к Цене Договора путем применения расчетных поправочных коэффициентов на основании заключаемого Сторонами дополнительного соглашения</w:t>
      </w:r>
      <w:r w:rsidR="00934035" w:rsidRPr="00DD7155">
        <w:rPr>
          <w:rFonts w:ascii="Tahoma" w:hAnsi="Tahoma" w:cs="Tahoma"/>
          <w:color w:val="000000" w:themeColor="text1"/>
          <w:sz w:val="20"/>
        </w:rPr>
        <w:t>.</w:t>
      </w:r>
      <w:r w:rsidR="00C9755C" w:rsidRPr="00DD7155">
        <w:rPr>
          <w:rFonts w:ascii="Tahoma" w:hAnsi="Tahoma" w:cs="Tahoma"/>
          <w:b/>
          <w:color w:val="FF0000"/>
          <w:sz w:val="20"/>
        </w:rPr>
        <w:t xml:space="preserve"> </w:t>
      </w:r>
      <w:r w:rsidR="00526E69" w:rsidRPr="00526E69">
        <w:rPr>
          <w:rFonts w:ascii="Tahoma" w:hAnsi="Tahoma" w:cs="Tahoma"/>
          <w:b/>
          <w:color w:val="FF0000"/>
          <w:sz w:val="20"/>
        </w:rPr>
        <w:t>]</w:t>
      </w:r>
    </w:p>
    <w:p w14:paraId="502C480A" w14:textId="4683A092" w:rsidR="00574E2D" w:rsidRPr="00DD7155" w:rsidRDefault="00CA73B1" w:rsidP="002F68A6">
      <w:pPr>
        <w:tabs>
          <w:tab w:val="left" w:pos="284"/>
        </w:tabs>
        <w:spacing w:before="120" w:after="240"/>
        <w:ind w:left="142" w:firstLine="0"/>
        <w:rPr>
          <w:rFonts w:ascii="Tahoma" w:hAnsi="Tahoma" w:cs="Tahoma"/>
          <w:i/>
          <w:sz w:val="20"/>
        </w:rPr>
      </w:pPr>
      <w:r w:rsidRPr="00DD7155">
        <w:rPr>
          <w:rFonts w:ascii="Tahoma" w:hAnsi="Tahoma" w:cs="Tahoma"/>
          <w:i/>
          <w:sz w:val="20"/>
        </w:rPr>
        <w:t xml:space="preserve">ЕСЛИ СОГЛАСНО УСЛОВИЯМ ДОГОВОРА ДОПОЛНИТЕЛЬНЫЕ РАБОТЫ, ВОЗНИКШИЕ В СВЯЗИ С ВНЕСЕНИЕМ ЗАКАЗЧИКОМ ИЗМЕНЕНИЯ В ПРОЕКТНУЮ, РАБОЧУЮ ДОКУМЕНТАЦИЮ, ПРЕВЫШАЮЩИЕ ПО СТОИМОСТИ </w:t>
      </w:r>
      <w:r w:rsidR="00526E69" w:rsidRPr="00526E69">
        <w:rPr>
          <w:rFonts w:ascii="Tahoma" w:hAnsi="Tahoma" w:cs="Tahoma"/>
          <w:b/>
          <w:i/>
          <w:color w:val="FF0000"/>
          <w:sz w:val="20"/>
          <w:u w:color="FF0000"/>
        </w:rPr>
        <w:t>[</w:t>
      </w:r>
      <w:r w:rsidRPr="00DD7155">
        <w:rPr>
          <w:rFonts w:ascii="Tahoma" w:hAnsi="Tahoma" w:cs="Tahoma"/>
          <w:i/>
          <w:sz w:val="20"/>
        </w:rPr>
        <w:t>10 %</w:t>
      </w:r>
      <w:r w:rsidR="00526E69" w:rsidRPr="00526E69">
        <w:rPr>
          <w:rFonts w:ascii="Tahoma" w:hAnsi="Tahoma" w:cs="Tahoma"/>
          <w:b/>
          <w:i/>
          <w:color w:val="FF0000"/>
          <w:sz w:val="20"/>
        </w:rPr>
        <w:t>]</w:t>
      </w:r>
      <w:r w:rsidRPr="00DD7155">
        <w:rPr>
          <w:rFonts w:ascii="Tahoma" w:hAnsi="Tahoma" w:cs="Tahoma"/>
          <w:i/>
          <w:sz w:val="20"/>
        </w:rPr>
        <w:t xml:space="preserve"> ЦЕНЫ ДОГОВОРА</w:t>
      </w:r>
      <w:r w:rsidRPr="00DD7155">
        <w:rPr>
          <w:rFonts w:ascii="Tahoma" w:hAnsi="Tahoma" w:cs="Tahoma"/>
          <w:sz w:val="20"/>
        </w:rPr>
        <w:t xml:space="preserve"> </w:t>
      </w:r>
      <w:r w:rsidRPr="00DD7155">
        <w:rPr>
          <w:rFonts w:ascii="Tahoma" w:hAnsi="Tahoma" w:cs="Tahoma"/>
          <w:i/>
          <w:sz w:val="20"/>
        </w:rPr>
        <w:t xml:space="preserve">И НЕ МЕНЯЮЩИЕ </w:t>
      </w:r>
      <w:r w:rsidR="00A15E6E" w:rsidRPr="00DD7155">
        <w:rPr>
          <w:rFonts w:ascii="Tahoma" w:hAnsi="Tahoma" w:cs="Tahoma"/>
          <w:i/>
          <w:sz w:val="20"/>
        </w:rPr>
        <w:t xml:space="preserve">И/ИЛИ МЕНЯЮЩИЕ </w:t>
      </w:r>
      <w:r w:rsidRPr="00DD7155">
        <w:rPr>
          <w:rFonts w:ascii="Tahoma" w:hAnsi="Tahoma" w:cs="Tahoma"/>
          <w:i/>
          <w:sz w:val="20"/>
        </w:rPr>
        <w:t>ХАРАКТЕРА РАБОТ</w:t>
      </w:r>
      <w:r w:rsidR="00A15E6E" w:rsidRPr="00DD7155">
        <w:rPr>
          <w:rFonts w:ascii="Tahoma" w:hAnsi="Tahoma" w:cs="Tahoma"/>
          <w:i/>
          <w:sz w:val="20"/>
        </w:rPr>
        <w:t>, ПРЕДУСМОТРЕННЫХ В ДОГОВОРЕ,</w:t>
      </w:r>
      <w:r w:rsidRPr="00DD7155">
        <w:rPr>
          <w:rFonts w:ascii="Tahoma" w:hAnsi="Tahoma" w:cs="Tahoma"/>
          <w:i/>
          <w:sz w:val="20"/>
        </w:rPr>
        <w:t xml:space="preserve"> </w:t>
      </w:r>
      <w:r w:rsidR="002F7BF8" w:rsidRPr="00DD7155">
        <w:rPr>
          <w:rFonts w:ascii="Tahoma" w:hAnsi="Tahoma" w:cs="Tahoma"/>
          <w:i/>
          <w:sz w:val="20"/>
        </w:rPr>
        <w:t>ДОПОЛНИТЬ ПУНКТОМ</w:t>
      </w:r>
      <w:r w:rsidR="00C9755C" w:rsidRPr="00DD7155">
        <w:rPr>
          <w:rFonts w:ascii="Tahoma" w:hAnsi="Tahoma" w:cs="Tahoma"/>
          <w:i/>
          <w:sz w:val="20"/>
        </w:rPr>
        <w:t xml:space="preserve"> (ПРИ ЭТОМ ПУНКТЫ 16.</w:t>
      </w:r>
      <w:r w:rsidR="007D30D8" w:rsidRPr="00DD7155">
        <w:rPr>
          <w:rFonts w:ascii="Tahoma" w:hAnsi="Tahoma" w:cs="Tahoma"/>
          <w:i/>
          <w:sz w:val="20"/>
        </w:rPr>
        <w:t>7</w:t>
      </w:r>
      <w:r w:rsidR="00C9755C" w:rsidRPr="00DD7155">
        <w:rPr>
          <w:rFonts w:ascii="Tahoma" w:hAnsi="Tahoma" w:cs="Tahoma"/>
          <w:i/>
          <w:sz w:val="20"/>
        </w:rPr>
        <w:t xml:space="preserve"> и 16.</w:t>
      </w:r>
      <w:r w:rsidR="007D30D8" w:rsidRPr="00DD7155">
        <w:rPr>
          <w:rFonts w:ascii="Tahoma" w:hAnsi="Tahoma" w:cs="Tahoma"/>
          <w:i/>
          <w:sz w:val="20"/>
        </w:rPr>
        <w:t>9</w:t>
      </w:r>
      <w:r w:rsidR="00C9755C" w:rsidRPr="00DD7155">
        <w:rPr>
          <w:rFonts w:ascii="Tahoma" w:hAnsi="Tahoma" w:cs="Tahoma"/>
          <w:i/>
          <w:sz w:val="20"/>
        </w:rPr>
        <w:t xml:space="preserve"> ИСКЛЮЧАЮТСЯ)</w:t>
      </w:r>
      <w:r w:rsidR="00C9755C" w:rsidRPr="00DD7155" w:rsidDel="00C9755C">
        <w:rPr>
          <w:rFonts w:ascii="Tahoma" w:hAnsi="Tahoma" w:cs="Tahoma"/>
          <w:i/>
          <w:sz w:val="20"/>
        </w:rPr>
        <w:t xml:space="preserve"> </w:t>
      </w:r>
      <w:r w:rsidRPr="00DD7155">
        <w:rPr>
          <w:rFonts w:ascii="Tahoma" w:hAnsi="Tahoma" w:cs="Tahoma"/>
          <w:i/>
          <w:sz w:val="20"/>
        </w:rPr>
        <w:t>:</w:t>
      </w:r>
    </w:p>
    <w:p w14:paraId="4DD483DE" w14:textId="6E9FB3E4" w:rsidR="00E90465" w:rsidRPr="00DD7155" w:rsidRDefault="00526E69" w:rsidP="002F68A6">
      <w:pPr>
        <w:pStyle w:val="afff1"/>
        <w:numPr>
          <w:ilvl w:val="1"/>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D2624A" w:rsidRPr="00DD7155">
        <w:rPr>
          <w:rFonts w:ascii="Tahoma" w:hAnsi="Tahoma" w:cs="Tahoma"/>
          <w:sz w:val="20"/>
        </w:rPr>
        <w:t>Дополнительные</w:t>
      </w:r>
      <w:r w:rsidR="00D2624A" w:rsidRPr="00DD7155">
        <w:rPr>
          <w:rFonts w:ascii="Tahoma" w:hAnsi="Tahoma" w:cs="Tahoma"/>
          <w:color w:val="000000" w:themeColor="text1"/>
          <w:sz w:val="20"/>
        </w:rPr>
        <w:t xml:space="preserve"> работы, потребность в которых возникла в связи с внесением Заказчиком изменений в Проектную, Рабочую документацию</w:t>
      </w:r>
      <w:r w:rsidR="00D2624A" w:rsidRPr="00DD7155">
        <w:rPr>
          <w:rFonts w:ascii="Tahoma" w:hAnsi="Tahoma" w:cs="Tahoma"/>
          <w:sz w:val="20"/>
        </w:rPr>
        <w:t xml:space="preserve"> и/или вызывает необходимость выполнения видов работ, не предусмотренных в Проектной и Рабочей документации, стоимость которых превышает </w:t>
      </w:r>
      <w:r w:rsidRPr="00526E69">
        <w:rPr>
          <w:rFonts w:ascii="Tahoma" w:hAnsi="Tahoma" w:cs="Tahoma"/>
          <w:b/>
          <w:color w:val="FF0000"/>
          <w:sz w:val="20"/>
          <w:u w:color="FF0000"/>
        </w:rPr>
        <w:t>[</w:t>
      </w:r>
      <w:r w:rsidR="00315022" w:rsidRPr="00DD7155">
        <w:rPr>
          <w:rFonts w:ascii="Tahoma" w:hAnsi="Tahoma" w:cs="Tahoma"/>
          <w:sz w:val="20"/>
        </w:rPr>
        <w:t>10</w:t>
      </w:r>
      <w:r w:rsidR="00D2624A" w:rsidRPr="00DD7155">
        <w:rPr>
          <w:rFonts w:ascii="Tahoma" w:hAnsi="Tahoma" w:cs="Tahoma"/>
          <w:sz w:val="20"/>
        </w:rPr>
        <w:t>%</w:t>
      </w:r>
      <w:r w:rsidRPr="00526E69">
        <w:rPr>
          <w:rFonts w:ascii="Tahoma" w:hAnsi="Tahoma" w:cs="Tahoma"/>
          <w:b/>
          <w:color w:val="FF0000"/>
          <w:sz w:val="20"/>
        </w:rPr>
        <w:t>]</w:t>
      </w:r>
      <w:r w:rsidR="00D2624A" w:rsidRPr="00DD7155">
        <w:rPr>
          <w:rFonts w:ascii="Tahoma" w:hAnsi="Tahoma" w:cs="Tahoma"/>
          <w:sz w:val="20"/>
        </w:rPr>
        <w:t xml:space="preserve"> Цены Договора</w:t>
      </w:r>
      <w:r w:rsidR="009A5907" w:rsidRPr="00DD7155">
        <w:rPr>
          <w:rFonts w:ascii="Tahoma" w:hAnsi="Tahoma" w:cs="Tahoma"/>
          <w:sz w:val="20"/>
        </w:rPr>
        <w:t xml:space="preserve"> и</w:t>
      </w:r>
      <w:r w:rsidR="00D4608A" w:rsidRPr="00DD7155">
        <w:rPr>
          <w:rFonts w:ascii="Tahoma" w:hAnsi="Tahoma" w:cs="Tahoma"/>
          <w:sz w:val="20"/>
        </w:rPr>
        <w:t xml:space="preserve"> </w:t>
      </w:r>
      <w:r w:rsidR="00DE47BD" w:rsidRPr="00DD7155">
        <w:rPr>
          <w:rFonts w:ascii="Tahoma" w:hAnsi="Tahoma" w:cs="Tahoma"/>
          <w:sz w:val="20"/>
        </w:rPr>
        <w:t xml:space="preserve">увеличивают Цену Договора в части превышающей </w:t>
      </w:r>
      <w:r w:rsidRPr="00526E69">
        <w:rPr>
          <w:rFonts w:ascii="Tahoma" w:hAnsi="Tahoma" w:cs="Tahoma"/>
          <w:b/>
          <w:color w:val="FF0000"/>
          <w:sz w:val="20"/>
          <w:u w:color="FF0000"/>
        </w:rPr>
        <w:t>[</w:t>
      </w:r>
      <w:r w:rsidR="00315022" w:rsidRPr="00DD7155">
        <w:rPr>
          <w:rFonts w:ascii="Tahoma" w:hAnsi="Tahoma" w:cs="Tahoma"/>
          <w:sz w:val="20"/>
        </w:rPr>
        <w:t>10</w:t>
      </w:r>
      <w:r w:rsidR="00DE47BD" w:rsidRPr="00DD7155">
        <w:rPr>
          <w:rFonts w:ascii="Tahoma" w:hAnsi="Tahoma" w:cs="Tahoma"/>
          <w:sz w:val="20"/>
        </w:rPr>
        <w:t>%</w:t>
      </w:r>
      <w:r w:rsidRPr="00526E69">
        <w:rPr>
          <w:rFonts w:ascii="Tahoma" w:hAnsi="Tahoma" w:cs="Tahoma"/>
          <w:b/>
          <w:color w:val="FF0000"/>
          <w:sz w:val="20"/>
        </w:rPr>
        <w:t>]</w:t>
      </w:r>
      <w:r w:rsidR="00DE47BD" w:rsidRPr="00DD7155">
        <w:rPr>
          <w:rFonts w:ascii="Tahoma" w:hAnsi="Tahoma" w:cs="Tahoma"/>
          <w:sz w:val="20"/>
        </w:rPr>
        <w:t xml:space="preserve"> Цены Договора</w:t>
      </w:r>
      <w:r w:rsidR="007F071F" w:rsidRPr="00DD7155">
        <w:rPr>
          <w:rFonts w:ascii="Tahoma" w:hAnsi="Tahoma" w:cs="Tahoma"/>
          <w:sz w:val="20"/>
        </w:rPr>
        <w:t>,</w:t>
      </w:r>
      <w:r w:rsidR="00DE47BD" w:rsidRPr="00DD7155">
        <w:rPr>
          <w:rFonts w:ascii="Tahoma" w:hAnsi="Tahoma" w:cs="Tahoma"/>
          <w:sz w:val="20"/>
        </w:rPr>
        <w:t xml:space="preserve"> </w:t>
      </w:r>
      <w:r w:rsidR="00D2624A" w:rsidRPr="00DD7155">
        <w:rPr>
          <w:rFonts w:ascii="Tahoma" w:hAnsi="Tahoma" w:cs="Tahoma"/>
          <w:sz w:val="20"/>
        </w:rPr>
        <w:t xml:space="preserve">подлежат </w:t>
      </w:r>
      <w:r w:rsidR="008834C3" w:rsidRPr="00DD7155">
        <w:rPr>
          <w:rFonts w:ascii="Tahoma" w:hAnsi="Tahoma" w:cs="Tahoma"/>
          <w:sz w:val="20"/>
        </w:rPr>
        <w:t>выполнению</w:t>
      </w:r>
      <w:r w:rsidR="00E90465" w:rsidRPr="00DD7155">
        <w:rPr>
          <w:rFonts w:ascii="Tahoma" w:hAnsi="Tahoma" w:cs="Tahoma"/>
          <w:sz w:val="20"/>
        </w:rPr>
        <w:t xml:space="preserve"> </w:t>
      </w:r>
      <w:r w:rsidR="00D2624A" w:rsidRPr="00DD7155">
        <w:rPr>
          <w:rFonts w:ascii="Tahoma" w:hAnsi="Tahoma" w:cs="Tahoma"/>
          <w:sz w:val="20"/>
        </w:rPr>
        <w:t xml:space="preserve">на основании подписанного Сторонами дополнительного соглашения </w:t>
      </w:r>
      <w:r w:rsidR="00257C13" w:rsidRPr="00DD7155">
        <w:rPr>
          <w:rFonts w:ascii="Tahoma" w:hAnsi="Tahoma" w:cs="Tahoma"/>
          <w:sz w:val="20"/>
        </w:rPr>
        <w:t xml:space="preserve">с актуализированным РДЦ </w:t>
      </w:r>
      <w:r w:rsidR="00D2624A" w:rsidRPr="00DD7155">
        <w:rPr>
          <w:rFonts w:ascii="Tahoma" w:hAnsi="Tahoma" w:cs="Tahoma"/>
          <w:sz w:val="20"/>
        </w:rPr>
        <w:t xml:space="preserve">и согласованной </w:t>
      </w:r>
      <w:r w:rsidR="00257C13" w:rsidRPr="00DD7155">
        <w:rPr>
          <w:rFonts w:ascii="Tahoma" w:hAnsi="Tahoma" w:cs="Tahoma"/>
          <w:sz w:val="20"/>
        </w:rPr>
        <w:t xml:space="preserve">сметной </w:t>
      </w:r>
      <w:r w:rsidR="002C673D" w:rsidRPr="00DD7155">
        <w:rPr>
          <w:rFonts w:ascii="Tahoma" w:hAnsi="Tahoma" w:cs="Tahoma"/>
          <w:sz w:val="20"/>
        </w:rPr>
        <w:t>документацией</w:t>
      </w:r>
      <w:r w:rsidR="00257C13" w:rsidRPr="00DD7155">
        <w:rPr>
          <w:rFonts w:ascii="Tahoma" w:hAnsi="Tahoma" w:cs="Tahoma"/>
          <w:sz w:val="20"/>
        </w:rPr>
        <w:t xml:space="preserve"> на дополнительные работы</w:t>
      </w:r>
      <w:r w:rsidR="00D2624A" w:rsidRPr="00DD7155">
        <w:rPr>
          <w:rFonts w:ascii="Tahoma" w:hAnsi="Tahoma" w:cs="Tahoma"/>
          <w:sz w:val="20"/>
        </w:rPr>
        <w:t xml:space="preserve">. </w:t>
      </w:r>
    </w:p>
    <w:p w14:paraId="6CD3CC7D" w14:textId="482EF07B" w:rsidR="003B564B" w:rsidRPr="00DD7155" w:rsidRDefault="00D2624A" w:rsidP="006D4B4C">
      <w:pPr>
        <w:pStyle w:val="afff1"/>
        <w:spacing w:before="120" w:after="240"/>
        <w:ind w:left="142" w:right="-2"/>
        <w:rPr>
          <w:rFonts w:ascii="Tahoma" w:hAnsi="Tahoma" w:cs="Tahoma"/>
          <w:sz w:val="20"/>
        </w:rPr>
      </w:pPr>
      <w:r w:rsidRPr="00DD7155">
        <w:rPr>
          <w:rFonts w:ascii="Tahoma" w:hAnsi="Tahoma" w:cs="Tahoma"/>
          <w:color w:val="000000" w:themeColor="text1"/>
          <w:sz w:val="20"/>
        </w:rPr>
        <w:t xml:space="preserve">При </w:t>
      </w:r>
      <w:r w:rsidRPr="00DD7155">
        <w:rPr>
          <w:rFonts w:ascii="Tahoma" w:hAnsi="Tahoma" w:cs="Tahoma"/>
          <w:sz w:val="20"/>
        </w:rPr>
        <w:t>формировании сметной документации на Дополнительные работы ценовые параметры определяются</w:t>
      </w:r>
      <w:r w:rsidR="00F90010" w:rsidRPr="00DD7155">
        <w:rPr>
          <w:rFonts w:ascii="Tahoma" w:hAnsi="Tahoma" w:cs="Tahoma"/>
          <w:sz w:val="20"/>
        </w:rPr>
        <w:t xml:space="preserve"> согласно </w:t>
      </w:r>
      <w:r w:rsidR="00526E69" w:rsidRPr="00526E69">
        <w:rPr>
          <w:rFonts w:ascii="Tahoma" w:hAnsi="Tahoma" w:cs="Tahoma"/>
          <w:b/>
          <w:color w:val="FF0000"/>
          <w:sz w:val="20"/>
          <w:u w:color="FF0000"/>
        </w:rPr>
        <w:t>[</w:t>
      </w:r>
      <w:r w:rsidR="00F90010" w:rsidRPr="00DD7155">
        <w:rPr>
          <w:rFonts w:ascii="Tahoma" w:hAnsi="Tahoma" w:cs="Tahoma"/>
          <w:sz w:val="20"/>
        </w:rPr>
        <w:t>п</w:t>
      </w:r>
      <w:r w:rsidR="00C661C5" w:rsidRPr="00DD7155">
        <w:rPr>
          <w:rFonts w:ascii="Tahoma" w:hAnsi="Tahoma" w:cs="Tahoma"/>
          <w:sz w:val="20"/>
        </w:rPr>
        <w:t xml:space="preserve">. </w:t>
      </w:r>
      <w:r w:rsidR="004E2CC5" w:rsidRPr="00DD7155">
        <w:rPr>
          <w:rFonts w:ascii="Tahoma" w:hAnsi="Tahoma" w:cs="Tahoma"/>
          <w:sz w:val="20"/>
        </w:rPr>
        <w:t>3</w:t>
      </w:r>
      <w:r w:rsidR="002C673D" w:rsidRPr="00DD7155">
        <w:rPr>
          <w:rFonts w:ascii="Tahoma" w:hAnsi="Tahoma" w:cs="Tahoma"/>
          <w:sz w:val="20"/>
        </w:rPr>
        <w:t>.3.1.</w:t>
      </w:r>
      <w:r w:rsidR="00526E69" w:rsidRPr="00526E69">
        <w:rPr>
          <w:rFonts w:ascii="Tahoma" w:hAnsi="Tahoma" w:cs="Tahoma"/>
          <w:b/>
          <w:color w:val="FF0000"/>
          <w:sz w:val="20"/>
        </w:rPr>
        <w:t>]</w:t>
      </w:r>
      <w:r w:rsidR="002C673D" w:rsidRPr="00DD7155">
        <w:rPr>
          <w:rFonts w:ascii="Tahoma" w:hAnsi="Tahoma" w:cs="Tahoma"/>
          <w:sz w:val="20"/>
        </w:rPr>
        <w:t xml:space="preserve"> </w:t>
      </w:r>
      <w:r w:rsidR="00F90010" w:rsidRPr="00DD7155">
        <w:rPr>
          <w:rFonts w:ascii="Tahoma" w:hAnsi="Tahoma" w:cs="Tahoma"/>
          <w:sz w:val="20"/>
        </w:rPr>
        <w:t xml:space="preserve">Договора </w:t>
      </w:r>
      <w:r w:rsidR="00825860" w:rsidRPr="00DD7155">
        <w:rPr>
          <w:rFonts w:ascii="Tahoma" w:hAnsi="Tahoma" w:cs="Tahoma"/>
          <w:sz w:val="20"/>
        </w:rPr>
        <w:t>с индексами пересчета сметной стоимости</w:t>
      </w:r>
      <w:r w:rsidR="003B564B" w:rsidRPr="00DD7155">
        <w:rPr>
          <w:rFonts w:ascii="Tahoma" w:hAnsi="Tahoma" w:cs="Tahoma"/>
          <w:sz w:val="20"/>
        </w:rPr>
        <w:t>:</w:t>
      </w:r>
    </w:p>
    <w:p w14:paraId="22B0A369" w14:textId="0077647E" w:rsidR="002E09E5" w:rsidRPr="00DD7155" w:rsidRDefault="00526E69" w:rsidP="002F68A6">
      <w:pPr>
        <w:pStyle w:val="afff1"/>
        <w:numPr>
          <w:ilvl w:val="0"/>
          <w:numId w:val="63"/>
        </w:numPr>
        <w:spacing w:before="120" w:after="240"/>
        <w:rPr>
          <w:rFonts w:ascii="Tahoma" w:hAnsi="Tahoma" w:cs="Tahoma"/>
          <w:sz w:val="20"/>
        </w:rPr>
      </w:pPr>
      <w:r w:rsidRPr="00526E69">
        <w:rPr>
          <w:rFonts w:ascii="Tahoma" w:hAnsi="Tahoma" w:cs="Tahoma"/>
          <w:b/>
          <w:color w:val="FF0000"/>
          <w:sz w:val="20"/>
          <w:u w:color="FF0000"/>
        </w:rPr>
        <w:t>[</w:t>
      </w:r>
      <w:r w:rsidR="0028014C" w:rsidRPr="00DD7155">
        <w:rPr>
          <w:rFonts w:ascii="Tahoma" w:hAnsi="Tahoma" w:cs="Tahoma"/>
          <w:sz w:val="20"/>
        </w:rPr>
        <w:t xml:space="preserve">предусмотренных в </w:t>
      </w:r>
      <w:r w:rsidR="001D0C26" w:rsidRPr="00DD7155">
        <w:rPr>
          <w:rFonts w:ascii="Tahoma" w:hAnsi="Tahoma" w:cs="Tahoma"/>
          <w:sz w:val="20"/>
        </w:rPr>
        <w:t xml:space="preserve">РДЦ </w:t>
      </w:r>
      <w:r w:rsidR="00825860" w:rsidRPr="00DD7155">
        <w:rPr>
          <w:rFonts w:ascii="Tahoma" w:hAnsi="Tahoma" w:cs="Tahoma"/>
          <w:sz w:val="20"/>
        </w:rPr>
        <w:t>на момент заключения Договора</w:t>
      </w:r>
      <w:r w:rsidRPr="00526E69">
        <w:rPr>
          <w:rFonts w:ascii="Tahoma" w:hAnsi="Tahoma" w:cs="Tahoma"/>
          <w:b/>
          <w:color w:val="FF0000"/>
          <w:sz w:val="20"/>
        </w:rPr>
        <w:t>]</w:t>
      </w:r>
      <w:r w:rsidR="001D0C26" w:rsidRPr="00DD7155">
        <w:rPr>
          <w:rFonts w:ascii="Tahoma" w:hAnsi="Tahoma" w:cs="Tahoma"/>
          <w:sz w:val="20"/>
        </w:rPr>
        <w:t xml:space="preserve"> </w:t>
      </w:r>
    </w:p>
    <w:p w14:paraId="1458C662" w14:textId="2BACE3EC" w:rsidR="000A3463" w:rsidRPr="00DD7155" w:rsidRDefault="001D0C26" w:rsidP="00CA48D7">
      <w:pPr>
        <w:pStyle w:val="afff1"/>
        <w:spacing w:before="120" w:after="240"/>
        <w:ind w:left="862"/>
        <w:rPr>
          <w:rFonts w:ascii="Tahoma" w:hAnsi="Tahoma" w:cs="Tahoma"/>
          <w:sz w:val="20"/>
        </w:rPr>
      </w:pPr>
      <w:r w:rsidRPr="00DD7155">
        <w:rPr>
          <w:rFonts w:ascii="Tahoma" w:hAnsi="Tahoma" w:cs="Tahoma"/>
          <w:sz w:val="20"/>
        </w:rPr>
        <w:t>/</w:t>
      </w:r>
      <w:r w:rsidR="00825860" w:rsidRPr="00DD7155">
        <w:rPr>
          <w:rFonts w:ascii="Tahoma" w:hAnsi="Tahoma" w:cs="Tahoma"/>
          <w:sz w:val="20"/>
        </w:rPr>
        <w:t xml:space="preserve"> </w:t>
      </w:r>
    </w:p>
    <w:p w14:paraId="2CBF5187" w14:textId="1202BCC8" w:rsidR="003B564B" w:rsidRPr="00DD7155" w:rsidRDefault="00526E69" w:rsidP="002F68A6">
      <w:pPr>
        <w:pStyle w:val="afff1"/>
        <w:numPr>
          <w:ilvl w:val="0"/>
          <w:numId w:val="63"/>
        </w:numPr>
        <w:spacing w:before="120" w:after="240"/>
        <w:rPr>
          <w:rFonts w:ascii="Tahoma" w:hAnsi="Tahoma" w:cs="Tahoma"/>
          <w:sz w:val="20"/>
        </w:rPr>
      </w:pPr>
      <w:r w:rsidRPr="00526E69">
        <w:rPr>
          <w:rFonts w:ascii="Tahoma" w:hAnsi="Tahoma" w:cs="Tahoma"/>
          <w:b/>
          <w:color w:val="FF0000"/>
          <w:sz w:val="20"/>
          <w:u w:color="FF0000"/>
        </w:rPr>
        <w:t>[</w:t>
      </w:r>
      <w:r w:rsidR="00825860" w:rsidRPr="00DD7155">
        <w:rPr>
          <w:rFonts w:ascii="Tahoma" w:hAnsi="Tahoma" w:cs="Tahoma"/>
          <w:sz w:val="20"/>
        </w:rPr>
        <w:t xml:space="preserve"> </w:t>
      </w:r>
      <w:r w:rsidRPr="00526E69">
        <w:rPr>
          <w:rFonts w:ascii="Tahoma" w:hAnsi="Tahoma" w:cs="Tahoma"/>
          <w:b/>
          <w:color w:val="FF0000"/>
          <w:sz w:val="20"/>
          <w:u w:color="FF0000"/>
        </w:rPr>
        <w:t>[</w:t>
      </w:r>
      <w:r w:rsidR="00E54F3C" w:rsidRPr="00DD7155">
        <w:rPr>
          <w:rFonts w:ascii="Tahoma" w:hAnsi="Tahoma" w:cs="Tahoma"/>
          <w:sz w:val="20"/>
        </w:rPr>
        <w:t>утвержденных в соответствии с установленным у Заказчика порядком</w:t>
      </w:r>
      <w:r w:rsidRPr="00526E69">
        <w:rPr>
          <w:rFonts w:ascii="Tahoma" w:hAnsi="Tahoma" w:cs="Tahoma"/>
          <w:b/>
          <w:color w:val="FF0000"/>
          <w:sz w:val="20"/>
        </w:rPr>
        <w:t>]</w:t>
      </w:r>
      <w:r w:rsidR="00E54F3C" w:rsidRPr="00DD7155">
        <w:rPr>
          <w:rFonts w:ascii="Tahoma" w:hAnsi="Tahoma" w:cs="Tahoma"/>
          <w:color w:val="000000" w:themeColor="text1"/>
          <w:sz w:val="20"/>
        </w:rPr>
        <w:t xml:space="preserve"> / </w:t>
      </w:r>
      <w:r w:rsidRPr="00526E69">
        <w:rPr>
          <w:rFonts w:ascii="Tahoma" w:hAnsi="Tahoma" w:cs="Tahoma"/>
          <w:b/>
          <w:color w:val="FF0000"/>
          <w:sz w:val="20"/>
          <w:u w:color="FF0000"/>
        </w:rPr>
        <w:t>[</w:t>
      </w:r>
      <w:r w:rsidR="00825860" w:rsidRPr="00DD7155">
        <w:rPr>
          <w:rFonts w:ascii="Tahoma" w:hAnsi="Tahoma" w:cs="Tahoma"/>
          <w:sz w:val="20"/>
        </w:rPr>
        <w:t>устанавливаемых ежеквартально письмами Минстроя России</w:t>
      </w:r>
      <w:r w:rsidRPr="00526E69">
        <w:rPr>
          <w:rFonts w:ascii="Tahoma" w:hAnsi="Tahoma" w:cs="Tahoma"/>
          <w:b/>
          <w:color w:val="FF0000"/>
          <w:sz w:val="20"/>
        </w:rPr>
        <w:t>]</w:t>
      </w:r>
      <w:r w:rsidR="002E09E5" w:rsidRPr="00DD7155">
        <w:rPr>
          <w:rFonts w:ascii="Tahoma" w:hAnsi="Tahoma" w:cs="Tahoma"/>
          <w:b/>
          <w:color w:val="FF0000"/>
          <w:sz w:val="20"/>
        </w:rPr>
        <w:t xml:space="preserve"> </w:t>
      </w:r>
      <w:r w:rsidRPr="00526E69">
        <w:rPr>
          <w:rFonts w:ascii="Tahoma" w:hAnsi="Tahoma" w:cs="Tahoma"/>
          <w:b/>
          <w:color w:val="FF0000"/>
          <w:sz w:val="20"/>
          <w:u w:color="FF0000"/>
        </w:rPr>
        <w:t>[</w:t>
      </w:r>
      <w:r w:rsidR="001E3037" w:rsidRPr="00DD7155">
        <w:rPr>
          <w:rFonts w:ascii="Tahoma" w:hAnsi="Tahoma" w:cs="Tahoma"/>
          <w:sz w:val="20"/>
        </w:rPr>
        <w:t xml:space="preserve">на </w:t>
      </w:r>
      <w:r w:rsidR="001E3037" w:rsidRPr="00DD7155">
        <w:rPr>
          <w:rFonts w:ascii="Tahoma" w:hAnsi="Tahoma" w:cs="Tahoma"/>
          <w:color w:val="000000" w:themeColor="text1"/>
          <w:sz w:val="20"/>
        </w:rPr>
        <w:t>дату</w:t>
      </w:r>
      <w:r w:rsidR="001E3037" w:rsidRPr="00DD7155">
        <w:rPr>
          <w:rFonts w:ascii="Tahoma" w:hAnsi="Tahoma" w:cs="Tahoma"/>
          <w:sz w:val="20"/>
        </w:rPr>
        <w:t xml:space="preserve"> определения стоимости таких дополнительных работ, подтвержденных документально</w:t>
      </w:r>
      <w:r w:rsidRPr="00526E69">
        <w:rPr>
          <w:rFonts w:ascii="Tahoma" w:hAnsi="Tahoma" w:cs="Tahoma"/>
          <w:b/>
          <w:color w:val="FF0000"/>
          <w:sz w:val="20"/>
        </w:rPr>
        <w:t>]]</w:t>
      </w:r>
      <w:r w:rsidR="00825860" w:rsidRPr="00DD7155">
        <w:rPr>
          <w:rFonts w:ascii="Tahoma" w:hAnsi="Tahoma" w:cs="Tahoma"/>
          <w:sz w:val="20"/>
        </w:rPr>
        <w:t xml:space="preserve"> </w:t>
      </w:r>
    </w:p>
    <w:p w14:paraId="42A77D29" w14:textId="08A91C3B" w:rsidR="00D2624A" w:rsidRPr="00DD7155" w:rsidRDefault="00E90465" w:rsidP="002F68A6">
      <w:pPr>
        <w:pStyle w:val="afff1"/>
        <w:spacing w:before="120" w:after="240"/>
        <w:ind w:left="142"/>
        <w:rPr>
          <w:rFonts w:ascii="Tahoma" w:hAnsi="Tahoma" w:cs="Tahoma"/>
          <w:sz w:val="20"/>
        </w:rPr>
      </w:pPr>
      <w:r w:rsidRPr="00DD7155">
        <w:rPr>
          <w:rFonts w:ascii="Tahoma" w:hAnsi="Tahoma" w:cs="Tahoma"/>
          <w:sz w:val="20"/>
        </w:rPr>
        <w:t xml:space="preserve">без учета </w:t>
      </w:r>
      <w:r w:rsidR="00526E69" w:rsidRPr="00526E69">
        <w:rPr>
          <w:rFonts w:ascii="Tahoma" w:hAnsi="Tahoma" w:cs="Tahoma"/>
          <w:b/>
          <w:color w:val="FF0000"/>
          <w:sz w:val="20"/>
          <w:u w:color="FF0000"/>
        </w:rPr>
        <w:t>[</w:t>
      </w:r>
      <w:r w:rsidR="00DD7CCC" w:rsidRPr="00DD7155">
        <w:rPr>
          <w:rFonts w:ascii="Tahoma" w:hAnsi="Tahoma" w:cs="Tahoma"/>
          <w:color w:val="000000" w:themeColor="text1"/>
          <w:sz w:val="20"/>
        </w:rPr>
        <w:t>договорного</w:t>
      </w:r>
      <w:r w:rsidR="00526E69" w:rsidRPr="00526E69">
        <w:rPr>
          <w:rFonts w:ascii="Tahoma" w:hAnsi="Tahoma" w:cs="Tahoma"/>
          <w:b/>
          <w:color w:val="FF0000"/>
          <w:sz w:val="20"/>
        </w:rPr>
        <w:t>]</w:t>
      </w:r>
      <w:r w:rsidR="00DD7CCC" w:rsidRPr="00DD7155">
        <w:rPr>
          <w:rFonts w:ascii="Tahoma" w:hAnsi="Tahoma" w:cs="Tahoma"/>
          <w:color w:val="000000" w:themeColor="text1"/>
          <w:sz w:val="20"/>
        </w:rPr>
        <w:t>/</w:t>
      </w:r>
      <w:r w:rsidR="00526E69" w:rsidRPr="00526E69">
        <w:rPr>
          <w:rFonts w:ascii="Tahoma" w:hAnsi="Tahoma" w:cs="Tahoma"/>
          <w:b/>
          <w:color w:val="FF0000"/>
          <w:sz w:val="20"/>
          <w:u w:color="FF0000"/>
        </w:rPr>
        <w:t>[</w:t>
      </w:r>
      <w:r w:rsidR="00DD7CCC" w:rsidRPr="00DD7155">
        <w:rPr>
          <w:rFonts w:ascii="Tahoma" w:hAnsi="Tahoma" w:cs="Tahoma"/>
          <w:color w:val="000000" w:themeColor="text1"/>
          <w:sz w:val="20"/>
        </w:rPr>
        <w:t>расчетн</w:t>
      </w:r>
      <w:r w:rsidR="00B93D7D" w:rsidRPr="00DD7155">
        <w:rPr>
          <w:rFonts w:ascii="Tahoma" w:hAnsi="Tahoma" w:cs="Tahoma"/>
          <w:color w:val="000000" w:themeColor="text1"/>
          <w:sz w:val="20"/>
        </w:rPr>
        <w:t>ого поправочного</w:t>
      </w:r>
      <w:r w:rsidR="00526E69" w:rsidRPr="00526E69">
        <w:rPr>
          <w:rFonts w:ascii="Tahoma" w:hAnsi="Tahoma" w:cs="Tahoma"/>
          <w:b/>
          <w:color w:val="FF0000"/>
          <w:sz w:val="20"/>
        </w:rPr>
        <w:t>]</w:t>
      </w:r>
      <w:r w:rsidR="00B93D7D" w:rsidRPr="00DD7155">
        <w:rPr>
          <w:rFonts w:ascii="Tahoma" w:hAnsi="Tahoma" w:cs="Tahoma"/>
          <w:color w:val="000000" w:themeColor="text1"/>
          <w:sz w:val="20"/>
        </w:rPr>
        <w:t xml:space="preserve"> коэффициента</w:t>
      </w:r>
      <w:r w:rsidR="0054389E" w:rsidRPr="00DD7155">
        <w:rPr>
          <w:rStyle w:val="ad"/>
          <w:rFonts w:ascii="Tahoma" w:hAnsi="Tahoma" w:cs="Tahoma"/>
          <w:color w:val="000000" w:themeColor="text1"/>
          <w:sz w:val="20"/>
        </w:rPr>
        <w:footnoteReference w:id="281"/>
      </w:r>
      <w:r w:rsidRPr="00DD7155">
        <w:rPr>
          <w:rFonts w:ascii="Tahoma" w:hAnsi="Tahoma" w:cs="Tahoma"/>
          <w:sz w:val="20"/>
        </w:rPr>
        <w:t>.</w:t>
      </w:r>
      <w:bookmarkEnd w:id="256"/>
      <w:r w:rsidR="00526E69" w:rsidRPr="00526E69">
        <w:rPr>
          <w:rFonts w:ascii="Tahoma" w:hAnsi="Tahoma" w:cs="Tahoma"/>
          <w:b/>
          <w:color w:val="FF0000"/>
          <w:sz w:val="20"/>
        </w:rPr>
        <w:t>]</w:t>
      </w:r>
    </w:p>
    <w:p w14:paraId="04875236" w14:textId="386319B4" w:rsidR="00001925" w:rsidRPr="00DD7155" w:rsidRDefault="00CA73B1" w:rsidP="002F68A6">
      <w:pPr>
        <w:pStyle w:val="afff1"/>
        <w:tabs>
          <w:tab w:val="left" w:pos="284"/>
        </w:tabs>
        <w:spacing w:before="120" w:after="240"/>
        <w:ind w:left="142"/>
        <w:rPr>
          <w:rFonts w:ascii="Tahoma" w:hAnsi="Tahoma" w:cs="Tahoma"/>
          <w:sz w:val="20"/>
        </w:rPr>
      </w:pPr>
      <w:r w:rsidRPr="00DD7155">
        <w:rPr>
          <w:rFonts w:ascii="Tahoma" w:hAnsi="Tahoma" w:cs="Tahoma"/>
          <w:i/>
          <w:sz w:val="20"/>
        </w:rPr>
        <w:t xml:space="preserve">ЕСЛИ В ПРЕДМЕТ ДОГОВОРА ВХОДИТ РАЗРАБОТКА ДОКУМЕНТАЦИИ, ДОБАВИТЬ ПУНКТЫ </w:t>
      </w:r>
      <w:r w:rsidR="004E2CC5" w:rsidRPr="00DD7155">
        <w:rPr>
          <w:rFonts w:ascii="Tahoma" w:hAnsi="Tahoma" w:cs="Tahoma"/>
          <w:i/>
          <w:sz w:val="20"/>
        </w:rPr>
        <w:t>16</w:t>
      </w:r>
      <w:r w:rsidRPr="00DD7155">
        <w:rPr>
          <w:rFonts w:ascii="Tahoma" w:hAnsi="Tahoma" w:cs="Tahoma"/>
          <w:i/>
          <w:sz w:val="20"/>
        </w:rPr>
        <w:t>.</w:t>
      </w:r>
      <w:r w:rsidR="005436E1" w:rsidRPr="00DD7155">
        <w:rPr>
          <w:rFonts w:ascii="Tahoma" w:hAnsi="Tahoma" w:cs="Tahoma"/>
          <w:i/>
          <w:sz w:val="20"/>
        </w:rPr>
        <w:t>1</w:t>
      </w:r>
      <w:r w:rsidR="007D30D8" w:rsidRPr="00DD7155">
        <w:rPr>
          <w:rFonts w:ascii="Tahoma" w:hAnsi="Tahoma" w:cs="Tahoma"/>
          <w:i/>
          <w:sz w:val="20"/>
        </w:rPr>
        <w:t>2</w:t>
      </w:r>
      <w:r w:rsidR="005436E1" w:rsidRPr="00DD7155">
        <w:rPr>
          <w:rFonts w:ascii="Tahoma" w:hAnsi="Tahoma" w:cs="Tahoma"/>
          <w:i/>
          <w:sz w:val="20"/>
        </w:rPr>
        <w:t xml:space="preserve"> </w:t>
      </w:r>
      <w:r w:rsidRPr="00DD7155">
        <w:rPr>
          <w:rFonts w:ascii="Tahoma" w:hAnsi="Tahoma" w:cs="Tahoma"/>
          <w:i/>
          <w:sz w:val="20"/>
        </w:rPr>
        <w:t>– 1</w:t>
      </w:r>
      <w:r w:rsidR="004E2CC5" w:rsidRPr="00DD7155">
        <w:rPr>
          <w:rFonts w:ascii="Tahoma" w:hAnsi="Tahoma" w:cs="Tahoma"/>
          <w:i/>
          <w:sz w:val="20"/>
        </w:rPr>
        <w:t>6</w:t>
      </w:r>
      <w:r w:rsidRPr="00DD7155">
        <w:rPr>
          <w:rFonts w:ascii="Tahoma" w:hAnsi="Tahoma" w:cs="Tahoma"/>
          <w:i/>
          <w:sz w:val="20"/>
        </w:rPr>
        <w:t>.</w:t>
      </w:r>
      <w:r w:rsidR="005436E1" w:rsidRPr="00DD7155">
        <w:rPr>
          <w:rFonts w:ascii="Tahoma" w:hAnsi="Tahoma" w:cs="Tahoma"/>
          <w:i/>
          <w:sz w:val="20"/>
        </w:rPr>
        <w:t>1</w:t>
      </w:r>
      <w:r w:rsidR="007D30D8" w:rsidRPr="00DD7155">
        <w:rPr>
          <w:rFonts w:ascii="Tahoma" w:hAnsi="Tahoma" w:cs="Tahoma"/>
          <w:i/>
          <w:sz w:val="20"/>
        </w:rPr>
        <w:t>6</w:t>
      </w:r>
      <w:r w:rsidR="005436E1" w:rsidRPr="00DD7155">
        <w:rPr>
          <w:rFonts w:ascii="Tahoma" w:hAnsi="Tahoma" w:cs="Tahoma"/>
          <w:i/>
          <w:sz w:val="20"/>
        </w:rPr>
        <w:t xml:space="preserve"> </w:t>
      </w:r>
      <w:r w:rsidRPr="00DD7155">
        <w:rPr>
          <w:rFonts w:ascii="Tahoma" w:hAnsi="Tahoma" w:cs="Tahoma"/>
          <w:i/>
          <w:sz w:val="20"/>
        </w:rPr>
        <w:t>В СЛЕДУЮЩЕЙ РЕДАКЦИИ:</w:t>
      </w:r>
    </w:p>
    <w:p w14:paraId="5972DF11" w14:textId="3E0DEA89" w:rsidR="0045049A" w:rsidRPr="00DD7155" w:rsidRDefault="00526E69" w:rsidP="002F68A6">
      <w:pPr>
        <w:pStyle w:val="afff1"/>
        <w:numPr>
          <w:ilvl w:val="1"/>
          <w:numId w:val="13"/>
        </w:numPr>
        <w:spacing w:before="120" w:after="240"/>
        <w:ind w:left="142" w:right="-2" w:hanging="1135"/>
        <w:rPr>
          <w:rFonts w:ascii="Tahoma" w:hAnsi="Tahoma" w:cs="Tahoma"/>
          <w:sz w:val="20"/>
          <w:highlight w:val="lightGray"/>
        </w:rPr>
      </w:pPr>
      <w:r w:rsidRPr="00526E69">
        <w:rPr>
          <w:rFonts w:ascii="Tahoma" w:hAnsi="Tahoma" w:cs="Tahoma"/>
          <w:b/>
          <w:color w:val="FF0000"/>
          <w:sz w:val="20"/>
          <w:u w:color="FF0000"/>
        </w:rPr>
        <w:t>[</w:t>
      </w:r>
      <w:r w:rsidR="00E1662B" w:rsidRPr="00DD7155">
        <w:rPr>
          <w:rFonts w:ascii="Tahoma" w:hAnsi="Tahoma" w:cs="Tahoma"/>
          <w:sz w:val="20"/>
          <w:highlight w:val="lightGray"/>
        </w:rPr>
        <w:t>Если</w:t>
      </w:r>
      <w:r w:rsidR="0077308E" w:rsidRPr="00DD7155">
        <w:rPr>
          <w:rFonts w:ascii="Tahoma" w:hAnsi="Tahoma" w:cs="Tahoma"/>
          <w:sz w:val="20"/>
          <w:highlight w:val="lightGray"/>
        </w:rPr>
        <w:t xml:space="preserve"> Дополнительны</w:t>
      </w:r>
      <w:r w:rsidR="00E1662B" w:rsidRPr="00DD7155">
        <w:rPr>
          <w:rFonts w:ascii="Tahoma" w:hAnsi="Tahoma" w:cs="Tahoma"/>
          <w:sz w:val="20"/>
          <w:highlight w:val="lightGray"/>
        </w:rPr>
        <w:t>е</w:t>
      </w:r>
      <w:r w:rsidR="0077308E" w:rsidRPr="00DD7155">
        <w:rPr>
          <w:rFonts w:ascii="Tahoma" w:hAnsi="Tahoma" w:cs="Tahoma"/>
          <w:sz w:val="20"/>
          <w:highlight w:val="lightGray"/>
        </w:rPr>
        <w:t xml:space="preserve"> работ</w:t>
      </w:r>
      <w:r w:rsidR="00E1662B" w:rsidRPr="00DD7155">
        <w:rPr>
          <w:rFonts w:ascii="Tahoma" w:hAnsi="Tahoma" w:cs="Tahoma"/>
          <w:sz w:val="20"/>
          <w:highlight w:val="lightGray"/>
        </w:rPr>
        <w:t>ы</w:t>
      </w:r>
      <w:r w:rsidR="0077308E" w:rsidRPr="00DD7155">
        <w:rPr>
          <w:rFonts w:ascii="Tahoma" w:hAnsi="Tahoma" w:cs="Tahoma"/>
          <w:sz w:val="20"/>
          <w:highlight w:val="lightGray"/>
        </w:rPr>
        <w:t xml:space="preserve"> </w:t>
      </w:r>
      <w:r w:rsidR="000F374A" w:rsidRPr="00DD7155">
        <w:rPr>
          <w:rFonts w:ascii="Tahoma" w:hAnsi="Tahoma" w:cs="Tahoma"/>
          <w:sz w:val="20"/>
          <w:highlight w:val="lightGray"/>
        </w:rPr>
        <w:t>по Документации</w:t>
      </w:r>
      <w:r w:rsidR="00026FEF" w:rsidRPr="00DD7155">
        <w:rPr>
          <w:rFonts w:ascii="Tahoma" w:hAnsi="Tahoma" w:cs="Tahoma"/>
          <w:sz w:val="20"/>
          <w:highlight w:val="lightGray"/>
        </w:rPr>
        <w:t xml:space="preserve"> </w:t>
      </w:r>
      <w:r w:rsidR="00E1662B" w:rsidRPr="00DD7155">
        <w:rPr>
          <w:rFonts w:ascii="Tahoma" w:hAnsi="Tahoma" w:cs="Tahoma"/>
          <w:sz w:val="20"/>
          <w:highlight w:val="lightGray"/>
        </w:rPr>
        <w:t xml:space="preserve">возникают </w:t>
      </w:r>
      <w:r w:rsidR="0077308E" w:rsidRPr="00DD7155">
        <w:rPr>
          <w:rFonts w:ascii="Tahoma" w:hAnsi="Tahoma" w:cs="Tahoma"/>
          <w:sz w:val="20"/>
          <w:highlight w:val="lightGray"/>
        </w:rPr>
        <w:t>по инициативе Заказчика</w:t>
      </w:r>
      <w:r w:rsidR="00E1662B" w:rsidRPr="00DD7155">
        <w:rPr>
          <w:rFonts w:ascii="Tahoma" w:hAnsi="Tahoma" w:cs="Tahoma"/>
          <w:sz w:val="20"/>
          <w:highlight w:val="lightGray"/>
        </w:rPr>
        <w:t>,</w:t>
      </w:r>
      <w:r w:rsidR="0077308E" w:rsidRPr="00DD7155">
        <w:rPr>
          <w:rFonts w:ascii="Tahoma" w:hAnsi="Tahoma" w:cs="Tahoma"/>
          <w:sz w:val="20"/>
          <w:highlight w:val="lightGray"/>
        </w:rPr>
        <w:t xml:space="preserve"> Стороны подписывают дополнительное соглашение к Договору</w:t>
      </w:r>
      <w:r w:rsidR="0045049A" w:rsidRPr="00DD7155">
        <w:rPr>
          <w:rFonts w:ascii="Tahoma" w:hAnsi="Tahoma" w:cs="Tahoma"/>
          <w:sz w:val="20"/>
          <w:highlight w:val="lightGray"/>
        </w:rPr>
        <w:t xml:space="preserve"> с указанием:</w:t>
      </w:r>
    </w:p>
    <w:p w14:paraId="112A4141" w14:textId="3754340A" w:rsidR="0045049A" w:rsidRPr="00DD7155" w:rsidRDefault="0045049A" w:rsidP="00CA48D7">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w:t>
      </w:r>
      <w:r w:rsidR="0077308E" w:rsidRPr="00DD7155">
        <w:rPr>
          <w:rFonts w:ascii="Tahoma" w:hAnsi="Tahoma" w:cs="Tahoma"/>
          <w:sz w:val="20"/>
          <w:highlight w:val="lightGray"/>
        </w:rPr>
        <w:t xml:space="preserve"> </w:t>
      </w:r>
      <w:r w:rsidRPr="00DD7155">
        <w:rPr>
          <w:rFonts w:ascii="Tahoma" w:hAnsi="Tahoma" w:cs="Tahoma"/>
          <w:sz w:val="20"/>
          <w:highlight w:val="lightGray"/>
        </w:rPr>
        <w:t xml:space="preserve">стоимости </w:t>
      </w:r>
      <w:r w:rsidR="00E1662B" w:rsidRPr="00DD7155">
        <w:rPr>
          <w:rFonts w:ascii="Tahoma" w:hAnsi="Tahoma" w:cs="Tahoma"/>
          <w:sz w:val="20"/>
          <w:highlight w:val="lightGray"/>
        </w:rPr>
        <w:t xml:space="preserve">таких Дополнительных работ, </w:t>
      </w:r>
    </w:p>
    <w:p w14:paraId="3AA2F403" w14:textId="345D2B31" w:rsidR="0045049A" w:rsidRPr="00DD7155" w:rsidRDefault="0045049A" w:rsidP="00CA48D7">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xml:space="preserve">- сроках </w:t>
      </w:r>
      <w:r w:rsidR="00E1662B" w:rsidRPr="00DD7155">
        <w:rPr>
          <w:rFonts w:ascii="Tahoma" w:hAnsi="Tahoma" w:cs="Tahoma"/>
          <w:sz w:val="20"/>
          <w:highlight w:val="lightGray"/>
        </w:rPr>
        <w:t xml:space="preserve">их выполнения, </w:t>
      </w:r>
    </w:p>
    <w:p w14:paraId="7A649965" w14:textId="375264C9" w:rsidR="0045049A" w:rsidRPr="00DD7155" w:rsidRDefault="0045049A" w:rsidP="00CA48D7">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sz w:val="20"/>
          <w:highlight w:val="lightGray"/>
        </w:rPr>
        <w:t>актуализированного Задания</w:t>
      </w:r>
      <w:r w:rsidR="00526E69" w:rsidRPr="00526E69">
        <w:rPr>
          <w:rFonts w:ascii="Tahoma" w:hAnsi="Tahoma" w:cs="Tahoma"/>
          <w:b/>
          <w:color w:val="FF0000"/>
          <w:sz w:val="20"/>
        </w:rPr>
        <w:t>]</w:t>
      </w:r>
      <w:r w:rsidR="000A1BA1" w:rsidRPr="00DD7155">
        <w:rPr>
          <w:rFonts w:ascii="Tahoma" w:hAnsi="Tahoma" w:cs="Tahoma"/>
          <w:sz w:val="20"/>
          <w:highlight w:val="lightGray"/>
        </w:rPr>
        <w:t xml:space="preserve"> </w:t>
      </w:r>
      <w:r w:rsidR="0077308E" w:rsidRPr="00DD7155">
        <w:rPr>
          <w:rFonts w:ascii="Tahoma" w:hAnsi="Tahoma" w:cs="Tahoma"/>
          <w:sz w:val="20"/>
          <w:highlight w:val="lightGray"/>
        </w:rPr>
        <w:t>/</w:t>
      </w:r>
      <w:r w:rsidR="00D4608A"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sz w:val="20"/>
          <w:highlight w:val="lightGray"/>
        </w:rPr>
        <w:t xml:space="preserve">дополнения </w:t>
      </w:r>
      <w:r w:rsidR="0077308E" w:rsidRPr="00DD7155">
        <w:rPr>
          <w:rFonts w:ascii="Tahoma" w:hAnsi="Tahoma" w:cs="Tahoma"/>
          <w:sz w:val="20"/>
          <w:highlight w:val="lightGray"/>
        </w:rPr>
        <w:t>к Заданию</w:t>
      </w:r>
      <w:r w:rsidR="00526E69" w:rsidRPr="00526E69">
        <w:rPr>
          <w:rFonts w:ascii="Tahoma" w:hAnsi="Tahoma" w:cs="Tahoma"/>
          <w:b/>
          <w:color w:val="FF0000"/>
          <w:sz w:val="20"/>
        </w:rPr>
        <w:t>]</w:t>
      </w:r>
      <w:r w:rsidR="006468D8" w:rsidRPr="00DD7155">
        <w:rPr>
          <w:rFonts w:ascii="Tahoma" w:hAnsi="Tahoma" w:cs="Tahoma"/>
          <w:sz w:val="20"/>
          <w:highlight w:val="lightGray"/>
        </w:rPr>
        <w:t xml:space="preserve"> </w:t>
      </w:r>
    </w:p>
    <w:p w14:paraId="29816823" w14:textId="04BE9578" w:rsidR="0045049A" w:rsidRPr="00DD7155" w:rsidRDefault="0045049A" w:rsidP="00CA48D7">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xml:space="preserve">- </w:t>
      </w:r>
      <w:r w:rsidR="006468D8" w:rsidRPr="00DD7155">
        <w:rPr>
          <w:rFonts w:ascii="Tahoma" w:hAnsi="Tahoma" w:cs="Tahoma"/>
          <w:sz w:val="20"/>
          <w:highlight w:val="lightGray"/>
        </w:rPr>
        <w:t>актуализированн</w:t>
      </w:r>
      <w:r w:rsidR="00E1662B" w:rsidRPr="00DD7155">
        <w:rPr>
          <w:rFonts w:ascii="Tahoma" w:hAnsi="Tahoma" w:cs="Tahoma"/>
          <w:sz w:val="20"/>
          <w:highlight w:val="lightGray"/>
        </w:rPr>
        <w:t>о</w:t>
      </w:r>
      <w:r w:rsidRPr="00DD7155">
        <w:rPr>
          <w:rFonts w:ascii="Tahoma" w:hAnsi="Tahoma" w:cs="Tahoma"/>
          <w:sz w:val="20"/>
          <w:highlight w:val="lightGray"/>
        </w:rPr>
        <w:t>го</w:t>
      </w:r>
      <w:r w:rsidR="006468D8" w:rsidRPr="00DD7155">
        <w:rPr>
          <w:rFonts w:ascii="Tahoma" w:hAnsi="Tahoma" w:cs="Tahoma"/>
          <w:sz w:val="20"/>
          <w:highlight w:val="lightGray"/>
        </w:rPr>
        <w:t xml:space="preserve"> РДЦ </w:t>
      </w:r>
    </w:p>
    <w:p w14:paraId="5669983D" w14:textId="6B8C9C80" w:rsidR="0077308E" w:rsidRPr="00DD7155" w:rsidRDefault="0045049A" w:rsidP="00CA48D7">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xml:space="preserve">- </w:t>
      </w:r>
      <w:r w:rsidR="006468D8" w:rsidRPr="00DD7155">
        <w:rPr>
          <w:rFonts w:ascii="Tahoma" w:hAnsi="Tahoma" w:cs="Tahoma"/>
          <w:sz w:val="20"/>
          <w:highlight w:val="lightGray"/>
        </w:rPr>
        <w:t>согласованн</w:t>
      </w:r>
      <w:r w:rsidRPr="00DD7155">
        <w:rPr>
          <w:rFonts w:ascii="Tahoma" w:hAnsi="Tahoma" w:cs="Tahoma"/>
          <w:sz w:val="20"/>
          <w:highlight w:val="lightGray"/>
        </w:rPr>
        <w:t>ой</w:t>
      </w:r>
      <w:r w:rsidR="006468D8" w:rsidRPr="00DD7155">
        <w:rPr>
          <w:rFonts w:ascii="Tahoma" w:hAnsi="Tahoma" w:cs="Tahoma"/>
          <w:sz w:val="20"/>
          <w:highlight w:val="lightGray"/>
        </w:rPr>
        <w:t xml:space="preserve"> </w:t>
      </w:r>
      <w:r w:rsidRPr="00DD7155">
        <w:rPr>
          <w:rFonts w:ascii="Tahoma" w:hAnsi="Tahoma" w:cs="Tahoma"/>
          <w:sz w:val="20"/>
          <w:highlight w:val="lightGray"/>
        </w:rPr>
        <w:t>сметной документации</w:t>
      </w:r>
      <w:r w:rsidR="0077308E" w:rsidRPr="00DD7155">
        <w:rPr>
          <w:rFonts w:ascii="Tahoma" w:hAnsi="Tahoma" w:cs="Tahoma"/>
          <w:sz w:val="20"/>
          <w:highlight w:val="lightGray"/>
        </w:rPr>
        <w:t>.</w:t>
      </w:r>
    </w:p>
    <w:p w14:paraId="223722A0" w14:textId="3006FFF0" w:rsidR="004934B1" w:rsidRPr="00DD7155" w:rsidRDefault="004934B1" w:rsidP="004934B1">
      <w:pPr>
        <w:pStyle w:val="afff1"/>
        <w:numPr>
          <w:ilvl w:val="1"/>
          <w:numId w:val="13"/>
        </w:numPr>
        <w:spacing w:before="120" w:after="240"/>
        <w:ind w:left="142" w:right="-2" w:hanging="1135"/>
        <w:rPr>
          <w:rFonts w:ascii="Tahoma" w:hAnsi="Tahoma" w:cs="Tahoma"/>
          <w:sz w:val="20"/>
          <w:highlight w:val="lightGray"/>
        </w:rPr>
      </w:pPr>
      <w:r w:rsidRPr="00DD7155">
        <w:rPr>
          <w:rFonts w:ascii="Tahoma" w:hAnsi="Tahoma" w:cs="Tahoma"/>
          <w:sz w:val="20"/>
          <w:highlight w:val="lightGray"/>
        </w:rPr>
        <w:t xml:space="preserve">Стороны </w:t>
      </w:r>
      <w:r w:rsidR="009115A4" w:rsidRPr="00DD7155">
        <w:rPr>
          <w:rFonts w:ascii="Tahoma" w:hAnsi="Tahoma" w:cs="Tahoma"/>
          <w:sz w:val="20"/>
          <w:highlight w:val="lightGray"/>
        </w:rPr>
        <w:t>по инициативе Заказчика вносят изменения в</w:t>
      </w:r>
      <w:r w:rsidRPr="00DD7155">
        <w:rPr>
          <w:rFonts w:ascii="Tahoma" w:hAnsi="Tahoma" w:cs="Tahoma"/>
          <w:sz w:val="20"/>
          <w:highlight w:val="lightGray"/>
        </w:rPr>
        <w:t xml:space="preserve"> Задание</w:t>
      </w:r>
      <w:r w:rsidR="0045049A" w:rsidRPr="00DD7155">
        <w:rPr>
          <w:rFonts w:ascii="Tahoma" w:hAnsi="Tahoma" w:cs="Tahoma"/>
          <w:sz w:val="20"/>
          <w:highlight w:val="lightGray"/>
        </w:rPr>
        <w:t xml:space="preserve"> на проектирование</w:t>
      </w:r>
      <w:r w:rsidRPr="00DD7155">
        <w:rPr>
          <w:rFonts w:ascii="Tahoma" w:hAnsi="Tahoma" w:cs="Tahoma"/>
          <w:sz w:val="20"/>
          <w:highlight w:val="lightGray"/>
        </w:rPr>
        <w:t xml:space="preserve">, </w:t>
      </w:r>
      <w:r w:rsidR="003A2306">
        <w:rPr>
          <w:rFonts w:ascii="Tahoma" w:hAnsi="Tahoma" w:cs="Tahoma"/>
          <w:sz w:val="20"/>
          <w:highlight w:val="lightGray"/>
        </w:rPr>
        <w:t>И</w:t>
      </w:r>
      <w:r w:rsidRPr="00DD7155">
        <w:rPr>
          <w:rFonts w:ascii="Tahoma" w:hAnsi="Tahoma" w:cs="Tahoma"/>
          <w:sz w:val="20"/>
          <w:highlight w:val="lightGray"/>
        </w:rPr>
        <w:t xml:space="preserve">сходные </w:t>
      </w:r>
      <w:r w:rsidR="003A2306">
        <w:rPr>
          <w:rFonts w:ascii="Tahoma" w:hAnsi="Tahoma" w:cs="Tahoma"/>
          <w:sz w:val="20"/>
          <w:highlight w:val="lightGray"/>
        </w:rPr>
        <w:t>данные</w:t>
      </w:r>
      <w:r w:rsidRPr="00DD7155">
        <w:rPr>
          <w:rFonts w:ascii="Tahoma" w:hAnsi="Tahoma" w:cs="Tahoma"/>
          <w:sz w:val="20"/>
          <w:highlight w:val="lightGray"/>
        </w:rPr>
        <w:t xml:space="preserve"> согласно порядку, установленному Заказчиком,</w:t>
      </w:r>
      <w:r w:rsidR="00221B7F" w:rsidRPr="00DD7155">
        <w:rPr>
          <w:rFonts w:ascii="Tahoma" w:hAnsi="Tahoma" w:cs="Tahoma"/>
          <w:sz w:val="20"/>
          <w:highlight w:val="lightGray"/>
        </w:rPr>
        <w:t xml:space="preserve"> </w:t>
      </w:r>
      <w:r w:rsidR="002E09E5" w:rsidRPr="00DD7155">
        <w:rPr>
          <w:rFonts w:ascii="Tahoma" w:hAnsi="Tahoma" w:cs="Tahoma"/>
          <w:sz w:val="20"/>
          <w:highlight w:val="lightGray"/>
        </w:rPr>
        <w:t>путем подписания дополнительного соглашения</w:t>
      </w:r>
      <w:r w:rsidR="009115A4" w:rsidRPr="00DD7155">
        <w:rPr>
          <w:rFonts w:ascii="Tahoma" w:hAnsi="Tahoma" w:cs="Tahoma"/>
          <w:sz w:val="20"/>
          <w:highlight w:val="lightGray"/>
        </w:rPr>
        <w:t>,</w:t>
      </w:r>
      <w:r w:rsidRPr="00DD7155">
        <w:rPr>
          <w:rFonts w:ascii="Tahoma" w:hAnsi="Tahoma" w:cs="Tahoma"/>
          <w:sz w:val="20"/>
          <w:highlight w:val="lightGray"/>
        </w:rPr>
        <w:t xml:space="preserve"> и с целью:</w:t>
      </w:r>
    </w:p>
    <w:p w14:paraId="38382AD1" w14:textId="77777777" w:rsidR="004934B1" w:rsidRPr="00DD7155" w:rsidRDefault="004934B1" w:rsidP="004934B1">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увеличения или сокращения объемов Работ;</w:t>
      </w:r>
    </w:p>
    <w:p w14:paraId="5DCF73D5" w14:textId="77777777" w:rsidR="004934B1" w:rsidRPr="00DD7155" w:rsidRDefault="004934B1" w:rsidP="004934B1">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исключения объемов Работ;</w:t>
      </w:r>
    </w:p>
    <w:p w14:paraId="5FC6E487" w14:textId="77777777" w:rsidR="009115A4" w:rsidRPr="00DD7155" w:rsidRDefault="004934B1" w:rsidP="004934B1">
      <w:pPr>
        <w:pStyle w:val="afff1"/>
        <w:spacing w:before="120" w:after="240"/>
        <w:ind w:left="142" w:right="-2"/>
        <w:rPr>
          <w:rFonts w:ascii="Tahoma" w:hAnsi="Tahoma" w:cs="Tahoma"/>
          <w:sz w:val="20"/>
        </w:rPr>
      </w:pPr>
      <w:r w:rsidRPr="00DD7155">
        <w:rPr>
          <w:rFonts w:ascii="Tahoma" w:hAnsi="Tahoma" w:cs="Tahoma"/>
          <w:sz w:val="20"/>
          <w:highlight w:val="lightGray"/>
        </w:rPr>
        <w:t>- изменения технических решений.</w:t>
      </w:r>
    </w:p>
    <w:p w14:paraId="6E42B41F" w14:textId="2C5A0239" w:rsidR="005C52E5" w:rsidRPr="00DD7155" w:rsidRDefault="00A13356"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highlight w:val="lightGray"/>
        </w:rPr>
        <w:t xml:space="preserve">Стоимость дополнительных </w:t>
      </w:r>
      <w:r w:rsidR="005C52E5" w:rsidRPr="00DD7155">
        <w:rPr>
          <w:rFonts w:ascii="Tahoma" w:hAnsi="Tahoma" w:cs="Tahoma"/>
          <w:sz w:val="20"/>
          <w:highlight w:val="lightGray"/>
        </w:rPr>
        <w:t>работ</w:t>
      </w:r>
      <w:r w:rsidRPr="00DD7155">
        <w:rPr>
          <w:rFonts w:ascii="Tahoma" w:hAnsi="Tahoma" w:cs="Tahoma"/>
          <w:sz w:val="20"/>
          <w:highlight w:val="lightGray"/>
        </w:rPr>
        <w:t xml:space="preserve"> </w:t>
      </w:r>
      <w:r w:rsidR="00CC20AB">
        <w:rPr>
          <w:rFonts w:ascii="Tahoma" w:hAnsi="Tahoma" w:cs="Tahoma"/>
          <w:sz w:val="20"/>
          <w:highlight w:val="lightGray"/>
        </w:rPr>
        <w:t>по</w:t>
      </w:r>
      <w:r w:rsidR="00CC20AB" w:rsidRPr="00DD7155">
        <w:rPr>
          <w:rFonts w:ascii="Tahoma" w:hAnsi="Tahoma" w:cs="Tahoma"/>
          <w:sz w:val="20"/>
          <w:highlight w:val="lightGray"/>
        </w:rPr>
        <w:t xml:space="preserve"> </w:t>
      </w:r>
      <w:r w:rsidRPr="00DD7155">
        <w:rPr>
          <w:rFonts w:ascii="Tahoma" w:hAnsi="Tahoma" w:cs="Tahoma"/>
          <w:sz w:val="20"/>
          <w:highlight w:val="lightGray"/>
        </w:rPr>
        <w:t>Документации определяется</w:t>
      </w:r>
      <w:r w:rsidR="005C52E5" w:rsidRPr="00DD7155">
        <w:rPr>
          <w:rFonts w:ascii="Tahoma" w:hAnsi="Tahoma" w:cs="Tahoma"/>
          <w:sz w:val="20"/>
          <w:highlight w:val="lightGray"/>
        </w:rPr>
        <w:t xml:space="preserve"> </w:t>
      </w:r>
      <w:r w:rsidR="004E665D" w:rsidRPr="00DD7155">
        <w:rPr>
          <w:rFonts w:ascii="Tahoma" w:hAnsi="Tahoma" w:cs="Tahoma"/>
          <w:sz w:val="20"/>
          <w:highlight w:val="lightGray"/>
        </w:rPr>
        <w:t>по</w:t>
      </w:r>
      <w:r w:rsidR="00BF27C3" w:rsidRPr="00DD7155">
        <w:rPr>
          <w:rFonts w:ascii="Tahoma" w:hAnsi="Tahoma" w:cs="Tahoma"/>
          <w:sz w:val="20"/>
          <w:highlight w:val="lightGray"/>
        </w:rPr>
        <w:t xml:space="preserve"> согласованны</w:t>
      </w:r>
      <w:r w:rsidR="004E665D" w:rsidRPr="00DD7155">
        <w:rPr>
          <w:rFonts w:ascii="Tahoma" w:hAnsi="Tahoma" w:cs="Tahoma"/>
          <w:sz w:val="20"/>
          <w:highlight w:val="lightGray"/>
        </w:rPr>
        <w:t xml:space="preserve">м </w:t>
      </w:r>
      <w:r w:rsidR="00BF27C3" w:rsidRPr="00DD7155">
        <w:rPr>
          <w:rFonts w:ascii="Tahoma" w:hAnsi="Tahoma" w:cs="Tahoma"/>
          <w:sz w:val="20"/>
          <w:highlight w:val="lightGray"/>
        </w:rPr>
        <w:t>Сторонами сметны</w:t>
      </w:r>
      <w:r w:rsidR="004E665D" w:rsidRPr="00DD7155">
        <w:rPr>
          <w:rFonts w:ascii="Tahoma" w:hAnsi="Tahoma" w:cs="Tahoma"/>
          <w:sz w:val="20"/>
          <w:highlight w:val="lightGray"/>
        </w:rPr>
        <w:t>м</w:t>
      </w:r>
      <w:r w:rsidR="00BF27C3" w:rsidRPr="00DD7155">
        <w:rPr>
          <w:rFonts w:ascii="Tahoma" w:hAnsi="Tahoma" w:cs="Tahoma"/>
          <w:sz w:val="20"/>
          <w:highlight w:val="lightGray"/>
        </w:rPr>
        <w:t xml:space="preserve"> расчет</w:t>
      </w:r>
      <w:r w:rsidR="004E665D" w:rsidRPr="00DD7155">
        <w:rPr>
          <w:rFonts w:ascii="Tahoma" w:hAnsi="Tahoma" w:cs="Tahoma"/>
          <w:sz w:val="20"/>
          <w:highlight w:val="lightGray"/>
        </w:rPr>
        <w:t>ам</w:t>
      </w:r>
      <w:r w:rsidR="00BF27C3" w:rsidRPr="00DD7155">
        <w:rPr>
          <w:rFonts w:ascii="Tahoma" w:hAnsi="Tahoma" w:cs="Tahoma"/>
          <w:sz w:val="20"/>
          <w:highlight w:val="lightGray"/>
        </w:rPr>
        <w:t>, сформированны</w:t>
      </w:r>
      <w:r w:rsidR="004E665D" w:rsidRPr="00DD7155">
        <w:rPr>
          <w:rFonts w:ascii="Tahoma" w:hAnsi="Tahoma" w:cs="Tahoma"/>
          <w:sz w:val="20"/>
          <w:highlight w:val="lightGray"/>
        </w:rPr>
        <w:t>м</w:t>
      </w:r>
      <w:r w:rsidR="00BF27C3" w:rsidRPr="00DD7155">
        <w:rPr>
          <w:rFonts w:ascii="Tahoma" w:hAnsi="Tahoma" w:cs="Tahoma"/>
          <w:sz w:val="20"/>
          <w:highlight w:val="lightGray"/>
        </w:rPr>
        <w:t xml:space="preserve"> на основании</w:t>
      </w:r>
      <w:r w:rsidR="005C52E5" w:rsidRPr="00DD7155">
        <w:rPr>
          <w:rFonts w:ascii="Tahoma" w:hAnsi="Tahoma" w:cs="Tahoma"/>
          <w:sz w:val="20"/>
          <w:highlight w:val="lightGray"/>
        </w:rPr>
        <w:t>:</w:t>
      </w:r>
    </w:p>
    <w:p w14:paraId="10050D97" w14:textId="24525396" w:rsidR="005C52E5" w:rsidRPr="00DD7155" w:rsidRDefault="00526E69" w:rsidP="002F68A6">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 xml:space="preserve">Справочников базовых цен на проектные работы, </w:t>
      </w:r>
      <w:r w:rsidR="005420F5" w:rsidRPr="00DD7155">
        <w:rPr>
          <w:rFonts w:ascii="Tahoma" w:hAnsi="Tahoma" w:cs="Tahoma"/>
          <w:sz w:val="20"/>
          <w:highlight w:val="lightGray"/>
        </w:rPr>
        <w:t>Н</w:t>
      </w:r>
      <w:r w:rsidR="00BF27C3" w:rsidRPr="00DD7155">
        <w:rPr>
          <w:rFonts w:ascii="Tahoma" w:hAnsi="Tahoma" w:cs="Tahoma"/>
          <w:sz w:val="20"/>
          <w:highlight w:val="lightGray"/>
        </w:rPr>
        <w:t>ормативных затрат (НЗ) на проектные работы</w:t>
      </w:r>
      <w:r w:rsidRPr="00526E69">
        <w:rPr>
          <w:rFonts w:ascii="Tahoma" w:hAnsi="Tahoma" w:cs="Tahoma"/>
          <w:b/>
          <w:color w:val="FF0000"/>
          <w:sz w:val="20"/>
        </w:rPr>
        <w:t>]</w:t>
      </w:r>
      <w:r w:rsidR="005C52E5" w:rsidRPr="00DD7155">
        <w:rPr>
          <w:rStyle w:val="ad"/>
          <w:rFonts w:ascii="Tahoma" w:hAnsi="Tahoma" w:cs="Tahoma"/>
          <w:sz w:val="20"/>
          <w:highlight w:val="lightGray"/>
        </w:rPr>
        <w:t xml:space="preserve"> </w:t>
      </w:r>
      <w:r w:rsidR="005420F5" w:rsidRPr="00DD7155">
        <w:rPr>
          <w:rStyle w:val="ad"/>
          <w:rFonts w:ascii="Tahoma" w:hAnsi="Tahoma" w:cs="Tahoma"/>
          <w:sz w:val="20"/>
          <w:highlight w:val="lightGray"/>
        </w:rPr>
        <w:footnoteReference w:id="282"/>
      </w:r>
      <w:r w:rsidR="00BF27C3" w:rsidRPr="00DD7155">
        <w:rPr>
          <w:rFonts w:ascii="Tahoma" w:hAnsi="Tahoma" w:cs="Tahoma"/>
          <w:sz w:val="20"/>
          <w:highlight w:val="lightGray"/>
        </w:rPr>
        <w:t xml:space="preserve">, </w:t>
      </w:r>
    </w:p>
    <w:p w14:paraId="2CE704F1" w14:textId="6E0960C8" w:rsidR="005C52E5" w:rsidRPr="00DD7155" w:rsidRDefault="00526E69" w:rsidP="002F68A6">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Справочников базовых цен на инженерные изыскания для строительства</w:t>
      </w:r>
      <w:r w:rsidRPr="00526E69">
        <w:rPr>
          <w:rFonts w:ascii="Tahoma" w:hAnsi="Tahoma" w:cs="Tahoma"/>
          <w:b/>
          <w:color w:val="FF0000"/>
          <w:sz w:val="20"/>
        </w:rPr>
        <w:t>]</w:t>
      </w:r>
      <w:r w:rsidR="005C52E5" w:rsidRPr="00DD7155">
        <w:rPr>
          <w:rFonts w:ascii="Tahoma" w:hAnsi="Tahoma" w:cs="Tahoma"/>
          <w:sz w:val="20"/>
          <w:highlight w:val="lightGray"/>
        </w:rPr>
        <w:t>,</w:t>
      </w:r>
    </w:p>
    <w:p w14:paraId="35B55609" w14:textId="49F63731" w:rsidR="005C52E5" w:rsidRPr="00DD7155" w:rsidRDefault="00526E69" w:rsidP="00C938ED">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сборников цен на КДНО</w:t>
      </w:r>
      <w:r w:rsidR="00C938ED" w:rsidRPr="00DD7155">
        <w:rPr>
          <w:rFonts w:ascii="Tahoma" w:hAnsi="Tahoma" w:cs="Tahoma"/>
          <w:sz w:val="20"/>
          <w:highlight w:val="lightGray"/>
        </w:rPr>
        <w:t xml:space="preserve"> , и пр.</w:t>
      </w:r>
      <w:r w:rsidRPr="00526E69">
        <w:rPr>
          <w:rFonts w:ascii="Tahoma" w:hAnsi="Tahoma" w:cs="Tahoma"/>
          <w:b/>
          <w:color w:val="FF0000"/>
          <w:sz w:val="20"/>
        </w:rPr>
        <w:t>]</w:t>
      </w:r>
      <w:r w:rsidR="005C52E5" w:rsidRPr="00DD7155">
        <w:rPr>
          <w:rFonts w:ascii="Tahoma" w:hAnsi="Tahoma" w:cs="Tahoma"/>
          <w:sz w:val="20"/>
          <w:highlight w:val="lightGray"/>
        </w:rPr>
        <w:t xml:space="preserve">, </w:t>
      </w:r>
    </w:p>
    <w:p w14:paraId="08B271DD" w14:textId="5245E5E8" w:rsidR="00BF27C3" w:rsidRPr="00DD7155" w:rsidRDefault="00526E69" w:rsidP="001E3037">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5C52E5" w:rsidRPr="00DD7155">
        <w:rPr>
          <w:rFonts w:ascii="Tahoma" w:hAnsi="Tahoma" w:cs="Tahoma"/>
          <w:sz w:val="20"/>
          <w:highlight w:val="lightGray"/>
        </w:rPr>
        <w:t>смет</w:t>
      </w:r>
      <w:r w:rsidR="00BF27C3" w:rsidRPr="00DD7155">
        <w:rPr>
          <w:rFonts w:ascii="Tahoma" w:hAnsi="Tahoma" w:cs="Tahoma"/>
          <w:sz w:val="20"/>
          <w:highlight w:val="lightGray"/>
        </w:rPr>
        <w:t xml:space="preserve"> формы № 3п (с расшифровкой перечня работ, выполняемых соответствующей квалификационной группой работников, и трудозатрат по данным работам</w:t>
      </w:r>
      <w:r w:rsidR="005C52E5" w:rsidRPr="00DD7155">
        <w:rPr>
          <w:rFonts w:ascii="Tahoma" w:hAnsi="Tahoma" w:cs="Tahoma"/>
          <w:sz w:val="20"/>
          <w:highlight w:val="lightGray"/>
        </w:rPr>
        <w:t>)</w:t>
      </w:r>
      <w:r w:rsidR="001E3037" w:rsidRPr="00DD7155">
        <w:rPr>
          <w:rFonts w:ascii="Tahoma" w:hAnsi="Tahoma" w:cs="Tahoma"/>
          <w:sz w:val="20"/>
          <w:highlight w:val="lightGray"/>
        </w:rPr>
        <w:t>- при отсутствии возможности определения стоимости по справочникам, сборникам, НЗ</w:t>
      </w:r>
      <w:r w:rsidRPr="00526E69">
        <w:rPr>
          <w:rFonts w:ascii="Tahoma" w:hAnsi="Tahoma" w:cs="Tahoma"/>
          <w:b/>
          <w:color w:val="FF0000"/>
          <w:sz w:val="20"/>
        </w:rPr>
        <w:t>]</w:t>
      </w:r>
      <w:r w:rsidR="0064702F" w:rsidRPr="00DD7155">
        <w:rPr>
          <w:rStyle w:val="ad"/>
          <w:b/>
          <w:color w:val="FF0000"/>
          <w:sz w:val="20"/>
          <w:szCs w:val="20"/>
          <w:highlight w:val="lightGray"/>
        </w:rPr>
        <w:footnoteReference w:id="283"/>
      </w:r>
    </w:p>
    <w:p w14:paraId="26152AC4" w14:textId="77777777" w:rsidR="005C52E5" w:rsidRPr="00DD7155" w:rsidRDefault="00BF27C3" w:rsidP="002F68A6">
      <w:pPr>
        <w:spacing w:before="120" w:after="240"/>
        <w:ind w:left="792" w:hanging="432"/>
        <w:rPr>
          <w:rFonts w:ascii="Tahoma" w:hAnsi="Tahoma" w:cs="Tahoma"/>
          <w:sz w:val="20"/>
          <w:highlight w:val="lightGray"/>
        </w:rPr>
      </w:pPr>
      <w:r w:rsidRPr="00DD7155">
        <w:rPr>
          <w:rFonts w:ascii="Tahoma" w:hAnsi="Tahoma" w:cs="Tahoma"/>
          <w:sz w:val="20"/>
          <w:highlight w:val="lightGray"/>
        </w:rPr>
        <w:t>с индексами пересчета сметной стоимости</w:t>
      </w:r>
    </w:p>
    <w:p w14:paraId="1516732D" w14:textId="4F545033" w:rsidR="00BF27C3" w:rsidRPr="00DD7155" w:rsidRDefault="00526E69" w:rsidP="002F68A6">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 xml:space="preserve">предусмотренных в </w:t>
      </w:r>
      <w:r w:rsidR="005C52E5" w:rsidRPr="00DD7155">
        <w:rPr>
          <w:rFonts w:ascii="Tahoma" w:hAnsi="Tahoma" w:cs="Tahoma"/>
          <w:sz w:val="20"/>
          <w:highlight w:val="lightGray"/>
        </w:rPr>
        <w:t>«Сметной</w:t>
      </w:r>
      <w:r w:rsidR="00BF27C3" w:rsidRPr="00DD7155">
        <w:rPr>
          <w:rFonts w:ascii="Tahoma" w:hAnsi="Tahoma" w:cs="Tahoma"/>
          <w:sz w:val="20"/>
          <w:highlight w:val="lightGray"/>
        </w:rPr>
        <w:t xml:space="preserve"> документации</w:t>
      </w:r>
      <w:r w:rsidR="00CE3471" w:rsidRPr="00DD7155">
        <w:rPr>
          <w:rFonts w:ascii="Tahoma" w:hAnsi="Tahoma" w:cs="Tahoma"/>
          <w:sz w:val="20"/>
          <w:highlight w:val="lightGray"/>
        </w:rPr>
        <w:t xml:space="preserve"> на </w:t>
      </w:r>
      <w:r w:rsidR="005F009B" w:rsidRPr="00DD7155">
        <w:rPr>
          <w:rFonts w:ascii="Tahoma" w:hAnsi="Tahoma" w:cs="Tahoma"/>
          <w:sz w:val="20"/>
          <w:highlight w:val="lightGray"/>
        </w:rPr>
        <w:t>работы по разработке Документации</w:t>
      </w:r>
      <w:r w:rsidR="005C52E5" w:rsidRPr="00DD7155">
        <w:rPr>
          <w:rFonts w:ascii="Tahoma" w:hAnsi="Tahoma" w:cs="Tahoma"/>
          <w:sz w:val="20"/>
          <w:highlight w:val="lightGray"/>
        </w:rPr>
        <w:t>»</w:t>
      </w:r>
      <w:r w:rsidR="00BF27C3" w:rsidRPr="00DD7155">
        <w:rPr>
          <w:rFonts w:ascii="Tahoma" w:hAnsi="Tahoma" w:cs="Tahoma"/>
          <w:sz w:val="20"/>
          <w:highlight w:val="lightGray"/>
        </w:rPr>
        <w:t xml:space="preserve"> </w:t>
      </w:r>
      <w:r w:rsidRPr="00526E69">
        <w:rPr>
          <w:rFonts w:ascii="Tahoma" w:hAnsi="Tahoma" w:cs="Tahoma"/>
          <w:b/>
          <w:color w:val="FF0000"/>
          <w:sz w:val="20"/>
          <w:u w:color="FF0000"/>
        </w:rPr>
        <w:t>[</w:t>
      </w:r>
      <w:r w:rsidR="00BF27C3" w:rsidRPr="00DD7155">
        <w:rPr>
          <w:rFonts w:ascii="Tahoma" w:hAnsi="Tahoma" w:cs="Tahoma"/>
          <w:sz w:val="20"/>
          <w:highlight w:val="lightGray"/>
        </w:rPr>
        <w:t>и с учетом понижающего договорного коэффициента, предусмотренного Ценой Договора</w:t>
      </w:r>
      <w:r w:rsidRPr="00526E69">
        <w:rPr>
          <w:rFonts w:ascii="Tahoma" w:hAnsi="Tahoma" w:cs="Tahoma"/>
          <w:b/>
          <w:color w:val="FF0000"/>
          <w:sz w:val="20"/>
        </w:rPr>
        <w:t>]</w:t>
      </w:r>
      <w:r w:rsidR="005C52E5" w:rsidRPr="00DD7155">
        <w:rPr>
          <w:rStyle w:val="ad"/>
          <w:rFonts w:ascii="Tahoma" w:hAnsi="Tahoma" w:cs="Tahoma"/>
          <w:sz w:val="20"/>
          <w:highlight w:val="lightGray"/>
        </w:rPr>
        <w:t xml:space="preserve"> </w:t>
      </w:r>
      <w:r w:rsidR="00BF27C3" w:rsidRPr="00DD7155">
        <w:rPr>
          <w:rStyle w:val="ad"/>
          <w:rFonts w:ascii="Tahoma" w:hAnsi="Tahoma" w:cs="Tahoma"/>
          <w:sz w:val="20"/>
          <w:highlight w:val="lightGray"/>
        </w:rPr>
        <w:footnoteReference w:id="284"/>
      </w:r>
      <w:r w:rsidR="005451AD" w:rsidRPr="00DD7155">
        <w:rPr>
          <w:rFonts w:ascii="Tahoma" w:hAnsi="Tahoma" w:cs="Tahoma"/>
          <w:sz w:val="20"/>
          <w:highlight w:val="lightGray"/>
        </w:rPr>
        <w:t xml:space="preserve"> </w:t>
      </w:r>
      <w:r w:rsidR="00BF27C3" w:rsidRPr="00DD7155">
        <w:rPr>
          <w:rFonts w:ascii="Tahoma" w:hAnsi="Tahoma" w:cs="Tahoma"/>
          <w:sz w:val="20"/>
          <w:highlight w:val="lightGray"/>
        </w:rPr>
        <w:t>/</w:t>
      </w:r>
    </w:p>
    <w:p w14:paraId="194D5440" w14:textId="36FBE15F" w:rsidR="00BF27C3" w:rsidRPr="00DD7155" w:rsidRDefault="00526E69" w:rsidP="002F68A6">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не более, чем устанавливаемых ежеквартально письмами Минстроя России на дату согласования таких дополнительных работ, подтвержденных документально</w:t>
      </w:r>
      <w:r w:rsidRPr="00526E69">
        <w:rPr>
          <w:rFonts w:ascii="Tahoma" w:hAnsi="Tahoma" w:cs="Tahoma"/>
          <w:b/>
          <w:color w:val="FF0000"/>
          <w:sz w:val="20"/>
        </w:rPr>
        <w:t>]</w:t>
      </w:r>
      <w:r w:rsidR="005C52E5" w:rsidRPr="00DD7155">
        <w:rPr>
          <w:rFonts w:ascii="Tahoma" w:hAnsi="Tahoma" w:cs="Tahoma"/>
          <w:sz w:val="20"/>
          <w:highlight w:val="lightGray"/>
        </w:rPr>
        <w:t xml:space="preserve"> /</w:t>
      </w:r>
    </w:p>
    <w:p w14:paraId="46A5D8FE" w14:textId="75671FC8" w:rsidR="00BF27C3" w:rsidRPr="00DD7155" w:rsidRDefault="00526E69" w:rsidP="002F68A6">
      <w:pPr>
        <w:pStyle w:val="afff1"/>
        <w:numPr>
          <w:ilvl w:val="0"/>
          <w:numId w:val="35"/>
        </w:numPr>
        <w:spacing w:before="120" w:after="240"/>
        <w:rPr>
          <w:rFonts w:ascii="Tahoma" w:hAnsi="Tahoma" w:cs="Tahoma"/>
          <w:sz w:val="20"/>
          <w:highlight w:val="lightGray"/>
        </w:rPr>
      </w:pPr>
      <w:r w:rsidRPr="00526E69">
        <w:rPr>
          <w:rFonts w:ascii="Tahoma" w:hAnsi="Tahoma" w:cs="Tahoma"/>
          <w:b/>
          <w:color w:val="FF0000"/>
          <w:sz w:val="20"/>
          <w:u w:color="FF0000"/>
        </w:rPr>
        <w:t>[</w:t>
      </w:r>
      <w:r w:rsidR="00BF27C3" w:rsidRPr="00DD7155">
        <w:rPr>
          <w:rFonts w:ascii="Tahoma" w:hAnsi="Tahoma" w:cs="Tahoma"/>
          <w:sz w:val="20"/>
          <w:highlight w:val="lightGray"/>
        </w:rPr>
        <w:t xml:space="preserve">на дату согласования таких дополнительных работ, подтвержденного документально, рассчитанные и утвержденные </w:t>
      </w:r>
      <w:r w:rsidR="005C52E5" w:rsidRPr="00DD7155">
        <w:rPr>
          <w:rFonts w:ascii="Tahoma" w:hAnsi="Tahoma" w:cs="Tahoma"/>
          <w:sz w:val="20"/>
          <w:highlight w:val="lightGray"/>
        </w:rPr>
        <w:t>в Компании</w:t>
      </w:r>
      <w:r w:rsidR="00D4608A" w:rsidRPr="00DD7155">
        <w:rPr>
          <w:rFonts w:ascii="Tahoma" w:hAnsi="Tahoma" w:cs="Tahoma"/>
          <w:sz w:val="20"/>
          <w:highlight w:val="lightGray"/>
        </w:rPr>
        <w:t xml:space="preserve"> </w:t>
      </w:r>
      <w:r w:rsidR="00BF27C3" w:rsidRPr="00DD7155">
        <w:rPr>
          <w:rFonts w:ascii="Tahoma" w:hAnsi="Tahoma" w:cs="Tahoma"/>
          <w:sz w:val="20"/>
          <w:highlight w:val="lightGray"/>
        </w:rPr>
        <w:t>для таких организаций на соответствующий период</w:t>
      </w:r>
      <w:r w:rsidRPr="00526E69">
        <w:rPr>
          <w:rFonts w:ascii="Tahoma" w:hAnsi="Tahoma" w:cs="Tahoma"/>
          <w:b/>
          <w:color w:val="FF0000"/>
          <w:sz w:val="20"/>
        </w:rPr>
        <w:t>]</w:t>
      </w:r>
      <w:r w:rsidR="005C52E5" w:rsidRPr="00DD7155">
        <w:rPr>
          <w:rFonts w:ascii="Tahoma" w:hAnsi="Tahoma" w:cs="Tahoma"/>
          <w:sz w:val="20"/>
          <w:highlight w:val="lightGray"/>
        </w:rPr>
        <w:t xml:space="preserve"> </w:t>
      </w:r>
      <w:r w:rsidR="00BF27C3" w:rsidRPr="00DD7155">
        <w:rPr>
          <w:rStyle w:val="ad"/>
          <w:rFonts w:ascii="Tahoma" w:hAnsi="Tahoma" w:cs="Tahoma"/>
          <w:sz w:val="20"/>
          <w:highlight w:val="lightGray"/>
        </w:rPr>
        <w:footnoteReference w:id="285"/>
      </w:r>
    </w:p>
    <w:p w14:paraId="63825586" w14:textId="05E96E95" w:rsidR="00BF27C3" w:rsidRPr="00DD7155" w:rsidRDefault="00BF27C3" w:rsidP="002F68A6">
      <w:pPr>
        <w:pStyle w:val="afff1"/>
        <w:numPr>
          <w:ilvl w:val="1"/>
          <w:numId w:val="13"/>
        </w:numPr>
        <w:spacing w:before="120" w:after="240"/>
        <w:ind w:left="142" w:right="-2" w:hanging="1135"/>
        <w:rPr>
          <w:rFonts w:ascii="Tahoma" w:hAnsi="Tahoma" w:cs="Tahoma"/>
          <w:sz w:val="20"/>
          <w:highlight w:val="lightGray"/>
        </w:rPr>
      </w:pPr>
      <w:r w:rsidRPr="00DD7155">
        <w:rPr>
          <w:rFonts w:ascii="Tahoma" w:hAnsi="Tahoma" w:cs="Tahoma"/>
          <w:sz w:val="20"/>
          <w:highlight w:val="lightGray"/>
        </w:rPr>
        <w:t xml:space="preserve">При формировании </w:t>
      </w:r>
      <w:r w:rsidR="00F77EC1" w:rsidRPr="00DD7155">
        <w:rPr>
          <w:rFonts w:ascii="Tahoma" w:hAnsi="Tahoma" w:cs="Tahoma"/>
          <w:sz w:val="20"/>
          <w:highlight w:val="lightGray"/>
        </w:rPr>
        <w:t xml:space="preserve">для </w:t>
      </w:r>
      <w:r w:rsidRPr="00DD7155">
        <w:rPr>
          <w:rFonts w:ascii="Tahoma" w:hAnsi="Tahoma" w:cs="Tahoma"/>
          <w:sz w:val="20"/>
          <w:highlight w:val="lightGray"/>
        </w:rPr>
        <w:t>дополнительного соглашения</w:t>
      </w:r>
      <w:r w:rsidR="00F77EC1" w:rsidRPr="00DD7155">
        <w:rPr>
          <w:rFonts w:ascii="Tahoma" w:hAnsi="Tahoma" w:cs="Tahoma"/>
          <w:sz w:val="20"/>
          <w:highlight w:val="lightGray"/>
        </w:rPr>
        <w:t xml:space="preserve"> обоснования увеличения Цены Договора</w:t>
      </w:r>
      <w:r w:rsidRPr="00DD7155">
        <w:rPr>
          <w:rFonts w:ascii="Tahoma" w:hAnsi="Tahoma" w:cs="Tahoma"/>
          <w:sz w:val="20"/>
          <w:highlight w:val="lightGray"/>
        </w:rPr>
        <w:t xml:space="preserve">, разработка сметных расчетов на Дополнительные работы осуществляется </w:t>
      </w:r>
      <w:r w:rsidR="006468D8" w:rsidRPr="00DD7155">
        <w:rPr>
          <w:rFonts w:ascii="Tahoma" w:hAnsi="Tahoma" w:cs="Tahoma"/>
          <w:sz w:val="20"/>
          <w:highlight w:val="lightGray"/>
        </w:rPr>
        <w:t xml:space="preserve">на полный договорной объем работ </w:t>
      </w:r>
      <w:r w:rsidR="00651109" w:rsidRPr="00DD7155">
        <w:rPr>
          <w:rFonts w:ascii="Tahoma" w:hAnsi="Tahoma" w:cs="Tahoma"/>
          <w:sz w:val="20"/>
          <w:highlight w:val="lightGray"/>
        </w:rPr>
        <w:t>по Документации</w:t>
      </w:r>
      <w:r w:rsidR="00A33EF0" w:rsidRPr="00DD7155">
        <w:rPr>
          <w:rFonts w:ascii="Tahoma" w:hAnsi="Tahoma" w:cs="Tahoma"/>
          <w:sz w:val="20"/>
          <w:highlight w:val="lightGray"/>
        </w:rPr>
        <w:t xml:space="preserve"> </w:t>
      </w:r>
      <w:r w:rsidRPr="00DD7155">
        <w:rPr>
          <w:rFonts w:ascii="Tahoma" w:hAnsi="Tahoma" w:cs="Tahoma"/>
          <w:sz w:val="20"/>
          <w:highlight w:val="lightGray"/>
        </w:rPr>
        <w:t>с учетом дополнительных работ</w:t>
      </w:r>
      <w:r w:rsidR="00F77EC1" w:rsidRPr="00DD7155">
        <w:rPr>
          <w:rFonts w:ascii="Tahoma" w:hAnsi="Tahoma" w:cs="Tahoma"/>
          <w:sz w:val="20"/>
          <w:highlight w:val="lightGray"/>
        </w:rPr>
        <w:t>/</w:t>
      </w:r>
      <w:r w:rsidRPr="00DD7155">
        <w:rPr>
          <w:rFonts w:ascii="Tahoma" w:hAnsi="Tahoma" w:cs="Tahoma"/>
          <w:sz w:val="20"/>
          <w:highlight w:val="lightGray"/>
        </w:rPr>
        <w:t>затрат, фактических параметров по</w:t>
      </w:r>
      <w:r w:rsidR="00F77EC1" w:rsidRPr="00DD7155">
        <w:rPr>
          <w:rFonts w:ascii="Tahoma" w:hAnsi="Tahoma" w:cs="Tahoma"/>
          <w:sz w:val="20"/>
          <w:highlight w:val="lightGray"/>
        </w:rPr>
        <w:t xml:space="preserve"> подписанным Сторонами </w:t>
      </w:r>
      <w:r w:rsidRPr="00DD7155">
        <w:rPr>
          <w:rFonts w:ascii="Tahoma" w:hAnsi="Tahoma" w:cs="Tahoma"/>
          <w:sz w:val="20"/>
          <w:highlight w:val="lightGray"/>
        </w:rPr>
        <w:t>исполнительным сметам</w:t>
      </w:r>
      <w:r w:rsidR="00F77EC1" w:rsidRPr="00DD7155">
        <w:rPr>
          <w:rFonts w:ascii="Tahoma" w:hAnsi="Tahoma" w:cs="Tahoma"/>
          <w:sz w:val="20"/>
          <w:highlight w:val="lightGray"/>
        </w:rPr>
        <w:t xml:space="preserve"> </w:t>
      </w:r>
      <w:r w:rsidRPr="00DD7155">
        <w:rPr>
          <w:rFonts w:ascii="Tahoma" w:hAnsi="Tahoma" w:cs="Tahoma"/>
          <w:sz w:val="20"/>
          <w:highlight w:val="lightGray"/>
        </w:rPr>
        <w:t>(</w:t>
      </w:r>
      <w:r w:rsidR="00F77EC1" w:rsidRPr="00DD7155">
        <w:rPr>
          <w:rFonts w:ascii="Tahoma" w:hAnsi="Tahoma" w:cs="Tahoma"/>
          <w:sz w:val="20"/>
          <w:highlight w:val="lightGray"/>
        </w:rPr>
        <w:t xml:space="preserve">отражающим </w:t>
      </w:r>
      <w:r w:rsidRPr="00DD7155">
        <w:rPr>
          <w:rFonts w:ascii="Tahoma" w:hAnsi="Tahoma" w:cs="Tahoma"/>
          <w:sz w:val="20"/>
          <w:highlight w:val="lightGray"/>
        </w:rPr>
        <w:t>фактические натуральные показатели, на основе технического отчета по результатам изысканий в соответствии с составом</w:t>
      </w:r>
      <w:r w:rsidR="00F77EC1" w:rsidRPr="00DD7155">
        <w:rPr>
          <w:rFonts w:ascii="Tahoma" w:hAnsi="Tahoma" w:cs="Tahoma"/>
          <w:sz w:val="20"/>
          <w:highlight w:val="lightGray"/>
        </w:rPr>
        <w:t>/</w:t>
      </w:r>
      <w:r w:rsidRPr="00DD7155">
        <w:rPr>
          <w:rFonts w:ascii="Tahoma" w:hAnsi="Tahoma" w:cs="Tahoma"/>
          <w:sz w:val="20"/>
          <w:highlight w:val="lightGray"/>
        </w:rPr>
        <w:t xml:space="preserve"> объемами фактически выполненных работ и с учетом категории сложности их выполнения; на основании Документации с учетом фактических натуральных показателей объектов проектирования, усложняющих факторов и т.п.).</w:t>
      </w:r>
    </w:p>
    <w:p w14:paraId="08F9BFB2" w14:textId="6743FDD4" w:rsidR="0066587F" w:rsidRPr="00DD7155" w:rsidRDefault="0066587F" w:rsidP="002F68A6">
      <w:pPr>
        <w:pStyle w:val="afff1"/>
        <w:numPr>
          <w:ilvl w:val="1"/>
          <w:numId w:val="13"/>
        </w:numPr>
        <w:spacing w:before="120" w:after="240"/>
        <w:ind w:left="142" w:right="-2" w:hanging="1135"/>
        <w:rPr>
          <w:rFonts w:ascii="Tahoma" w:hAnsi="Tahoma" w:cs="Tahoma"/>
          <w:sz w:val="20"/>
          <w:highlight w:val="lightGray"/>
        </w:rPr>
      </w:pPr>
      <w:r w:rsidRPr="00DD7155">
        <w:rPr>
          <w:rFonts w:ascii="Tahoma" w:hAnsi="Tahoma" w:cs="Tahoma"/>
          <w:sz w:val="20"/>
          <w:highlight w:val="lightGray"/>
        </w:rPr>
        <w:t>Дополнительные работы</w:t>
      </w:r>
      <w:r w:rsidR="00FB3DA6">
        <w:rPr>
          <w:rFonts w:ascii="Tahoma" w:hAnsi="Tahoma" w:cs="Tahoma"/>
          <w:sz w:val="20"/>
          <w:highlight w:val="lightGray"/>
        </w:rPr>
        <w:t xml:space="preserve"> по Документации</w:t>
      </w:r>
      <w:r w:rsidRPr="00DD7155">
        <w:rPr>
          <w:rFonts w:ascii="Tahoma" w:hAnsi="Tahoma" w:cs="Tahoma"/>
          <w:sz w:val="20"/>
          <w:highlight w:val="lightGray"/>
        </w:rPr>
        <w:t xml:space="preserve">, связанные с некачественным выполнением Подрядчиком работ по </w:t>
      </w:r>
      <w:r w:rsidR="00526E69" w:rsidRPr="00526E69">
        <w:rPr>
          <w:rFonts w:ascii="Tahoma" w:hAnsi="Tahoma" w:cs="Tahoma"/>
          <w:b/>
          <w:color w:val="FF0000"/>
          <w:sz w:val="20"/>
          <w:u w:color="FF0000"/>
        </w:rPr>
        <w:t>[</w:t>
      </w:r>
      <w:r w:rsidR="005F009B" w:rsidRPr="00DD7155">
        <w:rPr>
          <w:rFonts w:ascii="Tahoma" w:hAnsi="Tahoma" w:cs="Tahoma"/>
          <w:sz w:val="20"/>
          <w:highlight w:val="lightGray"/>
        </w:rPr>
        <w:t>разработке</w:t>
      </w:r>
      <w:r w:rsidRPr="00DD7155">
        <w:rPr>
          <w:rFonts w:ascii="Tahoma" w:hAnsi="Tahoma" w:cs="Tahoma"/>
          <w:sz w:val="20"/>
          <w:highlight w:val="lightGray"/>
        </w:rPr>
        <w:t xml:space="preserve"> Задания</w:t>
      </w:r>
      <w:r w:rsidR="00526E69" w:rsidRPr="00526E69">
        <w:rPr>
          <w:rFonts w:ascii="Tahoma" w:hAnsi="Tahoma" w:cs="Tahoma"/>
          <w:b/>
          <w:color w:val="FF0000"/>
          <w:sz w:val="20"/>
        </w:rPr>
        <w:t>]</w:t>
      </w:r>
      <w:r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5F009B" w:rsidRPr="00DD7155">
        <w:rPr>
          <w:rFonts w:ascii="Tahoma" w:hAnsi="Tahoma" w:cs="Tahoma"/>
          <w:sz w:val="20"/>
          <w:highlight w:val="lightGray"/>
        </w:rPr>
        <w:t>сбору</w:t>
      </w:r>
      <w:r w:rsidRPr="00DD7155">
        <w:rPr>
          <w:rFonts w:ascii="Tahoma" w:hAnsi="Tahoma" w:cs="Tahoma"/>
          <w:sz w:val="20"/>
          <w:highlight w:val="lightGray"/>
        </w:rPr>
        <w:t xml:space="preserve"> Исходных данных</w:t>
      </w:r>
      <w:r w:rsidR="00526E69" w:rsidRPr="00526E69">
        <w:rPr>
          <w:rFonts w:ascii="Tahoma" w:hAnsi="Tahoma" w:cs="Tahoma"/>
          <w:b/>
          <w:color w:val="FF0000"/>
          <w:sz w:val="20"/>
        </w:rPr>
        <w:t>]</w:t>
      </w:r>
      <w:r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Pr="00DD7155">
        <w:rPr>
          <w:rFonts w:ascii="Tahoma" w:hAnsi="Tahoma" w:cs="Tahoma"/>
          <w:sz w:val="20"/>
          <w:highlight w:val="lightGray"/>
        </w:rPr>
        <w:t xml:space="preserve">разработке </w:t>
      </w:r>
      <w:r w:rsidR="00CC20AB" w:rsidRPr="00526E69">
        <w:rPr>
          <w:rFonts w:ascii="Tahoma" w:hAnsi="Tahoma" w:cs="Tahoma"/>
          <w:b/>
          <w:color w:val="FF0000"/>
          <w:sz w:val="20"/>
          <w:u w:color="FF0000"/>
        </w:rPr>
        <w:t>[</w:t>
      </w:r>
      <w:r w:rsidR="00CC20AB">
        <w:rPr>
          <w:rFonts w:ascii="Tahoma" w:hAnsi="Tahoma" w:cs="Tahoma"/>
          <w:sz w:val="20"/>
        </w:rPr>
        <w:t>ПД</w:t>
      </w:r>
      <w:r w:rsidR="00CC20AB" w:rsidRPr="00526E69">
        <w:rPr>
          <w:rFonts w:ascii="Tahoma" w:hAnsi="Tahoma" w:cs="Tahoma"/>
          <w:b/>
          <w:color w:val="FF0000"/>
          <w:sz w:val="20"/>
        </w:rPr>
        <w:t>]</w:t>
      </w:r>
      <w:r w:rsidR="00CC20AB">
        <w:rPr>
          <w:rFonts w:ascii="Tahoma" w:hAnsi="Tahoma" w:cs="Tahoma"/>
          <w:sz w:val="20"/>
        </w:rPr>
        <w:t>/</w:t>
      </w:r>
      <w:r w:rsidR="00CC20AB" w:rsidRPr="00CC20AB">
        <w:rPr>
          <w:rFonts w:ascii="Tahoma" w:hAnsi="Tahoma" w:cs="Tahoma"/>
          <w:b/>
          <w:color w:val="FF0000"/>
          <w:sz w:val="20"/>
          <w:u w:color="FF0000"/>
        </w:rPr>
        <w:t xml:space="preserve"> </w:t>
      </w:r>
      <w:r w:rsidR="00CC20AB" w:rsidRPr="00526E69">
        <w:rPr>
          <w:rFonts w:ascii="Tahoma" w:hAnsi="Tahoma" w:cs="Tahoma"/>
          <w:b/>
          <w:color w:val="FF0000"/>
          <w:sz w:val="20"/>
          <w:u w:color="FF0000"/>
        </w:rPr>
        <w:t>[</w:t>
      </w:r>
      <w:r w:rsidR="00CC20AB">
        <w:rPr>
          <w:rFonts w:ascii="Tahoma" w:hAnsi="Tahoma" w:cs="Tahoma"/>
          <w:sz w:val="20"/>
        </w:rPr>
        <w:t>РД</w:t>
      </w:r>
      <w:r w:rsidR="00CC20AB" w:rsidRPr="00526E69">
        <w:rPr>
          <w:rFonts w:ascii="Tahoma" w:hAnsi="Tahoma" w:cs="Tahoma"/>
          <w:b/>
          <w:color w:val="FF0000"/>
          <w:sz w:val="20"/>
        </w:rPr>
        <w:t>]</w:t>
      </w:r>
      <w:r w:rsidR="00526E69" w:rsidRPr="00526E69">
        <w:rPr>
          <w:rFonts w:ascii="Tahoma" w:hAnsi="Tahoma" w:cs="Tahoma"/>
          <w:b/>
          <w:color w:val="FF0000"/>
          <w:sz w:val="20"/>
        </w:rPr>
        <w:t>]</w:t>
      </w:r>
      <w:r w:rsidRPr="00DD7155">
        <w:rPr>
          <w:rFonts w:ascii="Tahoma" w:hAnsi="Tahoma" w:cs="Tahoma"/>
          <w:sz w:val="20"/>
          <w:highlight w:val="lightGray"/>
        </w:rPr>
        <w:t xml:space="preserve"> подлежат выполнению на основании подписанного Сторонами дополнительного соглашения с актуализированным РДЦ и согласованной сметной документацией на дополнительные работы в счет Цены Договора без дополнительной оплаты.</w:t>
      </w:r>
    </w:p>
    <w:p w14:paraId="1A17D9F0" w14:textId="7DB1FE14" w:rsidR="005167FF" w:rsidRPr="00DD7155" w:rsidRDefault="005167FF" w:rsidP="001E3037">
      <w:pPr>
        <w:pStyle w:val="1112"/>
        <w:spacing w:before="120" w:after="240"/>
        <w:ind w:left="142"/>
        <w:rPr>
          <w:rFonts w:ascii="Tahoma" w:hAnsi="Tahoma" w:cs="Tahoma"/>
          <w:sz w:val="20"/>
          <w:highlight w:val="lightGray"/>
        </w:rPr>
      </w:pPr>
      <w:r w:rsidRPr="00DD7155">
        <w:rPr>
          <w:rFonts w:ascii="Tahoma" w:hAnsi="Tahoma" w:cs="Tahoma"/>
          <w:sz w:val="20"/>
          <w:highlight w:val="lightGray"/>
        </w:rPr>
        <w:t xml:space="preserve">При формировании сметной документации на Дополнительные работы ценовые параметры определяются согласно </w:t>
      </w:r>
      <w:r w:rsidR="00526E69" w:rsidRPr="00526E69">
        <w:rPr>
          <w:rFonts w:ascii="Tahoma" w:hAnsi="Tahoma" w:cs="Tahoma"/>
          <w:b/>
          <w:color w:val="FF0000"/>
          <w:sz w:val="20"/>
          <w:u w:color="FF0000"/>
        </w:rPr>
        <w:t>[</w:t>
      </w:r>
      <w:r w:rsidRPr="00DD7155">
        <w:rPr>
          <w:rFonts w:ascii="Tahoma" w:hAnsi="Tahoma" w:cs="Tahoma"/>
          <w:sz w:val="20"/>
          <w:highlight w:val="lightGray"/>
        </w:rPr>
        <w:t>п</w:t>
      </w:r>
      <w:r w:rsidR="00C661C5" w:rsidRPr="00DD7155">
        <w:rPr>
          <w:rFonts w:ascii="Tahoma" w:hAnsi="Tahoma" w:cs="Tahoma"/>
          <w:sz w:val="20"/>
          <w:highlight w:val="lightGray"/>
        </w:rPr>
        <w:t xml:space="preserve">. </w:t>
      </w:r>
      <w:r w:rsidR="004E2CC5" w:rsidRPr="00DD7155">
        <w:rPr>
          <w:rFonts w:ascii="Tahoma" w:hAnsi="Tahoma" w:cs="Tahoma"/>
          <w:sz w:val="20"/>
          <w:highlight w:val="lightGray"/>
        </w:rPr>
        <w:t>3</w:t>
      </w:r>
      <w:r w:rsidRPr="00DD7155">
        <w:rPr>
          <w:rFonts w:ascii="Tahoma" w:hAnsi="Tahoma" w:cs="Tahoma"/>
          <w:sz w:val="20"/>
          <w:highlight w:val="lightGray"/>
        </w:rPr>
        <w:t>.</w:t>
      </w:r>
      <w:r w:rsidR="00701C50" w:rsidRPr="00DD7155">
        <w:rPr>
          <w:rFonts w:ascii="Tahoma" w:hAnsi="Tahoma" w:cs="Tahoma"/>
          <w:sz w:val="20"/>
          <w:highlight w:val="lightGray"/>
        </w:rPr>
        <w:t>2</w:t>
      </w:r>
      <w:r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sz w:val="20"/>
          <w:highlight w:val="lightGray"/>
        </w:rPr>
        <w:t xml:space="preserve"> Договора с индексами пересчета сметной стоимости, предусмотренными в РДЦ на момент заключения Договора без учета </w:t>
      </w:r>
      <w:r w:rsidR="00526E69" w:rsidRPr="00526E69">
        <w:rPr>
          <w:rFonts w:ascii="Tahoma" w:hAnsi="Tahoma" w:cs="Tahoma"/>
          <w:b/>
          <w:color w:val="FF0000"/>
          <w:sz w:val="20"/>
          <w:u w:color="FF0000"/>
        </w:rPr>
        <w:t>[</w:t>
      </w:r>
      <w:r w:rsidRPr="00DD7155">
        <w:rPr>
          <w:rFonts w:ascii="Tahoma" w:hAnsi="Tahoma" w:cs="Tahoma"/>
          <w:sz w:val="20"/>
          <w:highlight w:val="lightGray"/>
        </w:rPr>
        <w:t>договорного</w:t>
      </w:r>
      <w:r w:rsidR="00526E69" w:rsidRPr="00526E69">
        <w:rPr>
          <w:rFonts w:ascii="Tahoma" w:hAnsi="Tahoma" w:cs="Tahoma"/>
          <w:b/>
          <w:color w:val="FF0000"/>
          <w:sz w:val="20"/>
        </w:rPr>
        <w:t>]</w:t>
      </w:r>
      <w:r w:rsidRPr="00DD7155">
        <w:rPr>
          <w:rFonts w:ascii="Tahoma" w:hAnsi="Tahoma" w:cs="Tahoma"/>
          <w:sz w:val="20"/>
          <w:highlight w:val="lightGray"/>
        </w:rPr>
        <w:t>/</w:t>
      </w:r>
      <w:r w:rsidR="00526E69" w:rsidRPr="00526E69">
        <w:rPr>
          <w:rFonts w:ascii="Tahoma" w:hAnsi="Tahoma" w:cs="Tahoma"/>
          <w:b/>
          <w:color w:val="FF0000"/>
          <w:sz w:val="20"/>
          <w:u w:color="FF0000"/>
        </w:rPr>
        <w:t>[</w:t>
      </w:r>
      <w:r w:rsidRPr="00DD7155">
        <w:rPr>
          <w:rFonts w:ascii="Tahoma" w:hAnsi="Tahoma" w:cs="Tahoma"/>
          <w:sz w:val="20"/>
          <w:highlight w:val="lightGray"/>
        </w:rPr>
        <w:t>расчетного поправочного</w:t>
      </w:r>
      <w:r w:rsidR="00526E69" w:rsidRPr="00526E69">
        <w:rPr>
          <w:rFonts w:ascii="Tahoma" w:hAnsi="Tahoma" w:cs="Tahoma"/>
          <w:b/>
          <w:color w:val="FF0000"/>
          <w:sz w:val="20"/>
        </w:rPr>
        <w:t>]</w:t>
      </w:r>
      <w:r w:rsidRPr="00DD7155">
        <w:rPr>
          <w:rFonts w:ascii="Tahoma" w:hAnsi="Tahoma" w:cs="Tahoma"/>
          <w:sz w:val="20"/>
          <w:highlight w:val="lightGray"/>
        </w:rPr>
        <w:t xml:space="preserve"> коэффициента.</w:t>
      </w:r>
    </w:p>
    <w:p w14:paraId="20108104" w14:textId="76C1BC4C" w:rsidR="005167FF" w:rsidRPr="00DD7155" w:rsidRDefault="005167FF" w:rsidP="001E3037">
      <w:pPr>
        <w:pStyle w:val="1112"/>
        <w:spacing w:before="120" w:after="240"/>
        <w:ind w:left="142"/>
        <w:rPr>
          <w:rFonts w:ascii="Tahoma" w:hAnsi="Tahoma" w:cs="Tahoma"/>
          <w:sz w:val="20"/>
          <w:highlight w:val="lightGray"/>
        </w:rPr>
      </w:pPr>
      <w:r w:rsidRPr="00DD7155">
        <w:rPr>
          <w:rFonts w:ascii="Tahoma" w:hAnsi="Tahoma" w:cs="Tahoma"/>
          <w:sz w:val="20"/>
          <w:highlight w:val="lightGray"/>
        </w:rPr>
        <w:t>По результатам согласования Сторонами сметной документации на Дополнительные работы</w:t>
      </w:r>
      <w:r w:rsidR="001E3037" w:rsidRPr="00DD7155">
        <w:rPr>
          <w:rFonts w:ascii="Tahoma" w:hAnsi="Tahoma" w:cs="Tahoma"/>
          <w:sz w:val="20"/>
          <w:highlight w:val="lightGray"/>
        </w:rPr>
        <w:t xml:space="preserve"> </w:t>
      </w:r>
      <w:r w:rsidRPr="00DD7155">
        <w:rPr>
          <w:rFonts w:ascii="Tahoma" w:hAnsi="Tahoma" w:cs="Tahoma"/>
          <w:sz w:val="20"/>
          <w:highlight w:val="lightGray"/>
        </w:rPr>
        <w:t>РДЦ подлежит уточнению и актуализации (распределению стоимости</w:t>
      </w:r>
      <w:r w:rsidR="00827F8D" w:rsidRPr="00DD7155">
        <w:rPr>
          <w:rFonts w:ascii="Tahoma" w:hAnsi="Tahoma" w:cs="Tahoma"/>
          <w:sz w:val="20"/>
          <w:highlight w:val="lightGray"/>
        </w:rPr>
        <w:t xml:space="preserve"> по видам работ) без </w:t>
      </w:r>
      <w:r w:rsidR="006D5154" w:rsidRPr="00DD7155">
        <w:rPr>
          <w:rFonts w:ascii="Tahoma" w:hAnsi="Tahoma" w:cs="Tahoma"/>
          <w:sz w:val="20"/>
          <w:highlight w:val="lightGray"/>
        </w:rPr>
        <w:t xml:space="preserve">увеличения </w:t>
      </w:r>
      <w:r w:rsidRPr="00DD7155">
        <w:rPr>
          <w:rFonts w:ascii="Tahoma" w:hAnsi="Tahoma" w:cs="Tahoma"/>
          <w:sz w:val="20"/>
          <w:highlight w:val="lightGray"/>
        </w:rPr>
        <w:t>Цены Договора с приведением уточненной сметной стоимости</w:t>
      </w:r>
      <w:r w:rsidR="001E3037" w:rsidRPr="00DD7155">
        <w:rPr>
          <w:rFonts w:ascii="Tahoma" w:hAnsi="Tahoma" w:cs="Tahoma"/>
          <w:sz w:val="20"/>
          <w:highlight w:val="lightGray"/>
        </w:rPr>
        <w:t xml:space="preserve"> </w:t>
      </w:r>
      <w:r w:rsidR="00CC20AB" w:rsidRPr="00F16DDB">
        <w:rPr>
          <w:rFonts w:ascii="Tahoma" w:hAnsi="Tahoma" w:cs="Tahoma"/>
          <w:sz w:val="20"/>
          <w:highlight w:val="lightGray"/>
        </w:rPr>
        <w:t>работ по</w:t>
      </w:r>
      <w:r w:rsidR="001E3037" w:rsidRPr="00DD7155">
        <w:rPr>
          <w:rFonts w:ascii="Tahoma" w:hAnsi="Tahoma" w:cs="Tahoma"/>
          <w:sz w:val="20"/>
        </w:rPr>
        <w:t xml:space="preserve"> </w:t>
      </w:r>
      <w:r w:rsidR="001E3037" w:rsidRPr="00DD7155">
        <w:rPr>
          <w:rFonts w:ascii="Tahoma" w:hAnsi="Tahoma" w:cs="Tahoma"/>
          <w:sz w:val="20"/>
          <w:highlight w:val="lightGray"/>
        </w:rPr>
        <w:t>Документации</w:t>
      </w:r>
      <w:r w:rsidRPr="00DD7155">
        <w:rPr>
          <w:rFonts w:ascii="Tahoma" w:hAnsi="Tahoma" w:cs="Tahoma"/>
          <w:sz w:val="20"/>
          <w:highlight w:val="lightGray"/>
        </w:rPr>
        <w:t xml:space="preserve"> к Цене Договора путем применения расчетных поправочных коэффициентов на основании заключаемого Сторонами дополнительного соглашения.</w:t>
      </w:r>
      <w:r w:rsidR="00C9755C" w:rsidRPr="00DD7155">
        <w:rPr>
          <w:rFonts w:ascii="Tahoma" w:hAnsi="Tahoma" w:cs="Tahoma"/>
          <w:b/>
          <w:color w:val="FF0000"/>
          <w:sz w:val="20"/>
        </w:rPr>
        <w:t xml:space="preserve"> </w:t>
      </w:r>
      <w:r w:rsidR="00526E69" w:rsidRPr="00526E69">
        <w:rPr>
          <w:rFonts w:ascii="Tahoma" w:hAnsi="Tahoma" w:cs="Tahoma"/>
          <w:b/>
          <w:color w:val="FF0000"/>
          <w:sz w:val="20"/>
        </w:rPr>
        <w:t>]</w:t>
      </w:r>
    </w:p>
    <w:p w14:paraId="46B82D92" w14:textId="41C1E124" w:rsidR="00A13356" w:rsidRPr="00DD7155" w:rsidRDefault="00A13356"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Дополнительные работы до исчерпания общей договорной стоимости выполняются </w:t>
      </w:r>
      <w:r w:rsidR="00526E69" w:rsidRPr="00526E69">
        <w:rPr>
          <w:rFonts w:ascii="Tahoma" w:hAnsi="Tahoma" w:cs="Tahoma"/>
          <w:b/>
          <w:color w:val="FF0000"/>
          <w:sz w:val="20"/>
          <w:u w:color="FF0000"/>
        </w:rPr>
        <w:t>[</w:t>
      </w:r>
      <w:r w:rsidRPr="00DD7155">
        <w:rPr>
          <w:rFonts w:ascii="Tahoma" w:hAnsi="Tahoma" w:cs="Tahoma"/>
          <w:sz w:val="20"/>
        </w:rPr>
        <w:t xml:space="preserve">в счет резерва средств на «непредвиденные работы и затраты», а также </w:t>
      </w:r>
      <w:r w:rsidR="00526E69" w:rsidRPr="00526E69">
        <w:rPr>
          <w:rFonts w:ascii="Tahoma" w:hAnsi="Tahoma" w:cs="Tahoma"/>
          <w:b/>
          <w:color w:val="FF0000"/>
          <w:sz w:val="20"/>
        </w:rPr>
        <w:t>]</w:t>
      </w:r>
      <w:r w:rsidR="0064702F" w:rsidRPr="00DD7155">
        <w:rPr>
          <w:rStyle w:val="ad"/>
          <w:b/>
          <w:color w:val="FF0000"/>
          <w:sz w:val="20"/>
        </w:rPr>
        <w:footnoteReference w:id="286"/>
      </w:r>
      <w:r w:rsidR="0064702F" w:rsidRPr="00DD7155">
        <w:rPr>
          <w:rFonts w:ascii="Tahoma" w:hAnsi="Tahoma" w:cs="Tahoma"/>
          <w:b/>
          <w:color w:val="FF0000"/>
          <w:sz w:val="20"/>
        </w:rPr>
        <w:t xml:space="preserve"> </w:t>
      </w:r>
      <w:r w:rsidR="00E76626" w:rsidRPr="00DD7155">
        <w:rPr>
          <w:rFonts w:ascii="Tahoma" w:hAnsi="Tahoma" w:cs="Tahoma"/>
          <w:sz w:val="20"/>
        </w:rPr>
        <w:t xml:space="preserve">в счет возможного перераспределения </w:t>
      </w:r>
      <w:r w:rsidRPr="00DD7155">
        <w:rPr>
          <w:rFonts w:ascii="Tahoma" w:hAnsi="Tahoma" w:cs="Tahoma"/>
          <w:sz w:val="20"/>
        </w:rPr>
        <w:t>по видам работ</w:t>
      </w:r>
      <w:r w:rsidR="0066587F" w:rsidRPr="00DD7155">
        <w:rPr>
          <w:rFonts w:ascii="Tahoma" w:hAnsi="Tahoma" w:cs="Tahoma"/>
          <w:sz w:val="20"/>
        </w:rPr>
        <w:t xml:space="preserve"> и затрат</w:t>
      </w:r>
      <w:r w:rsidRPr="00DD7155">
        <w:rPr>
          <w:rFonts w:ascii="Tahoma" w:hAnsi="Tahoma" w:cs="Tahoma"/>
          <w:sz w:val="20"/>
        </w:rPr>
        <w:t xml:space="preserve">, предусмотренных в </w:t>
      </w:r>
      <w:r w:rsidR="00377BDC" w:rsidRPr="00DD7155">
        <w:rPr>
          <w:rFonts w:ascii="Tahoma" w:hAnsi="Tahoma" w:cs="Tahoma"/>
          <w:sz w:val="20"/>
        </w:rPr>
        <w:t>разделе «</w:t>
      </w:r>
      <w:r w:rsidRPr="00DD7155">
        <w:rPr>
          <w:rFonts w:ascii="Tahoma" w:hAnsi="Tahoma" w:cs="Tahoma"/>
          <w:sz w:val="20"/>
        </w:rPr>
        <w:t>Цен</w:t>
      </w:r>
      <w:r w:rsidR="00377BDC" w:rsidRPr="00DD7155">
        <w:rPr>
          <w:rFonts w:ascii="Tahoma" w:hAnsi="Tahoma" w:cs="Tahoma"/>
          <w:sz w:val="20"/>
        </w:rPr>
        <w:t>а</w:t>
      </w:r>
      <w:r w:rsidRPr="00DD7155">
        <w:rPr>
          <w:rFonts w:ascii="Tahoma" w:hAnsi="Tahoma" w:cs="Tahoma"/>
          <w:sz w:val="20"/>
        </w:rPr>
        <w:t xml:space="preserve"> Договора</w:t>
      </w:r>
      <w:r w:rsidR="00377BDC" w:rsidRPr="00DD7155">
        <w:rPr>
          <w:rFonts w:ascii="Tahoma" w:hAnsi="Tahoma" w:cs="Tahoma"/>
          <w:sz w:val="20"/>
        </w:rPr>
        <w:t>»</w:t>
      </w:r>
      <w:r w:rsidRPr="00DD7155">
        <w:rPr>
          <w:rFonts w:ascii="Tahoma" w:hAnsi="Tahoma" w:cs="Tahoma"/>
          <w:sz w:val="20"/>
        </w:rPr>
        <w:t>.</w:t>
      </w:r>
    </w:p>
    <w:p w14:paraId="22B91322" w14:textId="380D9ADE" w:rsidR="00A13356" w:rsidRPr="00DD7155" w:rsidRDefault="00526E69" w:rsidP="00EE5F37">
      <w:pPr>
        <w:pStyle w:val="afff1"/>
        <w:numPr>
          <w:ilvl w:val="1"/>
          <w:numId w:val="13"/>
        </w:numPr>
        <w:spacing w:before="120" w:after="240"/>
        <w:ind w:left="142" w:right="-2" w:hanging="1135"/>
        <w:rPr>
          <w:rFonts w:ascii="Tahoma" w:hAnsi="Tahoma" w:cs="Tahoma"/>
          <w:sz w:val="20"/>
        </w:rPr>
      </w:pPr>
      <w:r w:rsidRPr="00526E69">
        <w:rPr>
          <w:rFonts w:ascii="Tahoma" w:hAnsi="Tahoma" w:cs="Tahoma"/>
          <w:b/>
          <w:color w:val="FF0000"/>
          <w:sz w:val="20"/>
        </w:rPr>
        <w:t>[</w:t>
      </w:r>
      <w:r w:rsidR="00121FB3" w:rsidRPr="00DD7155">
        <w:rPr>
          <w:rFonts w:ascii="Tahoma" w:hAnsi="Tahoma" w:cs="Tahoma"/>
          <w:sz w:val="20"/>
        </w:rPr>
        <w:t>В счет предельной суммы на непредвиденные работы и затрат</w:t>
      </w:r>
      <w:r w:rsidR="00BB3BD3" w:rsidRPr="00DD7155">
        <w:rPr>
          <w:rFonts w:ascii="Tahoma" w:hAnsi="Tahoma" w:cs="Tahoma"/>
          <w:sz w:val="20"/>
        </w:rPr>
        <w:t>ы</w:t>
      </w:r>
      <w:r w:rsidR="00121FB3" w:rsidRPr="00DD7155">
        <w:rPr>
          <w:rFonts w:ascii="Tahoma" w:hAnsi="Tahoma" w:cs="Tahoma"/>
          <w:sz w:val="20"/>
        </w:rPr>
        <w:t xml:space="preserve"> осуществляются</w:t>
      </w:r>
      <w:r w:rsidR="00A13356" w:rsidRPr="00DD7155">
        <w:rPr>
          <w:rFonts w:ascii="Tahoma" w:hAnsi="Tahoma" w:cs="Tahoma"/>
          <w:sz w:val="20"/>
        </w:rPr>
        <w:t>:</w:t>
      </w:r>
    </w:p>
    <w:p w14:paraId="311FB1B4" w14:textId="4CB65764" w:rsidR="00A13356" w:rsidRPr="00DD7155" w:rsidRDefault="00A13356" w:rsidP="002F68A6">
      <w:pPr>
        <w:pStyle w:val="afff1"/>
        <w:spacing w:before="120" w:after="240"/>
        <w:ind w:left="720"/>
        <w:rPr>
          <w:rFonts w:ascii="Tahoma" w:hAnsi="Tahoma" w:cs="Tahoma"/>
          <w:sz w:val="20"/>
        </w:rPr>
      </w:pPr>
      <w:r w:rsidRPr="00DD7155">
        <w:rPr>
          <w:rFonts w:ascii="Tahoma" w:hAnsi="Tahoma" w:cs="Tahoma"/>
          <w:sz w:val="20"/>
        </w:rPr>
        <w:t xml:space="preserve">а) </w:t>
      </w:r>
      <w:r w:rsidR="00461961" w:rsidRPr="00DD7155">
        <w:rPr>
          <w:rFonts w:ascii="Tahoma" w:hAnsi="Tahoma" w:cs="Tahoma"/>
          <w:sz w:val="20"/>
        </w:rPr>
        <w:t xml:space="preserve">выполнение </w:t>
      </w:r>
      <w:r w:rsidRPr="00DD7155">
        <w:rPr>
          <w:rFonts w:ascii="Tahoma" w:hAnsi="Tahoma" w:cs="Tahoma"/>
          <w:sz w:val="20"/>
        </w:rPr>
        <w:t>дополнительных работ, согласованных с Заказчиком;</w:t>
      </w:r>
    </w:p>
    <w:p w14:paraId="27F122A1" w14:textId="77777777" w:rsidR="00A13356" w:rsidRPr="00DD7155" w:rsidRDefault="00A13356" w:rsidP="002F68A6">
      <w:pPr>
        <w:pStyle w:val="afff1"/>
        <w:spacing w:before="120" w:after="240"/>
        <w:ind w:left="720"/>
        <w:rPr>
          <w:rFonts w:ascii="Tahoma" w:hAnsi="Tahoma" w:cs="Tahoma"/>
          <w:sz w:val="20"/>
        </w:rPr>
      </w:pPr>
      <w:r w:rsidRPr="00DD7155">
        <w:rPr>
          <w:rFonts w:ascii="Tahoma" w:hAnsi="Tahoma" w:cs="Tahoma"/>
          <w:sz w:val="20"/>
        </w:rPr>
        <w:t xml:space="preserve">б) </w:t>
      </w:r>
      <w:r w:rsidR="00883440" w:rsidRPr="00DD7155">
        <w:rPr>
          <w:rFonts w:ascii="Tahoma" w:hAnsi="Tahoma" w:cs="Tahoma"/>
          <w:sz w:val="20"/>
        </w:rPr>
        <w:t>изменения</w:t>
      </w:r>
      <w:r w:rsidRPr="00DD7155">
        <w:rPr>
          <w:rFonts w:ascii="Tahoma" w:hAnsi="Tahoma" w:cs="Tahoma"/>
          <w:sz w:val="20"/>
        </w:rPr>
        <w:t xml:space="preserve"> проектных решений в рабочей документации, в том числе по инициативе Заказчика.</w:t>
      </w:r>
    </w:p>
    <w:p w14:paraId="68CA44F7" w14:textId="44169B37" w:rsidR="00A13356" w:rsidRPr="00DD7155" w:rsidRDefault="00A13356" w:rsidP="00EE5F37">
      <w:pPr>
        <w:pStyle w:val="afff1"/>
        <w:spacing w:before="120" w:after="240"/>
        <w:ind w:left="142" w:right="-2"/>
        <w:rPr>
          <w:rFonts w:ascii="Tahoma" w:hAnsi="Tahoma" w:cs="Tahoma"/>
          <w:sz w:val="20"/>
        </w:rPr>
      </w:pPr>
      <w:r w:rsidRPr="00DD7155">
        <w:rPr>
          <w:rFonts w:ascii="Tahoma" w:hAnsi="Tahoma" w:cs="Tahoma"/>
          <w:sz w:val="20"/>
        </w:rPr>
        <w:t>Стоимость непредвиденных работ и затрат определяется</w:t>
      </w:r>
      <w:r w:rsidR="00F55E58" w:rsidRPr="00DD7155">
        <w:rPr>
          <w:rFonts w:ascii="Tahoma" w:hAnsi="Tahoma" w:cs="Tahoma"/>
          <w:sz w:val="20"/>
        </w:rPr>
        <w:t xml:space="preserve"> в порядке, предусмотренном</w:t>
      </w:r>
      <w:r w:rsidR="00320FFB" w:rsidRPr="00DD7155">
        <w:rPr>
          <w:rFonts w:ascii="Tahoma" w:hAnsi="Tahoma" w:cs="Tahoma"/>
          <w:sz w:val="20"/>
        </w:rPr>
        <w:t xml:space="preserve"> согласно </w:t>
      </w:r>
      <w:r w:rsidR="00526E69" w:rsidRPr="00526E69">
        <w:rPr>
          <w:rFonts w:ascii="Tahoma" w:hAnsi="Tahoma" w:cs="Tahoma"/>
          <w:b/>
          <w:color w:val="FF0000"/>
          <w:sz w:val="20"/>
          <w:u w:color="FF0000"/>
        </w:rPr>
        <w:t>[</w:t>
      </w:r>
      <w:r w:rsidR="00320FFB" w:rsidRPr="00DD7155">
        <w:rPr>
          <w:rFonts w:ascii="Tahoma" w:hAnsi="Tahoma" w:cs="Tahoma"/>
          <w:sz w:val="20"/>
        </w:rPr>
        <w:t xml:space="preserve">п. </w:t>
      </w:r>
      <w:r w:rsidR="001E3037" w:rsidRPr="00DD7155">
        <w:rPr>
          <w:rFonts w:ascii="Tahoma" w:hAnsi="Tahoma" w:cs="Tahoma"/>
          <w:sz w:val="20"/>
        </w:rPr>
        <w:t>3</w:t>
      </w:r>
      <w:r w:rsidR="005B14C0" w:rsidRPr="00DD7155">
        <w:rPr>
          <w:rFonts w:ascii="Tahoma" w:hAnsi="Tahoma" w:cs="Tahoma"/>
          <w:sz w:val="20"/>
        </w:rPr>
        <w:t>.9</w:t>
      </w:r>
      <w:r w:rsidR="00526E69" w:rsidRPr="00526E69">
        <w:rPr>
          <w:rFonts w:ascii="Tahoma" w:hAnsi="Tahoma" w:cs="Tahoma"/>
          <w:b/>
          <w:color w:val="FF0000"/>
          <w:sz w:val="20"/>
        </w:rPr>
        <w:t>]</w:t>
      </w:r>
      <w:r w:rsidR="005B14C0" w:rsidRPr="00DD7155">
        <w:rPr>
          <w:rFonts w:ascii="Tahoma" w:hAnsi="Tahoma" w:cs="Tahoma"/>
          <w:sz w:val="20"/>
        </w:rPr>
        <w:t xml:space="preserve"> Договора.</w:t>
      </w:r>
      <w:r w:rsidR="00526E69" w:rsidRPr="00526E69">
        <w:rPr>
          <w:rFonts w:ascii="Tahoma" w:hAnsi="Tahoma" w:cs="Tahoma"/>
          <w:b/>
          <w:color w:val="FF0000"/>
          <w:sz w:val="20"/>
        </w:rPr>
        <w:t>]</w:t>
      </w:r>
      <w:r w:rsidRPr="00DD7155">
        <w:rPr>
          <w:rFonts w:ascii="Tahoma" w:hAnsi="Tahoma" w:cs="Tahoma"/>
          <w:sz w:val="20"/>
        </w:rPr>
        <w:t xml:space="preserve"> </w:t>
      </w:r>
    </w:p>
    <w:p w14:paraId="3D3BFB3E" w14:textId="27702E85" w:rsidR="00080099" w:rsidRPr="00DD7155" w:rsidRDefault="00940596" w:rsidP="002F68A6">
      <w:pPr>
        <w:pStyle w:val="1"/>
        <w:numPr>
          <w:ilvl w:val="0"/>
          <w:numId w:val="13"/>
        </w:numPr>
        <w:spacing w:before="120" w:after="240"/>
        <w:ind w:left="142" w:hanging="1135"/>
        <w:jc w:val="both"/>
        <w:rPr>
          <w:rFonts w:ascii="Tahoma" w:hAnsi="Tahoma" w:cs="Tahoma"/>
          <w:b w:val="0"/>
          <w:sz w:val="20"/>
        </w:rPr>
      </w:pPr>
      <w:bookmarkStart w:id="258" w:name="_Toc182842270"/>
      <w:bookmarkStart w:id="259" w:name="Страхование"/>
      <w:bookmarkStart w:id="260" w:name="_Toc124437110"/>
      <w:bookmarkStart w:id="261" w:name="_Toc132134350"/>
      <w:bookmarkStart w:id="262" w:name="_Toc133432157"/>
      <w:bookmarkStart w:id="263" w:name="_Toc159513140"/>
      <w:bookmarkStart w:id="264" w:name="_Toc159523005"/>
      <w:bookmarkStart w:id="265" w:name="_Toc182842271"/>
      <w:bookmarkEnd w:id="249"/>
      <w:bookmarkEnd w:id="250"/>
      <w:bookmarkEnd w:id="258"/>
      <w:bookmarkEnd w:id="259"/>
      <w:r w:rsidRPr="00DD7155">
        <w:rPr>
          <w:rFonts w:ascii="Tahoma" w:hAnsi="Tahoma" w:cs="Tahoma"/>
          <w:sz w:val="20"/>
        </w:rPr>
        <w:t>СТРАХОВАНИЕ</w:t>
      </w:r>
      <w:bookmarkEnd w:id="260"/>
      <w:bookmarkEnd w:id="261"/>
      <w:bookmarkEnd w:id="262"/>
      <w:bookmarkEnd w:id="263"/>
      <w:bookmarkEnd w:id="264"/>
      <w:bookmarkEnd w:id="265"/>
    </w:p>
    <w:p w14:paraId="412247AD" w14:textId="5E8B16AB" w:rsidR="00F9336C" w:rsidRPr="00DD7155" w:rsidRDefault="00526E69" w:rsidP="002F68A6">
      <w:pPr>
        <w:pStyle w:val="afff1"/>
        <w:numPr>
          <w:ilvl w:val="1"/>
          <w:numId w:val="13"/>
        </w:numPr>
        <w:spacing w:before="120" w:after="240"/>
        <w:ind w:left="142" w:right="-2" w:hanging="1135"/>
        <w:rPr>
          <w:rFonts w:ascii="Tahoma" w:hAnsi="Tahoma" w:cs="Tahoma"/>
          <w:sz w:val="20"/>
        </w:rPr>
      </w:pPr>
      <w:bookmarkStart w:id="266" w:name="_Toc528580178"/>
      <w:bookmarkStart w:id="267" w:name="_Toc124437111"/>
      <w:r w:rsidRPr="00526E69">
        <w:rPr>
          <w:rFonts w:ascii="Tahoma" w:hAnsi="Tahoma" w:cs="Tahoma"/>
          <w:b/>
          <w:color w:val="FF0000"/>
          <w:sz w:val="20"/>
          <w:u w:color="FF0000"/>
        </w:rPr>
        <w:t>[</w:t>
      </w:r>
      <w:r w:rsidR="00F9336C" w:rsidRPr="00DD7155">
        <w:rPr>
          <w:rFonts w:ascii="Tahoma" w:hAnsi="Tahoma" w:cs="Tahoma"/>
          <w:sz w:val="20"/>
        </w:rPr>
        <w:t>Заказчик за свой счет осуществляет страхование Объекта от рисков случайной гибели или повреждения, а также от рисков гражданской ответственности по обязательствам, возникающим вследствие причинения вреда жизни, здоровью или имуществу других лиц, на условиях и со страховой компанией, определенных Заказчиком. При наступлении страхового случая и возникновении обязанности страховщика возместить ущерб, Заказчик вправе назначить выгодоприобретателя по договору страхования в соответствии с положениями действующего законодательства, в том числе:</w:t>
      </w:r>
    </w:p>
    <w:p w14:paraId="5B247CA1" w14:textId="77777777" w:rsidR="007B26EA" w:rsidRPr="00DD7155" w:rsidRDefault="007B26EA" w:rsidP="002F68A6">
      <w:pPr>
        <w:pStyle w:val="afff1"/>
        <w:numPr>
          <w:ilvl w:val="0"/>
          <w:numId w:val="35"/>
        </w:numPr>
        <w:spacing w:before="120" w:after="240"/>
        <w:rPr>
          <w:rFonts w:ascii="Tahoma" w:hAnsi="Tahoma" w:cs="Tahoma"/>
          <w:sz w:val="20"/>
        </w:rPr>
      </w:pPr>
      <w:r w:rsidRPr="00DD7155">
        <w:rPr>
          <w:rFonts w:ascii="Tahoma" w:hAnsi="Tahoma" w:cs="Tahoma"/>
          <w:sz w:val="20"/>
        </w:rPr>
        <w:t xml:space="preserve"> </w:t>
      </w:r>
      <w:r w:rsidR="00F9336C" w:rsidRPr="00DD7155">
        <w:rPr>
          <w:rFonts w:ascii="Tahoma" w:hAnsi="Tahoma" w:cs="Tahoma"/>
          <w:sz w:val="20"/>
        </w:rPr>
        <w:t xml:space="preserve">назначить Подрядчика выгодоприобретателем в случае, если на </w:t>
      </w:r>
      <w:r w:rsidR="008C14E8" w:rsidRPr="00DD7155">
        <w:rPr>
          <w:rFonts w:ascii="Tahoma" w:hAnsi="Tahoma" w:cs="Tahoma"/>
          <w:sz w:val="20"/>
        </w:rPr>
        <w:t>него</w:t>
      </w:r>
      <w:r w:rsidR="00F9336C" w:rsidRPr="00DD7155">
        <w:rPr>
          <w:rFonts w:ascii="Tahoma" w:hAnsi="Tahoma" w:cs="Tahoma"/>
          <w:sz w:val="20"/>
        </w:rPr>
        <w:t xml:space="preserve"> будет возложена обязанность устранить последствия страхового случая за свой счет (без увеличения цены Договора);</w:t>
      </w:r>
    </w:p>
    <w:p w14:paraId="21CE22F4" w14:textId="4427512F" w:rsidR="00F9336C" w:rsidRPr="00DD7155" w:rsidRDefault="007B26EA" w:rsidP="002F68A6">
      <w:pPr>
        <w:pStyle w:val="afff1"/>
        <w:numPr>
          <w:ilvl w:val="0"/>
          <w:numId w:val="35"/>
        </w:numPr>
        <w:spacing w:before="120" w:after="240"/>
        <w:rPr>
          <w:rFonts w:ascii="Tahoma" w:hAnsi="Tahoma" w:cs="Tahoma"/>
          <w:sz w:val="20"/>
        </w:rPr>
      </w:pPr>
      <w:r w:rsidRPr="00DD7155">
        <w:rPr>
          <w:rFonts w:ascii="Tahoma" w:hAnsi="Tahoma" w:cs="Tahoma"/>
          <w:sz w:val="20"/>
        </w:rPr>
        <w:t xml:space="preserve"> </w:t>
      </w:r>
      <w:r w:rsidR="00F9336C" w:rsidRPr="00DD7155">
        <w:rPr>
          <w:rFonts w:ascii="Tahoma" w:hAnsi="Tahoma" w:cs="Tahoma"/>
          <w:sz w:val="20"/>
        </w:rPr>
        <w:t>назначить Заказчика выгодоприобретателем в случае, если Подрядчик устранил последствия страхового случая за счет Заказчика.</w:t>
      </w:r>
      <w:r w:rsidR="00526E69" w:rsidRPr="00526E69">
        <w:rPr>
          <w:rFonts w:ascii="Tahoma" w:hAnsi="Tahoma" w:cs="Tahoma"/>
          <w:b/>
          <w:color w:val="FF0000"/>
          <w:sz w:val="20"/>
        </w:rPr>
        <w:t>]</w:t>
      </w:r>
      <w:r w:rsidR="00CC1E89" w:rsidRPr="00DD7155">
        <w:rPr>
          <w:rStyle w:val="ad"/>
          <w:rFonts w:ascii="Tahoma" w:hAnsi="Tahoma" w:cs="Tahoma"/>
          <w:b/>
          <w:sz w:val="20"/>
        </w:rPr>
        <w:t xml:space="preserve"> </w:t>
      </w:r>
      <w:r w:rsidR="00CC1E89" w:rsidRPr="00DD7155">
        <w:rPr>
          <w:rStyle w:val="ad"/>
          <w:rFonts w:ascii="Tahoma" w:hAnsi="Tahoma" w:cs="Tahoma"/>
          <w:sz w:val="20"/>
        </w:rPr>
        <w:footnoteReference w:id="287"/>
      </w:r>
    </w:p>
    <w:p w14:paraId="7C1FA4C8" w14:textId="77777777" w:rsidR="008C14E8" w:rsidRPr="00DD7155" w:rsidRDefault="00F9336C"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Подрядчик за свой счет обеспечивает</w:t>
      </w:r>
      <w:r w:rsidR="008C14E8" w:rsidRPr="00DD7155">
        <w:rPr>
          <w:rFonts w:ascii="Tahoma" w:hAnsi="Tahoma" w:cs="Tahoma"/>
          <w:sz w:val="20"/>
        </w:rPr>
        <w:t xml:space="preserve"> страхование:</w:t>
      </w:r>
    </w:p>
    <w:p w14:paraId="65018B0F" w14:textId="77777777" w:rsidR="008C14E8" w:rsidRPr="00DD7155" w:rsidRDefault="008C14E8" w:rsidP="002F68A6">
      <w:pPr>
        <w:pStyle w:val="afff1"/>
        <w:numPr>
          <w:ilvl w:val="0"/>
          <w:numId w:val="35"/>
        </w:numPr>
        <w:spacing w:before="120" w:after="240"/>
        <w:rPr>
          <w:rFonts w:ascii="Tahoma" w:hAnsi="Tahoma" w:cs="Tahoma"/>
          <w:sz w:val="20"/>
        </w:rPr>
      </w:pPr>
      <w:r w:rsidRPr="00DD7155">
        <w:rPr>
          <w:rFonts w:ascii="Tahoma" w:hAnsi="Tahoma" w:cs="Tahoma"/>
          <w:sz w:val="20"/>
        </w:rPr>
        <w:t>Персонала</w:t>
      </w:r>
      <w:r w:rsidR="00F9336C" w:rsidRPr="00DD7155">
        <w:rPr>
          <w:rFonts w:ascii="Tahoma" w:hAnsi="Tahoma" w:cs="Tahoma"/>
          <w:sz w:val="20"/>
        </w:rPr>
        <w:t xml:space="preserve"> на весь период выполнения Работ н</w:t>
      </w:r>
      <w:r w:rsidRPr="00DD7155">
        <w:rPr>
          <w:rFonts w:ascii="Tahoma" w:hAnsi="Tahoma" w:cs="Tahoma"/>
          <w:sz w:val="20"/>
        </w:rPr>
        <w:t xml:space="preserve">а </w:t>
      </w:r>
      <w:r w:rsidRPr="00DD7155">
        <w:rPr>
          <w:rFonts w:ascii="Tahoma" w:hAnsi="Tahoma"/>
          <w:sz w:val="20"/>
        </w:rPr>
        <w:t>Объекте</w:t>
      </w:r>
      <w:r w:rsidRPr="00DD7155">
        <w:rPr>
          <w:rFonts w:ascii="Tahoma" w:hAnsi="Tahoma" w:cs="Tahoma"/>
          <w:sz w:val="20"/>
        </w:rPr>
        <w:t xml:space="preserve"> от несчастных случаев;</w:t>
      </w:r>
    </w:p>
    <w:p w14:paraId="0740A8C7" w14:textId="68F3B88D" w:rsidR="00F9336C" w:rsidRPr="00DD7155" w:rsidRDefault="008C14E8" w:rsidP="002F68A6">
      <w:pPr>
        <w:pStyle w:val="afff1"/>
        <w:numPr>
          <w:ilvl w:val="0"/>
          <w:numId w:val="35"/>
        </w:numPr>
        <w:spacing w:before="120" w:after="240"/>
        <w:rPr>
          <w:rFonts w:ascii="Tahoma" w:hAnsi="Tahoma" w:cs="Tahoma"/>
          <w:sz w:val="20"/>
        </w:rPr>
      </w:pPr>
      <w:r w:rsidRPr="00DD7155">
        <w:rPr>
          <w:rFonts w:ascii="Tahoma" w:hAnsi="Tahoma" w:cs="Tahoma"/>
          <w:sz w:val="20"/>
        </w:rPr>
        <w:t xml:space="preserve">своей гражданской ответственности за причинение вреда жизни и/или здоровью и/или имуществу третьих лиц с лимитом ответственности </w:t>
      </w:r>
      <w:r w:rsidR="00F9336C" w:rsidRPr="00DD7155">
        <w:rPr>
          <w:rFonts w:ascii="Tahoma" w:hAnsi="Tahoma" w:cs="Tahoma"/>
          <w:sz w:val="20"/>
        </w:rPr>
        <w:t xml:space="preserve">100 000 000 </w:t>
      </w:r>
      <w:r w:rsidR="00AE051F" w:rsidRPr="00526E69">
        <w:rPr>
          <w:rFonts w:ascii="Tahoma" w:hAnsi="Tahoma" w:cs="Tahoma"/>
          <w:b/>
          <w:bCs/>
          <w:color w:val="FF0000"/>
          <w:sz w:val="20"/>
          <w:szCs w:val="22"/>
          <w:u w:color="FF0000"/>
        </w:rPr>
        <w:t>[</w:t>
      </w:r>
      <w:r w:rsidR="00AE051F" w:rsidRPr="00AE051F">
        <w:rPr>
          <w:rFonts w:ascii="Tahoma" w:hAnsi="Tahoma" w:cs="Tahoma"/>
          <w:bCs/>
          <w:sz w:val="20"/>
          <w:szCs w:val="22"/>
        </w:rPr>
        <w:t> </w:t>
      </w:r>
      <w:r w:rsidR="00AE051F" w:rsidRPr="00AE051F">
        <w:rPr>
          <w:rFonts w:ascii="Tahoma" w:hAnsi="Tahoma" w:cs="Tahoma"/>
          <w:sz w:val="20"/>
          <w:szCs w:val="22"/>
        </w:rPr>
        <w:t>₽</w:t>
      </w:r>
      <w:r w:rsidR="00AE051F" w:rsidRPr="00526E69">
        <w:rPr>
          <w:rFonts w:ascii="Tahoma" w:hAnsi="Tahoma" w:cs="Tahoma"/>
          <w:b/>
          <w:color w:val="FF0000"/>
          <w:sz w:val="20"/>
          <w:szCs w:val="22"/>
        </w:rPr>
        <w:t>]</w:t>
      </w:r>
      <w:r w:rsidR="00AE051F" w:rsidRPr="00DD7155">
        <w:rPr>
          <w:rFonts w:ascii="Tahoma" w:hAnsi="Tahoma" w:cs="Tahoma"/>
          <w:b/>
          <w:color w:val="FF0000"/>
          <w:sz w:val="20"/>
          <w:szCs w:val="22"/>
        </w:rPr>
        <w:t xml:space="preserve"> </w:t>
      </w:r>
      <w:r w:rsidR="00AE051F" w:rsidRPr="00DD7155">
        <w:rPr>
          <w:rStyle w:val="ad"/>
          <w:rFonts w:ascii="Tahoma" w:hAnsi="Tahoma" w:cs="Tahoma"/>
          <w:sz w:val="20"/>
          <w:szCs w:val="22"/>
          <w:lang w:val="en-US"/>
        </w:rPr>
        <w:footnoteReference w:id="288"/>
      </w:r>
      <w:r w:rsidR="00AE051F" w:rsidRPr="00DD7155">
        <w:rPr>
          <w:rFonts w:ascii="Tahoma" w:hAnsi="Tahoma" w:cs="Tahoma"/>
          <w:b/>
          <w:color w:val="FF0000"/>
          <w:sz w:val="20"/>
          <w:szCs w:val="22"/>
        </w:rPr>
        <w:t xml:space="preserve">  </w:t>
      </w:r>
      <w:r w:rsidR="00D5578B" w:rsidRPr="00DD7155">
        <w:rPr>
          <w:rFonts w:ascii="Tahoma" w:hAnsi="Tahoma" w:cs="Tahoma"/>
          <w:sz w:val="20"/>
        </w:rPr>
        <w:t>;</w:t>
      </w:r>
    </w:p>
    <w:p w14:paraId="5697841A" w14:textId="4F40FA7C" w:rsidR="00D5578B" w:rsidRPr="00DD7155" w:rsidRDefault="00526E69" w:rsidP="002F68A6">
      <w:pPr>
        <w:pStyle w:val="afff1"/>
        <w:numPr>
          <w:ilvl w:val="0"/>
          <w:numId w:val="35"/>
        </w:numPr>
        <w:spacing w:before="120" w:after="240"/>
        <w:rPr>
          <w:rFonts w:ascii="Tahoma" w:hAnsi="Tahoma" w:cs="Tahoma"/>
          <w:sz w:val="20"/>
        </w:rPr>
      </w:pPr>
      <w:r w:rsidRPr="00526E69">
        <w:rPr>
          <w:rFonts w:ascii="Tahoma" w:hAnsi="Tahoma" w:cs="Tahoma"/>
          <w:b/>
          <w:color w:val="FF0000"/>
          <w:sz w:val="20"/>
          <w:u w:color="FF0000"/>
        </w:rPr>
        <w:t>[</w:t>
      </w:r>
      <w:r w:rsidR="00D5578B" w:rsidRPr="00DD7155">
        <w:rPr>
          <w:rFonts w:ascii="Tahoma" w:hAnsi="Tahoma" w:cs="Tahoma"/>
          <w:sz w:val="20"/>
        </w:rPr>
        <w:t xml:space="preserve">страхование МТР Подрядчика </w:t>
      </w:r>
      <w:r w:rsidRPr="00526E69">
        <w:rPr>
          <w:rFonts w:ascii="Tahoma" w:hAnsi="Tahoma" w:cs="Tahoma"/>
          <w:b/>
          <w:color w:val="FF0000"/>
          <w:sz w:val="20"/>
          <w:u w:color="FF0000"/>
        </w:rPr>
        <w:t>[</w:t>
      </w:r>
      <w:r w:rsidR="00F9336C" w:rsidRPr="00DD7155">
        <w:rPr>
          <w:rFonts w:ascii="Tahoma" w:hAnsi="Tahoma" w:cs="Tahoma"/>
          <w:sz w:val="20"/>
        </w:rPr>
        <w:t>поставляемого Товара</w:t>
      </w:r>
      <w:r w:rsidRPr="00526E69">
        <w:rPr>
          <w:rFonts w:ascii="Tahoma" w:hAnsi="Tahoma" w:cs="Tahoma"/>
          <w:b/>
          <w:color w:val="FF0000"/>
          <w:sz w:val="20"/>
        </w:rPr>
        <w:t>]</w:t>
      </w:r>
      <w:r w:rsidR="00F9336C" w:rsidRPr="00DD7155">
        <w:rPr>
          <w:rFonts w:ascii="Tahoma" w:hAnsi="Tahoma" w:cs="Tahoma"/>
          <w:sz w:val="20"/>
        </w:rPr>
        <w:t xml:space="preserve"> в процессе их транспортировки/доставки</w:t>
      </w:r>
      <w:r w:rsidR="00D5578B" w:rsidRPr="00DD7155">
        <w:rPr>
          <w:rFonts w:ascii="Tahoma" w:hAnsi="Tahoma" w:cs="Tahoma"/>
          <w:sz w:val="20"/>
        </w:rPr>
        <w:t xml:space="preserve"> (в случае принятия решения о необходимости страхования)</w:t>
      </w:r>
      <w:r w:rsidRPr="00526E69">
        <w:rPr>
          <w:rFonts w:ascii="Tahoma" w:hAnsi="Tahoma" w:cs="Tahoma"/>
          <w:b/>
          <w:color w:val="FF0000"/>
          <w:sz w:val="20"/>
        </w:rPr>
        <w:t>]</w:t>
      </w:r>
      <w:r w:rsidR="00D5578B" w:rsidRPr="00DD7155">
        <w:rPr>
          <w:rFonts w:ascii="Tahoma" w:hAnsi="Tahoma" w:cs="Tahoma"/>
          <w:sz w:val="20"/>
        </w:rPr>
        <w:t>;</w:t>
      </w:r>
    </w:p>
    <w:p w14:paraId="0DB3C0ED" w14:textId="00B46383" w:rsidR="00F9336C" w:rsidRPr="00DD7155" w:rsidRDefault="00F9336C" w:rsidP="002F68A6">
      <w:pPr>
        <w:pStyle w:val="afff1"/>
        <w:numPr>
          <w:ilvl w:val="0"/>
          <w:numId w:val="35"/>
        </w:numPr>
        <w:spacing w:before="120" w:after="240"/>
        <w:rPr>
          <w:rFonts w:ascii="Tahoma" w:hAnsi="Tahoma" w:cs="Tahoma"/>
          <w:sz w:val="20"/>
        </w:rPr>
      </w:pPr>
      <w:r w:rsidRPr="00DD7155">
        <w:rPr>
          <w:rFonts w:ascii="Tahoma" w:hAnsi="Tahoma" w:cs="Tahoma"/>
          <w:sz w:val="20"/>
        </w:rPr>
        <w:t xml:space="preserve">любое другое страхование, которое </w:t>
      </w:r>
      <w:r w:rsidR="00D5578B" w:rsidRPr="00DD7155">
        <w:rPr>
          <w:rFonts w:ascii="Tahoma" w:hAnsi="Tahoma" w:cs="Tahoma"/>
          <w:sz w:val="20"/>
        </w:rPr>
        <w:t xml:space="preserve">Подрядчик </w:t>
      </w:r>
      <w:r w:rsidR="00662169" w:rsidRPr="00DD7155">
        <w:rPr>
          <w:rFonts w:ascii="Tahoma" w:hAnsi="Tahoma" w:cs="Tahoma"/>
          <w:sz w:val="20"/>
        </w:rPr>
        <w:t>приобретает</w:t>
      </w:r>
      <w:r w:rsidRPr="00DD7155">
        <w:rPr>
          <w:rFonts w:ascii="Tahoma" w:hAnsi="Tahoma" w:cs="Tahoma"/>
          <w:sz w:val="20"/>
        </w:rPr>
        <w:t xml:space="preserve"> в соответствии </w:t>
      </w:r>
      <w:r w:rsidR="00D62380" w:rsidRPr="00DD7155">
        <w:rPr>
          <w:rFonts w:ascii="Tahoma" w:hAnsi="Tahoma" w:cs="Tahoma"/>
          <w:sz w:val="20"/>
        </w:rPr>
        <w:t xml:space="preserve">с </w:t>
      </w:r>
      <w:r w:rsidR="00D5578B" w:rsidRPr="00DD7155">
        <w:rPr>
          <w:rFonts w:ascii="Tahoma" w:hAnsi="Tahoma" w:cs="Tahoma"/>
          <w:sz w:val="20"/>
        </w:rPr>
        <w:t>законодательством</w:t>
      </w:r>
      <w:r w:rsidR="00D62380" w:rsidRPr="00DD7155">
        <w:rPr>
          <w:rFonts w:ascii="Tahoma" w:hAnsi="Tahoma" w:cs="Tahoma"/>
          <w:sz w:val="20"/>
        </w:rPr>
        <w:t xml:space="preserve"> </w:t>
      </w:r>
      <w:r w:rsidR="00336FB8" w:rsidRPr="00DD7155">
        <w:rPr>
          <w:rFonts w:ascii="Tahoma" w:hAnsi="Tahoma" w:cs="Tahoma"/>
          <w:sz w:val="20"/>
        </w:rPr>
        <w:t>РФ</w:t>
      </w:r>
      <w:r w:rsidR="00D5578B" w:rsidRPr="00DD7155">
        <w:rPr>
          <w:rFonts w:ascii="Tahoma" w:hAnsi="Tahoma" w:cs="Tahoma"/>
          <w:sz w:val="20"/>
        </w:rPr>
        <w:t xml:space="preserve"> (</w:t>
      </w:r>
      <w:r w:rsidRPr="00DD7155">
        <w:rPr>
          <w:rFonts w:ascii="Tahoma" w:hAnsi="Tahoma" w:cs="Tahoma"/>
          <w:sz w:val="20"/>
        </w:rPr>
        <w:t>должно действовать в течение всего периода выполнения Работ Подрядчиком на Объекте</w:t>
      </w:r>
      <w:r w:rsidR="00D5578B" w:rsidRPr="00DD7155">
        <w:rPr>
          <w:rFonts w:ascii="Tahoma" w:hAnsi="Tahoma" w:cs="Tahoma"/>
          <w:sz w:val="20"/>
        </w:rPr>
        <w:t>)</w:t>
      </w:r>
      <w:r w:rsidRPr="00DD7155">
        <w:rPr>
          <w:rFonts w:ascii="Tahoma" w:hAnsi="Tahoma" w:cs="Tahoma"/>
          <w:sz w:val="20"/>
        </w:rPr>
        <w:t>.</w:t>
      </w:r>
    </w:p>
    <w:p w14:paraId="43FCF1A7" w14:textId="61EA68DB" w:rsidR="00D5578B" w:rsidRPr="00DD7155" w:rsidRDefault="00D5578B"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Подрядчик до заключения вышеуказанных договоров страхования</w:t>
      </w:r>
      <w:r w:rsidR="00892A12" w:rsidRPr="00DD7155">
        <w:rPr>
          <w:rFonts w:ascii="Tahoma" w:hAnsi="Tahoma" w:cs="Tahoma"/>
          <w:sz w:val="20"/>
        </w:rPr>
        <w:t xml:space="preserve"> письменно согласовывает</w:t>
      </w:r>
      <w:r w:rsidRPr="00DD7155">
        <w:rPr>
          <w:rFonts w:ascii="Tahoma" w:hAnsi="Tahoma" w:cs="Tahoma"/>
          <w:sz w:val="20"/>
        </w:rPr>
        <w:t>:</w:t>
      </w:r>
    </w:p>
    <w:p w14:paraId="59CF7E4A" w14:textId="4AA0D973" w:rsidR="00D5578B" w:rsidRPr="00DD7155" w:rsidRDefault="00F9336C" w:rsidP="002F68A6">
      <w:pPr>
        <w:pStyle w:val="afff1"/>
        <w:numPr>
          <w:ilvl w:val="0"/>
          <w:numId w:val="35"/>
        </w:numPr>
        <w:spacing w:before="120" w:after="240"/>
        <w:rPr>
          <w:rFonts w:ascii="Tahoma" w:hAnsi="Tahoma" w:cs="Tahoma"/>
          <w:sz w:val="20"/>
        </w:rPr>
      </w:pPr>
      <w:r w:rsidRPr="00DD7155">
        <w:rPr>
          <w:rFonts w:ascii="Tahoma" w:hAnsi="Tahoma" w:cs="Tahoma"/>
          <w:sz w:val="20"/>
        </w:rPr>
        <w:t>с Заказчиком кандидатуру страховщика и</w:t>
      </w:r>
      <w:r w:rsidR="00D5578B" w:rsidRPr="00DD7155">
        <w:rPr>
          <w:rFonts w:ascii="Tahoma" w:hAnsi="Tahoma" w:cs="Tahoma"/>
          <w:sz w:val="20"/>
        </w:rPr>
        <w:t xml:space="preserve"> условия договоров страхования</w:t>
      </w:r>
      <w:r w:rsidRPr="00DD7155">
        <w:rPr>
          <w:rFonts w:ascii="Tahoma" w:hAnsi="Tahoma" w:cs="Tahoma"/>
          <w:sz w:val="20"/>
        </w:rPr>
        <w:t>, в</w:t>
      </w:r>
      <w:r w:rsidR="00D5578B" w:rsidRPr="00DD7155">
        <w:rPr>
          <w:rFonts w:ascii="Tahoma" w:hAnsi="Tahoma" w:cs="Tahoma"/>
          <w:sz w:val="20"/>
        </w:rPr>
        <w:t>ключая размер страхового тарифа;</w:t>
      </w:r>
    </w:p>
    <w:p w14:paraId="082CC8EF" w14:textId="17C2EF1D" w:rsidR="00F9336C" w:rsidRPr="00DD7155" w:rsidRDefault="007B26EA" w:rsidP="002F68A6">
      <w:pPr>
        <w:pStyle w:val="afff1"/>
        <w:numPr>
          <w:ilvl w:val="0"/>
          <w:numId w:val="35"/>
        </w:numPr>
        <w:spacing w:before="120" w:after="240"/>
        <w:rPr>
          <w:rFonts w:ascii="Tahoma" w:hAnsi="Tahoma" w:cs="Tahoma"/>
          <w:sz w:val="20"/>
        </w:rPr>
      </w:pPr>
      <w:r w:rsidRPr="00DD7155">
        <w:rPr>
          <w:rFonts w:ascii="Tahoma" w:hAnsi="Tahoma" w:cs="Tahoma"/>
          <w:sz w:val="20"/>
        </w:rPr>
        <w:t xml:space="preserve"> </w:t>
      </w:r>
      <w:r w:rsidR="00F9336C" w:rsidRPr="00DD7155">
        <w:rPr>
          <w:rFonts w:ascii="Tahoma" w:hAnsi="Tahoma" w:cs="Tahoma"/>
          <w:sz w:val="20"/>
        </w:rPr>
        <w:t xml:space="preserve">со страховщиком условие об отказе </w:t>
      </w:r>
      <w:r w:rsidR="00D5578B" w:rsidRPr="00DD7155">
        <w:rPr>
          <w:rFonts w:ascii="Tahoma" w:hAnsi="Tahoma" w:cs="Tahoma"/>
          <w:sz w:val="20"/>
        </w:rPr>
        <w:t>последнего</w:t>
      </w:r>
      <w:r w:rsidR="00F9336C" w:rsidRPr="00DD7155">
        <w:rPr>
          <w:rFonts w:ascii="Tahoma" w:hAnsi="Tahoma" w:cs="Tahoma"/>
          <w:sz w:val="20"/>
        </w:rPr>
        <w:t xml:space="preserve"> от прав суброгации к Заказчику и субподрядчикам</w:t>
      </w:r>
      <w:r w:rsidR="006330D3" w:rsidRPr="00DD7155">
        <w:rPr>
          <w:rFonts w:ascii="Tahoma" w:hAnsi="Tahoma" w:cs="Tahoma"/>
          <w:sz w:val="20"/>
        </w:rPr>
        <w:t xml:space="preserve">, а также </w:t>
      </w:r>
      <w:r w:rsidR="00D5578B" w:rsidRPr="00DD7155">
        <w:rPr>
          <w:rFonts w:ascii="Tahoma" w:hAnsi="Tahoma" w:cs="Tahoma"/>
          <w:color w:val="000000"/>
          <w:spacing w:val="-4"/>
          <w:sz w:val="20"/>
        </w:rPr>
        <w:t>обществам</w:t>
      </w:r>
      <w:r w:rsidR="006330D3" w:rsidRPr="00DD7155">
        <w:rPr>
          <w:rFonts w:ascii="Tahoma" w:hAnsi="Tahoma" w:cs="Tahoma"/>
          <w:color w:val="000000"/>
          <w:spacing w:val="-4"/>
          <w:sz w:val="20"/>
        </w:rPr>
        <w:t>, входящим в Группу компаний «Норильский никель»</w:t>
      </w:r>
      <w:r w:rsidR="00F9336C" w:rsidRPr="00DD7155">
        <w:rPr>
          <w:rFonts w:ascii="Tahoma" w:hAnsi="Tahoma" w:cs="Tahoma"/>
          <w:sz w:val="20"/>
        </w:rPr>
        <w:t>.</w:t>
      </w:r>
    </w:p>
    <w:p w14:paraId="39252974" w14:textId="33309FFA" w:rsidR="00F9336C" w:rsidRPr="00DD7155" w:rsidRDefault="00F9336C"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Подрядчик несет ответственность за любые убытки или ущерб, которые не компенсируются каким-либо договором страхования из тех, что Подрядчик заключ</w:t>
      </w:r>
      <w:r w:rsidR="00662169" w:rsidRPr="00DD7155">
        <w:rPr>
          <w:rFonts w:ascii="Tahoma" w:hAnsi="Tahoma" w:cs="Tahoma"/>
          <w:sz w:val="20"/>
        </w:rPr>
        <w:t>ает</w:t>
      </w:r>
      <w:r w:rsidRPr="00DD7155">
        <w:rPr>
          <w:rFonts w:ascii="Tahoma" w:hAnsi="Tahoma" w:cs="Tahoma"/>
          <w:sz w:val="20"/>
        </w:rPr>
        <w:t xml:space="preserve"> и поддержива</w:t>
      </w:r>
      <w:r w:rsidR="00662169" w:rsidRPr="00DD7155">
        <w:rPr>
          <w:rFonts w:ascii="Tahoma" w:hAnsi="Tahoma" w:cs="Tahoma"/>
          <w:sz w:val="20"/>
        </w:rPr>
        <w:t>ет</w:t>
      </w:r>
      <w:r w:rsidRPr="00DD7155">
        <w:rPr>
          <w:rFonts w:ascii="Tahoma" w:hAnsi="Tahoma" w:cs="Tahoma"/>
          <w:sz w:val="20"/>
        </w:rPr>
        <w:t xml:space="preserve"> в силе, в случае если убытки или ущерб находятся в пределах не застрахованного минимума, установленного в договоре страхования (франшиза).</w:t>
      </w:r>
    </w:p>
    <w:p w14:paraId="61B41C8F" w14:textId="5A134826" w:rsidR="00F9336C" w:rsidRPr="00DD7155" w:rsidRDefault="00886D53"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Подрядчик </w:t>
      </w:r>
      <w:r w:rsidR="00892A12" w:rsidRPr="00DD7155">
        <w:rPr>
          <w:rFonts w:ascii="Tahoma" w:hAnsi="Tahoma" w:cs="Tahoma"/>
          <w:sz w:val="20"/>
        </w:rPr>
        <w:t>передает</w:t>
      </w:r>
      <w:r w:rsidRPr="00DD7155">
        <w:rPr>
          <w:rFonts w:ascii="Tahoma" w:hAnsi="Tahoma" w:cs="Tahoma"/>
          <w:sz w:val="20"/>
        </w:rPr>
        <w:t xml:space="preserve"> Заказчику </w:t>
      </w:r>
      <w:r w:rsidR="00906276" w:rsidRPr="00DD7155">
        <w:rPr>
          <w:rFonts w:ascii="Tahoma" w:hAnsi="Tahoma" w:cs="Tahoma"/>
          <w:sz w:val="20"/>
        </w:rPr>
        <w:t>скан-</w:t>
      </w:r>
      <w:r w:rsidRPr="00DD7155">
        <w:rPr>
          <w:rFonts w:ascii="Tahoma" w:hAnsi="Tahoma" w:cs="Tahoma"/>
          <w:sz w:val="20"/>
        </w:rPr>
        <w:t>копии договоров страхования, страховых полисов, приложений и дополнений к ним, а также копии платежных документов, подтверждающих оплату страховой премии н</w:t>
      </w:r>
      <w:r w:rsidR="00F9336C" w:rsidRPr="00DD7155">
        <w:rPr>
          <w:rFonts w:ascii="Tahoma" w:hAnsi="Tahoma" w:cs="Tahoma"/>
          <w:sz w:val="20"/>
        </w:rPr>
        <w:t xml:space="preserve">е позднее </w:t>
      </w:r>
      <w:r w:rsidR="00AA6428" w:rsidRPr="00DD7155">
        <w:rPr>
          <w:rFonts w:ascii="Tahoma" w:hAnsi="Tahoma" w:cs="Tahoma"/>
          <w:sz w:val="20"/>
        </w:rPr>
        <w:t>10</w:t>
      </w:r>
      <w:r w:rsidR="00F9336C" w:rsidRPr="00DD7155">
        <w:rPr>
          <w:rFonts w:ascii="Tahoma" w:hAnsi="Tahoma" w:cs="Tahoma"/>
          <w:sz w:val="20"/>
        </w:rPr>
        <w:t xml:space="preserve"> </w:t>
      </w:r>
      <w:r w:rsidR="00241B64" w:rsidRPr="00DD7155">
        <w:rPr>
          <w:rFonts w:ascii="Tahoma" w:hAnsi="Tahoma" w:cs="Tahoma"/>
          <w:sz w:val="20"/>
        </w:rPr>
        <w:t>р.д.</w:t>
      </w:r>
      <w:r w:rsidR="00F9336C" w:rsidRPr="00DD7155">
        <w:rPr>
          <w:rFonts w:ascii="Tahoma" w:hAnsi="Tahoma" w:cs="Tahoma"/>
          <w:sz w:val="20"/>
        </w:rPr>
        <w:t xml:space="preserve"> с даты заключения Договора и до начала выполнения Работ на </w:t>
      </w:r>
      <w:r w:rsidR="00F9336C" w:rsidRPr="00DD7155">
        <w:rPr>
          <w:rFonts w:ascii="Tahoma" w:hAnsi="Tahoma" w:cs="Tahoma"/>
          <w:color w:val="00B0F0"/>
          <w:sz w:val="20"/>
        </w:rPr>
        <w:t>Строительной площадке</w:t>
      </w:r>
      <w:r w:rsidR="00D5578B" w:rsidRPr="00DD7155">
        <w:rPr>
          <w:rFonts w:ascii="Tahoma" w:hAnsi="Tahoma" w:cs="Tahoma"/>
          <w:sz w:val="20"/>
        </w:rPr>
        <w:t>/Объекте</w:t>
      </w:r>
      <w:r w:rsidR="00906276" w:rsidRPr="00DD7155">
        <w:rPr>
          <w:rFonts w:ascii="Tahoma" w:hAnsi="Tahoma" w:cs="Tahoma"/>
          <w:sz w:val="20"/>
        </w:rPr>
        <w:t>, по адресу электронной почты:</w:t>
      </w:r>
      <w:r w:rsidR="00526E69" w:rsidRPr="00526E69">
        <w:rPr>
          <w:rFonts w:ascii="Tahoma" w:hAnsi="Tahoma" w:cs="Tahoma"/>
          <w:b/>
          <w:color w:val="FF0000"/>
          <w:sz w:val="20"/>
          <w:u w:color="FF0000"/>
        </w:rPr>
        <w:t>[</w:t>
      </w:r>
      <w:r w:rsidR="00906276" w:rsidRPr="00DD7155">
        <w:rPr>
          <w:rFonts w:ascii="Tahoma" w:hAnsi="Tahoma" w:cs="Tahoma"/>
          <w:sz w:val="20"/>
        </w:rPr>
        <w:t>•</w:t>
      </w:r>
      <w:r w:rsidR="00526E69" w:rsidRPr="00526E69">
        <w:rPr>
          <w:rFonts w:ascii="Tahoma" w:hAnsi="Tahoma" w:cs="Tahoma"/>
          <w:b/>
          <w:color w:val="FF0000"/>
          <w:sz w:val="20"/>
        </w:rPr>
        <w:t>]</w:t>
      </w:r>
      <w:r w:rsidR="00906276" w:rsidRPr="00DD7155">
        <w:rPr>
          <w:rFonts w:ascii="Tahoma" w:hAnsi="Tahoma" w:cs="Tahoma"/>
          <w:sz w:val="20"/>
        </w:rPr>
        <w:t>.</w:t>
      </w:r>
      <w:r w:rsidR="00F9336C" w:rsidRPr="00DD7155">
        <w:rPr>
          <w:rFonts w:ascii="Tahoma" w:hAnsi="Tahoma" w:cs="Tahoma"/>
          <w:sz w:val="20"/>
        </w:rPr>
        <w:t xml:space="preserve"> При оплате страховой премии в рассрочку Подрядчик </w:t>
      </w:r>
      <w:r w:rsidR="00892A12" w:rsidRPr="00DD7155">
        <w:rPr>
          <w:rFonts w:ascii="Tahoma" w:hAnsi="Tahoma" w:cs="Tahoma"/>
          <w:sz w:val="20"/>
        </w:rPr>
        <w:t xml:space="preserve">направляет </w:t>
      </w:r>
      <w:r w:rsidR="00F9336C" w:rsidRPr="00DD7155">
        <w:rPr>
          <w:rFonts w:ascii="Tahoma" w:hAnsi="Tahoma" w:cs="Tahoma"/>
          <w:sz w:val="20"/>
        </w:rPr>
        <w:t xml:space="preserve">Заказчику </w:t>
      </w:r>
      <w:r w:rsidR="00892A12" w:rsidRPr="00DD7155">
        <w:rPr>
          <w:rFonts w:ascii="Tahoma" w:hAnsi="Tahoma" w:cs="Tahoma"/>
          <w:sz w:val="20"/>
        </w:rPr>
        <w:t xml:space="preserve">копии платежного документа об оплате очередного страхового взноса </w:t>
      </w:r>
      <w:r w:rsidR="00F9336C" w:rsidRPr="00DD7155">
        <w:rPr>
          <w:rFonts w:ascii="Tahoma" w:hAnsi="Tahoma" w:cs="Tahoma"/>
          <w:sz w:val="20"/>
        </w:rPr>
        <w:t xml:space="preserve">не позднее 5 </w:t>
      </w:r>
      <w:r w:rsidR="00241B64" w:rsidRPr="00DD7155">
        <w:rPr>
          <w:rFonts w:ascii="Tahoma" w:hAnsi="Tahoma" w:cs="Tahoma"/>
          <w:sz w:val="20"/>
        </w:rPr>
        <w:t>р.д.</w:t>
      </w:r>
      <w:r w:rsidR="00F9336C" w:rsidRPr="00DD7155">
        <w:rPr>
          <w:rFonts w:ascii="Tahoma" w:hAnsi="Tahoma" w:cs="Tahoma"/>
          <w:sz w:val="20"/>
        </w:rPr>
        <w:t xml:space="preserve"> с </w:t>
      </w:r>
      <w:r w:rsidR="00892A12" w:rsidRPr="00DD7155">
        <w:rPr>
          <w:rFonts w:ascii="Tahoma" w:hAnsi="Tahoma" w:cs="Tahoma"/>
          <w:sz w:val="20"/>
        </w:rPr>
        <w:t>даты платежа</w:t>
      </w:r>
      <w:r w:rsidR="00F9336C" w:rsidRPr="00DD7155">
        <w:rPr>
          <w:rFonts w:ascii="Tahoma" w:hAnsi="Tahoma" w:cs="Tahoma"/>
          <w:sz w:val="20"/>
        </w:rPr>
        <w:t>.</w:t>
      </w:r>
    </w:p>
    <w:p w14:paraId="55B8767C" w14:textId="0E6575A1" w:rsidR="00F9336C" w:rsidRPr="00DD7155" w:rsidRDefault="00F9336C"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Стороны сообщ</w:t>
      </w:r>
      <w:r w:rsidR="00662169" w:rsidRPr="00DD7155">
        <w:rPr>
          <w:rFonts w:ascii="Tahoma" w:hAnsi="Tahoma" w:cs="Tahoma"/>
          <w:sz w:val="20"/>
        </w:rPr>
        <w:t>аю</w:t>
      </w:r>
      <w:r w:rsidRPr="00DD7155">
        <w:rPr>
          <w:rFonts w:ascii="Tahoma" w:hAnsi="Tahoma" w:cs="Tahoma"/>
          <w:sz w:val="20"/>
        </w:rPr>
        <w:t xml:space="preserve">т друг другу обо всех заключенных или заключаемых договорах страхования в отношении </w:t>
      </w:r>
      <w:r w:rsidRPr="00DD7155">
        <w:rPr>
          <w:rFonts w:ascii="Tahoma" w:hAnsi="Tahoma"/>
          <w:sz w:val="20"/>
        </w:rPr>
        <w:t>Объекта</w:t>
      </w:r>
      <w:r w:rsidRPr="00DD7155">
        <w:rPr>
          <w:rFonts w:ascii="Tahoma" w:hAnsi="Tahoma" w:cs="Tahoma"/>
          <w:sz w:val="20"/>
        </w:rPr>
        <w:t>.</w:t>
      </w:r>
    </w:p>
    <w:p w14:paraId="20A65967" w14:textId="076ABC98" w:rsidR="00F9336C" w:rsidRPr="00DD7155" w:rsidRDefault="00892A12"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 xml:space="preserve">Подрядчик не вправе без </w:t>
      </w:r>
      <w:r w:rsidR="00F9336C" w:rsidRPr="00DD7155">
        <w:rPr>
          <w:rFonts w:ascii="Tahoma" w:hAnsi="Tahoma" w:cs="Tahoma"/>
          <w:sz w:val="20"/>
        </w:rPr>
        <w:t xml:space="preserve">предварительного одобрения Заказчиком изменять объем страхового покрытия, страховые суммы, лимиты ответственности, размер франшиз, сроки действия страхования в действующих договорах страхования, заключенных в соответствии </w:t>
      </w:r>
      <w:r w:rsidR="001B7C52" w:rsidRPr="00DD7155">
        <w:rPr>
          <w:rFonts w:ascii="Tahoma" w:hAnsi="Tahoma" w:cs="Tahoma"/>
          <w:sz w:val="20"/>
        </w:rPr>
        <w:t>с данным разделом</w:t>
      </w:r>
      <w:r w:rsidR="00F9336C" w:rsidRPr="00DD7155">
        <w:rPr>
          <w:rFonts w:ascii="Tahoma" w:hAnsi="Tahoma" w:cs="Tahoma"/>
          <w:sz w:val="20"/>
        </w:rPr>
        <w:t>. Подрядчик незамедлительно уведомл</w:t>
      </w:r>
      <w:r w:rsidRPr="00DD7155">
        <w:rPr>
          <w:rFonts w:ascii="Tahoma" w:hAnsi="Tahoma" w:cs="Tahoma"/>
          <w:sz w:val="20"/>
        </w:rPr>
        <w:t>яет</w:t>
      </w:r>
      <w:r w:rsidR="00F9336C" w:rsidRPr="00DD7155">
        <w:rPr>
          <w:rFonts w:ascii="Tahoma" w:hAnsi="Tahoma" w:cs="Tahoma"/>
          <w:sz w:val="20"/>
        </w:rPr>
        <w:t xml:space="preserve"> Заказчик</w:t>
      </w:r>
      <w:r w:rsidRPr="00DD7155">
        <w:rPr>
          <w:rFonts w:ascii="Tahoma" w:hAnsi="Tahoma" w:cs="Tahoma"/>
          <w:sz w:val="20"/>
        </w:rPr>
        <w:t>а о внесении (или попытки внесения) страховщиком каких-либо изменений</w:t>
      </w:r>
      <w:r w:rsidR="00F9336C" w:rsidRPr="00DD7155">
        <w:rPr>
          <w:rFonts w:ascii="Tahoma" w:hAnsi="Tahoma" w:cs="Tahoma"/>
          <w:sz w:val="20"/>
        </w:rPr>
        <w:t>.</w:t>
      </w:r>
    </w:p>
    <w:p w14:paraId="28C07C8A" w14:textId="77777777" w:rsidR="00F9336C" w:rsidRPr="00DD7155" w:rsidRDefault="009B7B65" w:rsidP="002F68A6">
      <w:pPr>
        <w:pStyle w:val="afff1"/>
        <w:numPr>
          <w:ilvl w:val="1"/>
          <w:numId w:val="13"/>
        </w:numPr>
        <w:spacing w:before="120" w:after="240"/>
        <w:ind w:left="142" w:right="-2" w:hanging="1135"/>
        <w:rPr>
          <w:rFonts w:ascii="Tahoma" w:hAnsi="Tahoma" w:cs="Tahoma"/>
          <w:sz w:val="20"/>
        </w:rPr>
      </w:pPr>
      <w:r w:rsidRPr="00DD7155">
        <w:rPr>
          <w:rFonts w:ascii="Tahoma" w:hAnsi="Tahoma" w:cs="Tahoma"/>
          <w:sz w:val="20"/>
        </w:rPr>
        <w:t>При возникновении событий, имеющих признаки страхового случая, в том числе п</w:t>
      </w:r>
      <w:r w:rsidR="00F9336C" w:rsidRPr="00DD7155">
        <w:rPr>
          <w:rFonts w:ascii="Tahoma" w:hAnsi="Tahoma" w:cs="Tahoma"/>
          <w:sz w:val="20"/>
        </w:rPr>
        <w:t>ри повреждении (или подозрении на возможное повреждение), утрате (в том числе хищении любым способом) и/или гибели материалов, оборудования, результатов Работ (далее – страховое событие) Подрядчик обязан:</w:t>
      </w:r>
    </w:p>
    <w:p w14:paraId="7B7695D7" w14:textId="490061BD"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незамедлительно, как только ему стало об этом известно проинформировать Заказчика по телефону: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456818" w:rsidRPr="00DD7155">
        <w:rPr>
          <w:rFonts w:ascii="Tahoma" w:hAnsi="Tahoma" w:cs="Tahoma"/>
          <w:sz w:val="20"/>
        </w:rPr>
        <w:t xml:space="preserve"> </w:t>
      </w:r>
      <w:r w:rsidRPr="00DD7155">
        <w:rPr>
          <w:rFonts w:ascii="Tahoma" w:hAnsi="Tahoma" w:cs="Tahoma"/>
          <w:sz w:val="20"/>
        </w:rPr>
        <w:t xml:space="preserve">или по электронной почте: </w:t>
      </w:r>
      <w:hyperlink r:id="rId16" w:history="1">
        <w:r w:rsidR="002A681A" w:rsidRPr="00DD7155">
          <w:rPr>
            <w:rStyle w:val="ab"/>
            <w:rFonts w:ascii="Tahoma" w:hAnsi="Tahoma" w:cs="Tahoma"/>
            <w:sz w:val="20"/>
          </w:rPr>
          <w:t>insdep@nornik.ru</w:t>
        </w:r>
      </w:hyperlink>
      <w:r w:rsidR="002A681A" w:rsidRPr="00DD7155">
        <w:rPr>
          <w:rFonts w:ascii="Tahoma" w:hAnsi="Tahoma" w:cs="Tahoma"/>
          <w:sz w:val="20"/>
        </w:rPr>
        <w:t xml:space="preserve">, </w:t>
      </w:r>
      <w:r w:rsidR="00526E69" w:rsidRPr="00526E69">
        <w:rPr>
          <w:rFonts w:ascii="Tahoma" w:hAnsi="Tahoma" w:cs="Tahoma"/>
          <w:b/>
          <w:color w:val="FF0000"/>
          <w:sz w:val="20"/>
          <w:u w:color="FF0000"/>
        </w:rPr>
        <w:t>[</w:t>
      </w:r>
      <w:r w:rsidR="002A681A" w:rsidRPr="00DD7155">
        <w:rPr>
          <w:rFonts w:ascii="Tahoma" w:hAnsi="Tahoma" w:cs="Tahoma"/>
          <w:sz w:val="20"/>
        </w:rPr>
        <w:t>•</w:t>
      </w:r>
      <w:r w:rsidR="00526E69" w:rsidRPr="00526E69">
        <w:rPr>
          <w:rFonts w:ascii="Tahoma" w:hAnsi="Tahoma" w:cs="Tahoma"/>
          <w:b/>
          <w:color w:val="FF0000"/>
          <w:sz w:val="20"/>
        </w:rPr>
        <w:t>]</w:t>
      </w:r>
      <w:r w:rsidR="002A681A" w:rsidRPr="00DD7155">
        <w:rPr>
          <w:rFonts w:ascii="Tahoma" w:hAnsi="Tahoma" w:cs="Tahoma"/>
          <w:sz w:val="20"/>
        </w:rPr>
        <w:t>,</w:t>
      </w:r>
      <w:r w:rsidRPr="00DD7155">
        <w:rPr>
          <w:rFonts w:ascii="Tahoma" w:hAnsi="Tahoma" w:cs="Tahoma"/>
          <w:sz w:val="20"/>
        </w:rPr>
        <w:t xml:space="preserve"> а также в течение 24 часов с момента наступления страхового события направить Заказчику уведомление о наступлении страхового события в письменном виде по адресу: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456818" w:rsidRPr="00DD7155">
        <w:rPr>
          <w:rFonts w:ascii="Tahoma" w:hAnsi="Tahoma" w:cs="Tahoma"/>
          <w:sz w:val="20"/>
        </w:rPr>
        <w:t xml:space="preserve"> </w:t>
      </w:r>
      <w:r w:rsidRPr="00DD7155">
        <w:rPr>
          <w:rFonts w:ascii="Tahoma" w:hAnsi="Tahoma" w:cs="Tahoma"/>
          <w:sz w:val="20"/>
        </w:rPr>
        <w:t xml:space="preserve">и по электронной почте по адресу </w:t>
      </w:r>
      <w:hyperlink r:id="rId17" w:history="1">
        <w:r w:rsidRPr="00DD7155">
          <w:rPr>
            <w:rStyle w:val="ab"/>
            <w:rFonts w:ascii="Tahoma" w:hAnsi="Tahoma" w:cs="Tahoma"/>
            <w:sz w:val="20"/>
          </w:rPr>
          <w:t>insdep@nornik.ru</w:t>
        </w:r>
      </w:hyperlink>
      <w:r w:rsidR="002A681A" w:rsidRPr="00DD7155">
        <w:rPr>
          <w:rStyle w:val="ab"/>
          <w:rFonts w:ascii="Tahoma" w:hAnsi="Tahoma" w:cs="Tahoma"/>
          <w:sz w:val="20"/>
        </w:rPr>
        <w:t xml:space="preserve">, </w:t>
      </w:r>
      <w:r w:rsidR="00526E69" w:rsidRPr="00526E69">
        <w:rPr>
          <w:rFonts w:ascii="Tahoma" w:hAnsi="Tahoma" w:cs="Tahoma"/>
          <w:b/>
          <w:color w:val="FF0000"/>
          <w:sz w:val="20"/>
          <w:u w:color="FF0000"/>
        </w:rPr>
        <w:t>[</w:t>
      </w:r>
      <w:r w:rsidR="002A681A"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w:t>
      </w:r>
    </w:p>
    <w:p w14:paraId="0F5F65E6" w14:textId="77777777" w:rsidR="00F9336C" w:rsidRPr="00DD7155" w:rsidRDefault="00F9336C"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 Сообщение должно содержать следующую информацию:</w:t>
      </w:r>
    </w:p>
    <w:p w14:paraId="59D4E7B8"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дата, время, место события;</w:t>
      </w:r>
    </w:p>
    <w:p w14:paraId="57CA5C67"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описание события;</w:t>
      </w:r>
    </w:p>
    <w:p w14:paraId="0947BE1A"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предполагаемая причина события;</w:t>
      </w:r>
    </w:p>
    <w:p w14:paraId="2054A764"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характер причиненного ущерба;</w:t>
      </w:r>
    </w:p>
    <w:p w14:paraId="6AA666CA"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предполагаемая величина ущерба;</w:t>
      </w:r>
    </w:p>
    <w:p w14:paraId="0CC24DD2"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данные об участниках события;</w:t>
      </w:r>
    </w:p>
    <w:p w14:paraId="15301D20"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необходимость вызова аварийных служб и компетентных органов;</w:t>
      </w:r>
    </w:p>
    <w:p w14:paraId="71DA1210" w14:textId="77777777" w:rsidR="00F9336C" w:rsidRPr="00DD7155" w:rsidRDefault="00F9336C"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контактное лицо на месте события, его контактный телефон и адрес местонахождения;</w:t>
      </w:r>
    </w:p>
    <w:p w14:paraId="55F3EDEA" w14:textId="77777777"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исполнять требования и рекомендации Заказчика, направленные на скорейшую ликвидацию последствий страхового события и минимизацию ущерба;</w:t>
      </w:r>
    </w:p>
    <w:p w14:paraId="09FB1ED3" w14:textId="77777777"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осуществлять расследование и фиксацию причин, обстоятельств, виновных в наступлении страхового события в соответствии с требованиями законодательства</w:t>
      </w:r>
      <w:r w:rsidR="00EC549B" w:rsidRPr="00DD7155">
        <w:rPr>
          <w:rFonts w:ascii="Tahoma" w:hAnsi="Tahoma" w:cs="Tahoma"/>
          <w:sz w:val="20"/>
        </w:rPr>
        <w:t xml:space="preserve"> </w:t>
      </w:r>
      <w:r w:rsidR="00336FB8" w:rsidRPr="00DD7155">
        <w:rPr>
          <w:rFonts w:ascii="Tahoma" w:hAnsi="Tahoma" w:cs="Tahoma"/>
          <w:sz w:val="20"/>
        </w:rPr>
        <w:t>РФ</w:t>
      </w:r>
      <w:r w:rsidRPr="00DD7155">
        <w:rPr>
          <w:rFonts w:ascii="Tahoma" w:hAnsi="Tahoma" w:cs="Tahoma"/>
          <w:sz w:val="20"/>
        </w:rPr>
        <w:t>;</w:t>
      </w:r>
    </w:p>
    <w:p w14:paraId="01DA3EF3" w14:textId="77777777"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предоставлять документы/материалы, необходимые для урегулирования страховых событий в течение периода, указанного в </w:t>
      </w:r>
      <w:r w:rsidR="001B7C52" w:rsidRPr="00DD7155">
        <w:rPr>
          <w:rFonts w:ascii="Tahoma" w:hAnsi="Tahoma" w:cs="Tahoma"/>
          <w:sz w:val="20"/>
        </w:rPr>
        <w:t>требовании Заказчика</w:t>
      </w:r>
      <w:r w:rsidRPr="00DD7155">
        <w:rPr>
          <w:rFonts w:ascii="Tahoma" w:hAnsi="Tahoma" w:cs="Tahoma"/>
          <w:sz w:val="20"/>
        </w:rPr>
        <w:t>;</w:t>
      </w:r>
    </w:p>
    <w:p w14:paraId="2CADAFE5" w14:textId="77777777"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по требованию Заказчика принимать участие в мероприятиях, направленных на расследование причин страхового события.</w:t>
      </w:r>
    </w:p>
    <w:p w14:paraId="1E419FD7" w14:textId="4141E909" w:rsidR="00F9336C" w:rsidRPr="00DD7155" w:rsidRDefault="00F9336C" w:rsidP="00EC103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возместить убытк</w:t>
      </w:r>
      <w:r w:rsidR="00E25DB7" w:rsidRPr="00DD7155">
        <w:rPr>
          <w:rFonts w:ascii="Tahoma" w:hAnsi="Tahoma" w:cs="Tahoma"/>
          <w:sz w:val="20"/>
        </w:rPr>
        <w:t>и</w:t>
      </w:r>
      <w:r w:rsidR="00D108FD" w:rsidRPr="00DD7155">
        <w:rPr>
          <w:rFonts w:ascii="Tahoma" w:hAnsi="Tahoma" w:cs="Tahoma"/>
          <w:sz w:val="20"/>
        </w:rPr>
        <w:t xml:space="preserve">, </w:t>
      </w:r>
      <w:r w:rsidRPr="00DD7155">
        <w:rPr>
          <w:rFonts w:ascii="Tahoma" w:hAnsi="Tahoma" w:cs="Tahoma"/>
          <w:sz w:val="20"/>
        </w:rPr>
        <w:t xml:space="preserve">если по </w:t>
      </w:r>
      <w:r w:rsidR="00E25DB7" w:rsidRPr="00DD7155">
        <w:rPr>
          <w:rFonts w:ascii="Tahoma" w:hAnsi="Tahoma" w:cs="Tahoma"/>
          <w:sz w:val="20"/>
        </w:rPr>
        <w:t xml:space="preserve">его </w:t>
      </w:r>
      <w:r w:rsidRPr="00DD7155">
        <w:rPr>
          <w:rFonts w:ascii="Tahoma" w:hAnsi="Tahoma" w:cs="Tahoma"/>
          <w:sz w:val="20"/>
        </w:rPr>
        <w:t xml:space="preserve">вине (действиям или бездействию) или любого его субподрядчика (в том числе, но не ограничиваясь), по причинам невыполнения Подрядчиком положений любого из пунктов Договора, страховая компания отказалась выплачивать страховое возмещение (выплату) полностью или частично. Подрядчик не </w:t>
      </w:r>
      <w:r w:rsidR="00F05583" w:rsidRPr="00DD7155">
        <w:rPr>
          <w:rFonts w:ascii="Tahoma" w:hAnsi="Tahoma" w:cs="Tahoma"/>
          <w:sz w:val="20"/>
        </w:rPr>
        <w:t>в</w:t>
      </w:r>
      <w:r w:rsidRPr="00DD7155">
        <w:rPr>
          <w:rFonts w:ascii="Tahoma" w:hAnsi="Tahoma" w:cs="Tahoma"/>
          <w:sz w:val="20"/>
        </w:rPr>
        <w:t>прав</w:t>
      </w:r>
      <w:r w:rsidR="00F05583" w:rsidRPr="00DD7155">
        <w:rPr>
          <w:rFonts w:ascii="Tahoma" w:hAnsi="Tahoma" w:cs="Tahoma"/>
          <w:sz w:val="20"/>
        </w:rPr>
        <w:t>е</w:t>
      </w:r>
      <w:r w:rsidRPr="00DD7155">
        <w:rPr>
          <w:rFonts w:ascii="Tahoma" w:hAnsi="Tahoma" w:cs="Tahoma"/>
          <w:sz w:val="20"/>
        </w:rPr>
        <w:t xml:space="preserve"> требова</w:t>
      </w:r>
      <w:r w:rsidR="00F05583" w:rsidRPr="00DD7155">
        <w:rPr>
          <w:rFonts w:ascii="Tahoma" w:hAnsi="Tahoma" w:cs="Tahoma"/>
          <w:sz w:val="20"/>
        </w:rPr>
        <w:t xml:space="preserve">ть от </w:t>
      </w:r>
      <w:r w:rsidRPr="00DD7155">
        <w:rPr>
          <w:rFonts w:ascii="Tahoma" w:hAnsi="Tahoma" w:cs="Tahoma"/>
          <w:sz w:val="20"/>
        </w:rPr>
        <w:t>Заказчик</w:t>
      </w:r>
      <w:r w:rsidR="00F05583" w:rsidRPr="00DD7155">
        <w:rPr>
          <w:rFonts w:ascii="Tahoma" w:hAnsi="Tahoma" w:cs="Tahoma"/>
          <w:sz w:val="20"/>
        </w:rPr>
        <w:t>а</w:t>
      </w:r>
      <w:r w:rsidRPr="00DD7155">
        <w:rPr>
          <w:rFonts w:ascii="Tahoma" w:hAnsi="Tahoma" w:cs="Tahoma"/>
          <w:sz w:val="20"/>
        </w:rPr>
        <w:t xml:space="preserve"> возмещени</w:t>
      </w:r>
      <w:r w:rsidR="00F05583" w:rsidRPr="00DD7155">
        <w:rPr>
          <w:rFonts w:ascii="Tahoma" w:hAnsi="Tahoma" w:cs="Tahoma"/>
          <w:sz w:val="20"/>
        </w:rPr>
        <w:t>я</w:t>
      </w:r>
      <w:r w:rsidRPr="00DD7155">
        <w:rPr>
          <w:rFonts w:ascii="Tahoma" w:hAnsi="Tahoma" w:cs="Tahoma"/>
          <w:sz w:val="20"/>
        </w:rPr>
        <w:t xml:space="preserve"> ущерба или причиненных такими действиями/</w:t>
      </w:r>
      <w:r w:rsidR="007B26EA" w:rsidRPr="00DD7155">
        <w:rPr>
          <w:rFonts w:ascii="Tahoma" w:hAnsi="Tahoma" w:cs="Tahoma"/>
          <w:sz w:val="20"/>
        </w:rPr>
        <w:t>бездействием убытков Подрядчика/</w:t>
      </w:r>
      <w:r w:rsidRPr="00DD7155">
        <w:rPr>
          <w:rFonts w:ascii="Tahoma" w:hAnsi="Tahoma" w:cs="Tahoma"/>
          <w:sz w:val="20"/>
        </w:rPr>
        <w:t>его субподрядчиков.</w:t>
      </w:r>
    </w:p>
    <w:p w14:paraId="569DB5B3" w14:textId="0AA681C6" w:rsidR="00F9336C" w:rsidRPr="00DD7155" w:rsidRDefault="00526E69" w:rsidP="00EC1031">
      <w:pPr>
        <w:pStyle w:val="afff1"/>
        <w:numPr>
          <w:ilvl w:val="2"/>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F9336C" w:rsidRPr="00DD7155">
        <w:rPr>
          <w:rFonts w:ascii="Tahoma" w:hAnsi="Tahoma" w:cs="Tahoma"/>
          <w:sz w:val="20"/>
        </w:rPr>
        <w:t>В случае нарушения Подрядчиком конечного срока выполнения Рабо</w:t>
      </w:r>
      <w:r w:rsidR="007B26EA" w:rsidRPr="00DD7155">
        <w:rPr>
          <w:rFonts w:ascii="Tahoma" w:hAnsi="Tahoma" w:cs="Tahoma"/>
          <w:sz w:val="20"/>
        </w:rPr>
        <w:t xml:space="preserve">т по </w:t>
      </w:r>
      <w:r w:rsidRPr="00526E69">
        <w:rPr>
          <w:rFonts w:ascii="Tahoma" w:hAnsi="Tahoma" w:cs="Tahoma"/>
          <w:b/>
          <w:color w:val="FF0000"/>
          <w:sz w:val="20"/>
          <w:u w:color="FF0000"/>
        </w:rPr>
        <w:t>[</w:t>
      </w:r>
      <w:r w:rsidR="007B26EA" w:rsidRPr="00DD7155">
        <w:rPr>
          <w:rFonts w:ascii="Tahoma" w:hAnsi="Tahoma" w:cs="Tahoma"/>
          <w:sz w:val="20"/>
        </w:rPr>
        <w:t>соответствующему</w:t>
      </w:r>
      <w:r w:rsidRPr="00526E69">
        <w:rPr>
          <w:rFonts w:ascii="Tahoma" w:hAnsi="Tahoma" w:cs="Tahoma"/>
          <w:b/>
          <w:color w:val="FF0000"/>
          <w:sz w:val="20"/>
        </w:rPr>
        <w:t>]</w:t>
      </w:r>
      <w:r w:rsidR="007B26EA" w:rsidRPr="00DD7155">
        <w:rPr>
          <w:rFonts w:ascii="Tahoma" w:hAnsi="Tahoma" w:cs="Tahoma"/>
          <w:sz w:val="20"/>
        </w:rPr>
        <w:t xml:space="preserve"> Объекту</w:t>
      </w:r>
      <w:r w:rsidR="00F9336C" w:rsidRPr="00DD7155">
        <w:rPr>
          <w:rFonts w:ascii="Tahoma" w:hAnsi="Tahoma" w:cs="Tahoma"/>
          <w:sz w:val="20"/>
        </w:rPr>
        <w:t>, Заказчик продлевает срок страхов</w:t>
      </w:r>
      <w:r w:rsidR="00E04176" w:rsidRPr="00DD7155">
        <w:rPr>
          <w:rFonts w:ascii="Tahoma" w:hAnsi="Tahoma" w:cs="Tahoma"/>
          <w:sz w:val="20"/>
        </w:rPr>
        <w:t xml:space="preserve">ания </w:t>
      </w:r>
      <w:r w:rsidRPr="00526E69">
        <w:rPr>
          <w:rFonts w:ascii="Tahoma" w:hAnsi="Tahoma" w:cs="Tahoma"/>
          <w:b/>
          <w:color w:val="FF0000"/>
          <w:sz w:val="20"/>
          <w:u w:color="FF0000"/>
        </w:rPr>
        <w:t>[</w:t>
      </w:r>
      <w:r w:rsidR="00E04176" w:rsidRPr="00DD7155">
        <w:rPr>
          <w:rFonts w:ascii="Tahoma" w:hAnsi="Tahoma" w:cs="Tahoma"/>
          <w:sz w:val="20"/>
        </w:rPr>
        <w:t>соответствующего</w:t>
      </w:r>
      <w:r w:rsidRPr="00526E69">
        <w:rPr>
          <w:rFonts w:ascii="Tahoma" w:hAnsi="Tahoma" w:cs="Tahoma"/>
          <w:b/>
          <w:color w:val="FF0000"/>
          <w:sz w:val="20"/>
        </w:rPr>
        <w:t>]</w:t>
      </w:r>
      <w:r w:rsidR="00E04176" w:rsidRPr="00DD7155">
        <w:rPr>
          <w:rFonts w:ascii="Tahoma" w:hAnsi="Tahoma" w:cs="Tahoma"/>
          <w:sz w:val="20"/>
        </w:rPr>
        <w:t xml:space="preserve"> Объекта </w:t>
      </w:r>
      <w:r w:rsidR="00F9336C" w:rsidRPr="00DD7155">
        <w:rPr>
          <w:rFonts w:ascii="Tahoma" w:hAnsi="Tahoma" w:cs="Tahoma"/>
          <w:sz w:val="20"/>
        </w:rPr>
        <w:t xml:space="preserve">на срок, необходимый для завершения выполнения Работ по </w:t>
      </w:r>
      <w:r w:rsidRPr="00526E69">
        <w:rPr>
          <w:rFonts w:ascii="Tahoma" w:hAnsi="Tahoma" w:cs="Tahoma"/>
          <w:b/>
          <w:color w:val="FF0000"/>
          <w:sz w:val="20"/>
          <w:u w:color="FF0000"/>
        </w:rPr>
        <w:t>[</w:t>
      </w:r>
      <w:r w:rsidR="00F9336C" w:rsidRPr="00DD7155">
        <w:rPr>
          <w:rFonts w:ascii="Tahoma" w:hAnsi="Tahoma" w:cs="Tahoma"/>
          <w:sz w:val="20"/>
        </w:rPr>
        <w:t>соответствующему</w:t>
      </w:r>
      <w:r w:rsidRPr="00526E69">
        <w:rPr>
          <w:rFonts w:ascii="Tahoma" w:hAnsi="Tahoma" w:cs="Tahoma"/>
          <w:b/>
          <w:color w:val="FF0000"/>
          <w:sz w:val="20"/>
        </w:rPr>
        <w:t>]</w:t>
      </w:r>
      <w:r w:rsidR="00F9336C" w:rsidRPr="00DD7155">
        <w:rPr>
          <w:rFonts w:ascii="Tahoma" w:hAnsi="Tahoma" w:cs="Tahoma"/>
          <w:sz w:val="20"/>
        </w:rPr>
        <w:t xml:space="preserve"> Объекту, а Подрядчик компенсирует расходы Заказчика в срок не более 5 </w:t>
      </w:r>
      <w:r w:rsidR="00241B64" w:rsidRPr="00DD7155">
        <w:rPr>
          <w:rFonts w:ascii="Tahoma" w:hAnsi="Tahoma" w:cs="Tahoma"/>
          <w:sz w:val="20"/>
        </w:rPr>
        <w:t>р.д.</w:t>
      </w:r>
      <w:r w:rsidR="00F9336C" w:rsidRPr="00DD7155">
        <w:rPr>
          <w:rFonts w:ascii="Tahoma" w:hAnsi="Tahoma" w:cs="Tahoma"/>
          <w:sz w:val="20"/>
        </w:rPr>
        <w:t xml:space="preserve"> с даты получения соответствующего требования Заказчика.</w:t>
      </w:r>
      <w:r w:rsidRPr="00526E69">
        <w:rPr>
          <w:rFonts w:ascii="Tahoma" w:hAnsi="Tahoma" w:cs="Tahoma"/>
          <w:b/>
          <w:color w:val="FF0000"/>
          <w:sz w:val="20"/>
        </w:rPr>
        <w:t>]</w:t>
      </w:r>
      <w:r w:rsidR="00275A78" w:rsidRPr="00DD7155">
        <w:rPr>
          <w:rStyle w:val="ad"/>
          <w:rFonts w:ascii="Tahoma" w:hAnsi="Tahoma" w:cs="Tahoma"/>
          <w:sz w:val="20"/>
        </w:rPr>
        <w:footnoteReference w:id="289"/>
      </w:r>
    </w:p>
    <w:p w14:paraId="7B506F83" w14:textId="4DE0A473" w:rsidR="007C12BB" w:rsidRPr="00DD7155" w:rsidRDefault="00F05583" w:rsidP="002F68A6">
      <w:pPr>
        <w:pStyle w:val="1"/>
        <w:numPr>
          <w:ilvl w:val="0"/>
          <w:numId w:val="13"/>
        </w:numPr>
        <w:spacing w:before="120" w:after="240"/>
        <w:ind w:left="142" w:hanging="1135"/>
        <w:jc w:val="both"/>
        <w:rPr>
          <w:rFonts w:ascii="Tahoma" w:hAnsi="Tahoma" w:cs="Tahoma"/>
          <w:b w:val="0"/>
          <w:sz w:val="20"/>
        </w:rPr>
      </w:pPr>
      <w:bookmarkStart w:id="268" w:name="_Toc124437112"/>
      <w:bookmarkStart w:id="269" w:name="_Toc133432159"/>
      <w:bookmarkStart w:id="270" w:name="_Ref12163322"/>
      <w:bookmarkStart w:id="271" w:name="_Ref12332774"/>
      <w:bookmarkStart w:id="272" w:name="_Toc55792014"/>
      <w:bookmarkStart w:id="273" w:name="_Toc305139555"/>
      <w:bookmarkStart w:id="274" w:name="_Toc55792017"/>
      <w:bookmarkStart w:id="275" w:name="_Toc305139558"/>
      <w:bookmarkEnd w:id="251"/>
      <w:bookmarkEnd w:id="252"/>
      <w:bookmarkEnd w:id="253"/>
      <w:bookmarkEnd w:id="266"/>
      <w:bookmarkEnd w:id="267"/>
      <w:r w:rsidRPr="00DD7155">
        <w:rPr>
          <w:rFonts w:ascii="Tahoma" w:hAnsi="Tahoma" w:cs="Tahoma"/>
          <w:sz w:val="20"/>
        </w:rPr>
        <w:t xml:space="preserve"> </w:t>
      </w:r>
      <w:bookmarkStart w:id="276" w:name="_Toc159513141"/>
      <w:bookmarkStart w:id="277" w:name="_Toc159523006"/>
      <w:bookmarkStart w:id="278" w:name="_Toc182842272"/>
      <w:r w:rsidR="00526E69" w:rsidRPr="00526E69">
        <w:rPr>
          <w:rFonts w:ascii="Tahoma" w:hAnsi="Tahoma" w:cs="Tahoma"/>
          <w:color w:val="FF0000"/>
          <w:sz w:val="20"/>
          <w:u w:color="FF0000"/>
          <w:lang w:val="en-US"/>
        </w:rPr>
        <w:t>[</w:t>
      </w:r>
      <w:bookmarkStart w:id="279" w:name="_Toc132134352"/>
      <w:r w:rsidR="00940596" w:rsidRPr="00DD7155">
        <w:rPr>
          <w:rFonts w:ascii="Tahoma" w:hAnsi="Tahoma" w:cs="Tahoma"/>
          <w:sz w:val="20"/>
        </w:rPr>
        <w:t>ИНСПЕКЦИЯ</w:t>
      </w:r>
      <w:r w:rsidR="00940596" w:rsidRPr="00DD7155">
        <w:rPr>
          <w:rFonts w:ascii="Tahoma" w:hAnsi="Tahoma" w:cs="Tahoma"/>
          <w:b w:val="0"/>
          <w:sz w:val="20"/>
        </w:rPr>
        <w:t xml:space="preserve"> </w:t>
      </w:r>
      <w:r w:rsidR="00940596" w:rsidRPr="00DD7155">
        <w:rPr>
          <w:rFonts w:ascii="Tahoma" w:hAnsi="Tahoma" w:cs="Tahoma"/>
          <w:sz w:val="20"/>
        </w:rPr>
        <w:t>НА ПРЕДПРИЯТИЯХ ПОДРЯДЧИКА</w:t>
      </w:r>
      <w:bookmarkEnd w:id="268"/>
      <w:bookmarkEnd w:id="269"/>
      <w:bookmarkEnd w:id="276"/>
      <w:bookmarkEnd w:id="277"/>
      <w:bookmarkEnd w:id="278"/>
      <w:bookmarkEnd w:id="279"/>
      <w:r w:rsidR="00526E69" w:rsidRPr="00526E69">
        <w:rPr>
          <w:rFonts w:ascii="Tahoma" w:hAnsi="Tahoma" w:cs="Tahoma"/>
          <w:color w:val="FF0000"/>
          <w:sz w:val="20"/>
          <w:lang w:val="en-US"/>
        </w:rPr>
        <w:t>]</w:t>
      </w:r>
    </w:p>
    <w:p w14:paraId="57D2EC79" w14:textId="49AD0127" w:rsidR="007C12BB" w:rsidRPr="00DD7155" w:rsidRDefault="007C12BB"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Заказчик вправе пров</w:t>
      </w:r>
      <w:r w:rsidR="00216839" w:rsidRPr="00DD7155">
        <w:rPr>
          <w:rFonts w:ascii="Tahoma" w:hAnsi="Tahoma" w:cs="Tahoma"/>
          <w:sz w:val="20"/>
        </w:rPr>
        <w:t>одить</w:t>
      </w:r>
      <w:r w:rsidRPr="00DD7155">
        <w:rPr>
          <w:rFonts w:ascii="Tahoma" w:hAnsi="Tahoma" w:cs="Tahoma"/>
          <w:sz w:val="20"/>
        </w:rPr>
        <w:t xml:space="preserve"> инспекцию хода и качества работ на предприятиях </w:t>
      </w:r>
      <w:r w:rsidR="00B7697D" w:rsidRPr="00DD7155">
        <w:rPr>
          <w:rFonts w:ascii="Tahoma" w:hAnsi="Tahoma" w:cs="Tahoma"/>
          <w:sz w:val="20"/>
        </w:rPr>
        <w:t>П</w:t>
      </w:r>
      <w:r w:rsidRPr="00DD7155">
        <w:rPr>
          <w:rFonts w:ascii="Tahoma" w:hAnsi="Tahoma" w:cs="Tahoma"/>
          <w:sz w:val="20"/>
        </w:rPr>
        <w:t xml:space="preserve">одрядчика и/или </w:t>
      </w:r>
      <w:r w:rsidR="00216839" w:rsidRPr="00DD7155">
        <w:rPr>
          <w:rFonts w:ascii="Tahoma" w:hAnsi="Tahoma" w:cs="Tahoma"/>
          <w:sz w:val="20"/>
        </w:rPr>
        <w:t>иных предприятиях-</w:t>
      </w:r>
      <w:r w:rsidRPr="00DD7155">
        <w:rPr>
          <w:rFonts w:ascii="Tahoma" w:hAnsi="Tahoma" w:cs="Tahoma"/>
          <w:sz w:val="20"/>
        </w:rPr>
        <w:t>изготов</w:t>
      </w:r>
      <w:r w:rsidR="00216839" w:rsidRPr="00DD7155">
        <w:rPr>
          <w:rFonts w:ascii="Tahoma" w:hAnsi="Tahoma" w:cs="Tahoma"/>
          <w:sz w:val="20"/>
        </w:rPr>
        <w:t>ителях</w:t>
      </w:r>
      <w:r w:rsidRPr="00DD7155">
        <w:rPr>
          <w:rFonts w:ascii="Tahoma" w:hAnsi="Tahoma" w:cs="Tahoma"/>
          <w:sz w:val="20"/>
        </w:rPr>
        <w:t xml:space="preserve"> </w:t>
      </w:r>
      <w:r w:rsidR="009A26C3" w:rsidRPr="00DD7155">
        <w:rPr>
          <w:rFonts w:ascii="Tahoma" w:hAnsi="Tahoma" w:cs="Tahoma"/>
          <w:sz w:val="20"/>
        </w:rPr>
        <w:t xml:space="preserve">МТР Подрядчика </w:t>
      </w:r>
      <w:r w:rsidR="00526E69" w:rsidRPr="00526E69">
        <w:rPr>
          <w:rFonts w:ascii="Tahoma" w:hAnsi="Tahoma" w:cs="Tahoma"/>
          <w:b/>
          <w:color w:val="FF0000"/>
          <w:sz w:val="20"/>
          <w:u w:color="FF0000"/>
        </w:rPr>
        <w:t>[</w:t>
      </w:r>
      <w:r w:rsidR="001D5812" w:rsidRPr="00DD7155">
        <w:rPr>
          <w:rFonts w:ascii="Tahoma" w:hAnsi="Tahoma" w:cs="Tahoma"/>
          <w:sz w:val="20"/>
          <w:u w:color="FF0000"/>
        </w:rPr>
        <w:t>,</w:t>
      </w:r>
      <w:r w:rsidR="005B13C7" w:rsidRPr="00DD7155">
        <w:rPr>
          <w:rFonts w:ascii="Tahoma" w:hAnsi="Tahoma" w:cs="Tahoma"/>
          <w:sz w:val="20"/>
          <w:highlight w:val="red"/>
        </w:rPr>
        <w:t>Товара</w:t>
      </w:r>
      <w:r w:rsidR="00526E69" w:rsidRPr="00526E69">
        <w:rPr>
          <w:rFonts w:ascii="Tahoma" w:hAnsi="Tahoma" w:cs="Tahoma"/>
          <w:b/>
          <w:color w:val="FF0000"/>
          <w:sz w:val="20"/>
        </w:rPr>
        <w:t>]</w:t>
      </w:r>
      <w:r w:rsidRPr="00DD7155">
        <w:rPr>
          <w:rFonts w:ascii="Tahoma" w:hAnsi="Tahoma" w:cs="Tahoma"/>
          <w:sz w:val="20"/>
        </w:rPr>
        <w:t>.</w:t>
      </w:r>
      <w:bookmarkStart w:id="280" w:name="_Ref301538539"/>
      <w:bookmarkStart w:id="281" w:name="_Ref260079487"/>
    </w:p>
    <w:p w14:paraId="51C6CFC6" w14:textId="08BF9270" w:rsidR="007C12BB" w:rsidRPr="00DD7155" w:rsidRDefault="00B7697D"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П</w:t>
      </w:r>
      <w:r w:rsidR="007C12BB" w:rsidRPr="00DD7155">
        <w:rPr>
          <w:rFonts w:ascii="Tahoma" w:hAnsi="Tahoma" w:cs="Tahoma"/>
          <w:sz w:val="20"/>
        </w:rPr>
        <w:t xml:space="preserve">одрядчик за </w:t>
      </w:r>
      <w:r w:rsidR="00EF2007" w:rsidRPr="00DD7155">
        <w:rPr>
          <w:rFonts w:ascii="Tahoma" w:hAnsi="Tahoma" w:cs="Tahoma"/>
          <w:sz w:val="20"/>
        </w:rPr>
        <w:t>30</w:t>
      </w:r>
      <w:r w:rsidR="007C12BB" w:rsidRPr="00DD7155">
        <w:rPr>
          <w:rFonts w:ascii="Tahoma" w:hAnsi="Tahoma" w:cs="Tahoma"/>
          <w:sz w:val="20"/>
        </w:rPr>
        <w:t xml:space="preserve"> </w:t>
      </w:r>
      <w:r w:rsidR="00241B64" w:rsidRPr="00DD7155">
        <w:rPr>
          <w:rFonts w:ascii="Tahoma" w:hAnsi="Tahoma" w:cs="Tahoma"/>
          <w:sz w:val="20"/>
        </w:rPr>
        <w:t>к.д.</w:t>
      </w:r>
      <w:r w:rsidR="007C12BB" w:rsidRPr="00DD7155">
        <w:rPr>
          <w:rFonts w:ascii="Tahoma" w:hAnsi="Tahoma" w:cs="Tahoma"/>
          <w:sz w:val="20"/>
        </w:rPr>
        <w:t xml:space="preserve"> до начала сборки </w:t>
      </w:r>
      <w:r w:rsidR="00216839" w:rsidRPr="00DD7155">
        <w:rPr>
          <w:rFonts w:ascii="Tahoma" w:hAnsi="Tahoma" w:cs="Tahoma"/>
          <w:sz w:val="20"/>
        </w:rPr>
        <w:t xml:space="preserve">и/или </w:t>
      </w:r>
      <w:r w:rsidR="00216839" w:rsidRPr="00DD7155">
        <w:rPr>
          <w:rFonts w:ascii="Tahoma" w:hAnsi="Tahoma" w:cs="Tahoma"/>
          <w:sz w:val="20"/>
          <w:shd w:val="clear" w:color="auto" w:fill="FFFFFF" w:themeFill="background1"/>
        </w:rPr>
        <w:t>проведения</w:t>
      </w:r>
      <w:r w:rsidR="00216839" w:rsidRPr="00DD7155">
        <w:rPr>
          <w:rFonts w:ascii="Tahoma" w:hAnsi="Tahoma" w:cs="Tahoma"/>
          <w:sz w:val="20"/>
        </w:rPr>
        <w:t xml:space="preserve"> испытаний </w:t>
      </w:r>
      <w:r w:rsidR="00EA55EE" w:rsidRPr="00DD7155">
        <w:rPr>
          <w:rFonts w:ascii="Tahoma" w:hAnsi="Tahoma" w:cs="Tahoma"/>
          <w:sz w:val="20"/>
        </w:rPr>
        <w:t xml:space="preserve">МТР </w:t>
      </w:r>
      <w:r w:rsidR="00EA55EE" w:rsidRPr="00DD7155">
        <w:rPr>
          <w:rFonts w:ascii="Tahoma" w:hAnsi="Tahoma" w:cs="Tahoma"/>
          <w:sz w:val="20"/>
          <w:shd w:val="clear" w:color="auto" w:fill="FFFFFF" w:themeFill="background1"/>
        </w:rPr>
        <w:t xml:space="preserve">Подрядчика </w:t>
      </w:r>
      <w:r w:rsidR="00526E69" w:rsidRPr="00526E69">
        <w:rPr>
          <w:rFonts w:ascii="Tahoma" w:hAnsi="Tahoma" w:cs="Tahoma"/>
          <w:b/>
          <w:color w:val="FF0000"/>
          <w:sz w:val="20"/>
          <w:u w:color="FF0000"/>
          <w:shd w:val="clear" w:color="auto" w:fill="FFFFFF" w:themeFill="background1"/>
        </w:rPr>
        <w:t>[</w:t>
      </w:r>
      <w:r w:rsidR="001D5812" w:rsidRPr="00DD7155">
        <w:rPr>
          <w:rFonts w:ascii="Tahoma" w:hAnsi="Tahoma" w:cs="Tahoma"/>
          <w:sz w:val="20"/>
          <w:u w:color="FF0000"/>
        </w:rPr>
        <w:t>,</w:t>
      </w:r>
      <w:r w:rsidR="005B13C7" w:rsidRPr="00DD7155">
        <w:rPr>
          <w:rFonts w:ascii="Tahoma" w:hAnsi="Tahoma" w:cs="Tahoma"/>
          <w:sz w:val="20"/>
          <w:highlight w:val="red"/>
          <w:shd w:val="clear" w:color="auto" w:fill="FFFFFF" w:themeFill="background1"/>
        </w:rPr>
        <w:t>Товара</w:t>
      </w:r>
      <w:r w:rsidR="00526E69" w:rsidRPr="00526E69">
        <w:rPr>
          <w:rFonts w:ascii="Tahoma" w:hAnsi="Tahoma" w:cs="Tahoma"/>
          <w:b/>
          <w:color w:val="FF0000"/>
          <w:sz w:val="20"/>
          <w:shd w:val="clear" w:color="auto" w:fill="FFFFFF" w:themeFill="background1"/>
        </w:rPr>
        <w:t>]</w:t>
      </w:r>
      <w:r w:rsidR="00D5251A" w:rsidRPr="00DD7155">
        <w:rPr>
          <w:rFonts w:ascii="Tahoma" w:hAnsi="Tahoma" w:cs="Tahoma"/>
          <w:sz w:val="20"/>
          <w:shd w:val="clear" w:color="auto" w:fill="FFFFFF" w:themeFill="background1"/>
        </w:rPr>
        <w:t xml:space="preserve"> </w:t>
      </w:r>
      <w:r w:rsidR="007C12BB" w:rsidRPr="00DD7155">
        <w:rPr>
          <w:rFonts w:ascii="Tahoma" w:hAnsi="Tahoma" w:cs="Tahoma"/>
          <w:sz w:val="20"/>
        </w:rPr>
        <w:t>направ</w:t>
      </w:r>
      <w:r w:rsidR="00216839" w:rsidRPr="00DD7155">
        <w:rPr>
          <w:rFonts w:ascii="Tahoma" w:hAnsi="Tahoma" w:cs="Tahoma"/>
          <w:sz w:val="20"/>
        </w:rPr>
        <w:t>ляет</w:t>
      </w:r>
      <w:r w:rsidR="007C12BB" w:rsidRPr="00DD7155">
        <w:rPr>
          <w:rFonts w:ascii="Tahoma" w:hAnsi="Tahoma" w:cs="Tahoma"/>
          <w:sz w:val="20"/>
        </w:rPr>
        <w:t xml:space="preserve"> Заказчику </w:t>
      </w:r>
      <w:r w:rsidR="00216839" w:rsidRPr="00DD7155">
        <w:rPr>
          <w:rFonts w:ascii="Tahoma" w:hAnsi="Tahoma" w:cs="Tahoma"/>
          <w:sz w:val="20"/>
        </w:rPr>
        <w:t>уведомление</w:t>
      </w:r>
      <w:r w:rsidR="00BF76DF" w:rsidRPr="00DD7155">
        <w:rPr>
          <w:rFonts w:ascii="Tahoma" w:hAnsi="Tahoma" w:cs="Tahoma"/>
          <w:sz w:val="20"/>
        </w:rPr>
        <w:t xml:space="preserve"> с указанием</w:t>
      </w:r>
      <w:r w:rsidR="007C12BB" w:rsidRPr="00DD7155">
        <w:rPr>
          <w:rFonts w:ascii="Tahoma" w:hAnsi="Tahoma" w:cs="Tahoma"/>
          <w:sz w:val="20"/>
        </w:rPr>
        <w:t>:</w:t>
      </w:r>
      <w:bookmarkEnd w:id="280"/>
    </w:p>
    <w:p w14:paraId="531DB565" w14:textId="0F849505" w:rsidR="00BF76DF" w:rsidRPr="00DD7155" w:rsidRDefault="00BF76DF"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переч</w:t>
      </w:r>
      <w:r w:rsidR="007C12BB" w:rsidRPr="00DD7155">
        <w:rPr>
          <w:rFonts w:ascii="Tahoma" w:hAnsi="Tahoma" w:cs="Tahoma"/>
          <w:sz w:val="20"/>
        </w:rPr>
        <w:t>н</w:t>
      </w:r>
      <w:r w:rsidRPr="00DD7155">
        <w:rPr>
          <w:rFonts w:ascii="Tahoma" w:hAnsi="Tahoma" w:cs="Tahoma"/>
          <w:sz w:val="20"/>
        </w:rPr>
        <w:t>я</w:t>
      </w:r>
      <w:r w:rsidR="007C12BB" w:rsidRPr="00DD7155">
        <w:rPr>
          <w:rFonts w:ascii="Tahoma" w:hAnsi="Tahoma" w:cs="Tahoma"/>
          <w:sz w:val="20"/>
        </w:rPr>
        <w:t xml:space="preserve"> </w:t>
      </w:r>
      <w:r w:rsidR="00EA55EE" w:rsidRPr="00DD7155">
        <w:rPr>
          <w:rFonts w:ascii="Tahoma" w:hAnsi="Tahoma" w:cs="Tahoma"/>
          <w:sz w:val="20"/>
        </w:rPr>
        <w:t xml:space="preserve">МТР Подрядчика </w:t>
      </w:r>
      <w:r w:rsidR="00526E69" w:rsidRPr="00526E69">
        <w:rPr>
          <w:rFonts w:ascii="Tahoma" w:hAnsi="Tahoma" w:cs="Tahoma"/>
          <w:b/>
          <w:color w:val="FF0000"/>
          <w:sz w:val="20"/>
          <w:u w:color="FF0000"/>
        </w:rPr>
        <w:t>[</w:t>
      </w:r>
      <w:r w:rsidR="001D5812" w:rsidRPr="00DD7155">
        <w:rPr>
          <w:rFonts w:ascii="Tahoma" w:hAnsi="Tahoma" w:cs="Tahoma"/>
          <w:sz w:val="20"/>
          <w:u w:color="FF0000"/>
        </w:rPr>
        <w:t>,</w:t>
      </w:r>
      <w:r w:rsidR="005B13C7" w:rsidRPr="00DD7155">
        <w:rPr>
          <w:rFonts w:ascii="Tahoma" w:hAnsi="Tahoma" w:cs="Tahoma"/>
          <w:sz w:val="20"/>
          <w:highlight w:val="red"/>
        </w:rPr>
        <w:t>Товара</w:t>
      </w:r>
      <w:r w:rsidR="00526E69" w:rsidRPr="00526E69">
        <w:rPr>
          <w:rFonts w:ascii="Tahoma" w:hAnsi="Tahoma" w:cs="Tahoma"/>
          <w:b/>
          <w:color w:val="FF0000"/>
          <w:sz w:val="20"/>
        </w:rPr>
        <w:t>]</w:t>
      </w:r>
      <w:r w:rsidR="007C12BB" w:rsidRPr="00DD7155">
        <w:rPr>
          <w:rFonts w:ascii="Tahoma" w:hAnsi="Tahoma" w:cs="Tahoma"/>
          <w:sz w:val="20"/>
        </w:rPr>
        <w:t>;</w:t>
      </w:r>
    </w:p>
    <w:p w14:paraId="35C4D50F" w14:textId="77777777" w:rsidR="00BF76DF" w:rsidRPr="00DD7155" w:rsidRDefault="007C12BB"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планируем</w:t>
      </w:r>
      <w:r w:rsidR="00BF76DF" w:rsidRPr="00DD7155">
        <w:rPr>
          <w:rFonts w:ascii="Tahoma" w:hAnsi="Tahoma" w:cs="Tahoma"/>
          <w:sz w:val="20"/>
        </w:rPr>
        <w:t>ой</w:t>
      </w:r>
      <w:r w:rsidRPr="00DD7155">
        <w:rPr>
          <w:rFonts w:ascii="Tahoma" w:hAnsi="Tahoma" w:cs="Tahoma"/>
          <w:sz w:val="20"/>
        </w:rPr>
        <w:t xml:space="preserve"> дат</w:t>
      </w:r>
      <w:r w:rsidR="00BF76DF" w:rsidRPr="00DD7155">
        <w:rPr>
          <w:rFonts w:ascii="Tahoma" w:hAnsi="Tahoma" w:cs="Tahoma"/>
          <w:sz w:val="20"/>
        </w:rPr>
        <w:t>ы</w:t>
      </w:r>
      <w:r w:rsidRPr="00DD7155">
        <w:rPr>
          <w:rFonts w:ascii="Tahoma" w:hAnsi="Tahoma" w:cs="Tahoma"/>
          <w:sz w:val="20"/>
        </w:rPr>
        <w:t xml:space="preserve"> начала</w:t>
      </w:r>
      <w:r w:rsidR="00216839" w:rsidRPr="00DD7155">
        <w:rPr>
          <w:rFonts w:ascii="Tahoma" w:hAnsi="Tahoma" w:cs="Tahoma"/>
          <w:sz w:val="20"/>
        </w:rPr>
        <w:t xml:space="preserve"> сборки и/или проведения испытаний</w:t>
      </w:r>
      <w:r w:rsidRPr="00DD7155">
        <w:rPr>
          <w:rFonts w:ascii="Tahoma" w:hAnsi="Tahoma" w:cs="Tahoma"/>
          <w:sz w:val="20"/>
        </w:rPr>
        <w:t>;</w:t>
      </w:r>
    </w:p>
    <w:p w14:paraId="5B2E7378" w14:textId="77777777" w:rsidR="007C12BB" w:rsidRPr="00DD7155" w:rsidRDefault="00216839"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предприятия и стран</w:t>
      </w:r>
      <w:r w:rsidR="00BF76DF" w:rsidRPr="00DD7155">
        <w:rPr>
          <w:rFonts w:ascii="Tahoma" w:hAnsi="Tahoma" w:cs="Tahoma"/>
          <w:sz w:val="20"/>
        </w:rPr>
        <w:t>ы</w:t>
      </w:r>
      <w:r w:rsidRPr="00DD7155">
        <w:rPr>
          <w:rFonts w:ascii="Tahoma" w:hAnsi="Tahoma" w:cs="Tahoma"/>
          <w:sz w:val="20"/>
        </w:rPr>
        <w:t xml:space="preserve"> заводов-</w:t>
      </w:r>
      <w:r w:rsidR="007C12BB" w:rsidRPr="00DD7155">
        <w:rPr>
          <w:rFonts w:ascii="Tahoma" w:hAnsi="Tahoma" w:cs="Tahoma"/>
          <w:sz w:val="20"/>
        </w:rPr>
        <w:t>изготовителей.</w:t>
      </w:r>
    </w:p>
    <w:p w14:paraId="2010A653" w14:textId="77777777" w:rsidR="007C12BB" w:rsidRPr="00DD7155" w:rsidRDefault="007C12BB" w:rsidP="002F68A6">
      <w:pPr>
        <w:pStyle w:val="afff1"/>
        <w:numPr>
          <w:ilvl w:val="1"/>
          <w:numId w:val="13"/>
        </w:numPr>
        <w:tabs>
          <w:tab w:val="left" w:pos="284"/>
        </w:tabs>
        <w:spacing w:before="120" w:after="240"/>
        <w:ind w:left="142" w:hanging="1135"/>
        <w:rPr>
          <w:rFonts w:ascii="Tahoma" w:hAnsi="Tahoma" w:cs="Tahoma"/>
          <w:sz w:val="20"/>
        </w:rPr>
      </w:pPr>
      <w:bookmarkStart w:id="282" w:name="_Ref301810144"/>
      <w:bookmarkEnd w:id="281"/>
      <w:r w:rsidRPr="00DD7155">
        <w:rPr>
          <w:rFonts w:ascii="Tahoma" w:hAnsi="Tahoma" w:cs="Tahoma"/>
          <w:sz w:val="20"/>
        </w:rPr>
        <w:t xml:space="preserve">В течение </w:t>
      </w:r>
      <w:r w:rsidR="00216839" w:rsidRPr="00DD7155">
        <w:rPr>
          <w:rFonts w:ascii="Tahoma" w:hAnsi="Tahoma" w:cs="Tahoma"/>
          <w:sz w:val="20"/>
        </w:rPr>
        <w:t>5</w:t>
      </w:r>
      <w:r w:rsidR="00D5251A" w:rsidRPr="00DD7155">
        <w:rPr>
          <w:rFonts w:ascii="Tahoma" w:hAnsi="Tahoma" w:cs="Tahoma"/>
          <w:sz w:val="20"/>
        </w:rPr>
        <w:t xml:space="preserve"> </w:t>
      </w:r>
      <w:r w:rsidR="00216839" w:rsidRPr="00DD7155">
        <w:rPr>
          <w:rFonts w:ascii="Tahoma" w:hAnsi="Tahoma" w:cs="Tahoma"/>
          <w:sz w:val="20"/>
        </w:rPr>
        <w:t>р</w:t>
      </w:r>
      <w:r w:rsidR="00241B64" w:rsidRPr="00DD7155">
        <w:rPr>
          <w:rFonts w:ascii="Tahoma" w:hAnsi="Tahoma" w:cs="Tahoma"/>
          <w:sz w:val="20"/>
        </w:rPr>
        <w:t>.д.</w:t>
      </w:r>
      <w:r w:rsidRPr="00DD7155">
        <w:rPr>
          <w:rFonts w:ascii="Tahoma" w:hAnsi="Tahoma" w:cs="Tahoma"/>
          <w:sz w:val="20"/>
        </w:rPr>
        <w:t xml:space="preserve"> с даты получения </w:t>
      </w:r>
      <w:r w:rsidR="00216839" w:rsidRPr="00DD7155">
        <w:rPr>
          <w:rFonts w:ascii="Tahoma" w:hAnsi="Tahoma" w:cs="Tahoma"/>
          <w:sz w:val="20"/>
        </w:rPr>
        <w:t xml:space="preserve">уведомления </w:t>
      </w:r>
      <w:r w:rsidRPr="00DD7155">
        <w:rPr>
          <w:rFonts w:ascii="Tahoma" w:hAnsi="Tahoma" w:cs="Tahoma"/>
          <w:sz w:val="20"/>
        </w:rPr>
        <w:t>Заказчик информир</w:t>
      </w:r>
      <w:r w:rsidR="00216839" w:rsidRPr="00DD7155">
        <w:rPr>
          <w:rFonts w:ascii="Tahoma" w:hAnsi="Tahoma" w:cs="Tahoma"/>
          <w:sz w:val="20"/>
        </w:rPr>
        <w:t>ует</w:t>
      </w:r>
      <w:r w:rsidRPr="00DD7155">
        <w:rPr>
          <w:rFonts w:ascii="Tahoma" w:hAnsi="Tahoma" w:cs="Tahoma"/>
          <w:sz w:val="20"/>
        </w:rPr>
        <w:t xml:space="preserve"> </w:t>
      </w:r>
      <w:r w:rsidR="00B7697D" w:rsidRPr="00DD7155">
        <w:rPr>
          <w:rFonts w:ascii="Tahoma" w:hAnsi="Tahoma" w:cs="Tahoma"/>
          <w:sz w:val="20"/>
        </w:rPr>
        <w:t>П</w:t>
      </w:r>
      <w:r w:rsidRPr="00DD7155">
        <w:rPr>
          <w:rFonts w:ascii="Tahoma" w:hAnsi="Tahoma" w:cs="Tahoma"/>
          <w:sz w:val="20"/>
        </w:rPr>
        <w:t xml:space="preserve">одрядчика о решении </w:t>
      </w:r>
      <w:r w:rsidR="00216839" w:rsidRPr="00DD7155">
        <w:rPr>
          <w:rFonts w:ascii="Tahoma" w:hAnsi="Tahoma" w:cs="Tahoma"/>
          <w:sz w:val="20"/>
        </w:rPr>
        <w:t>провести инспекцию</w:t>
      </w:r>
      <w:r w:rsidRPr="00DD7155">
        <w:rPr>
          <w:rFonts w:ascii="Tahoma" w:hAnsi="Tahoma" w:cs="Tahoma"/>
          <w:sz w:val="20"/>
        </w:rPr>
        <w:t>.</w:t>
      </w:r>
      <w:bookmarkStart w:id="283" w:name="_Ref265504456"/>
      <w:bookmarkEnd w:id="282"/>
    </w:p>
    <w:bookmarkEnd w:id="283"/>
    <w:p w14:paraId="39C98EED" w14:textId="77777777" w:rsidR="005B6501" w:rsidRPr="00DD7155" w:rsidRDefault="007C12BB"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При проведении инспекций </w:t>
      </w:r>
      <w:r w:rsidR="00B7697D" w:rsidRPr="00DD7155">
        <w:rPr>
          <w:rFonts w:ascii="Tahoma" w:hAnsi="Tahoma" w:cs="Tahoma"/>
          <w:sz w:val="20"/>
        </w:rPr>
        <w:t>П</w:t>
      </w:r>
      <w:r w:rsidRPr="00DD7155">
        <w:rPr>
          <w:rFonts w:ascii="Tahoma" w:hAnsi="Tahoma" w:cs="Tahoma"/>
          <w:sz w:val="20"/>
        </w:rPr>
        <w:t>одрядчик</w:t>
      </w:r>
      <w:r w:rsidR="005B6501" w:rsidRPr="00DD7155">
        <w:rPr>
          <w:rFonts w:ascii="Tahoma" w:hAnsi="Tahoma" w:cs="Tahoma"/>
          <w:sz w:val="20"/>
        </w:rPr>
        <w:t xml:space="preserve"> в счет Цены Договора:</w:t>
      </w:r>
    </w:p>
    <w:p w14:paraId="047CEC99" w14:textId="77777777" w:rsidR="005B6501" w:rsidRPr="00DD7155" w:rsidRDefault="007C12BB"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обеспечи</w:t>
      </w:r>
      <w:r w:rsidR="002B1C81" w:rsidRPr="00DD7155">
        <w:rPr>
          <w:rFonts w:ascii="Tahoma" w:hAnsi="Tahoma" w:cs="Tahoma"/>
          <w:sz w:val="20"/>
        </w:rPr>
        <w:t>вает</w:t>
      </w:r>
      <w:r w:rsidRPr="00DD7155">
        <w:rPr>
          <w:rFonts w:ascii="Tahoma" w:hAnsi="Tahoma" w:cs="Tahoma"/>
          <w:sz w:val="20"/>
        </w:rPr>
        <w:t xml:space="preserve"> присутствие своего </w:t>
      </w:r>
      <w:r w:rsidR="000B0FD6" w:rsidRPr="00DD7155">
        <w:rPr>
          <w:rFonts w:ascii="Tahoma" w:hAnsi="Tahoma" w:cs="Tahoma"/>
          <w:sz w:val="20"/>
        </w:rPr>
        <w:t>Уполно</w:t>
      </w:r>
      <w:r w:rsidRPr="00DD7155">
        <w:rPr>
          <w:rFonts w:ascii="Tahoma" w:hAnsi="Tahoma" w:cs="Tahoma"/>
          <w:sz w:val="20"/>
        </w:rPr>
        <w:t>моченного представителя</w:t>
      </w:r>
      <w:r w:rsidR="005B6501" w:rsidRPr="00DD7155">
        <w:rPr>
          <w:rFonts w:ascii="Tahoma" w:hAnsi="Tahoma" w:cs="Tahoma"/>
          <w:sz w:val="20"/>
        </w:rPr>
        <w:t>;</w:t>
      </w:r>
    </w:p>
    <w:p w14:paraId="478D5C88" w14:textId="2C433A9B" w:rsidR="005B6501" w:rsidRPr="00DD7155" w:rsidRDefault="005B6501"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 xml:space="preserve">предоставляет Заказчику все необходимы материалы, документы, протоколы испытаний информацию о технологии изготовления, состоянии фактически изготовленного МТР Подрядчика </w:t>
      </w:r>
      <w:r w:rsidR="00526E69" w:rsidRPr="00526E69">
        <w:rPr>
          <w:rFonts w:ascii="Tahoma" w:hAnsi="Tahoma" w:cs="Tahoma"/>
          <w:b/>
          <w:color w:val="FF0000"/>
          <w:sz w:val="20"/>
          <w:u w:color="FF0000"/>
        </w:rPr>
        <w:t>[</w:t>
      </w:r>
      <w:r w:rsidR="001D5812" w:rsidRPr="00DD7155">
        <w:rPr>
          <w:rFonts w:ascii="Tahoma" w:hAnsi="Tahoma" w:cs="Tahoma"/>
          <w:sz w:val="20"/>
          <w:u w:color="FF0000"/>
        </w:rPr>
        <w:t>,</w:t>
      </w:r>
      <w:r w:rsidRPr="00DD7155">
        <w:rPr>
          <w:rFonts w:ascii="Tahoma" w:hAnsi="Tahoma" w:cs="Tahoma"/>
          <w:sz w:val="20"/>
          <w:highlight w:val="red"/>
        </w:rPr>
        <w:t>Товара</w:t>
      </w:r>
      <w:r w:rsidR="00526E69" w:rsidRPr="00526E69">
        <w:rPr>
          <w:rFonts w:ascii="Tahoma" w:hAnsi="Tahoma" w:cs="Tahoma"/>
          <w:b/>
          <w:color w:val="FF0000"/>
          <w:sz w:val="20"/>
        </w:rPr>
        <w:t>]</w:t>
      </w:r>
      <w:r w:rsidR="00436CC4" w:rsidRPr="00DD7155">
        <w:rPr>
          <w:rFonts w:ascii="Tahoma" w:hAnsi="Tahoma" w:cs="Tahoma"/>
          <w:sz w:val="20"/>
        </w:rPr>
        <w:t xml:space="preserve"> и прочее</w:t>
      </w:r>
      <w:r w:rsidRPr="00DD7155">
        <w:rPr>
          <w:rFonts w:ascii="Tahoma" w:hAnsi="Tahoma" w:cs="Tahoma"/>
          <w:sz w:val="20"/>
        </w:rPr>
        <w:t>;</w:t>
      </w:r>
      <w:r w:rsidR="007C12BB" w:rsidRPr="00DD7155">
        <w:rPr>
          <w:rFonts w:ascii="Tahoma" w:hAnsi="Tahoma" w:cs="Tahoma"/>
          <w:sz w:val="20"/>
        </w:rPr>
        <w:t xml:space="preserve"> </w:t>
      </w:r>
    </w:p>
    <w:p w14:paraId="1523BB07" w14:textId="77777777" w:rsidR="007C12BB" w:rsidRPr="00DD7155" w:rsidRDefault="005B6501"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п</w:t>
      </w:r>
      <w:r w:rsidR="002B1C81" w:rsidRPr="00DD7155">
        <w:rPr>
          <w:rFonts w:ascii="Tahoma" w:hAnsi="Tahoma" w:cs="Tahoma"/>
          <w:sz w:val="20"/>
        </w:rPr>
        <w:t xml:space="preserve">о запросу </w:t>
      </w:r>
      <w:r w:rsidR="007C12BB" w:rsidRPr="00DD7155">
        <w:rPr>
          <w:rFonts w:ascii="Tahoma" w:hAnsi="Tahoma" w:cs="Tahoma"/>
          <w:sz w:val="20"/>
        </w:rPr>
        <w:t>предостав</w:t>
      </w:r>
      <w:r w:rsidRPr="00DD7155">
        <w:rPr>
          <w:rFonts w:ascii="Tahoma" w:hAnsi="Tahoma" w:cs="Tahoma"/>
          <w:sz w:val="20"/>
        </w:rPr>
        <w:t>ляет</w:t>
      </w:r>
      <w:r w:rsidR="007C12BB" w:rsidRPr="00DD7155">
        <w:rPr>
          <w:rFonts w:ascii="Tahoma" w:hAnsi="Tahoma" w:cs="Tahoma"/>
          <w:sz w:val="20"/>
        </w:rPr>
        <w:t xml:space="preserve"> </w:t>
      </w:r>
      <w:r w:rsidRPr="00DD7155">
        <w:rPr>
          <w:rFonts w:ascii="Tahoma" w:hAnsi="Tahoma" w:cs="Tahoma"/>
          <w:sz w:val="20"/>
        </w:rPr>
        <w:t>Заказчик</w:t>
      </w:r>
      <w:r w:rsidR="00436CC4" w:rsidRPr="00DD7155">
        <w:rPr>
          <w:rFonts w:ascii="Tahoma" w:hAnsi="Tahoma" w:cs="Tahoma"/>
          <w:sz w:val="20"/>
        </w:rPr>
        <w:t>у</w:t>
      </w:r>
      <w:r w:rsidRPr="00DD7155">
        <w:rPr>
          <w:rFonts w:ascii="Tahoma" w:hAnsi="Tahoma" w:cs="Tahoma"/>
          <w:sz w:val="20"/>
        </w:rPr>
        <w:t xml:space="preserve"> </w:t>
      </w:r>
      <w:r w:rsidR="00436CC4" w:rsidRPr="00DD7155">
        <w:rPr>
          <w:rFonts w:ascii="Tahoma" w:hAnsi="Tahoma" w:cs="Tahoma"/>
          <w:sz w:val="20"/>
        </w:rPr>
        <w:t xml:space="preserve">переводчика, </w:t>
      </w:r>
      <w:r w:rsidR="00BF76DF" w:rsidRPr="00DD7155">
        <w:rPr>
          <w:rFonts w:ascii="Tahoma" w:hAnsi="Tahoma" w:cs="Tahoma"/>
          <w:sz w:val="20"/>
        </w:rPr>
        <w:t xml:space="preserve">служебное </w:t>
      </w:r>
      <w:r w:rsidRPr="00DD7155">
        <w:rPr>
          <w:rFonts w:ascii="Tahoma" w:hAnsi="Tahoma" w:cs="Tahoma"/>
          <w:sz w:val="20"/>
        </w:rPr>
        <w:t>помещени</w:t>
      </w:r>
      <w:r w:rsidR="00BF76DF" w:rsidRPr="00DD7155">
        <w:rPr>
          <w:rFonts w:ascii="Tahoma" w:hAnsi="Tahoma" w:cs="Tahoma"/>
          <w:sz w:val="20"/>
        </w:rPr>
        <w:t>е/места</w:t>
      </w:r>
      <w:r w:rsidR="002B1C81" w:rsidRPr="00DD7155">
        <w:rPr>
          <w:rFonts w:ascii="Tahoma" w:hAnsi="Tahoma" w:cs="Tahoma"/>
          <w:sz w:val="20"/>
        </w:rPr>
        <w:t xml:space="preserve"> на время инспекции</w:t>
      </w:r>
      <w:r w:rsidR="00436CC4" w:rsidRPr="00DD7155">
        <w:rPr>
          <w:rFonts w:ascii="Tahoma" w:hAnsi="Tahoma" w:cs="Tahoma"/>
          <w:sz w:val="20"/>
        </w:rPr>
        <w:t>;</w:t>
      </w:r>
    </w:p>
    <w:p w14:paraId="16CACB6B" w14:textId="77777777" w:rsidR="005B6501" w:rsidRPr="00DD7155" w:rsidRDefault="007C12BB"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оказ</w:t>
      </w:r>
      <w:r w:rsidR="005B6501" w:rsidRPr="00DD7155">
        <w:rPr>
          <w:rFonts w:ascii="Tahoma" w:hAnsi="Tahoma" w:cs="Tahoma"/>
          <w:sz w:val="20"/>
        </w:rPr>
        <w:t>ывает</w:t>
      </w:r>
      <w:r w:rsidRPr="00DD7155">
        <w:rPr>
          <w:rFonts w:ascii="Tahoma" w:hAnsi="Tahoma" w:cs="Tahoma"/>
          <w:sz w:val="20"/>
        </w:rPr>
        <w:t xml:space="preserve"> содействие в </w:t>
      </w:r>
      <w:r w:rsidR="00436CC4" w:rsidRPr="00DD7155">
        <w:rPr>
          <w:rFonts w:ascii="Tahoma" w:hAnsi="Tahoma" w:cs="Tahoma"/>
          <w:sz w:val="20"/>
        </w:rPr>
        <w:t xml:space="preserve">бронировании гостиницы для специалистов Заказчика, </w:t>
      </w:r>
      <w:r w:rsidRPr="00DD7155">
        <w:rPr>
          <w:rFonts w:ascii="Tahoma" w:hAnsi="Tahoma" w:cs="Tahoma"/>
          <w:sz w:val="20"/>
        </w:rPr>
        <w:t>получении въездных виз в стран</w:t>
      </w:r>
      <w:r w:rsidR="00BF76DF" w:rsidRPr="00DD7155">
        <w:rPr>
          <w:rFonts w:ascii="Tahoma" w:hAnsi="Tahoma" w:cs="Tahoma"/>
          <w:sz w:val="20"/>
        </w:rPr>
        <w:t>у</w:t>
      </w:r>
      <w:r w:rsidRPr="00DD7155">
        <w:rPr>
          <w:rFonts w:ascii="Tahoma" w:hAnsi="Tahoma" w:cs="Tahoma"/>
          <w:sz w:val="20"/>
        </w:rPr>
        <w:t>, где будет пров</w:t>
      </w:r>
      <w:r w:rsidR="005B6501" w:rsidRPr="00DD7155">
        <w:rPr>
          <w:rFonts w:ascii="Tahoma" w:hAnsi="Tahoma" w:cs="Tahoma"/>
          <w:sz w:val="20"/>
        </w:rPr>
        <w:t>одиться инспекция, в т.ч. готовит,</w:t>
      </w:r>
      <w:r w:rsidRPr="00DD7155">
        <w:rPr>
          <w:rFonts w:ascii="Tahoma" w:hAnsi="Tahoma" w:cs="Tahoma"/>
          <w:sz w:val="20"/>
        </w:rPr>
        <w:t xml:space="preserve"> пода</w:t>
      </w:r>
      <w:r w:rsidR="005B6501" w:rsidRPr="00DD7155">
        <w:rPr>
          <w:rFonts w:ascii="Tahoma" w:hAnsi="Tahoma" w:cs="Tahoma"/>
          <w:sz w:val="20"/>
        </w:rPr>
        <w:t>ет</w:t>
      </w:r>
      <w:r w:rsidRPr="00DD7155">
        <w:rPr>
          <w:rFonts w:ascii="Tahoma" w:hAnsi="Tahoma" w:cs="Tahoma"/>
          <w:sz w:val="20"/>
        </w:rPr>
        <w:t xml:space="preserve"> необходимые для по</w:t>
      </w:r>
      <w:r w:rsidR="005B6501" w:rsidRPr="00DD7155">
        <w:rPr>
          <w:rFonts w:ascii="Tahoma" w:hAnsi="Tahoma" w:cs="Tahoma"/>
          <w:sz w:val="20"/>
        </w:rPr>
        <w:t>лучения въездных виз документы, на основании</w:t>
      </w:r>
      <w:r w:rsidRPr="00DD7155">
        <w:rPr>
          <w:rFonts w:ascii="Tahoma" w:hAnsi="Tahoma" w:cs="Tahoma"/>
          <w:sz w:val="20"/>
        </w:rPr>
        <w:t xml:space="preserve"> </w:t>
      </w:r>
      <w:r w:rsidR="005B6501" w:rsidRPr="00DD7155">
        <w:rPr>
          <w:rFonts w:ascii="Tahoma" w:hAnsi="Tahoma" w:cs="Tahoma"/>
          <w:sz w:val="20"/>
        </w:rPr>
        <w:t xml:space="preserve">предоставленной </w:t>
      </w:r>
      <w:r w:rsidRPr="00DD7155">
        <w:rPr>
          <w:rFonts w:ascii="Tahoma" w:hAnsi="Tahoma" w:cs="Tahoma"/>
          <w:sz w:val="20"/>
        </w:rPr>
        <w:t>Заказчик</w:t>
      </w:r>
      <w:r w:rsidR="005B6501" w:rsidRPr="00DD7155">
        <w:rPr>
          <w:rFonts w:ascii="Tahoma" w:hAnsi="Tahoma" w:cs="Tahoma"/>
          <w:sz w:val="20"/>
        </w:rPr>
        <w:t>ом</w:t>
      </w:r>
      <w:r w:rsidRPr="00DD7155">
        <w:rPr>
          <w:rFonts w:ascii="Tahoma" w:hAnsi="Tahoma" w:cs="Tahoma"/>
          <w:sz w:val="20"/>
        </w:rPr>
        <w:t xml:space="preserve"> </w:t>
      </w:r>
      <w:r w:rsidR="005B6501" w:rsidRPr="00DD7155">
        <w:rPr>
          <w:rFonts w:ascii="Tahoma" w:hAnsi="Tahoma" w:cs="Tahoma"/>
          <w:sz w:val="20"/>
        </w:rPr>
        <w:t>информации;</w:t>
      </w:r>
    </w:p>
    <w:p w14:paraId="7CEA9378" w14:textId="77777777" w:rsidR="005B6501" w:rsidRPr="00DD7155" w:rsidRDefault="005B6501" w:rsidP="002F68A6">
      <w:pPr>
        <w:pStyle w:val="afff1"/>
        <w:numPr>
          <w:ilvl w:val="0"/>
          <w:numId w:val="64"/>
        </w:numPr>
        <w:tabs>
          <w:tab w:val="left" w:pos="284"/>
        </w:tabs>
        <w:spacing w:before="120" w:after="240"/>
        <w:rPr>
          <w:rFonts w:ascii="Tahoma" w:hAnsi="Tahoma" w:cs="Tahoma"/>
          <w:sz w:val="20"/>
        </w:rPr>
      </w:pPr>
      <w:r w:rsidRPr="00DD7155">
        <w:rPr>
          <w:rFonts w:ascii="Tahoma" w:hAnsi="Tahoma" w:cs="Tahoma"/>
          <w:sz w:val="20"/>
        </w:rPr>
        <w:t>организовывает встречу специалистов Заказчика в стране прибытия, их перевозку в гостиницу и обратно в место убытия</w:t>
      </w:r>
      <w:r w:rsidR="00436CC4" w:rsidRPr="00DD7155">
        <w:rPr>
          <w:rFonts w:ascii="Tahoma" w:hAnsi="Tahoma" w:cs="Tahoma"/>
          <w:sz w:val="20"/>
        </w:rPr>
        <w:t>, обеспечивает при необходимости транспортом для местных поездок по территории предприятия-изготовителя, предприятия Подрядчика, между ними, а также от места проживания представителей Заказчика до места проведения инспекции.</w:t>
      </w:r>
    </w:p>
    <w:p w14:paraId="4E286D5C" w14:textId="77777777" w:rsidR="007C12BB" w:rsidRPr="00DD7155" w:rsidRDefault="00436CC4"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Заказчик самостоятельно несет р</w:t>
      </w:r>
      <w:r w:rsidR="007C12BB" w:rsidRPr="00DD7155">
        <w:rPr>
          <w:rFonts w:ascii="Tahoma" w:hAnsi="Tahoma" w:cs="Tahoma"/>
          <w:sz w:val="20"/>
        </w:rPr>
        <w:t xml:space="preserve">асходы, связанные </w:t>
      </w:r>
      <w:r w:rsidRPr="00DD7155">
        <w:rPr>
          <w:rFonts w:ascii="Tahoma" w:hAnsi="Tahoma" w:cs="Tahoma"/>
          <w:sz w:val="20"/>
        </w:rPr>
        <w:t xml:space="preserve">с получением въездных виз, авиа, </w:t>
      </w:r>
      <w:r w:rsidR="007C12BB" w:rsidRPr="00DD7155">
        <w:rPr>
          <w:rFonts w:ascii="Tahoma" w:hAnsi="Tahoma" w:cs="Tahoma"/>
          <w:sz w:val="20"/>
        </w:rPr>
        <w:t xml:space="preserve">ж/д (и </w:t>
      </w:r>
      <w:r w:rsidRPr="00DD7155">
        <w:rPr>
          <w:rFonts w:ascii="Tahoma" w:hAnsi="Tahoma" w:cs="Tahoma"/>
          <w:sz w:val="20"/>
        </w:rPr>
        <w:t>иным</w:t>
      </w:r>
      <w:r w:rsidR="007C12BB" w:rsidRPr="00DD7155">
        <w:rPr>
          <w:rFonts w:ascii="Tahoma" w:hAnsi="Tahoma" w:cs="Tahoma"/>
          <w:sz w:val="20"/>
        </w:rPr>
        <w:t xml:space="preserve"> транспорта) проездом специалистов Заказчика до страны</w:t>
      </w:r>
      <w:r w:rsidR="002F11B9" w:rsidRPr="00DD7155">
        <w:rPr>
          <w:rFonts w:ascii="Tahoma" w:hAnsi="Tahoma" w:cs="Tahoma"/>
          <w:sz w:val="20"/>
        </w:rPr>
        <w:t>/города</w:t>
      </w:r>
      <w:r w:rsidR="007C12BB" w:rsidRPr="00DD7155">
        <w:rPr>
          <w:rFonts w:ascii="Tahoma" w:hAnsi="Tahoma" w:cs="Tahoma"/>
          <w:sz w:val="20"/>
        </w:rPr>
        <w:t xml:space="preserve"> проведения инспекции, а также, расходы, связанные с прож</w:t>
      </w:r>
      <w:r w:rsidRPr="00DD7155">
        <w:rPr>
          <w:rFonts w:ascii="Tahoma" w:hAnsi="Tahoma" w:cs="Tahoma"/>
          <w:sz w:val="20"/>
        </w:rPr>
        <w:t>иванием в гостиницах и питанием</w:t>
      </w:r>
      <w:r w:rsidR="00400088" w:rsidRPr="00DD7155">
        <w:rPr>
          <w:rFonts w:ascii="Tahoma" w:hAnsi="Tahoma" w:cs="Tahoma"/>
          <w:sz w:val="20"/>
        </w:rPr>
        <w:t>.</w:t>
      </w:r>
    </w:p>
    <w:p w14:paraId="7FF84B8B" w14:textId="79955EEC" w:rsidR="007C12BB" w:rsidRPr="00DD7155" w:rsidRDefault="00B7697D"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П</w:t>
      </w:r>
      <w:r w:rsidR="007C12BB" w:rsidRPr="00DD7155">
        <w:rPr>
          <w:rFonts w:ascii="Tahoma" w:hAnsi="Tahoma" w:cs="Tahoma"/>
          <w:sz w:val="20"/>
        </w:rPr>
        <w:t xml:space="preserve">одрядчик </w:t>
      </w:r>
      <w:r w:rsidR="00436CC4" w:rsidRPr="00DD7155">
        <w:rPr>
          <w:rFonts w:ascii="Tahoma" w:hAnsi="Tahoma" w:cs="Tahoma"/>
          <w:sz w:val="20"/>
        </w:rPr>
        <w:t>включа</w:t>
      </w:r>
      <w:r w:rsidR="00662169" w:rsidRPr="00DD7155">
        <w:rPr>
          <w:rFonts w:ascii="Tahoma" w:hAnsi="Tahoma" w:cs="Tahoma"/>
          <w:sz w:val="20"/>
        </w:rPr>
        <w:t>е</w:t>
      </w:r>
      <w:r w:rsidR="00436CC4" w:rsidRPr="00DD7155">
        <w:rPr>
          <w:rFonts w:ascii="Tahoma" w:hAnsi="Tahoma" w:cs="Tahoma"/>
          <w:sz w:val="20"/>
        </w:rPr>
        <w:t>т</w:t>
      </w:r>
      <w:r w:rsidR="007C12BB" w:rsidRPr="00DD7155">
        <w:rPr>
          <w:rFonts w:ascii="Tahoma" w:hAnsi="Tahoma" w:cs="Tahoma"/>
          <w:sz w:val="20"/>
        </w:rPr>
        <w:t xml:space="preserve"> услови</w:t>
      </w:r>
      <w:r w:rsidR="00436CC4" w:rsidRPr="00DD7155">
        <w:rPr>
          <w:rFonts w:ascii="Tahoma" w:hAnsi="Tahoma" w:cs="Tahoma"/>
          <w:sz w:val="20"/>
        </w:rPr>
        <w:t>я</w:t>
      </w:r>
      <w:r w:rsidR="007C12BB" w:rsidRPr="00DD7155">
        <w:rPr>
          <w:rFonts w:ascii="Tahoma" w:hAnsi="Tahoma" w:cs="Tahoma"/>
          <w:sz w:val="20"/>
        </w:rPr>
        <w:t>, гарантирующи</w:t>
      </w:r>
      <w:r w:rsidR="00436CC4" w:rsidRPr="00DD7155">
        <w:rPr>
          <w:rFonts w:ascii="Tahoma" w:hAnsi="Tahoma" w:cs="Tahoma"/>
          <w:sz w:val="20"/>
        </w:rPr>
        <w:t>е</w:t>
      </w:r>
      <w:r w:rsidR="007C12BB" w:rsidRPr="00DD7155">
        <w:rPr>
          <w:rFonts w:ascii="Tahoma" w:hAnsi="Tahoma" w:cs="Tahoma"/>
          <w:sz w:val="20"/>
        </w:rPr>
        <w:t xml:space="preserve"> проведение инспекции Заказчика, в договор</w:t>
      </w:r>
      <w:r w:rsidR="00436CC4" w:rsidRPr="00DD7155">
        <w:rPr>
          <w:rFonts w:ascii="Tahoma" w:hAnsi="Tahoma" w:cs="Tahoma"/>
          <w:sz w:val="20"/>
        </w:rPr>
        <w:t>ы</w:t>
      </w:r>
      <w:r w:rsidR="007C12BB" w:rsidRPr="00DD7155">
        <w:rPr>
          <w:rFonts w:ascii="Tahoma" w:hAnsi="Tahoma" w:cs="Tahoma"/>
          <w:sz w:val="20"/>
        </w:rPr>
        <w:t xml:space="preserve"> со своими контрагентами, занятыми разработкой и производством </w:t>
      </w:r>
      <w:r w:rsidR="0085425E" w:rsidRPr="00DD7155">
        <w:rPr>
          <w:rFonts w:ascii="Tahoma" w:hAnsi="Tahoma" w:cs="Tahoma"/>
          <w:sz w:val="20"/>
        </w:rPr>
        <w:t xml:space="preserve">МТР Подрядчика </w:t>
      </w:r>
      <w:r w:rsidR="00526E69" w:rsidRPr="00526E69">
        <w:rPr>
          <w:rFonts w:ascii="Tahoma" w:hAnsi="Tahoma" w:cs="Tahoma"/>
          <w:b/>
          <w:color w:val="FF0000"/>
          <w:sz w:val="20"/>
          <w:u w:color="FF0000"/>
        </w:rPr>
        <w:t>[</w:t>
      </w:r>
      <w:r w:rsidR="001D5812" w:rsidRPr="00DD7155">
        <w:rPr>
          <w:rFonts w:ascii="Tahoma" w:hAnsi="Tahoma" w:cs="Tahoma"/>
          <w:sz w:val="20"/>
          <w:u w:color="FF0000"/>
        </w:rPr>
        <w:t>,</w:t>
      </w:r>
      <w:r w:rsidR="005B13C7" w:rsidRPr="00DD7155">
        <w:rPr>
          <w:rFonts w:ascii="Tahoma" w:hAnsi="Tahoma" w:cs="Tahoma"/>
          <w:sz w:val="20"/>
          <w:highlight w:val="red"/>
        </w:rPr>
        <w:t>Товара</w:t>
      </w:r>
      <w:r w:rsidR="00526E69" w:rsidRPr="00526E69">
        <w:rPr>
          <w:rFonts w:ascii="Tahoma" w:hAnsi="Tahoma" w:cs="Tahoma"/>
          <w:b/>
          <w:color w:val="FF0000"/>
          <w:sz w:val="20"/>
        </w:rPr>
        <w:t>]</w:t>
      </w:r>
      <w:r w:rsidR="007C12BB" w:rsidRPr="00DD7155">
        <w:rPr>
          <w:rFonts w:ascii="Tahoma" w:hAnsi="Tahoma" w:cs="Tahoma"/>
          <w:sz w:val="20"/>
        </w:rPr>
        <w:t>.</w:t>
      </w:r>
    </w:p>
    <w:p w14:paraId="48FD8028" w14:textId="77777777" w:rsidR="0008678A" w:rsidRPr="00DD7155" w:rsidRDefault="007C12BB"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Отсутствие усло</w:t>
      </w:r>
      <w:r w:rsidR="00436CC4" w:rsidRPr="00DD7155">
        <w:rPr>
          <w:rFonts w:ascii="Tahoma" w:hAnsi="Tahoma" w:cs="Tahoma"/>
          <w:sz w:val="20"/>
        </w:rPr>
        <w:t>вий в договорах с контрагентами</w:t>
      </w:r>
      <w:r w:rsidRPr="00DD7155">
        <w:rPr>
          <w:rFonts w:ascii="Tahoma" w:hAnsi="Tahoma" w:cs="Tahoma"/>
          <w:sz w:val="20"/>
        </w:rPr>
        <w:t xml:space="preserve"> не является основанием для освобождения </w:t>
      </w:r>
      <w:r w:rsidR="00B7697D" w:rsidRPr="00DD7155">
        <w:rPr>
          <w:rFonts w:ascii="Tahoma" w:hAnsi="Tahoma" w:cs="Tahoma"/>
          <w:sz w:val="20"/>
        </w:rPr>
        <w:t>П</w:t>
      </w:r>
      <w:r w:rsidRPr="00DD7155">
        <w:rPr>
          <w:rFonts w:ascii="Tahoma" w:hAnsi="Tahoma" w:cs="Tahoma"/>
          <w:sz w:val="20"/>
        </w:rPr>
        <w:t>одрядчика от исполнения обяза</w:t>
      </w:r>
      <w:r w:rsidR="00436CC4" w:rsidRPr="00DD7155">
        <w:rPr>
          <w:rFonts w:ascii="Tahoma" w:hAnsi="Tahoma" w:cs="Tahoma"/>
          <w:sz w:val="20"/>
        </w:rPr>
        <w:t>нностей</w:t>
      </w:r>
      <w:r w:rsidRPr="00DD7155">
        <w:rPr>
          <w:rFonts w:ascii="Tahoma" w:hAnsi="Tahoma" w:cs="Tahoma"/>
          <w:sz w:val="20"/>
        </w:rPr>
        <w:t xml:space="preserve">. </w:t>
      </w:r>
    </w:p>
    <w:p w14:paraId="73770DA0" w14:textId="0AAFD2FD" w:rsidR="00436CC4" w:rsidRPr="00DD7155" w:rsidRDefault="0008678A" w:rsidP="0008678A">
      <w:pPr>
        <w:pStyle w:val="afff1"/>
        <w:tabs>
          <w:tab w:val="left" w:pos="284"/>
        </w:tabs>
        <w:spacing w:before="120" w:after="240"/>
        <w:ind w:left="142"/>
        <w:rPr>
          <w:rFonts w:ascii="Tahoma" w:hAnsi="Tahoma" w:cs="Tahoma"/>
          <w:sz w:val="20"/>
        </w:rPr>
      </w:pPr>
      <w:r w:rsidRPr="00DD7155">
        <w:rPr>
          <w:rFonts w:ascii="Tahoma" w:hAnsi="Tahoma" w:cs="Tahoma"/>
          <w:sz w:val="20"/>
        </w:rPr>
        <w:t>В</w:t>
      </w:r>
      <w:r w:rsidR="007C12BB" w:rsidRPr="00DD7155">
        <w:rPr>
          <w:rFonts w:ascii="Tahoma" w:hAnsi="Tahoma" w:cs="Tahoma"/>
          <w:sz w:val="20"/>
        </w:rPr>
        <w:t xml:space="preserve"> целях обеспечения выполнения всех процедур, </w:t>
      </w:r>
      <w:r w:rsidR="00B7697D" w:rsidRPr="00DD7155">
        <w:rPr>
          <w:rFonts w:ascii="Tahoma" w:hAnsi="Tahoma" w:cs="Tahoma"/>
          <w:sz w:val="20"/>
        </w:rPr>
        <w:t>П</w:t>
      </w:r>
      <w:r w:rsidR="007C12BB" w:rsidRPr="00DD7155">
        <w:rPr>
          <w:rFonts w:ascii="Tahoma" w:hAnsi="Tahoma" w:cs="Tahoma"/>
          <w:sz w:val="20"/>
        </w:rPr>
        <w:t>одрядчик выда</w:t>
      </w:r>
      <w:r w:rsidRPr="00DD7155">
        <w:rPr>
          <w:rFonts w:ascii="Tahoma" w:hAnsi="Tahoma" w:cs="Tahoma"/>
          <w:sz w:val="20"/>
        </w:rPr>
        <w:t>е</w:t>
      </w:r>
      <w:r w:rsidR="007C12BB" w:rsidRPr="00DD7155">
        <w:rPr>
          <w:rFonts w:ascii="Tahoma" w:hAnsi="Tahoma" w:cs="Tahoma"/>
          <w:sz w:val="20"/>
        </w:rPr>
        <w:t>т доверенности на представителей Заказчика по согласованной с Заказчиком</w:t>
      </w:r>
      <w:r w:rsidR="00B23B09" w:rsidRPr="00DD7155">
        <w:rPr>
          <w:rFonts w:ascii="Tahoma" w:hAnsi="Tahoma" w:cs="Tahoma"/>
          <w:sz w:val="20"/>
        </w:rPr>
        <w:t xml:space="preserve"> форме</w:t>
      </w:r>
      <w:r w:rsidR="00436CC4" w:rsidRPr="00DD7155">
        <w:rPr>
          <w:rFonts w:ascii="Tahoma" w:hAnsi="Tahoma" w:cs="Tahoma"/>
          <w:sz w:val="20"/>
        </w:rPr>
        <w:t>.</w:t>
      </w:r>
    </w:p>
    <w:p w14:paraId="3952B653" w14:textId="09291555" w:rsidR="00D937EC" w:rsidRPr="00DD7155" w:rsidRDefault="002F11B9"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Подрядчик вправе по своей инициативе пригласить Заказчика на свое предприятие и/или завод-изготовитель в</w:t>
      </w:r>
      <w:r w:rsidR="00436CC4" w:rsidRPr="00DD7155">
        <w:rPr>
          <w:rFonts w:ascii="Tahoma" w:hAnsi="Tahoma" w:cs="Tahoma"/>
          <w:sz w:val="20"/>
        </w:rPr>
        <w:t xml:space="preserve"> случае производственной необходимости для согласования вопросов технического характера, связанных с изготовлением МТР Подрядчика </w:t>
      </w:r>
      <w:r w:rsidR="00526E69" w:rsidRPr="00526E69">
        <w:rPr>
          <w:rFonts w:ascii="Tahoma" w:hAnsi="Tahoma" w:cs="Tahoma"/>
          <w:b/>
          <w:color w:val="FF0000"/>
          <w:sz w:val="20"/>
          <w:u w:color="FF0000"/>
        </w:rPr>
        <w:t>[</w:t>
      </w:r>
      <w:r w:rsidR="001D5812" w:rsidRPr="00DD7155">
        <w:rPr>
          <w:rFonts w:ascii="Tahoma" w:hAnsi="Tahoma" w:cs="Tahoma"/>
          <w:sz w:val="20"/>
          <w:u w:color="FF0000"/>
        </w:rPr>
        <w:t>,</w:t>
      </w:r>
      <w:r w:rsidR="00436CC4" w:rsidRPr="00DD7155">
        <w:rPr>
          <w:rFonts w:ascii="Tahoma" w:hAnsi="Tahoma" w:cs="Tahoma"/>
          <w:sz w:val="20"/>
          <w:highlight w:val="red"/>
        </w:rPr>
        <w:t>Товара</w:t>
      </w:r>
      <w:r w:rsidR="00526E69" w:rsidRPr="00526E69">
        <w:rPr>
          <w:rFonts w:ascii="Tahoma" w:hAnsi="Tahoma" w:cs="Tahoma"/>
          <w:b/>
          <w:color w:val="FF0000"/>
          <w:sz w:val="20"/>
        </w:rPr>
        <w:t>]</w:t>
      </w:r>
      <w:r w:rsidR="00436CC4" w:rsidRPr="00DD7155">
        <w:rPr>
          <w:rFonts w:ascii="Tahoma" w:hAnsi="Tahoma" w:cs="Tahoma"/>
          <w:sz w:val="20"/>
        </w:rPr>
        <w:t>, и/или с исполнением Договора.</w:t>
      </w:r>
      <w:r w:rsidR="00526E69" w:rsidRPr="00526E69">
        <w:rPr>
          <w:rFonts w:ascii="Tahoma" w:hAnsi="Tahoma" w:cs="Tahoma"/>
          <w:b/>
          <w:color w:val="FF0000"/>
          <w:sz w:val="20"/>
        </w:rPr>
        <w:t>]</w:t>
      </w:r>
    </w:p>
    <w:p w14:paraId="35296A17" w14:textId="6CD149AC" w:rsidR="00D937EC" w:rsidRPr="0012323A" w:rsidRDefault="00526E69" w:rsidP="002F68A6">
      <w:pPr>
        <w:pStyle w:val="1"/>
        <w:numPr>
          <w:ilvl w:val="0"/>
          <w:numId w:val="13"/>
        </w:numPr>
        <w:spacing w:before="120" w:after="240"/>
        <w:ind w:left="142" w:hanging="1135"/>
        <w:jc w:val="both"/>
        <w:rPr>
          <w:rFonts w:ascii="Tahoma" w:hAnsi="Tahoma" w:cs="Tahoma"/>
          <w:sz w:val="20"/>
          <w:highlight w:val="green"/>
        </w:rPr>
      </w:pPr>
      <w:bookmarkStart w:id="284" w:name="Стажировка"/>
      <w:bookmarkStart w:id="285" w:name="_Toc132134353"/>
      <w:bookmarkStart w:id="286" w:name="_Toc133432160"/>
      <w:bookmarkStart w:id="287" w:name="_Toc159513142"/>
      <w:bookmarkStart w:id="288" w:name="_Toc159523007"/>
      <w:bookmarkStart w:id="289" w:name="_Toc182842273"/>
      <w:bookmarkEnd w:id="284"/>
      <w:r w:rsidRPr="00526E69">
        <w:rPr>
          <w:rFonts w:ascii="Tahoma" w:hAnsi="Tahoma" w:cs="Tahoma"/>
          <w:color w:val="FF0000"/>
          <w:sz w:val="20"/>
          <w:u w:color="FF0000"/>
        </w:rPr>
        <w:t>[</w:t>
      </w:r>
      <w:bookmarkStart w:id="290" w:name="_Toc519503269"/>
      <w:r w:rsidR="00940596" w:rsidRPr="0012323A">
        <w:rPr>
          <w:rFonts w:ascii="Tahoma" w:hAnsi="Tahoma" w:cs="Tahoma"/>
          <w:sz w:val="20"/>
          <w:highlight w:val="green"/>
        </w:rPr>
        <w:t>СТАЖИРОВКА</w:t>
      </w:r>
      <w:bookmarkEnd w:id="290"/>
      <w:r w:rsidRPr="0012323A">
        <w:rPr>
          <w:rFonts w:ascii="Tahoma" w:hAnsi="Tahoma" w:cs="Tahoma"/>
          <w:color w:val="FF0000"/>
          <w:sz w:val="20"/>
          <w:highlight w:val="green"/>
        </w:rPr>
        <w:t>]</w:t>
      </w:r>
      <w:bookmarkEnd w:id="285"/>
      <w:bookmarkEnd w:id="286"/>
      <w:bookmarkEnd w:id="287"/>
      <w:bookmarkEnd w:id="288"/>
      <w:bookmarkEnd w:id="289"/>
      <w:r w:rsidR="00940596" w:rsidRPr="0012323A">
        <w:rPr>
          <w:rFonts w:ascii="Tahoma" w:hAnsi="Tahoma" w:cs="Tahoma"/>
          <w:sz w:val="20"/>
          <w:highlight w:val="green"/>
        </w:rPr>
        <w:t xml:space="preserve"> </w:t>
      </w:r>
    </w:p>
    <w:p w14:paraId="10D7C954" w14:textId="77777777" w:rsidR="008568D2" w:rsidRPr="0012323A" w:rsidRDefault="008568D2"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 xml:space="preserve">Стажировка персонала Заказчика осуществляется в сроки, установленные в </w:t>
      </w:r>
      <w:r w:rsidR="00892E0D" w:rsidRPr="0012323A">
        <w:rPr>
          <w:rFonts w:ascii="Tahoma" w:hAnsi="Tahoma" w:cs="Tahoma"/>
          <w:sz w:val="20"/>
          <w:highlight w:val="green"/>
        </w:rPr>
        <w:t>Календарном плане</w:t>
      </w:r>
      <w:r w:rsidRPr="0012323A">
        <w:rPr>
          <w:rFonts w:ascii="Tahoma" w:hAnsi="Tahoma" w:cs="Tahoma"/>
          <w:sz w:val="20"/>
          <w:highlight w:val="green"/>
        </w:rPr>
        <w:t xml:space="preserve">. Стоимость Стажировки </w:t>
      </w:r>
      <w:r w:rsidR="000B39AB" w:rsidRPr="0012323A">
        <w:rPr>
          <w:rFonts w:ascii="Tahoma" w:hAnsi="Tahoma" w:cs="Tahoma"/>
          <w:sz w:val="20"/>
          <w:highlight w:val="green"/>
        </w:rPr>
        <w:t xml:space="preserve">указана в </w:t>
      </w:r>
      <w:r w:rsidR="008E6E76" w:rsidRPr="0012323A">
        <w:rPr>
          <w:rFonts w:ascii="Tahoma" w:hAnsi="Tahoma" w:cs="Tahoma"/>
          <w:sz w:val="20"/>
          <w:highlight w:val="green"/>
        </w:rPr>
        <w:t>РДЦ</w:t>
      </w:r>
      <w:r w:rsidR="009E5E3E" w:rsidRPr="0012323A">
        <w:rPr>
          <w:rFonts w:ascii="Tahoma" w:hAnsi="Tahoma" w:cs="Tahoma"/>
          <w:sz w:val="20"/>
          <w:highlight w:val="green"/>
        </w:rPr>
        <w:t xml:space="preserve"> </w:t>
      </w:r>
      <w:r w:rsidR="000B39AB" w:rsidRPr="0012323A">
        <w:rPr>
          <w:rFonts w:ascii="Tahoma" w:hAnsi="Tahoma" w:cs="Tahoma"/>
          <w:sz w:val="20"/>
          <w:highlight w:val="green"/>
        </w:rPr>
        <w:t>и входит в</w:t>
      </w:r>
      <w:r w:rsidRPr="0012323A">
        <w:rPr>
          <w:rFonts w:ascii="Tahoma" w:hAnsi="Tahoma" w:cs="Tahoma"/>
          <w:sz w:val="20"/>
          <w:highlight w:val="green"/>
        </w:rPr>
        <w:t xml:space="preserve"> Цену Договора.</w:t>
      </w:r>
    </w:p>
    <w:p w14:paraId="41534E3E" w14:textId="77777777" w:rsidR="008568D2" w:rsidRPr="0012323A" w:rsidRDefault="008568D2" w:rsidP="002F68A6">
      <w:pPr>
        <w:tabs>
          <w:tab w:val="left" w:pos="284"/>
        </w:tabs>
        <w:spacing w:before="120" w:after="240"/>
        <w:ind w:left="142" w:firstLine="0"/>
        <w:rPr>
          <w:rFonts w:ascii="Tahoma" w:hAnsi="Tahoma" w:cs="Tahoma"/>
          <w:sz w:val="20"/>
          <w:highlight w:val="green"/>
        </w:rPr>
      </w:pPr>
      <w:r w:rsidRPr="0012323A">
        <w:rPr>
          <w:rFonts w:ascii="Tahoma" w:hAnsi="Tahoma" w:cs="Tahoma"/>
          <w:sz w:val="20"/>
          <w:highlight w:val="green"/>
        </w:rPr>
        <w:t xml:space="preserve">Стажировка персонала Заказчика осуществляется </w:t>
      </w:r>
      <w:r w:rsidR="00B7697D" w:rsidRPr="0012323A">
        <w:rPr>
          <w:rFonts w:ascii="Tahoma" w:hAnsi="Tahoma" w:cs="Tahoma"/>
          <w:sz w:val="20"/>
          <w:highlight w:val="green"/>
        </w:rPr>
        <w:t>П</w:t>
      </w:r>
      <w:r w:rsidRPr="0012323A">
        <w:rPr>
          <w:rFonts w:ascii="Tahoma" w:hAnsi="Tahoma" w:cs="Tahoma"/>
          <w:sz w:val="20"/>
          <w:highlight w:val="green"/>
        </w:rPr>
        <w:t>одрядчиком в две стадии:</w:t>
      </w:r>
    </w:p>
    <w:p w14:paraId="33ED793D" w14:textId="77777777" w:rsidR="008568D2" w:rsidRPr="0012323A" w:rsidRDefault="008568D2" w:rsidP="002F68A6">
      <w:pPr>
        <w:pStyle w:val="afff1"/>
        <w:tabs>
          <w:tab w:val="left" w:pos="284"/>
        </w:tabs>
        <w:spacing w:before="120" w:after="240"/>
        <w:ind w:left="862"/>
        <w:rPr>
          <w:rFonts w:ascii="Tahoma" w:hAnsi="Tahoma" w:cs="Tahoma"/>
          <w:sz w:val="20"/>
          <w:highlight w:val="green"/>
        </w:rPr>
      </w:pPr>
      <w:r w:rsidRPr="0012323A">
        <w:rPr>
          <w:rFonts w:ascii="Tahoma" w:hAnsi="Tahoma" w:cs="Tahoma"/>
          <w:sz w:val="20"/>
          <w:highlight w:val="green"/>
        </w:rPr>
        <w:t>1) теоретическая Стажировка;</w:t>
      </w:r>
    </w:p>
    <w:p w14:paraId="3850F566" w14:textId="77777777" w:rsidR="008568D2" w:rsidRPr="0012323A" w:rsidRDefault="008568D2" w:rsidP="002F68A6">
      <w:pPr>
        <w:pStyle w:val="afff1"/>
        <w:tabs>
          <w:tab w:val="left" w:pos="284"/>
        </w:tabs>
        <w:spacing w:before="120" w:after="240"/>
        <w:ind w:left="862"/>
        <w:rPr>
          <w:rFonts w:ascii="Tahoma" w:hAnsi="Tahoma" w:cs="Tahoma"/>
          <w:sz w:val="20"/>
          <w:highlight w:val="green"/>
        </w:rPr>
      </w:pPr>
      <w:r w:rsidRPr="0012323A">
        <w:rPr>
          <w:rFonts w:ascii="Tahoma" w:hAnsi="Tahoma" w:cs="Tahoma"/>
          <w:sz w:val="20"/>
          <w:highlight w:val="green"/>
        </w:rPr>
        <w:t xml:space="preserve">2) практическая Стажировка. </w:t>
      </w:r>
    </w:p>
    <w:p w14:paraId="4040483B" w14:textId="52EBE0BD" w:rsidR="001F38AC" w:rsidRPr="0012323A" w:rsidRDefault="00B7697D"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П</w:t>
      </w:r>
      <w:r w:rsidR="008568D2" w:rsidRPr="0012323A">
        <w:rPr>
          <w:rFonts w:ascii="Tahoma" w:hAnsi="Tahoma" w:cs="Tahoma"/>
          <w:sz w:val="20"/>
          <w:highlight w:val="green"/>
        </w:rPr>
        <w:t>одрядчик направ</w:t>
      </w:r>
      <w:r w:rsidR="00892E0D" w:rsidRPr="0012323A">
        <w:rPr>
          <w:rFonts w:ascii="Tahoma" w:hAnsi="Tahoma" w:cs="Tahoma"/>
          <w:sz w:val="20"/>
          <w:highlight w:val="green"/>
        </w:rPr>
        <w:t>ляет</w:t>
      </w:r>
      <w:r w:rsidR="008568D2" w:rsidRPr="0012323A">
        <w:rPr>
          <w:rFonts w:ascii="Tahoma" w:hAnsi="Tahoma" w:cs="Tahoma"/>
          <w:sz w:val="20"/>
          <w:highlight w:val="green"/>
        </w:rPr>
        <w:t xml:space="preserve"> Заказчику программу теоретической и практической Стажировки персона</w:t>
      </w:r>
      <w:r w:rsidR="00892E0D" w:rsidRPr="0012323A">
        <w:rPr>
          <w:rFonts w:ascii="Tahoma" w:hAnsi="Tahoma" w:cs="Tahoma"/>
          <w:sz w:val="20"/>
          <w:highlight w:val="green"/>
        </w:rPr>
        <w:t>ла Заказчика</w:t>
      </w:r>
      <w:r w:rsidR="008568D2" w:rsidRPr="0012323A">
        <w:rPr>
          <w:rFonts w:ascii="Tahoma" w:hAnsi="Tahoma" w:cs="Tahoma"/>
          <w:sz w:val="20"/>
          <w:highlight w:val="green"/>
        </w:rPr>
        <w:t xml:space="preserve"> </w:t>
      </w:r>
      <w:r w:rsidR="00892E0D" w:rsidRPr="0012323A">
        <w:rPr>
          <w:rFonts w:ascii="Tahoma" w:hAnsi="Tahoma" w:cs="Tahoma"/>
          <w:sz w:val="20"/>
          <w:highlight w:val="green"/>
        </w:rPr>
        <w:t>составленной по</w:t>
      </w:r>
      <w:r w:rsidR="008568D2" w:rsidRPr="0012323A">
        <w:rPr>
          <w:rFonts w:ascii="Tahoma" w:hAnsi="Tahoma" w:cs="Tahoma"/>
          <w:sz w:val="20"/>
          <w:highlight w:val="green"/>
        </w:rPr>
        <w:t xml:space="preserve"> согласованной Сторонами форм</w:t>
      </w:r>
      <w:r w:rsidR="00662169" w:rsidRPr="0012323A">
        <w:rPr>
          <w:rFonts w:ascii="Tahoma" w:hAnsi="Tahoma" w:cs="Tahoma"/>
          <w:sz w:val="20"/>
          <w:highlight w:val="green"/>
        </w:rPr>
        <w:t xml:space="preserve">е </w:t>
      </w:r>
      <w:r w:rsidR="00892E0D" w:rsidRPr="0012323A">
        <w:rPr>
          <w:rFonts w:ascii="Tahoma" w:hAnsi="Tahoma" w:cs="Tahoma"/>
          <w:sz w:val="20"/>
          <w:highlight w:val="green"/>
        </w:rPr>
        <w:t>с указанием места проведения Стажировки</w:t>
      </w:r>
      <w:r w:rsidR="001F38AC" w:rsidRPr="0012323A">
        <w:rPr>
          <w:rFonts w:ascii="Tahoma" w:hAnsi="Tahoma" w:cs="Tahoma"/>
          <w:sz w:val="20"/>
          <w:highlight w:val="green"/>
        </w:rPr>
        <w:t xml:space="preserve"> за </w:t>
      </w:r>
      <w:r w:rsidR="00526E69" w:rsidRPr="0012323A">
        <w:rPr>
          <w:rFonts w:ascii="Tahoma" w:hAnsi="Tahoma" w:cs="Tahoma"/>
          <w:b/>
          <w:color w:val="FF0000"/>
          <w:sz w:val="20"/>
          <w:highlight w:val="green"/>
          <w:u w:color="FF0000"/>
        </w:rPr>
        <w:t>[</w:t>
      </w:r>
      <w:r w:rsidR="001F38AC" w:rsidRPr="0012323A">
        <w:rPr>
          <w:rFonts w:ascii="Tahoma" w:hAnsi="Tahoma" w:cs="Tahoma"/>
          <w:sz w:val="20"/>
          <w:highlight w:val="green"/>
        </w:rPr>
        <w:t>•</w:t>
      </w:r>
      <w:r w:rsidR="00526E69" w:rsidRPr="0012323A">
        <w:rPr>
          <w:rFonts w:ascii="Tahoma" w:hAnsi="Tahoma" w:cs="Tahoma"/>
          <w:b/>
          <w:color w:val="FF0000"/>
          <w:sz w:val="20"/>
          <w:highlight w:val="green"/>
        </w:rPr>
        <w:t>]</w:t>
      </w:r>
      <w:r w:rsidR="001F38AC" w:rsidRPr="0012323A">
        <w:rPr>
          <w:rFonts w:ascii="Tahoma" w:hAnsi="Tahoma" w:cs="Tahoma"/>
          <w:sz w:val="20"/>
          <w:highlight w:val="green"/>
        </w:rPr>
        <w:t xml:space="preserve"> к.д. до </w:t>
      </w:r>
      <w:r w:rsidR="00526E69" w:rsidRPr="0012323A">
        <w:rPr>
          <w:rFonts w:ascii="Tahoma" w:hAnsi="Tahoma" w:cs="Tahoma"/>
          <w:b/>
          <w:color w:val="FF0000"/>
          <w:sz w:val="20"/>
          <w:highlight w:val="green"/>
          <w:u w:color="FF0000"/>
        </w:rPr>
        <w:t>[</w:t>
      </w:r>
      <w:r w:rsidR="001F38AC" w:rsidRPr="0012323A">
        <w:rPr>
          <w:rFonts w:ascii="Tahoma" w:hAnsi="Tahoma" w:cs="Tahoma"/>
          <w:sz w:val="20"/>
          <w:highlight w:val="green"/>
        </w:rPr>
        <w:t>•</w:t>
      </w:r>
      <w:r w:rsidR="00526E69" w:rsidRPr="0012323A">
        <w:rPr>
          <w:rFonts w:ascii="Tahoma" w:hAnsi="Tahoma" w:cs="Tahoma"/>
          <w:b/>
          <w:color w:val="FF0000"/>
          <w:sz w:val="20"/>
          <w:highlight w:val="green"/>
        </w:rPr>
        <w:t>]</w:t>
      </w:r>
      <w:r w:rsidR="001F38AC" w:rsidRPr="0012323A">
        <w:rPr>
          <w:rFonts w:ascii="Tahoma" w:hAnsi="Tahoma" w:cs="Tahoma"/>
          <w:sz w:val="20"/>
          <w:highlight w:val="green"/>
        </w:rPr>
        <w:t xml:space="preserve"> (</w:t>
      </w:r>
      <w:r w:rsidR="001F38AC" w:rsidRPr="0012323A">
        <w:rPr>
          <w:rFonts w:ascii="Tahoma" w:hAnsi="Tahoma" w:cs="Tahoma"/>
          <w:i/>
          <w:sz w:val="20"/>
          <w:highlight w:val="green"/>
        </w:rPr>
        <w:t>например: начала Пусконаладочных Работ</w:t>
      </w:r>
      <w:r w:rsidR="001F38AC" w:rsidRPr="0012323A">
        <w:rPr>
          <w:rFonts w:ascii="Tahoma" w:hAnsi="Tahoma" w:cs="Tahoma"/>
          <w:sz w:val="20"/>
          <w:highlight w:val="green"/>
        </w:rPr>
        <w:t>)</w:t>
      </w:r>
      <w:r w:rsidR="008568D2" w:rsidRPr="0012323A">
        <w:rPr>
          <w:rFonts w:ascii="Tahoma" w:hAnsi="Tahoma" w:cs="Tahoma"/>
          <w:sz w:val="20"/>
          <w:highlight w:val="green"/>
        </w:rPr>
        <w:t xml:space="preserve">. </w:t>
      </w:r>
    </w:p>
    <w:p w14:paraId="14E31489" w14:textId="5FF7CB54" w:rsidR="008568D2" w:rsidRPr="0012323A" w:rsidRDefault="00892E0D" w:rsidP="001F38AC">
      <w:pPr>
        <w:pStyle w:val="afff1"/>
        <w:tabs>
          <w:tab w:val="left" w:pos="284"/>
        </w:tabs>
        <w:spacing w:before="120" w:after="240"/>
        <w:ind w:left="142"/>
        <w:rPr>
          <w:rFonts w:ascii="Tahoma" w:hAnsi="Tahoma" w:cs="Tahoma"/>
          <w:sz w:val="20"/>
          <w:highlight w:val="green"/>
        </w:rPr>
      </w:pPr>
      <w:r w:rsidRPr="0012323A">
        <w:rPr>
          <w:rFonts w:ascii="Tahoma" w:hAnsi="Tahoma" w:cs="Tahoma"/>
          <w:sz w:val="20"/>
          <w:highlight w:val="green"/>
        </w:rPr>
        <w:t xml:space="preserve">Заказчик согласовывает </w:t>
      </w:r>
      <w:r w:rsidR="008568D2" w:rsidRPr="0012323A">
        <w:rPr>
          <w:rFonts w:ascii="Tahoma" w:hAnsi="Tahoma" w:cs="Tahoma"/>
          <w:sz w:val="20"/>
          <w:highlight w:val="green"/>
        </w:rPr>
        <w:t>Программ</w:t>
      </w:r>
      <w:r w:rsidRPr="0012323A">
        <w:rPr>
          <w:rFonts w:ascii="Tahoma" w:hAnsi="Tahoma" w:cs="Tahoma"/>
          <w:sz w:val="20"/>
          <w:highlight w:val="green"/>
        </w:rPr>
        <w:t>у</w:t>
      </w:r>
      <w:r w:rsidR="008568D2" w:rsidRPr="0012323A">
        <w:rPr>
          <w:rFonts w:ascii="Tahoma" w:hAnsi="Tahoma" w:cs="Tahoma"/>
          <w:sz w:val="20"/>
          <w:highlight w:val="green"/>
        </w:rPr>
        <w:t xml:space="preserve"> </w:t>
      </w:r>
      <w:r w:rsidR="00F156CF" w:rsidRPr="0012323A">
        <w:rPr>
          <w:rFonts w:ascii="Tahoma" w:hAnsi="Tahoma" w:cs="Tahoma"/>
          <w:sz w:val="20"/>
          <w:highlight w:val="green"/>
        </w:rPr>
        <w:t xml:space="preserve">в течение </w:t>
      </w:r>
      <w:r w:rsidR="00170951" w:rsidRPr="0012323A">
        <w:rPr>
          <w:rFonts w:ascii="Tahoma" w:hAnsi="Tahoma" w:cs="Tahoma"/>
          <w:sz w:val="20"/>
          <w:highlight w:val="green"/>
        </w:rPr>
        <w:t>10</w:t>
      </w:r>
      <w:r w:rsidR="00D4608A" w:rsidRPr="0012323A">
        <w:rPr>
          <w:rFonts w:ascii="Tahoma" w:hAnsi="Tahoma" w:cs="Tahoma"/>
          <w:sz w:val="20"/>
          <w:highlight w:val="green"/>
        </w:rPr>
        <w:t xml:space="preserve"> </w:t>
      </w:r>
      <w:r w:rsidR="00241B64" w:rsidRPr="0012323A">
        <w:rPr>
          <w:rFonts w:ascii="Tahoma" w:hAnsi="Tahoma" w:cs="Tahoma"/>
          <w:sz w:val="20"/>
          <w:highlight w:val="green"/>
        </w:rPr>
        <w:t>р.д.</w:t>
      </w:r>
      <w:r w:rsidR="00F156CF" w:rsidRPr="0012323A">
        <w:rPr>
          <w:rFonts w:ascii="Tahoma" w:hAnsi="Tahoma" w:cs="Tahoma"/>
          <w:sz w:val="20"/>
          <w:highlight w:val="green"/>
        </w:rPr>
        <w:t xml:space="preserve"> с даты ее получения</w:t>
      </w:r>
      <w:r w:rsidR="008568D2" w:rsidRPr="0012323A">
        <w:rPr>
          <w:rFonts w:ascii="Tahoma" w:hAnsi="Tahoma" w:cs="Tahoma"/>
          <w:sz w:val="20"/>
          <w:highlight w:val="green"/>
        </w:rPr>
        <w:t xml:space="preserve">. </w:t>
      </w:r>
    </w:p>
    <w:p w14:paraId="6697945F" w14:textId="77777777" w:rsidR="008568D2" w:rsidRPr="0012323A" w:rsidRDefault="008568D2"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 xml:space="preserve">Количество специалистов Заказчика (и их специальности), которые проходят Стажировку, </w:t>
      </w:r>
      <w:r w:rsidR="00892E0D" w:rsidRPr="0012323A">
        <w:rPr>
          <w:rFonts w:ascii="Tahoma" w:hAnsi="Tahoma" w:cs="Tahoma"/>
          <w:sz w:val="20"/>
          <w:highlight w:val="green"/>
        </w:rPr>
        <w:t>указывается</w:t>
      </w:r>
      <w:r w:rsidRPr="0012323A">
        <w:rPr>
          <w:rFonts w:ascii="Tahoma" w:hAnsi="Tahoma" w:cs="Tahoma"/>
          <w:sz w:val="20"/>
          <w:highlight w:val="green"/>
        </w:rPr>
        <w:t xml:space="preserve"> </w:t>
      </w:r>
      <w:r w:rsidR="00B7697D" w:rsidRPr="0012323A">
        <w:rPr>
          <w:rFonts w:ascii="Tahoma" w:hAnsi="Tahoma" w:cs="Tahoma"/>
          <w:sz w:val="20"/>
          <w:highlight w:val="green"/>
        </w:rPr>
        <w:t>П</w:t>
      </w:r>
      <w:r w:rsidRPr="0012323A">
        <w:rPr>
          <w:rFonts w:ascii="Tahoma" w:hAnsi="Tahoma" w:cs="Tahoma"/>
          <w:sz w:val="20"/>
          <w:highlight w:val="green"/>
        </w:rPr>
        <w:t xml:space="preserve">одрядчиком в программе и должно соответствовать списочной численности, определенной в </w:t>
      </w:r>
      <w:r w:rsidR="00892E0D" w:rsidRPr="0012323A">
        <w:rPr>
          <w:rFonts w:ascii="Tahoma" w:hAnsi="Tahoma" w:cs="Tahoma"/>
          <w:sz w:val="20"/>
          <w:highlight w:val="green"/>
        </w:rPr>
        <w:t>Д</w:t>
      </w:r>
      <w:r w:rsidRPr="0012323A">
        <w:rPr>
          <w:rFonts w:ascii="Tahoma" w:hAnsi="Tahoma" w:cs="Tahoma"/>
          <w:sz w:val="20"/>
          <w:highlight w:val="green"/>
        </w:rPr>
        <w:t>окументации.</w:t>
      </w:r>
    </w:p>
    <w:p w14:paraId="60240116" w14:textId="64D5EFD1" w:rsidR="008568D2" w:rsidRPr="0012323A" w:rsidRDefault="008568D2" w:rsidP="002F68A6">
      <w:pPr>
        <w:tabs>
          <w:tab w:val="left" w:pos="284"/>
        </w:tabs>
        <w:spacing w:before="120" w:after="240"/>
        <w:ind w:left="142" w:firstLine="0"/>
        <w:rPr>
          <w:rFonts w:ascii="Tahoma" w:hAnsi="Tahoma" w:cs="Tahoma"/>
          <w:sz w:val="20"/>
          <w:highlight w:val="green"/>
        </w:rPr>
      </w:pPr>
      <w:r w:rsidRPr="0012323A">
        <w:rPr>
          <w:rFonts w:ascii="Tahoma" w:hAnsi="Tahoma" w:cs="Tahoma"/>
          <w:sz w:val="20"/>
          <w:highlight w:val="green"/>
        </w:rPr>
        <w:t xml:space="preserve">Заказчик </w:t>
      </w:r>
      <w:r w:rsidR="00662169" w:rsidRPr="0012323A">
        <w:rPr>
          <w:rFonts w:ascii="Tahoma" w:hAnsi="Tahoma" w:cs="Tahoma"/>
          <w:sz w:val="20"/>
          <w:highlight w:val="green"/>
        </w:rPr>
        <w:t>готовит</w:t>
      </w:r>
      <w:r w:rsidRPr="0012323A">
        <w:rPr>
          <w:rFonts w:ascii="Tahoma" w:hAnsi="Tahoma" w:cs="Tahoma"/>
          <w:sz w:val="20"/>
          <w:highlight w:val="green"/>
        </w:rPr>
        <w:t xml:space="preserve"> и направ</w:t>
      </w:r>
      <w:r w:rsidR="00662169" w:rsidRPr="0012323A">
        <w:rPr>
          <w:rFonts w:ascii="Tahoma" w:hAnsi="Tahoma" w:cs="Tahoma"/>
          <w:sz w:val="20"/>
          <w:highlight w:val="green"/>
        </w:rPr>
        <w:t>ляет</w:t>
      </w:r>
      <w:r w:rsidRPr="0012323A">
        <w:rPr>
          <w:rFonts w:ascii="Tahoma" w:hAnsi="Tahoma" w:cs="Tahoma"/>
          <w:sz w:val="20"/>
          <w:highlight w:val="green"/>
        </w:rPr>
        <w:t xml:space="preserve"> </w:t>
      </w:r>
      <w:r w:rsidR="00B7697D" w:rsidRPr="0012323A">
        <w:rPr>
          <w:rFonts w:ascii="Tahoma" w:hAnsi="Tahoma" w:cs="Tahoma"/>
          <w:sz w:val="20"/>
          <w:highlight w:val="green"/>
        </w:rPr>
        <w:t>П</w:t>
      </w:r>
      <w:r w:rsidRPr="0012323A">
        <w:rPr>
          <w:rFonts w:ascii="Tahoma" w:hAnsi="Tahoma" w:cs="Tahoma"/>
          <w:sz w:val="20"/>
          <w:highlight w:val="green"/>
        </w:rPr>
        <w:t xml:space="preserve">одрядчику информацию по </w:t>
      </w:r>
      <w:r w:rsidR="00180CF0" w:rsidRPr="0012323A">
        <w:rPr>
          <w:rFonts w:ascii="Tahoma" w:hAnsi="Tahoma" w:cs="Tahoma"/>
          <w:sz w:val="20"/>
          <w:highlight w:val="green"/>
        </w:rPr>
        <w:t>персоналу Заказчика</w:t>
      </w:r>
      <w:r w:rsidRPr="0012323A">
        <w:rPr>
          <w:rFonts w:ascii="Tahoma" w:hAnsi="Tahoma" w:cs="Tahoma"/>
          <w:sz w:val="20"/>
          <w:highlight w:val="green"/>
        </w:rPr>
        <w:t>:</w:t>
      </w:r>
    </w:p>
    <w:p w14:paraId="604A9D81" w14:textId="77777777" w:rsidR="008568D2" w:rsidRPr="0012323A" w:rsidRDefault="008568D2" w:rsidP="002F68A6">
      <w:pPr>
        <w:pStyle w:val="afff1"/>
        <w:tabs>
          <w:tab w:val="left" w:pos="284"/>
        </w:tabs>
        <w:spacing w:before="120" w:after="240"/>
        <w:ind w:left="862"/>
        <w:rPr>
          <w:rFonts w:ascii="Tahoma" w:hAnsi="Tahoma" w:cs="Tahoma"/>
          <w:sz w:val="20"/>
          <w:highlight w:val="green"/>
        </w:rPr>
      </w:pPr>
      <w:r w:rsidRPr="0012323A">
        <w:rPr>
          <w:rFonts w:ascii="Tahoma" w:hAnsi="Tahoma" w:cs="Tahoma"/>
          <w:sz w:val="20"/>
          <w:highlight w:val="green"/>
        </w:rPr>
        <w:t>•</w:t>
      </w:r>
      <w:r w:rsidRPr="0012323A">
        <w:rPr>
          <w:rFonts w:ascii="Tahoma" w:hAnsi="Tahoma" w:cs="Tahoma"/>
          <w:sz w:val="20"/>
          <w:highlight w:val="green"/>
        </w:rPr>
        <w:tab/>
        <w:t>Перечень специальностей;</w:t>
      </w:r>
    </w:p>
    <w:p w14:paraId="29894903" w14:textId="77777777" w:rsidR="008568D2" w:rsidRPr="0012323A" w:rsidRDefault="008568D2" w:rsidP="002F68A6">
      <w:pPr>
        <w:pStyle w:val="afff1"/>
        <w:tabs>
          <w:tab w:val="left" w:pos="284"/>
        </w:tabs>
        <w:spacing w:before="120" w:after="240"/>
        <w:ind w:left="862"/>
        <w:rPr>
          <w:rFonts w:ascii="Tahoma" w:hAnsi="Tahoma" w:cs="Tahoma"/>
          <w:sz w:val="20"/>
          <w:highlight w:val="green"/>
        </w:rPr>
      </w:pPr>
      <w:r w:rsidRPr="0012323A">
        <w:rPr>
          <w:rFonts w:ascii="Tahoma" w:hAnsi="Tahoma" w:cs="Tahoma"/>
          <w:sz w:val="20"/>
          <w:highlight w:val="green"/>
        </w:rPr>
        <w:t>•</w:t>
      </w:r>
      <w:r w:rsidRPr="0012323A">
        <w:rPr>
          <w:rFonts w:ascii="Tahoma" w:hAnsi="Tahoma" w:cs="Tahoma"/>
          <w:sz w:val="20"/>
          <w:highlight w:val="green"/>
        </w:rPr>
        <w:tab/>
        <w:t>Количество стажируемых специалистов Заказчика;</w:t>
      </w:r>
    </w:p>
    <w:p w14:paraId="6F5DC1F6" w14:textId="77777777" w:rsidR="001F38AC" w:rsidRPr="0012323A" w:rsidRDefault="008568D2" w:rsidP="002F68A6">
      <w:pPr>
        <w:pStyle w:val="afff1"/>
        <w:tabs>
          <w:tab w:val="left" w:pos="284"/>
        </w:tabs>
        <w:spacing w:before="120" w:after="240"/>
        <w:ind w:left="862"/>
        <w:rPr>
          <w:rFonts w:ascii="Tahoma" w:hAnsi="Tahoma" w:cs="Tahoma"/>
          <w:sz w:val="20"/>
          <w:highlight w:val="green"/>
        </w:rPr>
      </w:pPr>
      <w:r w:rsidRPr="0012323A">
        <w:rPr>
          <w:rFonts w:ascii="Tahoma" w:hAnsi="Tahoma" w:cs="Tahoma"/>
          <w:sz w:val="20"/>
          <w:highlight w:val="green"/>
        </w:rPr>
        <w:t>•</w:t>
      </w:r>
      <w:r w:rsidRPr="0012323A">
        <w:rPr>
          <w:rFonts w:ascii="Tahoma" w:hAnsi="Tahoma" w:cs="Tahoma"/>
          <w:sz w:val="20"/>
          <w:highlight w:val="green"/>
        </w:rPr>
        <w:tab/>
        <w:t>Квалификация стажируемых специалистов Заказчика</w:t>
      </w:r>
      <w:r w:rsidR="001F38AC" w:rsidRPr="0012323A">
        <w:rPr>
          <w:rFonts w:ascii="Tahoma" w:hAnsi="Tahoma" w:cs="Tahoma"/>
          <w:sz w:val="20"/>
          <w:highlight w:val="green"/>
        </w:rPr>
        <w:t xml:space="preserve"> </w:t>
      </w:r>
    </w:p>
    <w:p w14:paraId="12C2C831" w14:textId="244576F8" w:rsidR="008568D2" w:rsidRPr="0012323A" w:rsidRDefault="00662169" w:rsidP="001F38AC">
      <w:pPr>
        <w:pStyle w:val="afff1"/>
        <w:tabs>
          <w:tab w:val="left" w:pos="284"/>
        </w:tabs>
        <w:spacing w:before="120" w:after="240"/>
        <w:ind w:left="142"/>
        <w:rPr>
          <w:rFonts w:ascii="Tahoma" w:hAnsi="Tahoma" w:cs="Tahoma"/>
          <w:sz w:val="20"/>
          <w:highlight w:val="green"/>
        </w:rPr>
      </w:pPr>
      <w:r w:rsidRPr="0012323A">
        <w:rPr>
          <w:rFonts w:ascii="Tahoma" w:hAnsi="Tahoma" w:cs="Tahoma"/>
          <w:sz w:val="20"/>
          <w:highlight w:val="green"/>
        </w:rPr>
        <w:t xml:space="preserve">для включения в программу Стажировки </w:t>
      </w:r>
      <w:r w:rsidR="001F38AC" w:rsidRPr="0012323A">
        <w:rPr>
          <w:rFonts w:ascii="Tahoma" w:hAnsi="Tahoma" w:cs="Tahoma"/>
          <w:sz w:val="20"/>
          <w:highlight w:val="green"/>
        </w:rPr>
        <w:t xml:space="preserve">за </w:t>
      </w:r>
      <w:r w:rsidR="00526E69" w:rsidRPr="0012323A">
        <w:rPr>
          <w:rFonts w:ascii="Tahoma" w:hAnsi="Tahoma" w:cs="Tahoma"/>
          <w:b/>
          <w:color w:val="FF0000"/>
          <w:sz w:val="20"/>
          <w:highlight w:val="green"/>
          <w:u w:color="FF0000"/>
        </w:rPr>
        <w:t>[</w:t>
      </w:r>
      <w:r w:rsidR="001F38AC" w:rsidRPr="0012323A">
        <w:rPr>
          <w:rFonts w:ascii="Tahoma" w:hAnsi="Tahoma" w:cs="Tahoma"/>
          <w:sz w:val="20"/>
          <w:highlight w:val="green"/>
        </w:rPr>
        <w:t>•</w:t>
      </w:r>
      <w:r w:rsidR="00526E69" w:rsidRPr="0012323A">
        <w:rPr>
          <w:rFonts w:ascii="Tahoma" w:hAnsi="Tahoma" w:cs="Tahoma"/>
          <w:b/>
          <w:color w:val="FF0000"/>
          <w:sz w:val="20"/>
          <w:highlight w:val="green"/>
        </w:rPr>
        <w:t>]</w:t>
      </w:r>
      <w:r w:rsidR="001F38AC" w:rsidRPr="0012323A">
        <w:rPr>
          <w:rFonts w:ascii="Tahoma" w:hAnsi="Tahoma" w:cs="Tahoma"/>
          <w:sz w:val="20"/>
          <w:highlight w:val="green"/>
        </w:rPr>
        <w:t xml:space="preserve"> к.д. до </w:t>
      </w:r>
      <w:r w:rsidR="00526E69" w:rsidRPr="0012323A">
        <w:rPr>
          <w:rFonts w:ascii="Tahoma" w:hAnsi="Tahoma" w:cs="Tahoma"/>
          <w:b/>
          <w:color w:val="FF0000"/>
          <w:sz w:val="20"/>
          <w:highlight w:val="green"/>
          <w:u w:color="FF0000"/>
        </w:rPr>
        <w:t>[</w:t>
      </w:r>
      <w:r w:rsidR="001F38AC" w:rsidRPr="0012323A">
        <w:rPr>
          <w:rFonts w:ascii="Tahoma" w:hAnsi="Tahoma" w:cs="Tahoma"/>
          <w:sz w:val="20"/>
          <w:highlight w:val="green"/>
        </w:rPr>
        <w:t>•</w:t>
      </w:r>
      <w:r w:rsidR="00526E69" w:rsidRPr="0012323A">
        <w:rPr>
          <w:rFonts w:ascii="Tahoma" w:hAnsi="Tahoma" w:cs="Tahoma"/>
          <w:b/>
          <w:color w:val="FF0000"/>
          <w:sz w:val="20"/>
          <w:highlight w:val="green"/>
        </w:rPr>
        <w:t>]</w:t>
      </w:r>
      <w:r w:rsidR="001F38AC" w:rsidRPr="0012323A">
        <w:rPr>
          <w:rFonts w:ascii="Tahoma" w:hAnsi="Tahoma" w:cs="Tahoma"/>
          <w:sz w:val="20"/>
          <w:highlight w:val="green"/>
        </w:rPr>
        <w:t xml:space="preserve"> (</w:t>
      </w:r>
      <w:r w:rsidR="001F38AC" w:rsidRPr="0012323A">
        <w:rPr>
          <w:rFonts w:ascii="Tahoma" w:hAnsi="Tahoma" w:cs="Tahoma"/>
          <w:i/>
          <w:sz w:val="20"/>
          <w:highlight w:val="green"/>
        </w:rPr>
        <w:t>например: начала Пусконаладочных Работ</w:t>
      </w:r>
      <w:r w:rsidR="001F38AC" w:rsidRPr="0012323A">
        <w:rPr>
          <w:rFonts w:ascii="Tahoma" w:hAnsi="Tahoma" w:cs="Tahoma"/>
          <w:sz w:val="20"/>
          <w:highlight w:val="green"/>
        </w:rPr>
        <w:t>)</w:t>
      </w:r>
      <w:r w:rsidR="008568D2" w:rsidRPr="0012323A">
        <w:rPr>
          <w:rFonts w:ascii="Tahoma" w:hAnsi="Tahoma" w:cs="Tahoma"/>
          <w:sz w:val="20"/>
          <w:highlight w:val="green"/>
        </w:rPr>
        <w:t>.</w:t>
      </w:r>
    </w:p>
    <w:p w14:paraId="5586B9F2" w14:textId="19E82648" w:rsidR="008568D2" w:rsidRPr="0012323A" w:rsidRDefault="008568D2" w:rsidP="002F68A6">
      <w:pPr>
        <w:tabs>
          <w:tab w:val="left" w:pos="284"/>
        </w:tabs>
        <w:spacing w:before="120" w:after="240"/>
        <w:ind w:left="142" w:firstLine="0"/>
        <w:rPr>
          <w:rFonts w:ascii="Tahoma" w:hAnsi="Tahoma" w:cs="Tahoma"/>
          <w:sz w:val="20"/>
          <w:highlight w:val="green"/>
        </w:rPr>
      </w:pPr>
      <w:r w:rsidRPr="0012323A">
        <w:rPr>
          <w:rFonts w:ascii="Tahoma" w:hAnsi="Tahoma" w:cs="Tahoma"/>
          <w:sz w:val="20"/>
          <w:highlight w:val="green"/>
        </w:rPr>
        <w:t>Заказчик обеспечи</w:t>
      </w:r>
      <w:r w:rsidR="00662169" w:rsidRPr="0012323A">
        <w:rPr>
          <w:rFonts w:ascii="Tahoma" w:hAnsi="Tahoma" w:cs="Tahoma"/>
          <w:sz w:val="20"/>
          <w:highlight w:val="green"/>
        </w:rPr>
        <w:t>вае</w:t>
      </w:r>
      <w:r w:rsidRPr="0012323A">
        <w:rPr>
          <w:rFonts w:ascii="Tahoma" w:hAnsi="Tahoma" w:cs="Tahoma"/>
          <w:sz w:val="20"/>
          <w:highlight w:val="green"/>
        </w:rPr>
        <w:t xml:space="preserve">т участие </w:t>
      </w:r>
      <w:r w:rsidR="00662169" w:rsidRPr="0012323A">
        <w:rPr>
          <w:rFonts w:ascii="Tahoma" w:hAnsi="Tahoma" w:cs="Tahoma"/>
          <w:sz w:val="20"/>
          <w:highlight w:val="green"/>
        </w:rPr>
        <w:t xml:space="preserve">персонала </w:t>
      </w:r>
      <w:r w:rsidRPr="0012323A">
        <w:rPr>
          <w:rFonts w:ascii="Tahoma" w:hAnsi="Tahoma" w:cs="Tahoma"/>
          <w:sz w:val="20"/>
          <w:highlight w:val="green"/>
        </w:rPr>
        <w:t>в Стажировке, имеющего опыт работы по соответствующей специальности и необходимые допуски.</w:t>
      </w:r>
    </w:p>
    <w:p w14:paraId="2C9850F5" w14:textId="77777777" w:rsidR="008568D2" w:rsidRPr="0012323A" w:rsidRDefault="008568D2"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 xml:space="preserve">Дневная продолжительность теоретической Стажировки должна составлять </w:t>
      </w:r>
      <w:r w:rsidR="00180CF0" w:rsidRPr="0012323A">
        <w:rPr>
          <w:rFonts w:ascii="Tahoma" w:hAnsi="Tahoma" w:cs="Tahoma"/>
          <w:sz w:val="20"/>
          <w:highlight w:val="green"/>
        </w:rPr>
        <w:t>8</w:t>
      </w:r>
      <w:r w:rsidR="00D4608A" w:rsidRPr="0012323A">
        <w:rPr>
          <w:rFonts w:ascii="Tahoma" w:hAnsi="Tahoma" w:cs="Tahoma"/>
          <w:sz w:val="20"/>
          <w:highlight w:val="green"/>
        </w:rPr>
        <w:t xml:space="preserve"> </w:t>
      </w:r>
      <w:r w:rsidRPr="0012323A">
        <w:rPr>
          <w:rFonts w:ascii="Tahoma" w:hAnsi="Tahoma" w:cs="Tahoma"/>
          <w:sz w:val="20"/>
          <w:highlight w:val="green"/>
        </w:rPr>
        <w:t>часов.</w:t>
      </w:r>
    </w:p>
    <w:p w14:paraId="6A668AE3" w14:textId="0ADC61A6" w:rsidR="008568D2" w:rsidRPr="0012323A" w:rsidRDefault="00B7697D"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П</w:t>
      </w:r>
      <w:r w:rsidR="008568D2" w:rsidRPr="0012323A">
        <w:rPr>
          <w:rFonts w:ascii="Tahoma" w:hAnsi="Tahoma" w:cs="Tahoma"/>
          <w:sz w:val="20"/>
          <w:highlight w:val="green"/>
        </w:rPr>
        <w:t xml:space="preserve">одрядчик </w:t>
      </w:r>
      <w:r w:rsidR="00DA526C" w:rsidRPr="0012323A">
        <w:rPr>
          <w:rFonts w:ascii="Tahoma" w:hAnsi="Tahoma" w:cs="Tahoma"/>
          <w:sz w:val="20"/>
          <w:highlight w:val="green"/>
        </w:rPr>
        <w:t>выдает</w:t>
      </w:r>
      <w:r w:rsidR="008568D2" w:rsidRPr="0012323A">
        <w:rPr>
          <w:rFonts w:ascii="Tahoma" w:hAnsi="Tahoma" w:cs="Tahoma"/>
          <w:sz w:val="20"/>
          <w:highlight w:val="green"/>
        </w:rPr>
        <w:t xml:space="preserve"> каждому специалисту Заказчика документ</w:t>
      </w:r>
      <w:r w:rsidR="00906276" w:rsidRPr="0012323A">
        <w:rPr>
          <w:rFonts w:ascii="Tahoma" w:hAnsi="Tahoma" w:cs="Tahoma"/>
          <w:sz w:val="20"/>
          <w:highlight w:val="green"/>
        </w:rPr>
        <w:t>,</w:t>
      </w:r>
      <w:r w:rsidR="008568D2" w:rsidRPr="0012323A">
        <w:rPr>
          <w:rFonts w:ascii="Tahoma" w:hAnsi="Tahoma" w:cs="Tahoma"/>
          <w:sz w:val="20"/>
          <w:highlight w:val="green"/>
        </w:rPr>
        <w:t xml:space="preserve"> </w:t>
      </w:r>
      <w:r w:rsidR="00180CF0" w:rsidRPr="0012323A">
        <w:rPr>
          <w:rFonts w:ascii="Tahoma" w:hAnsi="Tahoma" w:cs="Tahoma"/>
          <w:sz w:val="20"/>
          <w:highlight w:val="green"/>
        </w:rPr>
        <w:t xml:space="preserve">подтверждающий </w:t>
      </w:r>
      <w:r w:rsidR="008568D2" w:rsidRPr="0012323A">
        <w:rPr>
          <w:rFonts w:ascii="Tahoma" w:hAnsi="Tahoma" w:cs="Tahoma"/>
          <w:sz w:val="20"/>
          <w:highlight w:val="green"/>
        </w:rPr>
        <w:t>прохождени</w:t>
      </w:r>
      <w:r w:rsidR="00180CF0" w:rsidRPr="0012323A">
        <w:rPr>
          <w:rFonts w:ascii="Tahoma" w:hAnsi="Tahoma" w:cs="Tahoma"/>
          <w:sz w:val="20"/>
          <w:highlight w:val="green"/>
        </w:rPr>
        <w:t>е</w:t>
      </w:r>
      <w:r w:rsidR="008568D2" w:rsidRPr="0012323A">
        <w:rPr>
          <w:rFonts w:ascii="Tahoma" w:hAnsi="Tahoma" w:cs="Tahoma"/>
          <w:sz w:val="20"/>
          <w:highlight w:val="green"/>
        </w:rPr>
        <w:t xml:space="preserve"> </w:t>
      </w:r>
      <w:r w:rsidR="00180CF0" w:rsidRPr="0012323A">
        <w:rPr>
          <w:rFonts w:ascii="Tahoma" w:hAnsi="Tahoma" w:cs="Tahoma"/>
          <w:sz w:val="20"/>
          <w:highlight w:val="green"/>
        </w:rPr>
        <w:t xml:space="preserve">теоретической Стажировки </w:t>
      </w:r>
      <w:r w:rsidR="008568D2" w:rsidRPr="0012323A">
        <w:rPr>
          <w:rFonts w:ascii="Tahoma" w:hAnsi="Tahoma" w:cs="Tahoma"/>
          <w:sz w:val="20"/>
          <w:highlight w:val="green"/>
        </w:rPr>
        <w:t xml:space="preserve">в </w:t>
      </w:r>
      <w:r w:rsidR="00180CF0" w:rsidRPr="0012323A">
        <w:rPr>
          <w:rFonts w:ascii="Tahoma" w:hAnsi="Tahoma" w:cs="Tahoma"/>
          <w:sz w:val="20"/>
          <w:highlight w:val="green"/>
        </w:rPr>
        <w:t xml:space="preserve">достаточном для эксплуатации и обслуживания Объекта </w:t>
      </w:r>
      <w:r w:rsidR="008568D2" w:rsidRPr="0012323A">
        <w:rPr>
          <w:rFonts w:ascii="Tahoma" w:hAnsi="Tahoma" w:cs="Tahoma"/>
          <w:sz w:val="20"/>
          <w:highlight w:val="green"/>
        </w:rPr>
        <w:t>объеме</w:t>
      </w:r>
      <w:r w:rsidR="00DA526C" w:rsidRPr="0012323A">
        <w:rPr>
          <w:rFonts w:ascii="Tahoma" w:hAnsi="Tahoma" w:cs="Tahoma"/>
          <w:sz w:val="20"/>
          <w:highlight w:val="green"/>
        </w:rPr>
        <w:t>, в конце теоретической Стажировки</w:t>
      </w:r>
      <w:r w:rsidR="008568D2" w:rsidRPr="0012323A">
        <w:rPr>
          <w:rFonts w:ascii="Tahoma" w:hAnsi="Tahoma" w:cs="Tahoma"/>
          <w:sz w:val="20"/>
          <w:highlight w:val="green"/>
        </w:rPr>
        <w:t xml:space="preserve">. </w:t>
      </w:r>
    </w:p>
    <w:p w14:paraId="7AEB1608" w14:textId="56667837" w:rsidR="008568D2" w:rsidRPr="0012323A" w:rsidRDefault="00DA526C"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Стороны подписывают Акт о проведении Подрядчиком теоретической Стажировки на основании выданных Подрядчиком документов о прохождении специалистами Заказчика, п</w:t>
      </w:r>
      <w:r w:rsidR="008568D2" w:rsidRPr="0012323A">
        <w:rPr>
          <w:rFonts w:ascii="Tahoma" w:hAnsi="Tahoma" w:cs="Tahoma"/>
          <w:sz w:val="20"/>
          <w:highlight w:val="green"/>
        </w:rPr>
        <w:t>осле пров</w:t>
      </w:r>
      <w:r w:rsidRPr="0012323A">
        <w:rPr>
          <w:rFonts w:ascii="Tahoma" w:hAnsi="Tahoma" w:cs="Tahoma"/>
          <w:sz w:val="20"/>
          <w:highlight w:val="green"/>
        </w:rPr>
        <w:t xml:space="preserve">едения теоретической Стажировки, </w:t>
      </w:r>
      <w:r w:rsidR="00340501" w:rsidRPr="0012323A">
        <w:rPr>
          <w:rFonts w:ascii="Tahoma" w:hAnsi="Tahoma" w:cs="Tahoma"/>
          <w:sz w:val="20"/>
          <w:highlight w:val="green"/>
        </w:rPr>
        <w:t xml:space="preserve">в течение </w:t>
      </w:r>
      <w:r w:rsidR="00EF2007" w:rsidRPr="0012323A">
        <w:rPr>
          <w:rFonts w:ascii="Tahoma" w:hAnsi="Tahoma" w:cs="Tahoma"/>
          <w:sz w:val="20"/>
          <w:highlight w:val="green"/>
        </w:rPr>
        <w:t>2</w:t>
      </w:r>
      <w:r w:rsidR="00340501" w:rsidRPr="0012323A">
        <w:rPr>
          <w:rFonts w:ascii="Tahoma" w:hAnsi="Tahoma" w:cs="Tahoma"/>
          <w:sz w:val="20"/>
          <w:highlight w:val="green"/>
        </w:rPr>
        <w:t xml:space="preserve"> </w:t>
      </w:r>
      <w:r w:rsidR="00241B64" w:rsidRPr="0012323A">
        <w:rPr>
          <w:rFonts w:ascii="Tahoma" w:hAnsi="Tahoma" w:cs="Tahoma"/>
          <w:sz w:val="20"/>
          <w:highlight w:val="green"/>
        </w:rPr>
        <w:t>р.д.</w:t>
      </w:r>
      <w:r w:rsidR="009B1E37" w:rsidRPr="0012323A">
        <w:rPr>
          <w:rFonts w:ascii="Tahoma" w:hAnsi="Tahoma" w:cs="Tahoma"/>
          <w:sz w:val="20"/>
          <w:highlight w:val="green"/>
        </w:rPr>
        <w:t xml:space="preserve"> </w:t>
      </w:r>
      <w:r w:rsidR="00B0209F" w:rsidRPr="0012323A">
        <w:rPr>
          <w:rFonts w:ascii="Tahoma" w:hAnsi="Tahoma" w:cs="Tahoma"/>
          <w:sz w:val="20"/>
          <w:highlight w:val="green"/>
        </w:rPr>
        <w:t>с даты окончания теоретической Стажировки</w:t>
      </w:r>
      <w:r w:rsidR="008568D2" w:rsidRPr="0012323A">
        <w:rPr>
          <w:rFonts w:ascii="Tahoma" w:hAnsi="Tahoma" w:cs="Tahoma"/>
          <w:sz w:val="20"/>
          <w:highlight w:val="green"/>
        </w:rPr>
        <w:t>.</w:t>
      </w:r>
    </w:p>
    <w:p w14:paraId="27B91C81" w14:textId="45980E96" w:rsidR="009C7164" w:rsidRPr="0012323A" w:rsidRDefault="00B7697D" w:rsidP="002F68A6">
      <w:pPr>
        <w:pStyle w:val="afff1"/>
        <w:numPr>
          <w:ilvl w:val="1"/>
          <w:numId w:val="13"/>
        </w:numPr>
        <w:tabs>
          <w:tab w:val="left" w:pos="284"/>
        </w:tabs>
        <w:spacing w:before="120" w:after="240"/>
        <w:ind w:left="142" w:hanging="1135"/>
        <w:rPr>
          <w:rFonts w:ascii="Tahoma" w:hAnsi="Tahoma" w:cs="Tahoma"/>
          <w:sz w:val="20"/>
          <w:highlight w:val="green"/>
        </w:rPr>
      </w:pPr>
      <w:r w:rsidRPr="0012323A">
        <w:rPr>
          <w:rFonts w:ascii="Tahoma" w:hAnsi="Tahoma" w:cs="Tahoma"/>
          <w:sz w:val="20"/>
          <w:highlight w:val="green"/>
        </w:rPr>
        <w:t>П</w:t>
      </w:r>
      <w:r w:rsidR="008568D2" w:rsidRPr="0012323A">
        <w:rPr>
          <w:rFonts w:ascii="Tahoma" w:hAnsi="Tahoma" w:cs="Tahoma"/>
          <w:sz w:val="20"/>
          <w:highlight w:val="green"/>
        </w:rPr>
        <w:t xml:space="preserve">одрядчик проводит </w:t>
      </w:r>
      <w:r w:rsidR="00546434" w:rsidRPr="0012323A">
        <w:rPr>
          <w:rFonts w:ascii="Tahoma" w:hAnsi="Tahoma" w:cs="Tahoma"/>
          <w:sz w:val="20"/>
          <w:highlight w:val="green"/>
        </w:rPr>
        <w:t xml:space="preserve">практическую Стажировку </w:t>
      </w:r>
      <w:r w:rsidR="008568D2" w:rsidRPr="0012323A">
        <w:rPr>
          <w:rFonts w:ascii="Tahoma" w:hAnsi="Tahoma" w:cs="Tahoma"/>
          <w:sz w:val="20"/>
          <w:highlight w:val="green"/>
        </w:rPr>
        <w:t xml:space="preserve">на Объекте со специалистами Заказчика, прошедшими теоретическую Стажировку. </w:t>
      </w:r>
      <w:r w:rsidRPr="0012323A">
        <w:rPr>
          <w:rFonts w:ascii="Tahoma" w:hAnsi="Tahoma" w:cs="Tahoma"/>
          <w:sz w:val="20"/>
          <w:highlight w:val="green"/>
        </w:rPr>
        <w:t>П</w:t>
      </w:r>
      <w:r w:rsidR="008568D2" w:rsidRPr="0012323A">
        <w:rPr>
          <w:rFonts w:ascii="Tahoma" w:hAnsi="Tahoma" w:cs="Tahoma"/>
          <w:sz w:val="20"/>
          <w:highlight w:val="green"/>
        </w:rPr>
        <w:t>одрядчик вправе приступить к практической Стажировке только после подписания Акта о пров</w:t>
      </w:r>
      <w:r w:rsidR="007A5C93" w:rsidRPr="0012323A">
        <w:rPr>
          <w:rFonts w:ascii="Tahoma" w:hAnsi="Tahoma" w:cs="Tahoma"/>
          <w:sz w:val="20"/>
          <w:highlight w:val="green"/>
        </w:rPr>
        <w:t>едении теоретической Стажировки</w:t>
      </w:r>
      <w:r w:rsidR="008568D2" w:rsidRPr="0012323A">
        <w:rPr>
          <w:rFonts w:ascii="Tahoma" w:hAnsi="Tahoma" w:cs="Tahoma"/>
          <w:sz w:val="20"/>
          <w:highlight w:val="green"/>
        </w:rPr>
        <w:t>.</w:t>
      </w:r>
    </w:p>
    <w:p w14:paraId="0387546A" w14:textId="2DF4473B" w:rsidR="000B5277" w:rsidRPr="0012323A" w:rsidRDefault="008568D2" w:rsidP="002F68A6">
      <w:pPr>
        <w:pStyle w:val="afff1"/>
        <w:numPr>
          <w:ilvl w:val="1"/>
          <w:numId w:val="13"/>
        </w:numPr>
        <w:tabs>
          <w:tab w:val="left" w:pos="284"/>
        </w:tabs>
        <w:spacing w:before="120" w:after="240"/>
        <w:ind w:left="142" w:hanging="1135"/>
        <w:rPr>
          <w:rStyle w:val="afff2"/>
          <w:rFonts w:ascii="Tahoma" w:hAnsi="Tahoma" w:cs="Tahoma"/>
          <w:sz w:val="20"/>
          <w:highlight w:val="green"/>
        </w:rPr>
      </w:pPr>
      <w:r w:rsidRPr="0012323A">
        <w:rPr>
          <w:rFonts w:ascii="Tahoma" w:hAnsi="Tahoma" w:cs="Tahoma"/>
          <w:sz w:val="20"/>
          <w:highlight w:val="green"/>
        </w:rPr>
        <w:t>После проведения теоретич</w:t>
      </w:r>
      <w:r w:rsidR="00281C36" w:rsidRPr="0012323A">
        <w:rPr>
          <w:rFonts w:ascii="Tahoma" w:hAnsi="Tahoma" w:cs="Tahoma"/>
          <w:sz w:val="20"/>
          <w:highlight w:val="green"/>
        </w:rPr>
        <w:t>еской и практической Стажировки,</w:t>
      </w:r>
      <w:r w:rsidRPr="0012323A">
        <w:rPr>
          <w:rFonts w:ascii="Tahoma" w:hAnsi="Tahoma" w:cs="Tahoma"/>
          <w:sz w:val="20"/>
          <w:highlight w:val="green"/>
        </w:rPr>
        <w:t xml:space="preserve"> выдачи </w:t>
      </w:r>
      <w:r w:rsidR="00F42C7E" w:rsidRPr="0012323A">
        <w:rPr>
          <w:rFonts w:ascii="Tahoma" w:hAnsi="Tahoma" w:cs="Tahoma"/>
          <w:sz w:val="20"/>
          <w:highlight w:val="green"/>
        </w:rPr>
        <w:t xml:space="preserve">Подрядчиком </w:t>
      </w:r>
      <w:r w:rsidRPr="0012323A">
        <w:rPr>
          <w:rFonts w:ascii="Tahoma" w:hAnsi="Tahoma" w:cs="Tahoma"/>
          <w:sz w:val="20"/>
          <w:highlight w:val="green"/>
        </w:rPr>
        <w:t>документов</w:t>
      </w:r>
      <w:r w:rsidR="00F42C7E" w:rsidRPr="0012323A">
        <w:rPr>
          <w:rFonts w:ascii="Tahoma" w:hAnsi="Tahoma" w:cs="Tahoma"/>
          <w:sz w:val="20"/>
          <w:highlight w:val="green"/>
        </w:rPr>
        <w:t>,</w:t>
      </w:r>
      <w:r w:rsidRPr="0012323A">
        <w:rPr>
          <w:rFonts w:ascii="Tahoma" w:hAnsi="Tahoma" w:cs="Tahoma"/>
          <w:sz w:val="20"/>
          <w:highlight w:val="green"/>
        </w:rPr>
        <w:t xml:space="preserve"> </w:t>
      </w:r>
      <w:r w:rsidR="00F42C7E" w:rsidRPr="0012323A">
        <w:rPr>
          <w:rFonts w:ascii="Tahoma" w:hAnsi="Tahoma" w:cs="Tahoma"/>
          <w:sz w:val="20"/>
          <w:highlight w:val="green"/>
        </w:rPr>
        <w:t>подтверждающих</w:t>
      </w:r>
      <w:r w:rsidR="00F42C7E" w:rsidRPr="0012323A">
        <w:rPr>
          <w:rStyle w:val="afff2"/>
          <w:rFonts w:ascii="Tahoma" w:hAnsi="Tahoma" w:cs="Tahoma"/>
          <w:sz w:val="20"/>
          <w:highlight w:val="green"/>
        </w:rPr>
        <w:t xml:space="preserve"> </w:t>
      </w:r>
      <w:r w:rsidR="00281C36" w:rsidRPr="0012323A">
        <w:rPr>
          <w:rStyle w:val="afff2"/>
          <w:rFonts w:ascii="Tahoma" w:hAnsi="Tahoma" w:cs="Tahoma"/>
          <w:sz w:val="20"/>
          <w:highlight w:val="green"/>
        </w:rPr>
        <w:t xml:space="preserve">ее </w:t>
      </w:r>
      <w:r w:rsidR="00F42C7E" w:rsidRPr="0012323A">
        <w:rPr>
          <w:rStyle w:val="afff2"/>
          <w:rFonts w:ascii="Tahoma" w:hAnsi="Tahoma" w:cs="Tahoma"/>
          <w:sz w:val="20"/>
          <w:highlight w:val="green"/>
        </w:rPr>
        <w:t xml:space="preserve">прохождение </w:t>
      </w:r>
      <w:r w:rsidR="00281C36" w:rsidRPr="0012323A">
        <w:rPr>
          <w:rStyle w:val="afff2"/>
          <w:rFonts w:ascii="Tahoma" w:hAnsi="Tahoma" w:cs="Tahoma"/>
          <w:sz w:val="20"/>
          <w:highlight w:val="green"/>
        </w:rPr>
        <w:t>и возможность эксплуатации,</w:t>
      </w:r>
      <w:r w:rsidR="00F42C7E" w:rsidRPr="0012323A">
        <w:rPr>
          <w:rStyle w:val="afff2"/>
          <w:rFonts w:ascii="Tahoma" w:hAnsi="Tahoma" w:cs="Tahoma"/>
          <w:sz w:val="20"/>
          <w:highlight w:val="green"/>
        </w:rPr>
        <w:t xml:space="preserve"> </w:t>
      </w:r>
      <w:r w:rsidR="00F42C7E" w:rsidRPr="0012323A">
        <w:rPr>
          <w:rFonts w:ascii="Tahoma" w:hAnsi="Tahoma" w:cs="Tahoma"/>
          <w:sz w:val="20"/>
          <w:highlight w:val="green"/>
        </w:rPr>
        <w:t>обслуживания</w:t>
      </w:r>
      <w:r w:rsidR="00F42C7E" w:rsidRPr="0012323A">
        <w:rPr>
          <w:rStyle w:val="afff2"/>
          <w:rFonts w:ascii="Tahoma" w:hAnsi="Tahoma" w:cs="Tahoma"/>
          <w:sz w:val="20"/>
          <w:highlight w:val="green"/>
        </w:rPr>
        <w:t xml:space="preserve"> Объекта </w:t>
      </w:r>
      <w:r w:rsidR="00F42C7E" w:rsidRPr="0012323A">
        <w:rPr>
          <w:rFonts w:ascii="Tahoma" w:hAnsi="Tahoma" w:cs="Tahoma"/>
          <w:sz w:val="20"/>
          <w:highlight w:val="green"/>
        </w:rPr>
        <w:t>персоналом</w:t>
      </w:r>
      <w:r w:rsidR="00797B3D" w:rsidRPr="0012323A">
        <w:rPr>
          <w:rStyle w:val="afff2"/>
          <w:rFonts w:ascii="Tahoma" w:hAnsi="Tahoma" w:cs="Tahoma"/>
          <w:sz w:val="20"/>
          <w:highlight w:val="green"/>
        </w:rPr>
        <w:t xml:space="preserve"> Заказчика,</w:t>
      </w:r>
      <w:r w:rsidRPr="0012323A">
        <w:rPr>
          <w:rStyle w:val="afff2"/>
          <w:rFonts w:ascii="Tahoma" w:hAnsi="Tahoma" w:cs="Tahoma"/>
          <w:sz w:val="20"/>
          <w:highlight w:val="green"/>
        </w:rPr>
        <w:t xml:space="preserve"> Стороны </w:t>
      </w:r>
      <w:r w:rsidR="00546434" w:rsidRPr="0012323A">
        <w:rPr>
          <w:rStyle w:val="afff2"/>
          <w:rFonts w:ascii="Tahoma" w:hAnsi="Tahoma" w:cs="Tahoma"/>
          <w:sz w:val="20"/>
          <w:highlight w:val="green"/>
        </w:rPr>
        <w:t>подписывают</w:t>
      </w:r>
      <w:r w:rsidRPr="0012323A">
        <w:rPr>
          <w:rStyle w:val="afff2"/>
          <w:rFonts w:ascii="Tahoma" w:hAnsi="Tahoma" w:cs="Tahoma"/>
          <w:sz w:val="20"/>
          <w:highlight w:val="green"/>
        </w:rPr>
        <w:t xml:space="preserve"> </w:t>
      </w:r>
      <w:r w:rsidR="00C72912" w:rsidRPr="0012323A">
        <w:rPr>
          <w:rStyle w:val="afff2"/>
          <w:rFonts w:ascii="Tahoma" w:hAnsi="Tahoma"/>
          <w:sz w:val="20"/>
          <w:highlight w:val="green"/>
        </w:rPr>
        <w:t>Акт сдачи-приемки работ (услуг)</w:t>
      </w:r>
      <w:r w:rsidR="005D0838" w:rsidRPr="0012323A">
        <w:rPr>
          <w:rStyle w:val="afff2"/>
          <w:rFonts w:ascii="Tahoma" w:hAnsi="Tahoma"/>
          <w:sz w:val="20"/>
          <w:highlight w:val="green"/>
        </w:rPr>
        <w:t xml:space="preserve"> </w:t>
      </w:r>
      <w:r w:rsidR="000B5277" w:rsidRPr="0012323A">
        <w:rPr>
          <w:rStyle w:val="afff2"/>
          <w:rFonts w:ascii="Tahoma" w:hAnsi="Tahoma" w:cs="Tahoma"/>
          <w:sz w:val="20"/>
          <w:highlight w:val="green"/>
        </w:rPr>
        <w:t xml:space="preserve">в порядке, предусмотренном </w:t>
      </w:r>
      <w:r w:rsidR="00931E8A" w:rsidRPr="0012323A">
        <w:rPr>
          <w:rStyle w:val="afff2"/>
          <w:rFonts w:ascii="Tahoma" w:hAnsi="Tahoma" w:cs="Tahoma"/>
          <w:sz w:val="20"/>
          <w:highlight w:val="green"/>
        </w:rPr>
        <w:t>для Акта формы</w:t>
      </w:r>
      <w:r w:rsidR="00C72912" w:rsidRPr="0012323A">
        <w:rPr>
          <w:rStyle w:val="afff2"/>
          <w:rFonts w:ascii="Tahoma" w:hAnsi="Tahoma" w:cs="Tahoma"/>
          <w:sz w:val="20"/>
          <w:highlight w:val="green"/>
        </w:rPr>
        <w:t xml:space="preserve"> </w:t>
      </w:r>
      <w:r w:rsidR="00931E8A" w:rsidRPr="0012323A">
        <w:rPr>
          <w:rStyle w:val="afff2"/>
          <w:rFonts w:ascii="Tahoma" w:hAnsi="Tahoma" w:cs="Tahoma"/>
          <w:sz w:val="20"/>
          <w:highlight w:val="green"/>
        </w:rPr>
        <w:t>КС-2</w:t>
      </w:r>
      <w:r w:rsidR="00935052" w:rsidRPr="0012323A">
        <w:rPr>
          <w:rStyle w:val="afff2"/>
          <w:rFonts w:ascii="Tahoma" w:hAnsi="Tahoma" w:cs="Tahoma"/>
          <w:sz w:val="20"/>
          <w:highlight w:val="green"/>
        </w:rPr>
        <w:t xml:space="preserve"> согласно разделу «</w:t>
      </w:r>
      <w:r w:rsidR="004934B1" w:rsidRPr="0012323A">
        <w:rPr>
          <w:rStyle w:val="afff2"/>
          <w:rFonts w:ascii="Tahoma" w:hAnsi="Tahoma"/>
          <w:sz w:val="20"/>
          <w:highlight w:val="green"/>
        </w:rPr>
        <w:t>Сдача-приемка</w:t>
      </w:r>
      <w:r w:rsidR="00935052" w:rsidRPr="0012323A">
        <w:rPr>
          <w:rStyle w:val="afff2"/>
          <w:rFonts w:ascii="Tahoma" w:hAnsi="Tahoma" w:cs="Tahoma"/>
          <w:sz w:val="20"/>
          <w:highlight w:val="green"/>
        </w:rPr>
        <w:t>»</w:t>
      </w:r>
      <w:r w:rsidR="000B5277" w:rsidRPr="0012323A">
        <w:rPr>
          <w:rStyle w:val="afff2"/>
          <w:rFonts w:ascii="Tahoma" w:hAnsi="Tahoma" w:cs="Tahoma"/>
          <w:sz w:val="20"/>
          <w:highlight w:val="green"/>
        </w:rPr>
        <w:t xml:space="preserve">, </w:t>
      </w:r>
      <w:r w:rsidR="00E76626" w:rsidRPr="0012323A">
        <w:rPr>
          <w:rStyle w:val="afff2"/>
          <w:rFonts w:ascii="Tahoma" w:hAnsi="Tahoma" w:cs="Tahoma"/>
          <w:sz w:val="20"/>
          <w:highlight w:val="green"/>
        </w:rPr>
        <w:t xml:space="preserve">но в любом случае не позднее даты подписания </w:t>
      </w:r>
      <w:r w:rsidR="00526E69" w:rsidRPr="0012323A">
        <w:rPr>
          <w:rStyle w:val="afff2"/>
          <w:rFonts w:ascii="Tahoma" w:hAnsi="Tahoma" w:cs="Tahoma"/>
          <w:b/>
          <w:color w:val="FF0000"/>
          <w:sz w:val="20"/>
          <w:highlight w:val="green"/>
          <w:u w:color="FF0000"/>
        </w:rPr>
        <w:t>[</w:t>
      </w:r>
      <w:r w:rsidR="00E76626" w:rsidRPr="0012323A">
        <w:rPr>
          <w:rStyle w:val="afff2"/>
          <w:rFonts w:ascii="Tahoma" w:hAnsi="Tahoma" w:cs="Tahoma"/>
          <w:sz w:val="20"/>
          <w:highlight w:val="green"/>
          <w:shd w:val="clear" w:color="auto" w:fill="B6DDE8" w:themeFill="accent5" w:themeFillTint="66"/>
        </w:rPr>
        <w:t>Акта приемки законченного строительством объекта</w:t>
      </w:r>
      <w:r w:rsidR="00526E69" w:rsidRPr="0012323A">
        <w:rPr>
          <w:rStyle w:val="afff2"/>
          <w:rFonts w:ascii="Tahoma" w:hAnsi="Tahoma" w:cs="Tahoma"/>
          <w:b/>
          <w:color w:val="FF0000"/>
          <w:sz w:val="20"/>
          <w:highlight w:val="green"/>
        </w:rPr>
        <w:t>]</w:t>
      </w:r>
      <w:r w:rsidR="00931E8A" w:rsidRPr="0012323A">
        <w:rPr>
          <w:rStyle w:val="afff2"/>
          <w:rFonts w:ascii="Tahoma" w:hAnsi="Tahoma" w:cs="Tahoma"/>
          <w:sz w:val="20"/>
          <w:highlight w:val="green"/>
        </w:rPr>
        <w:t>/</w:t>
      </w:r>
      <w:r w:rsidR="00526E69" w:rsidRPr="0012323A">
        <w:rPr>
          <w:rStyle w:val="afff2"/>
          <w:rFonts w:ascii="Tahoma" w:hAnsi="Tahoma" w:cs="Tahoma"/>
          <w:b/>
          <w:color w:val="FF0000"/>
          <w:sz w:val="20"/>
          <w:highlight w:val="green"/>
          <w:u w:color="FF0000"/>
        </w:rPr>
        <w:t>[</w:t>
      </w:r>
      <w:r w:rsidR="00931E8A" w:rsidRPr="0012323A">
        <w:rPr>
          <w:rStyle w:val="afff2"/>
          <w:rFonts w:ascii="Tahoma" w:hAnsi="Tahoma" w:cs="Tahoma"/>
          <w:color w:val="632423" w:themeColor="accent2" w:themeShade="80"/>
          <w:sz w:val="20"/>
          <w:highlight w:val="green"/>
        </w:rPr>
        <w:t xml:space="preserve">Акта </w:t>
      </w:r>
      <w:r w:rsidR="0028052C" w:rsidRPr="0012323A">
        <w:rPr>
          <w:rStyle w:val="afff2"/>
          <w:rFonts w:ascii="Tahoma" w:hAnsi="Tahoma" w:cs="Tahoma"/>
          <w:color w:val="632423" w:themeColor="accent2" w:themeShade="80"/>
          <w:sz w:val="20"/>
          <w:highlight w:val="green"/>
        </w:rPr>
        <w:t>о завершении работ по Договору</w:t>
      </w:r>
      <w:r w:rsidR="00526E69" w:rsidRPr="0012323A">
        <w:rPr>
          <w:rStyle w:val="afff2"/>
          <w:rFonts w:ascii="Tahoma" w:hAnsi="Tahoma" w:cs="Tahoma"/>
          <w:b/>
          <w:color w:val="FF0000"/>
          <w:sz w:val="20"/>
          <w:highlight w:val="green"/>
        </w:rPr>
        <w:t>]</w:t>
      </w:r>
      <w:r w:rsidR="00931E8A" w:rsidRPr="0012323A">
        <w:rPr>
          <w:rStyle w:val="afff2"/>
          <w:rFonts w:ascii="Tahoma" w:hAnsi="Tahoma" w:cs="Tahoma"/>
          <w:sz w:val="20"/>
          <w:highlight w:val="green"/>
        </w:rPr>
        <w:t>.</w:t>
      </w:r>
      <w:r w:rsidR="000B5277" w:rsidRPr="0012323A">
        <w:rPr>
          <w:rStyle w:val="afff2"/>
          <w:rFonts w:ascii="Tahoma" w:hAnsi="Tahoma" w:cs="Tahoma"/>
          <w:sz w:val="20"/>
          <w:highlight w:val="green"/>
        </w:rPr>
        <w:t xml:space="preserve"> </w:t>
      </w:r>
    </w:p>
    <w:p w14:paraId="3DFB27A3" w14:textId="77777777" w:rsidR="009645F1" w:rsidRPr="00DD7155" w:rsidRDefault="009645F1" w:rsidP="009645F1">
      <w:pPr>
        <w:pStyle w:val="1"/>
        <w:numPr>
          <w:ilvl w:val="0"/>
          <w:numId w:val="13"/>
        </w:numPr>
        <w:spacing w:before="120" w:after="240"/>
        <w:ind w:left="142" w:hanging="1135"/>
        <w:jc w:val="both"/>
        <w:rPr>
          <w:rFonts w:ascii="Tahoma" w:hAnsi="Tahoma" w:cs="Tahoma"/>
          <w:sz w:val="20"/>
        </w:rPr>
      </w:pPr>
      <w:bookmarkStart w:id="291" w:name="_Toc528580184"/>
      <w:bookmarkStart w:id="292" w:name="_Toc124437113"/>
      <w:bookmarkStart w:id="293" w:name="_Toc132134354"/>
      <w:bookmarkStart w:id="294" w:name="_Toc133432161"/>
      <w:bookmarkStart w:id="295" w:name="_Toc159513143"/>
      <w:bookmarkStart w:id="296" w:name="_Toc159523008"/>
      <w:bookmarkStart w:id="297" w:name="_Toc182842274"/>
      <w:bookmarkStart w:id="298" w:name="_Toc55791991"/>
      <w:bookmarkStart w:id="299" w:name="_Toc305139532"/>
      <w:bookmarkStart w:id="300" w:name="_Toc528580214"/>
      <w:bookmarkStart w:id="301" w:name="_Toc124437114"/>
      <w:bookmarkStart w:id="302" w:name="_Toc132134355"/>
      <w:bookmarkStart w:id="303" w:name="_Toc133432162"/>
      <w:bookmarkEnd w:id="270"/>
      <w:bookmarkEnd w:id="271"/>
      <w:bookmarkEnd w:id="272"/>
      <w:bookmarkEnd w:id="273"/>
      <w:r w:rsidRPr="00DD7155">
        <w:rPr>
          <w:rFonts w:ascii="Tahoma" w:hAnsi="Tahoma" w:cs="Tahoma"/>
          <w:sz w:val="20"/>
        </w:rPr>
        <w:t>СДАЧА-ПРИЕМКА</w:t>
      </w:r>
      <w:bookmarkEnd w:id="291"/>
      <w:bookmarkEnd w:id="292"/>
      <w:bookmarkEnd w:id="293"/>
      <w:bookmarkEnd w:id="294"/>
      <w:bookmarkEnd w:id="295"/>
      <w:bookmarkEnd w:id="296"/>
      <w:bookmarkEnd w:id="297"/>
    </w:p>
    <w:p w14:paraId="0A42E964" w14:textId="5BEBFF48" w:rsidR="00477676" w:rsidRPr="00F16DDB" w:rsidRDefault="00526E69" w:rsidP="00EE5F37">
      <w:pPr>
        <w:pStyle w:val="afff1"/>
        <w:numPr>
          <w:ilvl w:val="1"/>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A45708" w:rsidRPr="00DD7155">
        <w:rPr>
          <w:rFonts w:ascii="Tahoma" w:hAnsi="Tahoma" w:cs="Tahoma"/>
          <w:b/>
          <w:sz w:val="20"/>
          <w:highlight w:val="lightGray"/>
          <w:u w:color="FF0000"/>
        </w:rPr>
        <w:t>СДАЧА-</w:t>
      </w:r>
      <w:r w:rsidR="00A45708" w:rsidRPr="00DD7155">
        <w:rPr>
          <w:rFonts w:ascii="Tahoma" w:hAnsi="Tahoma" w:cs="Tahoma"/>
          <w:b/>
          <w:sz w:val="20"/>
          <w:highlight w:val="lightGray"/>
        </w:rPr>
        <w:t xml:space="preserve">ПРИЕМКА РАБОТ ПО </w:t>
      </w:r>
      <w:r w:rsidRPr="00526E69">
        <w:rPr>
          <w:rFonts w:ascii="Tahoma" w:hAnsi="Tahoma" w:cs="Tahoma"/>
          <w:b/>
          <w:color w:val="FF0000"/>
          <w:sz w:val="20"/>
          <w:u w:color="FF0000"/>
        </w:rPr>
        <w:t>[</w:t>
      </w:r>
      <w:r w:rsidR="009F1E38" w:rsidRPr="00DD7155">
        <w:rPr>
          <w:rFonts w:ascii="Tahoma" w:hAnsi="Tahoma" w:cs="Tahoma"/>
          <w:b/>
          <w:sz w:val="20"/>
          <w:highlight w:val="lightGray"/>
        </w:rPr>
        <w:t>РАЗРАБОТКЕ</w:t>
      </w:r>
      <w:r w:rsidRPr="00526E69">
        <w:rPr>
          <w:rFonts w:ascii="Tahoma" w:hAnsi="Tahoma" w:cs="Tahoma"/>
          <w:b/>
          <w:color w:val="FF0000"/>
          <w:sz w:val="20"/>
        </w:rPr>
        <w:t>]</w:t>
      </w:r>
      <w:r w:rsidR="009F1E38" w:rsidRPr="00DD7155">
        <w:rPr>
          <w:rFonts w:ascii="Tahoma" w:hAnsi="Tahoma" w:cs="Tahoma"/>
          <w:sz w:val="20"/>
          <w:highlight w:val="lightGray"/>
        </w:rPr>
        <w:t xml:space="preserve"> / </w:t>
      </w:r>
      <w:r w:rsidRPr="00526E69">
        <w:rPr>
          <w:rFonts w:ascii="Tahoma" w:hAnsi="Tahoma" w:cs="Tahoma"/>
          <w:b/>
          <w:color w:val="FF0000"/>
          <w:sz w:val="20"/>
          <w:u w:color="FF0000"/>
        </w:rPr>
        <w:t>[</w:t>
      </w:r>
      <w:r w:rsidR="009F1E38" w:rsidRPr="00DD7155">
        <w:rPr>
          <w:rFonts w:ascii="Tahoma" w:hAnsi="Tahoma" w:cs="Tahoma"/>
          <w:b/>
          <w:sz w:val="20"/>
          <w:highlight w:val="lightGray"/>
        </w:rPr>
        <w:t>КОРРЕКТИРОВКЕ</w:t>
      </w:r>
      <w:r w:rsidRPr="00526E69">
        <w:rPr>
          <w:rFonts w:ascii="Tahoma" w:hAnsi="Tahoma" w:cs="Tahoma"/>
          <w:b/>
          <w:color w:val="FF0000"/>
          <w:sz w:val="20"/>
        </w:rPr>
        <w:t>]</w:t>
      </w:r>
      <w:r w:rsidR="009F1E38" w:rsidRPr="00DD7155">
        <w:rPr>
          <w:rFonts w:ascii="Tahoma" w:hAnsi="Tahoma" w:cs="Tahoma"/>
          <w:sz w:val="20"/>
          <w:highlight w:val="lightGray"/>
        </w:rPr>
        <w:t xml:space="preserve"> </w:t>
      </w:r>
      <w:r w:rsidR="00A45708" w:rsidRPr="00DD7155">
        <w:rPr>
          <w:rFonts w:ascii="Tahoma" w:hAnsi="Tahoma" w:cs="Tahoma"/>
          <w:b/>
          <w:sz w:val="20"/>
          <w:highlight w:val="lightGray"/>
        </w:rPr>
        <w:t xml:space="preserve"> ДОКУМЕНТАЦИИ</w:t>
      </w:r>
      <w:r w:rsidR="00940596" w:rsidRPr="00DD7155">
        <w:rPr>
          <w:rFonts w:ascii="Tahoma" w:hAnsi="Tahoma" w:cs="Tahoma"/>
          <w:b/>
          <w:sz w:val="20"/>
          <w:highlight w:val="lightGray"/>
        </w:rPr>
        <w:t>:</w:t>
      </w:r>
      <w:r w:rsidRPr="00526E69">
        <w:rPr>
          <w:rFonts w:ascii="Tahoma" w:hAnsi="Tahoma" w:cs="Tahoma"/>
          <w:b/>
          <w:color w:val="FF0000"/>
          <w:sz w:val="20"/>
        </w:rPr>
        <w:t>]</w:t>
      </w:r>
    </w:p>
    <w:p w14:paraId="07AD4C18" w14:textId="6814FD5A" w:rsidR="0002587E" w:rsidRPr="00DD7155" w:rsidRDefault="0002587E" w:rsidP="00F16DDB">
      <w:pPr>
        <w:pStyle w:val="afff1"/>
        <w:tabs>
          <w:tab w:val="left" w:pos="284"/>
        </w:tabs>
        <w:spacing w:before="120" w:after="240"/>
        <w:ind w:left="142"/>
        <w:rPr>
          <w:rFonts w:ascii="Tahoma" w:hAnsi="Tahoma" w:cs="Tahoma"/>
          <w:b/>
          <w:sz w:val="20"/>
          <w:highlight w:val="lightGray"/>
        </w:rPr>
      </w:pPr>
      <w:r w:rsidRPr="00DD7155">
        <w:rPr>
          <w:rFonts w:ascii="Tahoma" w:hAnsi="Tahoma" w:cs="Tahoma"/>
          <w:i/>
          <w:color w:val="00B050"/>
          <w:sz w:val="20"/>
          <w:highlight w:val="lightGray"/>
        </w:rPr>
        <w:t>ЕСЛИ ТРЕБУЕТСЯ ПРОВЕДЕНИЕ ЭКСПЕРТИЗЫ:</w:t>
      </w:r>
    </w:p>
    <w:p w14:paraId="6070B7D4" w14:textId="77777777" w:rsidR="0002587E" w:rsidRPr="00DD7155" w:rsidRDefault="0002587E" w:rsidP="0002587E">
      <w:pPr>
        <w:pStyle w:val="afff1"/>
        <w:numPr>
          <w:ilvl w:val="2"/>
          <w:numId w:val="13"/>
        </w:numPr>
        <w:spacing w:before="120" w:after="240"/>
        <w:ind w:left="142" w:right="-2" w:hanging="1135"/>
        <w:rPr>
          <w:rFonts w:ascii="Tahoma" w:hAnsi="Tahoma" w:cs="Tahoma"/>
          <w:i/>
          <w:sz w:val="20"/>
          <w:highlight w:val="lightGray"/>
        </w:rPr>
      </w:pPr>
      <w:bookmarkStart w:id="304" w:name="_Toc528580185"/>
      <w:r w:rsidRPr="00526E69">
        <w:rPr>
          <w:rFonts w:ascii="Tahoma" w:hAnsi="Tahoma" w:cs="Tahoma"/>
          <w:b/>
          <w:color w:val="FF0000"/>
          <w:sz w:val="20"/>
          <w:u w:color="FF0000"/>
        </w:rPr>
        <w:t>[</w:t>
      </w:r>
      <w:r w:rsidRPr="00DD7155">
        <w:rPr>
          <w:rFonts w:ascii="Tahoma" w:hAnsi="Tahoma" w:cs="Tahoma"/>
          <w:color w:val="00B050"/>
          <w:sz w:val="20"/>
          <w:highlight w:val="lightGray"/>
        </w:rPr>
        <w:t>Для документации, по которой проводится экспертиза, результатом работ является Документация, получившая положительное заключение экспертизы</w:t>
      </w:r>
      <w:r w:rsidRPr="00526E69">
        <w:rPr>
          <w:rFonts w:ascii="Tahoma" w:hAnsi="Tahoma" w:cs="Tahoma"/>
          <w:b/>
          <w:color w:val="FF0000"/>
          <w:sz w:val="20"/>
        </w:rPr>
        <w:t>]</w:t>
      </w:r>
    </w:p>
    <w:p w14:paraId="5F4938E0" w14:textId="77777777" w:rsidR="0002587E" w:rsidRPr="00DD7155" w:rsidRDefault="0002587E" w:rsidP="0002587E">
      <w:pPr>
        <w:pStyle w:val="1112"/>
        <w:tabs>
          <w:tab w:val="left" w:pos="284"/>
          <w:tab w:val="left" w:pos="924"/>
        </w:tabs>
        <w:spacing w:before="120" w:after="240"/>
        <w:ind w:left="142"/>
        <w:rPr>
          <w:rFonts w:ascii="Tahoma" w:hAnsi="Tahoma" w:cs="Tahoma"/>
          <w:i/>
          <w:color w:val="00B050"/>
          <w:sz w:val="20"/>
          <w:highlight w:val="lightGray"/>
        </w:rPr>
      </w:pPr>
      <w:r w:rsidRPr="00DD7155">
        <w:rPr>
          <w:rFonts w:ascii="Tahoma" w:hAnsi="Tahoma" w:cs="Tahoma"/>
          <w:i/>
          <w:color w:val="00B050"/>
          <w:sz w:val="20"/>
          <w:highlight w:val="lightGray"/>
        </w:rPr>
        <w:t>ЕСЛИ АКТ СДАЧИ-ПРИЕМКИ РАБОТ (УСЛУГ) ПО ВИДУ ДОКУМЕНТАЦИИ ПОДПИСЫВАЕТСЯ ПОСЛЕ ПОЛУЧЕНИЯ ЗАКЛЮЧЕНИЯ ЭКСПЕРТИЗЫ ДОБАВИТЬ:</w:t>
      </w:r>
      <w:r w:rsidRPr="00DD7155">
        <w:rPr>
          <w:rFonts w:ascii="Tahoma" w:hAnsi="Tahoma" w:cs="Tahoma"/>
          <w:color w:val="00B050"/>
          <w:sz w:val="20"/>
          <w:highlight w:val="lightGray"/>
        </w:rPr>
        <w:t xml:space="preserve"> </w:t>
      </w:r>
    </w:p>
    <w:p w14:paraId="1717C2B1" w14:textId="7B53E2A9" w:rsidR="0002587E" w:rsidRPr="00DD7155" w:rsidRDefault="0002587E" w:rsidP="0002587E">
      <w:pPr>
        <w:pStyle w:val="1112"/>
        <w:tabs>
          <w:tab w:val="left" w:pos="284"/>
          <w:tab w:val="left" w:pos="924"/>
        </w:tabs>
        <w:spacing w:before="120" w:after="240"/>
        <w:ind w:left="142"/>
        <w:rPr>
          <w:rFonts w:ascii="Tahoma" w:hAnsi="Tahoma" w:cs="Tahoma"/>
          <w:sz w:val="20"/>
          <w:highlight w:val="lightGray"/>
        </w:rPr>
      </w:pPr>
      <w:r w:rsidRPr="00526E69">
        <w:rPr>
          <w:rFonts w:ascii="Tahoma" w:hAnsi="Tahoma" w:cs="Tahoma"/>
          <w:b/>
          <w:color w:val="FF0000"/>
          <w:sz w:val="20"/>
          <w:u w:color="FF0000"/>
        </w:rPr>
        <w:t>[</w:t>
      </w:r>
      <w:r w:rsidRPr="00DD7155">
        <w:rPr>
          <w:rFonts w:ascii="Tahoma" w:hAnsi="Tahoma" w:cs="Tahoma"/>
          <w:color w:val="00B050"/>
          <w:sz w:val="20"/>
          <w:highlight w:val="lightGray"/>
        </w:rPr>
        <w:t>Акт сдачи-приемки работ (услуг)</w:t>
      </w:r>
      <w:r w:rsidRPr="00DD7155">
        <w:rPr>
          <w:rFonts w:ascii="Tahoma" w:hAnsi="Tahoma" w:cs="Tahoma"/>
          <w:sz w:val="20"/>
          <w:highlight w:val="lightGray"/>
        </w:rPr>
        <w:t xml:space="preserve"> </w:t>
      </w:r>
      <w:r w:rsidRPr="00DD7155">
        <w:rPr>
          <w:rFonts w:ascii="Tahoma" w:hAnsi="Tahoma" w:cs="Tahoma"/>
          <w:color w:val="00B050"/>
          <w:sz w:val="20"/>
          <w:highlight w:val="lightGray"/>
        </w:rPr>
        <w:t xml:space="preserve">по </w:t>
      </w:r>
      <w:r w:rsidRPr="00526E69">
        <w:rPr>
          <w:rFonts w:ascii="Tahoma" w:hAnsi="Tahoma" w:cs="Tahoma"/>
          <w:b/>
          <w:color w:val="FF0000"/>
          <w:sz w:val="20"/>
          <w:u w:color="FF0000"/>
        </w:rPr>
        <w:t>[</w:t>
      </w:r>
      <w:r w:rsidRPr="00DD7155">
        <w:rPr>
          <w:rFonts w:ascii="Tahoma" w:hAnsi="Tahoma" w:cs="Tahoma"/>
          <w:color w:val="00B050"/>
          <w:sz w:val="20"/>
          <w:highlight w:val="lightGray"/>
        </w:rPr>
        <w:t>•</w:t>
      </w:r>
      <w:r w:rsidRPr="00526E69">
        <w:rPr>
          <w:rFonts w:ascii="Tahoma" w:hAnsi="Tahoma" w:cs="Tahoma"/>
          <w:b/>
          <w:color w:val="FF0000"/>
          <w:sz w:val="20"/>
        </w:rPr>
        <w:t>]</w:t>
      </w:r>
      <w:r w:rsidR="00072CAD">
        <w:rPr>
          <w:rStyle w:val="ad"/>
          <w:b/>
          <w:color w:val="FF0000"/>
        </w:rPr>
        <w:footnoteReference w:id="290"/>
      </w:r>
      <w:r w:rsidRPr="00DD7155">
        <w:rPr>
          <w:rFonts w:ascii="Tahoma" w:hAnsi="Tahoma" w:cs="Tahoma"/>
          <w:color w:val="00B050"/>
          <w:sz w:val="20"/>
          <w:highlight w:val="lightGray"/>
        </w:rPr>
        <w:t>подписывается Заказчиком при условии получения</w:t>
      </w:r>
      <w:r w:rsidRPr="00DD7155">
        <w:rPr>
          <w:rFonts w:ascii="Tahoma" w:hAnsi="Tahoma" w:cs="Tahoma"/>
          <w:b/>
          <w:i/>
          <w:color w:val="00B050"/>
          <w:sz w:val="20"/>
          <w:highlight w:val="lightGray"/>
        </w:rPr>
        <w:t xml:space="preserve"> </w:t>
      </w:r>
      <w:r w:rsidRPr="00DD7155">
        <w:rPr>
          <w:rFonts w:ascii="Tahoma" w:hAnsi="Tahoma" w:cs="Tahoma"/>
          <w:color w:val="00B050"/>
          <w:sz w:val="20"/>
          <w:highlight w:val="lightGray"/>
        </w:rPr>
        <w:t>положительного заключения экспертизы</w:t>
      </w:r>
      <w:r w:rsidRPr="00DD7155">
        <w:rPr>
          <w:rFonts w:ascii="Tahoma" w:hAnsi="Tahoma" w:cs="Tahoma"/>
          <w:sz w:val="20"/>
          <w:highlight w:val="lightGray"/>
        </w:rPr>
        <w:t>.</w:t>
      </w:r>
      <w:r w:rsidRPr="00526E69">
        <w:rPr>
          <w:rFonts w:ascii="Tahoma" w:hAnsi="Tahoma" w:cs="Tahoma"/>
          <w:b/>
          <w:color w:val="FF0000"/>
          <w:sz w:val="20"/>
        </w:rPr>
        <w:t>]</w:t>
      </w:r>
    </w:p>
    <w:p w14:paraId="0594C790" w14:textId="77777777" w:rsidR="0002587E" w:rsidRPr="00DD7155" w:rsidRDefault="0002587E" w:rsidP="0002587E">
      <w:pPr>
        <w:pStyle w:val="1112"/>
        <w:tabs>
          <w:tab w:val="left" w:pos="284"/>
          <w:tab w:val="left" w:pos="924"/>
        </w:tabs>
        <w:spacing w:before="120" w:after="240"/>
        <w:ind w:left="142"/>
        <w:rPr>
          <w:rFonts w:ascii="Tahoma" w:hAnsi="Tahoma" w:cs="Tahoma"/>
          <w:i/>
          <w:color w:val="00B050"/>
          <w:sz w:val="20"/>
          <w:highlight w:val="lightGray"/>
        </w:rPr>
      </w:pPr>
      <w:r w:rsidRPr="00DD7155">
        <w:rPr>
          <w:rFonts w:ascii="Tahoma" w:hAnsi="Tahoma" w:cs="Tahoma"/>
          <w:i/>
          <w:color w:val="00B050"/>
          <w:sz w:val="20"/>
          <w:highlight w:val="lightGray"/>
        </w:rPr>
        <w:t xml:space="preserve">ЕСЛИ АКТ СДАЧИ-ПРИЕМКИ РАБОТ (УСЛУГ) ПО ПОСЛЕДНЕЙ </w:t>
      </w:r>
      <w:r w:rsidRPr="00DD7155">
        <w:rPr>
          <w:rFonts w:ascii="Tahoma" w:hAnsi="Tahoma" w:cs="Tahoma"/>
          <w:i/>
          <w:color w:val="FF0000"/>
          <w:sz w:val="20"/>
          <w:highlight w:val="lightGray"/>
        </w:rPr>
        <w:t xml:space="preserve">ЧАСТИ </w:t>
      </w:r>
      <w:r w:rsidRPr="00DD7155">
        <w:rPr>
          <w:rFonts w:ascii="Tahoma" w:hAnsi="Tahoma" w:cs="Tahoma"/>
          <w:i/>
          <w:color w:val="00B050"/>
          <w:sz w:val="20"/>
          <w:highlight w:val="lightGray"/>
        </w:rPr>
        <w:t xml:space="preserve">ВИДА ДОКУМЕНТАЦИИ ПОДПИСЫВАЕТСЯ ПОСЛЕ ПОЛУЧЕНИЯ ЗАКЛЮЧЕНИЯ ЭКСПЕРТИЗЫ ДОБАВИТЬ: </w:t>
      </w:r>
    </w:p>
    <w:p w14:paraId="37B888D3" w14:textId="0F17DA22" w:rsidR="0002587E" w:rsidRDefault="0002587E" w:rsidP="0002587E">
      <w:pPr>
        <w:pStyle w:val="1112"/>
        <w:tabs>
          <w:tab w:val="left" w:pos="284"/>
          <w:tab w:val="left" w:pos="92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Pr="00DD7155">
        <w:rPr>
          <w:rFonts w:ascii="Tahoma" w:hAnsi="Tahoma" w:cs="Tahoma"/>
          <w:color w:val="00B050"/>
          <w:sz w:val="20"/>
          <w:highlight w:val="lightGray"/>
        </w:rPr>
        <w:t xml:space="preserve">Акт сдачи-приемки работ (услуг) </w:t>
      </w:r>
      <w:r w:rsidRPr="00F16DDB">
        <w:rPr>
          <w:rFonts w:ascii="Tahoma" w:hAnsi="Tahoma" w:cs="Tahoma"/>
          <w:color w:val="92D050"/>
          <w:sz w:val="20"/>
          <w:highlight w:val="lightGray"/>
        </w:rPr>
        <w:t xml:space="preserve">по последней Части </w:t>
      </w:r>
      <w:r w:rsidRPr="00526E69">
        <w:rPr>
          <w:rFonts w:ascii="Tahoma" w:hAnsi="Tahoma" w:cs="Tahoma"/>
          <w:b/>
          <w:color w:val="FF0000"/>
          <w:sz w:val="20"/>
          <w:u w:color="FF0000"/>
        </w:rPr>
        <w:t>[</w:t>
      </w:r>
      <w:r w:rsidRPr="00DD7155">
        <w:rPr>
          <w:rFonts w:ascii="Tahoma" w:hAnsi="Tahoma" w:cs="Tahoma"/>
          <w:color w:val="FF0000"/>
          <w:sz w:val="20"/>
          <w:highlight w:val="lightGray"/>
        </w:rPr>
        <w:t>•</w:t>
      </w:r>
      <w:r w:rsidRPr="00526E69">
        <w:rPr>
          <w:rFonts w:ascii="Tahoma" w:hAnsi="Tahoma" w:cs="Tahoma"/>
          <w:b/>
          <w:color w:val="FF0000"/>
          <w:sz w:val="20"/>
        </w:rPr>
        <w:t>]</w:t>
      </w:r>
      <w:r w:rsidR="00072CAD">
        <w:rPr>
          <w:rStyle w:val="ad"/>
          <w:b/>
          <w:color w:val="FF0000"/>
        </w:rPr>
        <w:footnoteReference w:id="291"/>
      </w:r>
      <w:r w:rsidRPr="00DD7155">
        <w:rPr>
          <w:rFonts w:ascii="Tahoma" w:hAnsi="Tahoma" w:cs="Tahoma"/>
          <w:color w:val="00B050"/>
          <w:sz w:val="20"/>
          <w:highlight w:val="lightGray"/>
        </w:rPr>
        <w:t>подписывается Заказчиком при условии получения</w:t>
      </w:r>
      <w:r w:rsidRPr="00DD7155">
        <w:rPr>
          <w:rFonts w:ascii="Tahoma" w:hAnsi="Tahoma" w:cs="Tahoma"/>
          <w:b/>
          <w:i/>
          <w:color w:val="00B050"/>
          <w:sz w:val="20"/>
          <w:highlight w:val="lightGray"/>
        </w:rPr>
        <w:t xml:space="preserve"> </w:t>
      </w:r>
      <w:r w:rsidRPr="00DD7155">
        <w:rPr>
          <w:rFonts w:ascii="Tahoma" w:hAnsi="Tahoma" w:cs="Tahoma"/>
          <w:color w:val="00B050"/>
          <w:sz w:val="20"/>
          <w:highlight w:val="lightGray"/>
        </w:rPr>
        <w:t>положительного заключения экспертизы</w:t>
      </w:r>
      <w:r w:rsidRPr="00DD7155">
        <w:rPr>
          <w:rFonts w:ascii="Tahoma" w:hAnsi="Tahoma" w:cs="Tahoma"/>
          <w:sz w:val="20"/>
          <w:highlight w:val="lightGray"/>
        </w:rPr>
        <w:t>.</w:t>
      </w:r>
      <w:r w:rsidRPr="00526E69">
        <w:rPr>
          <w:rFonts w:ascii="Tahoma" w:hAnsi="Tahoma" w:cs="Tahoma"/>
          <w:b/>
          <w:color w:val="FF0000"/>
          <w:sz w:val="20"/>
        </w:rPr>
        <w:t>]</w:t>
      </w:r>
    </w:p>
    <w:p w14:paraId="444227FB" w14:textId="45CBBF07" w:rsidR="0002587E" w:rsidRPr="00DD7155" w:rsidRDefault="0002587E" w:rsidP="0002587E">
      <w:pPr>
        <w:pStyle w:val="1112"/>
        <w:tabs>
          <w:tab w:val="left" w:pos="284"/>
          <w:tab w:val="left" w:pos="924"/>
        </w:tabs>
        <w:spacing w:before="120" w:after="240"/>
        <w:ind w:left="142"/>
        <w:rPr>
          <w:rFonts w:ascii="Tahoma" w:hAnsi="Tahoma" w:cs="Tahoma"/>
          <w:sz w:val="20"/>
          <w:highlight w:val="lightGray"/>
        </w:rPr>
      </w:pPr>
      <w:r w:rsidRPr="0002587E">
        <w:rPr>
          <w:rFonts w:ascii="Tahoma" w:hAnsi="Tahoma" w:cs="Tahoma"/>
          <w:i/>
          <w:sz w:val="20"/>
        </w:rPr>
        <w:t>ЕСЛИ ЗАКАЗЧИК ВОЗМЕЩАЕТ РАСХОДЫ НА ЭКСПЕРТИЗУ, ПОНЕСЕННЫЕ ПОДРЯДЧИКОМ, ДЕЙСТВУЮЩИМ В КАЧЕСТВЕ ПОСРЕДНИКА ПО ПОРУЧЕНИЮ ЗАКАЗЧИКА, ДОПОЛНИТЬ ДОГОВОР:</w:t>
      </w:r>
    </w:p>
    <w:tbl>
      <w:tblPr>
        <w:tblStyle w:val="affa"/>
        <w:tblW w:w="10471"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337"/>
      </w:tblGrid>
      <w:tr w:rsidR="0002587E" w:rsidRPr="00DD7155" w14:paraId="0521182B" w14:textId="77777777" w:rsidTr="00303AA6">
        <w:trPr>
          <w:trHeight w:val="281"/>
        </w:trPr>
        <w:tc>
          <w:tcPr>
            <w:tcW w:w="1134" w:type="dxa"/>
          </w:tcPr>
          <w:p w14:paraId="60FE405C" w14:textId="77777777" w:rsidR="0002587E" w:rsidRPr="00DD7155" w:rsidRDefault="0002587E" w:rsidP="00303AA6">
            <w:pPr>
              <w:pStyle w:val="afff1"/>
              <w:numPr>
                <w:ilvl w:val="2"/>
                <w:numId w:val="13"/>
              </w:numPr>
              <w:spacing w:before="120" w:after="240"/>
              <w:ind w:left="0" w:right="-2" w:firstLine="0"/>
              <w:rPr>
                <w:rFonts w:ascii="Tahoma" w:hAnsi="Tahoma" w:cs="Tahoma"/>
                <w:b/>
                <w:color w:val="FF0000"/>
                <w:sz w:val="18"/>
                <w:szCs w:val="22"/>
                <w:highlight w:val="lightGray"/>
                <w:u w:color="FF0000"/>
              </w:rPr>
            </w:pPr>
          </w:p>
          <w:p w14:paraId="14F80249" w14:textId="77777777" w:rsidR="0002587E" w:rsidRPr="00DD7155" w:rsidRDefault="0002587E" w:rsidP="00303AA6">
            <w:pPr>
              <w:tabs>
                <w:tab w:val="left" w:pos="1410"/>
              </w:tabs>
              <w:spacing w:before="120" w:after="240"/>
              <w:ind w:right="-150" w:firstLine="0"/>
              <w:rPr>
                <w:rFonts w:ascii="Tahoma" w:hAnsi="Tahoma" w:cs="Tahoma"/>
                <w:b/>
                <w:color w:val="FF0000"/>
                <w:sz w:val="14"/>
                <w:szCs w:val="18"/>
                <w:highlight w:val="lightGray"/>
                <w:u w:color="FF0000"/>
              </w:rPr>
            </w:pPr>
            <w:r w:rsidRPr="00D85B48">
              <w:rPr>
                <w:rFonts w:ascii="Tahoma" w:hAnsi="Tahoma" w:cs="Tahoma"/>
                <w:i/>
                <w:sz w:val="14"/>
                <w:szCs w:val="18"/>
              </w:rPr>
              <w:t>Перечень документов</w:t>
            </w:r>
          </w:p>
        </w:tc>
        <w:tc>
          <w:tcPr>
            <w:tcW w:w="933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97C5D79" w14:textId="77777777" w:rsidR="0002587E" w:rsidRPr="00DD7155" w:rsidRDefault="0002587E" w:rsidP="00303AA6">
            <w:pPr>
              <w:spacing w:before="120" w:after="240"/>
              <w:ind w:firstLine="0"/>
              <w:rPr>
                <w:rFonts w:ascii="Tahoma" w:hAnsi="Tahoma" w:cs="Tahoma"/>
                <w:sz w:val="20"/>
              </w:rPr>
            </w:pPr>
            <w:r w:rsidRPr="00526E69">
              <w:rPr>
                <w:rFonts w:ascii="Tahoma" w:hAnsi="Tahoma" w:cs="Tahoma"/>
                <w:b/>
                <w:color w:val="FF0000"/>
                <w:sz w:val="20"/>
              </w:rPr>
              <w:t>[</w:t>
            </w:r>
            <w:r w:rsidRPr="00DD7155">
              <w:rPr>
                <w:rFonts w:ascii="Tahoma" w:hAnsi="Tahoma" w:cs="Tahoma"/>
                <w:color w:val="1F497D" w:themeColor="text2"/>
                <w:sz w:val="20"/>
                <w:highlight w:val="lightGray"/>
              </w:rPr>
              <w:t>Подрядчик направляет Заказчику подписанные им:</w:t>
            </w:r>
            <w:r w:rsidRPr="00DD7155">
              <w:rPr>
                <w:rFonts w:ascii="Tahoma" w:hAnsi="Tahoma" w:cs="Tahoma"/>
                <w:sz w:val="20"/>
              </w:rPr>
              <w:t xml:space="preserve"> </w:t>
            </w:r>
          </w:p>
          <w:p w14:paraId="031AB238" w14:textId="77777777" w:rsidR="0002587E" w:rsidRPr="00DD7155" w:rsidRDefault="0002587E" w:rsidP="00303AA6">
            <w:pPr>
              <w:pStyle w:val="afff1"/>
              <w:numPr>
                <w:ilvl w:val="0"/>
                <w:numId w:val="68"/>
              </w:numPr>
              <w:spacing w:before="120" w:after="240"/>
              <w:rPr>
                <w:rFonts w:ascii="Tahoma" w:hAnsi="Tahoma" w:cs="Tahoma"/>
                <w:color w:val="1F497D" w:themeColor="text2"/>
                <w:sz w:val="20"/>
                <w:highlight w:val="lightGray"/>
                <w:shd w:val="clear" w:color="auto" w:fill="FFFFFF" w:themeFill="background1"/>
              </w:rPr>
            </w:pPr>
            <w:r w:rsidRPr="00DD7155">
              <w:rPr>
                <w:rFonts w:ascii="Tahoma" w:hAnsi="Tahoma" w:cs="Tahoma"/>
                <w:color w:val="1F497D" w:themeColor="text2"/>
                <w:sz w:val="20"/>
                <w:highlight w:val="lightGray"/>
                <w:shd w:val="clear" w:color="auto" w:fill="FFFFFF" w:themeFill="background1"/>
              </w:rPr>
              <w:t>Отчет о понесенных расходах (по форме Приложения) с приложением копий документов, подтверждающих расходы Подрядчика по прохождению экспертизы (копии договора на проведение экспертизы, акта, счета и т.д.),</w:t>
            </w:r>
          </w:p>
          <w:p w14:paraId="3233B7DB" w14:textId="77777777" w:rsidR="0002587E" w:rsidRPr="00DD7155" w:rsidRDefault="0002587E" w:rsidP="00303AA6">
            <w:pPr>
              <w:pStyle w:val="SL0TextSimplawyer"/>
              <w:tabs>
                <w:tab w:val="clear" w:pos="851"/>
                <w:tab w:val="left" w:pos="1029"/>
              </w:tabs>
              <w:spacing w:after="240"/>
              <w:ind w:left="179"/>
              <w:jc w:val="both"/>
              <w:rPr>
                <w:szCs w:val="24"/>
              </w:rPr>
            </w:pPr>
            <w:r w:rsidRPr="00DD7155">
              <w:rPr>
                <w:color w:val="1F497D" w:themeColor="text2"/>
                <w:szCs w:val="24"/>
                <w:highlight w:val="lightGray"/>
                <w:shd w:val="clear" w:color="auto" w:fill="FFFFFF" w:themeFill="background1"/>
              </w:rPr>
              <w:t>в порядке предусмотренном для Акта сдачи-приемки работ (услуг)</w:t>
            </w:r>
          </w:p>
        </w:tc>
      </w:tr>
      <w:tr w:rsidR="0002587E" w:rsidRPr="00DD7155" w14:paraId="0FB22181" w14:textId="77777777" w:rsidTr="00303AA6">
        <w:trPr>
          <w:trHeight w:val="553"/>
        </w:trPr>
        <w:tc>
          <w:tcPr>
            <w:tcW w:w="1134" w:type="dxa"/>
          </w:tcPr>
          <w:p w14:paraId="61A8D84D" w14:textId="77777777" w:rsidR="0002587E" w:rsidRPr="00DD7155" w:rsidRDefault="0002587E" w:rsidP="00303AA6">
            <w:pPr>
              <w:tabs>
                <w:tab w:val="left" w:pos="1410"/>
              </w:tabs>
              <w:spacing w:before="120" w:after="240"/>
              <w:ind w:right="-150" w:firstLine="0"/>
              <w:rPr>
                <w:rFonts w:ascii="Tahoma" w:hAnsi="Tahoma" w:cs="Tahoma"/>
                <w:sz w:val="14"/>
                <w:szCs w:val="18"/>
              </w:rPr>
            </w:pPr>
            <w:r w:rsidRPr="00DD7155">
              <w:rPr>
                <w:rFonts w:ascii="Tahoma" w:hAnsi="Tahoma" w:cs="Tahoma"/>
                <w:i/>
                <w:sz w:val="14"/>
                <w:szCs w:val="18"/>
              </w:rPr>
              <w:t>Срок для направления</w:t>
            </w:r>
          </w:p>
        </w:tc>
        <w:tc>
          <w:tcPr>
            <w:tcW w:w="9337" w:type="dxa"/>
            <w:tcBorders>
              <w:top w:val="dotted" w:sz="4" w:space="0" w:color="A6A6A6" w:themeColor="background1" w:themeShade="A6"/>
            </w:tcBorders>
            <w:shd w:val="clear" w:color="auto" w:fill="F2F2F2" w:themeFill="background1" w:themeFillShade="F2"/>
          </w:tcPr>
          <w:p w14:paraId="257EE208" w14:textId="77777777" w:rsidR="0002587E" w:rsidRPr="00DD7155" w:rsidRDefault="0002587E" w:rsidP="00303AA6">
            <w:pPr>
              <w:pStyle w:val="SL0TextSimplawyer"/>
              <w:tabs>
                <w:tab w:val="clear" w:pos="851"/>
                <w:tab w:val="left" w:pos="1029"/>
              </w:tabs>
              <w:spacing w:after="240"/>
              <w:ind w:left="179"/>
              <w:jc w:val="both"/>
              <w:rPr>
                <w:color w:val="1F497D" w:themeColor="text2"/>
                <w:szCs w:val="24"/>
                <w:highlight w:val="lightGray"/>
                <w:shd w:val="clear" w:color="auto" w:fill="FFFFFF" w:themeFill="background1"/>
              </w:rPr>
            </w:pPr>
            <w:r w:rsidRPr="00DD7155">
              <w:rPr>
                <w:color w:val="1F497D" w:themeColor="text2"/>
                <w:szCs w:val="24"/>
                <w:highlight w:val="lightGray"/>
                <w:shd w:val="clear" w:color="auto" w:fill="FFFFFF" w:themeFill="background1"/>
              </w:rPr>
              <w:t>в течение 2 р.д. с даты получения положительного заключения соответствующей экспертизы,</w:t>
            </w:r>
          </w:p>
        </w:tc>
      </w:tr>
      <w:tr w:rsidR="0002587E" w:rsidRPr="00DD7155" w14:paraId="4F7C4723" w14:textId="77777777" w:rsidTr="00303AA6">
        <w:trPr>
          <w:trHeight w:val="460"/>
        </w:trPr>
        <w:tc>
          <w:tcPr>
            <w:tcW w:w="1134" w:type="dxa"/>
          </w:tcPr>
          <w:p w14:paraId="3FBC081D" w14:textId="77777777" w:rsidR="0002587E" w:rsidRPr="00DD7155" w:rsidRDefault="0002587E" w:rsidP="00303AA6">
            <w:pPr>
              <w:tabs>
                <w:tab w:val="left" w:pos="1410"/>
              </w:tabs>
              <w:spacing w:before="120" w:after="240"/>
              <w:ind w:right="-150" w:firstLine="0"/>
              <w:rPr>
                <w:rFonts w:ascii="Tahoma" w:hAnsi="Tahoma" w:cs="Tahoma"/>
                <w:sz w:val="14"/>
                <w:szCs w:val="18"/>
              </w:rPr>
            </w:pPr>
            <w:r w:rsidRPr="00DD7155">
              <w:rPr>
                <w:rFonts w:ascii="Tahoma" w:hAnsi="Tahoma" w:cs="Tahoma"/>
                <w:i/>
                <w:sz w:val="14"/>
                <w:szCs w:val="18"/>
              </w:rPr>
              <w:t>Предельное ограничение срока</w:t>
            </w:r>
          </w:p>
        </w:tc>
        <w:tc>
          <w:tcPr>
            <w:tcW w:w="933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B90077E" w14:textId="77777777" w:rsidR="0002587E" w:rsidRPr="00DD7155" w:rsidRDefault="0002587E" w:rsidP="00303AA6">
            <w:pPr>
              <w:pStyle w:val="SL0TextSimplawyer"/>
              <w:tabs>
                <w:tab w:val="clear" w:pos="851"/>
                <w:tab w:val="left" w:pos="1029"/>
              </w:tabs>
              <w:spacing w:after="240"/>
              <w:ind w:left="179"/>
              <w:jc w:val="both"/>
              <w:rPr>
                <w:color w:val="1F497D" w:themeColor="text2"/>
                <w:szCs w:val="24"/>
                <w:highlight w:val="lightGray"/>
                <w:shd w:val="clear" w:color="auto" w:fill="FFFFFF" w:themeFill="background1"/>
              </w:rPr>
            </w:pPr>
            <w:r w:rsidRPr="00DD7155">
              <w:rPr>
                <w:color w:val="1F497D" w:themeColor="text2"/>
                <w:szCs w:val="24"/>
                <w:highlight w:val="lightGray"/>
                <w:shd w:val="clear" w:color="auto" w:fill="FFFFFF" w:themeFill="background1"/>
              </w:rPr>
              <w:t>но не позднее последнего числа месяца получения такого заключения</w:t>
            </w:r>
            <w:r w:rsidRPr="00526E69">
              <w:rPr>
                <w:b/>
                <w:color w:val="FF0000"/>
                <w:szCs w:val="24"/>
                <w:shd w:val="clear" w:color="auto" w:fill="FFFFFF" w:themeFill="background1"/>
              </w:rPr>
              <w:t>]</w:t>
            </w:r>
          </w:p>
        </w:tc>
      </w:tr>
      <w:tr w:rsidR="0002587E" w:rsidRPr="00DD7155" w14:paraId="21427617" w14:textId="77777777" w:rsidTr="00303AA6">
        <w:trPr>
          <w:trHeight w:val="278"/>
        </w:trPr>
        <w:tc>
          <w:tcPr>
            <w:tcW w:w="1134" w:type="dxa"/>
          </w:tcPr>
          <w:p w14:paraId="6DC1E5CD" w14:textId="77777777" w:rsidR="0002587E" w:rsidRPr="00DD7155" w:rsidRDefault="0002587E" w:rsidP="00303AA6">
            <w:pPr>
              <w:tabs>
                <w:tab w:val="left" w:pos="1410"/>
              </w:tabs>
              <w:spacing w:before="120" w:after="240"/>
              <w:ind w:right="-150" w:firstLine="0"/>
              <w:rPr>
                <w:rFonts w:ascii="Tahoma" w:hAnsi="Tahoma" w:cs="Tahoma"/>
                <w:sz w:val="14"/>
                <w:szCs w:val="18"/>
              </w:rPr>
            </w:pPr>
            <w:r w:rsidRPr="00DD7155">
              <w:rPr>
                <w:rFonts w:ascii="Tahoma" w:hAnsi="Tahoma" w:cs="Tahoma"/>
                <w:i/>
                <w:sz w:val="14"/>
                <w:szCs w:val="18"/>
              </w:rPr>
              <w:t>Дополнительные документы</w:t>
            </w:r>
          </w:p>
        </w:tc>
        <w:tc>
          <w:tcPr>
            <w:tcW w:w="933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299CC61" w14:textId="77777777" w:rsidR="0002587E" w:rsidRPr="00F16DDB" w:rsidRDefault="0002587E" w:rsidP="00303AA6">
            <w:pPr>
              <w:pStyle w:val="SL0TextSimplawyer"/>
              <w:tabs>
                <w:tab w:val="clear" w:pos="851"/>
                <w:tab w:val="left" w:pos="1029"/>
              </w:tabs>
              <w:spacing w:after="240"/>
              <w:ind w:left="179"/>
              <w:jc w:val="both"/>
              <w:rPr>
                <w:color w:val="1F497D" w:themeColor="text2"/>
                <w:highlight w:val="lightGray"/>
                <w:shd w:val="clear" w:color="auto" w:fill="FFFFFF" w:themeFill="background1"/>
              </w:rPr>
            </w:pPr>
            <w:r w:rsidRPr="00F16DDB">
              <w:rPr>
                <w:color w:val="1F497D" w:themeColor="text2"/>
                <w:highlight w:val="lightGray"/>
              </w:rPr>
              <w:t>вместе с Актом сдачи-приемки работ (услуг)</w:t>
            </w:r>
            <w:r w:rsidRPr="00F16DDB">
              <w:rPr>
                <w:color w:val="1F497D" w:themeColor="text2"/>
                <w:highlight w:val="lightGray"/>
                <w:shd w:val="clear" w:color="auto" w:fill="FFFFFF" w:themeFill="background1"/>
              </w:rPr>
              <w:t xml:space="preserve"> составленного в отношении </w:t>
            </w:r>
            <w:r w:rsidRPr="00F16DDB">
              <w:rPr>
                <w:color w:val="1F497D" w:themeColor="text2"/>
                <w:shd w:val="clear" w:color="auto" w:fill="FFFFFF" w:themeFill="background1"/>
              </w:rPr>
              <w:t xml:space="preserve">работ по разработке </w:t>
            </w:r>
            <w:r w:rsidRPr="00F16DDB">
              <w:rPr>
                <w:b/>
                <w:color w:val="FF0000"/>
                <w:u w:color="FF0000"/>
              </w:rPr>
              <w:t>[</w:t>
            </w:r>
            <w:r w:rsidRPr="00F16DDB">
              <w:t>Вида</w:t>
            </w:r>
            <w:r w:rsidRPr="00F16DDB">
              <w:rPr>
                <w:b/>
                <w:color w:val="FF0000"/>
              </w:rPr>
              <w:t>]</w:t>
            </w:r>
            <w:r w:rsidRPr="00F16DDB">
              <w:t xml:space="preserve"> </w:t>
            </w:r>
            <w:r w:rsidRPr="00F16DDB">
              <w:rPr>
                <w:color w:val="1F497D" w:themeColor="text2"/>
                <w:highlight w:val="lightGray"/>
                <w:shd w:val="clear" w:color="auto" w:fill="FFFFFF" w:themeFill="background1"/>
              </w:rPr>
              <w:t>Документации</w:t>
            </w:r>
            <w:r w:rsidRPr="00F16DDB">
              <w:rPr>
                <w:rFonts w:eastAsia="Calibri"/>
                <w:b/>
                <w:color w:val="FF0000"/>
                <w:lang w:eastAsia="ru-RU"/>
              </w:rPr>
              <w:t>]</w:t>
            </w:r>
          </w:p>
        </w:tc>
      </w:tr>
    </w:tbl>
    <w:p w14:paraId="0DB90376" w14:textId="77777777" w:rsidR="0002587E" w:rsidRPr="00DD7155" w:rsidRDefault="0002587E" w:rsidP="0002587E">
      <w:pPr>
        <w:pStyle w:val="1112"/>
        <w:tabs>
          <w:tab w:val="left" w:pos="284"/>
          <w:tab w:val="left" w:pos="924"/>
        </w:tabs>
        <w:spacing w:before="120" w:after="240"/>
        <w:ind w:left="142"/>
        <w:rPr>
          <w:rFonts w:ascii="Tahoma" w:hAnsi="Tahoma" w:cs="Tahoma"/>
          <w:sz w:val="18"/>
          <w:szCs w:val="22"/>
          <w:highlight w:val="lightGray"/>
        </w:rPr>
      </w:pPr>
    </w:p>
    <w:tbl>
      <w:tblPr>
        <w:tblStyle w:val="affa"/>
        <w:tblW w:w="10491"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54"/>
        <w:gridCol w:w="9337"/>
      </w:tblGrid>
      <w:tr w:rsidR="0002587E" w:rsidRPr="00DD7155" w14:paraId="00E6EDC0" w14:textId="77777777" w:rsidTr="00303AA6">
        <w:trPr>
          <w:trHeight w:val="113"/>
        </w:trPr>
        <w:tc>
          <w:tcPr>
            <w:tcW w:w="1154" w:type="dxa"/>
          </w:tcPr>
          <w:p w14:paraId="0DC674B3" w14:textId="77777777" w:rsidR="0002587E" w:rsidRPr="00DD7155" w:rsidRDefault="0002587E" w:rsidP="00303AA6">
            <w:pPr>
              <w:pStyle w:val="afff1"/>
              <w:numPr>
                <w:ilvl w:val="2"/>
                <w:numId w:val="13"/>
              </w:numPr>
              <w:spacing w:before="120" w:after="240"/>
              <w:ind w:left="0" w:right="-2" w:firstLine="0"/>
              <w:rPr>
                <w:rFonts w:ascii="Tahoma" w:hAnsi="Tahoma" w:cs="Tahoma"/>
                <w:sz w:val="14"/>
                <w:szCs w:val="22"/>
              </w:rPr>
            </w:pPr>
          </w:p>
          <w:p w14:paraId="1177BEA9" w14:textId="77777777" w:rsidR="0002587E" w:rsidRPr="00DD7155" w:rsidRDefault="0002587E" w:rsidP="00303AA6">
            <w:pPr>
              <w:tabs>
                <w:tab w:val="left" w:pos="1410"/>
              </w:tabs>
              <w:spacing w:before="120" w:after="240"/>
              <w:ind w:right="-150" w:firstLine="0"/>
              <w:rPr>
                <w:rFonts w:ascii="Tahoma" w:hAnsi="Tahoma" w:cs="Tahoma"/>
                <w:sz w:val="14"/>
                <w:szCs w:val="22"/>
              </w:rPr>
            </w:pPr>
            <w:r w:rsidRPr="00DD7155">
              <w:rPr>
                <w:rFonts w:ascii="Tahoma" w:hAnsi="Tahoma" w:cs="Tahoma"/>
                <w:i/>
                <w:sz w:val="14"/>
                <w:szCs w:val="22"/>
              </w:rPr>
              <w:t>Действия Заказчика</w:t>
            </w:r>
          </w:p>
        </w:tc>
        <w:tc>
          <w:tcPr>
            <w:tcW w:w="933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9DA25BF" w14:textId="77777777" w:rsidR="0002587E" w:rsidRPr="00DD7155" w:rsidRDefault="0002587E" w:rsidP="00303AA6">
            <w:pPr>
              <w:pStyle w:val="SL0TextSimplawyer"/>
              <w:tabs>
                <w:tab w:val="clear" w:pos="851"/>
                <w:tab w:val="left" w:pos="1029"/>
              </w:tabs>
              <w:spacing w:after="240"/>
              <w:ind w:left="179"/>
              <w:jc w:val="both"/>
              <w:rPr>
                <w:color w:val="1F497D" w:themeColor="text2"/>
                <w:szCs w:val="24"/>
                <w:highlight w:val="lightGray"/>
              </w:rPr>
            </w:pPr>
            <w:r w:rsidRPr="00DD7155">
              <w:rPr>
                <w:color w:val="1F497D" w:themeColor="text2"/>
                <w:szCs w:val="24"/>
                <w:highlight w:val="lightGray"/>
              </w:rPr>
              <w:t xml:space="preserve">Заказчик рассматривает и подписывает Отчет о понесенных расходах </w:t>
            </w:r>
          </w:p>
        </w:tc>
      </w:tr>
      <w:tr w:rsidR="0002587E" w:rsidRPr="00DD7155" w14:paraId="227DE3BB" w14:textId="77777777" w:rsidTr="00303AA6">
        <w:trPr>
          <w:trHeight w:val="973"/>
        </w:trPr>
        <w:tc>
          <w:tcPr>
            <w:tcW w:w="1154" w:type="dxa"/>
          </w:tcPr>
          <w:p w14:paraId="363B9EAA" w14:textId="77777777" w:rsidR="0002587E" w:rsidRPr="00DD7155" w:rsidRDefault="0002587E" w:rsidP="00303AA6">
            <w:pPr>
              <w:tabs>
                <w:tab w:val="left" w:pos="1410"/>
              </w:tabs>
              <w:spacing w:before="120" w:after="240"/>
              <w:ind w:right="-150" w:firstLine="0"/>
              <w:rPr>
                <w:rFonts w:ascii="Tahoma" w:hAnsi="Tahoma" w:cs="Tahoma"/>
                <w:i/>
                <w:sz w:val="14"/>
                <w:szCs w:val="22"/>
              </w:rPr>
            </w:pPr>
            <w:r w:rsidRPr="00DD7155">
              <w:rPr>
                <w:rFonts w:ascii="Tahoma" w:hAnsi="Tahoma" w:cs="Tahoma"/>
                <w:i/>
                <w:sz w:val="14"/>
                <w:szCs w:val="22"/>
              </w:rPr>
              <w:t>Срок рассмотрения</w:t>
            </w:r>
          </w:p>
        </w:tc>
        <w:tc>
          <w:tcPr>
            <w:tcW w:w="933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842B747" w14:textId="17E27B82" w:rsidR="0002587E" w:rsidRPr="00DD7155" w:rsidRDefault="0002587E" w:rsidP="006B4552">
            <w:pPr>
              <w:pStyle w:val="SL0TextSimplawyer"/>
              <w:tabs>
                <w:tab w:val="clear" w:pos="851"/>
                <w:tab w:val="left" w:pos="1029"/>
              </w:tabs>
              <w:spacing w:after="240"/>
              <w:ind w:left="179"/>
              <w:jc w:val="both"/>
              <w:rPr>
                <w:color w:val="1F497D" w:themeColor="text2"/>
                <w:szCs w:val="24"/>
                <w:highlight w:val="lightGray"/>
              </w:rPr>
            </w:pPr>
            <w:r w:rsidRPr="00DD7155">
              <w:rPr>
                <w:color w:val="1F497D" w:themeColor="text2"/>
                <w:szCs w:val="24"/>
                <w:highlight w:val="lightGray"/>
              </w:rPr>
              <w:t>не позднее 2-го числа месяца, следующего за месяцем получения такого заключения, в предусмотренном для Акта сдачи-приемки работ (услуг) порядке</w:t>
            </w:r>
            <w:r w:rsidR="006B4552" w:rsidRPr="006B4552">
              <w:rPr>
                <w:color w:val="1F497D" w:themeColor="text2"/>
                <w:szCs w:val="24"/>
                <w:highlight w:val="lightGray"/>
              </w:rPr>
              <w:t>.</w:t>
            </w:r>
            <w:r w:rsidR="006B4552" w:rsidRPr="00F16DDB">
              <w:rPr>
                <w:b/>
                <w:color w:val="FF0000"/>
                <w:szCs w:val="24"/>
                <w:highlight w:val="lightGray"/>
              </w:rPr>
              <w:t>]</w:t>
            </w:r>
          </w:p>
        </w:tc>
      </w:tr>
    </w:tbl>
    <w:p w14:paraId="7CB3956C" w14:textId="556FC2D8" w:rsidR="00C73F32" w:rsidRPr="00DD7155" w:rsidRDefault="0002587E" w:rsidP="00F16DDB">
      <w:pPr>
        <w:pStyle w:val="13"/>
        <w:numPr>
          <w:ilvl w:val="0"/>
          <w:numId w:val="0"/>
        </w:numPr>
        <w:spacing w:before="120" w:after="240"/>
        <w:rPr>
          <w:rFonts w:ascii="Tahoma" w:hAnsi="Tahoma" w:cs="Tahoma"/>
          <w:color w:val="FF0000"/>
          <w:sz w:val="4"/>
        </w:rPr>
      </w:pPr>
      <w:r w:rsidRPr="00DD7155" w:rsidDel="0002587E">
        <w:rPr>
          <w:rFonts w:ascii="Tahoma" w:hAnsi="Tahoma" w:cs="Tahoma"/>
          <w:sz w:val="20"/>
          <w:highlight w:val="lightGray"/>
        </w:rPr>
        <w:t xml:space="preserve"> </w:t>
      </w:r>
      <w:bookmarkStart w:id="305" w:name="_Ref97023926"/>
    </w:p>
    <w:p w14:paraId="3FCAFCBD" w14:textId="05B5738A" w:rsidR="00DC0974" w:rsidRPr="00DD7155" w:rsidRDefault="008249BB" w:rsidP="002F68A6">
      <w:pPr>
        <w:spacing w:before="120" w:after="240"/>
        <w:ind w:left="142" w:firstLine="0"/>
        <w:rPr>
          <w:rFonts w:ascii="Tahoma" w:hAnsi="Tahoma" w:cs="Tahoma"/>
          <w:sz w:val="20"/>
        </w:rPr>
      </w:pPr>
      <w:r w:rsidRPr="00DD7155">
        <w:rPr>
          <w:rFonts w:ascii="Tahoma" w:hAnsi="Tahoma" w:cs="Tahoma"/>
          <w:i/>
          <w:sz w:val="20"/>
          <w:szCs w:val="16"/>
          <w:lang w:bidi="ru-RU"/>
        </w:rPr>
        <w:t xml:space="preserve">ПРИ ВОЗМОЖНОСТИ ПОДПИСАНИЯ СТОРОНАМИ ОРИГИНАЛА </w:t>
      </w:r>
      <w:r w:rsidRPr="00DD7155">
        <w:rPr>
          <w:rFonts w:ascii="Tahoma" w:hAnsi="Tahoma" w:cs="Tahoma"/>
          <w:i/>
          <w:sz w:val="20"/>
          <w:szCs w:val="16"/>
        </w:rPr>
        <w:t xml:space="preserve">АКТА СДАЧИ-ПРИЕМКИ РАБОТ </w:t>
      </w:r>
      <w:r w:rsidRPr="00DD7155">
        <w:rPr>
          <w:rFonts w:ascii="Tahoma" w:hAnsi="Tahoma" w:cs="Tahoma"/>
          <w:i/>
          <w:sz w:val="20"/>
          <w:szCs w:val="16"/>
          <w:lang w:bidi="ru-RU"/>
        </w:rPr>
        <w:t>В СРОК ДО 2 ЧИСЛА МЕСЯЦА, СЛЕДУЮЩЕГО ЗА МЕСЯЦЕМ ВЫПОЛНЕНИЯ РАБОТ,</w:t>
      </w:r>
      <w:r w:rsidRPr="00DD7155">
        <w:rPr>
          <w:rFonts w:ascii="Tahoma" w:hAnsi="Tahoma" w:cs="Tahoma"/>
          <w:i/>
          <w:sz w:val="20"/>
          <w:szCs w:val="16"/>
        </w:rPr>
        <w:t xml:space="preserve"> ИЗЛОЖИТЬ ПУНКТ «ПОРЯДОК ПРИЕМКИ РАБОТ ПО РАЗРАБОТКЕ ДОКУМЕНТАЦИИ»</w:t>
      </w:r>
      <w:r w:rsidRPr="00DD7155">
        <w:rPr>
          <w:rFonts w:ascii="Tahoma" w:hAnsi="Tahoma" w:cs="Tahoma"/>
          <w:i/>
          <w:sz w:val="20"/>
          <w:szCs w:val="16"/>
          <w:lang w:bidi="ru-RU"/>
        </w:rPr>
        <w:t xml:space="preserve"> В РЕДАКЦИИ</w:t>
      </w:r>
      <w:r w:rsidR="000500EC" w:rsidRPr="00DD7155">
        <w:rPr>
          <w:rFonts w:ascii="Tahoma" w:hAnsi="Tahoma" w:cs="Tahoma"/>
          <w:i/>
          <w:sz w:val="20"/>
          <w:szCs w:val="16"/>
          <w:lang w:bidi="ru-RU"/>
        </w:rPr>
        <w:t xml:space="preserve"> </w:t>
      </w:r>
      <w:r w:rsidR="003F22AB" w:rsidRPr="00DD7155">
        <w:rPr>
          <w:rFonts w:ascii="Tahoma" w:hAnsi="Tahoma" w:cs="Tahoma"/>
          <w:i/>
          <w:sz w:val="20"/>
          <w:szCs w:val="16"/>
          <w:lang w:bidi="ru-RU"/>
        </w:rPr>
        <w:t>20.1.</w:t>
      </w:r>
      <w:r w:rsidR="00934827" w:rsidRPr="00F16DDB">
        <w:rPr>
          <w:rFonts w:ascii="Tahoma" w:hAnsi="Tahoma" w:cs="Tahoma"/>
          <w:i/>
          <w:sz w:val="20"/>
          <w:szCs w:val="16"/>
          <w:lang w:bidi="ru-RU"/>
        </w:rPr>
        <w:t>4</w:t>
      </w:r>
      <w:r w:rsidR="003F22AB" w:rsidRPr="00DD7155">
        <w:rPr>
          <w:rFonts w:ascii="Tahoma" w:hAnsi="Tahoma" w:cs="Tahoma"/>
          <w:i/>
          <w:sz w:val="20"/>
          <w:szCs w:val="16"/>
          <w:lang w:bidi="ru-RU"/>
        </w:rPr>
        <w:t>, А ПУНКТ 20.1.</w:t>
      </w:r>
      <w:r w:rsidR="00934827" w:rsidRPr="00F16DDB">
        <w:rPr>
          <w:rFonts w:ascii="Tahoma" w:hAnsi="Tahoma" w:cs="Tahoma"/>
          <w:i/>
          <w:sz w:val="20"/>
          <w:szCs w:val="16"/>
          <w:lang w:bidi="ru-RU"/>
        </w:rPr>
        <w:t>5</w:t>
      </w:r>
      <w:r w:rsidR="003F22AB" w:rsidRPr="00DD7155">
        <w:rPr>
          <w:rFonts w:ascii="Tahoma" w:hAnsi="Tahoma" w:cs="Tahoma"/>
          <w:i/>
          <w:sz w:val="20"/>
          <w:szCs w:val="16"/>
          <w:lang w:bidi="ru-RU"/>
        </w:rPr>
        <w:t xml:space="preserve"> ИСКЛЮЧИТЬ</w:t>
      </w:r>
      <w:r w:rsidRPr="00DD7155">
        <w:rPr>
          <w:rFonts w:ascii="Tahoma" w:hAnsi="Tahoma" w:cs="Tahoma"/>
          <w:i/>
          <w:sz w:val="20"/>
          <w:szCs w:val="16"/>
          <w:lang w:bidi="ru-RU"/>
        </w:rPr>
        <w:t xml:space="preserve">: </w:t>
      </w:r>
    </w:p>
    <w:p w14:paraId="5C50AA15" w14:textId="6446BA81" w:rsidR="00477676" w:rsidRPr="00F16DDB" w:rsidRDefault="00526E69" w:rsidP="00EE5F37">
      <w:pPr>
        <w:pStyle w:val="afff1"/>
        <w:numPr>
          <w:ilvl w:val="2"/>
          <w:numId w:val="13"/>
        </w:numPr>
        <w:spacing w:before="120" w:after="240"/>
        <w:ind w:left="142" w:right="-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 xml:space="preserve">ПОРЯДОК ПРИЕМКИ РАБОТ </w:t>
      </w:r>
      <w:r w:rsidR="00514781" w:rsidRPr="00526E69">
        <w:rPr>
          <w:rFonts w:ascii="Tahoma" w:hAnsi="Tahoma" w:cs="Tahoma"/>
          <w:b/>
          <w:color w:val="FF0000"/>
          <w:sz w:val="20"/>
          <w:u w:color="FF0000"/>
        </w:rPr>
        <w:t>[</w:t>
      </w:r>
      <w:r w:rsidR="00514781" w:rsidRPr="00DD7155">
        <w:rPr>
          <w:rFonts w:ascii="Tahoma" w:hAnsi="Tahoma" w:cs="Tahoma"/>
          <w:b/>
          <w:sz w:val="20"/>
          <w:highlight w:val="lightGray"/>
        </w:rPr>
        <w:t>РАЗРАБОТКЕ</w:t>
      </w:r>
      <w:r w:rsidR="00514781" w:rsidRPr="00526E69">
        <w:rPr>
          <w:rFonts w:ascii="Tahoma" w:hAnsi="Tahoma" w:cs="Tahoma"/>
          <w:b/>
          <w:color w:val="FF0000"/>
          <w:sz w:val="20"/>
        </w:rPr>
        <w:t>]</w:t>
      </w:r>
      <w:r w:rsidR="00514781" w:rsidRPr="00DD7155">
        <w:rPr>
          <w:rFonts w:ascii="Tahoma" w:hAnsi="Tahoma" w:cs="Tahoma"/>
          <w:sz w:val="20"/>
          <w:highlight w:val="lightGray"/>
        </w:rPr>
        <w:t xml:space="preserve"> / </w:t>
      </w:r>
      <w:r w:rsidR="00514781" w:rsidRPr="00526E69">
        <w:rPr>
          <w:rFonts w:ascii="Tahoma" w:hAnsi="Tahoma" w:cs="Tahoma"/>
          <w:b/>
          <w:color w:val="FF0000"/>
          <w:sz w:val="20"/>
          <w:u w:color="FF0000"/>
        </w:rPr>
        <w:t>[</w:t>
      </w:r>
      <w:r w:rsidR="00514781" w:rsidRPr="00DD7155">
        <w:rPr>
          <w:rFonts w:ascii="Tahoma" w:hAnsi="Tahoma" w:cs="Tahoma"/>
          <w:b/>
          <w:sz w:val="20"/>
          <w:highlight w:val="lightGray"/>
        </w:rPr>
        <w:t>КОРРЕКТИРОВКЕ</w:t>
      </w:r>
      <w:r w:rsidR="00514781" w:rsidRPr="00526E69">
        <w:rPr>
          <w:rFonts w:ascii="Tahoma" w:hAnsi="Tahoma" w:cs="Tahoma"/>
          <w:b/>
          <w:color w:val="FF0000"/>
          <w:sz w:val="20"/>
        </w:rPr>
        <w:t>]</w:t>
      </w:r>
      <w:r w:rsidR="00514781" w:rsidRPr="00DD7155">
        <w:rPr>
          <w:rFonts w:ascii="Tahoma" w:hAnsi="Tahoma" w:cs="Tahoma"/>
          <w:sz w:val="20"/>
          <w:highlight w:val="lightGray"/>
        </w:rPr>
        <w:t xml:space="preserve"> </w:t>
      </w:r>
      <w:r w:rsidR="00514781" w:rsidRPr="00DD7155">
        <w:rPr>
          <w:rFonts w:ascii="Tahoma" w:hAnsi="Tahoma" w:cs="Tahoma"/>
          <w:b/>
          <w:sz w:val="20"/>
          <w:highlight w:val="lightGray"/>
        </w:rPr>
        <w:t xml:space="preserve"> ДОКУМЕНТАЦИИ:</w:t>
      </w:r>
      <w:r w:rsidR="00514781" w:rsidRPr="00526E69">
        <w:rPr>
          <w:rFonts w:ascii="Tahoma" w:hAnsi="Tahoma" w:cs="Tahoma"/>
          <w:b/>
          <w:color w:val="FF0000"/>
          <w:sz w:val="20"/>
        </w:rPr>
        <w:t>]</w:t>
      </w:r>
    </w:p>
    <w:p w14:paraId="7CB24291" w14:textId="6B5FFD40" w:rsidR="006F36CA" w:rsidRPr="00F16DDB" w:rsidRDefault="006F36CA" w:rsidP="00F16DDB">
      <w:pPr>
        <w:ind w:firstLine="0"/>
        <w:rPr>
          <w:rFonts w:ascii="Tahoma" w:hAnsi="Tahoma" w:cs="Tahoma"/>
          <w:b/>
          <w:sz w:val="20"/>
        </w:rPr>
      </w:pPr>
      <w:r w:rsidRPr="00244BA0">
        <w:rPr>
          <w:rFonts w:ascii="Tahoma" w:hAnsi="Tahoma" w:cs="Tahoma"/>
          <w:i/>
          <w:sz w:val="20"/>
          <w:szCs w:val="18"/>
        </w:rPr>
        <w:t>ЕСЛИ ДЛЯ ПОДП</w:t>
      </w:r>
      <w:r>
        <w:rPr>
          <w:rFonts w:ascii="Tahoma" w:hAnsi="Tahoma" w:cs="Tahoma"/>
          <w:i/>
          <w:sz w:val="20"/>
          <w:szCs w:val="18"/>
        </w:rPr>
        <w:t>ИСАНИЯ АКТА СДАЧИ-ПРИЕМКИ РАБОТ</w:t>
      </w:r>
      <w:r w:rsidRPr="00244BA0">
        <w:rPr>
          <w:rFonts w:ascii="Tahoma" w:hAnsi="Tahoma" w:cs="Tahoma"/>
          <w:i/>
          <w:sz w:val="20"/>
          <w:szCs w:val="18"/>
        </w:rPr>
        <w:t xml:space="preserve"> НЕ ТРЕБУЕТСЯ ПОЛУЧЕНИЕ ЗАКЛЮЧЕНИЯ</w:t>
      </w:r>
      <w:r>
        <w:rPr>
          <w:rFonts w:ascii="Tahoma" w:hAnsi="Tahoma" w:cs="Tahoma"/>
          <w:i/>
          <w:sz w:val="20"/>
          <w:szCs w:val="18"/>
        </w:rPr>
        <w:t xml:space="preserve"> ЭКСПЕРТИЗЫ</w:t>
      </w:r>
      <w:r w:rsidRPr="00244BA0">
        <w:rPr>
          <w:rFonts w:ascii="Tahoma" w:hAnsi="Tahoma" w:cs="Tahoma"/>
          <w:i/>
          <w:sz w:val="20"/>
          <w:szCs w:val="18"/>
        </w:rPr>
        <w:t>, ВКЛЮЧИТЬ ПУНКТ</w:t>
      </w:r>
      <w:r>
        <w:rPr>
          <w:rFonts w:ascii="Tahoma" w:hAnsi="Tahoma" w:cs="Tahoma"/>
          <w:i/>
          <w:sz w:val="20"/>
          <w:szCs w:val="18"/>
        </w:rPr>
        <w:t xml:space="preserve"> 20.1.4</w:t>
      </w:r>
      <w:r w:rsidRPr="00244BA0">
        <w:rPr>
          <w:rFonts w:ascii="Tahoma" w:hAnsi="Tahoma" w:cs="Tahoma"/>
          <w:i/>
          <w:sz w:val="20"/>
          <w:szCs w:val="18"/>
        </w:rPr>
        <w:t xml:space="preserve">.1, А ПУНКТ </w:t>
      </w:r>
      <w:r>
        <w:rPr>
          <w:rFonts w:ascii="Tahoma" w:hAnsi="Tahoma" w:cs="Tahoma"/>
          <w:i/>
          <w:sz w:val="20"/>
          <w:szCs w:val="18"/>
        </w:rPr>
        <w:t>2</w:t>
      </w:r>
      <w:r w:rsidRPr="00BA0259">
        <w:rPr>
          <w:rFonts w:ascii="Tahoma" w:hAnsi="Tahoma" w:cs="Tahoma"/>
          <w:i/>
          <w:sz w:val="20"/>
          <w:szCs w:val="18"/>
        </w:rPr>
        <w:t>0.1.</w:t>
      </w:r>
      <w:r w:rsidRPr="00F16DDB">
        <w:rPr>
          <w:rFonts w:ascii="Tahoma" w:hAnsi="Tahoma" w:cs="Tahoma"/>
          <w:i/>
          <w:sz w:val="20"/>
          <w:szCs w:val="18"/>
        </w:rPr>
        <w:t>4</w:t>
      </w:r>
      <w:r w:rsidRPr="00244BA0">
        <w:rPr>
          <w:rFonts w:ascii="Tahoma" w:hAnsi="Tahoma" w:cs="Tahoma"/>
          <w:i/>
          <w:sz w:val="20"/>
          <w:szCs w:val="18"/>
        </w:rPr>
        <w:t>.2 ИСКЛЮЧИТЬ:</w:t>
      </w: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477676" w:rsidRPr="00DD7155" w14:paraId="3C7F7C6D" w14:textId="77777777" w:rsidTr="00F16DDB">
        <w:trPr>
          <w:trHeight w:val="280"/>
        </w:trPr>
        <w:tc>
          <w:tcPr>
            <w:tcW w:w="1135" w:type="dxa"/>
          </w:tcPr>
          <w:p w14:paraId="3306B792" w14:textId="77777777" w:rsidR="00A40818" w:rsidRPr="00DD7155" w:rsidRDefault="00A40818" w:rsidP="002F68A6">
            <w:pPr>
              <w:pStyle w:val="1112"/>
              <w:numPr>
                <w:ilvl w:val="3"/>
                <w:numId w:val="13"/>
              </w:numPr>
              <w:spacing w:before="120" w:after="240"/>
              <w:ind w:left="565" w:hanging="567"/>
              <w:rPr>
                <w:rFonts w:ascii="Tahoma" w:hAnsi="Tahoma" w:cs="Tahoma"/>
                <w:sz w:val="20"/>
                <w:highlight w:val="lightGray"/>
                <w:lang w:eastAsia="ru-RU"/>
              </w:rPr>
            </w:pPr>
          </w:p>
          <w:p w14:paraId="23BD313C" w14:textId="5CA6D966" w:rsidR="00477676" w:rsidRPr="00DD7155" w:rsidRDefault="007C5386" w:rsidP="002F68A6">
            <w:pPr>
              <w:tabs>
                <w:tab w:val="left" w:pos="1410"/>
              </w:tabs>
              <w:spacing w:before="120" w:after="240"/>
              <w:ind w:right="-150" w:firstLine="0"/>
              <w:jc w:val="left"/>
              <w:rPr>
                <w:rFonts w:ascii="Tahoma" w:hAnsi="Tahoma" w:cs="Tahoma"/>
                <w:sz w:val="20"/>
                <w:highlight w:val="lightGray"/>
                <w:lang w:eastAsia="ru-RU"/>
              </w:rPr>
            </w:pPr>
            <w:r w:rsidRPr="007C5386">
              <w:rPr>
                <w:rFonts w:ascii="Tahoma" w:hAnsi="Tahoma" w:cs="Tahoma"/>
                <w:i/>
                <w:sz w:val="14"/>
                <w:szCs w:val="22"/>
                <w:lang w:eastAsia="ru-RU"/>
              </w:rPr>
              <w:t>Перечень документов</w:t>
            </w:r>
          </w:p>
        </w:tc>
        <w:tc>
          <w:tcPr>
            <w:tcW w:w="9497" w:type="dxa"/>
            <w:shd w:val="clear" w:color="auto" w:fill="F2F2F2"/>
          </w:tcPr>
          <w:p w14:paraId="2C16926E" w14:textId="1B4726C8" w:rsidR="00477676" w:rsidRPr="00D30131" w:rsidRDefault="00C472AF" w:rsidP="002F68A6">
            <w:pPr>
              <w:spacing w:before="120" w:after="240"/>
              <w:ind w:left="148" w:firstLine="0"/>
              <w:rPr>
                <w:rFonts w:ascii="Tahoma" w:hAnsi="Tahoma" w:cs="Tahoma"/>
                <w:sz w:val="20"/>
                <w:highlight w:val="lightGray"/>
                <w:lang w:eastAsia="ru-RU"/>
              </w:rPr>
            </w:pPr>
            <w:r w:rsidRPr="006B7860">
              <w:rPr>
                <w:rFonts w:ascii="Tahoma" w:hAnsi="Tahoma" w:cs="Tahoma"/>
                <w:sz w:val="20"/>
                <w:highlight w:val="lightGray"/>
              </w:rPr>
              <w:t xml:space="preserve">Подрядчик направляет Заказчику на бумажном носителе </w:t>
            </w:r>
            <w:r w:rsidR="00E01668" w:rsidRPr="00D30131">
              <w:rPr>
                <w:rFonts w:ascii="Tahoma" w:hAnsi="Tahoma" w:cs="Tahoma"/>
                <w:sz w:val="20"/>
                <w:highlight w:val="lightGray"/>
              </w:rPr>
              <w:t>подписанные им</w:t>
            </w:r>
            <w:r w:rsidR="00477676" w:rsidRPr="00D30131">
              <w:rPr>
                <w:rFonts w:ascii="Tahoma" w:hAnsi="Tahoma" w:cs="Tahoma"/>
                <w:sz w:val="20"/>
                <w:highlight w:val="lightGray"/>
              </w:rPr>
              <w:t xml:space="preserve">: </w:t>
            </w:r>
          </w:p>
          <w:p w14:paraId="78FC524F" w14:textId="267605A6" w:rsidR="00477676" w:rsidRPr="00D30131" w:rsidRDefault="00477676" w:rsidP="00934827">
            <w:pPr>
              <w:pStyle w:val="afff1"/>
              <w:numPr>
                <w:ilvl w:val="0"/>
                <w:numId w:val="21"/>
              </w:numPr>
              <w:spacing w:before="120" w:after="240"/>
              <w:rPr>
                <w:rFonts w:ascii="Tahoma" w:hAnsi="Tahoma" w:cs="Tahoma"/>
                <w:sz w:val="20"/>
                <w:highlight w:val="lightGray"/>
                <w:lang w:eastAsia="ru-RU"/>
              </w:rPr>
            </w:pPr>
            <w:r w:rsidRPr="00D30131">
              <w:rPr>
                <w:rFonts w:ascii="Tahoma" w:hAnsi="Tahoma" w:cs="Tahoma"/>
                <w:sz w:val="20"/>
                <w:highlight w:val="lightGray"/>
              </w:rPr>
              <w:t xml:space="preserve">Акт </w:t>
            </w:r>
            <w:r w:rsidR="00C72912" w:rsidRPr="00D30131">
              <w:rPr>
                <w:rFonts w:ascii="Tahoma" w:hAnsi="Tahoma" w:cs="Tahoma"/>
                <w:sz w:val="20"/>
                <w:highlight w:val="lightGray"/>
              </w:rPr>
              <w:t>сдачи-приемки работ (услуг)</w:t>
            </w:r>
            <w:r w:rsidR="00C72912" w:rsidRPr="00D30131" w:rsidDel="00C72912">
              <w:rPr>
                <w:rFonts w:ascii="Tahoma" w:hAnsi="Tahoma" w:cs="Tahoma"/>
                <w:sz w:val="20"/>
                <w:highlight w:val="lightGray"/>
              </w:rPr>
              <w:t xml:space="preserve"> </w:t>
            </w:r>
            <w:r w:rsidRPr="00D30131">
              <w:rPr>
                <w:rFonts w:ascii="Tahoma" w:hAnsi="Tahoma" w:cs="Tahoma"/>
                <w:sz w:val="20"/>
                <w:highlight w:val="lightGray"/>
              </w:rPr>
              <w:t>(2 экз</w:t>
            </w:r>
            <w:r w:rsidR="00E01668" w:rsidRPr="00D30131">
              <w:rPr>
                <w:rFonts w:ascii="Tahoma" w:hAnsi="Tahoma" w:cs="Tahoma"/>
                <w:sz w:val="20"/>
                <w:highlight w:val="lightGray"/>
              </w:rPr>
              <w:t>.</w:t>
            </w:r>
            <w:r w:rsidRPr="00D30131">
              <w:rPr>
                <w:rFonts w:ascii="Tahoma" w:hAnsi="Tahoma" w:cs="Tahoma"/>
                <w:sz w:val="20"/>
                <w:highlight w:val="lightGray"/>
              </w:rPr>
              <w:t>),</w:t>
            </w:r>
            <w:r w:rsidR="005C7FD2" w:rsidRPr="00F16DDB">
              <w:rPr>
                <w:rFonts w:ascii="Tahoma" w:hAnsi="Tahoma" w:cs="Tahoma"/>
                <w:sz w:val="20"/>
                <w:highlight w:val="lightGray"/>
              </w:rPr>
              <w:t xml:space="preserve"> с приложением</w:t>
            </w:r>
            <w:r w:rsidR="0002587E" w:rsidRPr="00F16DDB">
              <w:rPr>
                <w:rFonts w:ascii="Tahoma" w:hAnsi="Tahoma" w:cs="Tahoma"/>
                <w:sz w:val="20"/>
                <w:highlight w:val="lightGray"/>
              </w:rPr>
              <w:t xml:space="preserve"> </w:t>
            </w:r>
            <w:r w:rsidR="0002587E" w:rsidRPr="00F16DDB">
              <w:rPr>
                <w:rFonts w:ascii="Tahoma" w:hAnsi="Tahoma" w:cs="Tahoma"/>
                <w:b/>
                <w:iCs/>
                <w:color w:val="FF0000"/>
                <w:sz w:val="20"/>
                <w:highlight w:val="lightGray"/>
              </w:rPr>
              <w:t>[</w:t>
            </w:r>
            <w:r w:rsidR="0002587E" w:rsidRPr="00F16DDB">
              <w:rPr>
                <w:rFonts w:ascii="Tahoma" w:hAnsi="Tahoma" w:cs="Tahoma"/>
                <w:sz w:val="20"/>
                <w:highlight w:val="lightGray"/>
              </w:rPr>
              <w:t>Вида</w:t>
            </w:r>
            <w:r w:rsidR="0002587E" w:rsidRPr="00F16DDB">
              <w:rPr>
                <w:b/>
                <w:color w:val="FF0000"/>
                <w:highlight w:val="lightGray"/>
              </w:rPr>
              <w:t>]</w:t>
            </w:r>
            <w:r w:rsidR="0002587E" w:rsidRPr="00F16DDB">
              <w:rPr>
                <w:rFonts w:ascii="Tahoma" w:hAnsi="Tahoma" w:cs="Tahoma"/>
                <w:sz w:val="20"/>
                <w:highlight w:val="lightGray"/>
              </w:rPr>
              <w:t>/</w:t>
            </w:r>
            <w:r w:rsidR="0002587E" w:rsidRPr="00F16DDB">
              <w:rPr>
                <w:rFonts w:ascii="Tahoma" w:hAnsi="Tahoma" w:cs="Tahoma"/>
                <w:b/>
                <w:iCs/>
                <w:color w:val="FF0000"/>
                <w:sz w:val="20"/>
                <w:highlight w:val="lightGray"/>
              </w:rPr>
              <w:t>[</w:t>
            </w:r>
            <w:r w:rsidR="0002587E" w:rsidRPr="00F16DDB">
              <w:rPr>
                <w:rFonts w:ascii="Tahoma" w:hAnsi="Tahoma" w:cs="Tahoma"/>
                <w:sz w:val="20"/>
                <w:highlight w:val="lightGray"/>
              </w:rPr>
              <w:t>Части</w:t>
            </w:r>
            <w:r w:rsidR="0002587E" w:rsidRPr="00F16DDB">
              <w:rPr>
                <w:b/>
                <w:color w:val="FF0000"/>
                <w:highlight w:val="lightGray"/>
              </w:rPr>
              <w:t>]</w:t>
            </w:r>
            <w:r w:rsidR="0002587E" w:rsidRPr="00F16DDB">
              <w:rPr>
                <w:rFonts w:ascii="Tahoma" w:hAnsi="Tahoma" w:cs="Tahoma"/>
                <w:sz w:val="20"/>
                <w:highlight w:val="lightGray"/>
              </w:rPr>
              <w:t xml:space="preserve"> Документации согласно разделу </w:t>
            </w:r>
            <w:r w:rsidR="0002587E" w:rsidRPr="00F16DDB">
              <w:rPr>
                <w:rFonts w:ascii="Tahoma" w:hAnsi="Tahoma" w:cs="Tahoma"/>
                <w:b/>
                <w:iCs/>
                <w:color w:val="FF0000"/>
                <w:sz w:val="20"/>
                <w:highlight w:val="lightGray"/>
              </w:rPr>
              <w:t>[</w:t>
            </w:r>
            <w:r w:rsidR="0002587E" w:rsidRPr="00F16DDB">
              <w:rPr>
                <w:rFonts w:ascii="Tahoma" w:hAnsi="Tahoma" w:cs="Tahoma"/>
                <w:iCs/>
                <w:sz w:val="20"/>
                <w:highlight w:val="lightGray"/>
              </w:rPr>
              <w:t>Единый комплект Документации</w:t>
            </w:r>
            <w:r w:rsidR="0002587E" w:rsidRPr="00F16DDB">
              <w:rPr>
                <w:rFonts w:ascii="Tahoma" w:hAnsi="Tahoma" w:cs="Tahoma"/>
                <w:b/>
                <w:iCs/>
                <w:color w:val="FF0000"/>
                <w:sz w:val="20"/>
                <w:highlight w:val="lightGray"/>
              </w:rPr>
              <w:t xml:space="preserve">] </w:t>
            </w:r>
            <w:r w:rsidR="0002587E" w:rsidRPr="00F16DDB">
              <w:rPr>
                <w:rFonts w:ascii="Tahoma" w:hAnsi="Tahoma" w:cs="Tahoma"/>
                <w:iCs/>
                <w:color w:val="FF0000"/>
                <w:sz w:val="20"/>
                <w:highlight w:val="lightGray"/>
              </w:rPr>
              <w:t>/</w:t>
            </w:r>
            <w:r w:rsidR="0002587E" w:rsidRPr="00F16DDB">
              <w:rPr>
                <w:rFonts w:ascii="Tahoma" w:hAnsi="Tahoma" w:cs="Tahoma"/>
                <w:sz w:val="20"/>
                <w:highlight w:val="lightGray"/>
              </w:rPr>
              <w:t xml:space="preserve"> </w:t>
            </w:r>
            <w:r w:rsidR="0002587E" w:rsidRPr="00F16DDB">
              <w:rPr>
                <w:b/>
                <w:color w:val="FF0000"/>
                <w:highlight w:val="lightGray"/>
              </w:rPr>
              <w:t>[</w:t>
            </w:r>
            <w:r w:rsidR="0002587E" w:rsidRPr="00F16DDB">
              <w:rPr>
                <w:rFonts w:ascii="Tahoma" w:hAnsi="Tahoma" w:cs="Tahoma"/>
                <w:sz w:val="20"/>
                <w:highlight w:val="lightGray"/>
              </w:rPr>
              <w:t>Части Документации</w:t>
            </w:r>
            <w:r w:rsidR="0002587E" w:rsidRPr="00F16DDB">
              <w:rPr>
                <w:b/>
                <w:color w:val="FF0000"/>
                <w:highlight w:val="lightGray"/>
              </w:rPr>
              <w:t>]</w:t>
            </w:r>
            <w:r w:rsidR="005C7FD2" w:rsidRPr="00F16DDB">
              <w:rPr>
                <w:rFonts w:ascii="Tahoma" w:hAnsi="Tahoma" w:cs="Tahoma"/>
                <w:sz w:val="20"/>
                <w:highlight w:val="lightGray"/>
              </w:rPr>
              <w:t>:</w:t>
            </w:r>
          </w:p>
          <w:p w14:paraId="32257560" w14:textId="375FF058" w:rsidR="005C7FD2" w:rsidRPr="00D30131" w:rsidRDefault="00526E69" w:rsidP="00934827">
            <w:pPr>
              <w:pStyle w:val="afff1"/>
              <w:numPr>
                <w:ilvl w:val="0"/>
                <w:numId w:val="21"/>
              </w:numPr>
              <w:spacing w:before="120" w:after="240"/>
              <w:rPr>
                <w:rFonts w:ascii="Tahoma" w:hAnsi="Tahoma" w:cs="Tahoma"/>
                <w:sz w:val="20"/>
                <w:highlight w:val="lightGray"/>
                <w:lang w:eastAsia="ru-RU"/>
              </w:rPr>
            </w:pPr>
            <w:r w:rsidRPr="00F16DDB">
              <w:rPr>
                <w:rFonts w:ascii="Tahoma" w:hAnsi="Tahoma" w:cs="Tahoma"/>
                <w:b/>
                <w:iCs/>
                <w:color w:val="FF0000"/>
                <w:sz w:val="20"/>
                <w:highlight w:val="lightGray"/>
              </w:rPr>
              <w:t>[</w:t>
            </w:r>
            <w:r w:rsidR="006B4552" w:rsidRPr="00F16DDB">
              <w:rPr>
                <w:rFonts w:ascii="Tahoma" w:hAnsi="Tahoma" w:cs="Tahoma"/>
                <w:iCs/>
                <w:color w:val="000000" w:themeColor="text1"/>
                <w:sz w:val="20"/>
                <w:highlight w:val="lightGray"/>
              </w:rPr>
              <w:t>с приложением</w:t>
            </w:r>
            <w:r w:rsidR="006B4552" w:rsidRPr="00F16DDB">
              <w:rPr>
                <w:rFonts w:ascii="Tahoma" w:hAnsi="Tahoma" w:cs="Tahoma"/>
                <w:b/>
                <w:iCs/>
                <w:color w:val="000000" w:themeColor="text1"/>
                <w:sz w:val="20"/>
                <w:highlight w:val="lightGray"/>
              </w:rPr>
              <w:t xml:space="preserve"> </w:t>
            </w:r>
            <w:r w:rsidR="005C7FD2" w:rsidRPr="006B7860">
              <w:rPr>
                <w:rFonts w:ascii="Tahoma" w:hAnsi="Tahoma" w:cs="Tahoma"/>
                <w:iCs/>
                <w:sz w:val="20"/>
                <w:highlight w:val="lightGray"/>
              </w:rPr>
              <w:t>С</w:t>
            </w:r>
            <w:r w:rsidR="003F22AB" w:rsidRPr="00D30131">
              <w:rPr>
                <w:rFonts w:ascii="Tahoma" w:hAnsi="Tahoma" w:cs="Tahoma"/>
                <w:iCs/>
                <w:sz w:val="20"/>
                <w:highlight w:val="lightGray"/>
              </w:rPr>
              <w:t xml:space="preserve">водного </w:t>
            </w:r>
            <w:r w:rsidR="0082129F" w:rsidRPr="00D30131">
              <w:rPr>
                <w:rFonts w:ascii="Tahoma" w:hAnsi="Tahoma" w:cs="Tahoma"/>
                <w:iCs/>
                <w:sz w:val="20"/>
                <w:highlight w:val="lightGray"/>
              </w:rPr>
              <w:t xml:space="preserve">реестра </w:t>
            </w:r>
            <w:r w:rsidR="00AB6C3D" w:rsidRPr="00D30131">
              <w:rPr>
                <w:rFonts w:ascii="Tahoma" w:hAnsi="Tahoma" w:cs="Tahoma"/>
                <w:iCs/>
                <w:sz w:val="20"/>
                <w:highlight w:val="lightGray"/>
              </w:rPr>
              <w:t>ПИР</w:t>
            </w:r>
            <w:r w:rsidRPr="00F16DDB">
              <w:rPr>
                <w:rFonts w:ascii="Tahoma" w:hAnsi="Tahoma" w:cs="Tahoma"/>
                <w:b/>
                <w:iCs/>
                <w:color w:val="FF0000"/>
                <w:sz w:val="20"/>
                <w:highlight w:val="lightGray"/>
              </w:rPr>
              <w:t>]</w:t>
            </w:r>
            <w:r w:rsidR="005C7FD2" w:rsidRPr="00D30131">
              <w:rPr>
                <w:rFonts w:ascii="Tahoma" w:hAnsi="Tahoma" w:cs="Tahoma"/>
                <w:iCs/>
                <w:sz w:val="20"/>
                <w:highlight w:val="lightGray"/>
              </w:rPr>
              <w:t>,</w:t>
            </w:r>
          </w:p>
          <w:p w14:paraId="61E06710" w14:textId="0221A7E7" w:rsidR="009115A4" w:rsidRPr="00F16DDB" w:rsidRDefault="00526E69" w:rsidP="00934827">
            <w:pPr>
              <w:pStyle w:val="afff1"/>
              <w:numPr>
                <w:ilvl w:val="0"/>
                <w:numId w:val="21"/>
              </w:numPr>
              <w:spacing w:before="120" w:after="240"/>
              <w:rPr>
                <w:rFonts w:ascii="Tahoma" w:hAnsi="Tahoma" w:cs="Tahoma"/>
                <w:sz w:val="20"/>
                <w:highlight w:val="lightGray"/>
                <w:lang w:eastAsia="ru-RU"/>
              </w:rPr>
            </w:pPr>
            <w:r w:rsidRPr="00F16DDB">
              <w:rPr>
                <w:rFonts w:ascii="Tahoma" w:hAnsi="Tahoma" w:cs="Tahoma"/>
                <w:b/>
                <w:color w:val="FF0000"/>
                <w:sz w:val="20"/>
                <w:highlight w:val="lightGray"/>
              </w:rPr>
              <w:t>[</w:t>
            </w:r>
            <w:r w:rsidR="009115A4" w:rsidRPr="00D30131">
              <w:rPr>
                <w:rFonts w:ascii="Tahoma" w:hAnsi="Tahoma" w:cs="Tahoma"/>
                <w:sz w:val="20"/>
                <w:highlight w:val="lightGray"/>
              </w:rPr>
              <w:t>исполнительные сметы</w:t>
            </w:r>
            <w:r w:rsidRPr="00F16DDB">
              <w:rPr>
                <w:rFonts w:ascii="Tahoma" w:hAnsi="Tahoma" w:cs="Tahoma"/>
                <w:b/>
                <w:color w:val="FF0000"/>
                <w:sz w:val="20"/>
                <w:highlight w:val="lightGray"/>
              </w:rPr>
              <w:t>]</w:t>
            </w:r>
          </w:p>
          <w:p w14:paraId="6AD912D4" w14:textId="77777777" w:rsidR="00934827" w:rsidRPr="00F16DDB" w:rsidRDefault="00934827" w:rsidP="00934827">
            <w:pPr>
              <w:pStyle w:val="afff1"/>
              <w:numPr>
                <w:ilvl w:val="0"/>
                <w:numId w:val="21"/>
              </w:numPr>
              <w:spacing w:before="120" w:after="240"/>
              <w:rPr>
                <w:rFonts w:ascii="Tahoma" w:hAnsi="Tahoma" w:cs="Tahoma"/>
                <w:sz w:val="20"/>
                <w:szCs w:val="22"/>
                <w:highlight w:val="lightGray"/>
              </w:rPr>
            </w:pPr>
            <w:r w:rsidRPr="00F16DDB">
              <w:rPr>
                <w:rFonts w:ascii="Tahoma" w:hAnsi="Tahoma" w:cs="Tahoma"/>
                <w:b/>
                <w:bCs/>
                <w:color w:val="FF0000"/>
                <w:sz w:val="20"/>
                <w:szCs w:val="22"/>
                <w:highlight w:val="lightGray"/>
              </w:rPr>
              <w:t>[</w:t>
            </w:r>
            <w:r w:rsidRPr="00F16DDB">
              <w:rPr>
                <w:rFonts w:ascii="Tahoma" w:hAnsi="Tahoma" w:cs="Tahoma"/>
                <w:bCs/>
                <w:sz w:val="20"/>
                <w:szCs w:val="22"/>
                <w:highlight w:val="lightGray"/>
              </w:rPr>
              <w:t>Отчет о фактически понесённых сопутствующих расходах</w:t>
            </w:r>
            <w:r w:rsidRPr="00F16DDB">
              <w:rPr>
                <w:rFonts w:ascii="Tahoma" w:hAnsi="Tahoma" w:cs="Tahoma"/>
                <w:b/>
                <w:bCs/>
                <w:sz w:val="20"/>
                <w:szCs w:val="22"/>
                <w:highlight w:val="lightGray"/>
              </w:rPr>
              <w:t xml:space="preserve"> </w:t>
            </w:r>
            <w:r w:rsidRPr="00F16DDB">
              <w:rPr>
                <w:rFonts w:ascii="Tahoma" w:hAnsi="Tahoma" w:cs="Tahoma"/>
                <w:bCs/>
                <w:sz w:val="20"/>
                <w:szCs w:val="22"/>
                <w:highlight w:val="lightGray"/>
              </w:rPr>
              <w:t>с приложением подтверждающих документов на Сопутствующие расходы (1 экз.)</w:t>
            </w:r>
            <w:r w:rsidRPr="00F16DDB">
              <w:rPr>
                <w:rFonts w:ascii="Tahoma" w:hAnsi="Tahoma" w:cs="Tahoma"/>
                <w:b/>
                <w:bCs/>
                <w:color w:val="FF0000"/>
                <w:sz w:val="20"/>
                <w:szCs w:val="22"/>
                <w:highlight w:val="lightGray"/>
              </w:rPr>
              <w:t>]</w:t>
            </w:r>
            <w:r w:rsidRPr="00F16DDB">
              <w:rPr>
                <w:rFonts w:ascii="Tahoma" w:hAnsi="Tahoma" w:cs="Tahoma"/>
                <w:sz w:val="20"/>
                <w:szCs w:val="22"/>
                <w:highlight w:val="lightGray"/>
              </w:rPr>
              <w:t>,</w:t>
            </w:r>
          </w:p>
          <w:p w14:paraId="0B107EB9" w14:textId="60DE8221" w:rsidR="00BC7E9B" w:rsidRPr="00D30131" w:rsidRDefault="00BC7E9B" w:rsidP="00934827">
            <w:pPr>
              <w:pStyle w:val="afff1"/>
              <w:numPr>
                <w:ilvl w:val="0"/>
                <w:numId w:val="21"/>
              </w:numPr>
              <w:spacing w:before="120" w:after="240"/>
              <w:rPr>
                <w:rFonts w:ascii="Tahoma" w:hAnsi="Tahoma" w:cs="Tahoma"/>
                <w:sz w:val="20"/>
                <w:highlight w:val="lightGray"/>
                <w:lang w:eastAsia="ru-RU"/>
              </w:rPr>
            </w:pPr>
            <w:r w:rsidRPr="006B7860">
              <w:rPr>
                <w:rFonts w:ascii="Tahoma" w:hAnsi="Tahoma" w:cs="Tahoma"/>
                <w:sz w:val="20"/>
                <w:highlight w:val="lightGray"/>
              </w:rPr>
              <w:t>счет на оплату</w:t>
            </w:r>
            <w:r w:rsidR="008D4A44" w:rsidRPr="00D30131">
              <w:rPr>
                <w:rFonts w:ascii="Tahoma" w:hAnsi="Tahoma" w:cs="Tahoma"/>
                <w:sz w:val="20"/>
                <w:highlight w:val="lightGray"/>
              </w:rPr>
              <w:t xml:space="preserve"> (1 экз.)</w:t>
            </w:r>
            <w:r w:rsidRPr="00D30131">
              <w:rPr>
                <w:rFonts w:ascii="Tahoma" w:hAnsi="Tahoma" w:cs="Tahoma"/>
                <w:sz w:val="20"/>
                <w:highlight w:val="lightGray"/>
              </w:rPr>
              <w:t xml:space="preserve">, </w:t>
            </w:r>
          </w:p>
          <w:p w14:paraId="1E479DDA" w14:textId="00B63D98" w:rsidR="00AA2A0F" w:rsidRPr="00D30131" w:rsidRDefault="00526E69" w:rsidP="00934827">
            <w:pPr>
              <w:pStyle w:val="afff1"/>
              <w:numPr>
                <w:ilvl w:val="0"/>
                <w:numId w:val="21"/>
              </w:numPr>
              <w:spacing w:before="120" w:after="240"/>
              <w:rPr>
                <w:rFonts w:ascii="Tahoma" w:hAnsi="Tahoma" w:cs="Tahoma"/>
                <w:sz w:val="20"/>
                <w:highlight w:val="lightGray"/>
                <w:lang w:eastAsia="ru-RU"/>
              </w:rPr>
            </w:pPr>
            <w:r w:rsidRPr="00F16DDB">
              <w:rPr>
                <w:rFonts w:ascii="Tahoma" w:hAnsi="Tahoma" w:cs="Tahoma"/>
                <w:b/>
                <w:color w:val="FF0000"/>
                <w:sz w:val="20"/>
                <w:highlight w:val="lightGray"/>
                <w:u w:color="FF0000"/>
              </w:rPr>
              <w:t>[</w:t>
            </w:r>
            <w:r w:rsidR="00BC7E9B" w:rsidRPr="00F16DDB">
              <w:rPr>
                <w:rFonts w:ascii="Tahoma" w:hAnsi="Tahoma" w:cs="Tahoma"/>
                <w:sz w:val="20"/>
                <w:highlight w:val="lightGray"/>
              </w:rPr>
              <w:t>счет-фактуру</w:t>
            </w:r>
            <w:r w:rsidR="008D4A44" w:rsidRPr="00F16DDB">
              <w:rPr>
                <w:rFonts w:ascii="Tahoma" w:hAnsi="Tahoma" w:cs="Tahoma"/>
                <w:sz w:val="20"/>
                <w:highlight w:val="lightGray"/>
              </w:rPr>
              <w:t xml:space="preserve"> </w:t>
            </w:r>
            <w:r w:rsidR="008D4A44" w:rsidRPr="00D30131">
              <w:rPr>
                <w:rFonts w:ascii="Tahoma" w:hAnsi="Tahoma" w:cs="Tahoma"/>
                <w:sz w:val="20"/>
                <w:highlight w:val="lightGray"/>
              </w:rPr>
              <w:t>(1 экз.)</w:t>
            </w:r>
            <w:r w:rsidRPr="00F16DDB">
              <w:rPr>
                <w:rFonts w:ascii="Tahoma" w:hAnsi="Tahoma" w:cs="Tahoma"/>
                <w:b/>
                <w:color w:val="FF0000"/>
                <w:sz w:val="20"/>
                <w:highlight w:val="lightGray"/>
              </w:rPr>
              <w:t>]</w:t>
            </w:r>
          </w:p>
        </w:tc>
      </w:tr>
      <w:tr w:rsidR="007C5386" w:rsidRPr="00DD7155" w14:paraId="21FF6A21" w14:textId="77777777" w:rsidTr="00F16DDB">
        <w:trPr>
          <w:trHeight w:val="280"/>
        </w:trPr>
        <w:tc>
          <w:tcPr>
            <w:tcW w:w="1135" w:type="dxa"/>
            <w:vMerge w:val="restart"/>
          </w:tcPr>
          <w:p w14:paraId="0D6C0AB2" w14:textId="77777777" w:rsidR="007C5386" w:rsidRDefault="007C5386" w:rsidP="002F68A6">
            <w:pPr>
              <w:tabs>
                <w:tab w:val="left" w:pos="1410"/>
              </w:tabs>
              <w:spacing w:before="120" w:after="240"/>
              <w:ind w:right="-150" w:firstLine="0"/>
              <w:jc w:val="left"/>
              <w:rPr>
                <w:rFonts w:ascii="Tahoma" w:hAnsi="Tahoma" w:cs="Tahoma"/>
                <w:i/>
                <w:sz w:val="14"/>
                <w:highlight w:val="lightGray"/>
              </w:rPr>
            </w:pPr>
            <w:r w:rsidRPr="00DD7155">
              <w:rPr>
                <w:rFonts w:ascii="Tahoma" w:hAnsi="Tahoma" w:cs="Tahoma"/>
                <w:i/>
                <w:sz w:val="14"/>
                <w:szCs w:val="18"/>
                <w:highlight w:val="lightGray"/>
              </w:rPr>
              <w:t xml:space="preserve">Срок для </w:t>
            </w:r>
            <w:r w:rsidRPr="00DD7155">
              <w:rPr>
                <w:rFonts w:ascii="Tahoma" w:hAnsi="Tahoma" w:cs="Tahoma"/>
                <w:i/>
                <w:sz w:val="14"/>
                <w:highlight w:val="lightGray"/>
              </w:rPr>
              <w:t>направления</w:t>
            </w:r>
          </w:p>
          <w:p w14:paraId="01D53F56" w14:textId="7AA966AF" w:rsidR="00BC15B1" w:rsidRPr="00DD7155" w:rsidRDefault="00BC15B1" w:rsidP="002F68A6">
            <w:pPr>
              <w:tabs>
                <w:tab w:val="left" w:pos="1410"/>
              </w:tabs>
              <w:spacing w:before="120" w:after="240"/>
              <w:ind w:right="-150" w:firstLine="0"/>
              <w:jc w:val="left"/>
              <w:rPr>
                <w:rFonts w:ascii="Tahoma" w:hAnsi="Tahoma" w:cs="Tahoma"/>
                <w:sz w:val="14"/>
                <w:szCs w:val="18"/>
                <w:highlight w:val="lightGray"/>
                <w:lang w:eastAsia="ru-RU"/>
              </w:rPr>
            </w:pPr>
            <w:r w:rsidRPr="00F771C0">
              <w:rPr>
                <w:rFonts w:ascii="Tahoma" w:hAnsi="Tahoma" w:cs="Tahoma"/>
                <w:i/>
                <w:sz w:val="14"/>
              </w:rPr>
              <w:t>Предельное ограничение срока</w:t>
            </w:r>
          </w:p>
        </w:tc>
        <w:tc>
          <w:tcPr>
            <w:tcW w:w="9497" w:type="dxa"/>
            <w:shd w:val="clear" w:color="auto" w:fill="F2F2F2"/>
          </w:tcPr>
          <w:p w14:paraId="6CEB82A2" w14:textId="632DD910" w:rsidR="007C5386" w:rsidRPr="00D30131" w:rsidRDefault="0002587E" w:rsidP="0002587E">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highlight w:val="lightGray"/>
                <w:lang w:eastAsia="ru-RU"/>
              </w:rPr>
            </w:pPr>
            <w:r w:rsidRPr="00F16DDB">
              <w:rPr>
                <w:rFonts w:ascii="Tahoma" w:hAnsi="Tahoma" w:cs="Tahoma"/>
                <w:sz w:val="20"/>
                <w:highlight w:val="lightGray"/>
              </w:rPr>
              <w:t xml:space="preserve">в течение 2 р.д. с момента окончания выполнения Работ </w:t>
            </w:r>
            <w:r w:rsidRPr="00F16DDB">
              <w:rPr>
                <w:rFonts w:ascii="Tahoma" w:hAnsi="Tahoma" w:cs="Tahoma"/>
                <w:b/>
                <w:color w:val="FF0000"/>
                <w:sz w:val="20"/>
                <w:highlight w:val="lightGray"/>
              </w:rPr>
              <w:t>[</w:t>
            </w:r>
            <w:r w:rsidRPr="00F16DDB">
              <w:rPr>
                <w:rFonts w:ascii="Tahoma" w:hAnsi="Tahoma" w:cs="Tahoma"/>
                <w:sz w:val="20"/>
                <w:highlight w:val="lightGray"/>
              </w:rPr>
              <w:t xml:space="preserve">по </w:t>
            </w:r>
            <w:r w:rsidRPr="00F16DDB">
              <w:rPr>
                <w:rFonts w:ascii="Tahoma" w:hAnsi="Tahoma" w:cs="Tahoma"/>
                <w:b/>
                <w:color w:val="FF0000"/>
                <w:sz w:val="20"/>
                <w:highlight w:val="lightGray"/>
              </w:rPr>
              <w:t>[</w:t>
            </w:r>
            <w:r w:rsidRPr="00F16DDB">
              <w:rPr>
                <w:rFonts w:ascii="Tahoma" w:hAnsi="Tahoma" w:cs="Tahoma"/>
                <w:sz w:val="20"/>
                <w:highlight w:val="lightGray"/>
              </w:rPr>
              <w:t>Виду</w:t>
            </w:r>
            <w:r w:rsidRPr="00F16DDB">
              <w:rPr>
                <w:rFonts w:ascii="Tahoma" w:hAnsi="Tahoma" w:cs="Tahoma"/>
                <w:b/>
                <w:color w:val="FF0000"/>
                <w:sz w:val="20"/>
                <w:highlight w:val="lightGray"/>
              </w:rPr>
              <w:t>]</w:t>
            </w:r>
            <w:r w:rsidRPr="00F16DDB">
              <w:rPr>
                <w:rFonts w:ascii="Tahoma" w:hAnsi="Tahoma" w:cs="Tahoma"/>
                <w:sz w:val="20"/>
                <w:highlight w:val="lightGray"/>
              </w:rPr>
              <w:t xml:space="preserve">/ </w:t>
            </w:r>
            <w:r w:rsidRPr="00F16DDB">
              <w:rPr>
                <w:rFonts w:ascii="Tahoma" w:hAnsi="Tahoma" w:cs="Tahoma"/>
                <w:b/>
                <w:color w:val="FF0000"/>
                <w:sz w:val="20"/>
                <w:highlight w:val="lightGray"/>
              </w:rPr>
              <w:t>[</w:t>
            </w:r>
            <w:r w:rsidRPr="00F16DDB">
              <w:rPr>
                <w:rFonts w:ascii="Tahoma" w:hAnsi="Tahoma" w:cs="Tahoma"/>
                <w:sz w:val="20"/>
                <w:highlight w:val="lightGray"/>
              </w:rPr>
              <w:t>Части</w:t>
            </w:r>
            <w:r w:rsidRPr="00F16DDB">
              <w:rPr>
                <w:rFonts w:ascii="Tahoma" w:hAnsi="Tahoma" w:cs="Tahoma"/>
                <w:b/>
                <w:color w:val="FF0000"/>
                <w:sz w:val="20"/>
                <w:highlight w:val="lightGray"/>
              </w:rPr>
              <w:t>]</w:t>
            </w:r>
            <w:r w:rsidRPr="00F16DDB">
              <w:rPr>
                <w:rFonts w:ascii="Tahoma" w:hAnsi="Tahoma" w:cs="Tahoma"/>
                <w:sz w:val="20"/>
                <w:highlight w:val="lightGray"/>
              </w:rPr>
              <w:t xml:space="preserve"> Документации</w:t>
            </w:r>
            <w:r w:rsidRPr="00F16DDB">
              <w:rPr>
                <w:rFonts w:ascii="Tahoma" w:hAnsi="Tahoma" w:cs="Tahoma"/>
                <w:b/>
                <w:color w:val="FF0000"/>
                <w:sz w:val="20"/>
                <w:highlight w:val="lightGray"/>
              </w:rPr>
              <w:t>]</w:t>
            </w:r>
            <w:r w:rsidRPr="00F16DDB">
              <w:rPr>
                <w:rFonts w:ascii="Tahoma" w:hAnsi="Tahoma" w:cs="Tahoma"/>
                <w:sz w:val="20"/>
                <w:highlight w:val="lightGray"/>
              </w:rPr>
              <w:t>,</w:t>
            </w:r>
          </w:p>
        </w:tc>
      </w:tr>
      <w:tr w:rsidR="007C5386" w:rsidRPr="00DD7155" w14:paraId="632B9722" w14:textId="77777777" w:rsidTr="00F16DDB">
        <w:tc>
          <w:tcPr>
            <w:tcW w:w="1135" w:type="dxa"/>
            <w:vMerge/>
          </w:tcPr>
          <w:p w14:paraId="27D9E3D3" w14:textId="5C511151" w:rsidR="007C5386" w:rsidRPr="00DD7155" w:rsidRDefault="007C5386" w:rsidP="002F68A6">
            <w:pPr>
              <w:tabs>
                <w:tab w:val="left" w:pos="1410"/>
              </w:tabs>
              <w:spacing w:before="120" w:after="240"/>
              <w:ind w:right="-150" w:firstLine="0"/>
              <w:jc w:val="left"/>
              <w:rPr>
                <w:rFonts w:ascii="Tahoma" w:hAnsi="Tahoma" w:cs="Tahoma"/>
                <w:sz w:val="14"/>
                <w:szCs w:val="18"/>
                <w:highlight w:val="lightGray"/>
                <w:lang w:eastAsia="ru-RU"/>
              </w:rPr>
            </w:pPr>
          </w:p>
        </w:tc>
        <w:tc>
          <w:tcPr>
            <w:tcW w:w="9497" w:type="dxa"/>
            <w:shd w:val="clear" w:color="auto" w:fill="F2F2F2"/>
          </w:tcPr>
          <w:p w14:paraId="14718C99" w14:textId="56E706AB" w:rsidR="007C5386" w:rsidRPr="00D30131" w:rsidRDefault="00BC15B1" w:rsidP="002F68A6">
            <w:pPr>
              <w:widowControl/>
              <w:tabs>
                <w:tab w:val="left" w:pos="1029"/>
                <w:tab w:val="left" w:pos="1418"/>
                <w:tab w:val="left" w:pos="3119"/>
              </w:tabs>
              <w:suppressAutoHyphens/>
              <w:autoSpaceDE/>
              <w:autoSpaceDN/>
              <w:adjustRightInd/>
              <w:spacing w:before="120" w:after="240"/>
              <w:ind w:left="179" w:firstLine="0"/>
              <w:rPr>
                <w:rFonts w:ascii="Tahoma" w:hAnsi="Tahoma" w:cs="Tahoma"/>
                <w:sz w:val="20"/>
                <w:highlight w:val="lightGray"/>
                <w:lang w:eastAsia="ru-RU"/>
              </w:rPr>
            </w:pPr>
            <w:r w:rsidRPr="00F16DDB">
              <w:rPr>
                <w:rFonts w:ascii="Tahoma" w:hAnsi="Tahoma" w:cs="Tahoma"/>
                <w:sz w:val="20"/>
                <w:highlight w:val="lightGray"/>
              </w:rPr>
              <w:t xml:space="preserve">но не позднее последнего числа месяца окончания выполнения Работ </w:t>
            </w:r>
            <w:r w:rsidRPr="00F16DDB">
              <w:rPr>
                <w:rFonts w:ascii="Tahoma" w:hAnsi="Tahoma" w:cs="Tahoma"/>
                <w:b/>
                <w:color w:val="FF0000"/>
                <w:sz w:val="20"/>
                <w:highlight w:val="lightGray"/>
              </w:rPr>
              <w:t>[</w:t>
            </w:r>
            <w:r w:rsidRPr="00F16DDB">
              <w:rPr>
                <w:rFonts w:ascii="Tahoma" w:hAnsi="Tahoma" w:cs="Tahoma"/>
                <w:sz w:val="20"/>
                <w:highlight w:val="lightGray"/>
              </w:rPr>
              <w:t xml:space="preserve">по </w:t>
            </w:r>
            <w:r w:rsidRPr="00F16DDB">
              <w:rPr>
                <w:rFonts w:ascii="Tahoma" w:hAnsi="Tahoma" w:cs="Tahoma"/>
                <w:b/>
                <w:color w:val="FF0000"/>
                <w:sz w:val="20"/>
                <w:highlight w:val="lightGray"/>
              </w:rPr>
              <w:t>[</w:t>
            </w:r>
            <w:r w:rsidRPr="00F16DDB">
              <w:rPr>
                <w:rFonts w:ascii="Tahoma" w:hAnsi="Tahoma" w:cs="Tahoma"/>
                <w:sz w:val="20"/>
                <w:highlight w:val="lightGray"/>
              </w:rPr>
              <w:t>Виду</w:t>
            </w:r>
            <w:r w:rsidRPr="00F16DDB">
              <w:rPr>
                <w:rFonts w:ascii="Tahoma" w:hAnsi="Tahoma" w:cs="Tahoma"/>
                <w:b/>
                <w:color w:val="FF0000"/>
                <w:sz w:val="20"/>
                <w:highlight w:val="lightGray"/>
              </w:rPr>
              <w:t>]</w:t>
            </w:r>
            <w:r w:rsidRPr="00F16DDB">
              <w:rPr>
                <w:rFonts w:ascii="Tahoma" w:hAnsi="Tahoma" w:cs="Tahoma"/>
                <w:sz w:val="20"/>
                <w:highlight w:val="lightGray"/>
              </w:rPr>
              <w:t xml:space="preserve">/ </w:t>
            </w:r>
            <w:r w:rsidRPr="00F16DDB">
              <w:rPr>
                <w:rFonts w:ascii="Tahoma" w:hAnsi="Tahoma" w:cs="Tahoma"/>
                <w:color w:val="FF0000"/>
                <w:sz w:val="20"/>
                <w:highlight w:val="lightGray"/>
              </w:rPr>
              <w:t>[</w:t>
            </w:r>
            <w:r w:rsidRPr="00F16DDB">
              <w:rPr>
                <w:rFonts w:ascii="Tahoma" w:hAnsi="Tahoma" w:cs="Tahoma"/>
                <w:sz w:val="20"/>
                <w:highlight w:val="lightGray"/>
              </w:rPr>
              <w:t>Части</w:t>
            </w:r>
            <w:r w:rsidRPr="00F16DDB">
              <w:rPr>
                <w:rFonts w:ascii="Tahoma" w:hAnsi="Tahoma" w:cs="Tahoma"/>
                <w:b/>
                <w:color w:val="FF0000"/>
                <w:sz w:val="20"/>
                <w:highlight w:val="lightGray"/>
              </w:rPr>
              <w:t xml:space="preserve">] </w:t>
            </w:r>
            <w:r w:rsidRPr="00F16DDB">
              <w:rPr>
                <w:rFonts w:ascii="Tahoma" w:hAnsi="Tahoma" w:cs="Tahoma"/>
                <w:sz w:val="20"/>
                <w:highlight w:val="lightGray"/>
              </w:rPr>
              <w:t>Документации</w:t>
            </w:r>
            <w:r w:rsidRPr="00F16DDB">
              <w:rPr>
                <w:rFonts w:ascii="Tahoma" w:hAnsi="Tahoma" w:cs="Tahoma"/>
                <w:b/>
                <w:color w:val="FF0000"/>
                <w:sz w:val="20"/>
                <w:highlight w:val="lightGray"/>
              </w:rPr>
              <w:t>]</w:t>
            </w:r>
          </w:p>
        </w:tc>
      </w:tr>
    </w:tbl>
    <w:p w14:paraId="56AAB356" w14:textId="0E4D39D0" w:rsidR="00477676" w:rsidRPr="007C5386" w:rsidRDefault="007C5386" w:rsidP="002F68A6">
      <w:pPr>
        <w:spacing w:before="120" w:after="240"/>
        <w:ind w:firstLine="0"/>
        <w:rPr>
          <w:rFonts w:ascii="Tahoma" w:hAnsi="Tahoma" w:cs="Tahoma"/>
          <w:b/>
          <w:sz w:val="28"/>
        </w:rPr>
      </w:pPr>
      <w:r w:rsidRPr="007C5386">
        <w:rPr>
          <w:rFonts w:ascii="Tahoma" w:eastAsia="Tahoma" w:hAnsi="Tahoma" w:cs="Tahoma"/>
          <w:i/>
          <w:color w:val="00B050"/>
          <w:sz w:val="20"/>
          <w:szCs w:val="18"/>
          <w:highlight w:val="lightGray"/>
        </w:rPr>
        <w:t>ЕСЛИ АКТ СДАЧИ-ПРИЕМКИ РАБОТ ПОДПИСЫВАЕТСЯ ПОСЛЕ П</w:t>
      </w:r>
      <w:r>
        <w:rPr>
          <w:rFonts w:ascii="Tahoma" w:eastAsia="Tahoma" w:hAnsi="Tahoma" w:cs="Tahoma"/>
          <w:i/>
          <w:color w:val="00B050"/>
          <w:sz w:val="20"/>
          <w:szCs w:val="18"/>
          <w:highlight w:val="lightGray"/>
        </w:rPr>
        <w:t>ОЛУЧЕНИЯ ЭКСПЕРТНОГО ЗАКЛЮЧЕНИЯ</w:t>
      </w: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BC7E9B" w:rsidRPr="00DD7155" w14:paraId="64B2AC49" w14:textId="77777777" w:rsidTr="00202623">
        <w:trPr>
          <w:trHeight w:val="280"/>
        </w:trPr>
        <w:tc>
          <w:tcPr>
            <w:tcW w:w="1135" w:type="dxa"/>
          </w:tcPr>
          <w:p w14:paraId="1095BC3C" w14:textId="77777777" w:rsidR="00BC7E9B" w:rsidRPr="00DD7155" w:rsidRDefault="00BC7E9B" w:rsidP="002F68A6">
            <w:pPr>
              <w:pStyle w:val="1112"/>
              <w:numPr>
                <w:ilvl w:val="3"/>
                <w:numId w:val="13"/>
              </w:numPr>
              <w:spacing w:before="120" w:after="240"/>
              <w:ind w:left="565" w:hanging="567"/>
              <w:rPr>
                <w:rFonts w:ascii="Tahoma" w:hAnsi="Tahoma" w:cs="Tahoma"/>
                <w:sz w:val="20"/>
                <w:highlight w:val="lightGray"/>
                <w:lang w:eastAsia="ru-RU"/>
              </w:rPr>
            </w:pPr>
          </w:p>
          <w:p w14:paraId="5B62F1A8" w14:textId="7EAAAE51" w:rsidR="00BC7E9B" w:rsidRPr="00DD7155" w:rsidRDefault="007C5386" w:rsidP="002F68A6">
            <w:pPr>
              <w:tabs>
                <w:tab w:val="left" w:pos="1410"/>
              </w:tabs>
              <w:spacing w:before="120" w:after="240"/>
              <w:ind w:right="-150" w:firstLine="0"/>
              <w:jc w:val="left"/>
              <w:rPr>
                <w:rFonts w:ascii="Tahoma" w:hAnsi="Tahoma" w:cs="Tahoma"/>
                <w:sz w:val="20"/>
                <w:highlight w:val="lightGray"/>
                <w:lang w:eastAsia="ru-RU"/>
              </w:rPr>
            </w:pPr>
            <w:r w:rsidRPr="007C5386">
              <w:rPr>
                <w:rFonts w:ascii="Tahoma" w:hAnsi="Tahoma" w:cs="Tahoma"/>
                <w:i/>
                <w:sz w:val="14"/>
                <w:szCs w:val="22"/>
                <w:lang w:eastAsia="ru-RU"/>
              </w:rPr>
              <w:t>Перечень документов</w:t>
            </w:r>
          </w:p>
        </w:tc>
        <w:tc>
          <w:tcPr>
            <w:tcW w:w="9497" w:type="dxa"/>
            <w:tcBorders>
              <w:bottom w:val="dotted" w:sz="4" w:space="0" w:color="auto"/>
            </w:tcBorders>
            <w:shd w:val="clear" w:color="auto" w:fill="F2F2F2"/>
          </w:tcPr>
          <w:p w14:paraId="7DDDAC25" w14:textId="4A9113C8" w:rsidR="00BC7E9B" w:rsidRPr="00D30131" w:rsidRDefault="00526E69" w:rsidP="002F68A6">
            <w:pPr>
              <w:spacing w:before="120" w:after="240"/>
              <w:ind w:left="148" w:firstLine="0"/>
              <w:rPr>
                <w:rFonts w:ascii="Tahoma" w:hAnsi="Tahoma" w:cs="Tahoma"/>
                <w:color w:val="00B050"/>
                <w:sz w:val="20"/>
                <w:highlight w:val="lightGray"/>
                <w:lang w:eastAsia="ru-RU"/>
              </w:rPr>
            </w:pPr>
            <w:r w:rsidRPr="00F16DDB">
              <w:rPr>
                <w:rFonts w:ascii="Tahoma" w:hAnsi="Tahoma" w:cs="Tahoma"/>
                <w:b/>
                <w:color w:val="FF0000"/>
                <w:sz w:val="20"/>
                <w:highlight w:val="lightGray"/>
                <w:u w:color="FF0000"/>
              </w:rPr>
              <w:t>[</w:t>
            </w:r>
            <w:r w:rsidR="00BC7E9B" w:rsidRPr="00D30131">
              <w:rPr>
                <w:rFonts w:ascii="Tahoma" w:hAnsi="Tahoma" w:cs="Tahoma"/>
                <w:color w:val="00B050"/>
                <w:sz w:val="20"/>
                <w:highlight w:val="lightGray"/>
              </w:rPr>
              <w:t xml:space="preserve">Подрядчик направляет Заказчику на бумажном носителе подписанные им: </w:t>
            </w:r>
          </w:p>
          <w:p w14:paraId="68EB2B9D" w14:textId="77F7B7B1" w:rsidR="009A5C47" w:rsidRPr="00D30131" w:rsidRDefault="00BC7E9B" w:rsidP="009A5C47">
            <w:pPr>
              <w:pStyle w:val="afff1"/>
              <w:numPr>
                <w:ilvl w:val="0"/>
                <w:numId w:val="27"/>
              </w:numPr>
              <w:spacing w:before="120" w:after="240"/>
              <w:ind w:left="425" w:firstLine="22"/>
              <w:rPr>
                <w:rFonts w:ascii="Tahoma" w:hAnsi="Tahoma" w:cs="Tahoma"/>
                <w:color w:val="00B050"/>
                <w:sz w:val="20"/>
                <w:highlight w:val="lightGray"/>
              </w:rPr>
            </w:pPr>
            <w:r w:rsidRPr="00D30131">
              <w:rPr>
                <w:rFonts w:ascii="Tahoma" w:hAnsi="Tahoma" w:cs="Tahoma"/>
                <w:color w:val="00B050"/>
                <w:sz w:val="20"/>
                <w:highlight w:val="lightGray"/>
              </w:rPr>
              <w:t xml:space="preserve">Акт </w:t>
            </w:r>
            <w:r w:rsidR="00C72912" w:rsidRPr="00D30131">
              <w:rPr>
                <w:rFonts w:ascii="Tahoma" w:hAnsi="Tahoma" w:cs="Tahoma"/>
                <w:color w:val="00B050"/>
                <w:sz w:val="20"/>
                <w:highlight w:val="lightGray"/>
              </w:rPr>
              <w:t>сдачи-приемки работ (услуг)</w:t>
            </w:r>
            <w:r w:rsidR="00C72912" w:rsidRPr="00D30131" w:rsidDel="00C72912">
              <w:rPr>
                <w:rFonts w:ascii="Tahoma" w:hAnsi="Tahoma" w:cs="Tahoma"/>
                <w:color w:val="00B050"/>
                <w:sz w:val="20"/>
                <w:highlight w:val="lightGray"/>
              </w:rPr>
              <w:t xml:space="preserve"> </w:t>
            </w:r>
            <w:r w:rsidRPr="00D30131">
              <w:rPr>
                <w:rFonts w:ascii="Tahoma" w:hAnsi="Tahoma" w:cs="Tahoma"/>
                <w:color w:val="00B050"/>
                <w:sz w:val="20"/>
                <w:highlight w:val="lightGray"/>
              </w:rPr>
              <w:t>(2 экз.),</w:t>
            </w:r>
            <w:r w:rsidR="009A5C47" w:rsidRPr="00D30131">
              <w:rPr>
                <w:rFonts w:ascii="Tahoma" w:hAnsi="Tahoma" w:cs="Tahoma"/>
                <w:color w:val="00B050"/>
                <w:sz w:val="20"/>
                <w:highlight w:val="lightGray"/>
              </w:rPr>
              <w:t>:</w:t>
            </w:r>
          </w:p>
          <w:p w14:paraId="0C3B15BF" w14:textId="0C4E3726" w:rsidR="009A5C47" w:rsidRPr="00D30131" w:rsidRDefault="00526E69" w:rsidP="00866AF6">
            <w:pPr>
              <w:pStyle w:val="afff1"/>
              <w:numPr>
                <w:ilvl w:val="0"/>
                <w:numId w:val="27"/>
              </w:numPr>
              <w:spacing w:before="120" w:after="240"/>
              <w:ind w:left="425" w:firstLine="22"/>
              <w:rPr>
                <w:rFonts w:ascii="Tahoma" w:hAnsi="Tahoma" w:cs="Tahoma"/>
                <w:color w:val="00B050"/>
                <w:sz w:val="20"/>
                <w:highlight w:val="lightGray"/>
                <w:lang w:eastAsia="ru-RU"/>
              </w:rPr>
            </w:pPr>
            <w:r w:rsidRPr="00F16DDB">
              <w:rPr>
                <w:rFonts w:ascii="Tahoma" w:hAnsi="Tahoma" w:cs="Tahoma"/>
                <w:b/>
                <w:color w:val="FF0000"/>
                <w:sz w:val="20"/>
                <w:highlight w:val="lightGray"/>
              </w:rPr>
              <w:t>[</w:t>
            </w:r>
            <w:r w:rsidR="00B32122" w:rsidRPr="00D30131">
              <w:rPr>
                <w:rFonts w:ascii="Tahoma" w:hAnsi="Tahoma" w:cs="Tahoma"/>
                <w:color w:val="00B050"/>
                <w:sz w:val="20"/>
                <w:highlight w:val="lightGray"/>
              </w:rPr>
              <w:t xml:space="preserve">с приложением </w:t>
            </w:r>
            <w:r w:rsidR="009A5C47" w:rsidRPr="00D30131">
              <w:rPr>
                <w:rFonts w:ascii="Tahoma" w:hAnsi="Tahoma" w:cs="Tahoma"/>
                <w:color w:val="00B050"/>
                <w:sz w:val="20"/>
                <w:highlight w:val="lightGray"/>
              </w:rPr>
              <w:t xml:space="preserve">Сводного реестра </w:t>
            </w:r>
            <w:r w:rsidR="00AB6C3D" w:rsidRPr="00D30131">
              <w:rPr>
                <w:rFonts w:ascii="Tahoma" w:hAnsi="Tahoma" w:cs="Tahoma"/>
                <w:color w:val="00B050"/>
                <w:sz w:val="20"/>
                <w:highlight w:val="lightGray"/>
              </w:rPr>
              <w:t>ПИР</w:t>
            </w:r>
            <w:r w:rsidRPr="00F16DDB">
              <w:rPr>
                <w:rFonts w:ascii="Tahoma" w:hAnsi="Tahoma" w:cs="Tahoma"/>
                <w:b/>
                <w:color w:val="FF0000"/>
                <w:sz w:val="20"/>
                <w:highlight w:val="lightGray"/>
              </w:rPr>
              <w:t>]</w:t>
            </w:r>
            <w:r w:rsidR="009A5C47" w:rsidRPr="00D30131">
              <w:rPr>
                <w:rFonts w:ascii="Tahoma" w:hAnsi="Tahoma" w:cs="Tahoma"/>
                <w:color w:val="00B050"/>
                <w:sz w:val="20"/>
                <w:highlight w:val="lightGray"/>
              </w:rPr>
              <w:t>,</w:t>
            </w:r>
          </w:p>
          <w:p w14:paraId="6158831E" w14:textId="77777777" w:rsidR="00B32122" w:rsidRPr="00F16DDB" w:rsidRDefault="009A5C47" w:rsidP="00F16DDB">
            <w:pPr>
              <w:pStyle w:val="afff1"/>
              <w:numPr>
                <w:ilvl w:val="0"/>
                <w:numId w:val="27"/>
              </w:numPr>
              <w:spacing w:before="120" w:after="240"/>
              <w:ind w:left="425" w:firstLine="22"/>
              <w:rPr>
                <w:rFonts w:ascii="Tahoma" w:hAnsi="Tahoma" w:cs="Tahoma"/>
                <w:color w:val="00B050"/>
                <w:sz w:val="20"/>
                <w:highlight w:val="lightGray"/>
                <w:lang w:eastAsia="ru-RU"/>
              </w:rPr>
            </w:pPr>
            <w:r w:rsidRPr="00F16DDB" w:rsidDel="009A5C47">
              <w:rPr>
                <w:rStyle w:val="ac"/>
                <w:sz w:val="12"/>
                <w:szCs w:val="20"/>
                <w:highlight w:val="lightGray"/>
              </w:rPr>
              <w:t xml:space="preserve"> </w:t>
            </w:r>
            <w:r w:rsidR="00526E69" w:rsidRPr="00F16DDB">
              <w:rPr>
                <w:rFonts w:ascii="Tahoma" w:hAnsi="Tahoma" w:cs="Tahoma"/>
                <w:b/>
                <w:color w:val="FF0000"/>
                <w:sz w:val="20"/>
                <w:highlight w:val="lightGray"/>
                <w:u w:color="FF0000"/>
              </w:rPr>
              <w:t>[</w:t>
            </w:r>
            <w:r w:rsidR="009115A4" w:rsidRPr="00D30131">
              <w:rPr>
                <w:rFonts w:ascii="Tahoma" w:hAnsi="Tahoma" w:cs="Tahoma"/>
                <w:color w:val="00B050"/>
                <w:sz w:val="20"/>
                <w:highlight w:val="lightGray"/>
              </w:rPr>
              <w:t>исполнительные сметы</w:t>
            </w:r>
            <w:r w:rsidR="004C3DB4" w:rsidRPr="00F16DDB">
              <w:rPr>
                <w:rFonts w:ascii="Tahoma" w:hAnsi="Tahoma" w:cs="Tahoma"/>
                <w:b/>
                <w:color w:val="FF0000"/>
                <w:sz w:val="20"/>
                <w:highlight w:val="lightGray"/>
              </w:rPr>
              <w:t xml:space="preserve"> </w:t>
            </w:r>
            <w:r w:rsidR="00526E69" w:rsidRPr="00F16DDB">
              <w:rPr>
                <w:rFonts w:ascii="Tahoma" w:hAnsi="Tahoma" w:cs="Tahoma"/>
                <w:b/>
                <w:color w:val="FF0000"/>
                <w:sz w:val="20"/>
                <w:highlight w:val="lightGray"/>
              </w:rPr>
              <w:t>]</w:t>
            </w:r>
          </w:p>
          <w:p w14:paraId="492CF914" w14:textId="2B43C139" w:rsidR="00B32122" w:rsidRPr="00F16DDB" w:rsidRDefault="00B32122" w:rsidP="00F16DDB">
            <w:pPr>
              <w:pStyle w:val="afff1"/>
              <w:numPr>
                <w:ilvl w:val="0"/>
                <w:numId w:val="27"/>
              </w:numPr>
              <w:spacing w:before="120" w:after="240"/>
              <w:ind w:left="425" w:firstLine="22"/>
              <w:rPr>
                <w:rFonts w:ascii="Tahoma" w:hAnsi="Tahoma" w:cs="Tahoma"/>
                <w:color w:val="00B050"/>
                <w:sz w:val="20"/>
                <w:highlight w:val="lightGray"/>
                <w:lang w:eastAsia="ru-RU"/>
              </w:rPr>
            </w:pPr>
            <w:r w:rsidRPr="00F16DDB">
              <w:rPr>
                <w:rFonts w:ascii="Tahoma" w:hAnsi="Tahoma" w:cs="Tahoma"/>
                <w:b/>
                <w:color w:val="FF0000"/>
                <w:sz w:val="20"/>
                <w:highlight w:val="lightGray"/>
              </w:rPr>
              <w:t>[</w:t>
            </w:r>
            <w:r w:rsidRPr="00F16DDB">
              <w:rPr>
                <w:rFonts w:ascii="Tahoma" w:hAnsi="Tahoma" w:cs="Tahoma"/>
                <w:color w:val="00B050"/>
                <w:sz w:val="20"/>
                <w:highlight w:val="lightGray"/>
              </w:rPr>
              <w:t>Отчет о фактически понесённых сопутствующих расходах с приложением подтверждающих документов на Сопутствующие расходы (1 экз.)</w:t>
            </w:r>
            <w:r w:rsidRPr="00F16DDB">
              <w:rPr>
                <w:rFonts w:ascii="Tahoma" w:hAnsi="Tahoma" w:cs="Tahoma"/>
                <w:b/>
                <w:color w:val="FF0000"/>
                <w:sz w:val="20"/>
                <w:highlight w:val="lightGray"/>
              </w:rPr>
              <w:t>]</w:t>
            </w:r>
            <w:r w:rsidRPr="00F16DDB">
              <w:rPr>
                <w:rFonts w:ascii="Tahoma" w:hAnsi="Tahoma" w:cs="Tahoma"/>
                <w:color w:val="00B050"/>
                <w:sz w:val="20"/>
                <w:highlight w:val="lightGray"/>
              </w:rPr>
              <w:t>,</w:t>
            </w:r>
          </w:p>
          <w:p w14:paraId="7E784EAF" w14:textId="30633F83" w:rsidR="00BC7E9B" w:rsidRPr="00D30131" w:rsidRDefault="00BC7E9B" w:rsidP="002F68A6">
            <w:pPr>
              <w:pStyle w:val="afff1"/>
              <w:numPr>
                <w:ilvl w:val="0"/>
                <w:numId w:val="27"/>
              </w:numPr>
              <w:spacing w:before="120" w:after="240"/>
              <w:ind w:left="120" w:firstLine="306"/>
              <w:rPr>
                <w:rFonts w:ascii="Tahoma" w:hAnsi="Tahoma" w:cs="Tahoma"/>
                <w:color w:val="00B050"/>
                <w:sz w:val="20"/>
                <w:highlight w:val="lightGray"/>
                <w:lang w:eastAsia="ru-RU"/>
              </w:rPr>
            </w:pPr>
            <w:r w:rsidRPr="006B7860">
              <w:rPr>
                <w:rFonts w:ascii="Tahoma" w:hAnsi="Tahoma" w:cs="Tahoma"/>
                <w:color w:val="00B050"/>
                <w:sz w:val="20"/>
                <w:highlight w:val="lightGray"/>
              </w:rPr>
              <w:t>счет на оплату</w:t>
            </w:r>
            <w:r w:rsidR="008D4A44" w:rsidRPr="00D30131">
              <w:rPr>
                <w:rFonts w:ascii="Tahoma" w:hAnsi="Tahoma" w:cs="Tahoma"/>
                <w:color w:val="00B050"/>
                <w:sz w:val="20"/>
                <w:highlight w:val="lightGray"/>
              </w:rPr>
              <w:t xml:space="preserve"> </w:t>
            </w:r>
            <w:r w:rsidR="008D4A44" w:rsidRPr="00D30131">
              <w:rPr>
                <w:rFonts w:ascii="Tahoma" w:hAnsi="Tahoma" w:cs="Tahoma"/>
                <w:sz w:val="20"/>
                <w:highlight w:val="lightGray"/>
              </w:rPr>
              <w:t>(1 экз.)</w:t>
            </w:r>
            <w:r w:rsidRPr="00D30131">
              <w:rPr>
                <w:rFonts w:ascii="Tahoma" w:hAnsi="Tahoma" w:cs="Tahoma"/>
                <w:color w:val="00B050"/>
                <w:sz w:val="20"/>
                <w:highlight w:val="lightGray"/>
              </w:rPr>
              <w:t xml:space="preserve">, </w:t>
            </w:r>
          </w:p>
          <w:p w14:paraId="1C36283F" w14:textId="2369D13F" w:rsidR="00BC7E9B" w:rsidRPr="00D30131" w:rsidRDefault="00526E69" w:rsidP="002F68A6">
            <w:pPr>
              <w:pStyle w:val="afff1"/>
              <w:numPr>
                <w:ilvl w:val="0"/>
                <w:numId w:val="27"/>
              </w:numPr>
              <w:spacing w:before="120" w:after="240"/>
              <w:ind w:left="120" w:firstLine="306"/>
              <w:rPr>
                <w:rFonts w:ascii="Tahoma" w:hAnsi="Tahoma" w:cs="Tahoma"/>
                <w:sz w:val="20"/>
                <w:highlight w:val="lightGray"/>
                <w:lang w:eastAsia="ru-RU"/>
              </w:rPr>
            </w:pPr>
            <w:r w:rsidRPr="00F16DDB">
              <w:rPr>
                <w:rFonts w:ascii="Tahoma" w:hAnsi="Tahoma" w:cs="Tahoma"/>
                <w:b/>
                <w:color w:val="FF0000"/>
                <w:sz w:val="20"/>
                <w:highlight w:val="lightGray"/>
                <w:u w:color="FF0000"/>
              </w:rPr>
              <w:t>[</w:t>
            </w:r>
            <w:r w:rsidR="00BC7E9B" w:rsidRPr="00F16DDB">
              <w:rPr>
                <w:rFonts w:ascii="Tahoma" w:hAnsi="Tahoma" w:cs="Tahoma"/>
                <w:color w:val="00B050"/>
                <w:sz w:val="20"/>
                <w:highlight w:val="lightGray"/>
              </w:rPr>
              <w:t>счет-фактуру</w:t>
            </w:r>
            <w:r w:rsidR="008D4A44" w:rsidRPr="00F16DDB">
              <w:rPr>
                <w:rFonts w:ascii="Tahoma" w:hAnsi="Tahoma" w:cs="Tahoma"/>
                <w:color w:val="00B050"/>
                <w:sz w:val="20"/>
                <w:highlight w:val="lightGray"/>
              </w:rPr>
              <w:t xml:space="preserve"> </w:t>
            </w:r>
            <w:r w:rsidR="008D4A44" w:rsidRPr="00D30131">
              <w:rPr>
                <w:rFonts w:ascii="Tahoma" w:hAnsi="Tahoma" w:cs="Tahoma"/>
                <w:sz w:val="20"/>
                <w:highlight w:val="lightGray"/>
              </w:rPr>
              <w:t>(1 экз.)</w:t>
            </w:r>
            <w:r w:rsidRPr="00F16DDB">
              <w:rPr>
                <w:rFonts w:ascii="Tahoma" w:hAnsi="Tahoma" w:cs="Tahoma"/>
                <w:b/>
                <w:color w:val="FF0000"/>
                <w:sz w:val="20"/>
                <w:highlight w:val="lightGray"/>
              </w:rPr>
              <w:t>]</w:t>
            </w:r>
          </w:p>
        </w:tc>
      </w:tr>
      <w:tr w:rsidR="00BC7E9B" w:rsidRPr="00DD7155" w14:paraId="4DADF137" w14:textId="77777777" w:rsidTr="00202623">
        <w:trPr>
          <w:trHeight w:val="280"/>
        </w:trPr>
        <w:tc>
          <w:tcPr>
            <w:tcW w:w="1135" w:type="dxa"/>
          </w:tcPr>
          <w:p w14:paraId="35885D96" w14:textId="77777777" w:rsidR="00BC7E9B" w:rsidRPr="00DD7155" w:rsidRDefault="00BC7E9B" w:rsidP="002F68A6">
            <w:pPr>
              <w:tabs>
                <w:tab w:val="left" w:pos="1410"/>
              </w:tabs>
              <w:spacing w:before="120" w:after="240"/>
              <w:ind w:right="-150" w:firstLine="0"/>
              <w:jc w:val="left"/>
              <w:rPr>
                <w:rFonts w:ascii="Tahoma" w:hAnsi="Tahoma" w:cs="Tahoma"/>
                <w:sz w:val="14"/>
                <w:szCs w:val="18"/>
                <w:highlight w:val="lightGray"/>
                <w:lang w:eastAsia="ru-RU"/>
              </w:rPr>
            </w:pPr>
            <w:r w:rsidRPr="00DD7155">
              <w:rPr>
                <w:rFonts w:ascii="Tahoma" w:hAnsi="Tahoma" w:cs="Tahoma"/>
                <w:i/>
                <w:sz w:val="14"/>
                <w:szCs w:val="18"/>
                <w:highlight w:val="lightGray"/>
              </w:rPr>
              <w:t xml:space="preserve">Срок для </w:t>
            </w:r>
            <w:r w:rsidRPr="00DD7155">
              <w:rPr>
                <w:rFonts w:ascii="Tahoma" w:hAnsi="Tahoma" w:cs="Tahoma"/>
                <w:i/>
                <w:sz w:val="14"/>
                <w:highlight w:val="lightGray"/>
              </w:rPr>
              <w:t>направления</w:t>
            </w:r>
          </w:p>
        </w:tc>
        <w:tc>
          <w:tcPr>
            <w:tcW w:w="9497" w:type="dxa"/>
            <w:tcBorders>
              <w:top w:val="dotted" w:sz="4" w:space="0" w:color="auto"/>
            </w:tcBorders>
            <w:shd w:val="clear" w:color="auto" w:fill="F2F2F2"/>
          </w:tcPr>
          <w:p w14:paraId="4B7B2101" w14:textId="657477BE" w:rsidR="00BC7E9B" w:rsidRPr="00D30131" w:rsidRDefault="00BC7E9B">
            <w:pPr>
              <w:widowControl/>
              <w:tabs>
                <w:tab w:val="left" w:pos="1029"/>
                <w:tab w:val="left" w:pos="1418"/>
                <w:tab w:val="left" w:pos="3119"/>
              </w:tabs>
              <w:suppressAutoHyphens/>
              <w:autoSpaceDE/>
              <w:autoSpaceDN/>
              <w:adjustRightInd/>
              <w:spacing w:before="120" w:after="240"/>
              <w:ind w:left="179" w:firstLine="0"/>
              <w:rPr>
                <w:rFonts w:ascii="Tahoma" w:hAnsi="Tahoma" w:cs="Tahoma"/>
                <w:sz w:val="20"/>
                <w:highlight w:val="lightGray"/>
                <w:lang w:eastAsia="ru-RU"/>
              </w:rPr>
            </w:pPr>
            <w:r w:rsidRPr="006B7860">
              <w:rPr>
                <w:rFonts w:ascii="Tahoma" w:hAnsi="Tahoma" w:cs="Tahoma"/>
                <w:color w:val="00B050"/>
                <w:sz w:val="20"/>
                <w:highlight w:val="lightGray"/>
              </w:rPr>
              <w:t>в течение 2 р.д. с даты получения</w:t>
            </w:r>
            <w:r w:rsidR="00890D23" w:rsidRPr="00D30131">
              <w:rPr>
                <w:rFonts w:ascii="Tahoma" w:hAnsi="Tahoma" w:cs="Tahoma"/>
                <w:color w:val="00B050"/>
                <w:sz w:val="20"/>
                <w:highlight w:val="lightGray"/>
              </w:rPr>
              <w:t xml:space="preserve"> положительного заключения экспертизы по соответствующему </w:t>
            </w:r>
            <w:r w:rsidR="00B93094" w:rsidRPr="00D30131">
              <w:rPr>
                <w:rFonts w:ascii="Tahoma" w:hAnsi="Tahoma" w:cs="Tahoma"/>
                <w:color w:val="00B050"/>
                <w:sz w:val="20"/>
                <w:highlight w:val="lightGray"/>
              </w:rPr>
              <w:t xml:space="preserve">Виду </w:t>
            </w:r>
            <w:r w:rsidR="00890D23" w:rsidRPr="00D30131">
              <w:rPr>
                <w:rFonts w:ascii="Tahoma" w:hAnsi="Tahoma" w:cs="Tahoma"/>
                <w:color w:val="00B050"/>
                <w:sz w:val="20"/>
                <w:highlight w:val="lightGray"/>
              </w:rPr>
              <w:t>Документации,</w:t>
            </w:r>
          </w:p>
        </w:tc>
      </w:tr>
      <w:tr w:rsidR="00890D23" w:rsidRPr="00DD7155" w14:paraId="2F1F427A" w14:textId="77777777" w:rsidTr="00202623">
        <w:tc>
          <w:tcPr>
            <w:tcW w:w="1135" w:type="dxa"/>
          </w:tcPr>
          <w:p w14:paraId="1ACFBD1E" w14:textId="4711F019" w:rsidR="00890D23" w:rsidRPr="00DD7155" w:rsidRDefault="00890D23" w:rsidP="002F68A6">
            <w:pPr>
              <w:tabs>
                <w:tab w:val="left" w:pos="1410"/>
              </w:tabs>
              <w:spacing w:before="120" w:after="240"/>
              <w:ind w:right="-150" w:firstLine="0"/>
              <w:jc w:val="left"/>
              <w:rPr>
                <w:rFonts w:ascii="Tahoma" w:hAnsi="Tahoma" w:cs="Tahoma"/>
                <w:sz w:val="14"/>
                <w:szCs w:val="18"/>
                <w:highlight w:val="lightGray"/>
                <w:lang w:eastAsia="ru-RU"/>
              </w:rPr>
            </w:pPr>
          </w:p>
        </w:tc>
        <w:tc>
          <w:tcPr>
            <w:tcW w:w="9497" w:type="dxa"/>
            <w:tcBorders>
              <w:top w:val="dotted" w:sz="4" w:space="0" w:color="auto"/>
              <w:bottom w:val="dotted" w:sz="4" w:space="0" w:color="auto"/>
            </w:tcBorders>
            <w:shd w:val="clear" w:color="auto" w:fill="F2F2F2"/>
          </w:tcPr>
          <w:p w14:paraId="6E8CEAF9" w14:textId="643ACA3A" w:rsidR="00890D23" w:rsidRPr="00D30131" w:rsidRDefault="00890D23" w:rsidP="002F68A6">
            <w:pPr>
              <w:widowControl/>
              <w:tabs>
                <w:tab w:val="left" w:pos="1029"/>
                <w:tab w:val="left" w:pos="1418"/>
                <w:tab w:val="left" w:pos="3119"/>
              </w:tabs>
              <w:suppressAutoHyphens/>
              <w:autoSpaceDE/>
              <w:autoSpaceDN/>
              <w:adjustRightInd/>
              <w:spacing w:before="120" w:after="240"/>
              <w:ind w:left="179" w:firstLine="0"/>
              <w:rPr>
                <w:rFonts w:ascii="Tahoma" w:hAnsi="Tahoma" w:cs="Tahoma"/>
                <w:sz w:val="20"/>
                <w:highlight w:val="lightGray"/>
                <w:lang w:eastAsia="ru-RU"/>
              </w:rPr>
            </w:pPr>
            <w:r w:rsidRPr="006B7860">
              <w:rPr>
                <w:rFonts w:ascii="Tahoma" w:hAnsi="Tahoma" w:cs="Tahoma"/>
                <w:color w:val="00B050"/>
                <w:sz w:val="20"/>
                <w:highlight w:val="lightGray"/>
              </w:rPr>
              <w:t>но не позднее последнего числа месяца получения положительного заключения экспертизы</w:t>
            </w:r>
            <w:r w:rsidR="00526E69" w:rsidRPr="00F16DDB">
              <w:rPr>
                <w:rFonts w:ascii="Tahoma" w:hAnsi="Tahoma" w:cs="Tahoma"/>
                <w:b/>
                <w:color w:val="FF0000"/>
                <w:sz w:val="20"/>
                <w:highlight w:val="lightGray"/>
              </w:rPr>
              <w:t>]</w:t>
            </w:r>
          </w:p>
        </w:tc>
      </w:tr>
    </w:tbl>
    <w:p w14:paraId="1F83982B" w14:textId="0AABB1D0" w:rsidR="00BC7E9B" w:rsidRPr="00DD7155" w:rsidRDefault="00BC7E9B" w:rsidP="00B87AEB">
      <w:pPr>
        <w:pStyle w:val="afff1"/>
        <w:tabs>
          <w:tab w:val="left" w:pos="709"/>
        </w:tabs>
        <w:ind w:left="142"/>
        <w:rPr>
          <w:rFonts w:ascii="Tahoma" w:hAnsi="Tahoma" w:cs="Tahoma"/>
          <w:b/>
          <w:sz w:val="20"/>
        </w:rPr>
      </w:pPr>
    </w:p>
    <w:tbl>
      <w:tblPr>
        <w:tblStyle w:val="55"/>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3FA452E1" w14:textId="77777777" w:rsidTr="00E01668">
        <w:trPr>
          <w:trHeight w:val="280"/>
        </w:trPr>
        <w:tc>
          <w:tcPr>
            <w:tcW w:w="1134" w:type="dxa"/>
          </w:tcPr>
          <w:p w14:paraId="6DAEBB76" w14:textId="77777777" w:rsidR="00A40818" w:rsidRPr="00DD7155" w:rsidRDefault="00A40818" w:rsidP="002F68A6">
            <w:pPr>
              <w:pStyle w:val="1112"/>
              <w:numPr>
                <w:ilvl w:val="3"/>
                <w:numId w:val="13"/>
              </w:numPr>
              <w:spacing w:before="120" w:after="240"/>
              <w:ind w:left="565" w:hanging="567"/>
              <w:rPr>
                <w:rFonts w:ascii="Tahoma" w:hAnsi="Tahoma" w:cs="Tahoma"/>
                <w:sz w:val="20"/>
                <w:lang w:eastAsia="ru-RU"/>
              </w:rPr>
            </w:pPr>
          </w:p>
          <w:p w14:paraId="635A9A2C" w14:textId="23C1A3C1" w:rsidR="00477676" w:rsidRPr="00DD7155" w:rsidRDefault="007C5386" w:rsidP="002F68A6">
            <w:pPr>
              <w:pStyle w:val="1112"/>
              <w:tabs>
                <w:tab w:val="left" w:pos="284"/>
                <w:tab w:val="left" w:pos="1276"/>
              </w:tabs>
              <w:spacing w:before="120" w:after="240"/>
              <w:ind w:hanging="11"/>
              <w:jc w:val="left"/>
              <w:rPr>
                <w:rFonts w:ascii="Tahoma" w:hAnsi="Tahoma" w:cs="Tahoma"/>
                <w:sz w:val="20"/>
                <w:lang w:eastAsia="ru-RU"/>
              </w:rPr>
            </w:pPr>
            <w:r w:rsidRPr="007C5386">
              <w:rPr>
                <w:rFonts w:ascii="Tahoma" w:hAnsi="Tahoma" w:cs="Tahoma"/>
                <w:i/>
                <w:sz w:val="14"/>
                <w:szCs w:val="22"/>
                <w:lang w:eastAsia="ru-RU"/>
              </w:rPr>
              <w:t>Перечень документов</w:t>
            </w:r>
          </w:p>
        </w:tc>
        <w:tc>
          <w:tcPr>
            <w:tcW w:w="9498" w:type="dxa"/>
            <w:tcBorders>
              <w:top w:val="dotted" w:sz="4" w:space="0" w:color="A6A6A6"/>
              <w:bottom w:val="dotted" w:sz="4" w:space="0" w:color="A6A6A6"/>
            </w:tcBorders>
            <w:shd w:val="clear" w:color="auto" w:fill="F2F2F2"/>
          </w:tcPr>
          <w:p w14:paraId="25D97103" w14:textId="42435F2D" w:rsidR="00477676" w:rsidRPr="00DD7155" w:rsidRDefault="00477676" w:rsidP="002F68A6">
            <w:pPr>
              <w:spacing w:before="120" w:after="240"/>
              <w:ind w:left="142" w:right="-2" w:firstLine="0"/>
              <w:rPr>
                <w:rFonts w:ascii="Tahoma" w:hAnsi="Tahoma" w:cs="Tahoma"/>
                <w:sz w:val="20"/>
                <w:highlight w:val="lightGray"/>
                <w:lang w:eastAsia="ru-RU"/>
              </w:rPr>
            </w:pPr>
            <w:r w:rsidRPr="00DD7155">
              <w:rPr>
                <w:rFonts w:ascii="Tahoma" w:hAnsi="Tahoma" w:cs="Tahoma"/>
                <w:sz w:val="20"/>
                <w:highlight w:val="lightGray"/>
              </w:rPr>
              <w:t xml:space="preserve">Заказчик </w:t>
            </w:r>
            <w:r w:rsidR="00A13F79" w:rsidRPr="00DD7155">
              <w:rPr>
                <w:rFonts w:ascii="Tahoma" w:hAnsi="Tahoma" w:cs="Tahoma"/>
                <w:sz w:val="20"/>
                <w:highlight w:val="lightGray"/>
              </w:rPr>
              <w:t>осуществляет приемку</w:t>
            </w:r>
            <w:r w:rsidR="00E038BD" w:rsidRPr="00F16DDB">
              <w:rPr>
                <w:rFonts w:ascii="Tahoma" w:hAnsi="Tahoma" w:cs="Tahoma"/>
                <w:sz w:val="20"/>
                <w:highlight w:val="lightGray"/>
              </w:rPr>
              <w:t xml:space="preserve"> </w:t>
            </w:r>
            <w:r w:rsidR="00E038BD">
              <w:rPr>
                <w:rFonts w:ascii="Tahoma" w:hAnsi="Tahoma" w:cs="Tahoma"/>
                <w:sz w:val="20"/>
                <w:highlight w:val="lightGray"/>
              </w:rPr>
              <w:t>Работ</w:t>
            </w:r>
            <w:r w:rsidR="00A13F79" w:rsidRPr="00DD7155">
              <w:rPr>
                <w:rFonts w:ascii="Tahoma" w:hAnsi="Tahoma" w:cs="Tahoma"/>
                <w:sz w:val="20"/>
                <w:highlight w:val="lightGray"/>
              </w:rPr>
              <w:t xml:space="preserve"> и </w:t>
            </w:r>
            <w:r w:rsidRPr="00DD7155">
              <w:rPr>
                <w:rFonts w:ascii="Tahoma" w:hAnsi="Tahoma" w:cs="Tahoma"/>
                <w:sz w:val="20"/>
                <w:highlight w:val="lightGray"/>
              </w:rPr>
              <w:t xml:space="preserve">направляет Подрядчику </w:t>
            </w:r>
            <w:r w:rsidR="00A13F79" w:rsidRPr="00DD7155">
              <w:rPr>
                <w:rFonts w:ascii="Tahoma" w:hAnsi="Tahoma" w:cs="Tahoma"/>
                <w:sz w:val="20"/>
                <w:highlight w:val="lightGray"/>
              </w:rPr>
              <w:t>подписанные им</w:t>
            </w:r>
            <w:r w:rsidRPr="00DD7155">
              <w:rPr>
                <w:rFonts w:ascii="Tahoma" w:hAnsi="Tahoma" w:cs="Tahoma"/>
                <w:sz w:val="20"/>
                <w:highlight w:val="lightGray"/>
              </w:rPr>
              <w:t>:</w:t>
            </w:r>
          </w:p>
          <w:p w14:paraId="21D15091" w14:textId="754EFEE1" w:rsidR="00477676" w:rsidRPr="00DD7155" w:rsidRDefault="00477676" w:rsidP="002F68A6">
            <w:pPr>
              <w:pStyle w:val="afff1"/>
              <w:numPr>
                <w:ilvl w:val="0"/>
                <w:numId w:val="27"/>
              </w:numPr>
              <w:spacing w:before="120" w:after="240"/>
              <w:ind w:left="120" w:firstLine="306"/>
              <w:rPr>
                <w:rFonts w:ascii="Tahoma" w:hAnsi="Tahoma" w:cs="Tahoma"/>
                <w:sz w:val="20"/>
                <w:highlight w:val="lightGray"/>
                <w:lang w:eastAsia="ru-RU"/>
              </w:rPr>
            </w:pPr>
            <w:r w:rsidRPr="00DD7155">
              <w:rPr>
                <w:rFonts w:ascii="Tahoma" w:hAnsi="Tahoma" w:cs="Tahoma"/>
                <w:sz w:val="20"/>
                <w:highlight w:val="lightGray"/>
              </w:rPr>
              <w:t xml:space="preserve">Акт </w:t>
            </w:r>
            <w:r w:rsidR="00C72912" w:rsidRPr="00DD7155">
              <w:rPr>
                <w:rFonts w:ascii="Tahoma" w:hAnsi="Tahoma" w:cs="Tahoma"/>
                <w:sz w:val="20"/>
                <w:highlight w:val="lightGray"/>
              </w:rPr>
              <w:t>сдачи-приемки работ (услуг)</w:t>
            </w:r>
            <w:r w:rsidR="00AB5EF5" w:rsidRPr="00DD7155">
              <w:rPr>
                <w:rFonts w:ascii="Tahoma" w:hAnsi="Tahoma" w:cs="Tahoma"/>
                <w:sz w:val="20"/>
                <w:highlight w:val="lightGray"/>
              </w:rPr>
              <w:t xml:space="preserve"> </w:t>
            </w:r>
            <w:r w:rsidRPr="00DD7155">
              <w:rPr>
                <w:rFonts w:ascii="Tahoma" w:hAnsi="Tahoma" w:cs="Tahoma"/>
                <w:sz w:val="20"/>
                <w:highlight w:val="lightGray"/>
              </w:rPr>
              <w:t>(1 экз</w:t>
            </w:r>
            <w:r w:rsidR="00A13F79" w:rsidRPr="00DD7155">
              <w:rPr>
                <w:rFonts w:ascii="Tahoma" w:hAnsi="Tahoma" w:cs="Tahoma"/>
                <w:sz w:val="20"/>
                <w:highlight w:val="lightGray"/>
              </w:rPr>
              <w:t>.</w:t>
            </w:r>
            <w:r w:rsidRPr="00DD7155">
              <w:rPr>
                <w:rFonts w:ascii="Tahoma" w:hAnsi="Tahoma" w:cs="Tahoma"/>
                <w:sz w:val="20"/>
                <w:highlight w:val="lightGray"/>
              </w:rPr>
              <w:t>)</w:t>
            </w:r>
            <w:r w:rsidR="003F22AB" w:rsidRPr="00DD7155">
              <w:rPr>
                <w:rFonts w:ascii="Tahoma" w:hAnsi="Tahoma" w:cs="Tahoma"/>
                <w:sz w:val="20"/>
                <w:highlight w:val="lightGray"/>
              </w:rPr>
              <w:t>:</w:t>
            </w:r>
          </w:p>
          <w:p w14:paraId="7E284B3D" w14:textId="5FCE7D2B" w:rsidR="003F22AB" w:rsidRPr="00DD7155" w:rsidRDefault="00526E69" w:rsidP="00866AF6">
            <w:pPr>
              <w:pStyle w:val="afff1"/>
              <w:numPr>
                <w:ilvl w:val="0"/>
                <w:numId w:val="27"/>
              </w:numPr>
              <w:spacing w:before="120" w:after="240"/>
              <w:ind w:left="425" w:firstLine="22"/>
              <w:rPr>
                <w:rFonts w:ascii="Tahoma" w:hAnsi="Tahoma" w:cs="Tahoma"/>
                <w:sz w:val="20"/>
                <w:highlight w:val="lightGray"/>
                <w:lang w:eastAsia="ru-RU"/>
              </w:rPr>
            </w:pPr>
            <w:r w:rsidRPr="00526E69">
              <w:rPr>
                <w:rFonts w:ascii="Tahoma" w:hAnsi="Tahoma" w:cs="Tahoma"/>
                <w:b/>
                <w:iCs/>
                <w:color w:val="FF0000"/>
                <w:sz w:val="20"/>
              </w:rPr>
              <w:t>[</w:t>
            </w:r>
            <w:r w:rsidR="00E038BD" w:rsidRPr="00DD7155">
              <w:rPr>
                <w:rFonts w:ascii="Tahoma" w:hAnsi="Tahoma" w:cs="Tahoma"/>
                <w:sz w:val="20"/>
                <w:highlight w:val="lightGray"/>
              </w:rPr>
              <w:t xml:space="preserve"> с приложением</w:t>
            </w:r>
            <w:r w:rsidR="00E038BD" w:rsidRPr="00DD7155">
              <w:rPr>
                <w:rFonts w:ascii="Tahoma" w:hAnsi="Tahoma" w:cs="Tahoma"/>
                <w:iCs/>
                <w:sz w:val="20"/>
                <w:highlight w:val="lightGray"/>
                <w:lang w:eastAsia="ru-RU"/>
              </w:rPr>
              <w:t xml:space="preserve"> </w:t>
            </w:r>
            <w:r w:rsidR="00702B2B" w:rsidRPr="00DD7155">
              <w:rPr>
                <w:rFonts w:ascii="Tahoma" w:hAnsi="Tahoma" w:cs="Tahoma"/>
                <w:iCs/>
                <w:sz w:val="20"/>
                <w:highlight w:val="lightGray"/>
                <w:lang w:eastAsia="ru-RU"/>
              </w:rPr>
              <w:t xml:space="preserve"> </w:t>
            </w:r>
            <w:r w:rsidR="003F22AB" w:rsidRPr="00DD7155">
              <w:rPr>
                <w:rFonts w:ascii="Tahoma" w:hAnsi="Tahoma" w:cs="Tahoma"/>
                <w:iCs/>
                <w:sz w:val="20"/>
                <w:highlight w:val="lightGray"/>
              </w:rPr>
              <w:t xml:space="preserve">Сводного </w:t>
            </w:r>
            <w:r w:rsidR="0082129F" w:rsidRPr="00DD7155">
              <w:rPr>
                <w:rFonts w:ascii="Tahoma" w:hAnsi="Tahoma" w:cs="Tahoma"/>
                <w:iCs/>
                <w:sz w:val="20"/>
                <w:highlight w:val="lightGray"/>
              </w:rPr>
              <w:t xml:space="preserve"> реестра </w:t>
            </w:r>
            <w:r w:rsidR="00AB6C3D" w:rsidRPr="00DD7155">
              <w:rPr>
                <w:rFonts w:ascii="Tahoma" w:hAnsi="Tahoma" w:cs="Tahoma"/>
                <w:iCs/>
                <w:sz w:val="20"/>
                <w:highlight w:val="lightGray"/>
              </w:rPr>
              <w:t>ПИР</w:t>
            </w:r>
            <w:r w:rsidRPr="00526E69">
              <w:rPr>
                <w:rFonts w:ascii="Tahoma" w:hAnsi="Tahoma" w:cs="Tahoma"/>
                <w:b/>
                <w:iCs/>
                <w:color w:val="FF0000"/>
                <w:sz w:val="20"/>
              </w:rPr>
              <w:t>]</w:t>
            </w:r>
            <w:r w:rsidR="003F22AB" w:rsidRPr="00DD7155">
              <w:rPr>
                <w:rFonts w:ascii="Tahoma" w:hAnsi="Tahoma" w:cs="Tahoma"/>
                <w:iCs/>
                <w:sz w:val="20"/>
                <w:highlight w:val="lightGray"/>
              </w:rPr>
              <w:t>,</w:t>
            </w:r>
          </w:p>
          <w:p w14:paraId="26DD46CA" w14:textId="3E5B47DC" w:rsidR="00AD14AA" w:rsidRPr="00DD7155" w:rsidRDefault="00AD14AA" w:rsidP="002F68A6">
            <w:pPr>
              <w:pStyle w:val="afff1"/>
              <w:numPr>
                <w:ilvl w:val="0"/>
                <w:numId w:val="27"/>
              </w:numPr>
              <w:spacing w:before="120" w:after="240"/>
              <w:ind w:left="120" w:firstLine="306"/>
              <w:rPr>
                <w:rFonts w:ascii="Tahoma" w:hAnsi="Tahoma" w:cs="Tahoma"/>
                <w:sz w:val="20"/>
                <w:highlight w:val="lightGray"/>
                <w:lang w:eastAsia="ru-RU"/>
              </w:rPr>
            </w:pPr>
            <w:r w:rsidRPr="00DD7155">
              <w:rPr>
                <w:rFonts w:ascii="Tahoma" w:hAnsi="Tahoma" w:cs="Tahoma"/>
                <w:sz w:val="20"/>
                <w:highlight w:val="lightGray"/>
              </w:rPr>
              <w:t>исполнительные сметы</w:t>
            </w:r>
          </w:p>
          <w:p w14:paraId="760C814C" w14:textId="77777777" w:rsidR="00A13F79" w:rsidRPr="00EC24A8" w:rsidRDefault="00A13F79" w:rsidP="002F68A6">
            <w:pPr>
              <w:pStyle w:val="afff1"/>
              <w:spacing w:before="120" w:after="240"/>
              <w:ind w:left="426"/>
              <w:rPr>
                <w:rFonts w:ascii="Tahoma" w:hAnsi="Tahoma" w:cs="Tahoma"/>
                <w:sz w:val="20"/>
                <w:highlight w:val="lightGray"/>
                <w:lang w:eastAsia="ru-RU"/>
              </w:rPr>
            </w:pPr>
            <w:r w:rsidRPr="00EC24A8">
              <w:rPr>
                <w:rFonts w:ascii="Tahoma" w:hAnsi="Tahoma" w:cs="Tahoma"/>
                <w:sz w:val="20"/>
                <w:highlight w:val="lightGray"/>
              </w:rPr>
              <w:t>либо</w:t>
            </w:r>
          </w:p>
          <w:p w14:paraId="386CC3E7" w14:textId="7F234AAC" w:rsidR="00AA2A0F" w:rsidRPr="00DD7155" w:rsidRDefault="00477676" w:rsidP="002F68A6">
            <w:pPr>
              <w:pStyle w:val="afff1"/>
              <w:numPr>
                <w:ilvl w:val="0"/>
                <w:numId w:val="27"/>
              </w:numPr>
              <w:spacing w:before="120" w:after="240"/>
              <w:ind w:left="120" w:firstLine="306"/>
              <w:rPr>
                <w:rFonts w:ascii="Tahoma" w:hAnsi="Tahoma" w:cs="Tahoma"/>
                <w:sz w:val="20"/>
                <w:highlight w:val="lightGray"/>
                <w:lang w:eastAsia="ru-RU"/>
              </w:rPr>
            </w:pPr>
            <w:r w:rsidRPr="00DD7155">
              <w:rPr>
                <w:rFonts w:ascii="Tahoma" w:hAnsi="Tahoma" w:cs="Tahoma"/>
                <w:sz w:val="20"/>
                <w:highlight w:val="lightGray"/>
              </w:rPr>
              <w:t>мотиви</w:t>
            </w:r>
            <w:r w:rsidR="00AA2A0F" w:rsidRPr="00DD7155">
              <w:rPr>
                <w:rFonts w:ascii="Tahoma" w:hAnsi="Tahoma" w:cs="Tahoma"/>
                <w:sz w:val="20"/>
                <w:highlight w:val="lightGray"/>
              </w:rPr>
              <w:t>рованный отказ от приемки работ</w:t>
            </w:r>
          </w:p>
        </w:tc>
      </w:tr>
      <w:tr w:rsidR="007C5386" w:rsidRPr="00DD7155" w14:paraId="2935908B" w14:textId="77777777" w:rsidTr="00C6767F">
        <w:trPr>
          <w:trHeight w:val="431"/>
        </w:trPr>
        <w:tc>
          <w:tcPr>
            <w:tcW w:w="1134" w:type="dxa"/>
            <w:vMerge w:val="restart"/>
          </w:tcPr>
          <w:p w14:paraId="1E0C530A" w14:textId="77777777"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r w:rsidRPr="00DD7155">
              <w:rPr>
                <w:rFonts w:ascii="Tahoma" w:hAnsi="Tahoma" w:cs="Tahoma"/>
                <w:i/>
                <w:sz w:val="14"/>
              </w:rPr>
              <w:t>Срок для направления</w:t>
            </w:r>
          </w:p>
        </w:tc>
        <w:tc>
          <w:tcPr>
            <w:tcW w:w="9498" w:type="dxa"/>
            <w:tcBorders>
              <w:top w:val="dotted" w:sz="4" w:space="0" w:color="A6A6A6"/>
            </w:tcBorders>
            <w:shd w:val="clear" w:color="auto" w:fill="F2F2F2"/>
          </w:tcPr>
          <w:p w14:paraId="59DA5D2E" w14:textId="4EE0A9CC" w:rsidR="007C5386" w:rsidRPr="00DD7155" w:rsidRDefault="007C5386" w:rsidP="00A33D0A">
            <w:pPr>
              <w:widowControl/>
              <w:tabs>
                <w:tab w:val="left" w:pos="1029"/>
                <w:tab w:val="left" w:pos="1418"/>
                <w:tab w:val="left" w:pos="3119"/>
              </w:tabs>
              <w:suppressAutoHyphens/>
              <w:autoSpaceDE/>
              <w:autoSpaceDN/>
              <w:adjustRightInd/>
              <w:spacing w:before="120" w:after="240"/>
              <w:ind w:left="142" w:firstLine="0"/>
              <w:rPr>
                <w:rFonts w:ascii="Tahoma" w:hAnsi="Tahoma" w:cs="Tahoma"/>
                <w:sz w:val="20"/>
                <w:highlight w:val="lightGray"/>
                <w:lang w:eastAsia="ru-RU"/>
              </w:rPr>
            </w:pPr>
            <w:r w:rsidRPr="00F926FB">
              <w:rPr>
                <w:rFonts w:ascii="Tahoma" w:hAnsi="Tahoma" w:cs="Tahoma"/>
                <w:sz w:val="20"/>
                <w:highlight w:val="lightGray"/>
              </w:rPr>
              <w:t xml:space="preserve">в течение </w:t>
            </w:r>
            <w:r w:rsidR="00E038BD" w:rsidRPr="00F16DDB">
              <w:rPr>
                <w:b/>
                <w:iCs/>
                <w:color w:val="FF0000"/>
                <w:highlight w:val="lightGray"/>
              </w:rPr>
              <w:t>[</w:t>
            </w:r>
            <w:r w:rsidR="00E038BD" w:rsidRPr="00F16DDB">
              <w:rPr>
                <w:highlight w:val="lightGray"/>
              </w:rPr>
              <w:t>2</w:t>
            </w:r>
            <w:r w:rsidR="00E038BD" w:rsidRPr="00F16DDB">
              <w:rPr>
                <w:b/>
                <w:color w:val="FF0000"/>
                <w:highlight w:val="lightGray"/>
              </w:rPr>
              <w:t>]</w:t>
            </w:r>
            <w:r w:rsidR="00E038BD" w:rsidRPr="00F16DDB">
              <w:rPr>
                <w:b/>
                <w:color w:val="FF0000"/>
                <w:sz w:val="20"/>
                <w:highlight w:val="lightGray"/>
                <w:vertAlign w:val="superscript"/>
              </w:rPr>
              <w:footnoteReference w:id="292"/>
            </w:r>
            <w:r w:rsidR="00E038BD" w:rsidRPr="00F16DDB">
              <w:rPr>
                <w:highlight w:val="lightGray"/>
              </w:rPr>
              <w:t xml:space="preserve"> </w:t>
            </w:r>
            <w:r w:rsidR="00E038BD" w:rsidRPr="00F16DDB">
              <w:rPr>
                <w:color w:val="FF0000"/>
                <w:highlight w:val="lightGray"/>
              </w:rPr>
              <w:t>/</w:t>
            </w:r>
            <w:r w:rsidR="00E038BD" w:rsidRPr="00F16DDB">
              <w:rPr>
                <w:highlight w:val="lightGray"/>
              </w:rPr>
              <w:t xml:space="preserve"> </w:t>
            </w:r>
            <w:r w:rsidR="00E038BD" w:rsidRPr="00F16DDB">
              <w:rPr>
                <w:b/>
                <w:color w:val="FF0000"/>
                <w:highlight w:val="lightGray"/>
              </w:rPr>
              <w:t>[</w:t>
            </w:r>
            <w:r w:rsidR="00E038BD" w:rsidRPr="00F16DDB">
              <w:rPr>
                <w:highlight w:val="lightGray"/>
              </w:rPr>
              <w:t>1</w:t>
            </w:r>
            <w:r w:rsidR="00E038BD" w:rsidRPr="00F16DDB">
              <w:rPr>
                <w:b/>
                <w:color w:val="FF0000"/>
                <w:highlight w:val="lightGray"/>
              </w:rPr>
              <w:t>]</w:t>
            </w:r>
            <w:r w:rsidR="00E038BD" w:rsidRPr="00F16DDB">
              <w:rPr>
                <w:b/>
                <w:color w:val="FF0000"/>
                <w:sz w:val="20"/>
                <w:highlight w:val="lightGray"/>
                <w:vertAlign w:val="superscript"/>
              </w:rPr>
              <w:footnoteReference w:id="293"/>
            </w:r>
            <w:r w:rsidR="00E038BD" w:rsidRPr="00F16DDB">
              <w:rPr>
                <w:b/>
                <w:color w:val="FF0000"/>
                <w:highlight w:val="lightGray"/>
              </w:rPr>
              <w:t xml:space="preserve"> </w:t>
            </w:r>
            <w:r w:rsidRPr="00E038BD">
              <w:rPr>
                <w:rFonts w:ascii="Tahoma" w:hAnsi="Tahoma" w:cs="Tahoma"/>
                <w:sz w:val="20"/>
                <w:highlight w:val="lightGray"/>
              </w:rPr>
              <w:t xml:space="preserve"> р.д. с даты получения Акта сдачи-приемки работ (услуг)</w:t>
            </w:r>
            <w:r w:rsidRPr="00E038BD">
              <w:rPr>
                <w:rFonts w:ascii="Tahoma" w:eastAsia="Tahoma" w:hAnsi="Tahoma" w:cs="Tahoma"/>
                <w:sz w:val="16"/>
                <w:szCs w:val="20"/>
                <w:highlight w:val="lightGray"/>
              </w:rPr>
              <w:t xml:space="preserve"> </w:t>
            </w:r>
            <w:r w:rsidRPr="00E038BD">
              <w:rPr>
                <w:rFonts w:ascii="Tahoma" w:hAnsi="Tahoma" w:cs="Tahoma"/>
                <w:sz w:val="20"/>
                <w:highlight w:val="lightGray"/>
              </w:rPr>
              <w:t>на бумажном носителе,</w:t>
            </w:r>
          </w:p>
        </w:tc>
      </w:tr>
      <w:tr w:rsidR="007C5386" w:rsidRPr="00DD7155" w14:paraId="4B01DDBF" w14:textId="77777777" w:rsidTr="00202623">
        <w:tc>
          <w:tcPr>
            <w:tcW w:w="1134" w:type="dxa"/>
            <w:vMerge/>
          </w:tcPr>
          <w:p w14:paraId="5A16A817" w14:textId="4AD67497"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p>
        </w:tc>
        <w:tc>
          <w:tcPr>
            <w:tcW w:w="9498" w:type="dxa"/>
            <w:tcBorders>
              <w:top w:val="dotted" w:sz="4" w:space="0" w:color="A6A6A6"/>
              <w:bottom w:val="dotted" w:sz="4" w:space="0" w:color="A6A6A6"/>
            </w:tcBorders>
            <w:shd w:val="clear" w:color="auto" w:fill="F2F2F2"/>
          </w:tcPr>
          <w:p w14:paraId="36FD2D4B" w14:textId="530B49E5" w:rsidR="007C5386" w:rsidRPr="00E038BD" w:rsidRDefault="007C5386" w:rsidP="002F68A6">
            <w:pPr>
              <w:widowControl/>
              <w:tabs>
                <w:tab w:val="left" w:pos="1029"/>
                <w:tab w:val="left" w:pos="1418"/>
                <w:tab w:val="left" w:pos="3119"/>
              </w:tabs>
              <w:suppressAutoHyphens/>
              <w:autoSpaceDE/>
              <w:autoSpaceDN/>
              <w:adjustRightInd/>
              <w:spacing w:before="120" w:after="240"/>
              <w:ind w:left="179" w:firstLine="0"/>
              <w:rPr>
                <w:rFonts w:ascii="Tahoma" w:hAnsi="Tahoma" w:cs="Tahoma"/>
                <w:sz w:val="20"/>
                <w:highlight w:val="lightGray"/>
                <w:lang w:eastAsia="ru-RU"/>
              </w:rPr>
            </w:pPr>
            <w:r w:rsidRPr="00F926FB">
              <w:rPr>
                <w:rFonts w:ascii="Tahoma" w:hAnsi="Tahoma" w:cs="Tahoma"/>
                <w:sz w:val="20"/>
                <w:highlight w:val="lightGray"/>
              </w:rPr>
              <w:t xml:space="preserve">но не позднее </w:t>
            </w:r>
            <w:r w:rsidR="00E038BD" w:rsidRPr="00F16DDB">
              <w:rPr>
                <w:b/>
                <w:iCs/>
                <w:color w:val="FF0000"/>
                <w:highlight w:val="lightGray"/>
              </w:rPr>
              <w:t>[</w:t>
            </w:r>
            <w:r w:rsidR="00E038BD" w:rsidRPr="00F16DDB">
              <w:rPr>
                <w:highlight w:val="lightGray"/>
              </w:rPr>
              <w:t>2</w:t>
            </w:r>
            <w:r w:rsidR="00E038BD" w:rsidRPr="00F16DDB">
              <w:rPr>
                <w:b/>
                <w:color w:val="FF0000"/>
                <w:highlight w:val="lightGray"/>
              </w:rPr>
              <w:t>]</w:t>
            </w:r>
            <w:r w:rsidR="00E038BD" w:rsidRPr="00F16DDB">
              <w:rPr>
                <w:rFonts w:ascii="Tahoma" w:hAnsi="Tahoma" w:cs="Tahoma"/>
                <w:b/>
                <w:color w:val="FF0000"/>
                <w:sz w:val="20"/>
                <w:highlight w:val="lightGray"/>
                <w:vertAlign w:val="superscript"/>
              </w:rPr>
              <w:footnoteReference w:id="294"/>
            </w:r>
            <w:r w:rsidR="00E038BD" w:rsidRPr="00F16DDB">
              <w:rPr>
                <w:b/>
                <w:color w:val="FF0000"/>
                <w:highlight w:val="lightGray"/>
              </w:rPr>
              <w:t xml:space="preserve"> </w:t>
            </w:r>
            <w:r w:rsidR="00E038BD" w:rsidRPr="00F16DDB">
              <w:rPr>
                <w:color w:val="FF0000"/>
                <w:highlight w:val="lightGray"/>
              </w:rPr>
              <w:t>/</w:t>
            </w:r>
            <w:r w:rsidR="00E038BD" w:rsidRPr="00F16DDB">
              <w:rPr>
                <w:b/>
                <w:iCs/>
                <w:color w:val="FF0000"/>
                <w:highlight w:val="lightGray"/>
              </w:rPr>
              <w:t xml:space="preserve"> [</w:t>
            </w:r>
            <w:r w:rsidR="00E038BD" w:rsidRPr="00F16DDB">
              <w:rPr>
                <w:iCs/>
                <w:highlight w:val="lightGray"/>
              </w:rPr>
              <w:t>1</w:t>
            </w:r>
            <w:r w:rsidR="00E038BD" w:rsidRPr="00F16DDB">
              <w:rPr>
                <w:b/>
                <w:color w:val="FF0000"/>
                <w:highlight w:val="lightGray"/>
              </w:rPr>
              <w:t>]</w:t>
            </w:r>
            <w:r w:rsidR="00E038BD" w:rsidRPr="00F16DDB">
              <w:rPr>
                <w:rFonts w:ascii="Tahoma" w:hAnsi="Tahoma" w:cs="Tahoma"/>
                <w:b/>
                <w:color w:val="FF0000"/>
                <w:sz w:val="20"/>
                <w:highlight w:val="lightGray"/>
                <w:vertAlign w:val="superscript"/>
              </w:rPr>
              <w:footnoteReference w:id="295"/>
            </w:r>
            <w:r w:rsidR="00E038BD" w:rsidRPr="00F16DDB">
              <w:rPr>
                <w:b/>
                <w:color w:val="FF0000"/>
                <w:highlight w:val="lightGray"/>
              </w:rPr>
              <w:t xml:space="preserve"> </w:t>
            </w:r>
            <w:r w:rsidRPr="00E038BD">
              <w:rPr>
                <w:rFonts w:ascii="Tahoma" w:hAnsi="Tahoma" w:cs="Tahoma"/>
                <w:sz w:val="20"/>
                <w:highlight w:val="lightGray"/>
              </w:rPr>
              <w:t xml:space="preserve">числа месяца, следующего за месяцем </w:t>
            </w:r>
            <w:r w:rsidR="00E038BD" w:rsidRPr="00F16DDB">
              <w:rPr>
                <w:highlight w:val="lightGray"/>
              </w:rPr>
              <w:t xml:space="preserve"> </w:t>
            </w:r>
            <w:r w:rsidR="00E038BD" w:rsidRPr="00F16DDB">
              <w:rPr>
                <w:rFonts w:ascii="Tahoma" w:hAnsi="Tahoma" w:cs="Tahoma"/>
                <w:sz w:val="20"/>
                <w:highlight w:val="lightGray"/>
              </w:rPr>
              <w:t xml:space="preserve">окончания выполнения Работ по </w:t>
            </w:r>
            <w:r w:rsidR="00E038BD" w:rsidRPr="00F16DDB">
              <w:rPr>
                <w:rFonts w:ascii="Tahoma" w:hAnsi="Tahoma" w:cs="Tahoma"/>
                <w:b/>
                <w:color w:val="FF0000"/>
                <w:sz w:val="20"/>
                <w:highlight w:val="lightGray"/>
              </w:rPr>
              <w:t>[</w:t>
            </w:r>
            <w:r w:rsidR="00E038BD" w:rsidRPr="00F16DDB">
              <w:rPr>
                <w:rFonts w:ascii="Tahoma" w:hAnsi="Tahoma" w:cs="Tahoma"/>
                <w:sz w:val="20"/>
                <w:highlight w:val="lightGray"/>
              </w:rPr>
              <w:t>Виду</w:t>
            </w:r>
            <w:r w:rsidR="00E038BD" w:rsidRPr="00F16DDB">
              <w:rPr>
                <w:rFonts w:ascii="Tahoma" w:hAnsi="Tahoma" w:cs="Tahoma"/>
                <w:b/>
                <w:color w:val="FF0000"/>
                <w:sz w:val="20"/>
                <w:highlight w:val="lightGray"/>
              </w:rPr>
              <w:t>]</w:t>
            </w:r>
            <w:r w:rsidR="00E038BD" w:rsidRPr="00F16DDB">
              <w:rPr>
                <w:rFonts w:ascii="Tahoma" w:hAnsi="Tahoma" w:cs="Tahoma"/>
                <w:sz w:val="20"/>
                <w:highlight w:val="lightGray"/>
              </w:rPr>
              <w:t>/</w:t>
            </w:r>
            <w:r w:rsidR="00E038BD" w:rsidRPr="00F16DDB">
              <w:rPr>
                <w:rFonts w:ascii="Tahoma" w:hAnsi="Tahoma" w:cs="Tahoma"/>
                <w:b/>
                <w:color w:val="FF0000"/>
                <w:sz w:val="20"/>
                <w:highlight w:val="lightGray"/>
              </w:rPr>
              <w:t>[</w:t>
            </w:r>
            <w:r w:rsidR="00E038BD" w:rsidRPr="00F16DDB">
              <w:rPr>
                <w:rFonts w:ascii="Tahoma" w:hAnsi="Tahoma" w:cs="Tahoma"/>
                <w:sz w:val="20"/>
                <w:highlight w:val="lightGray"/>
              </w:rPr>
              <w:t>Части</w:t>
            </w:r>
            <w:r w:rsidR="00E038BD" w:rsidRPr="00F16DDB">
              <w:rPr>
                <w:rFonts w:ascii="Tahoma" w:hAnsi="Tahoma" w:cs="Tahoma"/>
                <w:b/>
                <w:color w:val="FF0000"/>
                <w:sz w:val="20"/>
                <w:highlight w:val="lightGray"/>
              </w:rPr>
              <w:t>]</w:t>
            </w:r>
            <w:r w:rsidR="00E038BD" w:rsidRPr="00F16DDB">
              <w:rPr>
                <w:rFonts w:ascii="Tahoma" w:hAnsi="Tahoma" w:cs="Tahoma"/>
                <w:sz w:val="20"/>
                <w:highlight w:val="lightGray"/>
              </w:rPr>
              <w:t xml:space="preserve"> Документации</w:t>
            </w:r>
          </w:p>
          <w:p w14:paraId="6D3C61F2" w14:textId="6C5C1D8B" w:rsidR="007C5386" w:rsidRPr="00DD7155" w:rsidRDefault="007C5386" w:rsidP="002F68A6">
            <w:pPr>
              <w:widowControl/>
              <w:tabs>
                <w:tab w:val="left" w:pos="1029"/>
                <w:tab w:val="left" w:pos="1418"/>
                <w:tab w:val="left" w:pos="3119"/>
              </w:tabs>
              <w:suppressAutoHyphens/>
              <w:autoSpaceDE/>
              <w:autoSpaceDN/>
              <w:adjustRightInd/>
              <w:spacing w:before="120" w:after="240"/>
              <w:ind w:left="179" w:firstLine="0"/>
              <w:rPr>
                <w:rFonts w:ascii="Tahoma" w:hAnsi="Tahoma" w:cs="Tahoma"/>
                <w:i/>
                <w:sz w:val="20"/>
                <w:lang w:eastAsia="ru-RU"/>
              </w:rPr>
            </w:pPr>
            <w:r w:rsidRPr="00DD7155">
              <w:rPr>
                <w:rFonts w:ascii="Tahoma" w:hAnsi="Tahoma" w:cs="Tahoma"/>
                <w:i/>
                <w:sz w:val="20"/>
              </w:rPr>
              <w:t>либо</w:t>
            </w:r>
          </w:p>
          <w:p w14:paraId="2A2AE78D" w14:textId="731EA52A" w:rsidR="007C5386" w:rsidRPr="00DD7155" w:rsidRDefault="00526E69" w:rsidP="005B7AAA">
            <w:pPr>
              <w:widowControl/>
              <w:tabs>
                <w:tab w:val="left" w:pos="1029"/>
                <w:tab w:val="left" w:pos="1418"/>
                <w:tab w:val="left" w:pos="3119"/>
              </w:tabs>
              <w:suppressAutoHyphens/>
              <w:autoSpaceDE/>
              <w:autoSpaceDN/>
              <w:adjustRightInd/>
              <w:spacing w:before="120" w:after="240"/>
              <w:ind w:left="179" w:firstLine="0"/>
              <w:rPr>
                <w:rFonts w:ascii="Tahoma" w:hAnsi="Tahoma" w:cs="Tahoma"/>
                <w:sz w:val="20"/>
                <w:highlight w:val="lightGray"/>
                <w:lang w:eastAsia="ru-RU"/>
              </w:rPr>
            </w:pPr>
            <w:r w:rsidRPr="00F16DDB">
              <w:rPr>
                <w:rFonts w:ascii="Tahoma" w:hAnsi="Tahoma" w:cs="Tahoma"/>
                <w:b/>
                <w:color w:val="FF0000"/>
                <w:sz w:val="20"/>
                <w:highlight w:val="lightGray"/>
                <w:u w:color="FF0000"/>
              </w:rPr>
              <w:t>[</w:t>
            </w:r>
            <w:r w:rsidR="007C5386" w:rsidRPr="00D30131">
              <w:rPr>
                <w:rFonts w:ascii="Tahoma" w:hAnsi="Tahoma" w:cs="Tahoma"/>
                <w:color w:val="00B050"/>
                <w:sz w:val="20"/>
                <w:highlight w:val="lightGray"/>
              </w:rPr>
              <w:t xml:space="preserve">но не позднее </w:t>
            </w:r>
            <w:r w:rsidR="00E038BD" w:rsidRPr="00F16DDB">
              <w:rPr>
                <w:b/>
                <w:iCs/>
                <w:color w:val="FF0000"/>
                <w:highlight w:val="lightGray"/>
              </w:rPr>
              <w:t>[</w:t>
            </w:r>
            <w:r w:rsidR="00E038BD" w:rsidRPr="00F16DDB">
              <w:rPr>
                <w:color w:val="00B050"/>
                <w:highlight w:val="lightGray"/>
              </w:rPr>
              <w:t>2</w:t>
            </w:r>
            <w:r w:rsidR="00E038BD" w:rsidRPr="00F16DDB">
              <w:rPr>
                <w:b/>
                <w:color w:val="FF0000"/>
                <w:highlight w:val="lightGray"/>
              </w:rPr>
              <w:t>]</w:t>
            </w:r>
            <w:r w:rsidR="00E038BD" w:rsidRPr="00F16DDB">
              <w:rPr>
                <w:rFonts w:ascii="Tahoma" w:hAnsi="Tahoma" w:cs="Tahoma"/>
                <w:b/>
                <w:color w:val="FF0000"/>
                <w:sz w:val="20"/>
                <w:highlight w:val="lightGray"/>
                <w:vertAlign w:val="superscript"/>
              </w:rPr>
              <w:footnoteReference w:id="296"/>
            </w:r>
            <w:r w:rsidR="00E038BD" w:rsidRPr="00F16DDB">
              <w:rPr>
                <w:color w:val="00B050"/>
                <w:highlight w:val="lightGray"/>
              </w:rPr>
              <w:t xml:space="preserve"> </w:t>
            </w:r>
            <w:r w:rsidR="00E038BD" w:rsidRPr="00F16DDB">
              <w:rPr>
                <w:color w:val="FF0000"/>
                <w:highlight w:val="lightGray"/>
              </w:rPr>
              <w:t>/</w:t>
            </w:r>
            <w:r w:rsidR="00E038BD" w:rsidRPr="00F16DDB">
              <w:rPr>
                <w:b/>
                <w:iCs/>
                <w:color w:val="FF0000"/>
                <w:highlight w:val="lightGray"/>
              </w:rPr>
              <w:t xml:space="preserve"> [</w:t>
            </w:r>
            <w:r w:rsidR="00E038BD" w:rsidRPr="00F16DDB">
              <w:rPr>
                <w:iCs/>
                <w:color w:val="00B050"/>
                <w:highlight w:val="lightGray"/>
              </w:rPr>
              <w:t>1</w:t>
            </w:r>
            <w:r w:rsidR="00E038BD" w:rsidRPr="00F16DDB">
              <w:rPr>
                <w:b/>
                <w:color w:val="FF0000"/>
                <w:highlight w:val="lightGray"/>
              </w:rPr>
              <w:t>]</w:t>
            </w:r>
            <w:r w:rsidR="00E038BD" w:rsidRPr="00F16DDB">
              <w:rPr>
                <w:rFonts w:ascii="Tahoma" w:hAnsi="Tahoma" w:cs="Tahoma"/>
                <w:b/>
                <w:color w:val="FF0000"/>
                <w:sz w:val="20"/>
                <w:highlight w:val="lightGray"/>
                <w:vertAlign w:val="superscript"/>
              </w:rPr>
              <w:footnoteReference w:id="297"/>
            </w:r>
            <w:r w:rsidR="00E038BD" w:rsidRPr="00F16DDB">
              <w:rPr>
                <w:color w:val="00B050"/>
                <w:highlight w:val="lightGray"/>
              </w:rPr>
              <w:t xml:space="preserve"> </w:t>
            </w:r>
            <w:r w:rsidR="007C5386" w:rsidRPr="00D30131">
              <w:rPr>
                <w:rFonts w:ascii="Tahoma" w:hAnsi="Tahoma" w:cs="Tahoma"/>
                <w:color w:val="00B050"/>
                <w:sz w:val="20"/>
                <w:highlight w:val="lightGray"/>
              </w:rPr>
              <w:t>числа месяца, следующего за месяцем получения положительного заключения экспертизы</w:t>
            </w:r>
            <w:r w:rsidRPr="00F16DDB">
              <w:rPr>
                <w:rFonts w:ascii="Tahoma" w:hAnsi="Tahoma" w:cs="Tahoma"/>
                <w:b/>
                <w:color w:val="FF0000"/>
                <w:sz w:val="20"/>
                <w:highlight w:val="lightGray"/>
              </w:rPr>
              <w:t>]</w:t>
            </w:r>
            <w:r w:rsidR="007C5386" w:rsidRPr="006B7860">
              <w:rPr>
                <w:rStyle w:val="ad"/>
                <w:rFonts w:ascii="Tahoma" w:hAnsi="Tahoma" w:cs="Tahoma"/>
                <w:b/>
                <w:color w:val="FF0000"/>
                <w:sz w:val="20"/>
                <w:highlight w:val="lightGray"/>
              </w:rPr>
              <w:footnoteReference w:id="298"/>
            </w:r>
          </w:p>
        </w:tc>
      </w:tr>
    </w:tbl>
    <w:p w14:paraId="6F9EB5F0" w14:textId="68F8B115" w:rsidR="00DC0974" w:rsidRPr="00DD7155" w:rsidRDefault="00702B2B" w:rsidP="002F68A6">
      <w:pPr>
        <w:pStyle w:val="1112"/>
        <w:tabs>
          <w:tab w:val="left" w:pos="284"/>
          <w:tab w:val="left" w:pos="924"/>
        </w:tabs>
        <w:spacing w:before="120" w:after="240"/>
        <w:ind w:left="142"/>
        <w:rPr>
          <w:rFonts w:ascii="Tahoma" w:hAnsi="Tahoma" w:cs="Tahoma"/>
          <w:i/>
          <w:sz w:val="20"/>
          <w:szCs w:val="16"/>
          <w:lang w:bidi="ru-RU"/>
        </w:rPr>
      </w:pPr>
      <w:r w:rsidRPr="00DD7155">
        <w:rPr>
          <w:rFonts w:ascii="Tahoma" w:hAnsi="Tahoma" w:cs="Tahoma"/>
          <w:i/>
          <w:sz w:val="20"/>
          <w:szCs w:val="16"/>
          <w:lang w:bidi="ru-RU"/>
        </w:rPr>
        <w:t xml:space="preserve">ПРИ </w:t>
      </w:r>
      <w:r w:rsidR="003C05BE" w:rsidRPr="00DD7155">
        <w:rPr>
          <w:rFonts w:ascii="Tahoma" w:hAnsi="Tahoma" w:cs="Tahoma"/>
          <w:i/>
          <w:sz w:val="20"/>
          <w:szCs w:val="16"/>
          <w:lang w:bidi="ru-RU"/>
        </w:rPr>
        <w:t xml:space="preserve">ТЕРРИТОРИАЛЬНОЙ УДАЛЕННОСТИ И/ИЛИ </w:t>
      </w:r>
      <w:r w:rsidR="008249BB" w:rsidRPr="00DD7155">
        <w:rPr>
          <w:rFonts w:ascii="Tahoma" w:hAnsi="Tahoma" w:cs="Tahoma"/>
          <w:i/>
          <w:sz w:val="20"/>
          <w:szCs w:val="16"/>
          <w:lang w:bidi="ru-RU"/>
        </w:rPr>
        <w:t xml:space="preserve">НЕВОЗМОЖНОСТИ ПОДПИСАНИЯ СТОРОНАМИ ОРИГИНАЛА </w:t>
      </w:r>
      <w:r w:rsidR="008249BB" w:rsidRPr="00DD7155">
        <w:rPr>
          <w:rFonts w:ascii="Tahoma" w:hAnsi="Tahoma" w:cs="Tahoma"/>
          <w:i/>
          <w:sz w:val="20"/>
          <w:szCs w:val="16"/>
        </w:rPr>
        <w:t>АКТА СДАЧИ-ПРИЕМКИ РАБОТ</w:t>
      </w:r>
      <w:r w:rsidR="008249BB" w:rsidRPr="00DD7155">
        <w:rPr>
          <w:rFonts w:ascii="Tahoma" w:hAnsi="Tahoma" w:cs="Tahoma"/>
          <w:i/>
          <w:sz w:val="20"/>
          <w:szCs w:val="16"/>
          <w:lang w:bidi="ru-RU"/>
        </w:rPr>
        <w:t xml:space="preserve"> В СРОК ДО 2 ЧИСЛА МЕСЯЦА, СЛЕДУЮЩЕГО ЗА МЕСЯЦЕМ ВЫПОЛНЕНИЯ РАБОТ, ИЗЛОЖИТЬ ПУНКТ «ПОРЯДОК ПРИЕМКИ</w:t>
      </w:r>
      <w:r w:rsidR="008249BB" w:rsidRPr="00DD7155">
        <w:rPr>
          <w:rFonts w:ascii="Tahoma" w:hAnsi="Tahoma" w:cs="Tahoma"/>
          <w:sz w:val="20"/>
        </w:rPr>
        <w:t xml:space="preserve"> </w:t>
      </w:r>
      <w:r w:rsidR="008249BB" w:rsidRPr="00DD7155">
        <w:rPr>
          <w:rFonts w:ascii="Tahoma" w:hAnsi="Tahoma" w:cs="Tahoma"/>
          <w:i/>
          <w:sz w:val="20"/>
          <w:szCs w:val="16"/>
          <w:lang w:bidi="ru-RU"/>
        </w:rPr>
        <w:t>РАБОТ ПО РАЗРАБОТКЕ</w:t>
      </w:r>
      <w:r w:rsidR="003F22AB" w:rsidRPr="00DD7155">
        <w:rPr>
          <w:rFonts w:ascii="Tahoma" w:hAnsi="Tahoma" w:cs="Tahoma"/>
          <w:i/>
          <w:sz w:val="20"/>
          <w:szCs w:val="16"/>
          <w:lang w:bidi="ru-RU"/>
        </w:rPr>
        <w:t xml:space="preserve"> ДОКУМЕНТАЦИИ» ДОГОВОРА В РЕДАКЦИИ 20.1.</w:t>
      </w:r>
      <w:r w:rsidR="007738E7">
        <w:rPr>
          <w:rFonts w:ascii="Tahoma" w:hAnsi="Tahoma" w:cs="Tahoma"/>
          <w:i/>
          <w:sz w:val="20"/>
          <w:szCs w:val="16"/>
          <w:lang w:bidi="ru-RU"/>
        </w:rPr>
        <w:t>5</w:t>
      </w:r>
      <w:r w:rsidR="003F22AB" w:rsidRPr="00DD7155">
        <w:rPr>
          <w:rFonts w:ascii="Tahoma" w:hAnsi="Tahoma" w:cs="Tahoma"/>
          <w:i/>
          <w:sz w:val="20"/>
          <w:szCs w:val="16"/>
          <w:lang w:bidi="ru-RU"/>
        </w:rPr>
        <w:t>, А ПУНКТ 20.1.</w:t>
      </w:r>
      <w:r w:rsidR="007738E7">
        <w:rPr>
          <w:rFonts w:ascii="Tahoma" w:hAnsi="Tahoma" w:cs="Tahoma"/>
          <w:i/>
          <w:sz w:val="20"/>
          <w:szCs w:val="16"/>
          <w:lang w:bidi="ru-RU"/>
        </w:rPr>
        <w:t>4</w:t>
      </w:r>
      <w:r w:rsidR="003F22AB" w:rsidRPr="00DD7155">
        <w:rPr>
          <w:rFonts w:ascii="Tahoma" w:hAnsi="Tahoma" w:cs="Tahoma"/>
          <w:i/>
          <w:sz w:val="20"/>
          <w:szCs w:val="16"/>
          <w:lang w:bidi="ru-RU"/>
        </w:rPr>
        <w:t xml:space="preserve"> ИСКЛЮЧИТЬ</w:t>
      </w:r>
    </w:p>
    <w:p w14:paraId="05BD8095" w14:textId="6C132AEE" w:rsidR="001E25DB" w:rsidRPr="00F16DDB" w:rsidRDefault="00526E69" w:rsidP="00EE5F37">
      <w:pPr>
        <w:pStyle w:val="afff1"/>
        <w:numPr>
          <w:ilvl w:val="2"/>
          <w:numId w:val="13"/>
        </w:numPr>
        <w:spacing w:before="120" w:after="240"/>
        <w:ind w:left="142" w:right="-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 xml:space="preserve">ПОРЯДОК ПРИЕМКИ РАБОТ ПО </w:t>
      </w:r>
      <w:r w:rsidR="009F1E38" w:rsidRPr="00DD7155">
        <w:rPr>
          <w:rFonts w:ascii="Tahoma" w:hAnsi="Tahoma" w:cs="Tahoma"/>
          <w:sz w:val="20"/>
          <w:highlight w:val="lightGray"/>
        </w:rPr>
        <w:t xml:space="preserve"> </w:t>
      </w:r>
      <w:r w:rsidR="00514781" w:rsidRPr="00526E69">
        <w:rPr>
          <w:rFonts w:ascii="Tahoma" w:hAnsi="Tahoma" w:cs="Tahoma"/>
          <w:b/>
          <w:color w:val="FF0000"/>
          <w:sz w:val="20"/>
          <w:u w:color="FF0000"/>
        </w:rPr>
        <w:t>[</w:t>
      </w:r>
      <w:r w:rsidR="00514781" w:rsidRPr="00DD7155">
        <w:rPr>
          <w:rFonts w:ascii="Tahoma" w:hAnsi="Tahoma" w:cs="Tahoma"/>
          <w:b/>
          <w:sz w:val="20"/>
          <w:highlight w:val="lightGray"/>
        </w:rPr>
        <w:t>РАЗРАБОТКЕ</w:t>
      </w:r>
      <w:r w:rsidR="00514781" w:rsidRPr="00526E69">
        <w:rPr>
          <w:rFonts w:ascii="Tahoma" w:hAnsi="Tahoma" w:cs="Tahoma"/>
          <w:b/>
          <w:color w:val="FF0000"/>
          <w:sz w:val="20"/>
        </w:rPr>
        <w:t>]</w:t>
      </w:r>
      <w:r w:rsidR="00514781" w:rsidRPr="00DD7155">
        <w:rPr>
          <w:rFonts w:ascii="Tahoma" w:hAnsi="Tahoma" w:cs="Tahoma"/>
          <w:sz w:val="20"/>
          <w:highlight w:val="lightGray"/>
        </w:rPr>
        <w:t xml:space="preserve"> / </w:t>
      </w:r>
      <w:r w:rsidR="00514781" w:rsidRPr="00526E69">
        <w:rPr>
          <w:rFonts w:ascii="Tahoma" w:hAnsi="Tahoma" w:cs="Tahoma"/>
          <w:b/>
          <w:color w:val="FF0000"/>
          <w:sz w:val="20"/>
          <w:u w:color="FF0000"/>
        </w:rPr>
        <w:t>[</w:t>
      </w:r>
      <w:r w:rsidR="00514781" w:rsidRPr="00DD7155">
        <w:rPr>
          <w:rFonts w:ascii="Tahoma" w:hAnsi="Tahoma" w:cs="Tahoma"/>
          <w:b/>
          <w:sz w:val="20"/>
          <w:highlight w:val="lightGray"/>
        </w:rPr>
        <w:t>КОРРЕКТИРОВКЕ</w:t>
      </w:r>
      <w:r w:rsidR="00514781" w:rsidRPr="00526E69">
        <w:rPr>
          <w:rFonts w:ascii="Tahoma" w:hAnsi="Tahoma" w:cs="Tahoma"/>
          <w:b/>
          <w:color w:val="FF0000"/>
          <w:sz w:val="20"/>
        </w:rPr>
        <w:t>]</w:t>
      </w:r>
      <w:r w:rsidR="00514781" w:rsidRPr="00DD7155">
        <w:rPr>
          <w:rFonts w:ascii="Tahoma" w:hAnsi="Tahoma" w:cs="Tahoma"/>
          <w:sz w:val="20"/>
          <w:highlight w:val="lightGray"/>
        </w:rPr>
        <w:t xml:space="preserve"> </w:t>
      </w:r>
      <w:r w:rsidR="00514781" w:rsidRPr="00DD7155">
        <w:rPr>
          <w:rFonts w:ascii="Tahoma" w:hAnsi="Tahoma" w:cs="Tahoma"/>
          <w:b/>
          <w:sz w:val="20"/>
          <w:highlight w:val="lightGray"/>
        </w:rPr>
        <w:t xml:space="preserve"> ДОКУМЕНТАЦИИ:</w:t>
      </w:r>
      <w:r w:rsidR="00514781" w:rsidRPr="00526E69">
        <w:rPr>
          <w:rFonts w:ascii="Tahoma" w:hAnsi="Tahoma" w:cs="Tahoma"/>
          <w:b/>
          <w:color w:val="FF0000"/>
          <w:sz w:val="20"/>
        </w:rPr>
        <w:t>]</w:t>
      </w:r>
    </w:p>
    <w:p w14:paraId="7FADAF70" w14:textId="6218EB1A" w:rsidR="000E2669" w:rsidRPr="00F16DDB" w:rsidRDefault="000E2669" w:rsidP="00F16DDB">
      <w:pPr>
        <w:pStyle w:val="afff1"/>
        <w:spacing w:before="120" w:after="240"/>
        <w:ind w:left="142" w:right="-2"/>
        <w:rPr>
          <w:rFonts w:ascii="Tahoma" w:hAnsi="Tahoma" w:cs="Tahoma"/>
          <w:i/>
          <w:sz w:val="20"/>
          <w:highlight w:val="lightGray"/>
        </w:rPr>
      </w:pPr>
      <w:r w:rsidRPr="00F16DDB">
        <w:rPr>
          <w:rFonts w:ascii="Tahoma" w:hAnsi="Tahoma" w:cs="Tahoma"/>
          <w:i/>
          <w:sz w:val="20"/>
        </w:rPr>
        <w:t>ЕСЛИ ДЛЯ ПОДПИСАНИЯ АКТА СДАЧИ-ПРИЕМКИ РАБОТ НЕ ТРЕБУЕТСЯ ПОЛУЧЕНИЕ ЗАКЛЮЧЕ</w:t>
      </w:r>
      <w:r w:rsidRPr="00F926FB">
        <w:rPr>
          <w:rFonts w:ascii="Tahoma" w:hAnsi="Tahoma" w:cs="Tahoma"/>
          <w:i/>
          <w:sz w:val="20"/>
        </w:rPr>
        <w:t>НИЯ ЭКСПЕРТИЗЫ, ВКЛЮЧИТЬ ПУНКТ 2</w:t>
      </w:r>
      <w:r w:rsidR="006F36CA" w:rsidRPr="00F926FB">
        <w:rPr>
          <w:rFonts w:ascii="Tahoma" w:hAnsi="Tahoma" w:cs="Tahoma"/>
          <w:i/>
          <w:sz w:val="20"/>
        </w:rPr>
        <w:t>0.1.5.1, А ПУНКТ 20</w:t>
      </w:r>
      <w:r w:rsidRPr="00F16DDB">
        <w:rPr>
          <w:rFonts w:ascii="Tahoma" w:hAnsi="Tahoma" w:cs="Tahoma"/>
          <w:i/>
          <w:sz w:val="20"/>
        </w:rPr>
        <w:t>.1.5.2 ИСКЛЮЧИТЬ:</w:t>
      </w:r>
    </w:p>
    <w:tbl>
      <w:tblPr>
        <w:tblStyle w:val="affa"/>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A70FB2" w:rsidRPr="00DD7155" w14:paraId="064CCBDF" w14:textId="77777777" w:rsidTr="00277E2D">
        <w:trPr>
          <w:trHeight w:val="280"/>
        </w:trPr>
        <w:tc>
          <w:tcPr>
            <w:tcW w:w="1135" w:type="dxa"/>
          </w:tcPr>
          <w:p w14:paraId="6713262C" w14:textId="77777777" w:rsidR="00277E2D" w:rsidRPr="00DD7155" w:rsidRDefault="00277E2D" w:rsidP="002F68A6">
            <w:pPr>
              <w:pStyle w:val="1112"/>
              <w:numPr>
                <w:ilvl w:val="3"/>
                <w:numId w:val="13"/>
              </w:numPr>
              <w:spacing w:before="120" w:after="240"/>
              <w:ind w:left="565" w:hanging="567"/>
              <w:rPr>
                <w:rFonts w:ascii="Tahoma" w:hAnsi="Tahoma" w:cs="Tahoma"/>
                <w:sz w:val="20"/>
                <w:highlight w:val="lightGray"/>
              </w:rPr>
            </w:pPr>
          </w:p>
          <w:p w14:paraId="664EA99B" w14:textId="27AE05F0" w:rsidR="00477676" w:rsidRPr="00DD7155" w:rsidRDefault="007C5386" w:rsidP="002F68A6">
            <w:pPr>
              <w:tabs>
                <w:tab w:val="left" w:pos="1410"/>
              </w:tabs>
              <w:spacing w:before="120" w:after="240"/>
              <w:ind w:right="-150" w:firstLine="0"/>
              <w:jc w:val="left"/>
              <w:rPr>
                <w:rFonts w:ascii="Tahoma" w:hAnsi="Tahoma" w:cs="Tahoma"/>
                <w:i/>
                <w:sz w:val="20"/>
                <w:highlight w:val="lightGray"/>
              </w:rPr>
            </w:pPr>
            <w:r w:rsidRPr="007C5386">
              <w:rPr>
                <w:rFonts w:ascii="Tahoma" w:hAnsi="Tahoma" w:cs="Tahoma"/>
                <w:i/>
                <w:sz w:val="14"/>
                <w:szCs w:val="22"/>
              </w:rPr>
              <w:t>Перечень документов</w:t>
            </w:r>
          </w:p>
        </w:tc>
        <w:tc>
          <w:tcPr>
            <w:tcW w:w="9497" w:type="dxa"/>
            <w:tcBorders>
              <w:bottom w:val="dotted" w:sz="4" w:space="0" w:color="auto"/>
            </w:tcBorders>
            <w:shd w:val="clear" w:color="auto" w:fill="F2F2F2" w:themeFill="background1" w:themeFillShade="F2"/>
          </w:tcPr>
          <w:p w14:paraId="72CD91A5" w14:textId="77777777" w:rsidR="00477676" w:rsidRPr="00DD7155" w:rsidRDefault="00477676" w:rsidP="002F68A6">
            <w:pPr>
              <w:spacing w:before="120" w:after="240"/>
              <w:ind w:left="148" w:firstLine="0"/>
              <w:rPr>
                <w:rFonts w:ascii="Tahoma" w:hAnsi="Tahoma" w:cs="Tahoma"/>
                <w:sz w:val="20"/>
                <w:highlight w:val="lightGray"/>
              </w:rPr>
            </w:pPr>
            <w:r w:rsidRPr="00DD7155">
              <w:rPr>
                <w:rFonts w:ascii="Tahoma" w:hAnsi="Tahoma" w:cs="Tahoma"/>
                <w:sz w:val="20"/>
                <w:highlight w:val="lightGray"/>
              </w:rPr>
              <w:t>Подрядчик направляет Заказчику по электронной почте</w:t>
            </w:r>
            <w:r w:rsidR="00A13F79" w:rsidRPr="00DD7155">
              <w:rPr>
                <w:rFonts w:ascii="Tahoma" w:hAnsi="Tahoma" w:cs="Tahoma"/>
                <w:sz w:val="20"/>
                <w:highlight w:val="lightGray"/>
              </w:rPr>
              <w:t xml:space="preserve"> подписанные им</w:t>
            </w:r>
            <w:r w:rsidRPr="00DD7155">
              <w:rPr>
                <w:rFonts w:ascii="Tahoma" w:hAnsi="Tahoma" w:cs="Tahoma"/>
                <w:sz w:val="20"/>
                <w:highlight w:val="lightGray"/>
              </w:rPr>
              <w:t xml:space="preserve">: </w:t>
            </w:r>
          </w:p>
          <w:p w14:paraId="3477355F" w14:textId="77777777" w:rsidR="007738E7" w:rsidRPr="00F16DDB" w:rsidRDefault="007738E7" w:rsidP="007738E7">
            <w:pPr>
              <w:pStyle w:val="afff1"/>
              <w:numPr>
                <w:ilvl w:val="0"/>
                <w:numId w:val="27"/>
              </w:numPr>
              <w:spacing w:before="120" w:after="240"/>
              <w:ind w:left="711"/>
              <w:rPr>
                <w:rFonts w:ascii="Tahoma" w:hAnsi="Tahoma" w:cs="Tahoma"/>
                <w:sz w:val="20"/>
                <w:highlight w:val="lightGray"/>
              </w:rPr>
            </w:pPr>
            <w:r w:rsidRPr="00F16DDB">
              <w:rPr>
                <w:rFonts w:ascii="Tahoma" w:hAnsi="Tahoma" w:cs="Tahoma"/>
                <w:sz w:val="20"/>
                <w:highlight w:val="lightGray"/>
              </w:rPr>
              <w:t xml:space="preserve">Акт сдачи-приемки работ (услуг) с приложением </w:t>
            </w:r>
            <w:r w:rsidRPr="00F16DDB">
              <w:rPr>
                <w:rFonts w:ascii="Tahoma" w:hAnsi="Tahoma" w:cs="Tahoma"/>
                <w:b/>
                <w:color w:val="FF0000"/>
                <w:sz w:val="20"/>
                <w:highlight w:val="lightGray"/>
              </w:rPr>
              <w:t>[</w:t>
            </w:r>
            <w:r w:rsidRPr="00F16DDB">
              <w:rPr>
                <w:rFonts w:ascii="Tahoma" w:hAnsi="Tahoma" w:cs="Tahoma"/>
                <w:sz w:val="20"/>
                <w:highlight w:val="lightGray"/>
              </w:rPr>
              <w:t>Вида</w:t>
            </w:r>
            <w:r w:rsidRPr="00F16DDB">
              <w:rPr>
                <w:rFonts w:ascii="Tahoma" w:hAnsi="Tahoma" w:cs="Tahoma"/>
                <w:b/>
                <w:color w:val="FF0000"/>
                <w:sz w:val="20"/>
                <w:highlight w:val="lightGray"/>
              </w:rPr>
              <w:t>]</w:t>
            </w:r>
            <w:r w:rsidRPr="00F16DDB">
              <w:rPr>
                <w:rFonts w:ascii="Tahoma" w:hAnsi="Tahoma" w:cs="Tahoma"/>
                <w:sz w:val="20"/>
                <w:highlight w:val="lightGray"/>
              </w:rPr>
              <w:t>/</w:t>
            </w:r>
            <w:r w:rsidRPr="00F16DDB">
              <w:rPr>
                <w:rFonts w:ascii="Tahoma" w:hAnsi="Tahoma" w:cs="Tahoma"/>
                <w:b/>
                <w:color w:val="FF0000"/>
                <w:sz w:val="20"/>
                <w:highlight w:val="lightGray"/>
              </w:rPr>
              <w:t>[</w:t>
            </w:r>
            <w:r w:rsidRPr="00F16DDB">
              <w:rPr>
                <w:rFonts w:ascii="Tahoma" w:hAnsi="Tahoma" w:cs="Tahoma"/>
                <w:sz w:val="20"/>
                <w:highlight w:val="lightGray"/>
              </w:rPr>
              <w:t>Части</w:t>
            </w:r>
            <w:r w:rsidRPr="00F16DDB">
              <w:rPr>
                <w:rFonts w:ascii="Tahoma" w:hAnsi="Tahoma" w:cs="Tahoma"/>
                <w:b/>
                <w:color w:val="FF0000"/>
                <w:sz w:val="20"/>
                <w:highlight w:val="lightGray"/>
              </w:rPr>
              <w:t>]</w:t>
            </w:r>
            <w:r w:rsidRPr="00F16DDB">
              <w:rPr>
                <w:rFonts w:ascii="Tahoma" w:hAnsi="Tahoma" w:cs="Tahoma"/>
                <w:sz w:val="20"/>
                <w:highlight w:val="lightGray"/>
              </w:rPr>
              <w:t xml:space="preserve"> Документации согласно разделу </w:t>
            </w:r>
            <w:r w:rsidRPr="00F16DDB">
              <w:rPr>
                <w:rFonts w:ascii="Tahoma" w:hAnsi="Tahoma" w:cs="Tahoma"/>
                <w:b/>
                <w:color w:val="FF0000"/>
                <w:sz w:val="20"/>
                <w:highlight w:val="lightGray"/>
              </w:rPr>
              <w:t>[</w:t>
            </w:r>
            <w:r w:rsidRPr="00F16DDB">
              <w:rPr>
                <w:rFonts w:ascii="Tahoma" w:hAnsi="Tahoma" w:cs="Tahoma"/>
                <w:sz w:val="20"/>
                <w:highlight w:val="lightGray"/>
              </w:rPr>
              <w:t>Единый комплект Документации</w:t>
            </w:r>
            <w:r w:rsidRPr="00F16DDB">
              <w:rPr>
                <w:rFonts w:ascii="Tahoma" w:hAnsi="Tahoma" w:cs="Tahoma"/>
                <w:b/>
                <w:color w:val="FF0000"/>
                <w:sz w:val="20"/>
                <w:highlight w:val="lightGray"/>
              </w:rPr>
              <w:t>]</w:t>
            </w:r>
            <w:r w:rsidRPr="00F16DDB">
              <w:rPr>
                <w:rFonts w:ascii="Tahoma" w:hAnsi="Tahoma" w:cs="Tahoma"/>
                <w:sz w:val="20"/>
                <w:highlight w:val="lightGray"/>
              </w:rPr>
              <w:t xml:space="preserve"> </w:t>
            </w:r>
            <w:r w:rsidRPr="00F16DDB">
              <w:rPr>
                <w:rFonts w:ascii="Tahoma" w:hAnsi="Tahoma" w:cs="Tahoma"/>
                <w:color w:val="FF0000"/>
                <w:sz w:val="20"/>
                <w:highlight w:val="lightGray"/>
              </w:rPr>
              <w:t>/</w:t>
            </w:r>
            <w:r w:rsidRPr="00F16DDB">
              <w:rPr>
                <w:rFonts w:ascii="Tahoma" w:hAnsi="Tahoma" w:cs="Tahoma"/>
                <w:sz w:val="20"/>
                <w:highlight w:val="lightGray"/>
              </w:rPr>
              <w:t xml:space="preserve"> </w:t>
            </w:r>
            <w:r w:rsidRPr="00F16DDB">
              <w:rPr>
                <w:rFonts w:ascii="Tahoma" w:hAnsi="Tahoma" w:cs="Tahoma"/>
                <w:b/>
                <w:color w:val="FF0000"/>
                <w:sz w:val="20"/>
                <w:highlight w:val="lightGray"/>
              </w:rPr>
              <w:t>[</w:t>
            </w:r>
            <w:r w:rsidRPr="00F16DDB">
              <w:rPr>
                <w:rFonts w:ascii="Tahoma" w:hAnsi="Tahoma" w:cs="Tahoma"/>
                <w:sz w:val="20"/>
                <w:highlight w:val="lightGray"/>
              </w:rPr>
              <w:t>Части Документации</w:t>
            </w:r>
            <w:r w:rsidRPr="00F16DDB">
              <w:rPr>
                <w:rFonts w:ascii="Tahoma" w:hAnsi="Tahoma" w:cs="Tahoma"/>
                <w:b/>
                <w:color w:val="FF0000"/>
                <w:sz w:val="20"/>
                <w:highlight w:val="lightGray"/>
              </w:rPr>
              <w:t>]</w:t>
            </w:r>
          </w:p>
          <w:p w14:paraId="593D6964" w14:textId="29F6E138" w:rsidR="005C7FD2" w:rsidRPr="00D30131" w:rsidRDefault="007738E7" w:rsidP="002A2DB8">
            <w:pPr>
              <w:pStyle w:val="afff1"/>
              <w:numPr>
                <w:ilvl w:val="0"/>
                <w:numId w:val="27"/>
              </w:numPr>
              <w:spacing w:before="120" w:after="240"/>
              <w:ind w:left="284" w:firstLine="0"/>
              <w:rPr>
                <w:rFonts w:ascii="Tahoma" w:hAnsi="Tahoma" w:cs="Tahoma"/>
                <w:sz w:val="20"/>
                <w:highlight w:val="lightGray"/>
              </w:rPr>
            </w:pPr>
            <w:r w:rsidRPr="00D30131" w:rsidDel="007738E7">
              <w:rPr>
                <w:rFonts w:ascii="Tahoma" w:hAnsi="Tahoma" w:cs="Tahoma"/>
                <w:sz w:val="20"/>
                <w:highlight w:val="lightGray"/>
              </w:rPr>
              <w:t xml:space="preserve"> </w:t>
            </w:r>
            <w:r w:rsidR="00526E69" w:rsidRPr="00F16DDB">
              <w:rPr>
                <w:rFonts w:ascii="Tahoma" w:hAnsi="Tahoma" w:cs="Tahoma"/>
                <w:b/>
                <w:iCs/>
                <w:color w:val="FF0000"/>
                <w:sz w:val="20"/>
                <w:highlight w:val="lightGray"/>
              </w:rPr>
              <w:t>[</w:t>
            </w:r>
            <w:r w:rsidR="00514781" w:rsidRPr="00F16DDB">
              <w:rPr>
                <w:rFonts w:ascii="Tahoma" w:hAnsi="Tahoma" w:cs="Tahoma"/>
                <w:iCs/>
                <w:sz w:val="20"/>
                <w:highlight w:val="lightGray"/>
              </w:rPr>
              <w:t>с приложением</w:t>
            </w:r>
            <w:r w:rsidR="00514781" w:rsidRPr="00F16DDB">
              <w:rPr>
                <w:rFonts w:ascii="Tahoma" w:hAnsi="Tahoma" w:cs="Tahoma"/>
                <w:b/>
                <w:iCs/>
                <w:sz w:val="20"/>
                <w:highlight w:val="lightGray"/>
              </w:rPr>
              <w:t xml:space="preserve"> </w:t>
            </w:r>
            <w:r w:rsidR="003F22AB" w:rsidRPr="006B7860">
              <w:rPr>
                <w:rFonts w:ascii="Tahoma" w:hAnsi="Tahoma" w:cs="Tahoma"/>
                <w:iCs/>
                <w:sz w:val="20"/>
                <w:highlight w:val="lightGray"/>
              </w:rPr>
              <w:t xml:space="preserve">Сводного </w:t>
            </w:r>
            <w:r w:rsidR="0082129F" w:rsidRPr="00D30131">
              <w:rPr>
                <w:rFonts w:ascii="Tahoma" w:hAnsi="Tahoma" w:cs="Tahoma"/>
                <w:iCs/>
                <w:sz w:val="20"/>
                <w:highlight w:val="lightGray"/>
              </w:rPr>
              <w:t xml:space="preserve">реестра </w:t>
            </w:r>
            <w:r w:rsidR="00AB6C3D" w:rsidRPr="00D30131">
              <w:rPr>
                <w:rFonts w:ascii="Tahoma" w:hAnsi="Tahoma" w:cs="Tahoma"/>
                <w:iCs/>
                <w:sz w:val="20"/>
                <w:highlight w:val="lightGray"/>
              </w:rPr>
              <w:t>ПИР</w:t>
            </w:r>
            <w:r w:rsidR="00526E69" w:rsidRPr="00F16DDB">
              <w:rPr>
                <w:rFonts w:ascii="Tahoma" w:hAnsi="Tahoma" w:cs="Tahoma"/>
                <w:b/>
                <w:iCs/>
                <w:color w:val="FF0000"/>
                <w:sz w:val="20"/>
                <w:highlight w:val="lightGray"/>
              </w:rPr>
              <w:t>]</w:t>
            </w:r>
            <w:r w:rsidR="005C7FD2" w:rsidRPr="00D30131">
              <w:rPr>
                <w:rFonts w:ascii="Tahoma" w:hAnsi="Tahoma" w:cs="Tahoma"/>
                <w:iCs/>
                <w:sz w:val="20"/>
                <w:highlight w:val="lightGray"/>
              </w:rPr>
              <w:t>,</w:t>
            </w:r>
          </w:p>
          <w:p w14:paraId="3193DCA3" w14:textId="7F2AF7F5" w:rsidR="007738E7" w:rsidRPr="00F16DDB" w:rsidRDefault="009115A4" w:rsidP="002A2DB8">
            <w:pPr>
              <w:pStyle w:val="afff1"/>
              <w:numPr>
                <w:ilvl w:val="0"/>
                <w:numId w:val="21"/>
              </w:numPr>
              <w:spacing w:before="120" w:after="240"/>
              <w:ind w:left="284" w:firstLine="0"/>
              <w:rPr>
                <w:rFonts w:ascii="Tahoma" w:hAnsi="Tahoma" w:cs="Tahoma"/>
                <w:sz w:val="20"/>
                <w:highlight w:val="lightGray"/>
              </w:rPr>
            </w:pPr>
            <w:r w:rsidRPr="00DD7155">
              <w:rPr>
                <w:rFonts w:ascii="Tahoma" w:hAnsi="Tahoma" w:cs="Tahoma"/>
                <w:iCs/>
                <w:sz w:val="20"/>
                <w:highlight w:val="lightGray"/>
              </w:rPr>
              <w:t>исполнительные сметы</w:t>
            </w:r>
          </w:p>
          <w:p w14:paraId="7D2EC27B" w14:textId="2E77714F" w:rsidR="009115A4" w:rsidRPr="00F16DDB" w:rsidRDefault="007738E7" w:rsidP="00F16DDB">
            <w:pPr>
              <w:pStyle w:val="afff1"/>
              <w:numPr>
                <w:ilvl w:val="0"/>
                <w:numId w:val="21"/>
              </w:numPr>
              <w:ind w:left="711" w:hanging="425"/>
              <w:rPr>
                <w:rFonts w:ascii="Tahoma" w:hAnsi="Tahoma" w:cs="Tahoma"/>
                <w:b/>
                <w:color w:val="FF0000"/>
                <w:sz w:val="20"/>
                <w:highlight w:val="lightGray"/>
              </w:rPr>
            </w:pPr>
            <w:r w:rsidRPr="00F16DDB">
              <w:rPr>
                <w:rFonts w:ascii="Tahoma" w:hAnsi="Tahoma" w:cs="Tahoma"/>
                <w:b/>
                <w:color w:val="FF0000"/>
                <w:sz w:val="20"/>
                <w:highlight w:val="lightGray"/>
              </w:rPr>
              <w:t>[</w:t>
            </w:r>
            <w:r w:rsidRPr="00F16DDB">
              <w:rPr>
                <w:rFonts w:ascii="Tahoma" w:hAnsi="Tahoma" w:cs="Tahoma"/>
                <w:color w:val="000000" w:themeColor="text1"/>
                <w:sz w:val="20"/>
                <w:highlight w:val="lightGray"/>
              </w:rPr>
              <w:t>Отчет о фактически понесённых сопутствующих расходах с приложением подтверждающих документов на Сопутствующие расходы (1 экз.)</w:t>
            </w:r>
            <w:r w:rsidRPr="00F16DDB">
              <w:rPr>
                <w:rFonts w:ascii="Tahoma" w:hAnsi="Tahoma" w:cs="Tahoma"/>
                <w:b/>
                <w:color w:val="FF0000"/>
                <w:sz w:val="20"/>
                <w:highlight w:val="lightGray"/>
              </w:rPr>
              <w:t>]</w:t>
            </w:r>
          </w:p>
          <w:p w14:paraId="28E4FC09" w14:textId="77777777" w:rsidR="00477676" w:rsidRPr="00DD7155" w:rsidRDefault="00477676" w:rsidP="002A2DB8">
            <w:pPr>
              <w:pStyle w:val="afff1"/>
              <w:numPr>
                <w:ilvl w:val="0"/>
                <w:numId w:val="27"/>
              </w:numPr>
              <w:spacing w:before="120" w:after="240"/>
              <w:ind w:left="284" w:firstLine="0"/>
              <w:rPr>
                <w:rFonts w:ascii="Tahoma" w:hAnsi="Tahoma" w:cs="Tahoma"/>
                <w:sz w:val="20"/>
                <w:highlight w:val="lightGray"/>
              </w:rPr>
            </w:pPr>
            <w:r w:rsidRPr="00DD7155">
              <w:rPr>
                <w:rFonts w:ascii="Tahoma" w:hAnsi="Tahoma" w:cs="Tahoma"/>
                <w:sz w:val="20"/>
                <w:highlight w:val="lightGray"/>
              </w:rPr>
              <w:t xml:space="preserve">счет на оплату, </w:t>
            </w:r>
          </w:p>
          <w:p w14:paraId="334C0446" w14:textId="7B9E4B2A" w:rsidR="00477676" w:rsidRPr="00DD7155" w:rsidRDefault="00526E69" w:rsidP="002A2DB8">
            <w:pPr>
              <w:pStyle w:val="afff1"/>
              <w:numPr>
                <w:ilvl w:val="0"/>
                <w:numId w:val="27"/>
              </w:numPr>
              <w:spacing w:before="120" w:after="240"/>
              <w:ind w:left="284" w:firstLine="0"/>
              <w:rPr>
                <w:rFonts w:ascii="Tahoma" w:hAnsi="Tahoma" w:cs="Tahoma"/>
                <w:sz w:val="20"/>
                <w:highlight w:val="lightGray"/>
              </w:rPr>
            </w:pPr>
            <w:r w:rsidRPr="00526E69">
              <w:rPr>
                <w:rFonts w:ascii="Tahoma" w:hAnsi="Tahoma" w:cs="Tahoma"/>
                <w:b/>
                <w:color w:val="FF0000"/>
                <w:sz w:val="20"/>
                <w:u w:color="FF0000"/>
              </w:rPr>
              <w:t>[</w:t>
            </w:r>
            <w:r w:rsidR="00477676" w:rsidRPr="00DD7155">
              <w:rPr>
                <w:rFonts w:ascii="Tahoma" w:hAnsi="Tahoma" w:cs="Tahoma"/>
                <w:sz w:val="20"/>
                <w:highlight w:val="darkCyan"/>
              </w:rPr>
              <w:t>счет-фактуру</w:t>
            </w:r>
            <w:r w:rsidRPr="00526E69">
              <w:rPr>
                <w:rFonts w:ascii="Tahoma" w:hAnsi="Tahoma" w:cs="Tahoma"/>
                <w:b/>
                <w:color w:val="FF0000"/>
                <w:sz w:val="20"/>
              </w:rPr>
              <w:t>]</w:t>
            </w:r>
            <w:r w:rsidR="00477676" w:rsidRPr="00DD7155">
              <w:rPr>
                <w:rFonts w:ascii="Tahoma" w:hAnsi="Tahoma" w:cs="Tahoma"/>
                <w:sz w:val="20"/>
                <w:highlight w:val="lightGray"/>
              </w:rPr>
              <w:t xml:space="preserve"> </w:t>
            </w:r>
          </w:p>
        </w:tc>
      </w:tr>
      <w:tr w:rsidR="007C5386" w:rsidRPr="00DD7155" w14:paraId="54BC9D92" w14:textId="77777777" w:rsidTr="00277E2D">
        <w:trPr>
          <w:trHeight w:val="280"/>
        </w:trPr>
        <w:tc>
          <w:tcPr>
            <w:tcW w:w="1135" w:type="dxa"/>
            <w:vMerge w:val="restart"/>
          </w:tcPr>
          <w:p w14:paraId="4B35E6B4" w14:textId="77777777" w:rsidR="007C5386" w:rsidRPr="00DD7155" w:rsidRDefault="007C5386" w:rsidP="002F68A6">
            <w:pPr>
              <w:tabs>
                <w:tab w:val="left" w:pos="1410"/>
              </w:tabs>
              <w:spacing w:before="120" w:after="240"/>
              <w:ind w:right="-150" w:firstLine="0"/>
              <w:jc w:val="left"/>
              <w:rPr>
                <w:rFonts w:ascii="Tahoma" w:hAnsi="Tahoma" w:cs="Tahoma"/>
                <w:sz w:val="14"/>
                <w:szCs w:val="18"/>
              </w:rPr>
            </w:pPr>
            <w:r w:rsidRPr="00DD7155">
              <w:rPr>
                <w:rFonts w:ascii="Tahoma" w:hAnsi="Tahoma" w:cs="Tahoma"/>
                <w:i/>
                <w:sz w:val="14"/>
              </w:rPr>
              <w:t>Срок для направления</w:t>
            </w:r>
          </w:p>
        </w:tc>
        <w:tc>
          <w:tcPr>
            <w:tcW w:w="9497" w:type="dxa"/>
            <w:tcBorders>
              <w:top w:val="dotted" w:sz="4" w:space="0" w:color="auto"/>
            </w:tcBorders>
            <w:shd w:val="clear" w:color="auto" w:fill="F2F2F2" w:themeFill="background1" w:themeFillShade="F2"/>
          </w:tcPr>
          <w:p w14:paraId="6DE0662C" w14:textId="70BF7D35" w:rsidR="007C5386" w:rsidRPr="007738E7" w:rsidRDefault="007738E7">
            <w:pPr>
              <w:pStyle w:val="SL0TextSimplawyer"/>
              <w:tabs>
                <w:tab w:val="clear" w:pos="851"/>
                <w:tab w:val="left" w:pos="1029"/>
              </w:tabs>
              <w:spacing w:after="240"/>
              <w:ind w:left="148"/>
              <w:jc w:val="both"/>
              <w:rPr>
                <w:rFonts w:eastAsia="Calibri"/>
                <w:szCs w:val="24"/>
                <w:highlight w:val="lightGray"/>
                <w:lang w:eastAsia="ru-RU"/>
              </w:rPr>
            </w:pPr>
            <w:r w:rsidRPr="00F16DDB">
              <w:rPr>
                <w:rFonts w:eastAsia="Calibri"/>
                <w:szCs w:val="24"/>
                <w:highlight w:val="lightGray"/>
                <w:lang w:eastAsia="ru-RU"/>
              </w:rPr>
              <w:t xml:space="preserve">в течение 2 р.д. с момента окончания выполнения Работ </w:t>
            </w:r>
            <w:r w:rsidRPr="00F16DDB">
              <w:rPr>
                <w:rFonts w:eastAsia="Calibri"/>
                <w:b/>
                <w:color w:val="FF0000"/>
                <w:szCs w:val="24"/>
                <w:highlight w:val="lightGray"/>
                <w:lang w:eastAsia="ru-RU"/>
              </w:rPr>
              <w:t>[</w:t>
            </w:r>
            <w:r w:rsidRPr="00F16DDB">
              <w:rPr>
                <w:rFonts w:eastAsia="Calibri"/>
                <w:szCs w:val="24"/>
                <w:highlight w:val="lightGray"/>
                <w:lang w:eastAsia="ru-RU"/>
              </w:rPr>
              <w:t>по</w:t>
            </w:r>
            <w:r w:rsidRPr="00F16DDB">
              <w:rPr>
                <w:rFonts w:eastAsia="Calibri"/>
                <w:color w:val="FF0000"/>
                <w:szCs w:val="24"/>
                <w:highlight w:val="lightGray"/>
                <w:lang w:eastAsia="ru-RU"/>
              </w:rPr>
              <w:t xml:space="preserve"> </w:t>
            </w:r>
            <w:r w:rsidRPr="00F16DDB">
              <w:rPr>
                <w:rFonts w:eastAsia="Calibri"/>
                <w:b/>
                <w:color w:val="FF0000"/>
                <w:szCs w:val="24"/>
                <w:highlight w:val="lightGray"/>
                <w:lang w:eastAsia="ru-RU"/>
              </w:rPr>
              <w:t>[</w:t>
            </w:r>
            <w:r w:rsidRPr="00F16DDB">
              <w:rPr>
                <w:rFonts w:eastAsia="Calibri"/>
                <w:szCs w:val="24"/>
                <w:highlight w:val="lightGray"/>
                <w:lang w:eastAsia="ru-RU"/>
              </w:rPr>
              <w:t>Виду</w:t>
            </w:r>
            <w:r w:rsidRPr="00F16DDB">
              <w:rPr>
                <w:rFonts w:eastAsia="Calibri"/>
                <w:b/>
                <w:color w:val="FF0000"/>
                <w:szCs w:val="24"/>
                <w:highlight w:val="lightGray"/>
                <w:lang w:eastAsia="ru-RU"/>
              </w:rPr>
              <w:t>]</w:t>
            </w:r>
            <w:r w:rsidRPr="00F16DDB">
              <w:rPr>
                <w:rFonts w:eastAsia="Calibri"/>
                <w:szCs w:val="24"/>
                <w:highlight w:val="lightGray"/>
                <w:lang w:eastAsia="ru-RU"/>
              </w:rPr>
              <w:t xml:space="preserve">/ </w:t>
            </w:r>
            <w:r w:rsidRPr="00F16DDB">
              <w:rPr>
                <w:rFonts w:eastAsia="Calibri"/>
                <w:b/>
                <w:color w:val="FF0000"/>
                <w:szCs w:val="24"/>
                <w:highlight w:val="lightGray"/>
                <w:lang w:eastAsia="ru-RU"/>
              </w:rPr>
              <w:t>[</w:t>
            </w:r>
            <w:r w:rsidRPr="00F16DDB">
              <w:rPr>
                <w:rFonts w:eastAsia="Calibri"/>
                <w:szCs w:val="24"/>
                <w:highlight w:val="lightGray"/>
                <w:lang w:eastAsia="ru-RU"/>
              </w:rPr>
              <w:t>Части</w:t>
            </w:r>
            <w:r w:rsidRPr="00F16DDB">
              <w:rPr>
                <w:rFonts w:eastAsia="Calibri"/>
                <w:b/>
                <w:color w:val="FF0000"/>
                <w:szCs w:val="24"/>
                <w:highlight w:val="lightGray"/>
                <w:lang w:eastAsia="ru-RU"/>
              </w:rPr>
              <w:t>]</w:t>
            </w:r>
            <w:r w:rsidRPr="00F16DDB">
              <w:rPr>
                <w:rFonts w:eastAsia="Calibri"/>
                <w:szCs w:val="24"/>
                <w:highlight w:val="lightGray"/>
                <w:lang w:eastAsia="ru-RU"/>
              </w:rPr>
              <w:t xml:space="preserve"> Документации,</w:t>
            </w:r>
          </w:p>
        </w:tc>
      </w:tr>
      <w:tr w:rsidR="007C5386" w:rsidRPr="00DD7155" w14:paraId="09E24D9B" w14:textId="77777777" w:rsidTr="00277E2D">
        <w:tc>
          <w:tcPr>
            <w:tcW w:w="1135" w:type="dxa"/>
            <w:vMerge/>
          </w:tcPr>
          <w:p w14:paraId="78BD0133" w14:textId="64F0793F" w:rsidR="007C5386" w:rsidRPr="00DD7155" w:rsidRDefault="007C5386" w:rsidP="002F68A6">
            <w:pPr>
              <w:tabs>
                <w:tab w:val="left" w:pos="1410"/>
              </w:tabs>
              <w:spacing w:before="120" w:after="240"/>
              <w:ind w:right="-150" w:firstLine="0"/>
              <w:jc w:val="left"/>
              <w:rPr>
                <w:rFonts w:ascii="Tahoma" w:hAnsi="Tahoma" w:cs="Tahoma"/>
                <w:sz w:val="14"/>
                <w:szCs w:val="18"/>
              </w:rPr>
            </w:pPr>
          </w:p>
        </w:tc>
        <w:tc>
          <w:tcPr>
            <w:tcW w:w="9497" w:type="dxa"/>
            <w:tcBorders>
              <w:top w:val="dotted" w:sz="4" w:space="0" w:color="auto"/>
              <w:bottom w:val="dotted" w:sz="4" w:space="0" w:color="auto"/>
            </w:tcBorders>
            <w:shd w:val="clear" w:color="auto" w:fill="F2F2F2" w:themeFill="background1" w:themeFillShade="F2"/>
          </w:tcPr>
          <w:p w14:paraId="14A7F157" w14:textId="7D334ED7" w:rsidR="007C5386" w:rsidRPr="007738E7" w:rsidRDefault="007738E7" w:rsidP="002F68A6">
            <w:pPr>
              <w:pStyle w:val="SL0TextSimplawyer"/>
              <w:tabs>
                <w:tab w:val="clear" w:pos="851"/>
                <w:tab w:val="left" w:pos="1029"/>
              </w:tabs>
              <w:spacing w:after="240"/>
              <w:ind w:left="120"/>
              <w:jc w:val="both"/>
              <w:rPr>
                <w:rFonts w:eastAsia="Calibri"/>
                <w:color w:val="00B050"/>
                <w:szCs w:val="24"/>
                <w:highlight w:val="lightGray"/>
                <w:lang w:eastAsia="ru-RU"/>
              </w:rPr>
            </w:pPr>
            <w:r w:rsidRPr="00F16DDB">
              <w:rPr>
                <w:rFonts w:eastAsia="Calibri"/>
                <w:szCs w:val="24"/>
                <w:highlight w:val="lightGray"/>
                <w:lang w:eastAsia="ru-RU"/>
              </w:rPr>
              <w:t xml:space="preserve">но не позднее последнего </w:t>
            </w:r>
            <w:r w:rsidRPr="00F16DDB">
              <w:rPr>
                <w:rFonts w:eastAsia="Calibri"/>
                <w:highlight w:val="lightGray"/>
                <w:lang w:eastAsia="ru-RU"/>
              </w:rPr>
              <w:t xml:space="preserve">числа месяца окончания выполнения Работ </w:t>
            </w:r>
            <w:r w:rsidRPr="00F16DDB">
              <w:rPr>
                <w:rFonts w:eastAsia="Calibri"/>
                <w:b/>
                <w:color w:val="FF0000"/>
                <w:highlight w:val="lightGray"/>
                <w:lang w:eastAsia="ru-RU"/>
              </w:rPr>
              <w:t>[</w:t>
            </w:r>
            <w:r w:rsidRPr="00F16DDB">
              <w:rPr>
                <w:rFonts w:eastAsia="Calibri"/>
                <w:highlight w:val="lightGray"/>
                <w:lang w:eastAsia="ru-RU"/>
              </w:rPr>
              <w:t xml:space="preserve">по </w:t>
            </w:r>
            <w:r w:rsidRPr="00F16DDB">
              <w:rPr>
                <w:rFonts w:eastAsia="Calibri"/>
                <w:b/>
                <w:color w:val="FF0000"/>
                <w:highlight w:val="lightGray"/>
                <w:lang w:eastAsia="ru-RU"/>
              </w:rPr>
              <w:t>[</w:t>
            </w:r>
            <w:r w:rsidRPr="00F16DDB">
              <w:rPr>
                <w:rFonts w:eastAsia="Calibri"/>
                <w:highlight w:val="lightGray"/>
                <w:lang w:eastAsia="ru-RU"/>
              </w:rPr>
              <w:t>Виду</w:t>
            </w:r>
            <w:r w:rsidRPr="00F16DDB">
              <w:rPr>
                <w:rFonts w:eastAsia="Calibri"/>
                <w:b/>
                <w:color w:val="FF0000"/>
                <w:highlight w:val="lightGray"/>
                <w:lang w:eastAsia="ru-RU"/>
              </w:rPr>
              <w:t>]</w:t>
            </w:r>
            <w:r w:rsidRPr="00F16DDB">
              <w:rPr>
                <w:rFonts w:eastAsia="Calibri"/>
                <w:highlight w:val="lightGray"/>
                <w:lang w:eastAsia="ru-RU"/>
              </w:rPr>
              <w:t>/</w:t>
            </w:r>
            <w:r w:rsidRPr="00F16DDB">
              <w:rPr>
                <w:rFonts w:eastAsia="Calibri"/>
                <w:b/>
                <w:color w:val="FF0000"/>
                <w:highlight w:val="lightGray"/>
                <w:lang w:eastAsia="ru-RU"/>
              </w:rPr>
              <w:t xml:space="preserve"> [</w:t>
            </w:r>
            <w:r w:rsidRPr="007738E7">
              <w:rPr>
                <w:rFonts w:eastAsia="Calibri"/>
                <w:highlight w:val="lightGray"/>
                <w:lang w:eastAsia="ru-RU"/>
              </w:rPr>
              <w:t>Части</w:t>
            </w:r>
            <w:r w:rsidRPr="00F16DDB">
              <w:rPr>
                <w:rFonts w:eastAsia="Calibri"/>
                <w:b/>
                <w:color w:val="FF0000"/>
                <w:highlight w:val="lightGray"/>
                <w:lang w:eastAsia="ru-RU"/>
              </w:rPr>
              <w:t>]</w:t>
            </w:r>
            <w:r w:rsidRPr="00F16DDB">
              <w:rPr>
                <w:rFonts w:eastAsia="Calibri"/>
                <w:highlight w:val="lightGray"/>
                <w:lang w:eastAsia="ru-RU"/>
              </w:rPr>
              <w:t xml:space="preserve"> Документации</w:t>
            </w:r>
            <w:r w:rsidRPr="00F16DDB">
              <w:rPr>
                <w:rFonts w:eastAsia="Calibri"/>
                <w:b/>
                <w:color w:val="FF0000"/>
                <w:highlight w:val="lightGray"/>
                <w:lang w:eastAsia="ru-RU"/>
              </w:rPr>
              <w:t>]</w:t>
            </w:r>
          </w:p>
        </w:tc>
      </w:tr>
    </w:tbl>
    <w:p w14:paraId="2C4E3F33" w14:textId="26043173" w:rsidR="00477676" w:rsidRPr="00AE051F" w:rsidRDefault="007C5386" w:rsidP="002F68A6">
      <w:pPr>
        <w:spacing w:before="120" w:after="240"/>
        <w:ind w:firstLine="0"/>
        <w:rPr>
          <w:rFonts w:ascii="Tahoma" w:hAnsi="Tahoma" w:cs="Tahoma"/>
          <w:b/>
          <w:sz w:val="28"/>
        </w:rPr>
      </w:pPr>
      <w:r w:rsidRPr="00AE051F">
        <w:rPr>
          <w:rFonts w:ascii="Tahoma" w:hAnsi="Tahoma" w:cs="Tahoma"/>
          <w:i/>
          <w:color w:val="00B050"/>
          <w:sz w:val="20"/>
          <w:szCs w:val="18"/>
          <w:highlight w:val="lightGray"/>
        </w:rPr>
        <w:t>ЕСЛИ АКТ СДАЧИ-ПРИЕМКИ РАБОТ ПОДПИСЫВАЕТСЯ ПОСЛЕ ПОЛУЧЕНИЯ ЭКСПЕРТНОГО ЗАКЛЮЧЕНИЯ</w:t>
      </w:r>
      <w:r w:rsidR="007738E7" w:rsidRPr="007738E7">
        <w:t xml:space="preserve"> </w:t>
      </w:r>
      <w:r w:rsidR="007738E7">
        <w:rPr>
          <w:rFonts w:ascii="Tahoma" w:hAnsi="Tahoma" w:cs="Tahoma"/>
          <w:i/>
          <w:color w:val="00B050"/>
          <w:sz w:val="20"/>
          <w:szCs w:val="18"/>
        </w:rPr>
        <w:t>ВКЛЮЧИТЬ ПУНКТ 20</w:t>
      </w:r>
      <w:r w:rsidR="007738E7" w:rsidRPr="007738E7">
        <w:rPr>
          <w:rFonts w:ascii="Tahoma" w:hAnsi="Tahoma" w:cs="Tahoma"/>
          <w:i/>
          <w:color w:val="00B050"/>
          <w:sz w:val="20"/>
          <w:szCs w:val="18"/>
        </w:rPr>
        <w:t>.1.</w:t>
      </w:r>
      <w:r w:rsidR="007738E7">
        <w:rPr>
          <w:rFonts w:ascii="Tahoma" w:hAnsi="Tahoma" w:cs="Tahoma"/>
          <w:i/>
          <w:color w:val="00B050"/>
          <w:sz w:val="20"/>
          <w:szCs w:val="18"/>
        </w:rPr>
        <w:t>5</w:t>
      </w:r>
      <w:r w:rsidR="007738E7" w:rsidRPr="007738E7">
        <w:rPr>
          <w:rFonts w:ascii="Tahoma" w:hAnsi="Tahoma" w:cs="Tahoma"/>
          <w:i/>
          <w:color w:val="00B050"/>
          <w:sz w:val="20"/>
          <w:szCs w:val="18"/>
        </w:rPr>
        <w:t xml:space="preserve">.2, А ПУНКТ </w:t>
      </w:r>
      <w:r w:rsidR="007738E7">
        <w:rPr>
          <w:rFonts w:ascii="Tahoma" w:hAnsi="Tahoma" w:cs="Tahoma"/>
          <w:i/>
          <w:color w:val="00B050"/>
          <w:sz w:val="20"/>
          <w:szCs w:val="18"/>
        </w:rPr>
        <w:t>2</w:t>
      </w:r>
      <w:r w:rsidR="007738E7" w:rsidRPr="007738E7">
        <w:rPr>
          <w:rFonts w:ascii="Tahoma" w:hAnsi="Tahoma" w:cs="Tahoma"/>
          <w:i/>
          <w:color w:val="00B050"/>
          <w:sz w:val="20"/>
          <w:szCs w:val="18"/>
        </w:rPr>
        <w:t>0.1.</w:t>
      </w:r>
      <w:r w:rsidR="007738E7">
        <w:rPr>
          <w:rFonts w:ascii="Tahoma" w:hAnsi="Tahoma" w:cs="Tahoma"/>
          <w:i/>
          <w:color w:val="00B050"/>
          <w:sz w:val="20"/>
          <w:szCs w:val="18"/>
        </w:rPr>
        <w:t>5</w:t>
      </w:r>
      <w:r w:rsidR="007738E7" w:rsidRPr="007738E7">
        <w:rPr>
          <w:rFonts w:ascii="Tahoma" w:hAnsi="Tahoma" w:cs="Tahoma"/>
          <w:i/>
          <w:color w:val="00B050"/>
          <w:sz w:val="20"/>
          <w:szCs w:val="18"/>
        </w:rPr>
        <w:t>.1 ИСКЛЮЧИТЬ</w:t>
      </w:r>
    </w:p>
    <w:tbl>
      <w:tblPr>
        <w:tblStyle w:val="affa"/>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890D23" w:rsidRPr="00DD7155" w14:paraId="77770CE2" w14:textId="77777777" w:rsidTr="00277E2D">
        <w:trPr>
          <w:trHeight w:val="280"/>
        </w:trPr>
        <w:tc>
          <w:tcPr>
            <w:tcW w:w="1135" w:type="dxa"/>
          </w:tcPr>
          <w:p w14:paraId="56428E5B" w14:textId="77777777" w:rsidR="00890D23" w:rsidRPr="00DD7155" w:rsidRDefault="00890D23" w:rsidP="002F68A6">
            <w:pPr>
              <w:pStyle w:val="1112"/>
              <w:numPr>
                <w:ilvl w:val="3"/>
                <w:numId w:val="13"/>
              </w:numPr>
              <w:spacing w:before="120" w:after="240"/>
              <w:ind w:left="565" w:hanging="567"/>
              <w:rPr>
                <w:rFonts w:ascii="Tahoma" w:hAnsi="Tahoma" w:cs="Tahoma"/>
                <w:sz w:val="20"/>
                <w:highlight w:val="lightGray"/>
              </w:rPr>
            </w:pPr>
          </w:p>
          <w:p w14:paraId="300BE1B6" w14:textId="2D2D3914" w:rsidR="00890D23" w:rsidRPr="00DD7155" w:rsidRDefault="007C5386" w:rsidP="002F68A6">
            <w:pPr>
              <w:tabs>
                <w:tab w:val="left" w:pos="1410"/>
              </w:tabs>
              <w:spacing w:before="120" w:after="240"/>
              <w:ind w:right="-150" w:firstLine="0"/>
              <w:jc w:val="left"/>
              <w:rPr>
                <w:rFonts w:ascii="Tahoma" w:hAnsi="Tahoma" w:cs="Tahoma"/>
                <w:sz w:val="20"/>
                <w:highlight w:val="lightGray"/>
              </w:rPr>
            </w:pPr>
            <w:r w:rsidRPr="007C5386">
              <w:rPr>
                <w:rFonts w:ascii="Tahoma" w:hAnsi="Tahoma" w:cs="Tahoma"/>
                <w:i/>
                <w:sz w:val="14"/>
                <w:szCs w:val="22"/>
              </w:rPr>
              <w:t>Перечень документов</w:t>
            </w:r>
          </w:p>
        </w:tc>
        <w:tc>
          <w:tcPr>
            <w:tcW w:w="9497" w:type="dxa"/>
            <w:tcBorders>
              <w:bottom w:val="dotted" w:sz="4" w:space="0" w:color="auto"/>
            </w:tcBorders>
            <w:shd w:val="clear" w:color="auto" w:fill="F2F2F2" w:themeFill="background1" w:themeFillShade="F2"/>
          </w:tcPr>
          <w:p w14:paraId="52DEDDB4" w14:textId="77777777" w:rsidR="00890D23" w:rsidRPr="00DD7155" w:rsidRDefault="00890D23" w:rsidP="002F68A6">
            <w:pPr>
              <w:spacing w:before="120" w:after="240"/>
              <w:ind w:left="148" w:firstLine="0"/>
              <w:rPr>
                <w:rFonts w:ascii="Tahoma" w:hAnsi="Tahoma" w:cs="Tahoma"/>
                <w:color w:val="00B050"/>
                <w:sz w:val="20"/>
                <w:highlight w:val="lightGray"/>
              </w:rPr>
            </w:pPr>
            <w:r w:rsidRPr="00DD7155">
              <w:rPr>
                <w:rFonts w:ascii="Tahoma" w:hAnsi="Tahoma" w:cs="Tahoma"/>
                <w:color w:val="00B050"/>
                <w:sz w:val="20"/>
                <w:highlight w:val="lightGray"/>
              </w:rPr>
              <w:t xml:space="preserve">Подрядчик направляет Заказчику по электронной почте подписанные им: </w:t>
            </w:r>
          </w:p>
          <w:p w14:paraId="71893F66" w14:textId="11AC3DBD" w:rsidR="009A5C47" w:rsidRPr="00DD7155" w:rsidRDefault="00890D23" w:rsidP="009A5C47">
            <w:pPr>
              <w:pStyle w:val="afff1"/>
              <w:numPr>
                <w:ilvl w:val="0"/>
                <w:numId w:val="27"/>
              </w:numPr>
              <w:spacing w:before="120" w:after="240"/>
              <w:ind w:left="425" w:firstLine="22"/>
              <w:rPr>
                <w:rFonts w:ascii="Tahoma" w:hAnsi="Tahoma" w:cs="Tahoma"/>
                <w:color w:val="00B050"/>
                <w:sz w:val="20"/>
                <w:highlight w:val="lightGray"/>
              </w:rPr>
            </w:pPr>
            <w:r w:rsidRPr="00DD7155">
              <w:rPr>
                <w:rFonts w:ascii="Tahoma" w:hAnsi="Tahoma" w:cs="Tahoma"/>
                <w:color w:val="00B050"/>
                <w:sz w:val="20"/>
                <w:highlight w:val="lightGray"/>
              </w:rPr>
              <w:t xml:space="preserve">Акт </w:t>
            </w:r>
            <w:r w:rsidR="00C72912" w:rsidRPr="00DD7155">
              <w:rPr>
                <w:rFonts w:ascii="Tahoma" w:hAnsi="Tahoma" w:cs="Tahoma"/>
                <w:color w:val="00B050"/>
                <w:sz w:val="20"/>
                <w:highlight w:val="lightGray"/>
              </w:rPr>
              <w:t>сдачи-приемки работ (услуг)</w:t>
            </w:r>
            <w:r w:rsidRPr="00DD7155">
              <w:rPr>
                <w:rFonts w:ascii="Tahoma" w:hAnsi="Tahoma" w:cs="Tahoma"/>
                <w:color w:val="00B050"/>
                <w:sz w:val="20"/>
                <w:highlight w:val="lightGray"/>
              </w:rPr>
              <w:t>,</w:t>
            </w:r>
            <w:r w:rsidR="009A5C47" w:rsidRPr="00DD7155">
              <w:rPr>
                <w:rFonts w:ascii="Tahoma" w:hAnsi="Tahoma" w:cs="Tahoma"/>
                <w:color w:val="00B050"/>
                <w:sz w:val="20"/>
                <w:highlight w:val="lightGray"/>
              </w:rPr>
              <w:t xml:space="preserve"> с приложением:</w:t>
            </w:r>
          </w:p>
          <w:p w14:paraId="4AEC3362" w14:textId="4FB6F75C" w:rsidR="00890D23" w:rsidRPr="00DD7155" w:rsidRDefault="00526E69" w:rsidP="00866AF6">
            <w:pPr>
              <w:pStyle w:val="afff1"/>
              <w:numPr>
                <w:ilvl w:val="0"/>
                <w:numId w:val="27"/>
              </w:numPr>
              <w:spacing w:before="120" w:after="240"/>
              <w:ind w:left="425" w:firstLine="22"/>
              <w:rPr>
                <w:rFonts w:ascii="Tahoma" w:hAnsi="Tahoma" w:cs="Tahoma"/>
                <w:color w:val="00B050"/>
                <w:sz w:val="20"/>
                <w:highlight w:val="lightGray"/>
              </w:rPr>
            </w:pPr>
            <w:r w:rsidRPr="00526E69">
              <w:rPr>
                <w:rFonts w:ascii="Tahoma" w:hAnsi="Tahoma" w:cs="Tahoma"/>
                <w:b/>
                <w:color w:val="FF0000"/>
                <w:sz w:val="20"/>
              </w:rPr>
              <w:t>[</w:t>
            </w:r>
            <w:r w:rsidR="008E4E6C" w:rsidRPr="00DD7155">
              <w:rPr>
                <w:rFonts w:ascii="Tahoma" w:hAnsi="Tahoma" w:cs="Tahoma"/>
                <w:color w:val="00B050"/>
                <w:sz w:val="20"/>
                <w:highlight w:val="lightGray"/>
              </w:rPr>
              <w:t>Сводного реестра ПИР</w:t>
            </w:r>
            <w:r w:rsidR="008E4E6C" w:rsidRPr="00DD7155" w:rsidDel="009320F3">
              <w:rPr>
                <w:rFonts w:ascii="Tahoma" w:hAnsi="Tahoma" w:cs="Tahoma"/>
                <w:color w:val="00B050"/>
                <w:sz w:val="20"/>
                <w:highlight w:val="lightGray"/>
              </w:rPr>
              <w:t xml:space="preserve"> </w:t>
            </w:r>
            <w:r w:rsidRPr="00526E69">
              <w:rPr>
                <w:rFonts w:ascii="Tahoma" w:hAnsi="Tahoma" w:cs="Tahoma"/>
                <w:b/>
                <w:color w:val="FF0000"/>
                <w:sz w:val="20"/>
              </w:rPr>
              <w:t>]</w:t>
            </w:r>
            <w:r w:rsidR="009A5C47" w:rsidRPr="00DD7155">
              <w:rPr>
                <w:rFonts w:ascii="Tahoma" w:hAnsi="Tahoma" w:cs="Tahoma"/>
                <w:color w:val="00B050"/>
                <w:sz w:val="20"/>
                <w:highlight w:val="lightGray"/>
              </w:rPr>
              <w:t>,</w:t>
            </w:r>
          </w:p>
          <w:p w14:paraId="53D78221" w14:textId="12AD3DF8" w:rsidR="009115A4" w:rsidRPr="00F16DDB" w:rsidRDefault="00526E69" w:rsidP="002A2DB8">
            <w:pPr>
              <w:pStyle w:val="afff1"/>
              <w:numPr>
                <w:ilvl w:val="0"/>
                <w:numId w:val="21"/>
              </w:numPr>
              <w:spacing w:before="120" w:after="240"/>
              <w:ind w:left="284" w:firstLine="0"/>
              <w:rPr>
                <w:rFonts w:ascii="Tahoma" w:hAnsi="Tahoma" w:cs="Tahoma"/>
                <w:sz w:val="20"/>
                <w:highlight w:val="lightGray"/>
              </w:rPr>
            </w:pPr>
            <w:r w:rsidRPr="00526E69">
              <w:rPr>
                <w:rFonts w:ascii="Tahoma" w:hAnsi="Tahoma" w:cs="Tahoma"/>
                <w:b/>
                <w:color w:val="FF0000"/>
                <w:sz w:val="20"/>
              </w:rPr>
              <w:t>[</w:t>
            </w:r>
            <w:r w:rsidR="009115A4" w:rsidRPr="00DD7155">
              <w:rPr>
                <w:rFonts w:ascii="Tahoma" w:hAnsi="Tahoma" w:cs="Tahoma"/>
                <w:color w:val="00B050"/>
                <w:sz w:val="20"/>
                <w:highlight w:val="lightGray"/>
              </w:rPr>
              <w:t>исполнительные сметы</w:t>
            </w:r>
            <w:r w:rsidRPr="00526E69">
              <w:rPr>
                <w:rFonts w:ascii="Tahoma" w:hAnsi="Tahoma" w:cs="Tahoma"/>
                <w:b/>
                <w:color w:val="FF0000"/>
                <w:sz w:val="20"/>
              </w:rPr>
              <w:t>]</w:t>
            </w:r>
          </w:p>
          <w:p w14:paraId="5579703A" w14:textId="77777777" w:rsidR="00514781" w:rsidRPr="00F16DDB" w:rsidRDefault="00514781" w:rsidP="00514781">
            <w:pPr>
              <w:numPr>
                <w:ilvl w:val="0"/>
                <w:numId w:val="21"/>
              </w:numPr>
              <w:ind w:left="711" w:hanging="425"/>
              <w:rPr>
                <w:rFonts w:ascii="Tahoma" w:hAnsi="Tahoma" w:cs="Tahoma"/>
                <w:b/>
                <w:color w:val="92D050"/>
                <w:sz w:val="20"/>
                <w:highlight w:val="lightGray"/>
              </w:rPr>
            </w:pPr>
            <w:r w:rsidRPr="00514781">
              <w:rPr>
                <w:rFonts w:ascii="Tahoma" w:hAnsi="Tahoma" w:cs="Tahoma"/>
                <w:b/>
                <w:color w:val="FF0000"/>
                <w:sz w:val="20"/>
                <w:highlight w:val="lightGray"/>
              </w:rPr>
              <w:t>[</w:t>
            </w:r>
            <w:r w:rsidRPr="00F16DDB">
              <w:rPr>
                <w:rFonts w:ascii="Tahoma" w:hAnsi="Tahoma" w:cs="Tahoma"/>
                <w:color w:val="00B050"/>
                <w:sz w:val="20"/>
                <w:highlight w:val="lightGray"/>
              </w:rPr>
              <w:t>Отчет о фактически понесённых сопутствующих расходах с приложением подтверждающих документов на Сопутствующие расходы (1 экз.)</w:t>
            </w:r>
            <w:r w:rsidRPr="001237FB">
              <w:rPr>
                <w:rFonts w:ascii="Tahoma" w:hAnsi="Tahoma" w:cs="Tahoma"/>
                <w:b/>
                <w:color w:val="FF0000"/>
                <w:sz w:val="20"/>
                <w:highlight w:val="lightGray"/>
              </w:rPr>
              <w:t>]</w:t>
            </w:r>
          </w:p>
          <w:p w14:paraId="627C0D24" w14:textId="77777777" w:rsidR="00890D23" w:rsidRPr="00DD7155" w:rsidRDefault="00890D23" w:rsidP="002A2DB8">
            <w:pPr>
              <w:pStyle w:val="afff1"/>
              <w:numPr>
                <w:ilvl w:val="0"/>
                <w:numId w:val="27"/>
              </w:numPr>
              <w:spacing w:before="120" w:after="240"/>
              <w:ind w:left="284" w:firstLine="0"/>
              <w:rPr>
                <w:rFonts w:ascii="Tahoma" w:hAnsi="Tahoma" w:cs="Tahoma"/>
                <w:color w:val="00B050"/>
                <w:sz w:val="20"/>
                <w:highlight w:val="lightGray"/>
              </w:rPr>
            </w:pPr>
            <w:r w:rsidRPr="00DD7155">
              <w:rPr>
                <w:rFonts w:ascii="Tahoma" w:hAnsi="Tahoma" w:cs="Tahoma"/>
                <w:color w:val="00B050"/>
                <w:sz w:val="20"/>
                <w:highlight w:val="lightGray"/>
              </w:rPr>
              <w:t xml:space="preserve">счет на оплату, </w:t>
            </w:r>
          </w:p>
          <w:p w14:paraId="4695AF68" w14:textId="314226DB" w:rsidR="00890D23" w:rsidRPr="00DD7155" w:rsidRDefault="00526E69" w:rsidP="002A2DB8">
            <w:pPr>
              <w:pStyle w:val="afff1"/>
              <w:numPr>
                <w:ilvl w:val="0"/>
                <w:numId w:val="27"/>
              </w:numPr>
              <w:spacing w:before="120" w:after="240"/>
              <w:ind w:left="284" w:firstLine="0"/>
              <w:rPr>
                <w:rFonts w:ascii="Tahoma" w:hAnsi="Tahoma" w:cs="Tahoma"/>
                <w:color w:val="00B050"/>
                <w:sz w:val="20"/>
                <w:highlight w:val="lightGray"/>
              </w:rPr>
            </w:pPr>
            <w:r w:rsidRPr="00526E69">
              <w:rPr>
                <w:rFonts w:ascii="Tahoma" w:hAnsi="Tahoma" w:cs="Tahoma"/>
                <w:b/>
                <w:color w:val="FF0000"/>
                <w:sz w:val="20"/>
                <w:u w:color="FF0000"/>
              </w:rPr>
              <w:t>[</w:t>
            </w:r>
            <w:r w:rsidR="00890D23" w:rsidRPr="00DD7155">
              <w:rPr>
                <w:rFonts w:ascii="Tahoma" w:hAnsi="Tahoma" w:cs="Tahoma"/>
                <w:color w:val="00B050"/>
                <w:sz w:val="20"/>
                <w:highlight w:val="darkCyan"/>
              </w:rPr>
              <w:t>счет-фактуру</w:t>
            </w:r>
            <w:r w:rsidRPr="00526E69">
              <w:rPr>
                <w:rFonts w:ascii="Tahoma" w:hAnsi="Tahoma" w:cs="Tahoma"/>
                <w:b/>
                <w:color w:val="FF0000"/>
                <w:sz w:val="20"/>
              </w:rPr>
              <w:t>]</w:t>
            </w:r>
            <w:r w:rsidR="00890D23" w:rsidRPr="00DD7155">
              <w:rPr>
                <w:rFonts w:ascii="Tahoma" w:hAnsi="Tahoma" w:cs="Tahoma"/>
                <w:color w:val="00B050"/>
                <w:sz w:val="20"/>
                <w:highlight w:val="lightGray"/>
              </w:rPr>
              <w:t xml:space="preserve"> </w:t>
            </w:r>
          </w:p>
        </w:tc>
      </w:tr>
      <w:tr w:rsidR="007C5386" w:rsidRPr="00DD7155" w14:paraId="06734C5C" w14:textId="77777777" w:rsidTr="00277E2D">
        <w:trPr>
          <w:trHeight w:val="280"/>
        </w:trPr>
        <w:tc>
          <w:tcPr>
            <w:tcW w:w="1135" w:type="dxa"/>
            <w:vMerge w:val="restart"/>
          </w:tcPr>
          <w:p w14:paraId="2D362DB8" w14:textId="77777777" w:rsidR="007C5386" w:rsidRPr="00DD7155" w:rsidRDefault="007C5386" w:rsidP="002F68A6">
            <w:pPr>
              <w:tabs>
                <w:tab w:val="left" w:pos="1410"/>
              </w:tabs>
              <w:spacing w:before="120" w:after="240"/>
              <w:ind w:right="-150" w:firstLine="0"/>
              <w:jc w:val="left"/>
              <w:rPr>
                <w:rFonts w:ascii="Tahoma" w:hAnsi="Tahoma" w:cs="Tahoma"/>
                <w:sz w:val="14"/>
                <w:szCs w:val="18"/>
              </w:rPr>
            </w:pPr>
            <w:r w:rsidRPr="00DD7155">
              <w:rPr>
                <w:rFonts w:ascii="Tahoma" w:hAnsi="Tahoma" w:cs="Tahoma"/>
                <w:i/>
                <w:sz w:val="14"/>
              </w:rPr>
              <w:t>Срок для направления</w:t>
            </w:r>
          </w:p>
        </w:tc>
        <w:tc>
          <w:tcPr>
            <w:tcW w:w="9497" w:type="dxa"/>
            <w:tcBorders>
              <w:top w:val="dotted" w:sz="4" w:space="0" w:color="auto"/>
            </w:tcBorders>
            <w:shd w:val="clear" w:color="auto" w:fill="F2F2F2" w:themeFill="background1" w:themeFillShade="F2"/>
          </w:tcPr>
          <w:p w14:paraId="1284A9D0" w14:textId="6FFB4953" w:rsidR="007C5386" w:rsidRPr="00DD7155" w:rsidRDefault="007C5386">
            <w:pPr>
              <w:pStyle w:val="SL0TextSimplawyer"/>
              <w:tabs>
                <w:tab w:val="clear" w:pos="851"/>
                <w:tab w:val="left" w:pos="1029"/>
              </w:tabs>
              <w:spacing w:after="240"/>
              <w:ind w:left="148"/>
              <w:jc w:val="both"/>
              <w:rPr>
                <w:rFonts w:eastAsia="Calibri"/>
                <w:color w:val="00B050"/>
                <w:szCs w:val="24"/>
                <w:highlight w:val="lightGray"/>
                <w:lang w:eastAsia="ru-RU"/>
              </w:rPr>
            </w:pPr>
            <w:r w:rsidRPr="00DD7155">
              <w:rPr>
                <w:rFonts w:eastAsia="Calibri"/>
                <w:color w:val="00B050"/>
                <w:szCs w:val="24"/>
                <w:highlight w:val="lightGray"/>
                <w:lang w:eastAsia="ru-RU"/>
              </w:rPr>
              <w:t>в течение 2 р.д. с даты получения положительного заключения экспертизы по соответствующему Виду Документации,</w:t>
            </w:r>
          </w:p>
        </w:tc>
      </w:tr>
      <w:tr w:rsidR="007C5386" w:rsidRPr="00DD7155" w14:paraId="324B42AE" w14:textId="77777777" w:rsidTr="00277E2D">
        <w:tc>
          <w:tcPr>
            <w:tcW w:w="1135" w:type="dxa"/>
            <w:vMerge/>
          </w:tcPr>
          <w:p w14:paraId="292C4D07" w14:textId="09BFFFDF" w:rsidR="007C5386" w:rsidRPr="00DD7155" w:rsidRDefault="007C5386" w:rsidP="002F68A6">
            <w:pPr>
              <w:tabs>
                <w:tab w:val="left" w:pos="1410"/>
              </w:tabs>
              <w:spacing w:before="120" w:after="240"/>
              <w:ind w:right="-150" w:firstLine="0"/>
              <w:jc w:val="left"/>
              <w:rPr>
                <w:rFonts w:ascii="Tahoma" w:hAnsi="Tahoma" w:cs="Tahoma"/>
                <w:sz w:val="14"/>
                <w:szCs w:val="18"/>
              </w:rPr>
            </w:pPr>
          </w:p>
        </w:tc>
        <w:tc>
          <w:tcPr>
            <w:tcW w:w="9497" w:type="dxa"/>
            <w:tcBorders>
              <w:top w:val="dotted" w:sz="4" w:space="0" w:color="auto"/>
              <w:bottom w:val="dotted" w:sz="4" w:space="0" w:color="auto"/>
            </w:tcBorders>
            <w:shd w:val="clear" w:color="auto" w:fill="F2F2F2" w:themeFill="background1" w:themeFillShade="F2"/>
          </w:tcPr>
          <w:p w14:paraId="7ABCA678" w14:textId="059AF899" w:rsidR="007C5386" w:rsidRPr="00DD7155" w:rsidRDefault="007C5386" w:rsidP="002F68A6">
            <w:pPr>
              <w:pStyle w:val="SL0TextSimplawyer"/>
              <w:tabs>
                <w:tab w:val="clear" w:pos="851"/>
                <w:tab w:val="left" w:pos="1029"/>
              </w:tabs>
              <w:spacing w:after="240"/>
              <w:ind w:left="120"/>
              <w:jc w:val="both"/>
              <w:rPr>
                <w:rFonts w:eastAsia="Calibri"/>
                <w:color w:val="00B050"/>
                <w:szCs w:val="24"/>
                <w:highlight w:val="lightGray"/>
                <w:lang w:eastAsia="ru-RU"/>
              </w:rPr>
            </w:pPr>
            <w:r w:rsidRPr="00DD7155">
              <w:rPr>
                <w:rFonts w:eastAsia="Calibri"/>
                <w:color w:val="00B050"/>
                <w:szCs w:val="24"/>
                <w:highlight w:val="lightGray"/>
                <w:lang w:eastAsia="ru-RU"/>
              </w:rPr>
              <w:t>но не позднее последнего числа месяца получения положительного заключения экспертизы</w:t>
            </w:r>
            <w:r w:rsidR="00526E69" w:rsidRPr="00526E69">
              <w:rPr>
                <w:rFonts w:eastAsia="Calibri"/>
                <w:b/>
                <w:color w:val="FF0000"/>
                <w:szCs w:val="24"/>
                <w:lang w:eastAsia="ru-RU"/>
              </w:rPr>
              <w:t>]</w:t>
            </w:r>
          </w:p>
        </w:tc>
      </w:tr>
    </w:tbl>
    <w:p w14:paraId="08F2DAC4" w14:textId="77777777" w:rsidR="00890D23" w:rsidRPr="00DD7155" w:rsidRDefault="00890D23" w:rsidP="00B87AEB">
      <w:pPr>
        <w:pStyle w:val="afff1"/>
        <w:tabs>
          <w:tab w:val="left" w:pos="709"/>
        </w:tabs>
        <w:ind w:left="142"/>
        <w:rPr>
          <w:rFonts w:ascii="Tahoma" w:hAnsi="Tahoma" w:cs="Tahoma"/>
          <w:b/>
          <w:sz w:val="20"/>
        </w:rPr>
      </w:pPr>
    </w:p>
    <w:tbl>
      <w:tblPr>
        <w:tblStyle w:val="affa"/>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08952913" w14:textId="77777777" w:rsidTr="00E01668">
        <w:trPr>
          <w:trHeight w:val="280"/>
        </w:trPr>
        <w:tc>
          <w:tcPr>
            <w:tcW w:w="1134" w:type="dxa"/>
          </w:tcPr>
          <w:p w14:paraId="50DB5B4C" w14:textId="77777777" w:rsidR="00C712AC" w:rsidRPr="00DD7155" w:rsidRDefault="00C712AC" w:rsidP="002F68A6">
            <w:pPr>
              <w:pStyle w:val="1112"/>
              <w:numPr>
                <w:ilvl w:val="3"/>
                <w:numId w:val="13"/>
              </w:numPr>
              <w:spacing w:before="120" w:after="240"/>
              <w:ind w:left="565" w:hanging="567"/>
              <w:rPr>
                <w:rFonts w:ascii="Tahoma" w:hAnsi="Tahoma" w:cs="Tahoma"/>
                <w:sz w:val="20"/>
              </w:rPr>
            </w:pPr>
          </w:p>
          <w:p w14:paraId="0A4A4F4D" w14:textId="0CE92ED4" w:rsidR="00477676" w:rsidRPr="00DD7155" w:rsidRDefault="007C5386" w:rsidP="002F68A6">
            <w:pPr>
              <w:tabs>
                <w:tab w:val="left" w:pos="1410"/>
              </w:tabs>
              <w:spacing w:before="120" w:after="240"/>
              <w:ind w:right="-150" w:firstLine="0"/>
              <w:jc w:val="left"/>
              <w:rPr>
                <w:rFonts w:ascii="Tahoma" w:hAnsi="Tahoma" w:cs="Tahoma"/>
                <w:sz w:val="20"/>
              </w:rPr>
            </w:pPr>
            <w:r w:rsidRPr="007C5386">
              <w:rPr>
                <w:rFonts w:ascii="Tahoma" w:hAnsi="Tahoma" w:cs="Tahoma"/>
                <w:i/>
                <w:sz w:val="14"/>
                <w:szCs w:val="22"/>
              </w:rPr>
              <w:t>Перечень документов</w:t>
            </w:r>
          </w:p>
        </w:tc>
        <w:tc>
          <w:tcPr>
            <w:tcW w:w="9498" w:type="dxa"/>
            <w:tcBorders>
              <w:top w:val="dotted" w:sz="4" w:space="0" w:color="auto"/>
              <w:bottom w:val="dotted" w:sz="4" w:space="0" w:color="auto"/>
            </w:tcBorders>
            <w:shd w:val="clear" w:color="auto" w:fill="F2F2F2" w:themeFill="background1" w:themeFillShade="F2"/>
          </w:tcPr>
          <w:p w14:paraId="5FD0E488" w14:textId="77777777" w:rsidR="00477676" w:rsidRPr="00DD7155" w:rsidRDefault="00477676" w:rsidP="002F68A6">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 xml:space="preserve">Заказчик </w:t>
            </w:r>
            <w:r w:rsidR="00A13F79" w:rsidRPr="00DD7155">
              <w:rPr>
                <w:rFonts w:ascii="Tahoma" w:hAnsi="Tahoma" w:cs="Tahoma"/>
                <w:sz w:val="20"/>
                <w:highlight w:val="lightGray"/>
              </w:rPr>
              <w:t xml:space="preserve">осуществляет приемку и </w:t>
            </w:r>
            <w:r w:rsidRPr="00DD7155">
              <w:rPr>
                <w:rFonts w:ascii="Tahoma" w:hAnsi="Tahoma" w:cs="Tahoma"/>
                <w:sz w:val="20"/>
                <w:highlight w:val="lightGray"/>
              </w:rPr>
              <w:t>направляет Подрядчику по электронной почте</w:t>
            </w:r>
            <w:r w:rsidR="00A13F79" w:rsidRPr="00DD7155">
              <w:rPr>
                <w:rFonts w:ascii="Tahoma" w:hAnsi="Tahoma" w:cs="Tahoma"/>
                <w:sz w:val="20"/>
                <w:highlight w:val="lightGray"/>
              </w:rPr>
              <w:t xml:space="preserve"> подписанный им</w:t>
            </w:r>
            <w:r w:rsidRPr="00DD7155">
              <w:rPr>
                <w:rFonts w:ascii="Tahoma" w:hAnsi="Tahoma" w:cs="Tahoma"/>
                <w:sz w:val="20"/>
                <w:highlight w:val="lightGray"/>
              </w:rPr>
              <w:t>:</w:t>
            </w:r>
          </w:p>
          <w:p w14:paraId="05B7E5E7" w14:textId="34648039" w:rsidR="009A5C47" w:rsidRPr="00DD7155" w:rsidRDefault="00477676" w:rsidP="009A5C47">
            <w:pPr>
              <w:pStyle w:val="afff1"/>
              <w:numPr>
                <w:ilvl w:val="0"/>
                <w:numId w:val="27"/>
              </w:numPr>
              <w:spacing w:before="120" w:after="240"/>
              <w:ind w:left="425" w:firstLine="22"/>
              <w:rPr>
                <w:rFonts w:ascii="Tahoma" w:hAnsi="Tahoma" w:cs="Tahoma"/>
                <w:sz w:val="20"/>
                <w:highlight w:val="lightGray"/>
              </w:rPr>
            </w:pPr>
            <w:r w:rsidRPr="00DD7155">
              <w:rPr>
                <w:rFonts w:ascii="Tahoma" w:hAnsi="Tahoma" w:cs="Tahoma"/>
                <w:sz w:val="20"/>
                <w:highlight w:val="lightGray"/>
              </w:rPr>
              <w:t xml:space="preserve">Акт </w:t>
            </w:r>
            <w:r w:rsidR="00C72912" w:rsidRPr="00DD7155">
              <w:rPr>
                <w:rFonts w:ascii="Tahoma" w:hAnsi="Tahoma" w:cs="Tahoma"/>
                <w:sz w:val="20"/>
                <w:highlight w:val="lightGray"/>
              </w:rPr>
              <w:t>сдачи-приемки работ (услуг)</w:t>
            </w:r>
            <w:r w:rsidR="009A5C47" w:rsidRPr="00DD7155">
              <w:rPr>
                <w:rFonts w:ascii="Tahoma" w:hAnsi="Tahoma" w:cs="Tahoma"/>
                <w:sz w:val="20"/>
                <w:highlight w:val="lightGray"/>
              </w:rPr>
              <w:t>:</w:t>
            </w:r>
          </w:p>
          <w:p w14:paraId="6BDC3202" w14:textId="64AC4AEA" w:rsidR="00477676" w:rsidRPr="00DD7155" w:rsidRDefault="00526E69" w:rsidP="00866AF6">
            <w:pPr>
              <w:pStyle w:val="afff1"/>
              <w:numPr>
                <w:ilvl w:val="0"/>
                <w:numId w:val="27"/>
              </w:numPr>
              <w:spacing w:before="120" w:after="240"/>
              <w:ind w:left="425" w:firstLine="22"/>
              <w:rPr>
                <w:rFonts w:ascii="Tahoma" w:hAnsi="Tahoma" w:cs="Tahoma"/>
                <w:sz w:val="20"/>
                <w:highlight w:val="lightGray"/>
              </w:rPr>
            </w:pPr>
            <w:r w:rsidRPr="00526E69">
              <w:rPr>
                <w:rFonts w:ascii="Tahoma" w:hAnsi="Tahoma" w:cs="Tahoma"/>
                <w:b/>
                <w:iCs/>
                <w:color w:val="FF0000"/>
                <w:sz w:val="20"/>
              </w:rPr>
              <w:t>[</w:t>
            </w:r>
            <w:r w:rsidR="009320F3" w:rsidRPr="00DD7155">
              <w:rPr>
                <w:rFonts w:ascii="Tahoma" w:hAnsi="Tahoma" w:cs="Tahoma"/>
                <w:iCs/>
                <w:sz w:val="20"/>
                <w:highlight w:val="lightGray"/>
              </w:rPr>
              <w:t xml:space="preserve"> </w:t>
            </w:r>
            <w:r w:rsidR="00FA798E">
              <w:rPr>
                <w:rFonts w:ascii="Tahoma" w:hAnsi="Tahoma" w:cs="Tahoma"/>
                <w:iCs/>
                <w:sz w:val="20"/>
                <w:highlight w:val="lightGray"/>
              </w:rPr>
              <w:t>с приложением</w:t>
            </w:r>
            <w:r w:rsidR="008E4E6C" w:rsidRPr="00DD7155">
              <w:rPr>
                <w:rFonts w:ascii="Tahoma" w:hAnsi="Tahoma" w:cs="Tahoma"/>
                <w:iCs/>
                <w:sz w:val="20"/>
                <w:highlight w:val="lightGray"/>
              </w:rPr>
              <w:t xml:space="preserve"> Сводного реестра ПИР</w:t>
            </w:r>
            <w:r w:rsidR="008E4E6C" w:rsidRPr="00DD7155" w:rsidDel="009320F3">
              <w:rPr>
                <w:rFonts w:ascii="Tahoma" w:hAnsi="Tahoma" w:cs="Tahoma"/>
                <w:iCs/>
                <w:sz w:val="20"/>
                <w:highlight w:val="lightGray"/>
              </w:rPr>
              <w:t xml:space="preserve"> </w:t>
            </w:r>
            <w:r w:rsidRPr="00526E69">
              <w:rPr>
                <w:rFonts w:ascii="Tahoma" w:hAnsi="Tahoma" w:cs="Tahoma"/>
                <w:b/>
                <w:iCs/>
                <w:color w:val="FF0000"/>
                <w:sz w:val="20"/>
              </w:rPr>
              <w:t>]</w:t>
            </w:r>
            <w:r w:rsidR="009A5C47" w:rsidRPr="00DD7155">
              <w:rPr>
                <w:rFonts w:ascii="Tahoma" w:hAnsi="Tahoma" w:cs="Tahoma"/>
                <w:iCs/>
                <w:sz w:val="20"/>
                <w:highlight w:val="lightGray"/>
              </w:rPr>
              <w:t>,</w:t>
            </w:r>
          </w:p>
          <w:p w14:paraId="630996B2" w14:textId="7216B853" w:rsidR="00AD14AA" w:rsidRPr="00DD7155" w:rsidRDefault="00AD14AA" w:rsidP="00AD14AA">
            <w:pPr>
              <w:pStyle w:val="afff1"/>
              <w:numPr>
                <w:ilvl w:val="0"/>
                <w:numId w:val="27"/>
              </w:numPr>
              <w:spacing w:before="120" w:after="240"/>
              <w:rPr>
                <w:rFonts w:ascii="Tahoma" w:hAnsi="Tahoma" w:cs="Tahoma"/>
                <w:sz w:val="20"/>
                <w:highlight w:val="lightGray"/>
              </w:rPr>
            </w:pPr>
            <w:r w:rsidRPr="00DD7155">
              <w:rPr>
                <w:rFonts w:ascii="Tahoma" w:hAnsi="Tahoma" w:cs="Tahoma"/>
                <w:iCs/>
                <w:sz w:val="20"/>
                <w:highlight w:val="lightGray"/>
              </w:rPr>
              <w:t>исполнительные сметы</w:t>
            </w:r>
          </w:p>
          <w:p w14:paraId="7977798C" w14:textId="31B72F9B" w:rsidR="00A13F79" w:rsidRPr="00EC24A8" w:rsidRDefault="00053D2E" w:rsidP="002F68A6">
            <w:pPr>
              <w:spacing w:before="120" w:after="240"/>
              <w:ind w:left="502" w:firstLine="0"/>
              <w:rPr>
                <w:rFonts w:ascii="Tahoma" w:hAnsi="Tahoma" w:cs="Tahoma"/>
                <w:sz w:val="20"/>
                <w:highlight w:val="lightGray"/>
              </w:rPr>
            </w:pPr>
            <w:r w:rsidRPr="00EC24A8">
              <w:rPr>
                <w:rFonts w:ascii="Tahoma" w:hAnsi="Tahoma" w:cs="Tahoma"/>
                <w:sz w:val="20"/>
                <w:highlight w:val="lightGray"/>
              </w:rPr>
              <w:t>либо</w:t>
            </w:r>
          </w:p>
          <w:p w14:paraId="5CA6DDBB" w14:textId="01226A87" w:rsidR="00477676" w:rsidRPr="00DD7155" w:rsidRDefault="00477676" w:rsidP="00AD14AA">
            <w:pPr>
              <w:pStyle w:val="afff1"/>
              <w:numPr>
                <w:ilvl w:val="0"/>
                <w:numId w:val="27"/>
              </w:numPr>
              <w:spacing w:before="120" w:after="240"/>
              <w:rPr>
                <w:rFonts w:ascii="Tahoma" w:hAnsi="Tahoma" w:cs="Tahoma"/>
                <w:sz w:val="20"/>
                <w:highlight w:val="lightGray"/>
              </w:rPr>
            </w:pPr>
            <w:r w:rsidRPr="00DD7155">
              <w:rPr>
                <w:rFonts w:ascii="Tahoma" w:hAnsi="Tahoma" w:cs="Tahoma"/>
                <w:sz w:val="20"/>
                <w:highlight w:val="lightGray"/>
              </w:rPr>
              <w:t>мотиви</w:t>
            </w:r>
            <w:r w:rsidR="00A13F79" w:rsidRPr="00DD7155">
              <w:rPr>
                <w:rFonts w:ascii="Tahoma" w:hAnsi="Tahoma" w:cs="Tahoma"/>
                <w:sz w:val="20"/>
                <w:highlight w:val="lightGray"/>
              </w:rPr>
              <w:t>рованный отказ от приемки работ</w:t>
            </w:r>
          </w:p>
        </w:tc>
      </w:tr>
      <w:tr w:rsidR="007C5386" w:rsidRPr="00DD7155" w14:paraId="7954F846" w14:textId="77777777" w:rsidTr="00C6767F">
        <w:trPr>
          <w:trHeight w:val="280"/>
        </w:trPr>
        <w:tc>
          <w:tcPr>
            <w:tcW w:w="1134" w:type="dxa"/>
            <w:vMerge w:val="restart"/>
          </w:tcPr>
          <w:p w14:paraId="5D558515" w14:textId="77777777" w:rsidR="007C5386" w:rsidRPr="00DD7155" w:rsidRDefault="007C5386"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rPr>
              <w:t>Срок для направления</w:t>
            </w:r>
          </w:p>
        </w:tc>
        <w:tc>
          <w:tcPr>
            <w:tcW w:w="9498" w:type="dxa"/>
            <w:tcBorders>
              <w:top w:val="dotted" w:sz="4" w:space="0" w:color="auto"/>
            </w:tcBorders>
            <w:shd w:val="clear" w:color="auto" w:fill="F2F2F2" w:themeFill="background1" w:themeFillShade="F2"/>
          </w:tcPr>
          <w:p w14:paraId="34DF65E6" w14:textId="5A3C6D19" w:rsidR="007C5386" w:rsidRPr="00DD7155" w:rsidRDefault="00CC6E76" w:rsidP="001237FB">
            <w:pPr>
              <w:pStyle w:val="SL0TextSimplawyer"/>
              <w:tabs>
                <w:tab w:val="clear" w:pos="851"/>
                <w:tab w:val="left" w:pos="1029"/>
              </w:tabs>
              <w:spacing w:after="240"/>
              <w:ind w:left="142"/>
              <w:jc w:val="both"/>
              <w:rPr>
                <w:rFonts w:eastAsia="Calibri"/>
                <w:szCs w:val="24"/>
                <w:highlight w:val="lightGray"/>
                <w:lang w:eastAsia="ru-RU"/>
              </w:rPr>
            </w:pPr>
            <w:r w:rsidRPr="00CC6E76">
              <w:rPr>
                <w:rFonts w:eastAsia="Calibri"/>
                <w:szCs w:val="24"/>
                <w:highlight w:val="lightGray"/>
                <w:lang w:eastAsia="ru-RU"/>
              </w:rPr>
              <w:t xml:space="preserve">в течение </w:t>
            </w:r>
            <w:r w:rsidRPr="00F16DDB">
              <w:rPr>
                <w:rFonts w:eastAsia="Calibri"/>
                <w:b/>
                <w:iCs/>
                <w:color w:val="FF0000"/>
                <w:szCs w:val="24"/>
                <w:highlight w:val="lightGray"/>
                <w:lang w:eastAsia="ru-RU"/>
              </w:rPr>
              <w:t>[</w:t>
            </w:r>
            <w:r w:rsidRPr="00CC6E76">
              <w:rPr>
                <w:rFonts w:eastAsia="Calibri"/>
                <w:szCs w:val="24"/>
                <w:highlight w:val="lightGray"/>
                <w:lang w:eastAsia="ru-RU"/>
              </w:rPr>
              <w:t>2</w:t>
            </w:r>
            <w:r w:rsidRPr="00F16DDB">
              <w:rPr>
                <w:rFonts w:eastAsia="Calibri"/>
                <w:b/>
                <w:color w:val="FF0000"/>
                <w:szCs w:val="24"/>
                <w:highlight w:val="lightGray"/>
                <w:lang w:eastAsia="ru-RU"/>
              </w:rPr>
              <w:t>]</w:t>
            </w:r>
            <w:r w:rsidRPr="00F16DDB">
              <w:rPr>
                <w:rFonts w:eastAsia="Calibri"/>
                <w:b/>
                <w:color w:val="FF0000"/>
                <w:szCs w:val="24"/>
                <w:highlight w:val="lightGray"/>
                <w:vertAlign w:val="superscript"/>
                <w:lang w:eastAsia="ru-RU"/>
              </w:rPr>
              <w:footnoteReference w:id="299"/>
            </w:r>
            <w:r w:rsidRPr="00CC6E76">
              <w:rPr>
                <w:rFonts w:eastAsia="Calibri"/>
                <w:szCs w:val="24"/>
                <w:highlight w:val="lightGray"/>
                <w:lang w:eastAsia="ru-RU"/>
              </w:rPr>
              <w:t>/</w:t>
            </w:r>
            <w:r w:rsidRPr="00F16DDB">
              <w:rPr>
                <w:rFonts w:eastAsia="Calibri"/>
                <w:b/>
                <w:color w:val="FF0000"/>
                <w:szCs w:val="24"/>
                <w:highlight w:val="lightGray"/>
                <w:lang w:eastAsia="ru-RU"/>
              </w:rPr>
              <w:t>[</w:t>
            </w:r>
            <w:r w:rsidRPr="00CC6E76">
              <w:rPr>
                <w:rFonts w:eastAsia="Calibri"/>
                <w:szCs w:val="24"/>
                <w:highlight w:val="lightGray"/>
                <w:lang w:eastAsia="ru-RU"/>
              </w:rPr>
              <w:t>1</w:t>
            </w:r>
            <w:r w:rsidRPr="00F16DDB">
              <w:rPr>
                <w:rFonts w:eastAsia="Calibri"/>
                <w:b/>
                <w:color w:val="FF0000"/>
                <w:szCs w:val="24"/>
                <w:highlight w:val="lightGray"/>
                <w:lang w:eastAsia="ru-RU"/>
              </w:rPr>
              <w:t>]</w:t>
            </w:r>
            <w:r w:rsidRPr="00F16DDB">
              <w:rPr>
                <w:rFonts w:eastAsia="Calibri"/>
                <w:b/>
                <w:color w:val="FF0000"/>
                <w:szCs w:val="24"/>
                <w:highlight w:val="lightGray"/>
                <w:vertAlign w:val="superscript"/>
                <w:lang w:eastAsia="ru-RU"/>
              </w:rPr>
              <w:footnoteReference w:id="300"/>
            </w:r>
            <w:r w:rsidRPr="00CC6E76">
              <w:rPr>
                <w:rFonts w:eastAsia="Calibri"/>
                <w:b/>
                <w:szCs w:val="24"/>
                <w:highlight w:val="lightGray"/>
                <w:lang w:eastAsia="ru-RU"/>
              </w:rPr>
              <w:t xml:space="preserve"> </w:t>
            </w:r>
            <w:r w:rsidRPr="00CC6E76">
              <w:rPr>
                <w:rFonts w:eastAsia="Calibri"/>
                <w:szCs w:val="24"/>
                <w:highlight w:val="lightGray"/>
                <w:lang w:eastAsia="ru-RU"/>
              </w:rPr>
              <w:t xml:space="preserve">р.д. с даты получения Акта сдачи-приемки работ (услуг) </w:t>
            </w:r>
            <w:r w:rsidR="00FA798E">
              <w:rPr>
                <w:rFonts w:eastAsia="Calibri"/>
                <w:szCs w:val="24"/>
                <w:highlight w:val="lightGray"/>
                <w:lang w:eastAsia="ru-RU"/>
              </w:rPr>
              <w:t>по электронной почте</w:t>
            </w:r>
            <w:r w:rsidRPr="00CC6E76">
              <w:rPr>
                <w:rFonts w:eastAsia="Calibri"/>
                <w:szCs w:val="24"/>
                <w:highlight w:val="lightGray"/>
                <w:lang w:eastAsia="ru-RU"/>
              </w:rPr>
              <w:t>,</w:t>
            </w:r>
          </w:p>
        </w:tc>
      </w:tr>
      <w:tr w:rsidR="007C5386" w:rsidRPr="00DD7155" w14:paraId="22E13D63" w14:textId="77777777" w:rsidTr="00202623">
        <w:tc>
          <w:tcPr>
            <w:tcW w:w="1134" w:type="dxa"/>
            <w:vMerge/>
          </w:tcPr>
          <w:p w14:paraId="4946BD61" w14:textId="218FF665" w:rsidR="007C5386" w:rsidRPr="00DD7155" w:rsidRDefault="007C5386" w:rsidP="002F68A6">
            <w:pPr>
              <w:tabs>
                <w:tab w:val="left" w:pos="1410"/>
              </w:tabs>
              <w:spacing w:before="120" w:after="240"/>
              <w:ind w:right="-150" w:firstLine="0"/>
              <w:jc w:val="left"/>
              <w:rPr>
                <w:rFonts w:ascii="Tahoma" w:hAnsi="Tahoma" w:cs="Tahoma"/>
                <w:i/>
                <w:sz w:val="14"/>
                <w:szCs w:val="18"/>
              </w:rPr>
            </w:pPr>
          </w:p>
        </w:tc>
        <w:tc>
          <w:tcPr>
            <w:tcW w:w="9498" w:type="dxa"/>
            <w:tcBorders>
              <w:top w:val="dotted" w:sz="4" w:space="0" w:color="auto"/>
              <w:bottom w:val="dotted" w:sz="4" w:space="0" w:color="auto"/>
            </w:tcBorders>
            <w:shd w:val="clear" w:color="auto" w:fill="F2F2F2" w:themeFill="background1" w:themeFillShade="F2"/>
          </w:tcPr>
          <w:p w14:paraId="2BC3347A" w14:textId="77777777" w:rsidR="00F926FB" w:rsidRPr="00F926FB" w:rsidRDefault="00F926FB" w:rsidP="00F926FB">
            <w:pPr>
              <w:widowControl/>
              <w:tabs>
                <w:tab w:val="left" w:pos="1029"/>
                <w:tab w:val="left" w:pos="1418"/>
                <w:tab w:val="left" w:pos="3119"/>
              </w:tabs>
              <w:suppressAutoHyphens/>
              <w:autoSpaceDE/>
              <w:autoSpaceDN/>
              <w:adjustRightInd/>
              <w:spacing w:before="120" w:after="240"/>
              <w:ind w:left="179" w:firstLine="0"/>
              <w:rPr>
                <w:rFonts w:ascii="Tahoma" w:hAnsi="Tahoma" w:cs="Tahoma"/>
                <w:b/>
                <w:color w:val="FF0000"/>
                <w:sz w:val="20"/>
              </w:rPr>
            </w:pPr>
            <w:r w:rsidRPr="00F16DDB">
              <w:rPr>
                <w:rFonts w:ascii="Tahoma" w:eastAsia="Tahoma" w:hAnsi="Tahoma" w:cs="Tahoma"/>
                <w:sz w:val="20"/>
                <w:szCs w:val="20"/>
                <w:highlight w:val="lightGray"/>
              </w:rPr>
              <w:t xml:space="preserve">но не позднее </w:t>
            </w:r>
            <w:r w:rsidRPr="00F16DDB">
              <w:rPr>
                <w:rFonts w:ascii="Tahoma" w:eastAsia="Tahoma" w:hAnsi="Tahoma" w:cs="Tahoma"/>
                <w:b/>
                <w:iCs/>
                <w:color w:val="FF0000"/>
                <w:sz w:val="20"/>
                <w:szCs w:val="20"/>
                <w:highlight w:val="lightGray"/>
              </w:rPr>
              <w:t>[</w:t>
            </w:r>
            <w:r w:rsidRPr="00F16DDB">
              <w:rPr>
                <w:rFonts w:ascii="Tahoma" w:eastAsia="Tahoma" w:hAnsi="Tahoma" w:cs="Tahoma"/>
                <w:sz w:val="20"/>
                <w:szCs w:val="20"/>
                <w:highlight w:val="lightGray"/>
              </w:rPr>
              <w:t>2</w:t>
            </w:r>
            <w:r w:rsidRPr="00F16DDB">
              <w:rPr>
                <w:rFonts w:ascii="Tahoma" w:hAnsi="Tahoma" w:cs="Tahoma"/>
                <w:b/>
                <w:color w:val="FF0000"/>
                <w:sz w:val="20"/>
                <w:highlight w:val="lightGray"/>
              </w:rPr>
              <w:t>]</w:t>
            </w:r>
            <w:r w:rsidRPr="00F16DDB">
              <w:rPr>
                <w:b/>
                <w:color w:val="FF0000"/>
                <w:highlight w:val="lightGray"/>
                <w:vertAlign w:val="superscript"/>
              </w:rPr>
              <w:footnoteReference w:id="301"/>
            </w:r>
            <w:r w:rsidRPr="00F16DDB">
              <w:rPr>
                <w:rFonts w:ascii="Tahoma" w:eastAsia="Tahoma" w:hAnsi="Tahoma" w:cs="Tahoma"/>
                <w:b/>
                <w:color w:val="FF0000"/>
                <w:sz w:val="20"/>
                <w:szCs w:val="20"/>
                <w:highlight w:val="lightGray"/>
              </w:rPr>
              <w:t xml:space="preserve"> </w:t>
            </w:r>
            <w:r w:rsidRPr="00F16DDB">
              <w:rPr>
                <w:rFonts w:ascii="Tahoma" w:eastAsia="Tahoma" w:hAnsi="Tahoma" w:cs="Tahoma"/>
                <w:color w:val="FF0000"/>
                <w:sz w:val="20"/>
                <w:szCs w:val="20"/>
                <w:highlight w:val="lightGray"/>
              </w:rPr>
              <w:t>/</w:t>
            </w:r>
            <w:r w:rsidRPr="00F16DDB">
              <w:rPr>
                <w:rFonts w:ascii="Tahoma" w:eastAsia="Tahoma" w:hAnsi="Tahoma" w:cs="Tahoma"/>
                <w:b/>
                <w:iCs/>
                <w:color w:val="FF0000"/>
                <w:sz w:val="20"/>
                <w:szCs w:val="20"/>
                <w:highlight w:val="lightGray"/>
              </w:rPr>
              <w:t xml:space="preserve"> [</w:t>
            </w:r>
            <w:r w:rsidRPr="00F16DDB">
              <w:rPr>
                <w:rFonts w:ascii="Tahoma" w:eastAsia="Tahoma" w:hAnsi="Tahoma" w:cs="Tahoma"/>
                <w:iCs/>
                <w:sz w:val="20"/>
                <w:szCs w:val="20"/>
                <w:highlight w:val="lightGray"/>
              </w:rPr>
              <w:t>1</w:t>
            </w:r>
            <w:r w:rsidRPr="00F16DDB">
              <w:rPr>
                <w:rFonts w:ascii="Tahoma" w:hAnsi="Tahoma" w:cs="Tahoma"/>
                <w:b/>
                <w:color w:val="FF0000"/>
                <w:sz w:val="20"/>
                <w:highlight w:val="lightGray"/>
              </w:rPr>
              <w:t>]</w:t>
            </w:r>
            <w:r w:rsidRPr="00F16DDB">
              <w:rPr>
                <w:b/>
                <w:color w:val="FF0000"/>
                <w:highlight w:val="lightGray"/>
                <w:vertAlign w:val="superscript"/>
              </w:rPr>
              <w:footnoteReference w:id="302"/>
            </w:r>
            <w:r w:rsidRPr="00F16DDB">
              <w:rPr>
                <w:rFonts w:ascii="Tahoma" w:hAnsi="Tahoma" w:cs="Tahoma"/>
                <w:b/>
                <w:color w:val="FF0000"/>
                <w:sz w:val="20"/>
                <w:highlight w:val="lightGray"/>
              </w:rPr>
              <w:t xml:space="preserve"> </w:t>
            </w:r>
            <w:r w:rsidRPr="00F16DDB">
              <w:rPr>
                <w:rFonts w:ascii="Tahoma" w:eastAsia="Tahoma" w:hAnsi="Tahoma" w:cs="Tahoma"/>
                <w:sz w:val="20"/>
                <w:szCs w:val="20"/>
                <w:highlight w:val="lightGray"/>
              </w:rPr>
              <w:t xml:space="preserve">числа месяца, следующего за месяцем окончания выполнения Работ по </w:t>
            </w:r>
            <w:r w:rsidRPr="00F16DDB">
              <w:rPr>
                <w:rFonts w:ascii="Tahoma" w:hAnsi="Tahoma" w:cs="Tahoma"/>
                <w:b/>
                <w:color w:val="FF0000"/>
                <w:sz w:val="20"/>
                <w:highlight w:val="lightGray"/>
              </w:rPr>
              <w:t>[</w:t>
            </w:r>
            <w:r w:rsidRPr="00F16DDB">
              <w:rPr>
                <w:rFonts w:ascii="Tahoma" w:eastAsia="Tahoma" w:hAnsi="Tahoma" w:cs="Tahoma"/>
                <w:sz w:val="20"/>
                <w:szCs w:val="20"/>
                <w:highlight w:val="lightGray"/>
              </w:rPr>
              <w:t>Виду</w:t>
            </w:r>
            <w:r w:rsidRPr="00F16DDB">
              <w:rPr>
                <w:rFonts w:ascii="Tahoma" w:hAnsi="Tahoma" w:cs="Tahoma"/>
                <w:b/>
                <w:color w:val="FF0000"/>
                <w:sz w:val="20"/>
                <w:highlight w:val="lightGray"/>
              </w:rPr>
              <w:t>]</w:t>
            </w:r>
            <w:r w:rsidRPr="00F16DDB">
              <w:rPr>
                <w:rFonts w:ascii="Tahoma" w:eastAsia="Tahoma" w:hAnsi="Tahoma" w:cs="Tahoma"/>
                <w:sz w:val="20"/>
                <w:szCs w:val="20"/>
                <w:highlight w:val="lightGray"/>
              </w:rPr>
              <w:t>/</w:t>
            </w:r>
            <w:r w:rsidRPr="00F16DDB">
              <w:rPr>
                <w:rFonts w:ascii="Tahoma" w:hAnsi="Tahoma" w:cs="Tahoma"/>
                <w:b/>
                <w:color w:val="FF0000"/>
                <w:sz w:val="20"/>
                <w:highlight w:val="lightGray"/>
              </w:rPr>
              <w:t>[</w:t>
            </w:r>
            <w:r w:rsidRPr="00D30131">
              <w:rPr>
                <w:rFonts w:ascii="Tahoma" w:eastAsia="Tahoma" w:hAnsi="Tahoma" w:cs="Tahoma"/>
                <w:sz w:val="20"/>
                <w:szCs w:val="20"/>
                <w:highlight w:val="lightGray"/>
              </w:rPr>
              <w:t>Части</w:t>
            </w:r>
            <w:r w:rsidRPr="00F16DDB">
              <w:rPr>
                <w:rFonts w:ascii="Tahoma" w:hAnsi="Tahoma" w:cs="Tahoma"/>
                <w:b/>
                <w:color w:val="FF0000"/>
                <w:sz w:val="20"/>
                <w:highlight w:val="lightGray"/>
              </w:rPr>
              <w:t>]</w:t>
            </w:r>
            <w:r w:rsidRPr="00F16DDB">
              <w:rPr>
                <w:rFonts w:ascii="Tahoma" w:eastAsia="Tahoma" w:hAnsi="Tahoma" w:cs="Tahoma"/>
                <w:sz w:val="20"/>
                <w:szCs w:val="20"/>
                <w:highlight w:val="lightGray"/>
              </w:rPr>
              <w:t xml:space="preserve"> Документации</w:t>
            </w:r>
          </w:p>
          <w:p w14:paraId="12A13607" w14:textId="0C96DFF0" w:rsidR="007C5386" w:rsidRPr="00DD7155" w:rsidRDefault="007C5386" w:rsidP="002F68A6">
            <w:pPr>
              <w:pStyle w:val="SL0TextSimplawyer"/>
              <w:tabs>
                <w:tab w:val="clear" w:pos="851"/>
                <w:tab w:val="left" w:pos="1029"/>
              </w:tabs>
              <w:spacing w:after="240"/>
              <w:ind w:left="142"/>
              <w:jc w:val="both"/>
              <w:rPr>
                <w:b/>
                <w:sz w:val="16"/>
                <w:u w:color="FF0000"/>
              </w:rPr>
            </w:pPr>
            <w:r w:rsidRPr="00DD7155">
              <w:rPr>
                <w:rFonts w:eastAsia="Calibri"/>
                <w:i/>
                <w:szCs w:val="24"/>
                <w:lang w:eastAsia="ru-RU"/>
              </w:rPr>
              <w:t>либо</w:t>
            </w:r>
          </w:p>
          <w:p w14:paraId="4CC7AA68" w14:textId="49BEB797" w:rsidR="007C5386" w:rsidRPr="00DD7155" w:rsidRDefault="00526E69" w:rsidP="005B7AAA">
            <w:pPr>
              <w:pStyle w:val="SL0TextSimplawyer"/>
              <w:tabs>
                <w:tab w:val="clear" w:pos="851"/>
                <w:tab w:val="left" w:pos="1029"/>
              </w:tabs>
              <w:spacing w:after="240"/>
              <w:ind w:left="142"/>
              <w:jc w:val="both"/>
              <w:rPr>
                <w:rFonts w:eastAsia="Calibri"/>
                <w:szCs w:val="24"/>
                <w:highlight w:val="lightGray"/>
                <w:lang w:eastAsia="ru-RU"/>
              </w:rPr>
            </w:pPr>
            <w:r w:rsidRPr="00526E69">
              <w:rPr>
                <w:b/>
                <w:color w:val="FF0000"/>
                <w:sz w:val="16"/>
                <w:u w:color="FF0000"/>
              </w:rPr>
              <w:t>[</w:t>
            </w:r>
            <w:r w:rsidR="007C5386" w:rsidRPr="00DD7155">
              <w:rPr>
                <w:rFonts w:eastAsia="Calibri"/>
                <w:color w:val="00B050"/>
                <w:szCs w:val="24"/>
                <w:highlight w:val="lightGray"/>
                <w:lang w:eastAsia="ru-RU"/>
              </w:rPr>
              <w:t xml:space="preserve">но не позднее </w:t>
            </w:r>
            <w:r w:rsidR="00FA798E" w:rsidRPr="00F16DDB">
              <w:rPr>
                <w:rFonts w:ascii="Times New Roman" w:eastAsia="Calibri" w:hAnsi="Times New Roman" w:cs="Times New Roman"/>
                <w:b/>
                <w:iCs/>
                <w:color w:val="FF0000"/>
                <w:sz w:val="24"/>
                <w:szCs w:val="24"/>
                <w:highlight w:val="lightGray"/>
                <w:lang w:eastAsia="ru-RU"/>
              </w:rPr>
              <w:t>[</w:t>
            </w:r>
            <w:r w:rsidR="00FA798E" w:rsidRPr="00F16DDB">
              <w:rPr>
                <w:rFonts w:ascii="Times New Roman" w:eastAsia="Calibri" w:hAnsi="Times New Roman" w:cs="Times New Roman"/>
                <w:color w:val="00B050"/>
                <w:sz w:val="24"/>
                <w:szCs w:val="24"/>
                <w:highlight w:val="lightGray"/>
                <w:lang w:eastAsia="ru-RU"/>
              </w:rPr>
              <w:t>2</w:t>
            </w:r>
            <w:r w:rsidR="00FA798E" w:rsidRPr="00F16DDB">
              <w:rPr>
                <w:rFonts w:ascii="Times New Roman" w:eastAsia="Calibri" w:hAnsi="Times New Roman" w:cs="Times New Roman"/>
                <w:b/>
                <w:color w:val="FF0000"/>
                <w:sz w:val="24"/>
                <w:szCs w:val="24"/>
                <w:highlight w:val="lightGray"/>
                <w:lang w:eastAsia="ru-RU"/>
              </w:rPr>
              <w:t>]</w:t>
            </w:r>
            <w:r w:rsidR="00FA798E" w:rsidRPr="00F16DDB">
              <w:rPr>
                <w:rFonts w:eastAsia="Calibri"/>
                <w:b/>
                <w:color w:val="FF0000"/>
                <w:szCs w:val="24"/>
                <w:highlight w:val="lightGray"/>
                <w:vertAlign w:val="superscript"/>
                <w:lang w:eastAsia="ru-RU"/>
              </w:rPr>
              <w:footnoteReference w:id="303"/>
            </w:r>
            <w:r w:rsidR="00FA798E" w:rsidRPr="00F16DDB">
              <w:rPr>
                <w:rFonts w:ascii="Times New Roman" w:eastAsia="Calibri" w:hAnsi="Times New Roman" w:cs="Times New Roman"/>
                <w:color w:val="FF0000"/>
                <w:sz w:val="24"/>
                <w:szCs w:val="24"/>
                <w:highlight w:val="lightGray"/>
                <w:lang w:eastAsia="ru-RU"/>
              </w:rPr>
              <w:t>/</w:t>
            </w:r>
            <w:r w:rsidR="00FA798E" w:rsidRPr="00F16DDB">
              <w:rPr>
                <w:rFonts w:ascii="Times New Roman" w:eastAsia="Calibri" w:hAnsi="Times New Roman" w:cs="Times New Roman"/>
                <w:b/>
                <w:iCs/>
                <w:color w:val="FF0000"/>
                <w:sz w:val="24"/>
                <w:szCs w:val="24"/>
                <w:highlight w:val="lightGray"/>
                <w:lang w:eastAsia="ru-RU"/>
              </w:rPr>
              <w:t>[</w:t>
            </w:r>
            <w:r w:rsidR="00FA798E" w:rsidRPr="00F16DDB">
              <w:rPr>
                <w:rFonts w:ascii="Times New Roman" w:eastAsia="Calibri" w:hAnsi="Times New Roman" w:cs="Times New Roman"/>
                <w:iCs/>
                <w:color w:val="00B050"/>
                <w:sz w:val="24"/>
                <w:szCs w:val="24"/>
                <w:highlight w:val="lightGray"/>
                <w:lang w:eastAsia="ru-RU"/>
              </w:rPr>
              <w:t>1</w:t>
            </w:r>
            <w:r w:rsidR="00FA798E" w:rsidRPr="00F16DDB">
              <w:rPr>
                <w:rFonts w:ascii="Times New Roman" w:eastAsia="Calibri" w:hAnsi="Times New Roman" w:cs="Times New Roman"/>
                <w:b/>
                <w:color w:val="FF0000"/>
                <w:sz w:val="24"/>
                <w:szCs w:val="24"/>
                <w:highlight w:val="lightGray"/>
                <w:lang w:eastAsia="ru-RU"/>
              </w:rPr>
              <w:t>]</w:t>
            </w:r>
            <w:r w:rsidR="00FA798E" w:rsidRPr="00F16DDB">
              <w:rPr>
                <w:rFonts w:eastAsia="Calibri"/>
                <w:b/>
                <w:color w:val="FF0000"/>
                <w:szCs w:val="24"/>
                <w:highlight w:val="lightGray"/>
                <w:vertAlign w:val="superscript"/>
                <w:lang w:eastAsia="ru-RU"/>
              </w:rPr>
              <w:footnoteReference w:id="304"/>
            </w:r>
            <w:r w:rsidR="00FA798E" w:rsidRPr="00F16DDB">
              <w:rPr>
                <w:rFonts w:ascii="Times New Roman" w:eastAsia="Calibri" w:hAnsi="Times New Roman" w:cs="Times New Roman"/>
                <w:color w:val="00B050"/>
                <w:sz w:val="24"/>
                <w:szCs w:val="24"/>
                <w:lang w:eastAsia="ru-RU"/>
              </w:rPr>
              <w:t xml:space="preserve"> </w:t>
            </w:r>
            <w:r w:rsidR="007C5386" w:rsidRPr="00DD7155">
              <w:rPr>
                <w:rFonts w:eastAsia="Calibri"/>
                <w:color w:val="00B050"/>
                <w:szCs w:val="24"/>
                <w:highlight w:val="lightGray"/>
                <w:lang w:eastAsia="ru-RU"/>
              </w:rPr>
              <w:t>месяца, следующего за месяцем получения положительного заключения экспертизы</w:t>
            </w:r>
            <w:r w:rsidRPr="00526E69">
              <w:rPr>
                <w:b/>
                <w:color w:val="FF0000"/>
                <w:sz w:val="16"/>
              </w:rPr>
              <w:t>]</w:t>
            </w:r>
          </w:p>
        </w:tc>
      </w:tr>
    </w:tbl>
    <w:p w14:paraId="6B06778F" w14:textId="77777777" w:rsidR="00890D23" w:rsidRPr="00DD7155" w:rsidRDefault="00890D23" w:rsidP="00B87AEB">
      <w:pPr>
        <w:pStyle w:val="afff1"/>
        <w:tabs>
          <w:tab w:val="left" w:pos="709"/>
        </w:tabs>
        <w:ind w:left="142"/>
        <w:rPr>
          <w:rFonts w:ascii="Tahoma" w:hAnsi="Tahoma" w:cs="Tahoma"/>
          <w:b/>
          <w:sz w:val="20"/>
        </w:rPr>
      </w:pPr>
    </w:p>
    <w:tbl>
      <w:tblPr>
        <w:tblStyle w:val="affa"/>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2B2B65FB" w14:textId="77777777" w:rsidTr="00E01668">
        <w:trPr>
          <w:trHeight w:val="280"/>
        </w:trPr>
        <w:tc>
          <w:tcPr>
            <w:tcW w:w="1134" w:type="dxa"/>
          </w:tcPr>
          <w:p w14:paraId="0376E907" w14:textId="77777777" w:rsidR="00C712AC" w:rsidRPr="00DD7155" w:rsidRDefault="00C712AC" w:rsidP="002F68A6">
            <w:pPr>
              <w:pStyle w:val="1112"/>
              <w:numPr>
                <w:ilvl w:val="3"/>
                <w:numId w:val="13"/>
              </w:numPr>
              <w:spacing w:before="120" w:after="240"/>
              <w:ind w:left="565" w:hanging="567"/>
              <w:rPr>
                <w:rFonts w:ascii="Tahoma" w:hAnsi="Tahoma" w:cs="Tahoma"/>
                <w:sz w:val="20"/>
              </w:rPr>
            </w:pPr>
          </w:p>
          <w:p w14:paraId="03D65D61" w14:textId="4B145FC8" w:rsidR="00477676" w:rsidRPr="00DD7155" w:rsidRDefault="007C5386" w:rsidP="002F68A6">
            <w:pPr>
              <w:tabs>
                <w:tab w:val="left" w:pos="1410"/>
              </w:tabs>
              <w:spacing w:before="120" w:after="240"/>
              <w:ind w:right="-150" w:firstLine="0"/>
              <w:jc w:val="left"/>
              <w:rPr>
                <w:rFonts w:ascii="Tahoma" w:hAnsi="Tahoma" w:cs="Tahoma"/>
                <w:sz w:val="20"/>
              </w:rPr>
            </w:pPr>
            <w:r w:rsidRPr="007C5386">
              <w:rPr>
                <w:rFonts w:ascii="Tahoma" w:hAnsi="Tahoma" w:cs="Tahoma"/>
                <w:i/>
                <w:sz w:val="14"/>
                <w:szCs w:val="22"/>
              </w:rPr>
              <w:t>Перечень документов</w:t>
            </w:r>
          </w:p>
        </w:tc>
        <w:tc>
          <w:tcPr>
            <w:tcW w:w="9498" w:type="dxa"/>
            <w:tcBorders>
              <w:top w:val="dotted" w:sz="4" w:space="0" w:color="auto"/>
              <w:bottom w:val="dotted" w:sz="4" w:space="0" w:color="auto"/>
            </w:tcBorders>
            <w:shd w:val="clear" w:color="auto" w:fill="F2F2F2" w:themeFill="background1" w:themeFillShade="F2"/>
          </w:tcPr>
          <w:p w14:paraId="51C90FAE" w14:textId="77777777" w:rsidR="00477676" w:rsidRPr="00DD7155" w:rsidRDefault="00477676" w:rsidP="002F68A6">
            <w:pPr>
              <w:pStyle w:val="afff1"/>
              <w:spacing w:before="120" w:after="240"/>
              <w:ind w:left="142" w:right="-2"/>
              <w:rPr>
                <w:rFonts w:ascii="Tahoma" w:hAnsi="Tahoma" w:cs="Tahoma"/>
                <w:sz w:val="20"/>
                <w:highlight w:val="lightGray"/>
              </w:rPr>
            </w:pPr>
            <w:r w:rsidRPr="00DD7155">
              <w:rPr>
                <w:rFonts w:ascii="Tahoma" w:hAnsi="Tahoma" w:cs="Tahoma"/>
                <w:sz w:val="20"/>
                <w:highlight w:val="lightGray"/>
              </w:rPr>
              <w:t>Подрядчик направляет Заказчику на бумажном носителе</w:t>
            </w:r>
            <w:r w:rsidR="00B568C5" w:rsidRPr="00DD7155">
              <w:rPr>
                <w:rFonts w:ascii="Tahoma" w:hAnsi="Tahoma" w:cs="Tahoma"/>
                <w:sz w:val="20"/>
                <w:highlight w:val="lightGray"/>
              </w:rPr>
              <w:t xml:space="preserve"> подписанные им</w:t>
            </w:r>
            <w:r w:rsidRPr="00DD7155">
              <w:rPr>
                <w:rFonts w:ascii="Tahoma" w:hAnsi="Tahoma" w:cs="Tahoma"/>
                <w:sz w:val="20"/>
                <w:highlight w:val="lightGray"/>
              </w:rPr>
              <w:t>:</w:t>
            </w:r>
          </w:p>
          <w:p w14:paraId="6CD46E0F" w14:textId="79558FF1" w:rsidR="005C7FD2" w:rsidRPr="00DD7155" w:rsidRDefault="005C7FD2" w:rsidP="00FA798E">
            <w:pPr>
              <w:pStyle w:val="afff1"/>
              <w:numPr>
                <w:ilvl w:val="0"/>
                <w:numId w:val="27"/>
              </w:numPr>
              <w:spacing w:before="120" w:after="240"/>
              <w:rPr>
                <w:rFonts w:ascii="Tahoma" w:hAnsi="Tahoma" w:cs="Tahoma"/>
                <w:sz w:val="20"/>
                <w:highlight w:val="lightGray"/>
              </w:rPr>
            </w:pPr>
            <w:r w:rsidRPr="00DD7155">
              <w:rPr>
                <w:rFonts w:ascii="Tahoma" w:hAnsi="Tahoma" w:cs="Tahoma"/>
                <w:sz w:val="20"/>
                <w:highlight w:val="lightGray"/>
              </w:rPr>
              <w:t xml:space="preserve">Акт </w:t>
            </w:r>
            <w:r w:rsidR="00C72912" w:rsidRPr="00DD7155">
              <w:rPr>
                <w:rFonts w:ascii="Tahoma" w:hAnsi="Tahoma" w:cs="Tahoma"/>
                <w:sz w:val="20"/>
                <w:highlight w:val="lightGray"/>
              </w:rPr>
              <w:t>сдачи-приемки работ (услуг)</w:t>
            </w:r>
            <w:r w:rsidRPr="00DD7155">
              <w:rPr>
                <w:rFonts w:ascii="Tahoma" w:hAnsi="Tahoma" w:cs="Tahoma"/>
                <w:sz w:val="20"/>
                <w:highlight w:val="lightGray"/>
              </w:rPr>
              <w:t xml:space="preserve"> (2 экз.)</w:t>
            </w:r>
            <w:r w:rsidRPr="00DD7155">
              <w:rPr>
                <w:rFonts w:ascii="Tahoma" w:hAnsi="Tahoma" w:cs="Tahoma"/>
                <w:sz w:val="20"/>
              </w:rPr>
              <w:t>:</w:t>
            </w:r>
          </w:p>
          <w:p w14:paraId="45DE6E13" w14:textId="2CB39C6C" w:rsidR="009A5C47" w:rsidRPr="00D30131" w:rsidRDefault="00526E69" w:rsidP="00FA798E">
            <w:pPr>
              <w:pStyle w:val="afff1"/>
              <w:numPr>
                <w:ilvl w:val="0"/>
                <w:numId w:val="27"/>
              </w:numPr>
              <w:spacing w:before="120" w:after="240"/>
              <w:rPr>
                <w:rFonts w:ascii="Tahoma" w:hAnsi="Tahoma" w:cs="Tahoma"/>
                <w:sz w:val="20"/>
                <w:highlight w:val="lightGray"/>
              </w:rPr>
            </w:pPr>
            <w:r w:rsidRPr="00F16DDB">
              <w:rPr>
                <w:rFonts w:ascii="Tahoma" w:hAnsi="Tahoma" w:cs="Tahoma"/>
                <w:b/>
                <w:iCs/>
                <w:color w:val="FF0000"/>
                <w:sz w:val="20"/>
                <w:highlight w:val="lightGray"/>
              </w:rPr>
              <w:t>[</w:t>
            </w:r>
            <w:r w:rsidR="00FA798E" w:rsidRPr="00F16DDB">
              <w:rPr>
                <w:rFonts w:ascii="Tahoma" w:hAnsi="Tahoma" w:cs="Tahoma"/>
                <w:iCs/>
                <w:sz w:val="20"/>
                <w:highlight w:val="lightGray"/>
                <w:lang w:val="en-US"/>
              </w:rPr>
              <w:t>c</w:t>
            </w:r>
            <w:r w:rsidR="00FA798E" w:rsidRPr="00F16DDB">
              <w:rPr>
                <w:rFonts w:ascii="Tahoma" w:hAnsi="Tahoma" w:cs="Tahoma"/>
                <w:iCs/>
                <w:sz w:val="20"/>
                <w:highlight w:val="lightGray"/>
              </w:rPr>
              <w:t xml:space="preserve"> приложением</w:t>
            </w:r>
            <w:r w:rsidR="00FA798E" w:rsidRPr="00F16DDB">
              <w:rPr>
                <w:rFonts w:ascii="Tahoma" w:hAnsi="Tahoma" w:cs="Tahoma"/>
                <w:b/>
                <w:iCs/>
                <w:sz w:val="20"/>
                <w:highlight w:val="lightGray"/>
              </w:rPr>
              <w:t xml:space="preserve"> </w:t>
            </w:r>
            <w:r w:rsidR="00702B2B" w:rsidRPr="006B7860">
              <w:rPr>
                <w:rFonts w:ascii="Tahoma" w:hAnsi="Tahoma" w:cs="Tahoma"/>
                <w:iCs/>
                <w:sz w:val="20"/>
                <w:highlight w:val="lightGray"/>
              </w:rPr>
              <w:t xml:space="preserve"> </w:t>
            </w:r>
            <w:r w:rsidR="008E4E6C" w:rsidRPr="00D30131">
              <w:rPr>
                <w:rFonts w:ascii="Tahoma" w:hAnsi="Tahoma" w:cs="Tahoma"/>
                <w:iCs/>
                <w:sz w:val="20"/>
                <w:highlight w:val="lightGray"/>
              </w:rPr>
              <w:t xml:space="preserve"> Сводного реестра ПИР</w:t>
            </w:r>
            <w:r w:rsidR="008E4E6C" w:rsidRPr="00D30131" w:rsidDel="00702B2B">
              <w:rPr>
                <w:rFonts w:ascii="Tahoma" w:hAnsi="Tahoma" w:cs="Tahoma"/>
                <w:iCs/>
                <w:sz w:val="20"/>
                <w:highlight w:val="lightGray"/>
              </w:rPr>
              <w:t xml:space="preserve"> </w:t>
            </w:r>
            <w:r w:rsidRPr="00F16DDB">
              <w:rPr>
                <w:rFonts w:ascii="Tahoma" w:hAnsi="Tahoma" w:cs="Tahoma"/>
                <w:b/>
                <w:iCs/>
                <w:color w:val="FF0000"/>
                <w:sz w:val="20"/>
                <w:highlight w:val="lightGray"/>
              </w:rPr>
              <w:t>]</w:t>
            </w:r>
            <w:r w:rsidR="009A5C47" w:rsidRPr="00D30131">
              <w:rPr>
                <w:rFonts w:ascii="Tahoma" w:hAnsi="Tahoma" w:cs="Tahoma"/>
                <w:iCs/>
                <w:sz w:val="20"/>
                <w:highlight w:val="lightGray"/>
              </w:rPr>
              <w:t>,</w:t>
            </w:r>
            <w:r w:rsidR="009A5C47" w:rsidRPr="00D30131">
              <w:rPr>
                <w:sz w:val="20"/>
                <w:highlight w:val="lightGray"/>
              </w:rPr>
              <w:t xml:space="preserve"> </w:t>
            </w:r>
          </w:p>
          <w:p w14:paraId="3A9AB688" w14:textId="6280189E" w:rsidR="00FA798E" w:rsidRPr="00F16DDB" w:rsidRDefault="00526E69">
            <w:pPr>
              <w:pStyle w:val="afff1"/>
              <w:numPr>
                <w:ilvl w:val="0"/>
                <w:numId w:val="27"/>
              </w:numPr>
              <w:spacing w:before="120" w:after="240"/>
              <w:rPr>
                <w:rFonts w:ascii="Tahoma" w:hAnsi="Tahoma" w:cs="Tahoma"/>
                <w:sz w:val="20"/>
                <w:highlight w:val="lightGray"/>
              </w:rPr>
            </w:pPr>
            <w:r w:rsidRPr="00526E69">
              <w:rPr>
                <w:rFonts w:ascii="Tahoma" w:hAnsi="Tahoma" w:cs="Tahoma"/>
                <w:b/>
                <w:iCs/>
                <w:color w:val="FF0000"/>
                <w:sz w:val="20"/>
              </w:rPr>
              <w:t>[</w:t>
            </w:r>
            <w:r w:rsidR="009A5C47" w:rsidRPr="00DD7155">
              <w:rPr>
                <w:rFonts w:ascii="Tahoma" w:hAnsi="Tahoma" w:cs="Tahoma"/>
                <w:sz w:val="20"/>
                <w:highlight w:val="lightGray"/>
              </w:rPr>
              <w:t>исполнительны</w:t>
            </w:r>
            <w:r w:rsidR="00FA798E">
              <w:rPr>
                <w:rFonts w:ascii="Tahoma" w:hAnsi="Tahoma" w:cs="Tahoma"/>
                <w:sz w:val="20"/>
                <w:highlight w:val="lightGray"/>
              </w:rPr>
              <w:t>е</w:t>
            </w:r>
            <w:r w:rsidR="009A5C47" w:rsidRPr="00DD7155">
              <w:rPr>
                <w:rFonts w:ascii="Tahoma" w:hAnsi="Tahoma" w:cs="Tahoma"/>
                <w:sz w:val="20"/>
                <w:highlight w:val="lightGray"/>
              </w:rPr>
              <w:t xml:space="preserve"> смет</w:t>
            </w:r>
            <w:r w:rsidR="00FA798E">
              <w:rPr>
                <w:rFonts w:ascii="Tahoma" w:hAnsi="Tahoma" w:cs="Tahoma"/>
                <w:sz w:val="20"/>
              </w:rPr>
              <w:t>ы</w:t>
            </w:r>
            <w:r w:rsidR="009A5C47" w:rsidRPr="00DD7155">
              <w:rPr>
                <w:rFonts w:ascii="Tahoma" w:hAnsi="Tahoma" w:cs="Tahoma"/>
                <w:sz w:val="20"/>
              </w:rPr>
              <w:t>,</w:t>
            </w:r>
            <w:r w:rsidRPr="00526E69">
              <w:rPr>
                <w:rFonts w:ascii="Tahoma" w:hAnsi="Tahoma" w:cs="Tahoma"/>
                <w:b/>
                <w:color w:val="FF0000"/>
                <w:sz w:val="20"/>
              </w:rPr>
              <w:t>]</w:t>
            </w:r>
            <w:r w:rsidR="009A5C47" w:rsidRPr="00DD7155" w:rsidDel="009A5C47">
              <w:rPr>
                <w:rFonts w:ascii="Tahoma" w:hAnsi="Tahoma" w:cs="Tahoma"/>
                <w:iCs/>
                <w:sz w:val="20"/>
                <w:highlight w:val="lightGray"/>
              </w:rPr>
              <w:t xml:space="preserve"> </w:t>
            </w:r>
          </w:p>
          <w:p w14:paraId="31C105C5" w14:textId="77F1A3C0" w:rsidR="00FA798E" w:rsidRPr="00F16DDB" w:rsidRDefault="00FA798E" w:rsidP="001237FB">
            <w:pPr>
              <w:pStyle w:val="afff1"/>
              <w:numPr>
                <w:ilvl w:val="0"/>
                <w:numId w:val="27"/>
              </w:numPr>
              <w:spacing w:before="120" w:after="240"/>
              <w:rPr>
                <w:rFonts w:ascii="Tahoma" w:hAnsi="Tahoma" w:cs="Tahoma"/>
                <w:sz w:val="20"/>
                <w:highlight w:val="lightGray"/>
              </w:rPr>
            </w:pPr>
            <w:r w:rsidRPr="00F16DDB">
              <w:rPr>
                <w:rFonts w:ascii="Tahoma" w:hAnsi="Tahoma" w:cs="Tahoma"/>
                <w:b/>
                <w:bCs/>
                <w:color w:val="FF0000"/>
                <w:sz w:val="20"/>
                <w:szCs w:val="22"/>
                <w:highlight w:val="lightGray"/>
              </w:rPr>
              <w:t>[</w:t>
            </w:r>
            <w:r w:rsidRPr="00F16DDB">
              <w:rPr>
                <w:rFonts w:ascii="Tahoma" w:hAnsi="Tahoma" w:cs="Tahoma"/>
                <w:bCs/>
                <w:sz w:val="20"/>
                <w:szCs w:val="22"/>
                <w:highlight w:val="lightGray"/>
              </w:rPr>
              <w:t>Отчет о фактически понесённых сопутствующих расходах</w:t>
            </w:r>
            <w:r w:rsidRPr="00F16DDB">
              <w:rPr>
                <w:rFonts w:ascii="Tahoma" w:hAnsi="Tahoma" w:cs="Tahoma"/>
                <w:b/>
                <w:bCs/>
                <w:sz w:val="20"/>
                <w:szCs w:val="22"/>
                <w:highlight w:val="lightGray"/>
              </w:rPr>
              <w:t xml:space="preserve"> </w:t>
            </w:r>
            <w:r w:rsidRPr="00F16DDB">
              <w:rPr>
                <w:rFonts w:ascii="Tahoma" w:hAnsi="Tahoma" w:cs="Tahoma"/>
                <w:bCs/>
                <w:sz w:val="20"/>
                <w:szCs w:val="22"/>
                <w:highlight w:val="lightGray"/>
              </w:rPr>
              <w:t>с приложением подтверждающих документов на Сопутствующие расходы (1 экз.)</w:t>
            </w:r>
            <w:r w:rsidRPr="00F16DDB">
              <w:rPr>
                <w:rFonts w:ascii="Tahoma" w:hAnsi="Tahoma" w:cs="Tahoma"/>
                <w:b/>
                <w:bCs/>
                <w:color w:val="FF0000"/>
                <w:sz w:val="20"/>
                <w:szCs w:val="22"/>
                <w:highlight w:val="lightGray"/>
              </w:rPr>
              <w:t>]</w:t>
            </w:r>
          </w:p>
          <w:p w14:paraId="17002805" w14:textId="4444A033" w:rsidR="00477676" w:rsidRPr="00DD7155" w:rsidRDefault="00477676" w:rsidP="00FA798E">
            <w:pPr>
              <w:pStyle w:val="afff1"/>
              <w:numPr>
                <w:ilvl w:val="0"/>
                <w:numId w:val="27"/>
              </w:numPr>
              <w:spacing w:before="120" w:after="240"/>
              <w:rPr>
                <w:rFonts w:ascii="Tahoma" w:hAnsi="Tahoma" w:cs="Tahoma"/>
                <w:sz w:val="20"/>
                <w:highlight w:val="lightGray"/>
              </w:rPr>
            </w:pPr>
            <w:r w:rsidRPr="00DD7155">
              <w:rPr>
                <w:rFonts w:ascii="Tahoma" w:hAnsi="Tahoma" w:cs="Tahoma"/>
                <w:sz w:val="20"/>
                <w:highlight w:val="lightGray"/>
              </w:rPr>
              <w:t>счет на оплату</w:t>
            </w:r>
            <w:r w:rsidR="008D4A44" w:rsidRPr="00DD7155">
              <w:rPr>
                <w:rFonts w:ascii="Tahoma" w:hAnsi="Tahoma" w:cs="Tahoma"/>
                <w:sz w:val="20"/>
                <w:highlight w:val="lightGray"/>
              </w:rPr>
              <w:t xml:space="preserve"> (1 экз.)</w:t>
            </w:r>
            <w:r w:rsidRPr="00DD7155">
              <w:rPr>
                <w:rFonts w:ascii="Tahoma" w:hAnsi="Tahoma" w:cs="Tahoma"/>
                <w:sz w:val="20"/>
                <w:highlight w:val="lightGray"/>
              </w:rPr>
              <w:t xml:space="preserve">, </w:t>
            </w:r>
          </w:p>
          <w:p w14:paraId="72AE7E2C" w14:textId="301D94B0" w:rsidR="00AA2A0F" w:rsidRPr="00DD7155" w:rsidRDefault="00526E69" w:rsidP="00FA798E">
            <w:pPr>
              <w:pStyle w:val="afff1"/>
              <w:numPr>
                <w:ilvl w:val="0"/>
                <w:numId w:val="27"/>
              </w:numPr>
              <w:spacing w:before="120" w:after="240"/>
              <w:rPr>
                <w:rFonts w:ascii="Tahoma" w:hAnsi="Tahoma" w:cs="Tahoma"/>
                <w:sz w:val="20"/>
                <w:highlight w:val="lightGray"/>
              </w:rPr>
            </w:pPr>
            <w:r w:rsidRPr="00526E69">
              <w:rPr>
                <w:rFonts w:ascii="Tahoma" w:hAnsi="Tahoma" w:cs="Tahoma"/>
                <w:b/>
                <w:color w:val="FF0000"/>
                <w:sz w:val="20"/>
                <w:u w:color="FF0000"/>
              </w:rPr>
              <w:t>[</w:t>
            </w:r>
            <w:r w:rsidR="00477676" w:rsidRPr="00DD7155">
              <w:rPr>
                <w:rFonts w:ascii="Tahoma" w:hAnsi="Tahoma" w:cs="Tahoma"/>
                <w:sz w:val="20"/>
                <w:highlight w:val="darkCyan"/>
              </w:rPr>
              <w:t>счет-фактуру</w:t>
            </w:r>
            <w:r w:rsidR="008D4A44" w:rsidRPr="00DD7155">
              <w:rPr>
                <w:rFonts w:ascii="Tahoma" w:hAnsi="Tahoma" w:cs="Tahoma"/>
                <w:sz w:val="20"/>
                <w:highlight w:val="darkCyan"/>
              </w:rPr>
              <w:t xml:space="preserve"> </w:t>
            </w:r>
            <w:r w:rsidR="008D4A44" w:rsidRPr="00DD7155">
              <w:rPr>
                <w:rFonts w:ascii="Tahoma" w:hAnsi="Tahoma" w:cs="Tahoma"/>
                <w:sz w:val="20"/>
                <w:highlight w:val="lightGray"/>
              </w:rPr>
              <w:t>(1 экз.)</w:t>
            </w:r>
            <w:r w:rsidRPr="00526E69">
              <w:rPr>
                <w:rFonts w:ascii="Tahoma" w:hAnsi="Tahoma" w:cs="Tahoma"/>
                <w:b/>
                <w:color w:val="FF0000"/>
                <w:sz w:val="20"/>
              </w:rPr>
              <w:t>]</w:t>
            </w:r>
            <w:r w:rsidR="00477676" w:rsidRPr="00DD7155">
              <w:rPr>
                <w:rFonts w:ascii="Tahoma" w:hAnsi="Tahoma" w:cs="Tahoma"/>
                <w:sz w:val="20"/>
                <w:highlight w:val="lightGray"/>
              </w:rPr>
              <w:t xml:space="preserve"> </w:t>
            </w:r>
          </w:p>
        </w:tc>
      </w:tr>
      <w:tr w:rsidR="00477676" w:rsidRPr="00DD7155" w14:paraId="36729184" w14:textId="77777777" w:rsidTr="00C6767F">
        <w:trPr>
          <w:trHeight w:val="280"/>
        </w:trPr>
        <w:tc>
          <w:tcPr>
            <w:tcW w:w="1134" w:type="dxa"/>
          </w:tcPr>
          <w:p w14:paraId="3AF41BBC" w14:textId="77777777" w:rsidR="00477676" w:rsidRPr="00DD7155" w:rsidRDefault="00C712AC" w:rsidP="002F68A6">
            <w:pPr>
              <w:tabs>
                <w:tab w:val="left" w:pos="1410"/>
              </w:tabs>
              <w:spacing w:before="120" w:after="240"/>
              <w:ind w:right="-150" w:firstLine="0"/>
              <w:jc w:val="left"/>
              <w:rPr>
                <w:rFonts w:ascii="Tahoma" w:hAnsi="Tahoma" w:cs="Tahoma"/>
                <w:i/>
                <w:sz w:val="14"/>
                <w:szCs w:val="18"/>
                <w:highlight w:val="lightGray"/>
              </w:rPr>
            </w:pPr>
            <w:r w:rsidRPr="00DD7155">
              <w:rPr>
                <w:rFonts w:ascii="Tahoma" w:hAnsi="Tahoma" w:cs="Tahoma"/>
                <w:i/>
                <w:sz w:val="14"/>
                <w:szCs w:val="18"/>
                <w:highlight w:val="lightGray"/>
              </w:rPr>
              <w:t>Срок для направления</w:t>
            </w:r>
          </w:p>
        </w:tc>
        <w:tc>
          <w:tcPr>
            <w:tcW w:w="9498" w:type="dxa"/>
            <w:tcBorders>
              <w:top w:val="dotted" w:sz="4" w:space="0" w:color="auto"/>
            </w:tcBorders>
            <w:shd w:val="clear" w:color="auto" w:fill="F2F2F2" w:themeFill="background1" w:themeFillShade="F2"/>
          </w:tcPr>
          <w:p w14:paraId="41D8D510" w14:textId="38FAC0F2" w:rsidR="00477676" w:rsidRPr="00DD7155" w:rsidRDefault="00AA2A0F" w:rsidP="00A33D0A">
            <w:pPr>
              <w:pStyle w:val="SL0TextSimplawyer"/>
              <w:tabs>
                <w:tab w:val="clear" w:pos="851"/>
                <w:tab w:val="left" w:pos="1029"/>
              </w:tabs>
              <w:spacing w:after="240"/>
              <w:ind w:left="142"/>
              <w:jc w:val="both"/>
              <w:rPr>
                <w:rFonts w:eastAsia="Calibri"/>
                <w:szCs w:val="24"/>
                <w:highlight w:val="lightGray"/>
                <w:lang w:eastAsia="ru-RU"/>
              </w:rPr>
            </w:pPr>
            <w:r w:rsidRPr="00DD7155">
              <w:rPr>
                <w:rFonts w:eastAsia="Calibri"/>
                <w:szCs w:val="24"/>
                <w:highlight w:val="lightGray"/>
                <w:lang w:eastAsia="ru-RU"/>
              </w:rPr>
              <w:t>в</w:t>
            </w:r>
            <w:r w:rsidR="00477676" w:rsidRPr="00DD7155">
              <w:rPr>
                <w:rFonts w:eastAsia="Calibri"/>
                <w:szCs w:val="24"/>
                <w:highlight w:val="lightGray"/>
                <w:lang w:eastAsia="ru-RU"/>
              </w:rPr>
              <w:t xml:space="preserve"> течение 2 р.д. с даты получения</w:t>
            </w:r>
            <w:r w:rsidR="00332F82" w:rsidRPr="00DD7155">
              <w:rPr>
                <w:rFonts w:eastAsia="Calibri"/>
                <w:szCs w:val="24"/>
                <w:highlight w:val="lightGray"/>
                <w:lang w:eastAsia="ru-RU"/>
              </w:rPr>
              <w:t xml:space="preserve"> подписанного Заказчиком Акта </w:t>
            </w:r>
            <w:r w:rsidR="00C72912" w:rsidRPr="00DD7155">
              <w:rPr>
                <w:rFonts w:eastAsia="Calibri"/>
                <w:szCs w:val="24"/>
                <w:highlight w:val="lightGray"/>
                <w:lang w:eastAsia="ru-RU"/>
              </w:rPr>
              <w:t>сдачи-приемки работ (услуг)</w:t>
            </w:r>
            <w:r w:rsidR="00332F82" w:rsidRPr="00DD7155">
              <w:rPr>
                <w:rFonts w:eastAsia="Calibri"/>
                <w:szCs w:val="24"/>
                <w:highlight w:val="lightGray"/>
                <w:lang w:eastAsia="ru-RU"/>
              </w:rPr>
              <w:t xml:space="preserve"> по электронной почте.</w:t>
            </w:r>
          </w:p>
        </w:tc>
      </w:tr>
    </w:tbl>
    <w:p w14:paraId="0802B781" w14:textId="77777777" w:rsidR="00477676" w:rsidRPr="00DD7155" w:rsidRDefault="00477676" w:rsidP="00B87AEB">
      <w:pPr>
        <w:pStyle w:val="afff1"/>
        <w:tabs>
          <w:tab w:val="left" w:pos="709"/>
        </w:tabs>
        <w:ind w:left="142"/>
        <w:rPr>
          <w:rFonts w:ascii="Tahoma" w:hAnsi="Tahoma" w:cs="Tahoma"/>
          <w:sz w:val="20"/>
          <w:highlight w:val="lightGray"/>
        </w:rPr>
      </w:pPr>
    </w:p>
    <w:tbl>
      <w:tblPr>
        <w:tblStyle w:val="affa"/>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5915C94B" w14:textId="77777777" w:rsidTr="00E01668">
        <w:tc>
          <w:tcPr>
            <w:tcW w:w="1134" w:type="dxa"/>
          </w:tcPr>
          <w:p w14:paraId="6B468882" w14:textId="77777777" w:rsidR="00C712AC" w:rsidRPr="00DD7155" w:rsidRDefault="00C712AC" w:rsidP="002F68A6">
            <w:pPr>
              <w:pStyle w:val="1112"/>
              <w:numPr>
                <w:ilvl w:val="3"/>
                <w:numId w:val="13"/>
              </w:numPr>
              <w:spacing w:before="120" w:after="240"/>
              <w:ind w:left="565" w:hanging="567"/>
              <w:rPr>
                <w:rFonts w:ascii="Tahoma" w:hAnsi="Tahoma" w:cs="Tahoma"/>
                <w:i/>
                <w:sz w:val="14"/>
                <w:szCs w:val="18"/>
                <w:highlight w:val="lightGray"/>
              </w:rPr>
            </w:pPr>
          </w:p>
          <w:p w14:paraId="0BEFC95B" w14:textId="216DC3EC" w:rsidR="00477676" w:rsidRPr="00DD7155" w:rsidRDefault="007C5386" w:rsidP="002F68A6">
            <w:pPr>
              <w:tabs>
                <w:tab w:val="left" w:pos="1410"/>
              </w:tabs>
              <w:spacing w:before="120" w:after="240"/>
              <w:ind w:right="-150" w:firstLine="0"/>
              <w:jc w:val="left"/>
              <w:rPr>
                <w:rFonts w:ascii="Tahoma" w:hAnsi="Tahoma" w:cs="Tahoma"/>
                <w:i/>
                <w:sz w:val="14"/>
                <w:szCs w:val="18"/>
                <w:highlight w:val="lightGray"/>
              </w:rPr>
            </w:pPr>
            <w:r w:rsidRPr="007C5386">
              <w:rPr>
                <w:rFonts w:ascii="Tahoma" w:hAnsi="Tahoma" w:cs="Tahoma"/>
                <w:i/>
                <w:sz w:val="14"/>
                <w:szCs w:val="22"/>
              </w:rPr>
              <w:t>Перечень документов</w:t>
            </w:r>
          </w:p>
        </w:tc>
        <w:tc>
          <w:tcPr>
            <w:tcW w:w="9498" w:type="dxa"/>
            <w:tcBorders>
              <w:top w:val="dotted" w:sz="4" w:space="0" w:color="auto"/>
              <w:bottom w:val="dotted" w:sz="4" w:space="0" w:color="auto"/>
            </w:tcBorders>
            <w:shd w:val="clear" w:color="auto" w:fill="F2F2F2" w:themeFill="background1" w:themeFillShade="F2"/>
          </w:tcPr>
          <w:p w14:paraId="090C71B7" w14:textId="77777777" w:rsidR="00477676" w:rsidRPr="00DD7155" w:rsidRDefault="00477676" w:rsidP="002F68A6">
            <w:pPr>
              <w:pStyle w:val="afff1"/>
              <w:spacing w:before="120" w:after="240"/>
              <w:ind w:left="148" w:right="-2"/>
              <w:rPr>
                <w:rFonts w:ascii="Tahoma" w:hAnsi="Tahoma" w:cs="Tahoma"/>
                <w:sz w:val="20"/>
                <w:highlight w:val="lightGray"/>
              </w:rPr>
            </w:pPr>
            <w:r w:rsidRPr="00DD7155">
              <w:rPr>
                <w:rFonts w:ascii="Tahoma" w:hAnsi="Tahoma" w:cs="Tahoma"/>
                <w:sz w:val="20"/>
                <w:highlight w:val="lightGray"/>
              </w:rPr>
              <w:t>Заказчик направляет Подрядчику на бумажном носителе</w:t>
            </w:r>
            <w:r w:rsidR="00B568C5" w:rsidRPr="00DD7155">
              <w:rPr>
                <w:rFonts w:ascii="Tahoma" w:hAnsi="Tahoma" w:cs="Tahoma"/>
                <w:sz w:val="20"/>
                <w:highlight w:val="lightGray"/>
              </w:rPr>
              <w:t xml:space="preserve"> подписанный им</w:t>
            </w:r>
            <w:r w:rsidRPr="00DD7155">
              <w:rPr>
                <w:rFonts w:ascii="Tahoma" w:hAnsi="Tahoma" w:cs="Tahoma"/>
                <w:sz w:val="20"/>
                <w:highlight w:val="lightGray"/>
              </w:rPr>
              <w:t>:</w:t>
            </w:r>
          </w:p>
          <w:p w14:paraId="63B9C653" w14:textId="38A09FEE" w:rsidR="009A5C47" w:rsidRPr="00DD7155" w:rsidRDefault="00477676" w:rsidP="009A5C47">
            <w:pPr>
              <w:pStyle w:val="afff1"/>
              <w:numPr>
                <w:ilvl w:val="0"/>
                <w:numId w:val="27"/>
              </w:numPr>
              <w:spacing w:before="120" w:after="240"/>
              <w:ind w:left="286" w:firstLine="0"/>
              <w:rPr>
                <w:rFonts w:ascii="Tahoma" w:hAnsi="Tahoma" w:cs="Tahoma"/>
                <w:sz w:val="20"/>
                <w:highlight w:val="lightGray"/>
              </w:rPr>
            </w:pPr>
            <w:r w:rsidRPr="00DD7155">
              <w:rPr>
                <w:rFonts w:ascii="Tahoma" w:hAnsi="Tahoma" w:cs="Tahoma"/>
                <w:sz w:val="20"/>
                <w:highlight w:val="lightGray"/>
              </w:rPr>
              <w:t xml:space="preserve">Акт </w:t>
            </w:r>
            <w:r w:rsidR="00C72912" w:rsidRPr="00DD7155">
              <w:rPr>
                <w:rFonts w:ascii="Tahoma" w:hAnsi="Tahoma" w:cs="Tahoma"/>
                <w:sz w:val="20"/>
                <w:highlight w:val="lightGray"/>
              </w:rPr>
              <w:t>сдачи-приемки работ (услуг)</w:t>
            </w:r>
            <w:r w:rsidRPr="00DD7155">
              <w:rPr>
                <w:rFonts w:ascii="Tahoma" w:hAnsi="Tahoma" w:cs="Tahoma"/>
                <w:sz w:val="20"/>
                <w:highlight w:val="lightGray"/>
              </w:rPr>
              <w:t>(1 экз</w:t>
            </w:r>
            <w:r w:rsidR="00B568C5" w:rsidRPr="00DD7155">
              <w:rPr>
                <w:rFonts w:ascii="Tahoma" w:hAnsi="Tahoma" w:cs="Tahoma"/>
                <w:sz w:val="20"/>
                <w:highlight w:val="lightGray"/>
              </w:rPr>
              <w:t>.</w:t>
            </w:r>
            <w:r w:rsidRPr="00DD7155">
              <w:rPr>
                <w:rFonts w:ascii="Tahoma" w:hAnsi="Tahoma" w:cs="Tahoma"/>
                <w:sz w:val="20"/>
                <w:highlight w:val="lightGray"/>
              </w:rPr>
              <w:t>)</w:t>
            </w:r>
            <w:r w:rsidR="009A5C47" w:rsidRPr="00DD7155">
              <w:rPr>
                <w:rFonts w:ascii="Tahoma" w:hAnsi="Tahoma" w:cs="Tahoma"/>
                <w:sz w:val="20"/>
              </w:rPr>
              <w:t>:</w:t>
            </w:r>
          </w:p>
          <w:p w14:paraId="0A20E881" w14:textId="12CEC563" w:rsidR="00477676" w:rsidRPr="00DD7155" w:rsidRDefault="00526E69" w:rsidP="009A5C47">
            <w:pPr>
              <w:pStyle w:val="afff1"/>
              <w:numPr>
                <w:ilvl w:val="0"/>
                <w:numId w:val="27"/>
              </w:numPr>
              <w:spacing w:before="120" w:after="240"/>
              <w:ind w:left="286" w:firstLine="0"/>
              <w:rPr>
                <w:rFonts w:ascii="Tahoma" w:hAnsi="Tahoma" w:cs="Tahoma"/>
                <w:sz w:val="20"/>
                <w:highlight w:val="lightGray"/>
              </w:rPr>
            </w:pPr>
            <w:r w:rsidRPr="00526E69">
              <w:rPr>
                <w:rFonts w:ascii="Tahoma" w:hAnsi="Tahoma" w:cs="Tahoma"/>
                <w:b/>
                <w:iCs/>
                <w:color w:val="FF0000"/>
                <w:sz w:val="20"/>
              </w:rPr>
              <w:t>[</w:t>
            </w:r>
            <w:r w:rsidR="00FA798E" w:rsidRPr="00DD7155">
              <w:rPr>
                <w:rFonts w:ascii="Tahoma" w:hAnsi="Tahoma" w:cs="Tahoma"/>
                <w:sz w:val="20"/>
              </w:rPr>
              <w:t xml:space="preserve"> </w:t>
            </w:r>
            <w:r w:rsidR="00FA798E" w:rsidRPr="00F16DDB">
              <w:rPr>
                <w:rFonts w:ascii="Tahoma" w:hAnsi="Tahoma" w:cs="Tahoma"/>
                <w:sz w:val="20"/>
                <w:highlight w:val="lightGray"/>
              </w:rPr>
              <w:t>с приложением</w:t>
            </w:r>
            <w:r w:rsidR="00FA798E" w:rsidRPr="00FA798E">
              <w:rPr>
                <w:rFonts w:ascii="Tahoma" w:hAnsi="Tahoma" w:cs="Tahoma"/>
                <w:iCs/>
                <w:sz w:val="20"/>
                <w:highlight w:val="lightGray"/>
              </w:rPr>
              <w:t xml:space="preserve"> </w:t>
            </w:r>
            <w:r w:rsidR="009A5C47" w:rsidRPr="00DD7155">
              <w:rPr>
                <w:rFonts w:ascii="Tahoma" w:hAnsi="Tahoma" w:cs="Tahoma"/>
                <w:iCs/>
                <w:sz w:val="20"/>
                <w:highlight w:val="lightGray"/>
              </w:rPr>
              <w:t>Сводного реестра ПИР</w:t>
            </w:r>
            <w:r w:rsidRPr="00526E69">
              <w:rPr>
                <w:rFonts w:ascii="Tahoma" w:hAnsi="Tahoma" w:cs="Tahoma"/>
                <w:b/>
                <w:iCs/>
                <w:color w:val="FF0000"/>
                <w:sz w:val="20"/>
              </w:rPr>
              <w:t>]</w:t>
            </w:r>
            <w:r w:rsidR="009A5C47" w:rsidRPr="00DD7155">
              <w:rPr>
                <w:rFonts w:ascii="Tahoma" w:hAnsi="Tahoma" w:cs="Tahoma"/>
                <w:iCs/>
                <w:sz w:val="20"/>
                <w:highlight w:val="lightGray"/>
              </w:rPr>
              <w:t>,</w:t>
            </w:r>
          </w:p>
          <w:p w14:paraId="09BE0015" w14:textId="01F2BE9C" w:rsidR="00053D2E" w:rsidRPr="00DD7155" w:rsidRDefault="00526E69" w:rsidP="009A5C47">
            <w:pPr>
              <w:pStyle w:val="afff1"/>
              <w:numPr>
                <w:ilvl w:val="0"/>
                <w:numId w:val="27"/>
              </w:numPr>
              <w:spacing w:before="120" w:after="240"/>
              <w:ind w:left="286" w:firstLine="0"/>
              <w:rPr>
                <w:rFonts w:ascii="Tahoma" w:hAnsi="Tahoma" w:cs="Tahoma"/>
                <w:sz w:val="20"/>
                <w:highlight w:val="lightGray"/>
              </w:rPr>
            </w:pPr>
            <w:r w:rsidRPr="00526E69">
              <w:rPr>
                <w:rFonts w:ascii="Tahoma" w:hAnsi="Tahoma" w:cs="Tahoma"/>
                <w:b/>
                <w:color w:val="FF0000"/>
                <w:sz w:val="20"/>
              </w:rPr>
              <w:t>[</w:t>
            </w:r>
            <w:r w:rsidR="00053D2E" w:rsidRPr="00DD7155">
              <w:rPr>
                <w:rFonts w:ascii="Tahoma" w:hAnsi="Tahoma" w:cs="Tahoma"/>
                <w:iCs/>
                <w:sz w:val="20"/>
                <w:highlight w:val="lightGray"/>
              </w:rPr>
              <w:t>исполнительные сметы</w:t>
            </w:r>
            <w:r w:rsidRPr="00526E69">
              <w:rPr>
                <w:rFonts w:ascii="Tahoma" w:hAnsi="Tahoma" w:cs="Tahoma"/>
                <w:b/>
                <w:color w:val="FF0000"/>
                <w:sz w:val="20"/>
              </w:rPr>
              <w:t>]</w:t>
            </w:r>
          </w:p>
        </w:tc>
      </w:tr>
      <w:tr w:rsidR="00477676" w:rsidRPr="00DD7155" w14:paraId="22927659" w14:textId="77777777" w:rsidTr="00C6767F">
        <w:tc>
          <w:tcPr>
            <w:tcW w:w="1134" w:type="dxa"/>
          </w:tcPr>
          <w:p w14:paraId="33D82DC5" w14:textId="77777777" w:rsidR="00477676" w:rsidRPr="00DD7155" w:rsidRDefault="00C712AC" w:rsidP="002F68A6">
            <w:pPr>
              <w:tabs>
                <w:tab w:val="left" w:pos="1410"/>
              </w:tabs>
              <w:spacing w:before="120" w:after="240"/>
              <w:ind w:right="-150" w:firstLine="0"/>
              <w:jc w:val="left"/>
              <w:rPr>
                <w:rFonts w:ascii="Tahoma" w:hAnsi="Tahoma" w:cs="Tahoma"/>
                <w:sz w:val="20"/>
                <w:highlight w:val="lightGray"/>
              </w:rPr>
            </w:pPr>
            <w:r w:rsidRPr="00DD7155">
              <w:rPr>
                <w:rFonts w:ascii="Tahoma" w:hAnsi="Tahoma" w:cs="Tahoma"/>
                <w:i/>
                <w:sz w:val="14"/>
                <w:szCs w:val="18"/>
                <w:highlight w:val="lightGray"/>
              </w:rPr>
              <w:t>Срок для направления</w:t>
            </w:r>
          </w:p>
        </w:tc>
        <w:tc>
          <w:tcPr>
            <w:tcW w:w="9498" w:type="dxa"/>
            <w:tcBorders>
              <w:top w:val="dotted" w:sz="4" w:space="0" w:color="auto"/>
            </w:tcBorders>
            <w:shd w:val="clear" w:color="auto" w:fill="F2F2F2" w:themeFill="background1" w:themeFillShade="F2"/>
          </w:tcPr>
          <w:p w14:paraId="0760AB26" w14:textId="640F79DA" w:rsidR="00477676" w:rsidRPr="00DD7155" w:rsidRDefault="00AA2A0F" w:rsidP="00A33D0A">
            <w:pPr>
              <w:pStyle w:val="SL0TextSimplawyer"/>
              <w:tabs>
                <w:tab w:val="clear" w:pos="851"/>
                <w:tab w:val="left" w:pos="1029"/>
              </w:tabs>
              <w:spacing w:after="240"/>
              <w:ind w:left="142" w:firstLine="6"/>
              <w:jc w:val="both"/>
              <w:rPr>
                <w:rFonts w:eastAsia="Calibri"/>
                <w:szCs w:val="24"/>
                <w:highlight w:val="lightGray"/>
                <w:lang w:eastAsia="ru-RU"/>
              </w:rPr>
            </w:pPr>
            <w:r w:rsidRPr="00DD7155">
              <w:rPr>
                <w:rFonts w:eastAsia="Calibri"/>
                <w:szCs w:val="24"/>
                <w:highlight w:val="lightGray"/>
                <w:lang w:eastAsia="ru-RU"/>
              </w:rPr>
              <w:t>в</w:t>
            </w:r>
            <w:r w:rsidR="00477676" w:rsidRPr="00DD7155">
              <w:rPr>
                <w:rFonts w:eastAsia="Calibri"/>
                <w:szCs w:val="24"/>
                <w:highlight w:val="lightGray"/>
                <w:lang w:eastAsia="ru-RU"/>
              </w:rPr>
              <w:t xml:space="preserve"> течение 2 р.д. с даты получения</w:t>
            </w:r>
            <w:r w:rsidR="00332F82" w:rsidRPr="00DD7155">
              <w:rPr>
                <w:rFonts w:eastAsia="Calibri"/>
                <w:szCs w:val="24"/>
                <w:highlight w:val="lightGray"/>
                <w:lang w:eastAsia="ru-RU"/>
              </w:rPr>
              <w:t xml:space="preserve"> Акта </w:t>
            </w:r>
            <w:r w:rsidR="00C72912" w:rsidRPr="00DD7155">
              <w:rPr>
                <w:rFonts w:eastAsia="Calibri"/>
                <w:szCs w:val="24"/>
                <w:highlight w:val="lightGray"/>
                <w:lang w:eastAsia="ru-RU"/>
              </w:rPr>
              <w:t xml:space="preserve">сдачи-приемки работ (услуг) </w:t>
            </w:r>
            <w:r w:rsidR="00332F82" w:rsidRPr="00DD7155">
              <w:rPr>
                <w:rFonts w:eastAsia="Calibri"/>
                <w:szCs w:val="24"/>
                <w:highlight w:val="lightGray"/>
                <w:lang w:eastAsia="ru-RU"/>
              </w:rPr>
              <w:t>на бумажном носителе.</w:t>
            </w:r>
          </w:p>
        </w:tc>
      </w:tr>
    </w:tbl>
    <w:p w14:paraId="62490720" w14:textId="77777777" w:rsidR="001237FB" w:rsidRPr="00F16DDB" w:rsidRDefault="00B34A43" w:rsidP="00F16DDB">
      <w:pPr>
        <w:pStyle w:val="afff1"/>
        <w:numPr>
          <w:ilvl w:val="3"/>
          <w:numId w:val="13"/>
        </w:numPr>
        <w:ind w:left="142" w:hanging="1135"/>
        <w:rPr>
          <w:rFonts w:ascii="Tahoma" w:hAnsi="Tahoma" w:cs="Tahoma"/>
          <w:b/>
          <w:color w:val="FF0000"/>
          <w:sz w:val="20"/>
          <w:highlight w:val="lightGray"/>
        </w:rPr>
      </w:pPr>
      <w:r w:rsidRPr="00F16DDB">
        <w:rPr>
          <w:rFonts w:ascii="Tahoma" w:hAnsi="Tahoma" w:cs="Tahoma"/>
          <w:b/>
          <w:color w:val="FF0000"/>
          <w:sz w:val="20"/>
          <w:highlight w:val="lightGray"/>
        </w:rPr>
        <w:t>[</w:t>
      </w:r>
      <w:r w:rsidRPr="00F16DDB">
        <w:rPr>
          <w:rFonts w:ascii="Tahoma" w:hAnsi="Tahoma" w:cs="Tahoma"/>
          <w:sz w:val="20"/>
          <w:highlight w:val="lightGray"/>
        </w:rPr>
        <w:t>В отношении Работ, выполненных в периоде до даты заключения Договора, вышеуказанные документы направляются Заказчику не позднее последнего чис</w:t>
      </w:r>
      <w:r w:rsidR="001237FB" w:rsidRPr="00F16DDB">
        <w:rPr>
          <w:rFonts w:ascii="Tahoma" w:hAnsi="Tahoma" w:cs="Tahoma"/>
          <w:sz w:val="20"/>
          <w:highlight w:val="lightGray"/>
        </w:rPr>
        <w:t>ла месяца заключения Договора.</w:t>
      </w:r>
      <w:r w:rsidR="001237FB" w:rsidRPr="00F16DDB">
        <w:rPr>
          <w:rFonts w:ascii="Tahoma" w:hAnsi="Tahoma" w:cs="Tahoma"/>
          <w:b/>
          <w:color w:val="FF0000"/>
          <w:sz w:val="20"/>
          <w:highlight w:val="lightGray"/>
        </w:rPr>
        <w:t>]</w:t>
      </w:r>
      <w:r w:rsidR="001237FB" w:rsidRPr="00F16DDB">
        <w:rPr>
          <w:rStyle w:val="ad"/>
          <w:color w:val="FF0000"/>
          <w:sz w:val="16"/>
          <w:szCs w:val="16"/>
          <w:highlight w:val="lightGray"/>
        </w:rPr>
        <w:footnoteReference w:id="305"/>
      </w:r>
    </w:p>
    <w:p w14:paraId="0EABD92D" w14:textId="77777777" w:rsidR="001237FB" w:rsidRPr="00F16DDB" w:rsidRDefault="001237FB" w:rsidP="00F16DDB">
      <w:pPr>
        <w:pStyle w:val="afff1"/>
        <w:ind w:left="142"/>
        <w:rPr>
          <w:rFonts w:ascii="Tahoma" w:hAnsi="Tahoma" w:cs="Tahoma"/>
          <w:b/>
          <w:color w:val="FF0000"/>
          <w:sz w:val="20"/>
          <w:highlight w:val="lightGray"/>
        </w:rPr>
      </w:pPr>
    </w:p>
    <w:p w14:paraId="76B66E8B" w14:textId="459BCCFB" w:rsidR="001237FB" w:rsidRPr="00F16DDB" w:rsidRDefault="001237FB" w:rsidP="00F16DDB">
      <w:pPr>
        <w:pStyle w:val="afff1"/>
        <w:numPr>
          <w:ilvl w:val="3"/>
          <w:numId w:val="13"/>
        </w:numPr>
        <w:ind w:left="142" w:hanging="1135"/>
        <w:rPr>
          <w:rFonts w:ascii="Tahoma" w:hAnsi="Tahoma" w:cs="Tahoma"/>
          <w:b/>
          <w:color w:val="FF0000"/>
          <w:sz w:val="20"/>
          <w:highlight w:val="lightGray"/>
        </w:rPr>
      </w:pPr>
      <w:r w:rsidRPr="00F16DDB">
        <w:rPr>
          <w:rFonts w:ascii="Tahoma" w:hAnsi="Tahoma" w:cs="Tahoma"/>
          <w:sz w:val="20"/>
          <w:highlight w:val="lightGray"/>
        </w:rPr>
        <w:t xml:space="preserve">Заказчик незамедлительно уведомляет Подрядчика об обнаруженных ошибках в </w:t>
      </w:r>
      <w:r w:rsidR="00BC63BE" w:rsidRPr="00F16DDB">
        <w:rPr>
          <w:rFonts w:ascii="Tahoma" w:hAnsi="Tahoma" w:cs="Tahoma"/>
          <w:b/>
          <w:color w:val="FF0000"/>
          <w:sz w:val="20"/>
          <w:szCs w:val="20"/>
          <w:highlight w:val="lightGray"/>
          <w:u w:color="FF0000"/>
        </w:rPr>
        <w:t>[</w:t>
      </w:r>
      <w:r w:rsidR="00BC63BE" w:rsidRPr="00F16DDB">
        <w:rPr>
          <w:rFonts w:ascii="Tahoma" w:hAnsi="Tahoma" w:cs="Tahoma"/>
          <w:sz w:val="20"/>
          <w:highlight w:val="lightGray"/>
        </w:rPr>
        <w:t>Акте сдачи-приемки работ (услуг)</w:t>
      </w:r>
      <w:r w:rsidR="00BC63BE" w:rsidRPr="00F16DDB">
        <w:rPr>
          <w:rFonts w:ascii="Tahoma" w:hAnsi="Tahoma" w:cs="Tahoma"/>
          <w:b/>
          <w:color w:val="FF0000"/>
          <w:sz w:val="20"/>
          <w:highlight w:val="lightGray"/>
        </w:rPr>
        <w:t>]</w:t>
      </w:r>
      <w:r w:rsidR="00BC63BE" w:rsidRPr="00F16DDB">
        <w:rPr>
          <w:rFonts w:ascii="Tahoma" w:hAnsi="Tahoma" w:cs="Tahoma"/>
          <w:sz w:val="20"/>
          <w:highlight w:val="lightGray"/>
        </w:rPr>
        <w:t xml:space="preserve"> </w:t>
      </w:r>
      <w:r w:rsidR="00BC63BE" w:rsidRPr="00F16DDB">
        <w:rPr>
          <w:rFonts w:ascii="Tahoma" w:hAnsi="Tahoma" w:cs="Tahoma"/>
          <w:b/>
          <w:color w:val="FF0000"/>
          <w:sz w:val="20"/>
          <w:szCs w:val="20"/>
          <w:highlight w:val="lightGray"/>
          <w:u w:color="FF0000"/>
        </w:rPr>
        <w:t>[</w:t>
      </w:r>
      <w:r w:rsidR="00BC63BE" w:rsidRPr="00F16DDB">
        <w:rPr>
          <w:rFonts w:ascii="Tahoma" w:hAnsi="Tahoma" w:cs="Tahoma"/>
          <w:sz w:val="20"/>
          <w:highlight w:val="lightGray"/>
        </w:rPr>
        <w:t>Сводном реестре ПИР</w:t>
      </w:r>
      <w:r w:rsidR="00BC63BE" w:rsidRPr="00F16DDB">
        <w:rPr>
          <w:rFonts w:ascii="Tahoma" w:hAnsi="Tahoma" w:cs="Tahoma"/>
          <w:b/>
          <w:color w:val="FF0000"/>
          <w:sz w:val="20"/>
          <w:highlight w:val="lightGray"/>
        </w:rPr>
        <w:t xml:space="preserve">] </w:t>
      </w:r>
      <w:r w:rsidR="00BC63BE" w:rsidRPr="00F16DDB">
        <w:rPr>
          <w:rFonts w:ascii="Tahoma" w:hAnsi="Tahoma" w:cs="Tahoma"/>
          <w:b/>
          <w:color w:val="FF0000"/>
          <w:sz w:val="20"/>
          <w:szCs w:val="20"/>
          <w:highlight w:val="lightGray"/>
          <w:u w:color="FF0000"/>
        </w:rPr>
        <w:t>[</w:t>
      </w:r>
      <w:r w:rsidR="00BC63BE" w:rsidRPr="00F16DDB">
        <w:rPr>
          <w:rFonts w:ascii="Tahoma" w:hAnsi="Tahoma" w:cs="Tahoma"/>
          <w:bCs/>
          <w:sz w:val="20"/>
          <w:szCs w:val="22"/>
          <w:highlight w:val="lightGray"/>
        </w:rPr>
        <w:t>Отчете о фактически понесённых сопутствующих расходах</w:t>
      </w:r>
      <w:r w:rsidR="00BC63BE" w:rsidRPr="00F16DDB">
        <w:rPr>
          <w:rFonts w:ascii="Tahoma" w:hAnsi="Tahoma" w:cs="Tahoma"/>
          <w:b/>
          <w:color w:val="FF0000"/>
          <w:sz w:val="20"/>
          <w:highlight w:val="lightGray"/>
        </w:rPr>
        <w:t>]</w:t>
      </w:r>
      <w:r w:rsidRPr="00F16DDB">
        <w:rPr>
          <w:rFonts w:ascii="Tahoma" w:hAnsi="Tahoma" w:cs="Tahoma"/>
          <w:sz w:val="20"/>
          <w:highlight w:val="lightGray"/>
        </w:rPr>
        <w:t>. Подрядчик устраняет ошибки и направляет Заказчику исправленны</w:t>
      </w:r>
      <w:r w:rsidR="00BC63BE" w:rsidRPr="00F16DDB">
        <w:rPr>
          <w:rFonts w:ascii="Tahoma" w:hAnsi="Tahoma" w:cs="Tahoma"/>
          <w:sz w:val="20"/>
          <w:highlight w:val="lightGray"/>
        </w:rPr>
        <w:t>е</w:t>
      </w:r>
      <w:r w:rsidRPr="00F16DDB">
        <w:rPr>
          <w:rFonts w:ascii="Tahoma" w:hAnsi="Tahoma" w:cs="Tahoma"/>
          <w:sz w:val="20"/>
          <w:highlight w:val="lightGray"/>
        </w:rPr>
        <w:t xml:space="preserve"> </w:t>
      </w:r>
      <w:r w:rsidR="00BC63BE" w:rsidRPr="00F16DDB">
        <w:rPr>
          <w:rFonts w:ascii="Tahoma" w:hAnsi="Tahoma" w:cs="Tahoma"/>
          <w:sz w:val="20"/>
          <w:highlight w:val="lightGray"/>
        </w:rPr>
        <w:t xml:space="preserve">Документы </w:t>
      </w:r>
      <w:r w:rsidRPr="00F16DDB">
        <w:rPr>
          <w:rFonts w:ascii="Tahoma" w:hAnsi="Tahoma" w:cs="Tahoma"/>
          <w:sz w:val="20"/>
          <w:highlight w:val="lightGray"/>
        </w:rPr>
        <w:t xml:space="preserve">в сроки, предусмотренные для направления Подрядчиком </w:t>
      </w:r>
      <w:r w:rsidR="00BC63BE" w:rsidRPr="00F16DDB">
        <w:rPr>
          <w:rFonts w:ascii="Tahoma" w:hAnsi="Tahoma" w:cs="Tahoma"/>
          <w:b/>
          <w:color w:val="FF0000"/>
          <w:sz w:val="20"/>
          <w:szCs w:val="20"/>
          <w:highlight w:val="lightGray"/>
          <w:u w:color="FF0000"/>
        </w:rPr>
        <w:t>[</w:t>
      </w:r>
      <w:r w:rsidR="00BC63BE" w:rsidRPr="00F16DDB">
        <w:rPr>
          <w:rFonts w:ascii="Tahoma" w:hAnsi="Tahoma" w:cs="Tahoma"/>
          <w:sz w:val="20"/>
          <w:highlight w:val="lightGray"/>
        </w:rPr>
        <w:t>Акта сдачи-приемки работ (услуг)</w:t>
      </w:r>
      <w:r w:rsidR="00BC63BE" w:rsidRPr="00F16DDB">
        <w:rPr>
          <w:rFonts w:ascii="Tahoma" w:hAnsi="Tahoma" w:cs="Tahoma"/>
          <w:b/>
          <w:color w:val="FF0000"/>
          <w:sz w:val="20"/>
          <w:highlight w:val="lightGray"/>
        </w:rPr>
        <w:t>]</w:t>
      </w:r>
      <w:r w:rsidR="00BC63BE" w:rsidRPr="00F16DDB">
        <w:rPr>
          <w:rFonts w:ascii="Tahoma" w:hAnsi="Tahoma" w:cs="Tahoma"/>
          <w:sz w:val="20"/>
          <w:highlight w:val="lightGray"/>
        </w:rPr>
        <w:t xml:space="preserve"> </w:t>
      </w:r>
      <w:r w:rsidR="00BC63BE" w:rsidRPr="00F16DDB">
        <w:rPr>
          <w:rFonts w:ascii="Tahoma" w:hAnsi="Tahoma" w:cs="Tahoma"/>
          <w:b/>
          <w:color w:val="FF0000"/>
          <w:sz w:val="20"/>
          <w:szCs w:val="20"/>
          <w:highlight w:val="lightGray"/>
          <w:u w:color="FF0000"/>
        </w:rPr>
        <w:t>[</w:t>
      </w:r>
      <w:r w:rsidR="00BC63BE" w:rsidRPr="00F16DDB">
        <w:rPr>
          <w:rFonts w:ascii="Tahoma" w:hAnsi="Tahoma" w:cs="Tahoma"/>
          <w:sz w:val="20"/>
          <w:highlight w:val="lightGray"/>
        </w:rPr>
        <w:t>Сводного реестре ПИР</w:t>
      </w:r>
      <w:r w:rsidR="00BC63BE" w:rsidRPr="00F16DDB">
        <w:rPr>
          <w:rFonts w:ascii="Tahoma" w:hAnsi="Tahoma" w:cs="Tahoma"/>
          <w:b/>
          <w:color w:val="FF0000"/>
          <w:sz w:val="20"/>
          <w:highlight w:val="lightGray"/>
        </w:rPr>
        <w:t xml:space="preserve">] </w:t>
      </w:r>
      <w:r w:rsidR="00BC63BE" w:rsidRPr="00F16DDB">
        <w:rPr>
          <w:rFonts w:ascii="Tahoma" w:hAnsi="Tahoma" w:cs="Tahoma"/>
          <w:b/>
          <w:color w:val="FF0000"/>
          <w:sz w:val="20"/>
          <w:szCs w:val="20"/>
          <w:highlight w:val="lightGray"/>
          <w:u w:color="FF0000"/>
        </w:rPr>
        <w:t>[</w:t>
      </w:r>
      <w:r w:rsidR="00BC63BE" w:rsidRPr="00F16DDB">
        <w:rPr>
          <w:rFonts w:ascii="Tahoma" w:hAnsi="Tahoma" w:cs="Tahoma"/>
          <w:bCs/>
          <w:sz w:val="20"/>
          <w:szCs w:val="22"/>
          <w:highlight w:val="lightGray"/>
        </w:rPr>
        <w:t>Отчета о фактически понесённых сопутствующих расходах</w:t>
      </w:r>
      <w:r w:rsidR="00BC63BE" w:rsidRPr="00F16DDB">
        <w:rPr>
          <w:rFonts w:ascii="Tahoma" w:hAnsi="Tahoma" w:cs="Tahoma"/>
          <w:b/>
          <w:color w:val="FF0000"/>
          <w:sz w:val="20"/>
          <w:highlight w:val="lightGray"/>
        </w:rPr>
        <w:t>]</w:t>
      </w:r>
      <w:r w:rsidR="00BC63BE" w:rsidRPr="00F16DDB">
        <w:rPr>
          <w:rFonts w:ascii="Tahoma" w:hAnsi="Tahoma" w:cs="Tahoma"/>
          <w:sz w:val="20"/>
          <w:highlight w:val="lightGray"/>
        </w:rPr>
        <w:t>.</w:t>
      </w:r>
    </w:p>
    <w:p w14:paraId="0EC8AF24" w14:textId="05243CAA" w:rsidR="00477676" w:rsidRPr="00D30131" w:rsidRDefault="001237FB" w:rsidP="002F68A6">
      <w:pPr>
        <w:pStyle w:val="1112"/>
        <w:numPr>
          <w:ilvl w:val="3"/>
          <w:numId w:val="13"/>
        </w:numPr>
        <w:spacing w:before="120" w:after="240"/>
        <w:ind w:left="142" w:hanging="1135"/>
        <w:rPr>
          <w:rFonts w:ascii="Tahoma" w:hAnsi="Tahoma" w:cs="Tahoma"/>
          <w:sz w:val="20"/>
          <w:highlight w:val="lightGray"/>
        </w:rPr>
      </w:pPr>
      <w:r w:rsidRPr="006B7860">
        <w:rPr>
          <w:rFonts w:ascii="Tahoma" w:hAnsi="Tahoma" w:cs="Tahoma"/>
          <w:sz w:val="20"/>
          <w:highlight w:val="lightGray"/>
        </w:rPr>
        <w:t>Е</w:t>
      </w:r>
      <w:r w:rsidR="00477676" w:rsidRPr="006B7860">
        <w:rPr>
          <w:rFonts w:ascii="Tahoma" w:hAnsi="Tahoma" w:cs="Tahoma"/>
          <w:sz w:val="20"/>
          <w:highlight w:val="lightGray"/>
        </w:rPr>
        <w:t xml:space="preserve">сли полученный Заказчиком Акт </w:t>
      </w:r>
      <w:r w:rsidR="00C72912" w:rsidRPr="006B7860">
        <w:rPr>
          <w:rFonts w:ascii="Tahoma" w:hAnsi="Tahoma" w:cs="Tahoma"/>
          <w:sz w:val="20"/>
          <w:highlight w:val="lightGray"/>
        </w:rPr>
        <w:t>сдачи-приемки работ (услуг)</w:t>
      </w:r>
      <w:r w:rsidR="008846BC" w:rsidRPr="00D30131">
        <w:rPr>
          <w:rFonts w:ascii="Tahoma" w:hAnsi="Tahoma" w:cs="Tahoma"/>
          <w:sz w:val="20"/>
          <w:highlight w:val="lightGray"/>
        </w:rPr>
        <w:t xml:space="preserve"> </w:t>
      </w:r>
      <w:r w:rsidR="00477676" w:rsidRPr="00D30131">
        <w:rPr>
          <w:rFonts w:ascii="Tahoma" w:hAnsi="Tahoma" w:cs="Tahoma"/>
          <w:sz w:val="20"/>
          <w:highlight w:val="lightGray"/>
        </w:rPr>
        <w:t xml:space="preserve">на бумажном носителе отличается от подписанного Заказчиком Акта </w:t>
      </w:r>
      <w:r w:rsidR="00C72912" w:rsidRPr="00D30131">
        <w:rPr>
          <w:rFonts w:ascii="Tahoma" w:hAnsi="Tahoma" w:cs="Tahoma"/>
          <w:sz w:val="20"/>
          <w:highlight w:val="lightGray"/>
        </w:rPr>
        <w:t>сдачи-приемки работ (услуг)</w:t>
      </w:r>
      <w:r w:rsidR="00477676" w:rsidRPr="00D30131">
        <w:rPr>
          <w:rFonts w:ascii="Tahoma" w:hAnsi="Tahoma" w:cs="Tahoma"/>
          <w:sz w:val="20"/>
          <w:highlight w:val="lightGray"/>
        </w:rPr>
        <w:t xml:space="preserve">, полученного по электронной почте, Заказчик уведомляет Подрядчика о выявленных расхождениях в течение 2 р.д. с момента получения Акта </w:t>
      </w:r>
      <w:r w:rsidR="00C14F74" w:rsidRPr="00D30131">
        <w:rPr>
          <w:rFonts w:ascii="Tahoma" w:hAnsi="Tahoma" w:cs="Tahoma"/>
          <w:sz w:val="20"/>
          <w:highlight w:val="lightGray"/>
        </w:rPr>
        <w:t>сдачи-приемки работ (услуг)</w:t>
      </w:r>
      <w:r w:rsidR="00477676" w:rsidRPr="00D30131">
        <w:rPr>
          <w:rFonts w:ascii="Tahoma" w:hAnsi="Tahoma" w:cs="Tahoma"/>
          <w:sz w:val="20"/>
          <w:highlight w:val="lightGray"/>
        </w:rPr>
        <w:t xml:space="preserve"> на бумажном носителе.</w:t>
      </w:r>
    </w:p>
    <w:p w14:paraId="50B6478C" w14:textId="77777777" w:rsidR="001237FB" w:rsidRPr="00F16DDB" w:rsidRDefault="001237FB" w:rsidP="00F16DDB">
      <w:pPr>
        <w:pStyle w:val="1112"/>
        <w:spacing w:before="120" w:after="240"/>
        <w:ind w:left="142"/>
        <w:rPr>
          <w:rFonts w:ascii="Tahoma" w:hAnsi="Tahoma" w:cs="Tahoma"/>
          <w:sz w:val="20"/>
          <w:highlight w:val="lightGray"/>
        </w:rPr>
      </w:pPr>
      <w:r w:rsidRPr="00F16DDB">
        <w:rPr>
          <w:rFonts w:ascii="Tahoma" w:hAnsi="Tahoma" w:cs="Tahoma"/>
          <w:sz w:val="20"/>
          <w:highlight w:val="lightGray"/>
        </w:rPr>
        <w:t>Подрядчик в течение 2 р.д. с момента получения такого уведомления от Заказчика обязан направить Заказчику ответ с указанием причин расхождения.</w:t>
      </w:r>
    </w:p>
    <w:p w14:paraId="7AA2A5D4" w14:textId="40E34779" w:rsidR="001237FB" w:rsidRPr="00F16DDB" w:rsidRDefault="001237FB" w:rsidP="001237FB">
      <w:pPr>
        <w:pStyle w:val="afff1"/>
        <w:numPr>
          <w:ilvl w:val="3"/>
          <w:numId w:val="13"/>
        </w:numPr>
        <w:ind w:left="142" w:hanging="1135"/>
        <w:rPr>
          <w:rFonts w:ascii="Tahoma" w:hAnsi="Tahoma" w:cs="Tahoma"/>
          <w:sz w:val="20"/>
          <w:highlight w:val="lightGray"/>
        </w:rPr>
      </w:pPr>
      <w:r w:rsidRPr="00F16DDB">
        <w:rPr>
          <w:rFonts w:ascii="Tahoma" w:hAnsi="Tahoma" w:cs="Tahoma"/>
          <w:sz w:val="20"/>
          <w:highlight w:val="lightGray"/>
        </w:rPr>
        <w:t xml:space="preserve">Стороны будут прилагать усилия к обмену подписанными с двух сторон оригиналами Актов сдачи-приёмки работ на бумажном носителе не позднее </w:t>
      </w:r>
      <w:r w:rsidRPr="00F16DDB">
        <w:rPr>
          <w:rFonts w:ascii="Tahoma" w:hAnsi="Tahoma" w:cs="Tahoma"/>
          <w:b/>
          <w:color w:val="FF0000"/>
          <w:sz w:val="20"/>
          <w:highlight w:val="lightGray"/>
        </w:rPr>
        <w:t xml:space="preserve">[ </w:t>
      </w:r>
      <w:r w:rsidRPr="00F16DDB">
        <w:rPr>
          <w:rFonts w:ascii="Tahoma" w:hAnsi="Tahoma" w:cs="Tahoma"/>
          <w:sz w:val="20"/>
          <w:highlight w:val="lightGray"/>
        </w:rPr>
        <w:t xml:space="preserve">20 </w:t>
      </w:r>
      <w:r w:rsidRPr="00F16DDB">
        <w:rPr>
          <w:rFonts w:ascii="Tahoma" w:hAnsi="Tahoma" w:cs="Tahoma"/>
          <w:b/>
          <w:color w:val="FF0000"/>
          <w:sz w:val="20"/>
          <w:highlight w:val="lightGray"/>
        </w:rPr>
        <w:t>] /</w:t>
      </w:r>
      <w:r w:rsidRPr="00F16DDB">
        <w:rPr>
          <w:rFonts w:ascii="Tahoma" w:hAnsi="Tahoma" w:cs="Tahoma"/>
          <w:color w:val="FF0000"/>
          <w:sz w:val="20"/>
          <w:highlight w:val="lightGray"/>
        </w:rPr>
        <w:t xml:space="preserve"> </w:t>
      </w:r>
      <w:r w:rsidRPr="00F16DDB">
        <w:rPr>
          <w:rFonts w:ascii="Tahoma" w:hAnsi="Tahoma" w:cs="Tahoma"/>
          <w:b/>
          <w:color w:val="FF0000"/>
          <w:sz w:val="20"/>
          <w:highlight w:val="lightGray"/>
        </w:rPr>
        <w:t>[</w:t>
      </w:r>
      <w:r w:rsidRPr="00F16DDB">
        <w:rPr>
          <w:rFonts w:ascii="Tahoma" w:hAnsi="Tahoma" w:cs="Tahoma"/>
          <w:sz w:val="20"/>
          <w:highlight w:val="lightGray"/>
        </w:rPr>
        <w:t xml:space="preserve"> 6 </w:t>
      </w:r>
      <w:r w:rsidRPr="00F16DDB">
        <w:rPr>
          <w:rFonts w:ascii="Tahoma" w:hAnsi="Tahoma" w:cs="Tahoma"/>
          <w:b/>
          <w:color w:val="FF0000"/>
          <w:sz w:val="20"/>
          <w:highlight w:val="lightGray"/>
        </w:rPr>
        <w:t>]</w:t>
      </w:r>
      <w:r w:rsidRPr="00F16DDB">
        <w:rPr>
          <w:rFonts w:ascii="Tahoma" w:hAnsi="Tahoma" w:cs="Tahoma"/>
          <w:sz w:val="20"/>
          <w:highlight w:val="lightGray"/>
        </w:rPr>
        <w:t xml:space="preserve">   числа месяца, следующего за месяцем </w:t>
      </w:r>
      <w:r w:rsidRPr="00F16DDB">
        <w:rPr>
          <w:rFonts w:ascii="Tahoma" w:hAnsi="Tahoma" w:cs="Tahoma"/>
          <w:b/>
          <w:color w:val="FF0000"/>
          <w:sz w:val="20"/>
          <w:highlight w:val="lightGray"/>
        </w:rPr>
        <w:t>[</w:t>
      </w:r>
      <w:r w:rsidRPr="00F16DDB">
        <w:rPr>
          <w:rFonts w:ascii="Tahoma" w:hAnsi="Tahoma" w:cs="Tahoma"/>
          <w:sz w:val="20"/>
          <w:highlight w:val="lightGray"/>
        </w:rPr>
        <w:t xml:space="preserve">окончания выполнения Работ </w:t>
      </w:r>
      <w:r w:rsidR="00010D6C" w:rsidRPr="00F16DDB">
        <w:rPr>
          <w:rFonts w:ascii="Tahoma" w:hAnsi="Tahoma" w:cs="Tahoma"/>
          <w:b/>
          <w:color w:val="FF0000"/>
          <w:sz w:val="20"/>
          <w:highlight w:val="lightGray"/>
        </w:rPr>
        <w:t>[</w:t>
      </w:r>
      <w:r w:rsidR="00010D6C" w:rsidRPr="00F16DDB">
        <w:rPr>
          <w:rFonts w:ascii="Tahoma" w:hAnsi="Tahoma" w:cs="Tahoma"/>
          <w:sz w:val="20"/>
          <w:highlight w:val="lightGray"/>
        </w:rPr>
        <w:t xml:space="preserve">по </w:t>
      </w:r>
      <w:r w:rsidR="00010D6C" w:rsidRPr="00F16DDB">
        <w:rPr>
          <w:rFonts w:ascii="Tahoma" w:hAnsi="Tahoma" w:cs="Tahoma"/>
          <w:b/>
          <w:color w:val="FF0000"/>
          <w:sz w:val="20"/>
          <w:highlight w:val="lightGray"/>
        </w:rPr>
        <w:t>[</w:t>
      </w:r>
      <w:r w:rsidR="00010D6C" w:rsidRPr="00F16DDB">
        <w:rPr>
          <w:rFonts w:ascii="Tahoma" w:hAnsi="Tahoma" w:cs="Tahoma"/>
          <w:sz w:val="20"/>
          <w:highlight w:val="lightGray"/>
        </w:rPr>
        <w:t>Виду</w:t>
      </w:r>
      <w:r w:rsidR="00010D6C" w:rsidRPr="00F16DDB">
        <w:rPr>
          <w:rFonts w:ascii="Tahoma" w:hAnsi="Tahoma" w:cs="Tahoma"/>
          <w:b/>
          <w:color w:val="FF0000"/>
          <w:sz w:val="20"/>
          <w:highlight w:val="lightGray"/>
        </w:rPr>
        <w:t>]</w:t>
      </w:r>
      <w:r w:rsidR="00010D6C" w:rsidRPr="00F16DDB">
        <w:rPr>
          <w:rFonts w:ascii="Tahoma" w:hAnsi="Tahoma" w:cs="Tahoma"/>
          <w:color w:val="FF0000"/>
          <w:sz w:val="20"/>
          <w:highlight w:val="lightGray"/>
        </w:rPr>
        <w:t>/</w:t>
      </w:r>
      <w:r w:rsidR="00010D6C" w:rsidRPr="00F16DDB">
        <w:rPr>
          <w:rFonts w:ascii="Tahoma" w:hAnsi="Tahoma" w:cs="Tahoma"/>
          <w:sz w:val="20"/>
          <w:highlight w:val="lightGray"/>
        </w:rPr>
        <w:t xml:space="preserve"> </w:t>
      </w:r>
      <w:r w:rsidR="00010D6C" w:rsidRPr="00F16DDB">
        <w:rPr>
          <w:rFonts w:ascii="Tahoma" w:hAnsi="Tahoma" w:cs="Tahoma"/>
          <w:b/>
          <w:color w:val="FF0000"/>
          <w:sz w:val="20"/>
          <w:highlight w:val="lightGray"/>
        </w:rPr>
        <w:t>[</w:t>
      </w:r>
      <w:r w:rsidR="00010D6C" w:rsidRPr="00F16DDB">
        <w:rPr>
          <w:rFonts w:ascii="Tahoma" w:hAnsi="Tahoma" w:cs="Tahoma"/>
          <w:sz w:val="20"/>
          <w:highlight w:val="lightGray"/>
        </w:rPr>
        <w:t>Части</w:t>
      </w:r>
      <w:r w:rsidR="00010D6C" w:rsidRPr="00F16DDB">
        <w:rPr>
          <w:rFonts w:ascii="Tahoma" w:hAnsi="Tahoma" w:cs="Tahoma"/>
          <w:b/>
          <w:color w:val="FF0000"/>
          <w:sz w:val="20"/>
          <w:highlight w:val="lightGray"/>
        </w:rPr>
        <w:t>]</w:t>
      </w:r>
      <w:r w:rsidR="00010D6C" w:rsidRPr="00F16DDB">
        <w:rPr>
          <w:rFonts w:ascii="Tahoma" w:hAnsi="Tahoma" w:cs="Tahoma"/>
          <w:sz w:val="20"/>
          <w:highlight w:val="lightGray"/>
        </w:rPr>
        <w:t xml:space="preserve"> Документации</w:t>
      </w:r>
      <w:r w:rsidRPr="00F16DDB">
        <w:rPr>
          <w:rFonts w:ascii="Tahoma" w:hAnsi="Tahoma" w:cs="Tahoma"/>
          <w:b/>
          <w:color w:val="FF0000"/>
          <w:sz w:val="20"/>
          <w:highlight w:val="lightGray"/>
        </w:rPr>
        <w:t>]</w:t>
      </w:r>
      <w:r w:rsidRPr="00F16DDB">
        <w:rPr>
          <w:rFonts w:ascii="Tahoma" w:hAnsi="Tahoma" w:cs="Tahoma"/>
          <w:sz w:val="20"/>
          <w:highlight w:val="lightGray"/>
        </w:rPr>
        <w:t>.</w:t>
      </w:r>
    </w:p>
    <w:p w14:paraId="6A39C991" w14:textId="77777777" w:rsidR="00BC63BE" w:rsidRPr="001237FB" w:rsidRDefault="00BC63BE" w:rsidP="00F16DDB">
      <w:pPr>
        <w:pStyle w:val="afff1"/>
        <w:ind w:left="142"/>
        <w:rPr>
          <w:rFonts w:ascii="Tahoma" w:hAnsi="Tahoma" w:cs="Tahoma"/>
          <w:sz w:val="20"/>
        </w:rPr>
      </w:pPr>
    </w:p>
    <w:p w14:paraId="73F992ED" w14:textId="77777777" w:rsidR="001237FB" w:rsidRPr="00DD7155" w:rsidRDefault="001237FB" w:rsidP="00F16DDB">
      <w:pPr>
        <w:pStyle w:val="1112"/>
        <w:spacing w:before="120" w:after="240"/>
        <w:ind w:left="142"/>
        <w:rPr>
          <w:rFonts w:ascii="Tahoma" w:hAnsi="Tahoma" w:cs="Tahoma"/>
          <w:sz w:val="20"/>
          <w:highlight w:val="lightGray"/>
        </w:rPr>
      </w:pPr>
    </w:p>
    <w:p w14:paraId="50A20F83" w14:textId="4FA8DCE3" w:rsidR="00477676" w:rsidRPr="00DD7155" w:rsidRDefault="001237FB" w:rsidP="00EE5F37">
      <w:pPr>
        <w:pStyle w:val="afff1"/>
        <w:numPr>
          <w:ilvl w:val="1"/>
          <w:numId w:val="13"/>
        </w:numPr>
        <w:tabs>
          <w:tab w:val="left" w:pos="284"/>
        </w:tabs>
        <w:spacing w:before="120" w:after="240"/>
        <w:ind w:left="142" w:hanging="1135"/>
        <w:rPr>
          <w:rFonts w:ascii="Tahoma" w:hAnsi="Tahoma" w:cs="Tahoma"/>
          <w:b/>
          <w:sz w:val="20"/>
        </w:rPr>
      </w:pPr>
      <w:r w:rsidRPr="00DD7155" w:rsidDel="001237FB">
        <w:rPr>
          <w:rFonts w:ascii="Tahoma" w:hAnsi="Tahoma" w:cs="Tahoma"/>
          <w:sz w:val="20"/>
          <w:highlight w:val="lightGray"/>
        </w:rPr>
        <w:t xml:space="preserve"> </w:t>
      </w:r>
      <w:bookmarkEnd w:id="305"/>
      <w:r w:rsidR="00526E69" w:rsidRPr="00526E69">
        <w:rPr>
          <w:rFonts w:ascii="Tahoma" w:hAnsi="Tahoma" w:cs="Tahoma"/>
          <w:b/>
          <w:color w:val="FF0000"/>
          <w:sz w:val="20"/>
        </w:rPr>
        <w:t>[</w:t>
      </w:r>
      <w:r w:rsidR="00312A58" w:rsidRPr="00DD7155">
        <w:rPr>
          <w:rFonts w:ascii="Tahoma" w:hAnsi="Tahoma" w:cs="Tahoma"/>
          <w:b/>
          <w:sz w:val="20"/>
        </w:rPr>
        <w:t>СДАЧ</w:t>
      </w:r>
      <w:r w:rsidR="00DE4117" w:rsidRPr="00DD7155">
        <w:rPr>
          <w:rFonts w:ascii="Tahoma" w:hAnsi="Tahoma" w:cs="Tahoma"/>
          <w:b/>
          <w:sz w:val="20"/>
        </w:rPr>
        <w:t>А</w:t>
      </w:r>
      <w:r w:rsidR="00312A58" w:rsidRPr="00DD7155">
        <w:rPr>
          <w:rFonts w:ascii="Tahoma" w:hAnsi="Tahoma" w:cs="Tahoma"/>
          <w:b/>
          <w:sz w:val="20"/>
        </w:rPr>
        <w:t>-ПРИЕМК</w:t>
      </w:r>
      <w:r w:rsidR="00DE4117" w:rsidRPr="00DD7155">
        <w:rPr>
          <w:rFonts w:ascii="Tahoma" w:hAnsi="Tahoma" w:cs="Tahoma"/>
          <w:b/>
          <w:sz w:val="20"/>
        </w:rPr>
        <w:t>А</w:t>
      </w:r>
      <w:r w:rsidR="00312A58" w:rsidRPr="00DD7155">
        <w:rPr>
          <w:rFonts w:ascii="Tahoma" w:hAnsi="Tahoma" w:cs="Tahoma"/>
          <w:b/>
          <w:sz w:val="20"/>
        </w:rPr>
        <w:t xml:space="preserve"> РАБОТ </w:t>
      </w:r>
      <w:r w:rsidR="00526E69" w:rsidRPr="00526E69">
        <w:rPr>
          <w:rFonts w:ascii="Tahoma" w:hAnsi="Tahoma" w:cs="Tahoma"/>
          <w:b/>
          <w:color w:val="FF0000"/>
          <w:sz w:val="20"/>
        </w:rPr>
        <w:t>[</w:t>
      </w:r>
      <w:r w:rsidR="00DC34E5" w:rsidRPr="00DD7155">
        <w:rPr>
          <w:rFonts w:ascii="Tahoma" w:hAnsi="Tahoma" w:cs="Tahoma"/>
          <w:b/>
          <w:color w:val="00B050"/>
          <w:sz w:val="20"/>
          <w:highlight w:val="black"/>
        </w:rPr>
        <w:t>, ДЕМОНТАЖНЫХ РАБОТ</w:t>
      </w:r>
      <w:r w:rsidR="00526E69" w:rsidRPr="00526E69">
        <w:rPr>
          <w:rFonts w:ascii="Tahoma" w:hAnsi="Tahoma" w:cs="Tahoma"/>
          <w:b/>
          <w:color w:val="FF0000"/>
          <w:sz w:val="20"/>
        </w:rPr>
        <w:t>]</w:t>
      </w:r>
      <w:r w:rsidR="00173418" w:rsidRPr="00DD7155">
        <w:rPr>
          <w:rFonts w:ascii="Tahoma" w:hAnsi="Tahoma" w:cs="Tahoma"/>
          <w:b/>
          <w:sz w:val="20"/>
        </w:rPr>
        <w:t xml:space="preserve"> В ОТЧЕТНОМ ПЕРИОДЕ </w:t>
      </w:r>
      <w:r w:rsidR="00526E69" w:rsidRPr="00526E69">
        <w:rPr>
          <w:rFonts w:ascii="Tahoma" w:hAnsi="Tahoma" w:cs="Tahoma"/>
          <w:b/>
          <w:color w:val="FF0000"/>
          <w:sz w:val="20"/>
          <w:u w:color="FF0000"/>
        </w:rPr>
        <w:t>[</w:t>
      </w:r>
      <w:r w:rsidR="001D5812" w:rsidRPr="00DD7155">
        <w:rPr>
          <w:rFonts w:ascii="Tahoma" w:hAnsi="Tahoma" w:cs="Tahoma"/>
          <w:b/>
          <w:sz w:val="20"/>
        </w:rPr>
        <w:t xml:space="preserve"> </w:t>
      </w:r>
      <w:r w:rsidR="00312A58" w:rsidRPr="00DD7155">
        <w:rPr>
          <w:rFonts w:ascii="Tahoma" w:hAnsi="Tahoma" w:cs="Tahoma"/>
          <w:b/>
          <w:sz w:val="20"/>
          <w:highlight w:val="lightGray"/>
        </w:rPr>
        <w:t xml:space="preserve">(ЗА ИСКЛЮЧЕНИЕМ РАБОТ ПО </w:t>
      </w:r>
      <w:r w:rsidR="009F1E38" w:rsidRPr="00DD7155">
        <w:rPr>
          <w:rFonts w:ascii="Tahoma" w:hAnsi="Tahoma" w:cs="Tahoma"/>
          <w:sz w:val="20"/>
          <w:highlight w:val="lightGray"/>
        </w:rPr>
        <w:t xml:space="preserve"> </w:t>
      </w:r>
      <w:r w:rsidR="00312A58" w:rsidRPr="00DD7155">
        <w:rPr>
          <w:rFonts w:ascii="Tahoma" w:hAnsi="Tahoma" w:cs="Tahoma"/>
          <w:b/>
          <w:sz w:val="20"/>
          <w:highlight w:val="lightGray"/>
        </w:rPr>
        <w:t>ДОКУМЕНТАЦИИ)</w:t>
      </w:r>
      <w:r w:rsidR="00526E69" w:rsidRPr="00526E69">
        <w:rPr>
          <w:rFonts w:ascii="Tahoma" w:hAnsi="Tahoma" w:cs="Tahoma"/>
          <w:b/>
          <w:color w:val="FF0000"/>
          <w:sz w:val="20"/>
        </w:rPr>
        <w:t>]</w:t>
      </w:r>
      <w:r w:rsidR="001D5812" w:rsidRPr="00DD7155">
        <w:rPr>
          <w:rFonts w:ascii="Tahoma" w:hAnsi="Tahoma" w:cs="Tahoma"/>
          <w:b/>
          <w:sz w:val="20"/>
          <w:highlight w:val="lightGray"/>
        </w:rPr>
        <w:t xml:space="preserve"> :</w:t>
      </w:r>
      <w:r w:rsidR="00526E69" w:rsidRPr="00526E69">
        <w:rPr>
          <w:rFonts w:ascii="Tahoma" w:hAnsi="Tahoma" w:cs="Tahoma"/>
          <w:b/>
          <w:color w:val="FF0000"/>
          <w:sz w:val="20"/>
        </w:rPr>
        <w:t>]</w:t>
      </w:r>
    </w:p>
    <w:p w14:paraId="05BCC4F1" w14:textId="77777777" w:rsidR="00332F82" w:rsidRPr="00DD7155" w:rsidRDefault="00332F82" w:rsidP="00670FB1">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Подрядчик передает Заказчику на бумажном носителе: </w:t>
      </w:r>
    </w:p>
    <w:p w14:paraId="35DC0973" w14:textId="77777777" w:rsidR="00332F82" w:rsidRPr="00DD7155" w:rsidRDefault="00332F82" w:rsidP="002F68A6">
      <w:pPr>
        <w:pStyle w:val="afff1"/>
        <w:numPr>
          <w:ilvl w:val="0"/>
          <w:numId w:val="27"/>
        </w:numPr>
        <w:spacing w:before="120" w:after="240"/>
        <w:ind w:left="148" w:firstLine="306"/>
        <w:rPr>
          <w:rFonts w:ascii="Tahoma" w:hAnsi="Tahoma" w:cs="Tahoma"/>
          <w:sz w:val="20"/>
        </w:rPr>
      </w:pPr>
      <w:r w:rsidRPr="00DD7155">
        <w:rPr>
          <w:rFonts w:ascii="Tahoma" w:hAnsi="Tahoma" w:cs="Tahoma"/>
          <w:sz w:val="20"/>
        </w:rPr>
        <w:t>Исполнительную документацию на выполненные Работы,</w:t>
      </w:r>
    </w:p>
    <w:p w14:paraId="55634795" w14:textId="77777777" w:rsidR="00332F82" w:rsidRPr="00DD7155" w:rsidRDefault="00332F82" w:rsidP="002F68A6">
      <w:pPr>
        <w:pStyle w:val="afff1"/>
        <w:numPr>
          <w:ilvl w:val="0"/>
          <w:numId w:val="27"/>
        </w:numPr>
        <w:spacing w:before="120" w:after="240"/>
        <w:ind w:left="148" w:firstLine="306"/>
        <w:rPr>
          <w:rFonts w:ascii="Tahoma" w:hAnsi="Tahoma" w:cs="Tahoma"/>
          <w:sz w:val="20"/>
        </w:rPr>
      </w:pPr>
      <w:r w:rsidRPr="00DD7155">
        <w:rPr>
          <w:rFonts w:ascii="Tahoma" w:hAnsi="Tahoma" w:cs="Tahoma"/>
          <w:sz w:val="20"/>
        </w:rPr>
        <w:t xml:space="preserve">завизированный Заказчиком Журнал учета выполненных работ по форме № КС-6а, </w:t>
      </w:r>
    </w:p>
    <w:p w14:paraId="1925493A" w14:textId="0B96BA43" w:rsidR="00332F82" w:rsidRPr="00DD7155" w:rsidRDefault="00FD7FB5" w:rsidP="002F68A6">
      <w:pPr>
        <w:spacing w:before="120" w:after="240"/>
        <w:ind w:left="142" w:firstLine="0"/>
        <w:rPr>
          <w:rFonts w:ascii="Tahoma" w:hAnsi="Tahoma" w:cs="Tahoma"/>
          <w:sz w:val="16"/>
        </w:rPr>
      </w:pPr>
      <w:r w:rsidRPr="00DD7155">
        <w:rPr>
          <w:rFonts w:ascii="Tahoma" w:hAnsi="Tahoma" w:cs="Tahoma"/>
          <w:sz w:val="20"/>
        </w:rPr>
        <w:t>за 5 рабочих дней до окончания Отчетного периода</w:t>
      </w:r>
      <w:r w:rsidR="00332F82" w:rsidRPr="00DD7155">
        <w:rPr>
          <w:rFonts w:ascii="Tahoma" w:hAnsi="Tahoma" w:cs="Tahoma"/>
          <w:sz w:val="20"/>
        </w:rPr>
        <w:t>.</w:t>
      </w:r>
    </w:p>
    <w:p w14:paraId="234F0CB0" w14:textId="3C058A3E" w:rsidR="005E0CD1" w:rsidRPr="00DD7155" w:rsidRDefault="005E0CD1" w:rsidP="00EE5F37">
      <w:pPr>
        <w:pStyle w:val="afff1"/>
        <w:spacing w:before="120" w:after="240"/>
        <w:ind w:left="142" w:right="-2"/>
        <w:rPr>
          <w:rFonts w:ascii="Tahoma" w:hAnsi="Tahoma" w:cs="Tahoma"/>
          <w:sz w:val="20"/>
        </w:rPr>
      </w:pPr>
      <w:r w:rsidRPr="00DD7155">
        <w:rPr>
          <w:rFonts w:ascii="Tahoma" w:hAnsi="Tahoma" w:cs="Tahoma"/>
          <w:i/>
          <w:sz w:val="20"/>
        </w:rPr>
        <w:t>ЕСЛИ ДЕЙСТВИЕ ДОГОВОРА РАСПРОСТРАНЯЕТСЯ НА ПРОШЕДШИЙ ПЕРИОД И РАБОТЫ НАЧАТЫ ДО ДАТЫ ЗАКЛЮЧЕНИЯ ДОГОВОРА</w:t>
      </w:r>
      <w:r w:rsidR="00530648" w:rsidRPr="00DD7155">
        <w:rPr>
          <w:rFonts w:ascii="Tahoma" w:hAnsi="Tahoma" w:cs="Tahoma"/>
          <w:i/>
          <w:sz w:val="20"/>
        </w:rPr>
        <w:t xml:space="preserve"> И ТРЕБУЕТСЯ ИХ ПРИЕМКА</w:t>
      </w:r>
      <w:r w:rsidRPr="00DD7155">
        <w:rPr>
          <w:rFonts w:ascii="Tahoma" w:hAnsi="Tahoma" w:cs="Tahoma"/>
          <w:i/>
          <w:sz w:val="20"/>
        </w:rPr>
        <w:t>, ВКЛЮЧИТЬ УСЛОВИЕ В ПОРЯДОК СДАЧИ-ПРИЕМКИ РАБОТ ПО ДОГОВОРУ:</w:t>
      </w:r>
    </w:p>
    <w:p w14:paraId="28A9FE08" w14:textId="3D5432CC" w:rsidR="005E0CD1" w:rsidRPr="00DD7155" w:rsidRDefault="00526E69" w:rsidP="00EE5F37">
      <w:pPr>
        <w:pStyle w:val="afff1"/>
        <w:numPr>
          <w:ilvl w:val="2"/>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530648" w:rsidRPr="00DD7155">
        <w:rPr>
          <w:rFonts w:ascii="Tahoma" w:hAnsi="Tahoma" w:cs="Tahoma"/>
          <w:sz w:val="20"/>
        </w:rPr>
        <w:t xml:space="preserve">Если Работы выполнялись до заключения Договора, первым отчётным периодом после заключения Договора признается период с даты начала выполнения работ по </w:t>
      </w:r>
      <w:r w:rsidRPr="00526E69">
        <w:rPr>
          <w:rFonts w:ascii="Tahoma" w:hAnsi="Tahoma" w:cs="Tahoma"/>
          <w:b/>
          <w:color w:val="FF0000"/>
          <w:sz w:val="20"/>
          <w:u w:color="FF0000"/>
        </w:rPr>
        <w:t>[</w:t>
      </w:r>
      <w:r w:rsidR="00530648" w:rsidRPr="00DD7155">
        <w:rPr>
          <w:rFonts w:ascii="Tahoma" w:hAnsi="Tahoma" w:cs="Tahoma"/>
          <w:sz w:val="20"/>
        </w:rPr>
        <w:t>последнее число месяца</w:t>
      </w:r>
      <w:r w:rsidRPr="00526E69">
        <w:rPr>
          <w:rFonts w:ascii="Tahoma" w:hAnsi="Tahoma" w:cs="Tahoma"/>
          <w:b/>
          <w:color w:val="FF0000"/>
          <w:sz w:val="20"/>
        </w:rPr>
        <w:t>]</w:t>
      </w:r>
      <w:r w:rsidR="00530648" w:rsidRPr="00DD7155">
        <w:rPr>
          <w:rStyle w:val="ad"/>
          <w:rFonts w:ascii="Tahoma" w:hAnsi="Tahoma" w:cs="Tahoma"/>
          <w:sz w:val="20"/>
        </w:rPr>
        <w:footnoteReference w:id="306"/>
      </w:r>
      <w:r w:rsidR="00530648" w:rsidRPr="00DD7155">
        <w:rPr>
          <w:rFonts w:ascii="Tahoma" w:hAnsi="Tahoma" w:cs="Tahoma"/>
          <w:sz w:val="20"/>
        </w:rPr>
        <w:t xml:space="preserve"> </w:t>
      </w:r>
      <w:r w:rsidRPr="00526E69">
        <w:rPr>
          <w:rFonts w:ascii="Tahoma" w:hAnsi="Tahoma" w:cs="Tahoma"/>
          <w:b/>
          <w:color w:val="FF0000"/>
          <w:sz w:val="20"/>
          <w:u w:color="FF0000"/>
        </w:rPr>
        <w:t>[</w:t>
      </w:r>
      <w:r w:rsidR="00530648" w:rsidRPr="00DD7155">
        <w:rPr>
          <w:rFonts w:ascii="Tahoma" w:hAnsi="Tahoma" w:cs="Tahoma"/>
          <w:sz w:val="20"/>
        </w:rPr>
        <w:t>25 число месяца</w:t>
      </w:r>
      <w:r w:rsidRPr="00526E69">
        <w:rPr>
          <w:rFonts w:ascii="Tahoma" w:hAnsi="Tahoma" w:cs="Tahoma"/>
          <w:b/>
          <w:color w:val="FF0000"/>
          <w:sz w:val="20"/>
        </w:rPr>
        <w:t>]</w:t>
      </w:r>
      <w:r w:rsidR="00530648" w:rsidRPr="00DD7155">
        <w:rPr>
          <w:rStyle w:val="ad"/>
          <w:rFonts w:ascii="Tahoma" w:hAnsi="Tahoma" w:cs="Tahoma"/>
          <w:sz w:val="20"/>
        </w:rPr>
        <w:footnoteReference w:id="307"/>
      </w:r>
      <w:r w:rsidR="00530648" w:rsidRPr="00DD7155">
        <w:rPr>
          <w:rFonts w:ascii="Tahoma" w:hAnsi="Tahoma" w:cs="Tahoma"/>
          <w:sz w:val="20"/>
        </w:rPr>
        <w:t xml:space="preserve"> </w:t>
      </w:r>
      <w:r w:rsidRPr="00526E69">
        <w:rPr>
          <w:rFonts w:ascii="Tahoma" w:hAnsi="Tahoma" w:cs="Tahoma"/>
          <w:b/>
          <w:color w:val="FF0000"/>
          <w:sz w:val="20"/>
          <w:u w:color="FF0000"/>
        </w:rPr>
        <w:t>[</w:t>
      </w:r>
      <w:r w:rsidR="00530648" w:rsidRPr="00DD7155">
        <w:rPr>
          <w:rFonts w:ascii="Tahoma" w:hAnsi="Tahoma" w:cs="Tahoma"/>
          <w:sz w:val="20"/>
        </w:rPr>
        <w:t>31 декабря года</w:t>
      </w:r>
      <w:r w:rsidRPr="00526E69">
        <w:rPr>
          <w:rFonts w:ascii="Tahoma" w:hAnsi="Tahoma" w:cs="Tahoma"/>
          <w:b/>
          <w:color w:val="FF0000"/>
          <w:sz w:val="20"/>
        </w:rPr>
        <w:t>]</w:t>
      </w:r>
      <w:r w:rsidR="00530648" w:rsidRPr="00DD7155">
        <w:rPr>
          <w:rStyle w:val="ad"/>
          <w:rFonts w:ascii="Tahoma" w:hAnsi="Tahoma" w:cs="Tahoma"/>
          <w:sz w:val="20"/>
        </w:rPr>
        <w:footnoteReference w:id="308"/>
      </w:r>
      <w:r w:rsidR="00530648" w:rsidRPr="00DD7155">
        <w:rPr>
          <w:rFonts w:ascii="Tahoma" w:hAnsi="Tahoma" w:cs="Tahoma"/>
          <w:sz w:val="20"/>
        </w:rPr>
        <w:t xml:space="preserve"> заключения Договора. Сдача-приемка Работ осуществляется согласно Порядку приемки работ </w:t>
      </w:r>
      <w:r w:rsidRPr="00526E69">
        <w:rPr>
          <w:rFonts w:ascii="Tahoma" w:hAnsi="Tahoma" w:cs="Tahoma"/>
          <w:b/>
          <w:color w:val="FF0000"/>
          <w:sz w:val="20"/>
        </w:rPr>
        <w:t>[</w:t>
      </w:r>
      <w:r w:rsidR="00530648" w:rsidRPr="00DD7155">
        <w:rPr>
          <w:rFonts w:ascii="Tahoma" w:hAnsi="Tahoma" w:cs="Tahoma"/>
          <w:sz w:val="20"/>
        </w:rPr>
        <w:t xml:space="preserve">, </w:t>
      </w:r>
      <w:r w:rsidR="001C3E51">
        <w:rPr>
          <w:rFonts w:ascii="Tahoma" w:hAnsi="Tahoma" w:cs="Tahoma"/>
          <w:b/>
          <w:color w:val="00B050"/>
          <w:sz w:val="20"/>
          <w:highlight w:val="black"/>
        </w:rPr>
        <w:t>Д</w:t>
      </w:r>
      <w:r w:rsidR="00530648" w:rsidRPr="00DD7155">
        <w:rPr>
          <w:rFonts w:ascii="Tahoma" w:hAnsi="Tahoma" w:cs="Tahoma"/>
          <w:b/>
          <w:color w:val="00B050"/>
          <w:sz w:val="20"/>
          <w:highlight w:val="black"/>
        </w:rPr>
        <w:t>емонтажных работ</w:t>
      </w:r>
      <w:r w:rsidRPr="00526E69">
        <w:rPr>
          <w:rFonts w:ascii="Tahoma" w:hAnsi="Tahoma" w:cs="Tahoma"/>
          <w:b/>
          <w:color w:val="FF0000"/>
          <w:sz w:val="20"/>
        </w:rPr>
        <w:t>]</w:t>
      </w:r>
      <w:r w:rsidR="00530648" w:rsidRPr="00DD7155">
        <w:rPr>
          <w:rFonts w:ascii="Tahoma" w:hAnsi="Tahoma" w:cs="Tahoma"/>
          <w:sz w:val="20"/>
        </w:rPr>
        <w:t xml:space="preserve"> </w:t>
      </w:r>
      <w:r w:rsidRPr="00526E69">
        <w:rPr>
          <w:rFonts w:ascii="Tahoma" w:hAnsi="Tahoma" w:cs="Tahoma"/>
          <w:b/>
          <w:color w:val="FF0000"/>
          <w:sz w:val="20"/>
          <w:u w:color="FF0000"/>
        </w:rPr>
        <w:t>[</w:t>
      </w:r>
      <w:r w:rsidR="00530648" w:rsidRPr="00DD7155">
        <w:rPr>
          <w:rFonts w:ascii="Tahoma" w:hAnsi="Tahoma" w:cs="Tahoma"/>
          <w:sz w:val="20"/>
          <w:highlight w:val="lightGray"/>
        </w:rPr>
        <w:t xml:space="preserve"> (за исключением работ по Документации)</w:t>
      </w:r>
      <w:r w:rsidR="00530648" w:rsidRPr="00DD7155">
        <w:rPr>
          <w:rFonts w:ascii="Tahoma" w:hAnsi="Tahoma" w:cs="Tahoma"/>
          <w:sz w:val="20"/>
        </w:rPr>
        <w:t xml:space="preserve"> </w:t>
      </w:r>
      <w:r w:rsidRPr="00526E69">
        <w:rPr>
          <w:rFonts w:ascii="Tahoma" w:hAnsi="Tahoma" w:cs="Tahoma"/>
          <w:b/>
          <w:color w:val="FF0000"/>
          <w:sz w:val="20"/>
        </w:rPr>
        <w:t>]</w:t>
      </w:r>
      <w:r w:rsidR="00530648" w:rsidRPr="00DD7155">
        <w:rPr>
          <w:rFonts w:ascii="Tahoma" w:hAnsi="Tahoma" w:cs="Tahoma"/>
          <w:sz w:val="20"/>
        </w:rPr>
        <w:t>. Последующие отчетные периоды определяются в соответствии с пе</w:t>
      </w:r>
      <w:r w:rsidR="00341545" w:rsidRPr="00DD7155">
        <w:rPr>
          <w:rFonts w:ascii="Tahoma" w:hAnsi="Tahoma" w:cs="Tahoma"/>
          <w:sz w:val="20"/>
        </w:rPr>
        <w:t xml:space="preserve">риодом, определенном в термине </w:t>
      </w:r>
      <w:r w:rsidR="00530648" w:rsidRPr="00DD7155">
        <w:rPr>
          <w:rFonts w:ascii="Tahoma" w:hAnsi="Tahoma" w:cs="Tahoma"/>
          <w:sz w:val="20"/>
        </w:rPr>
        <w:t>Отчетный период.</w:t>
      </w:r>
      <w:r w:rsidRPr="00526E69">
        <w:rPr>
          <w:rFonts w:ascii="Tahoma" w:hAnsi="Tahoma" w:cs="Tahoma"/>
          <w:b/>
          <w:color w:val="FF0000"/>
          <w:sz w:val="20"/>
        </w:rPr>
        <w:t>]</w:t>
      </w:r>
      <w:r w:rsidR="00530648" w:rsidRPr="00DD7155" w:rsidDel="00530648">
        <w:rPr>
          <w:rFonts w:ascii="Tahoma" w:hAnsi="Tahoma" w:cs="Tahoma"/>
          <w:sz w:val="20"/>
        </w:rPr>
        <w:t xml:space="preserve"> </w:t>
      </w:r>
    </w:p>
    <w:p w14:paraId="06386DD9" w14:textId="622D7F52" w:rsidR="00DC0974" w:rsidRPr="00DD7155" w:rsidRDefault="008249BB" w:rsidP="002F68A6">
      <w:pPr>
        <w:spacing w:before="120" w:after="240"/>
        <w:ind w:left="142" w:firstLine="0"/>
        <w:rPr>
          <w:rFonts w:ascii="Tahoma" w:hAnsi="Tahoma" w:cs="Tahoma"/>
          <w:sz w:val="20"/>
        </w:rPr>
      </w:pPr>
      <w:r w:rsidRPr="00DD7155">
        <w:rPr>
          <w:rFonts w:ascii="Tahoma" w:hAnsi="Tahoma" w:cs="Tahoma"/>
          <w:i/>
          <w:sz w:val="20"/>
          <w:szCs w:val="16"/>
          <w:lang w:bidi="ru-RU"/>
        </w:rPr>
        <w:t>ПРИ ВОЗМОЖНОСТИ ПОДПИСАНИЯ СТОРОНАМИ ОРИГИНАЛОВ ПУД В СРОК ДО 2 ЧИСЛА МЕСЯЦА, СЛЕДУЮЩЕГО ЗА МЕСЯЦЕМ ВЫПОЛНЕНИЯ РАБОТ,</w:t>
      </w:r>
      <w:r w:rsidRPr="00DD7155">
        <w:rPr>
          <w:rFonts w:ascii="Tahoma" w:hAnsi="Tahoma" w:cs="Tahoma"/>
          <w:i/>
          <w:sz w:val="20"/>
          <w:szCs w:val="16"/>
        </w:rPr>
        <w:t xml:space="preserve"> ИЗЛОЖИТЬ ПУНКТ «ПОРЯДОК ПРИЕМКИ РАБОТ</w:t>
      </w:r>
      <w:r w:rsidR="00173418" w:rsidRPr="00DD7155">
        <w:rPr>
          <w:rFonts w:ascii="Tahoma" w:hAnsi="Tahoma" w:cs="Tahoma"/>
          <w:i/>
          <w:sz w:val="20"/>
          <w:szCs w:val="16"/>
        </w:rPr>
        <w:t xml:space="preserve"> </w:t>
      </w:r>
      <w:r w:rsidR="00526E69" w:rsidRPr="00526E69">
        <w:rPr>
          <w:rFonts w:ascii="Tahoma" w:hAnsi="Tahoma" w:cs="Tahoma"/>
          <w:b/>
          <w:color w:val="FF0000"/>
          <w:sz w:val="20"/>
        </w:rPr>
        <w:t>[</w:t>
      </w:r>
      <w:r w:rsidR="00DC34E5" w:rsidRPr="00DD7155">
        <w:rPr>
          <w:rFonts w:ascii="Tahoma" w:hAnsi="Tahoma" w:cs="Tahoma"/>
          <w:b/>
          <w:color w:val="00B050"/>
          <w:sz w:val="20"/>
          <w:highlight w:val="black"/>
        </w:rPr>
        <w:t xml:space="preserve">, </w:t>
      </w:r>
      <w:r w:rsidR="00AB6C3D" w:rsidRPr="00DD7155">
        <w:rPr>
          <w:rFonts w:ascii="Tahoma" w:hAnsi="Tahoma" w:cs="Tahoma"/>
          <w:b/>
          <w:color w:val="00B050"/>
          <w:sz w:val="20"/>
          <w:highlight w:val="black"/>
        </w:rPr>
        <w:t>ДЕМОНТАЖНЫХ РАБОТ</w:t>
      </w:r>
      <w:r w:rsidR="00526E69" w:rsidRPr="00526E69">
        <w:rPr>
          <w:rFonts w:ascii="Tahoma" w:hAnsi="Tahoma" w:cs="Tahoma"/>
          <w:b/>
          <w:color w:val="FF0000"/>
          <w:sz w:val="20"/>
        </w:rPr>
        <w:t>]</w:t>
      </w:r>
      <w:r w:rsidRPr="00DD7155">
        <w:rPr>
          <w:rFonts w:ascii="Tahoma" w:hAnsi="Tahoma" w:cs="Tahoma"/>
          <w:i/>
          <w:sz w:val="20"/>
          <w:szCs w:val="16"/>
        </w:rPr>
        <w:t xml:space="preserve"> (ЗА ИСКЛЮЧЕНИЕМ РАБОТ ПО ДОКУМЕНТАЦИИ»</w:t>
      </w:r>
      <w:r w:rsidR="00996F17" w:rsidRPr="00DD7155">
        <w:rPr>
          <w:rFonts w:ascii="Tahoma" w:hAnsi="Tahoma" w:cs="Tahoma"/>
          <w:i/>
          <w:sz w:val="20"/>
          <w:szCs w:val="16"/>
          <w:lang w:bidi="ru-RU"/>
        </w:rPr>
        <w:t xml:space="preserve"> В РЕДАКЦИИ</w:t>
      </w:r>
      <w:r w:rsidR="007A5D60" w:rsidRPr="00DD7155">
        <w:rPr>
          <w:rFonts w:ascii="Tahoma" w:hAnsi="Tahoma" w:cs="Tahoma"/>
          <w:i/>
          <w:sz w:val="20"/>
          <w:szCs w:val="16"/>
          <w:lang w:bidi="ru-RU"/>
        </w:rPr>
        <w:t xml:space="preserve"> 20.2.3, </w:t>
      </w:r>
      <w:r w:rsidR="00AB6C3D" w:rsidRPr="00DD7155">
        <w:rPr>
          <w:rFonts w:ascii="Tahoma" w:hAnsi="Tahoma" w:cs="Tahoma"/>
          <w:i/>
          <w:sz w:val="20"/>
          <w:szCs w:val="16"/>
          <w:lang w:bidi="ru-RU"/>
        </w:rPr>
        <w:t>А ПУНКТ 20.2.</w:t>
      </w:r>
      <w:r w:rsidR="00702B2B" w:rsidRPr="00DD7155">
        <w:rPr>
          <w:rFonts w:ascii="Tahoma" w:hAnsi="Tahoma" w:cs="Tahoma"/>
          <w:i/>
          <w:sz w:val="20"/>
          <w:szCs w:val="16"/>
          <w:lang w:bidi="ru-RU"/>
        </w:rPr>
        <w:t xml:space="preserve">5 </w:t>
      </w:r>
      <w:r w:rsidR="00AB6C3D" w:rsidRPr="00DD7155">
        <w:rPr>
          <w:rFonts w:ascii="Tahoma" w:hAnsi="Tahoma" w:cs="Tahoma"/>
          <w:i/>
          <w:sz w:val="20"/>
          <w:szCs w:val="16"/>
          <w:lang w:bidi="ru-RU"/>
        </w:rPr>
        <w:t>ИСКЛЮЧИТЬ:</w:t>
      </w:r>
    </w:p>
    <w:p w14:paraId="17CB23F0" w14:textId="77EB62C5" w:rsidR="00EB3CCD" w:rsidRPr="00DD7155" w:rsidRDefault="00526E69" w:rsidP="00EE5F37">
      <w:pPr>
        <w:pStyle w:val="afff1"/>
        <w:numPr>
          <w:ilvl w:val="2"/>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996F17" w:rsidRPr="00DD7155">
        <w:rPr>
          <w:rFonts w:ascii="Tahoma" w:hAnsi="Tahoma" w:cs="Tahoma"/>
          <w:b/>
          <w:sz w:val="20"/>
        </w:rPr>
        <w:t xml:space="preserve">ПОРЯДОК ПРИЕМКИ РАБОТ </w:t>
      </w:r>
      <w:r w:rsidRPr="00526E69">
        <w:rPr>
          <w:rFonts w:ascii="Tahoma" w:hAnsi="Tahoma" w:cs="Tahoma"/>
          <w:b/>
          <w:color w:val="FF0000"/>
          <w:sz w:val="20"/>
        </w:rPr>
        <w:t>[</w:t>
      </w:r>
      <w:r w:rsidR="00DC34E5" w:rsidRPr="00DD7155">
        <w:rPr>
          <w:rFonts w:ascii="Tahoma" w:hAnsi="Tahoma" w:cs="Tahoma"/>
          <w:b/>
          <w:color w:val="00B050"/>
          <w:sz w:val="20"/>
          <w:highlight w:val="black"/>
        </w:rPr>
        <w:t>, ДЕМОНТАЖНЫХ РАБОТ</w:t>
      </w:r>
      <w:r w:rsidRPr="00526E69">
        <w:rPr>
          <w:rFonts w:ascii="Tahoma" w:hAnsi="Tahoma" w:cs="Tahoma"/>
          <w:b/>
          <w:color w:val="FF0000"/>
          <w:sz w:val="20"/>
        </w:rPr>
        <w:t>]</w:t>
      </w:r>
      <w:r w:rsidR="00DC34E5" w:rsidRPr="00DD7155">
        <w:rPr>
          <w:rFonts w:ascii="Tahoma" w:hAnsi="Tahoma" w:cs="Tahoma"/>
          <w:b/>
          <w:sz w:val="20"/>
        </w:rPr>
        <w:t xml:space="preserve"> </w:t>
      </w:r>
      <w:r w:rsidRPr="00526E69">
        <w:rPr>
          <w:rFonts w:ascii="Tahoma" w:hAnsi="Tahoma" w:cs="Tahoma"/>
          <w:b/>
          <w:color w:val="FF0000"/>
          <w:sz w:val="20"/>
          <w:u w:color="FF0000"/>
        </w:rPr>
        <w:t>[</w:t>
      </w:r>
      <w:r w:rsidR="001D5812" w:rsidRPr="00DD7155">
        <w:rPr>
          <w:rFonts w:ascii="Tahoma" w:hAnsi="Tahoma" w:cs="Tahoma"/>
          <w:b/>
          <w:sz w:val="20"/>
        </w:rPr>
        <w:t xml:space="preserve"> </w:t>
      </w:r>
      <w:r w:rsidR="00996F17" w:rsidRPr="00DD7155">
        <w:rPr>
          <w:rFonts w:ascii="Tahoma" w:hAnsi="Tahoma" w:cs="Tahoma"/>
          <w:b/>
          <w:sz w:val="20"/>
          <w:highlight w:val="lightGray"/>
        </w:rPr>
        <w:t xml:space="preserve">(ЗА ИСКЛЮЧЕНИЕМ РАБОТ </w:t>
      </w:r>
      <w:r w:rsidR="009F1E38" w:rsidRPr="00DD7155">
        <w:rPr>
          <w:rFonts w:ascii="Tahoma" w:hAnsi="Tahoma" w:cs="Tahoma"/>
          <w:b/>
          <w:sz w:val="20"/>
          <w:highlight w:val="lightGray"/>
        </w:rPr>
        <w:t>ПО ДОКУМЕНТАЦИИ</w:t>
      </w:r>
      <w:r w:rsidR="00996F17" w:rsidRPr="00DD7155">
        <w:rPr>
          <w:rFonts w:ascii="Tahoma" w:hAnsi="Tahoma" w:cs="Tahoma"/>
          <w:b/>
          <w:sz w:val="20"/>
          <w:highlight w:val="lightGray"/>
        </w:rPr>
        <w:t>)</w:t>
      </w:r>
      <w:r w:rsidR="001D5812" w:rsidRPr="00DD7155">
        <w:rPr>
          <w:rFonts w:ascii="Tahoma" w:hAnsi="Tahoma" w:cs="Tahoma"/>
          <w:b/>
          <w:color w:val="FF0000"/>
          <w:sz w:val="20"/>
        </w:rPr>
        <w:t xml:space="preserve"> </w:t>
      </w:r>
      <w:r w:rsidRPr="00526E69">
        <w:rPr>
          <w:rFonts w:ascii="Tahoma" w:hAnsi="Tahoma" w:cs="Tahoma"/>
          <w:b/>
          <w:color w:val="FF0000"/>
          <w:sz w:val="20"/>
        </w:rPr>
        <w:t>]]</w:t>
      </w:r>
      <w:r w:rsidR="00DC0974" w:rsidRPr="00DD7155" w:rsidDel="00DC0974">
        <w:rPr>
          <w:rStyle w:val="ad"/>
          <w:rFonts w:ascii="Tahoma" w:hAnsi="Tahoma" w:cs="Tahoma"/>
          <w:b/>
          <w:sz w:val="20"/>
        </w:rPr>
        <w:t xml:space="preserve"> </w:t>
      </w:r>
      <w:r w:rsidR="0072620E" w:rsidRPr="006B7860">
        <w:rPr>
          <w:rStyle w:val="ad"/>
          <w:b/>
          <w:sz w:val="20"/>
        </w:rPr>
        <w:footnoteReference w:id="309"/>
      </w: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477676" w:rsidRPr="00DD7155" w14:paraId="71EF50A0" w14:textId="77777777" w:rsidTr="00E01668">
        <w:trPr>
          <w:trHeight w:val="280"/>
        </w:trPr>
        <w:tc>
          <w:tcPr>
            <w:tcW w:w="1135" w:type="dxa"/>
          </w:tcPr>
          <w:p w14:paraId="6E95C426" w14:textId="77777777" w:rsidR="00C712AC" w:rsidRPr="00DD7155" w:rsidRDefault="00C712AC" w:rsidP="002F68A6">
            <w:pPr>
              <w:pStyle w:val="1112"/>
              <w:numPr>
                <w:ilvl w:val="3"/>
                <w:numId w:val="13"/>
              </w:numPr>
              <w:spacing w:before="120" w:after="240"/>
              <w:ind w:left="565" w:hanging="567"/>
              <w:rPr>
                <w:rFonts w:ascii="Tahoma" w:hAnsi="Tahoma" w:cs="Tahoma"/>
                <w:sz w:val="20"/>
                <w:lang w:eastAsia="ru-RU"/>
              </w:rPr>
            </w:pPr>
          </w:p>
          <w:p w14:paraId="0292E782" w14:textId="57F48BFC" w:rsidR="00477676" w:rsidRPr="00DD7155" w:rsidRDefault="007C5386" w:rsidP="002F68A6">
            <w:pPr>
              <w:tabs>
                <w:tab w:val="left" w:pos="1410"/>
              </w:tabs>
              <w:spacing w:before="120" w:after="240"/>
              <w:ind w:right="-150" w:firstLine="0"/>
              <w:jc w:val="left"/>
              <w:rPr>
                <w:rFonts w:ascii="Tahoma" w:hAnsi="Tahoma" w:cs="Tahoma"/>
                <w:sz w:val="20"/>
                <w:lang w:eastAsia="ru-RU"/>
              </w:rPr>
            </w:pPr>
            <w:r w:rsidRPr="007C5386">
              <w:rPr>
                <w:rFonts w:ascii="Tahoma" w:hAnsi="Tahoma" w:cs="Tahoma"/>
                <w:i/>
                <w:sz w:val="14"/>
                <w:szCs w:val="22"/>
                <w:lang w:eastAsia="ru-RU"/>
              </w:rPr>
              <w:t>Перечень документов</w:t>
            </w:r>
          </w:p>
        </w:tc>
        <w:tc>
          <w:tcPr>
            <w:tcW w:w="9497" w:type="dxa"/>
            <w:tcBorders>
              <w:bottom w:val="dotted" w:sz="4" w:space="0" w:color="auto"/>
            </w:tcBorders>
            <w:shd w:val="clear" w:color="auto" w:fill="F2F2F2"/>
          </w:tcPr>
          <w:p w14:paraId="58C829E3" w14:textId="77777777" w:rsidR="00477676" w:rsidRPr="00DD7155" w:rsidRDefault="00477676" w:rsidP="002F68A6">
            <w:pPr>
              <w:spacing w:before="120" w:after="240"/>
              <w:ind w:left="142" w:firstLine="0"/>
              <w:rPr>
                <w:rFonts w:ascii="Tahoma" w:hAnsi="Tahoma" w:cs="Tahoma"/>
                <w:sz w:val="20"/>
                <w:lang w:eastAsia="ru-RU"/>
              </w:rPr>
            </w:pPr>
            <w:r w:rsidRPr="00DD7155">
              <w:rPr>
                <w:rFonts w:ascii="Tahoma" w:hAnsi="Tahoma" w:cs="Tahoma"/>
                <w:sz w:val="20"/>
              </w:rPr>
              <w:t>Подрядчик направляет Заказчику на бумажном носителе</w:t>
            </w:r>
            <w:r w:rsidR="00B568C5" w:rsidRPr="00DD7155">
              <w:rPr>
                <w:rFonts w:ascii="Tahoma" w:hAnsi="Tahoma" w:cs="Tahoma"/>
                <w:sz w:val="20"/>
              </w:rPr>
              <w:t xml:space="preserve"> подписанные им</w:t>
            </w:r>
            <w:r w:rsidRPr="00DD7155">
              <w:rPr>
                <w:rFonts w:ascii="Tahoma" w:hAnsi="Tahoma" w:cs="Tahoma"/>
                <w:sz w:val="20"/>
              </w:rPr>
              <w:t>:</w:t>
            </w:r>
          </w:p>
          <w:p w14:paraId="552D198D" w14:textId="5F85C283" w:rsidR="00332F82" w:rsidRPr="00DD7155" w:rsidRDefault="00477676" w:rsidP="002A2DB8">
            <w:pPr>
              <w:pStyle w:val="afff1"/>
              <w:numPr>
                <w:ilvl w:val="0"/>
                <w:numId w:val="27"/>
              </w:numPr>
              <w:spacing w:before="120" w:after="240"/>
              <w:ind w:left="284" w:firstLine="0"/>
              <w:rPr>
                <w:rFonts w:ascii="Tahoma" w:hAnsi="Tahoma" w:cs="Tahoma"/>
                <w:sz w:val="20"/>
                <w:lang w:eastAsia="ru-RU"/>
              </w:rPr>
            </w:pPr>
            <w:r w:rsidRPr="00DD7155">
              <w:rPr>
                <w:rFonts w:ascii="Tahoma" w:hAnsi="Tahoma" w:cs="Tahoma"/>
                <w:sz w:val="20"/>
              </w:rPr>
              <w:t>Акты формы КС-2</w:t>
            </w:r>
            <w:r w:rsidR="00332F82" w:rsidRPr="00DD7155">
              <w:rPr>
                <w:rFonts w:ascii="Tahoma" w:hAnsi="Tahoma" w:cs="Tahoma"/>
                <w:sz w:val="20"/>
              </w:rPr>
              <w:t xml:space="preserve"> (2 экз.)</w:t>
            </w:r>
            <w:r w:rsidRPr="00DD7155">
              <w:rPr>
                <w:rFonts w:ascii="Tahoma" w:hAnsi="Tahoma" w:cs="Tahoma"/>
                <w:sz w:val="20"/>
              </w:rPr>
              <w:t xml:space="preserve"> с приложением</w:t>
            </w:r>
            <w:r w:rsidR="00332F82" w:rsidRPr="00DD7155">
              <w:rPr>
                <w:rFonts w:ascii="Tahoma" w:hAnsi="Tahoma" w:cs="Tahoma"/>
                <w:sz w:val="20"/>
              </w:rPr>
              <w:t>:</w:t>
            </w:r>
            <w:r w:rsidRPr="00DD7155">
              <w:rPr>
                <w:rFonts w:ascii="Tahoma" w:hAnsi="Tahoma" w:cs="Tahoma"/>
                <w:sz w:val="20"/>
              </w:rPr>
              <w:t xml:space="preserve"> </w:t>
            </w:r>
          </w:p>
          <w:p w14:paraId="11FBC422" w14:textId="7C9938A4"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4D1099" w:rsidRPr="00DD7155">
              <w:rPr>
                <w:rFonts w:ascii="Tahoma" w:hAnsi="Tahoma" w:cs="Tahoma"/>
                <w:sz w:val="20"/>
              </w:rPr>
              <w:t xml:space="preserve">Перечня </w:t>
            </w:r>
            <w:r w:rsidR="00477676" w:rsidRPr="00DD7155">
              <w:rPr>
                <w:rFonts w:ascii="Tahoma" w:hAnsi="Tahoma" w:cs="Tahoma"/>
                <w:sz w:val="20"/>
              </w:rPr>
              <w:t>оборудования форм</w:t>
            </w:r>
            <w:r w:rsidR="004D1099" w:rsidRPr="00DD7155">
              <w:rPr>
                <w:rFonts w:ascii="Tahoma" w:hAnsi="Tahoma" w:cs="Tahoma"/>
                <w:sz w:val="20"/>
              </w:rPr>
              <w:t>ы</w:t>
            </w:r>
            <w:r w:rsidR="00477676" w:rsidRPr="00DD7155">
              <w:rPr>
                <w:rFonts w:ascii="Tahoma" w:hAnsi="Tahoma" w:cs="Tahoma"/>
                <w:sz w:val="20"/>
              </w:rPr>
              <w:t xml:space="preserve"> НН.КС-2.3 (2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p>
          <w:p w14:paraId="02A00E98" w14:textId="45A730A5"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94034C" w:rsidRPr="00DD7155">
              <w:rPr>
                <w:rFonts w:ascii="Tahoma" w:hAnsi="Tahoma" w:cs="Tahoma"/>
                <w:sz w:val="20"/>
              </w:rPr>
              <w:t xml:space="preserve">Актов </w:t>
            </w:r>
            <w:r w:rsidR="00477676" w:rsidRPr="00DD7155">
              <w:rPr>
                <w:rFonts w:ascii="Tahoma" w:hAnsi="Tahoma" w:cs="Tahoma"/>
                <w:sz w:val="20"/>
              </w:rPr>
              <w:t>на списание форм</w:t>
            </w:r>
            <w:r w:rsidR="005F6CEE" w:rsidRPr="00DD7155">
              <w:rPr>
                <w:rFonts w:ascii="Tahoma" w:hAnsi="Tahoma" w:cs="Tahoma"/>
                <w:sz w:val="20"/>
              </w:rPr>
              <w:t>ы</w:t>
            </w:r>
            <w:r w:rsidR="00477676" w:rsidRPr="00DD7155">
              <w:rPr>
                <w:rFonts w:ascii="Tahoma" w:hAnsi="Tahoma" w:cs="Tahoma"/>
                <w:sz w:val="20"/>
              </w:rPr>
              <w:t xml:space="preserve"> НН.М-23.1 (2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r w:rsidR="00477676" w:rsidRPr="00DD7155">
              <w:rPr>
                <w:rFonts w:ascii="Tahoma" w:hAnsi="Tahoma" w:cs="Tahoma"/>
                <w:sz w:val="20"/>
                <w:vertAlign w:val="superscript"/>
              </w:rPr>
              <w:footnoteReference w:id="310"/>
            </w:r>
          </w:p>
          <w:p w14:paraId="707F35F7" w14:textId="7B68F50A" w:rsidR="0003726F" w:rsidRPr="00DD7155" w:rsidRDefault="00526E69" w:rsidP="006D4B4C">
            <w:pPr>
              <w:numPr>
                <w:ilvl w:val="0"/>
                <w:numId w:val="27"/>
              </w:numPr>
              <w:spacing w:before="120" w:after="240"/>
              <w:ind w:left="852" w:firstLine="0"/>
              <w:rPr>
                <w:rFonts w:ascii="Tahoma" w:hAnsi="Tahoma" w:cs="Tahoma"/>
                <w:sz w:val="20"/>
                <w:lang w:eastAsia="ru-RU"/>
              </w:rPr>
            </w:pPr>
            <w:r w:rsidRPr="00526E69">
              <w:rPr>
                <w:rFonts w:ascii="Tahoma" w:hAnsi="Tahoma" w:cs="Tahoma"/>
                <w:b/>
                <w:color w:val="FF0000"/>
                <w:sz w:val="20"/>
              </w:rPr>
              <w:t>[</w:t>
            </w:r>
            <w:r w:rsidR="0003726F" w:rsidRPr="00DD7155">
              <w:rPr>
                <w:rFonts w:ascii="Tahoma" w:hAnsi="Tahoma" w:cs="Tahoma"/>
                <w:sz w:val="20"/>
                <w:highlight w:val="darkRed"/>
              </w:rPr>
              <w:t xml:space="preserve"> подтверждающих документов по ПКЗ</w:t>
            </w:r>
            <w:r w:rsidRPr="00526E69">
              <w:rPr>
                <w:rFonts w:ascii="Tahoma" w:hAnsi="Tahoma" w:cs="Tahoma"/>
                <w:b/>
                <w:color w:val="FF0000"/>
                <w:sz w:val="20"/>
              </w:rPr>
              <w:t>]</w:t>
            </w:r>
            <w:r w:rsidR="0003726F" w:rsidRPr="00DD7155">
              <w:rPr>
                <w:rStyle w:val="ad"/>
                <w:b/>
                <w:color w:val="FF0000"/>
                <w:sz w:val="20"/>
              </w:rPr>
              <w:t xml:space="preserve"> </w:t>
            </w:r>
            <w:r w:rsidR="0003726F" w:rsidRPr="00DD7155">
              <w:rPr>
                <w:rStyle w:val="ad"/>
                <w:b/>
                <w:color w:val="FF0000"/>
                <w:sz w:val="20"/>
              </w:rPr>
              <w:footnoteReference w:id="311"/>
            </w:r>
          </w:p>
          <w:p w14:paraId="515C8036" w14:textId="3439E2B6" w:rsidR="00477676" w:rsidRPr="00DD7155" w:rsidRDefault="00332F82" w:rsidP="002A2DB8">
            <w:pPr>
              <w:numPr>
                <w:ilvl w:val="0"/>
                <w:numId w:val="27"/>
              </w:numPr>
              <w:spacing w:before="120" w:after="240"/>
              <w:ind w:left="284" w:firstLine="0"/>
              <w:rPr>
                <w:rFonts w:ascii="Tahoma" w:hAnsi="Tahoma" w:cs="Tahoma"/>
                <w:sz w:val="20"/>
                <w:lang w:eastAsia="ru-RU"/>
              </w:rPr>
            </w:pPr>
            <w:r w:rsidRPr="00DD7155">
              <w:rPr>
                <w:rFonts w:ascii="Tahoma" w:hAnsi="Tahoma" w:cs="Tahoma"/>
                <w:sz w:val="20"/>
              </w:rPr>
              <w:t xml:space="preserve">Справку </w:t>
            </w:r>
            <w:r w:rsidR="00477676" w:rsidRPr="00DD7155">
              <w:rPr>
                <w:rFonts w:ascii="Tahoma" w:hAnsi="Tahoma" w:cs="Tahoma"/>
                <w:sz w:val="20"/>
              </w:rPr>
              <w:t xml:space="preserve">формы НН.КС-3.1 (2 </w:t>
            </w:r>
            <w:r w:rsidR="00B568C5" w:rsidRPr="00DD7155">
              <w:rPr>
                <w:rFonts w:ascii="Tahoma" w:hAnsi="Tahoma" w:cs="Tahoma"/>
                <w:sz w:val="20"/>
              </w:rPr>
              <w:t>экз.</w:t>
            </w:r>
            <w:r w:rsidR="00477676" w:rsidRPr="00DD7155">
              <w:rPr>
                <w:rFonts w:ascii="Tahoma" w:hAnsi="Tahoma" w:cs="Tahoma"/>
                <w:sz w:val="20"/>
              </w:rPr>
              <w:t>),</w:t>
            </w:r>
          </w:p>
          <w:p w14:paraId="64AF6ACA" w14:textId="425551C5" w:rsidR="00477676" w:rsidRPr="00DD7155" w:rsidRDefault="00526E69" w:rsidP="002A2DB8">
            <w:pPr>
              <w:numPr>
                <w:ilvl w:val="0"/>
                <w:numId w:val="27"/>
              </w:numPr>
              <w:spacing w:before="120" w:after="240"/>
              <w:ind w:left="284" w:firstLine="0"/>
              <w:rPr>
                <w:rFonts w:ascii="Tahoma" w:hAnsi="Tahoma" w:cs="Tahoma"/>
                <w:sz w:val="20"/>
                <w:highlight w:val="darkRed"/>
                <w:lang w:eastAsia="ru-RU"/>
              </w:rPr>
            </w:pPr>
            <w:r w:rsidRPr="00526E69">
              <w:rPr>
                <w:rFonts w:ascii="Tahoma" w:hAnsi="Tahoma" w:cs="Tahoma"/>
                <w:b/>
                <w:color w:val="FF0000"/>
                <w:sz w:val="20"/>
                <w:u w:color="FF0000"/>
              </w:rPr>
              <w:t>[</w:t>
            </w:r>
            <w:r w:rsidR="00477676" w:rsidRPr="00DD7155">
              <w:rPr>
                <w:rFonts w:ascii="Tahoma" w:hAnsi="Tahoma" w:cs="Tahoma"/>
                <w:sz w:val="20"/>
                <w:highlight w:val="darkRed"/>
              </w:rPr>
              <w:t>Сводн</w:t>
            </w:r>
            <w:r w:rsidR="001E5980" w:rsidRPr="00DD7155">
              <w:rPr>
                <w:rFonts w:ascii="Tahoma" w:hAnsi="Tahoma" w:cs="Tahoma"/>
                <w:sz w:val="20"/>
                <w:highlight w:val="darkRed"/>
              </w:rPr>
              <w:t>ую</w:t>
            </w:r>
            <w:r w:rsidR="00477676" w:rsidRPr="00DD7155">
              <w:rPr>
                <w:rFonts w:ascii="Tahoma" w:hAnsi="Tahoma" w:cs="Tahoma"/>
                <w:sz w:val="20"/>
                <w:highlight w:val="darkRed"/>
              </w:rPr>
              <w:t xml:space="preserve"> справк</w:t>
            </w:r>
            <w:r w:rsidR="001E5980" w:rsidRPr="00DD7155">
              <w:rPr>
                <w:rFonts w:ascii="Tahoma" w:hAnsi="Tahoma" w:cs="Tahoma"/>
                <w:sz w:val="20"/>
                <w:highlight w:val="darkRed"/>
              </w:rPr>
              <w:t>у</w:t>
            </w:r>
            <w:r w:rsidR="00477676" w:rsidRPr="00DD7155">
              <w:rPr>
                <w:rFonts w:ascii="Tahoma" w:hAnsi="Tahoma" w:cs="Tahoma"/>
                <w:sz w:val="20"/>
                <w:highlight w:val="darkRed"/>
              </w:rPr>
              <w:t xml:space="preserve"> о фактически понесенных компенсируемых затратах </w:t>
            </w:r>
            <w:r w:rsidR="00702B2B" w:rsidRPr="00DD7155">
              <w:rPr>
                <w:rFonts w:ascii="Tahoma" w:hAnsi="Tahoma" w:cs="Tahoma"/>
                <w:sz w:val="20"/>
                <w:highlight w:val="darkRed"/>
              </w:rPr>
              <w:t xml:space="preserve">(2 экз.) </w:t>
            </w:r>
            <w:r w:rsidR="00477676" w:rsidRPr="00DD7155">
              <w:rPr>
                <w:rFonts w:ascii="Tahoma" w:hAnsi="Tahoma" w:cs="Tahoma"/>
                <w:sz w:val="20"/>
                <w:highlight w:val="darkRed"/>
              </w:rPr>
              <w:t>с приложением подтверждающих документов (</w:t>
            </w:r>
            <w:r w:rsidR="00F82DC2" w:rsidRPr="00DD7155">
              <w:rPr>
                <w:rFonts w:ascii="Tahoma" w:hAnsi="Tahoma" w:cs="Tahoma"/>
                <w:sz w:val="20"/>
                <w:highlight w:val="darkRed"/>
              </w:rPr>
              <w:t xml:space="preserve">1 </w:t>
            </w:r>
            <w:r w:rsidR="00B568C5" w:rsidRPr="00DD7155">
              <w:rPr>
                <w:rFonts w:ascii="Tahoma" w:hAnsi="Tahoma" w:cs="Tahoma"/>
                <w:sz w:val="20"/>
                <w:highlight w:val="darkRed"/>
              </w:rPr>
              <w:t>экз.</w:t>
            </w:r>
            <w:r w:rsidR="00477676" w:rsidRPr="00DD7155">
              <w:rPr>
                <w:rFonts w:ascii="Tahoma" w:hAnsi="Tahoma" w:cs="Tahoma"/>
                <w:sz w:val="20"/>
                <w:highlight w:val="darkRed"/>
              </w:rPr>
              <w:t>),</w:t>
            </w:r>
            <w:r w:rsidRPr="00526E69">
              <w:rPr>
                <w:rFonts w:ascii="Tahoma" w:hAnsi="Tahoma" w:cs="Tahoma"/>
                <w:b/>
                <w:color w:val="FF0000"/>
                <w:sz w:val="20"/>
              </w:rPr>
              <w:t>]</w:t>
            </w:r>
          </w:p>
          <w:p w14:paraId="38A0A9B1" w14:textId="26D12A9F" w:rsidR="00477676" w:rsidRPr="00DD7155" w:rsidRDefault="00477676" w:rsidP="002A2DB8">
            <w:pPr>
              <w:pStyle w:val="afff1"/>
              <w:numPr>
                <w:ilvl w:val="0"/>
                <w:numId w:val="27"/>
              </w:numPr>
              <w:spacing w:before="120" w:after="240"/>
              <w:ind w:left="284" w:firstLine="0"/>
              <w:rPr>
                <w:rFonts w:ascii="Tahoma" w:hAnsi="Tahoma" w:cs="Tahoma"/>
                <w:sz w:val="20"/>
                <w:lang w:eastAsia="ru-RU"/>
              </w:rPr>
            </w:pPr>
            <w:r w:rsidRPr="00DD7155">
              <w:rPr>
                <w:rFonts w:ascii="Tahoma" w:hAnsi="Tahoma" w:cs="Tahoma"/>
                <w:sz w:val="20"/>
              </w:rPr>
              <w:t>счет на оплату</w:t>
            </w:r>
            <w:r w:rsidR="008D4A44" w:rsidRPr="00DD7155">
              <w:rPr>
                <w:rFonts w:ascii="Tahoma" w:hAnsi="Tahoma" w:cs="Tahoma"/>
                <w:sz w:val="20"/>
              </w:rPr>
              <w:t xml:space="preserve"> (1 экз.)</w:t>
            </w:r>
            <w:r w:rsidRPr="00DD7155">
              <w:rPr>
                <w:rFonts w:ascii="Tahoma" w:hAnsi="Tahoma" w:cs="Tahoma"/>
                <w:sz w:val="20"/>
              </w:rPr>
              <w:t xml:space="preserve">, </w:t>
            </w:r>
          </w:p>
          <w:p w14:paraId="7695F545" w14:textId="43E32946" w:rsidR="00E01668" w:rsidRPr="00DD7155" w:rsidRDefault="00526E69" w:rsidP="002A2DB8">
            <w:pPr>
              <w:pStyle w:val="afff1"/>
              <w:numPr>
                <w:ilvl w:val="0"/>
                <w:numId w:val="27"/>
              </w:numPr>
              <w:spacing w:before="120" w:after="240"/>
              <w:ind w:left="284" w:firstLine="0"/>
              <w:rPr>
                <w:rFonts w:ascii="Tahoma" w:hAnsi="Tahoma" w:cs="Tahoma"/>
                <w:sz w:val="20"/>
                <w:lang w:eastAsia="ru-RU"/>
              </w:rPr>
            </w:pPr>
            <w:r w:rsidRPr="00526E69">
              <w:rPr>
                <w:rFonts w:ascii="Tahoma" w:hAnsi="Tahoma" w:cs="Tahoma"/>
                <w:b/>
                <w:color w:val="FF0000"/>
                <w:sz w:val="20"/>
                <w:u w:color="FF0000"/>
              </w:rPr>
              <w:t>[</w:t>
            </w:r>
            <w:r w:rsidR="004556BE" w:rsidRPr="00DD7155">
              <w:rPr>
                <w:rFonts w:ascii="Tahoma" w:hAnsi="Tahoma" w:cs="Tahoma"/>
                <w:sz w:val="20"/>
                <w:highlight w:val="darkCyan"/>
              </w:rPr>
              <w:t>счет-фактуру</w:t>
            </w:r>
            <w:r w:rsidR="008D4A44" w:rsidRPr="00DD7155">
              <w:rPr>
                <w:rFonts w:ascii="Tahoma" w:hAnsi="Tahoma" w:cs="Tahoma"/>
                <w:sz w:val="20"/>
                <w:highlight w:val="darkCyan"/>
              </w:rPr>
              <w:t xml:space="preserve"> (1 экз.)</w:t>
            </w:r>
            <w:r w:rsidRPr="00526E69">
              <w:rPr>
                <w:rFonts w:ascii="Tahoma" w:hAnsi="Tahoma" w:cs="Tahoma"/>
                <w:b/>
                <w:color w:val="FF0000"/>
                <w:sz w:val="20"/>
              </w:rPr>
              <w:t>]</w:t>
            </w:r>
          </w:p>
        </w:tc>
      </w:tr>
      <w:tr w:rsidR="007C5386" w:rsidRPr="00DD7155" w14:paraId="27903207" w14:textId="77777777" w:rsidTr="00C6767F">
        <w:trPr>
          <w:trHeight w:val="280"/>
        </w:trPr>
        <w:tc>
          <w:tcPr>
            <w:tcW w:w="1135" w:type="dxa"/>
            <w:vMerge w:val="restart"/>
          </w:tcPr>
          <w:p w14:paraId="04F4EE02" w14:textId="77777777" w:rsidR="007C5386" w:rsidRPr="00DD7155" w:rsidRDefault="007C5386" w:rsidP="002F68A6">
            <w:pPr>
              <w:tabs>
                <w:tab w:val="left" w:pos="1410"/>
              </w:tabs>
              <w:spacing w:before="120" w:after="240"/>
              <w:ind w:right="-150" w:firstLine="0"/>
              <w:jc w:val="left"/>
              <w:rPr>
                <w:rFonts w:ascii="Tahoma" w:hAnsi="Tahoma" w:cs="Tahoma"/>
                <w:sz w:val="14"/>
              </w:rPr>
            </w:pPr>
            <w:r w:rsidRPr="00DD7155">
              <w:rPr>
                <w:rFonts w:ascii="Tahoma" w:hAnsi="Tahoma" w:cs="Tahoma"/>
                <w:i/>
                <w:sz w:val="14"/>
                <w:szCs w:val="18"/>
              </w:rPr>
              <w:t>Срок для направления</w:t>
            </w:r>
          </w:p>
        </w:tc>
        <w:tc>
          <w:tcPr>
            <w:tcW w:w="9497" w:type="dxa"/>
            <w:tcBorders>
              <w:top w:val="dotted" w:sz="4" w:space="0" w:color="auto"/>
            </w:tcBorders>
            <w:shd w:val="clear" w:color="auto" w:fill="F2F2F2"/>
          </w:tcPr>
          <w:p w14:paraId="435B7B26" w14:textId="59650699" w:rsidR="007C5386" w:rsidRPr="00DD7155" w:rsidRDefault="007C5386" w:rsidP="00596024">
            <w:pPr>
              <w:widowControl/>
              <w:tabs>
                <w:tab w:val="left" w:pos="1029"/>
                <w:tab w:val="left" w:pos="1418"/>
                <w:tab w:val="left" w:pos="3119"/>
              </w:tabs>
              <w:suppressAutoHyphens/>
              <w:autoSpaceDE/>
              <w:autoSpaceDN/>
              <w:adjustRightInd/>
              <w:spacing w:before="120" w:after="240"/>
              <w:ind w:left="142" w:firstLine="0"/>
              <w:rPr>
                <w:rFonts w:ascii="Tahoma" w:hAnsi="Tahoma" w:cs="Tahoma"/>
                <w:sz w:val="20"/>
                <w:lang w:eastAsia="ru-RU"/>
              </w:rPr>
            </w:pPr>
            <w:r w:rsidRPr="00DD7155">
              <w:rPr>
                <w:rFonts w:ascii="Tahoma" w:hAnsi="Tahoma" w:cs="Tahoma"/>
                <w:sz w:val="20"/>
              </w:rPr>
              <w:t>в течение 2 р.д. с момента окончания выполнения Работ в Отчетном периоде,</w:t>
            </w:r>
          </w:p>
        </w:tc>
      </w:tr>
      <w:tr w:rsidR="007C5386" w:rsidRPr="00DD7155" w14:paraId="61F58098" w14:textId="77777777" w:rsidTr="00F85F6F">
        <w:tc>
          <w:tcPr>
            <w:tcW w:w="1135" w:type="dxa"/>
            <w:vMerge/>
          </w:tcPr>
          <w:p w14:paraId="198BD2F9" w14:textId="5548473E" w:rsidR="007C5386" w:rsidRPr="00DD7155" w:rsidRDefault="007C5386" w:rsidP="002F68A6">
            <w:pPr>
              <w:tabs>
                <w:tab w:val="left" w:pos="1410"/>
              </w:tabs>
              <w:spacing w:before="120" w:after="240"/>
              <w:ind w:right="-150" w:firstLine="0"/>
              <w:jc w:val="left"/>
              <w:rPr>
                <w:rFonts w:ascii="Tahoma" w:hAnsi="Tahoma" w:cs="Tahoma"/>
                <w:sz w:val="14"/>
              </w:rPr>
            </w:pPr>
          </w:p>
        </w:tc>
        <w:tc>
          <w:tcPr>
            <w:tcW w:w="9497" w:type="dxa"/>
            <w:tcBorders>
              <w:top w:val="dotted" w:sz="4" w:space="0" w:color="auto"/>
              <w:bottom w:val="dotted" w:sz="4" w:space="0" w:color="auto"/>
            </w:tcBorders>
            <w:shd w:val="clear" w:color="auto" w:fill="F2F2F2"/>
          </w:tcPr>
          <w:p w14:paraId="24295D85" w14:textId="13BAFC64" w:rsidR="007C5386" w:rsidRPr="00DD7155" w:rsidRDefault="007C5386" w:rsidP="00596024">
            <w:pPr>
              <w:widowControl/>
              <w:tabs>
                <w:tab w:val="left" w:pos="1029"/>
                <w:tab w:val="left" w:pos="1418"/>
                <w:tab w:val="left" w:pos="3119"/>
              </w:tabs>
              <w:suppressAutoHyphens/>
              <w:autoSpaceDE/>
              <w:autoSpaceDN/>
              <w:adjustRightInd/>
              <w:spacing w:before="120" w:after="240"/>
              <w:ind w:left="142" w:firstLine="0"/>
              <w:rPr>
                <w:rFonts w:ascii="Tahoma" w:hAnsi="Tahoma" w:cs="Tahoma"/>
                <w:sz w:val="20"/>
                <w:lang w:eastAsia="ru-RU"/>
              </w:rPr>
            </w:pPr>
            <w:r w:rsidRPr="00DD7155">
              <w:rPr>
                <w:rFonts w:ascii="Tahoma" w:hAnsi="Tahoma" w:cs="Tahoma"/>
                <w:sz w:val="20"/>
              </w:rPr>
              <w:t>но не позднее последнего числа Отчетного периода выполнения Работ</w:t>
            </w:r>
          </w:p>
        </w:tc>
      </w:tr>
    </w:tbl>
    <w:p w14:paraId="225339C9" w14:textId="77777777" w:rsidR="00477676" w:rsidRPr="00B87AEB" w:rsidRDefault="00477676" w:rsidP="00B87AEB">
      <w:pPr>
        <w:pStyle w:val="afff1"/>
        <w:tabs>
          <w:tab w:val="left" w:pos="709"/>
        </w:tabs>
        <w:ind w:left="142"/>
        <w:rPr>
          <w:rFonts w:ascii="Tahoma" w:hAnsi="Tahoma" w:cs="Tahoma"/>
          <w:sz w:val="20"/>
          <w:highlight w:val="lightGray"/>
        </w:rPr>
      </w:pPr>
    </w:p>
    <w:tbl>
      <w:tblPr>
        <w:tblStyle w:val="55"/>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06457FF1" w14:textId="77777777" w:rsidTr="00E01668">
        <w:trPr>
          <w:trHeight w:val="280"/>
        </w:trPr>
        <w:tc>
          <w:tcPr>
            <w:tcW w:w="1134" w:type="dxa"/>
          </w:tcPr>
          <w:p w14:paraId="6DDCA371" w14:textId="77777777" w:rsidR="00F85F6F" w:rsidRPr="00DD7155" w:rsidRDefault="00F85F6F" w:rsidP="002F68A6">
            <w:pPr>
              <w:pStyle w:val="1112"/>
              <w:numPr>
                <w:ilvl w:val="3"/>
                <w:numId w:val="13"/>
              </w:numPr>
              <w:spacing w:before="120" w:after="240"/>
              <w:ind w:left="565" w:hanging="567"/>
              <w:rPr>
                <w:rFonts w:ascii="Tahoma" w:hAnsi="Tahoma" w:cs="Tahoma"/>
                <w:sz w:val="20"/>
                <w:lang w:eastAsia="ru-RU"/>
              </w:rPr>
            </w:pPr>
          </w:p>
          <w:p w14:paraId="44771492" w14:textId="206C9F48" w:rsidR="00477676" w:rsidRPr="00DD7155" w:rsidRDefault="007C5386" w:rsidP="002F68A6">
            <w:pPr>
              <w:tabs>
                <w:tab w:val="left" w:pos="1410"/>
              </w:tabs>
              <w:spacing w:before="120" w:after="240"/>
              <w:ind w:right="-150" w:firstLine="0"/>
              <w:jc w:val="left"/>
              <w:rPr>
                <w:rFonts w:ascii="Tahoma" w:hAnsi="Tahoma" w:cs="Tahoma"/>
                <w:sz w:val="20"/>
                <w:lang w:eastAsia="ru-RU"/>
              </w:rPr>
            </w:pPr>
            <w:r w:rsidRPr="007C5386">
              <w:rPr>
                <w:rFonts w:ascii="Tahoma" w:hAnsi="Tahoma" w:cs="Tahoma"/>
                <w:i/>
                <w:sz w:val="14"/>
                <w:szCs w:val="22"/>
                <w:lang w:eastAsia="ru-RU"/>
              </w:rPr>
              <w:t>Перечень документов</w:t>
            </w:r>
          </w:p>
        </w:tc>
        <w:tc>
          <w:tcPr>
            <w:tcW w:w="9498" w:type="dxa"/>
            <w:tcBorders>
              <w:top w:val="dotted" w:sz="4" w:space="0" w:color="A6A6A6"/>
              <w:bottom w:val="dotted" w:sz="4" w:space="0" w:color="A6A6A6"/>
            </w:tcBorders>
            <w:shd w:val="clear" w:color="auto" w:fill="F2F2F2"/>
          </w:tcPr>
          <w:p w14:paraId="275CFBE2" w14:textId="77777777" w:rsidR="00477676" w:rsidRPr="00DD7155" w:rsidRDefault="00477676" w:rsidP="002F68A6">
            <w:pPr>
              <w:spacing w:before="120" w:after="240"/>
              <w:ind w:left="142" w:right="-2" w:firstLine="0"/>
              <w:rPr>
                <w:rFonts w:ascii="Tahoma" w:hAnsi="Tahoma" w:cs="Tahoma"/>
                <w:sz w:val="20"/>
                <w:lang w:eastAsia="ru-RU"/>
              </w:rPr>
            </w:pPr>
            <w:r w:rsidRPr="00DD7155">
              <w:rPr>
                <w:rFonts w:ascii="Tahoma" w:hAnsi="Tahoma" w:cs="Tahoma"/>
                <w:sz w:val="20"/>
              </w:rPr>
              <w:t xml:space="preserve">Заказчик </w:t>
            </w:r>
            <w:r w:rsidR="00B568C5" w:rsidRPr="00DD7155">
              <w:rPr>
                <w:rFonts w:ascii="Tahoma" w:hAnsi="Tahoma" w:cs="Tahoma"/>
                <w:sz w:val="20"/>
              </w:rPr>
              <w:t xml:space="preserve">осуществляет приемку Работ и </w:t>
            </w:r>
            <w:r w:rsidRPr="00DD7155">
              <w:rPr>
                <w:rFonts w:ascii="Tahoma" w:hAnsi="Tahoma" w:cs="Tahoma"/>
                <w:sz w:val="20"/>
              </w:rPr>
              <w:t>направляет Подрядчику</w:t>
            </w:r>
            <w:r w:rsidR="00B568C5" w:rsidRPr="00DD7155">
              <w:rPr>
                <w:rFonts w:ascii="Tahoma" w:hAnsi="Tahoma" w:cs="Tahoma"/>
                <w:sz w:val="20"/>
              </w:rPr>
              <w:t xml:space="preserve"> подписанные им</w:t>
            </w:r>
            <w:r w:rsidRPr="00DD7155">
              <w:rPr>
                <w:rFonts w:ascii="Tahoma" w:hAnsi="Tahoma" w:cs="Tahoma"/>
                <w:sz w:val="20"/>
              </w:rPr>
              <w:t>:</w:t>
            </w:r>
          </w:p>
          <w:p w14:paraId="2FB91C56" w14:textId="077155E2" w:rsidR="00F835BC" w:rsidRPr="00DD7155" w:rsidRDefault="00477676" w:rsidP="002F68A6">
            <w:pPr>
              <w:numPr>
                <w:ilvl w:val="0"/>
                <w:numId w:val="27"/>
              </w:numPr>
              <w:spacing w:before="120" w:after="240"/>
              <w:rPr>
                <w:rFonts w:ascii="Tahoma" w:hAnsi="Tahoma" w:cs="Tahoma"/>
                <w:sz w:val="20"/>
                <w:lang w:eastAsia="ru-RU"/>
              </w:rPr>
            </w:pPr>
            <w:r w:rsidRPr="00DD7155">
              <w:rPr>
                <w:rFonts w:ascii="Tahoma" w:hAnsi="Tahoma" w:cs="Tahoma"/>
                <w:sz w:val="20"/>
              </w:rPr>
              <w:t>Акт</w:t>
            </w:r>
            <w:r w:rsidR="00F835BC" w:rsidRPr="00DD7155">
              <w:rPr>
                <w:rFonts w:ascii="Tahoma" w:hAnsi="Tahoma" w:cs="Tahoma"/>
                <w:sz w:val="20"/>
              </w:rPr>
              <w:t>ы</w:t>
            </w:r>
            <w:r w:rsidRPr="00DD7155">
              <w:rPr>
                <w:rFonts w:ascii="Tahoma" w:hAnsi="Tahoma" w:cs="Tahoma"/>
                <w:sz w:val="20"/>
              </w:rPr>
              <w:t xml:space="preserve"> формы КС-2 с приложением</w:t>
            </w:r>
            <w:r w:rsidR="00F835BC" w:rsidRPr="00DD7155">
              <w:rPr>
                <w:rFonts w:ascii="Tahoma" w:hAnsi="Tahoma" w:cs="Tahoma"/>
                <w:sz w:val="20"/>
              </w:rPr>
              <w:t>:</w:t>
            </w:r>
            <w:r w:rsidRPr="00DD7155">
              <w:rPr>
                <w:rFonts w:ascii="Tahoma" w:hAnsi="Tahoma" w:cs="Tahoma"/>
                <w:sz w:val="20"/>
              </w:rPr>
              <w:t xml:space="preserve"> </w:t>
            </w:r>
          </w:p>
          <w:p w14:paraId="3537D496" w14:textId="02166083"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F835BC" w:rsidRPr="00DD7155">
              <w:rPr>
                <w:rFonts w:ascii="Tahoma" w:hAnsi="Tahoma" w:cs="Tahoma"/>
                <w:sz w:val="20"/>
              </w:rPr>
              <w:t xml:space="preserve">Перечней </w:t>
            </w:r>
            <w:r w:rsidR="00477676" w:rsidRPr="00DD7155">
              <w:rPr>
                <w:rFonts w:ascii="Tahoma" w:hAnsi="Tahoma" w:cs="Tahoma"/>
                <w:sz w:val="20"/>
              </w:rPr>
              <w:t>оборудования форм</w:t>
            </w:r>
            <w:r w:rsidR="004D1099" w:rsidRPr="00DD7155">
              <w:rPr>
                <w:rFonts w:ascii="Tahoma" w:hAnsi="Tahoma" w:cs="Tahoma"/>
                <w:sz w:val="20"/>
              </w:rPr>
              <w:t>ы</w:t>
            </w:r>
            <w:r w:rsidR="00477676" w:rsidRPr="00DD7155">
              <w:rPr>
                <w:rFonts w:ascii="Tahoma" w:hAnsi="Tahoma" w:cs="Tahoma"/>
                <w:sz w:val="20"/>
              </w:rPr>
              <w:t xml:space="preserve"> НН.КС-2.3 (1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p>
          <w:p w14:paraId="39E33CE8" w14:textId="0984AE5F"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477676" w:rsidRPr="00DD7155">
              <w:rPr>
                <w:rFonts w:ascii="Tahoma" w:hAnsi="Tahoma" w:cs="Tahoma"/>
                <w:sz w:val="20"/>
              </w:rPr>
              <w:t>Акт</w:t>
            </w:r>
            <w:r w:rsidR="003E278D" w:rsidRPr="00DD7155">
              <w:rPr>
                <w:rFonts w:ascii="Tahoma" w:hAnsi="Tahoma" w:cs="Tahoma"/>
                <w:sz w:val="20"/>
              </w:rPr>
              <w:t>ов</w:t>
            </w:r>
            <w:r w:rsidR="00477676" w:rsidRPr="00DD7155">
              <w:rPr>
                <w:rFonts w:ascii="Tahoma" w:hAnsi="Tahoma" w:cs="Tahoma"/>
                <w:sz w:val="20"/>
              </w:rPr>
              <w:t xml:space="preserve"> на списание</w:t>
            </w:r>
            <w:r w:rsidR="005F6CEE" w:rsidRPr="00DD7155">
              <w:rPr>
                <w:rFonts w:ascii="Tahoma" w:hAnsi="Tahoma" w:cs="Tahoma"/>
                <w:sz w:val="20"/>
              </w:rPr>
              <w:t xml:space="preserve"> </w:t>
            </w:r>
            <w:r w:rsidR="00477676" w:rsidRPr="00DD7155">
              <w:rPr>
                <w:rFonts w:ascii="Tahoma" w:hAnsi="Tahoma" w:cs="Tahoma"/>
                <w:sz w:val="20"/>
              </w:rPr>
              <w:t>форм</w:t>
            </w:r>
            <w:r w:rsidR="005F6CEE" w:rsidRPr="00DD7155">
              <w:rPr>
                <w:rFonts w:ascii="Tahoma" w:hAnsi="Tahoma" w:cs="Tahoma"/>
                <w:sz w:val="20"/>
              </w:rPr>
              <w:t>ы</w:t>
            </w:r>
            <w:r w:rsidR="00477676" w:rsidRPr="00DD7155">
              <w:rPr>
                <w:rFonts w:ascii="Tahoma" w:hAnsi="Tahoma" w:cs="Tahoma"/>
                <w:sz w:val="20"/>
              </w:rPr>
              <w:t xml:space="preserve"> НН.М-23.1 (1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r w:rsidR="00477676" w:rsidRPr="00DD7155">
              <w:rPr>
                <w:rStyle w:val="ad"/>
                <w:rFonts w:ascii="Tahoma" w:hAnsi="Tahoma" w:cs="Tahoma"/>
                <w:sz w:val="20"/>
              </w:rPr>
              <w:footnoteReference w:id="312"/>
            </w:r>
          </w:p>
          <w:p w14:paraId="5DA475E2" w14:textId="56037849" w:rsidR="00477676" w:rsidRPr="00DD7155" w:rsidRDefault="00F835BC" w:rsidP="002F68A6">
            <w:pPr>
              <w:numPr>
                <w:ilvl w:val="0"/>
                <w:numId w:val="27"/>
              </w:numPr>
              <w:spacing w:before="120" w:after="240"/>
              <w:rPr>
                <w:rFonts w:ascii="Tahoma" w:hAnsi="Tahoma" w:cs="Tahoma"/>
                <w:sz w:val="20"/>
                <w:lang w:eastAsia="ru-RU"/>
              </w:rPr>
            </w:pPr>
            <w:r w:rsidRPr="00DD7155">
              <w:rPr>
                <w:rFonts w:ascii="Tahoma" w:hAnsi="Tahoma" w:cs="Tahoma"/>
                <w:sz w:val="20"/>
              </w:rPr>
              <w:t xml:space="preserve">Справку </w:t>
            </w:r>
            <w:r w:rsidR="00477676" w:rsidRPr="00DD7155">
              <w:rPr>
                <w:rFonts w:ascii="Tahoma" w:hAnsi="Tahoma" w:cs="Tahoma"/>
                <w:sz w:val="20"/>
              </w:rPr>
              <w:t xml:space="preserve">формы НН.КС-3.1 (1 </w:t>
            </w:r>
            <w:r w:rsidR="00B568C5" w:rsidRPr="00DD7155">
              <w:rPr>
                <w:rFonts w:ascii="Tahoma" w:hAnsi="Tahoma" w:cs="Tahoma"/>
                <w:sz w:val="20"/>
              </w:rPr>
              <w:t>экз.</w:t>
            </w:r>
            <w:r w:rsidR="00477676" w:rsidRPr="00DD7155">
              <w:rPr>
                <w:rFonts w:ascii="Tahoma" w:hAnsi="Tahoma" w:cs="Tahoma"/>
                <w:sz w:val="20"/>
              </w:rPr>
              <w:t>),</w:t>
            </w:r>
          </w:p>
          <w:p w14:paraId="094B44A2" w14:textId="35D86CE6" w:rsidR="00477676" w:rsidRPr="00DD7155" w:rsidRDefault="00526E69" w:rsidP="002F68A6">
            <w:pPr>
              <w:numPr>
                <w:ilvl w:val="0"/>
                <w:numId w:val="27"/>
              </w:numPr>
              <w:spacing w:before="120" w:after="240"/>
              <w:rPr>
                <w:rFonts w:ascii="Tahoma" w:hAnsi="Tahoma" w:cs="Tahoma"/>
                <w:sz w:val="20"/>
                <w:highlight w:val="darkRed"/>
                <w:lang w:eastAsia="ru-RU"/>
              </w:rPr>
            </w:pPr>
            <w:r w:rsidRPr="00526E69">
              <w:rPr>
                <w:rFonts w:ascii="Tahoma" w:hAnsi="Tahoma" w:cs="Tahoma"/>
                <w:b/>
                <w:color w:val="FF0000"/>
                <w:sz w:val="20"/>
                <w:u w:color="FF0000"/>
              </w:rPr>
              <w:t>[</w:t>
            </w:r>
            <w:r w:rsidR="001E5980" w:rsidRPr="00DD7155">
              <w:rPr>
                <w:rFonts w:ascii="Tahoma" w:hAnsi="Tahoma" w:cs="Tahoma"/>
                <w:sz w:val="20"/>
                <w:highlight w:val="darkRed"/>
              </w:rPr>
              <w:t xml:space="preserve">Сводную справку </w:t>
            </w:r>
            <w:r w:rsidR="00477676" w:rsidRPr="00DD7155">
              <w:rPr>
                <w:rFonts w:ascii="Tahoma" w:hAnsi="Tahoma" w:cs="Tahoma"/>
                <w:sz w:val="20"/>
                <w:highlight w:val="darkRed"/>
              </w:rPr>
              <w:t xml:space="preserve">о фактически понесенных компенсируемых затратах (1 </w:t>
            </w:r>
            <w:r w:rsidR="00B568C5" w:rsidRPr="00DD7155">
              <w:rPr>
                <w:rFonts w:ascii="Tahoma" w:hAnsi="Tahoma" w:cs="Tahoma"/>
                <w:sz w:val="20"/>
                <w:highlight w:val="darkRed"/>
              </w:rPr>
              <w:t>экз.</w:t>
            </w:r>
            <w:r w:rsidR="00477676" w:rsidRPr="00DD7155">
              <w:rPr>
                <w:rFonts w:ascii="Tahoma" w:hAnsi="Tahoma" w:cs="Tahoma"/>
                <w:sz w:val="20"/>
                <w:highlight w:val="darkRed"/>
              </w:rPr>
              <w:t>),</w:t>
            </w:r>
            <w:r w:rsidRPr="00526E69">
              <w:rPr>
                <w:rFonts w:ascii="Tahoma" w:hAnsi="Tahoma" w:cs="Tahoma"/>
                <w:b/>
                <w:color w:val="FF0000"/>
                <w:sz w:val="20"/>
              </w:rPr>
              <w:t>]</w:t>
            </w:r>
            <w:r w:rsidR="00F5761B" w:rsidRPr="00DD7155">
              <w:rPr>
                <w:rStyle w:val="ad"/>
                <w:b/>
                <w:color w:val="FF0000"/>
                <w:sz w:val="20"/>
              </w:rPr>
              <w:footnoteReference w:id="313"/>
            </w:r>
            <w:r w:rsidR="00F5761B" w:rsidRPr="00DD7155">
              <w:rPr>
                <w:rFonts w:ascii="Tahoma" w:hAnsi="Tahoma" w:cs="Tahoma"/>
                <w:b/>
                <w:color w:val="FF0000"/>
                <w:sz w:val="20"/>
              </w:rPr>
              <w:t xml:space="preserve">  </w:t>
            </w:r>
          </w:p>
          <w:p w14:paraId="2794B30D" w14:textId="77777777" w:rsidR="00477676" w:rsidRPr="00D85B48" w:rsidRDefault="00477676" w:rsidP="002F68A6">
            <w:pPr>
              <w:spacing w:before="120" w:after="240"/>
              <w:ind w:left="142" w:right="-2" w:firstLine="0"/>
              <w:rPr>
                <w:rFonts w:ascii="Tahoma" w:hAnsi="Tahoma" w:cs="Tahoma"/>
                <w:sz w:val="20"/>
                <w:lang w:eastAsia="ru-RU"/>
              </w:rPr>
            </w:pPr>
            <w:r w:rsidRPr="00D85B48">
              <w:rPr>
                <w:rFonts w:ascii="Tahoma" w:hAnsi="Tahoma" w:cs="Tahoma"/>
                <w:sz w:val="20"/>
              </w:rPr>
              <w:t>либо</w:t>
            </w:r>
          </w:p>
          <w:p w14:paraId="0EA5B60B" w14:textId="77777777" w:rsidR="00E01668" w:rsidRPr="00DD7155" w:rsidRDefault="00477676" w:rsidP="002F68A6">
            <w:pPr>
              <w:numPr>
                <w:ilvl w:val="0"/>
                <w:numId w:val="27"/>
              </w:numPr>
              <w:spacing w:before="120" w:after="240"/>
              <w:ind w:hanging="357"/>
              <w:rPr>
                <w:rFonts w:ascii="Tahoma" w:hAnsi="Tahoma" w:cs="Tahoma"/>
                <w:sz w:val="20"/>
                <w:lang w:eastAsia="ru-RU"/>
              </w:rPr>
            </w:pPr>
            <w:r w:rsidRPr="00DD7155">
              <w:rPr>
                <w:rFonts w:ascii="Tahoma" w:hAnsi="Tahoma" w:cs="Tahoma"/>
                <w:sz w:val="20"/>
              </w:rPr>
              <w:t>мотивированный отказ от приемки Работ</w:t>
            </w:r>
          </w:p>
        </w:tc>
      </w:tr>
      <w:tr w:rsidR="007C5386" w:rsidRPr="00DD7155" w14:paraId="54497FE0" w14:textId="77777777" w:rsidTr="00C6767F">
        <w:trPr>
          <w:trHeight w:val="431"/>
        </w:trPr>
        <w:tc>
          <w:tcPr>
            <w:tcW w:w="1134" w:type="dxa"/>
            <w:vMerge w:val="restart"/>
          </w:tcPr>
          <w:p w14:paraId="334A0004" w14:textId="77777777"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r w:rsidRPr="00DD7155">
              <w:rPr>
                <w:rFonts w:ascii="Tahoma" w:hAnsi="Tahoma" w:cs="Tahoma"/>
                <w:i/>
                <w:sz w:val="14"/>
                <w:szCs w:val="18"/>
              </w:rPr>
              <w:t>Срок для направления</w:t>
            </w:r>
          </w:p>
        </w:tc>
        <w:tc>
          <w:tcPr>
            <w:tcW w:w="9498" w:type="dxa"/>
            <w:tcBorders>
              <w:top w:val="dotted" w:sz="4" w:space="0" w:color="A6A6A6"/>
            </w:tcBorders>
            <w:shd w:val="clear" w:color="auto" w:fill="F2F2F2"/>
          </w:tcPr>
          <w:p w14:paraId="38EF6D86" w14:textId="4891DF51" w:rsidR="007C5386" w:rsidRPr="00DD7155" w:rsidRDefault="007C5386" w:rsidP="002F68A6">
            <w:pPr>
              <w:widowControl/>
              <w:tabs>
                <w:tab w:val="left" w:pos="1029"/>
                <w:tab w:val="left" w:pos="1418"/>
                <w:tab w:val="left" w:pos="3119"/>
              </w:tabs>
              <w:suppressAutoHyphens/>
              <w:autoSpaceDE/>
              <w:autoSpaceDN/>
              <w:adjustRightInd/>
              <w:spacing w:before="120" w:after="240"/>
              <w:ind w:left="179" w:hanging="44"/>
              <w:rPr>
                <w:rFonts w:ascii="Tahoma" w:hAnsi="Tahoma" w:cs="Tahoma"/>
                <w:sz w:val="20"/>
                <w:lang w:eastAsia="ru-RU"/>
              </w:rPr>
            </w:pPr>
            <w:r w:rsidRPr="00DD7155">
              <w:rPr>
                <w:rFonts w:ascii="Tahoma" w:hAnsi="Tahoma" w:cs="Tahoma"/>
                <w:sz w:val="20"/>
              </w:rPr>
              <w:t>в течение 2 р.д. с даты получения документов от Подрядчика на бумажном носителе,</w:t>
            </w:r>
          </w:p>
        </w:tc>
      </w:tr>
      <w:tr w:rsidR="007C5386" w:rsidRPr="00DD7155" w14:paraId="7EF1C47A" w14:textId="77777777" w:rsidTr="00F85F6F">
        <w:tc>
          <w:tcPr>
            <w:tcW w:w="1134" w:type="dxa"/>
            <w:vMerge/>
          </w:tcPr>
          <w:p w14:paraId="0CECA5A5" w14:textId="728BD0AA"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p>
        </w:tc>
        <w:tc>
          <w:tcPr>
            <w:tcW w:w="9498" w:type="dxa"/>
            <w:tcBorders>
              <w:top w:val="dotted" w:sz="4" w:space="0" w:color="A6A6A6"/>
              <w:bottom w:val="dotted" w:sz="4" w:space="0" w:color="A6A6A6"/>
            </w:tcBorders>
            <w:shd w:val="clear" w:color="auto" w:fill="F2F2F2"/>
          </w:tcPr>
          <w:p w14:paraId="6D9B6EAD" w14:textId="24376BE2" w:rsidR="007C5386" w:rsidRPr="00DD7155" w:rsidRDefault="007C5386" w:rsidP="005B7AAA">
            <w:pPr>
              <w:widowControl/>
              <w:tabs>
                <w:tab w:val="left" w:pos="1029"/>
                <w:tab w:val="left" w:pos="1418"/>
                <w:tab w:val="left" w:pos="3119"/>
              </w:tabs>
              <w:suppressAutoHyphens/>
              <w:autoSpaceDE/>
              <w:autoSpaceDN/>
              <w:adjustRightInd/>
              <w:spacing w:before="120" w:after="240"/>
              <w:ind w:left="146" w:hanging="33"/>
              <w:rPr>
                <w:rFonts w:ascii="Tahoma" w:hAnsi="Tahoma" w:cs="Tahoma"/>
                <w:sz w:val="20"/>
                <w:lang w:eastAsia="ru-RU"/>
              </w:rPr>
            </w:pPr>
            <w:r w:rsidRPr="00DD7155">
              <w:rPr>
                <w:rFonts w:ascii="Tahoma" w:hAnsi="Tahoma" w:cs="Tahoma"/>
                <w:sz w:val="20"/>
              </w:rPr>
              <w:t>но не позднее 2-го числа месяца, следующего за Отчетным периодом выполнения Работ.</w:t>
            </w:r>
          </w:p>
        </w:tc>
      </w:tr>
    </w:tbl>
    <w:p w14:paraId="1C0B703D" w14:textId="77777777" w:rsidR="00477676" w:rsidRPr="00DD7155" w:rsidRDefault="00477676" w:rsidP="00B87AEB">
      <w:pPr>
        <w:pStyle w:val="afff1"/>
        <w:tabs>
          <w:tab w:val="left" w:pos="709"/>
        </w:tabs>
        <w:ind w:left="142"/>
        <w:rPr>
          <w:rFonts w:ascii="Tahoma" w:hAnsi="Tahoma" w:cs="Tahoma"/>
          <w:sz w:val="20"/>
        </w:rPr>
      </w:pP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4240"/>
        <w:gridCol w:w="5257"/>
      </w:tblGrid>
      <w:tr w:rsidR="00477676" w:rsidRPr="00DD7155" w14:paraId="17846302" w14:textId="77777777" w:rsidTr="00EB5774">
        <w:tc>
          <w:tcPr>
            <w:tcW w:w="1135" w:type="dxa"/>
          </w:tcPr>
          <w:p w14:paraId="7DDD87A2" w14:textId="77777777" w:rsidR="00477676" w:rsidRPr="00DD7155" w:rsidRDefault="00477676" w:rsidP="00EB5774">
            <w:pPr>
              <w:pStyle w:val="1112"/>
              <w:numPr>
                <w:ilvl w:val="2"/>
                <w:numId w:val="13"/>
              </w:numPr>
              <w:spacing w:before="120" w:after="240"/>
              <w:rPr>
                <w:rFonts w:ascii="Tahoma" w:hAnsi="Tahoma" w:cs="Tahoma"/>
                <w:i/>
                <w:sz w:val="14"/>
                <w:szCs w:val="18"/>
                <w:highlight w:val="lightGray"/>
              </w:rPr>
            </w:pPr>
          </w:p>
        </w:tc>
        <w:tc>
          <w:tcPr>
            <w:tcW w:w="9497" w:type="dxa"/>
            <w:gridSpan w:val="2"/>
            <w:tcBorders>
              <w:bottom w:val="dotted" w:sz="4" w:space="0" w:color="auto"/>
            </w:tcBorders>
            <w:shd w:val="clear" w:color="auto" w:fill="F2F2F2"/>
          </w:tcPr>
          <w:p w14:paraId="36A949E3" w14:textId="7D3276A5" w:rsidR="00477676" w:rsidRPr="00DD7155" w:rsidRDefault="00477676" w:rsidP="002F68A6">
            <w:pPr>
              <w:pStyle w:val="afff1"/>
              <w:widowControl/>
              <w:tabs>
                <w:tab w:val="left" w:pos="1029"/>
                <w:tab w:val="left" w:pos="1418"/>
                <w:tab w:val="left" w:pos="3119"/>
              </w:tabs>
              <w:suppressAutoHyphens/>
              <w:autoSpaceDE/>
              <w:autoSpaceDN/>
              <w:adjustRightInd/>
              <w:spacing w:before="120" w:after="240"/>
              <w:ind w:left="148"/>
              <w:rPr>
                <w:rFonts w:ascii="Tahoma" w:hAnsi="Tahoma" w:cs="Tahoma"/>
                <w:sz w:val="20"/>
              </w:rPr>
            </w:pPr>
            <w:r w:rsidRPr="00DD7155">
              <w:rPr>
                <w:rFonts w:ascii="Tahoma" w:hAnsi="Tahoma" w:cs="Tahoma"/>
                <w:sz w:val="20"/>
              </w:rPr>
              <w:t xml:space="preserve">Подрядчик формирует Акты формы КС-2 </w:t>
            </w:r>
          </w:p>
        </w:tc>
      </w:tr>
      <w:tr w:rsidR="00477676" w:rsidRPr="00DD7155" w14:paraId="2D70DB50" w14:textId="77777777" w:rsidTr="00EB5774">
        <w:tc>
          <w:tcPr>
            <w:tcW w:w="1135" w:type="dxa"/>
          </w:tcPr>
          <w:p w14:paraId="4CD6F986" w14:textId="77777777" w:rsidR="00477676" w:rsidRPr="00DD7155" w:rsidDel="005D24B3" w:rsidRDefault="00477676" w:rsidP="002F68A6">
            <w:pPr>
              <w:tabs>
                <w:tab w:val="left" w:pos="1410"/>
              </w:tabs>
              <w:spacing w:before="120" w:after="240"/>
              <w:ind w:right="-150" w:firstLine="0"/>
              <w:rPr>
                <w:rFonts w:ascii="Tahoma" w:hAnsi="Tahoma" w:cs="Tahoma"/>
                <w:sz w:val="20"/>
                <w:highlight w:val="lightGray"/>
              </w:rPr>
            </w:pPr>
          </w:p>
        </w:tc>
        <w:tc>
          <w:tcPr>
            <w:tcW w:w="9497" w:type="dxa"/>
            <w:gridSpan w:val="2"/>
            <w:tcBorders>
              <w:top w:val="dotted" w:sz="4" w:space="0" w:color="auto"/>
            </w:tcBorders>
            <w:shd w:val="clear" w:color="auto" w:fill="F2F2F2"/>
          </w:tcPr>
          <w:p w14:paraId="6E2F738D" w14:textId="438AE361" w:rsidR="00477676" w:rsidRPr="00DD7155" w:rsidRDefault="00EB3CCD" w:rsidP="00D7632E">
            <w:pPr>
              <w:numPr>
                <w:ilvl w:val="0"/>
                <w:numId w:val="27"/>
              </w:numPr>
              <w:spacing w:before="120" w:after="240"/>
              <w:ind w:hanging="357"/>
              <w:rPr>
                <w:rFonts w:ascii="Tahoma" w:hAnsi="Tahoma" w:cs="Tahoma"/>
                <w:sz w:val="20"/>
              </w:rPr>
            </w:pPr>
            <w:r w:rsidRPr="00DD7155">
              <w:rPr>
                <w:rFonts w:ascii="Tahoma" w:hAnsi="Tahoma" w:cs="Tahoma"/>
                <w:sz w:val="20"/>
              </w:rPr>
              <w:t xml:space="preserve">в виде отдельных документов в разрезе </w:t>
            </w:r>
            <w:r w:rsidR="00526E69" w:rsidRPr="00526E69">
              <w:rPr>
                <w:rFonts w:ascii="Tahoma" w:hAnsi="Tahoma" w:cs="Tahoma"/>
                <w:b/>
                <w:color w:val="FF0000"/>
                <w:sz w:val="20"/>
                <w:u w:color="FF0000"/>
              </w:rPr>
              <w:t>[</w:t>
            </w:r>
            <w:r w:rsidRPr="00DD7155">
              <w:rPr>
                <w:rFonts w:ascii="Tahoma" w:hAnsi="Tahoma" w:cs="Tahoma"/>
                <w:sz w:val="20"/>
              </w:rPr>
              <w:t>каждого</w:t>
            </w:r>
            <w:r w:rsidR="00526E69" w:rsidRPr="00526E69">
              <w:rPr>
                <w:rFonts w:ascii="Tahoma" w:hAnsi="Tahoma" w:cs="Tahoma"/>
                <w:b/>
                <w:color w:val="FF0000"/>
                <w:sz w:val="20"/>
              </w:rPr>
              <w:t>]</w:t>
            </w:r>
            <w:r w:rsidRPr="00DD7155">
              <w:rPr>
                <w:rFonts w:ascii="Tahoma" w:hAnsi="Tahoma" w:cs="Tahoma"/>
                <w:sz w:val="20"/>
              </w:rPr>
              <w:t xml:space="preserve"> строящегося Объекта</w:t>
            </w:r>
            <w:r w:rsidR="00526E69" w:rsidRPr="00526E69">
              <w:rPr>
                <w:rFonts w:ascii="Tahoma" w:hAnsi="Tahoma" w:cs="Tahoma"/>
                <w:b/>
                <w:color w:val="FF0000"/>
                <w:sz w:val="20"/>
              </w:rPr>
              <w:t>]</w:t>
            </w:r>
            <w:r w:rsidRPr="00DD7155">
              <w:rPr>
                <w:rFonts w:ascii="Tahoma" w:hAnsi="Tahoma" w:cs="Tahoma"/>
                <w:sz w:val="20"/>
              </w:rPr>
              <w:t xml:space="preserve">, </w:t>
            </w:r>
            <w:r w:rsidR="00F64EFD" w:rsidRPr="00DD7155">
              <w:rPr>
                <w:rFonts w:ascii="Tahoma" w:hAnsi="Tahoma" w:cs="Tahoma"/>
                <w:sz w:val="20"/>
              </w:rPr>
              <w:t>/</w:t>
            </w:r>
            <w:r w:rsidR="00526E69" w:rsidRPr="00526E69">
              <w:rPr>
                <w:rFonts w:ascii="Tahoma" w:hAnsi="Tahoma" w:cs="Tahoma"/>
                <w:b/>
                <w:color w:val="FF0000"/>
                <w:sz w:val="20"/>
                <w:u w:color="FF0000"/>
              </w:rPr>
              <w:t>[</w:t>
            </w:r>
            <w:r w:rsidR="00F64EFD" w:rsidRPr="00DD7155">
              <w:rPr>
                <w:rFonts w:ascii="Tahoma" w:hAnsi="Tahoma" w:cs="Tahoma"/>
                <w:sz w:val="20"/>
              </w:rPr>
              <w:t xml:space="preserve"> </w:t>
            </w:r>
            <w:r w:rsidR="00F64EFD" w:rsidRPr="00D968D2">
              <w:rPr>
                <w:rFonts w:ascii="Tahoma" w:hAnsi="Tahoma" w:cs="Tahoma"/>
                <w:sz w:val="20"/>
                <w:highlight w:val="darkGreen"/>
              </w:rPr>
              <w:t>Титульных объектов</w:t>
            </w:r>
            <w:r w:rsidR="00526E69" w:rsidRPr="00D968D2">
              <w:rPr>
                <w:rFonts w:ascii="Tahoma" w:hAnsi="Tahoma" w:cs="Tahoma"/>
                <w:b/>
                <w:color w:val="FF0000"/>
                <w:sz w:val="20"/>
                <w:highlight w:val="darkGreen"/>
              </w:rPr>
              <w:t>]</w:t>
            </w:r>
            <w:r w:rsidR="00F64EFD" w:rsidRPr="00D968D2">
              <w:rPr>
                <w:rFonts w:ascii="Tahoma" w:hAnsi="Tahoma" w:cs="Tahoma"/>
                <w:sz w:val="20"/>
                <w:highlight w:val="darkGreen"/>
              </w:rPr>
              <w:t xml:space="preserve">, </w:t>
            </w:r>
            <w:r w:rsidR="00526E69" w:rsidRPr="00D968D2">
              <w:rPr>
                <w:rFonts w:ascii="Tahoma" w:hAnsi="Tahoma" w:cs="Tahoma"/>
                <w:b/>
                <w:color w:val="FF0000"/>
                <w:sz w:val="20"/>
                <w:highlight w:val="darkGreen"/>
                <w:u w:color="FF0000"/>
              </w:rPr>
              <w:t>[</w:t>
            </w:r>
            <w:r w:rsidR="00F64EFD" w:rsidRPr="00D968D2">
              <w:rPr>
                <w:rFonts w:ascii="Tahoma" w:hAnsi="Tahoma" w:cs="Tahoma"/>
                <w:sz w:val="20"/>
                <w:highlight w:val="darkGreen"/>
              </w:rPr>
              <w:t>Пусковых комплексов</w:t>
            </w:r>
            <w:r w:rsidR="00526E69" w:rsidRPr="00D968D2">
              <w:rPr>
                <w:rFonts w:ascii="Tahoma" w:hAnsi="Tahoma" w:cs="Tahoma"/>
                <w:b/>
                <w:color w:val="FF0000"/>
                <w:sz w:val="20"/>
                <w:highlight w:val="darkGreen"/>
              </w:rPr>
              <w:t>]</w:t>
            </w:r>
            <w:r w:rsidR="00F64EFD" w:rsidRPr="00D968D2">
              <w:rPr>
                <w:rFonts w:ascii="Tahoma" w:hAnsi="Tahoma" w:cs="Tahoma"/>
                <w:sz w:val="20"/>
                <w:highlight w:val="darkGreen"/>
              </w:rPr>
              <w:t xml:space="preserve">, </w:t>
            </w:r>
            <w:r w:rsidR="00526E69" w:rsidRPr="00D968D2">
              <w:rPr>
                <w:rFonts w:ascii="Tahoma" w:hAnsi="Tahoma" w:cs="Tahoma"/>
                <w:b/>
                <w:color w:val="FF0000"/>
                <w:sz w:val="20"/>
                <w:highlight w:val="darkGreen"/>
                <w:u w:color="FF0000"/>
              </w:rPr>
              <w:t>[</w:t>
            </w:r>
            <w:r w:rsidR="00F64EFD" w:rsidRPr="00D968D2">
              <w:rPr>
                <w:rFonts w:ascii="Tahoma" w:hAnsi="Tahoma" w:cs="Tahoma"/>
                <w:sz w:val="20"/>
                <w:highlight w:val="darkGreen"/>
              </w:rPr>
              <w:t>Этапов</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реконструируемых</w:t>
            </w:r>
            <w:r w:rsidR="00526E69" w:rsidRPr="00526E69">
              <w:rPr>
                <w:rFonts w:ascii="Tahoma" w:hAnsi="Tahoma" w:cs="Tahoma"/>
                <w:b/>
                <w:color w:val="FF0000"/>
                <w:sz w:val="20"/>
              </w:rPr>
              <w:t>]</w:t>
            </w:r>
            <w:r w:rsidR="005272B4" w:rsidRPr="00DD7155">
              <w:rPr>
                <w:rFonts w:ascii="Tahoma" w:hAnsi="Tahoma" w:cs="Tahoma"/>
                <w:sz w:val="20"/>
              </w:rPr>
              <w:t xml:space="preserve"> </w:t>
            </w:r>
            <w:r w:rsidR="00C82FD7" w:rsidRPr="00DD7155">
              <w:rPr>
                <w:rFonts w:ascii="Tahoma" w:hAnsi="Tahoma" w:cs="Tahoma"/>
                <w:sz w:val="20"/>
              </w:rPr>
              <w:t xml:space="preserve">/ </w:t>
            </w:r>
            <w:r w:rsidR="00526E69" w:rsidRPr="00526E69">
              <w:rPr>
                <w:rFonts w:ascii="Tahoma" w:hAnsi="Tahoma" w:cs="Tahoma"/>
                <w:b/>
                <w:color w:val="FF0000"/>
                <w:sz w:val="20"/>
                <w:u w:color="FF0000"/>
              </w:rPr>
              <w:t>[</w:t>
            </w:r>
            <w:r w:rsidR="005272B4" w:rsidRPr="00DD7155">
              <w:rPr>
                <w:rFonts w:ascii="Tahoma" w:hAnsi="Tahoma" w:cs="Tahoma"/>
                <w:sz w:val="20"/>
              </w:rPr>
              <w:t>модернизируемых</w:t>
            </w:r>
            <w:r w:rsidR="00526E69" w:rsidRPr="00526E69">
              <w:rPr>
                <w:rFonts w:ascii="Tahoma" w:hAnsi="Tahoma" w:cs="Tahoma"/>
                <w:b/>
                <w:color w:val="FF0000"/>
                <w:sz w:val="20"/>
              </w:rPr>
              <w:t>]</w:t>
            </w:r>
            <w:r w:rsidR="005272B4" w:rsidRPr="00DD7155">
              <w:rPr>
                <w:rFonts w:ascii="Tahoma" w:hAnsi="Tahoma" w:cs="Tahoma"/>
                <w:b/>
                <w:color w:val="FF0000"/>
                <w:sz w:val="20"/>
                <w:u w:color="FF0000"/>
              </w:rPr>
              <w:t xml:space="preserve"> </w:t>
            </w:r>
            <w:r w:rsidR="00C82FD7"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5272B4" w:rsidRPr="00DD7155">
              <w:rPr>
                <w:rFonts w:ascii="Tahoma" w:hAnsi="Tahoma" w:cs="Tahoma"/>
                <w:sz w:val="20"/>
              </w:rPr>
              <w:t>технически перевооружаемых</w:t>
            </w:r>
            <w:r w:rsidR="00526E69" w:rsidRPr="00526E69">
              <w:rPr>
                <w:rFonts w:ascii="Tahoma" w:hAnsi="Tahoma" w:cs="Tahoma"/>
                <w:b/>
                <w:color w:val="FF0000"/>
                <w:sz w:val="20"/>
              </w:rPr>
              <w:t>]</w:t>
            </w:r>
            <w:r w:rsidRPr="00DD7155">
              <w:rPr>
                <w:rFonts w:ascii="Tahoma" w:hAnsi="Tahoma" w:cs="Tahoma"/>
                <w:sz w:val="20"/>
              </w:rPr>
              <w:t xml:space="preserve"> инвентарных объектов</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00B050"/>
                <w:sz w:val="20"/>
                <w:highlight w:val="black"/>
              </w:rPr>
              <w:t xml:space="preserve">, </w:t>
            </w:r>
            <w:r w:rsidR="0094034C" w:rsidRPr="00DD7155">
              <w:rPr>
                <w:rFonts w:ascii="Tahoma" w:hAnsi="Tahoma" w:cs="Tahoma"/>
                <w:color w:val="00B050"/>
                <w:sz w:val="20"/>
                <w:highlight w:val="black"/>
              </w:rPr>
              <w:t>Объектов Демонтажных работ</w:t>
            </w:r>
            <w:r w:rsidR="00526E69" w:rsidRPr="00526E69">
              <w:rPr>
                <w:rFonts w:ascii="Tahoma" w:hAnsi="Tahoma" w:cs="Tahoma"/>
                <w:b/>
                <w:color w:val="FF0000"/>
                <w:sz w:val="20"/>
              </w:rPr>
              <w:t>]</w:t>
            </w:r>
            <w:r w:rsidRPr="00DD7155">
              <w:rPr>
                <w:rFonts w:ascii="Tahoma" w:hAnsi="Tahoma" w:cs="Tahoma"/>
                <w:sz w:val="20"/>
                <w:highlight w:val="darkYellow"/>
              </w:rPr>
              <w:t>;</w:t>
            </w:r>
          </w:p>
        </w:tc>
      </w:tr>
      <w:tr w:rsidR="00477676" w:rsidRPr="00DD7155" w14:paraId="5BA31A3E" w14:textId="77777777" w:rsidTr="00EB5774">
        <w:tc>
          <w:tcPr>
            <w:tcW w:w="1135" w:type="dxa"/>
          </w:tcPr>
          <w:p w14:paraId="5D9A65E6" w14:textId="77777777" w:rsidR="00477676" w:rsidRPr="00DD7155" w:rsidRDefault="00477676" w:rsidP="002F68A6">
            <w:pPr>
              <w:spacing w:before="120" w:after="240"/>
              <w:ind w:right="135" w:firstLine="0"/>
              <w:rPr>
                <w:rFonts w:ascii="Tahoma" w:hAnsi="Tahoma" w:cs="Tahoma"/>
                <w:sz w:val="20"/>
                <w:lang w:eastAsia="ru-RU"/>
              </w:rPr>
            </w:pPr>
          </w:p>
        </w:tc>
        <w:tc>
          <w:tcPr>
            <w:tcW w:w="9497" w:type="dxa"/>
            <w:gridSpan w:val="2"/>
            <w:shd w:val="clear" w:color="auto" w:fill="F2F2F2"/>
          </w:tcPr>
          <w:p w14:paraId="07442098" w14:textId="77777777" w:rsidR="00477676" w:rsidRPr="00DD7155" w:rsidRDefault="00477676" w:rsidP="002F68A6">
            <w:pPr>
              <w:numPr>
                <w:ilvl w:val="0"/>
                <w:numId w:val="27"/>
              </w:numPr>
              <w:spacing w:before="120" w:after="240"/>
              <w:ind w:hanging="357"/>
              <w:rPr>
                <w:rFonts w:ascii="Tahoma" w:hAnsi="Tahoma" w:cs="Tahoma"/>
                <w:sz w:val="20"/>
              </w:rPr>
            </w:pPr>
            <w:r w:rsidRPr="00DD7155">
              <w:rPr>
                <w:rFonts w:ascii="Tahoma" w:hAnsi="Tahoma" w:cs="Tahoma"/>
                <w:sz w:val="20"/>
              </w:rPr>
              <w:t xml:space="preserve">в программном комплексе «Гранд-СМЕТА» </w:t>
            </w:r>
          </w:p>
        </w:tc>
      </w:tr>
      <w:tr w:rsidR="00477676" w:rsidRPr="00DD7155" w14:paraId="5223EFDC" w14:textId="77777777" w:rsidTr="00EB5774">
        <w:tc>
          <w:tcPr>
            <w:tcW w:w="1135" w:type="dxa"/>
          </w:tcPr>
          <w:p w14:paraId="1B32B11D" w14:textId="77777777" w:rsidR="00477676" w:rsidRPr="00DD7155" w:rsidRDefault="00477676" w:rsidP="002F68A6">
            <w:pPr>
              <w:spacing w:before="120" w:after="240"/>
              <w:ind w:right="135" w:firstLine="0"/>
              <w:rPr>
                <w:rFonts w:ascii="Tahoma" w:hAnsi="Tahoma" w:cs="Tahoma"/>
                <w:sz w:val="20"/>
              </w:rPr>
            </w:pPr>
          </w:p>
        </w:tc>
        <w:tc>
          <w:tcPr>
            <w:tcW w:w="9497" w:type="dxa"/>
            <w:gridSpan w:val="2"/>
            <w:tcBorders>
              <w:bottom w:val="dotted" w:sz="4" w:space="0" w:color="auto"/>
            </w:tcBorders>
            <w:shd w:val="clear" w:color="auto" w:fill="F2F2F2"/>
          </w:tcPr>
          <w:p w14:paraId="02C1714B" w14:textId="77777777" w:rsidR="00477676" w:rsidRPr="00DD7155" w:rsidRDefault="00477676" w:rsidP="002F68A6">
            <w:pPr>
              <w:pStyle w:val="afff1"/>
              <w:widowControl/>
              <w:tabs>
                <w:tab w:val="left" w:pos="1029"/>
                <w:tab w:val="left" w:pos="1418"/>
                <w:tab w:val="left" w:pos="3119"/>
              </w:tabs>
              <w:suppressAutoHyphens/>
              <w:autoSpaceDE/>
              <w:autoSpaceDN/>
              <w:adjustRightInd/>
              <w:spacing w:before="120" w:after="240"/>
              <w:ind w:left="148"/>
              <w:rPr>
                <w:rFonts w:ascii="Tahoma" w:hAnsi="Tahoma" w:cs="Tahoma"/>
                <w:sz w:val="20"/>
              </w:rPr>
            </w:pPr>
            <w:r w:rsidRPr="00DD7155">
              <w:rPr>
                <w:rFonts w:ascii="Tahoma" w:hAnsi="Tahoma" w:cs="Tahoma"/>
                <w:sz w:val="20"/>
              </w:rPr>
              <w:t>и предоставляет Заказчику, в том числе в электронном виде в формате «xml».</w:t>
            </w:r>
          </w:p>
        </w:tc>
      </w:tr>
      <w:tr w:rsidR="00477676" w:rsidRPr="00DD7155" w14:paraId="665D89E8" w14:textId="77777777" w:rsidTr="00EB5774">
        <w:tc>
          <w:tcPr>
            <w:tcW w:w="1135" w:type="dxa"/>
          </w:tcPr>
          <w:p w14:paraId="47B5ABCE" w14:textId="77777777" w:rsidR="00477676" w:rsidRPr="00DD7155" w:rsidRDefault="00477676" w:rsidP="00D80F6C">
            <w:pPr>
              <w:spacing w:before="120" w:after="240"/>
              <w:ind w:right="135" w:firstLine="0"/>
              <w:outlineLvl w:val="2"/>
              <w:rPr>
                <w:rFonts w:ascii="Tahoma" w:hAnsi="Tahoma" w:cs="Tahoma"/>
                <w:sz w:val="20"/>
                <w:highlight w:val="lightGray"/>
              </w:rPr>
            </w:pPr>
          </w:p>
        </w:tc>
        <w:tc>
          <w:tcPr>
            <w:tcW w:w="4240" w:type="dxa"/>
            <w:tcBorders>
              <w:top w:val="dotted" w:sz="4" w:space="0" w:color="auto"/>
              <w:bottom w:val="dotted" w:sz="4" w:space="0" w:color="auto"/>
            </w:tcBorders>
            <w:shd w:val="clear" w:color="auto" w:fill="F2F2F2"/>
          </w:tcPr>
          <w:p w14:paraId="1F8CE95C" w14:textId="55E0DAB6" w:rsidR="00477676" w:rsidRPr="00DD7155" w:rsidRDefault="00526E69" w:rsidP="00D80F6C">
            <w:pPr>
              <w:pStyle w:val="afff1"/>
              <w:widowControl/>
              <w:tabs>
                <w:tab w:val="left" w:pos="1029"/>
                <w:tab w:val="left" w:pos="1418"/>
                <w:tab w:val="left" w:pos="3119"/>
              </w:tabs>
              <w:suppressAutoHyphens/>
              <w:autoSpaceDE/>
              <w:autoSpaceDN/>
              <w:adjustRightInd/>
              <w:spacing w:before="120" w:after="240"/>
              <w:ind w:left="148"/>
              <w:outlineLvl w:val="2"/>
              <w:rPr>
                <w:rFonts w:ascii="Tahoma" w:hAnsi="Tahoma" w:cs="Tahoma"/>
                <w:sz w:val="20"/>
              </w:rPr>
            </w:pPr>
            <w:r w:rsidRPr="00526E69">
              <w:rPr>
                <w:rFonts w:ascii="Tahoma" w:hAnsi="Tahoma" w:cs="Tahoma"/>
                <w:b/>
                <w:color w:val="FF0000"/>
                <w:sz w:val="20"/>
                <w:u w:color="FF0000"/>
              </w:rPr>
              <w:t>[</w:t>
            </w:r>
            <w:r w:rsidR="00477676" w:rsidRPr="00DD7155">
              <w:rPr>
                <w:rFonts w:ascii="Tahoma" w:hAnsi="Tahoma" w:cs="Tahoma"/>
                <w:sz w:val="20"/>
              </w:rPr>
              <w:t xml:space="preserve">Сметная стоимость </w:t>
            </w:r>
            <w:r w:rsidR="00F835BC" w:rsidRPr="00DD7155">
              <w:rPr>
                <w:rFonts w:ascii="Tahoma" w:hAnsi="Tahoma" w:cs="Tahoma"/>
                <w:sz w:val="20"/>
              </w:rPr>
              <w:t xml:space="preserve">МТР </w:t>
            </w:r>
            <w:r w:rsidR="0094034C" w:rsidRPr="00DD7155">
              <w:rPr>
                <w:rFonts w:ascii="Tahoma" w:hAnsi="Tahoma" w:cs="Tahoma"/>
                <w:sz w:val="20"/>
              </w:rPr>
              <w:t xml:space="preserve">Подрядчика </w:t>
            </w:r>
            <w:r w:rsidR="00F835BC" w:rsidRPr="00DD7155">
              <w:rPr>
                <w:rFonts w:ascii="Tahoma" w:hAnsi="Tahoma" w:cs="Tahoma"/>
                <w:sz w:val="20"/>
              </w:rPr>
              <w:t xml:space="preserve">отражается в Акте формы КС-2 </w:t>
            </w:r>
            <w:r w:rsidRPr="00526E69">
              <w:rPr>
                <w:rFonts w:ascii="Tahoma" w:hAnsi="Tahoma" w:cs="Tahoma"/>
                <w:b/>
                <w:color w:val="FF0000"/>
                <w:sz w:val="20"/>
                <w:u w:color="FF0000"/>
              </w:rPr>
              <w:t>[</w:t>
            </w:r>
            <w:r w:rsidR="00F835BC" w:rsidRPr="00DD7155">
              <w:rPr>
                <w:rFonts w:ascii="Tahoma" w:hAnsi="Tahoma" w:cs="Tahoma"/>
                <w:sz w:val="20"/>
              </w:rPr>
              <w:t xml:space="preserve">с обязательным приложением Перечня оборудования </w:t>
            </w:r>
            <w:r w:rsidR="004D1099" w:rsidRPr="00DD7155">
              <w:rPr>
                <w:rFonts w:ascii="Tahoma" w:hAnsi="Tahoma" w:cs="Tahoma"/>
                <w:sz w:val="20"/>
              </w:rPr>
              <w:t xml:space="preserve">формы </w:t>
            </w:r>
            <w:r w:rsidR="00F835BC" w:rsidRPr="00DD7155">
              <w:rPr>
                <w:rFonts w:ascii="Tahoma" w:hAnsi="Tahoma" w:cs="Tahoma"/>
                <w:sz w:val="20"/>
              </w:rPr>
              <w:t>НН.КС-2.3</w:t>
            </w:r>
            <w:r w:rsidRPr="00526E69">
              <w:rPr>
                <w:rFonts w:ascii="Tahoma" w:hAnsi="Tahoma" w:cs="Tahoma"/>
                <w:b/>
                <w:color w:val="FF0000"/>
                <w:sz w:val="20"/>
              </w:rPr>
              <w:t>]]</w:t>
            </w:r>
            <w:r w:rsidR="00716A18" w:rsidRPr="00DD7155">
              <w:rPr>
                <w:rStyle w:val="ad"/>
                <w:rFonts w:ascii="Tahoma" w:hAnsi="Tahoma" w:cs="Tahoma"/>
                <w:sz w:val="20"/>
              </w:rPr>
              <w:footnoteReference w:id="314"/>
            </w:r>
          </w:p>
          <w:p w14:paraId="7BE13AFF" w14:textId="77777777" w:rsidR="00477676" w:rsidRPr="00DD7155" w:rsidRDefault="00477676" w:rsidP="00D80F6C">
            <w:pPr>
              <w:pStyle w:val="afff1"/>
              <w:widowControl/>
              <w:tabs>
                <w:tab w:val="left" w:pos="1029"/>
                <w:tab w:val="left" w:pos="1418"/>
                <w:tab w:val="left" w:pos="3119"/>
              </w:tabs>
              <w:suppressAutoHyphens/>
              <w:autoSpaceDE/>
              <w:autoSpaceDN/>
              <w:adjustRightInd/>
              <w:spacing w:before="120" w:after="240"/>
              <w:ind w:left="148"/>
              <w:outlineLvl w:val="2"/>
              <w:rPr>
                <w:rFonts w:ascii="Tahoma" w:hAnsi="Tahoma" w:cs="Tahoma"/>
                <w:i/>
                <w:sz w:val="14"/>
                <w:szCs w:val="18"/>
                <w:highlight w:val="lightGray"/>
              </w:rPr>
            </w:pPr>
          </w:p>
        </w:tc>
        <w:tc>
          <w:tcPr>
            <w:tcW w:w="5257" w:type="dxa"/>
            <w:tcBorders>
              <w:top w:val="dotted" w:sz="4" w:space="0" w:color="auto"/>
              <w:bottom w:val="dotted" w:sz="4" w:space="0" w:color="auto"/>
            </w:tcBorders>
            <w:shd w:val="clear" w:color="auto" w:fill="F2F2F2"/>
          </w:tcPr>
          <w:p w14:paraId="0AA13AE8" w14:textId="2366D1A6" w:rsidR="00477676" w:rsidRPr="00DD7155" w:rsidRDefault="00526E69">
            <w:pPr>
              <w:widowControl/>
              <w:tabs>
                <w:tab w:val="left" w:pos="1029"/>
                <w:tab w:val="left" w:pos="1418"/>
                <w:tab w:val="left" w:pos="3119"/>
              </w:tabs>
              <w:suppressAutoHyphens/>
              <w:autoSpaceDE/>
              <w:autoSpaceDN/>
              <w:adjustRightInd/>
              <w:spacing w:before="120" w:after="240"/>
              <w:ind w:left="148" w:firstLine="0"/>
              <w:outlineLvl w:val="2"/>
              <w:rPr>
                <w:rFonts w:ascii="Tahoma" w:eastAsia="Tahoma" w:hAnsi="Tahoma" w:cs="Tahoma"/>
                <w:i/>
                <w:sz w:val="14"/>
                <w:szCs w:val="18"/>
                <w:highlight w:val="lightGray"/>
              </w:rPr>
            </w:pPr>
            <w:r w:rsidRPr="00526E69">
              <w:rPr>
                <w:rFonts w:ascii="Tahoma" w:hAnsi="Tahoma" w:cs="Tahoma"/>
                <w:b/>
                <w:color w:val="FF0000"/>
                <w:sz w:val="20"/>
                <w:u w:color="FF0000"/>
              </w:rPr>
              <w:t>[</w:t>
            </w:r>
            <w:r w:rsidR="00477676" w:rsidRPr="00DD7155">
              <w:rPr>
                <w:rFonts w:ascii="Tahoma" w:hAnsi="Tahoma" w:cs="Tahoma"/>
                <w:sz w:val="20"/>
                <w:highlight w:val="blue"/>
              </w:rPr>
              <w:t xml:space="preserve">Сметная стоимость МТР Заказчика </w:t>
            </w:r>
            <w:r w:rsidR="00477676" w:rsidRPr="00DD7155">
              <w:rPr>
                <w:rFonts w:ascii="Tahoma" w:hAnsi="Tahoma" w:cs="Tahoma"/>
                <w:sz w:val="20"/>
              </w:rPr>
              <w:t xml:space="preserve">отражается попозиционно в Акте формы КС-2 с последующим исключением данных сметных сумм по итогу Акта (после начисления лимитированных затрат), с обязательным приложением </w:t>
            </w:r>
            <w:r w:rsidRPr="00526E69">
              <w:rPr>
                <w:rFonts w:ascii="Tahoma" w:hAnsi="Tahoma" w:cs="Tahoma"/>
                <w:b/>
                <w:color w:val="FF0000"/>
                <w:sz w:val="20"/>
                <w:u w:color="FF0000"/>
              </w:rPr>
              <w:t>[</w:t>
            </w:r>
            <w:r w:rsidR="00477676" w:rsidRPr="00DD7155">
              <w:rPr>
                <w:rFonts w:ascii="Tahoma" w:hAnsi="Tahoma" w:cs="Tahoma"/>
                <w:sz w:val="20"/>
              </w:rPr>
              <w:t>Перечня оборудования форм</w:t>
            </w:r>
            <w:r w:rsidR="004D1099" w:rsidRPr="00DD7155">
              <w:rPr>
                <w:rFonts w:ascii="Tahoma" w:hAnsi="Tahoma" w:cs="Tahoma"/>
                <w:sz w:val="20"/>
              </w:rPr>
              <w:t>ы</w:t>
            </w:r>
            <w:r w:rsidR="00477676" w:rsidRPr="00DD7155">
              <w:rPr>
                <w:rFonts w:ascii="Tahoma" w:hAnsi="Tahoma" w:cs="Tahoma"/>
                <w:sz w:val="20"/>
              </w:rPr>
              <w:t xml:space="preserve"> НН.КС-2.3 (с указанием реквизитов соответствующих документов по приемке Подрядчиком оборудования со складов Заказчика)</w:t>
            </w:r>
            <w:r w:rsidR="005272B4" w:rsidRPr="00DD7155">
              <w:rPr>
                <w:rFonts w:ascii="Tahoma" w:hAnsi="Tahoma" w:cs="Tahoma"/>
                <w:b/>
                <w:color w:val="FF0000"/>
                <w:sz w:val="20"/>
              </w:rPr>
              <w:t xml:space="preserve"> </w:t>
            </w:r>
            <w:r w:rsidRPr="00526E69">
              <w:rPr>
                <w:rFonts w:ascii="Tahoma" w:hAnsi="Tahoma" w:cs="Tahoma"/>
                <w:b/>
                <w:color w:val="FF0000"/>
                <w:sz w:val="20"/>
              </w:rPr>
              <w:t>]</w:t>
            </w:r>
            <w:r w:rsidR="00477676" w:rsidRPr="00DD7155">
              <w:rPr>
                <w:rFonts w:ascii="Tahoma" w:hAnsi="Tahoma" w:cs="Tahoma"/>
                <w:sz w:val="20"/>
              </w:rPr>
              <w:t xml:space="preserve"> и</w:t>
            </w:r>
            <w:r w:rsidR="00B3499A" w:rsidRPr="00DD7155">
              <w:rPr>
                <w:rFonts w:ascii="Tahoma" w:hAnsi="Tahoma" w:cs="Tahoma"/>
                <w:sz w:val="20"/>
              </w:rPr>
              <w:t>/или</w:t>
            </w:r>
            <w:r w:rsidR="00477676" w:rsidRPr="00DD7155">
              <w:rPr>
                <w:rFonts w:ascii="Tahoma" w:hAnsi="Tahoma" w:cs="Tahoma"/>
                <w:sz w:val="20"/>
              </w:rPr>
              <w:t xml:space="preserve"> Акта на списание форм</w:t>
            </w:r>
            <w:r w:rsidR="005F6CEE" w:rsidRPr="00DD7155">
              <w:rPr>
                <w:rFonts w:ascii="Tahoma" w:hAnsi="Tahoma" w:cs="Tahoma"/>
                <w:sz w:val="20"/>
              </w:rPr>
              <w:t>ы</w:t>
            </w:r>
            <w:r w:rsidR="00477676" w:rsidRPr="00DD7155">
              <w:rPr>
                <w:rFonts w:ascii="Tahoma" w:hAnsi="Tahoma" w:cs="Tahoma"/>
                <w:sz w:val="20"/>
              </w:rPr>
              <w:t xml:space="preserve"> НН.М-23.1.</w:t>
            </w:r>
            <w:r w:rsidRPr="00526E69">
              <w:rPr>
                <w:rFonts w:ascii="Tahoma" w:hAnsi="Tahoma" w:cs="Tahoma"/>
                <w:b/>
                <w:color w:val="FF0000"/>
                <w:sz w:val="20"/>
              </w:rPr>
              <w:t>]</w:t>
            </w:r>
          </w:p>
        </w:tc>
      </w:tr>
      <w:tr w:rsidR="00477676" w:rsidRPr="00DD7155" w14:paraId="2BA082D2" w14:textId="77777777" w:rsidTr="00EB5774">
        <w:tc>
          <w:tcPr>
            <w:tcW w:w="1135" w:type="dxa"/>
          </w:tcPr>
          <w:p w14:paraId="2D8068E4" w14:textId="77777777" w:rsidR="00477676" w:rsidRPr="00DD7155" w:rsidRDefault="00477676" w:rsidP="00D80F6C">
            <w:pPr>
              <w:pStyle w:val="30"/>
              <w:outlineLvl w:val="2"/>
              <w:rPr>
                <w:rFonts w:ascii="Tahoma" w:hAnsi="Tahoma" w:cs="Tahoma"/>
                <w:sz w:val="16"/>
                <w:highlight w:val="lightGray"/>
              </w:rPr>
            </w:pPr>
          </w:p>
        </w:tc>
        <w:tc>
          <w:tcPr>
            <w:tcW w:w="4240" w:type="dxa"/>
            <w:tcBorders>
              <w:top w:val="dotted" w:sz="4" w:space="0" w:color="auto"/>
            </w:tcBorders>
            <w:shd w:val="clear" w:color="auto" w:fill="F2F2F2"/>
          </w:tcPr>
          <w:p w14:paraId="3244C3FA" w14:textId="77777777" w:rsidR="00477676" w:rsidRPr="007C5386" w:rsidRDefault="00477676" w:rsidP="007C5386">
            <w:pPr>
              <w:pStyle w:val="30"/>
              <w:ind w:left="144" w:firstLine="0"/>
              <w:outlineLvl w:val="2"/>
              <w:rPr>
                <w:rFonts w:ascii="Tahoma" w:hAnsi="Tahoma" w:cs="Tahoma"/>
                <w:b w:val="0"/>
                <w:i/>
                <w:sz w:val="14"/>
                <w:szCs w:val="18"/>
                <w:highlight w:val="lightGray"/>
              </w:rPr>
            </w:pPr>
            <w:r w:rsidRPr="007C5386">
              <w:rPr>
                <w:rFonts w:ascii="Tahoma" w:hAnsi="Tahoma" w:cs="Tahoma"/>
                <w:b w:val="0"/>
                <w:i/>
                <w:sz w:val="14"/>
                <w:szCs w:val="18"/>
              </w:rPr>
              <w:t>при обеспечении МТР силами подрядчика в полном объеме (отсутствие давальческих материалов и Товара)</w:t>
            </w:r>
          </w:p>
        </w:tc>
        <w:tc>
          <w:tcPr>
            <w:tcW w:w="5257" w:type="dxa"/>
            <w:tcBorders>
              <w:top w:val="dotted" w:sz="4" w:space="0" w:color="auto"/>
            </w:tcBorders>
            <w:shd w:val="clear" w:color="auto" w:fill="F2F2F2"/>
          </w:tcPr>
          <w:p w14:paraId="131F1CCC" w14:textId="71F2DC95" w:rsidR="00477676" w:rsidRPr="007C5386" w:rsidRDefault="00477676" w:rsidP="007C5386">
            <w:pPr>
              <w:pStyle w:val="30"/>
              <w:ind w:left="144" w:firstLine="158"/>
              <w:outlineLvl w:val="2"/>
              <w:rPr>
                <w:rFonts w:ascii="Tahoma" w:hAnsi="Tahoma" w:cs="Tahoma"/>
                <w:b w:val="0"/>
                <w:sz w:val="16"/>
                <w:highlight w:val="lightGray"/>
              </w:rPr>
            </w:pPr>
            <w:r w:rsidRPr="007C5386">
              <w:rPr>
                <w:rFonts w:ascii="Tahoma" w:hAnsi="Tahoma" w:cs="Tahoma"/>
                <w:b w:val="0"/>
                <w:i/>
                <w:sz w:val="14"/>
                <w:szCs w:val="18"/>
              </w:rPr>
              <w:t>при наличии давальческих материалов</w:t>
            </w:r>
          </w:p>
        </w:tc>
      </w:tr>
    </w:tbl>
    <w:bookmarkEnd w:id="304"/>
    <w:p w14:paraId="4AD69C80" w14:textId="3AA3FDFD" w:rsidR="00477676" w:rsidRPr="00DD7155" w:rsidRDefault="00477676"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Справка формы НН.КС-3.1 подлежит обязательному заполнению в разрезе структуры капитальных затрат на СМР, </w:t>
      </w:r>
      <w:r w:rsidR="00526E69" w:rsidRPr="00526E69">
        <w:rPr>
          <w:rFonts w:ascii="Tahoma" w:hAnsi="Tahoma" w:cs="Tahoma"/>
          <w:b/>
          <w:color w:val="FF0000"/>
          <w:sz w:val="20"/>
          <w:u w:color="FF0000"/>
        </w:rPr>
        <w:t>[</w:t>
      </w:r>
      <w:r w:rsidRPr="00DD7155">
        <w:rPr>
          <w:rFonts w:ascii="Tahoma" w:hAnsi="Tahoma" w:cs="Tahoma"/>
          <w:sz w:val="20"/>
        </w:rPr>
        <w:t>Оборудование,</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ПНР,</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darkRed"/>
        </w:rPr>
        <w:t>ПКЗ</w:t>
      </w:r>
      <w:r w:rsidR="00526E69" w:rsidRPr="00526E69">
        <w:rPr>
          <w:rFonts w:ascii="Tahoma" w:hAnsi="Tahoma" w:cs="Tahoma"/>
          <w:b/>
          <w:color w:val="FF0000"/>
          <w:sz w:val="20"/>
        </w:rPr>
        <w:t>]</w:t>
      </w:r>
      <w:r w:rsidR="003437FF" w:rsidRPr="00DD7155">
        <w:rPr>
          <w:rFonts w:ascii="Tahoma" w:hAnsi="Tahoma" w:cs="Tahoma"/>
          <w:b/>
          <w:color w:val="FF0000"/>
          <w:sz w:val="20"/>
        </w:rPr>
        <w:t xml:space="preserve">, </w:t>
      </w:r>
      <w:r w:rsidR="00526E69" w:rsidRPr="00526E69">
        <w:rPr>
          <w:rFonts w:ascii="Tahoma" w:hAnsi="Tahoma" w:cs="Tahoma"/>
          <w:b/>
          <w:color w:val="FF0000"/>
          <w:sz w:val="20"/>
          <w:u w:color="FF0000"/>
        </w:rPr>
        <w:t>[</w:t>
      </w:r>
      <w:r w:rsidR="003437FF"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003437FF" w:rsidRPr="00DD7155">
        <w:rPr>
          <w:rFonts w:ascii="Tahoma" w:hAnsi="Tahoma" w:cs="Tahoma"/>
          <w:sz w:val="20"/>
        </w:rPr>
        <w:t>,</w:t>
      </w:r>
      <w:r w:rsidR="00721EB3" w:rsidRPr="00DD7155">
        <w:rPr>
          <w:rFonts w:ascii="Tahoma" w:hAnsi="Tahoma" w:cs="Tahoma"/>
          <w:b/>
          <w:color w:val="FF0000"/>
          <w:sz w:val="20"/>
        </w:rPr>
        <w:t xml:space="preserve"> </w:t>
      </w:r>
      <w:r w:rsidR="00526E69" w:rsidRPr="00526E69">
        <w:rPr>
          <w:rFonts w:ascii="Tahoma" w:hAnsi="Tahoma" w:cs="Tahoma"/>
          <w:b/>
          <w:color w:val="FF0000"/>
          <w:sz w:val="20"/>
        </w:rPr>
        <w:t>[</w:t>
      </w:r>
      <w:r w:rsidR="00721EB3" w:rsidRPr="00DD7155">
        <w:rPr>
          <w:rFonts w:ascii="Tahoma" w:hAnsi="Tahoma" w:cs="Tahoma"/>
          <w:color w:val="00B050"/>
          <w:sz w:val="20"/>
          <w:highlight w:val="black"/>
        </w:rPr>
        <w:t>ПКЗ на Демонтажные работы</w:t>
      </w:r>
      <w:r w:rsidR="00526E69" w:rsidRPr="00526E69">
        <w:rPr>
          <w:rFonts w:ascii="Tahoma" w:hAnsi="Tahoma" w:cs="Tahoma"/>
          <w:b/>
          <w:color w:val="FF0000"/>
          <w:sz w:val="20"/>
        </w:rPr>
        <w:t>]</w:t>
      </w:r>
      <w:r w:rsidRPr="00DD7155">
        <w:rPr>
          <w:rFonts w:ascii="Tahoma" w:hAnsi="Tahoma" w:cs="Tahoma"/>
          <w:sz w:val="20"/>
        </w:rPr>
        <w:t xml:space="preserve"> и т.д., а также в разрезе </w:t>
      </w:r>
      <w:r w:rsidR="00526E69" w:rsidRPr="00526E69">
        <w:rPr>
          <w:rFonts w:ascii="Tahoma" w:hAnsi="Tahoma" w:cs="Tahoma"/>
          <w:b/>
          <w:color w:val="FF0000"/>
          <w:sz w:val="20"/>
          <w:u w:color="FF0000"/>
        </w:rPr>
        <w:t>[</w:t>
      </w:r>
      <w:r w:rsidR="00F64EFD" w:rsidRPr="00DD7155">
        <w:rPr>
          <w:rFonts w:ascii="Tahoma" w:hAnsi="Tahoma"/>
          <w:sz w:val="20"/>
        </w:rPr>
        <w:t>Объекта</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00F64EFD" w:rsidRPr="00DD7155">
        <w:rPr>
          <w:rFonts w:ascii="Tahoma" w:hAnsi="Tahoma" w:cs="Tahoma"/>
          <w:sz w:val="20"/>
          <w:highlight w:val="darkGreen"/>
        </w:rPr>
        <w:t>Титульных объектов</w:t>
      </w:r>
      <w:r w:rsidR="00526E69" w:rsidRPr="00526E69">
        <w:rPr>
          <w:rFonts w:ascii="Tahoma" w:hAnsi="Tahoma" w:cs="Tahoma"/>
          <w:b/>
          <w:color w:val="FF0000"/>
          <w:sz w:val="20"/>
        </w:rPr>
        <w:t>]</w:t>
      </w:r>
      <w:r w:rsidR="00F64EFD" w:rsidRPr="00DD7155">
        <w:rPr>
          <w:rFonts w:ascii="Tahoma" w:hAnsi="Tahoma" w:cs="Tahoma"/>
          <w:sz w:val="20"/>
          <w:highlight w:val="darkGreen"/>
        </w:rPr>
        <w:t>,</w:t>
      </w:r>
      <w:r w:rsidR="00F64EFD" w:rsidRPr="00DD7155">
        <w:rPr>
          <w:rFonts w:ascii="Tahoma" w:hAnsi="Tahoma" w:cs="Tahoma"/>
          <w:sz w:val="20"/>
        </w:rPr>
        <w:t xml:space="preserve"> </w:t>
      </w:r>
      <w:r w:rsidR="00526E69" w:rsidRPr="00526E69">
        <w:rPr>
          <w:rFonts w:ascii="Tahoma" w:hAnsi="Tahoma" w:cs="Tahoma"/>
          <w:b/>
          <w:color w:val="FF0000"/>
          <w:sz w:val="20"/>
          <w:u w:color="FF0000"/>
        </w:rPr>
        <w:t>[</w:t>
      </w:r>
      <w:r w:rsidR="00532FB9" w:rsidRPr="00DD7155">
        <w:rPr>
          <w:rFonts w:ascii="Tahoma" w:hAnsi="Tahoma" w:cs="Tahoma"/>
          <w:sz w:val="20"/>
          <w:highlight w:val="darkGreen"/>
        </w:rPr>
        <w:t>ПК</w:t>
      </w:r>
      <w:r w:rsidR="00526E69" w:rsidRPr="00526E69">
        <w:rPr>
          <w:rFonts w:ascii="Tahoma" w:hAnsi="Tahoma" w:cs="Tahoma"/>
          <w:b/>
          <w:color w:val="FF0000"/>
          <w:sz w:val="20"/>
        </w:rPr>
        <w:t>]</w:t>
      </w:r>
      <w:r w:rsidR="00F64EFD" w:rsidRPr="00DD7155">
        <w:rPr>
          <w:rFonts w:ascii="Tahoma" w:hAnsi="Tahoma" w:cs="Tahoma"/>
          <w:sz w:val="20"/>
        </w:rPr>
        <w:t xml:space="preserve">, </w:t>
      </w:r>
      <w:r w:rsidR="00526E69" w:rsidRPr="00526E69">
        <w:rPr>
          <w:rFonts w:ascii="Tahoma" w:hAnsi="Tahoma" w:cs="Tahoma"/>
          <w:b/>
          <w:color w:val="FF0000"/>
          <w:sz w:val="20"/>
          <w:u w:color="FF0000"/>
        </w:rPr>
        <w:t>[</w:t>
      </w:r>
      <w:r w:rsidR="00F64EFD" w:rsidRPr="00DD7155">
        <w:rPr>
          <w:rFonts w:ascii="Tahoma" w:hAnsi="Tahoma" w:cs="Tahoma"/>
          <w:sz w:val="20"/>
          <w:highlight w:val="darkGreen"/>
        </w:rPr>
        <w:t>Этапов</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005272B4" w:rsidRPr="00DD7155">
        <w:rPr>
          <w:rFonts w:ascii="Tahoma" w:hAnsi="Tahoma" w:cs="Tahoma"/>
          <w:sz w:val="20"/>
        </w:rPr>
        <w:t>реконструируемых</w:t>
      </w:r>
      <w:r w:rsidR="00526E69" w:rsidRPr="00526E69">
        <w:rPr>
          <w:rFonts w:ascii="Tahoma" w:hAnsi="Tahoma" w:cs="Tahoma"/>
          <w:b/>
          <w:color w:val="FF0000"/>
          <w:sz w:val="20"/>
        </w:rPr>
        <w:t>]</w:t>
      </w:r>
      <w:r w:rsidR="005272B4" w:rsidRPr="00DD7155">
        <w:rPr>
          <w:rFonts w:ascii="Tahoma" w:hAnsi="Tahoma" w:cs="Tahoma"/>
          <w:sz w:val="20"/>
        </w:rPr>
        <w:t xml:space="preserve"> </w:t>
      </w:r>
      <w:r w:rsidR="00F64EFD" w:rsidRPr="00DD7155">
        <w:rPr>
          <w:rFonts w:ascii="Tahoma" w:hAnsi="Tahoma" w:cs="Tahoma"/>
          <w:sz w:val="20"/>
        </w:rPr>
        <w:t xml:space="preserve">/ </w:t>
      </w:r>
      <w:r w:rsidR="00526E69" w:rsidRPr="00526E69">
        <w:rPr>
          <w:rFonts w:ascii="Tahoma" w:hAnsi="Tahoma" w:cs="Tahoma"/>
          <w:b/>
          <w:color w:val="FF0000"/>
          <w:sz w:val="20"/>
          <w:u w:color="FF0000"/>
        </w:rPr>
        <w:t>[</w:t>
      </w:r>
      <w:r w:rsidR="005272B4" w:rsidRPr="00DD7155">
        <w:rPr>
          <w:rFonts w:ascii="Tahoma" w:hAnsi="Tahoma" w:cs="Tahoma"/>
          <w:sz w:val="20"/>
        </w:rPr>
        <w:t>модернизируемых</w:t>
      </w:r>
      <w:r w:rsidR="00526E69" w:rsidRPr="00526E69">
        <w:rPr>
          <w:rFonts w:ascii="Tahoma" w:hAnsi="Tahoma" w:cs="Tahoma"/>
          <w:b/>
          <w:color w:val="FF0000"/>
          <w:sz w:val="20"/>
        </w:rPr>
        <w:t>]</w:t>
      </w:r>
      <w:r w:rsidR="005272B4" w:rsidRPr="00DD7155">
        <w:rPr>
          <w:rFonts w:ascii="Tahoma" w:hAnsi="Tahoma" w:cs="Tahoma"/>
          <w:b/>
          <w:color w:val="FF0000"/>
          <w:sz w:val="20"/>
          <w:u w:color="FF0000"/>
        </w:rPr>
        <w:t xml:space="preserve"> </w:t>
      </w:r>
      <w:r w:rsidR="00F64EFD"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5272B4" w:rsidRPr="00DD7155">
        <w:rPr>
          <w:rFonts w:ascii="Tahoma" w:hAnsi="Tahoma" w:cs="Tahoma"/>
          <w:sz w:val="20"/>
        </w:rPr>
        <w:t>технически перевооружаемых</w:t>
      </w:r>
      <w:r w:rsidR="00526E69" w:rsidRPr="00526E69">
        <w:rPr>
          <w:rFonts w:ascii="Tahoma" w:hAnsi="Tahoma" w:cs="Tahoma"/>
          <w:b/>
          <w:color w:val="FF0000"/>
          <w:sz w:val="20"/>
        </w:rPr>
        <w:t>]</w:t>
      </w:r>
      <w:r w:rsidR="005272B4" w:rsidRPr="00DD7155">
        <w:rPr>
          <w:rFonts w:ascii="Tahoma" w:hAnsi="Tahoma" w:cs="Tahoma"/>
          <w:sz w:val="20"/>
        </w:rPr>
        <w:t xml:space="preserve"> </w:t>
      </w:r>
      <w:r w:rsidRPr="00DD7155">
        <w:rPr>
          <w:rFonts w:ascii="Tahoma" w:hAnsi="Tahoma" w:cs="Tahoma"/>
          <w:sz w:val="20"/>
        </w:rPr>
        <w:t xml:space="preserve"> инвентарных объектов</w:t>
      </w:r>
      <w:r w:rsidR="00526E69" w:rsidRPr="00526E69">
        <w:rPr>
          <w:rFonts w:ascii="Tahoma" w:hAnsi="Tahoma" w:cs="Tahoma"/>
          <w:b/>
          <w:color w:val="FF0000"/>
          <w:sz w:val="20"/>
        </w:rPr>
        <w:t>]]</w:t>
      </w:r>
      <w:r w:rsidR="00EB3CCD" w:rsidRPr="00DD7155">
        <w:rPr>
          <w:rFonts w:ascii="Tahoma" w:hAnsi="Tahoma" w:cs="Tahoma"/>
          <w:sz w:val="20"/>
        </w:rPr>
        <w:t xml:space="preserve"> </w:t>
      </w:r>
      <w:r w:rsidR="00526E69" w:rsidRPr="00526E69">
        <w:rPr>
          <w:rFonts w:ascii="Tahoma" w:hAnsi="Tahoma" w:cs="Tahoma"/>
          <w:b/>
          <w:color w:val="FF0000"/>
          <w:sz w:val="20"/>
          <w:u w:color="FF0000"/>
        </w:rPr>
        <w:t>[</w:t>
      </w:r>
      <w:r w:rsidR="0094034C" w:rsidRPr="00DD7155">
        <w:rPr>
          <w:rFonts w:ascii="Tahoma" w:hAnsi="Tahoma" w:cs="Tahoma"/>
          <w:color w:val="00B050"/>
          <w:sz w:val="20"/>
          <w:highlight w:val="black"/>
        </w:rPr>
        <w:t xml:space="preserve">Объектов </w:t>
      </w:r>
      <w:r w:rsidR="002F7336" w:rsidRPr="00DD7155">
        <w:rPr>
          <w:rFonts w:ascii="Tahoma" w:hAnsi="Tahoma" w:cs="Tahoma"/>
          <w:color w:val="00B050"/>
          <w:sz w:val="20"/>
          <w:highlight w:val="black"/>
        </w:rPr>
        <w:t>Д</w:t>
      </w:r>
      <w:r w:rsidR="00EB3CCD" w:rsidRPr="00DD7155">
        <w:rPr>
          <w:rFonts w:ascii="Tahoma" w:hAnsi="Tahoma" w:cs="Tahoma"/>
          <w:color w:val="00B050"/>
          <w:sz w:val="20"/>
          <w:highlight w:val="black"/>
        </w:rPr>
        <w:t>емонтажных работ</w:t>
      </w:r>
      <w:r w:rsidR="00526E69" w:rsidRPr="00526E69">
        <w:rPr>
          <w:rFonts w:ascii="Tahoma" w:hAnsi="Tahoma" w:cs="Tahoma"/>
          <w:b/>
          <w:color w:val="FF0000"/>
          <w:sz w:val="20"/>
        </w:rPr>
        <w:t>]</w:t>
      </w:r>
      <w:r w:rsidRPr="00DD7155">
        <w:rPr>
          <w:rFonts w:ascii="Tahoma" w:hAnsi="Tahoma" w:cs="Tahoma"/>
          <w:sz w:val="20"/>
        </w:rPr>
        <w:t>.</w:t>
      </w:r>
    </w:p>
    <w:p w14:paraId="67C4FA38" w14:textId="627C316C" w:rsidR="00A3081A" w:rsidRPr="00DD7155" w:rsidRDefault="00EB5774" w:rsidP="002F68A6">
      <w:pPr>
        <w:pStyle w:val="1112"/>
        <w:tabs>
          <w:tab w:val="left" w:pos="284"/>
          <w:tab w:val="left" w:pos="924"/>
        </w:tabs>
        <w:spacing w:before="120" w:after="240"/>
        <w:ind w:left="142"/>
        <w:rPr>
          <w:rFonts w:ascii="Tahoma" w:hAnsi="Tahoma" w:cs="Tahoma"/>
          <w:sz w:val="20"/>
        </w:rPr>
      </w:pPr>
      <w:r w:rsidRPr="00DD7155">
        <w:rPr>
          <w:rFonts w:ascii="Tahoma" w:hAnsi="Tahoma" w:cs="Tahoma"/>
          <w:i/>
          <w:sz w:val="20"/>
          <w:szCs w:val="16"/>
          <w:lang w:bidi="ru-RU"/>
        </w:rPr>
        <w:t xml:space="preserve">ПРИ ТЕРРИТОРИАЛЬНОЙ УДАЛЕННОСТИ ПОДРЯДЧИКА И/ИЛИ </w:t>
      </w:r>
      <w:r w:rsidR="008249BB" w:rsidRPr="00DD7155">
        <w:rPr>
          <w:rFonts w:ascii="Tahoma" w:hAnsi="Tahoma" w:cs="Tahoma"/>
          <w:i/>
          <w:sz w:val="20"/>
          <w:szCs w:val="16"/>
          <w:lang w:bidi="ru-RU"/>
        </w:rPr>
        <w:t xml:space="preserve">ПРИ НЕВОЗМОЖНОСТИ ПОДПИСАНИЯ СТОРОНАМИ ОРИГИНАЛОВ </w:t>
      </w:r>
      <w:r w:rsidR="008249BB" w:rsidRPr="00DD7155">
        <w:rPr>
          <w:rFonts w:ascii="Tahoma" w:hAnsi="Tahoma" w:cs="Tahoma"/>
          <w:i/>
          <w:sz w:val="20"/>
          <w:szCs w:val="16"/>
        </w:rPr>
        <w:t xml:space="preserve">ПУД </w:t>
      </w:r>
      <w:r w:rsidR="008249BB" w:rsidRPr="00DD7155">
        <w:rPr>
          <w:rFonts w:ascii="Tahoma" w:hAnsi="Tahoma" w:cs="Tahoma"/>
          <w:i/>
          <w:sz w:val="20"/>
          <w:szCs w:val="16"/>
          <w:lang w:bidi="ru-RU"/>
        </w:rPr>
        <w:t>В СРОК ДО 2 ЧИСЛА МЕСЯЦА, СЛЕДУЮЩЕГО ЗА МЕСЯЦЕМ ВЫПОЛНЕНИЯ РАБОТ, ИЗЛОЖИТЬ ПУНКТ «</w:t>
      </w:r>
      <w:r w:rsidR="008249BB" w:rsidRPr="00DD7155">
        <w:rPr>
          <w:rFonts w:ascii="Tahoma" w:hAnsi="Tahoma" w:cs="Tahoma"/>
          <w:i/>
          <w:sz w:val="20"/>
        </w:rPr>
        <w:t xml:space="preserve">ПОРЯДОК ПРИЕМКИ РАБОТ </w:t>
      </w:r>
      <w:r w:rsidR="00526E69" w:rsidRPr="00526E69">
        <w:rPr>
          <w:rFonts w:ascii="Tahoma" w:hAnsi="Tahoma" w:cs="Tahoma"/>
          <w:b/>
          <w:i/>
          <w:color w:val="FF0000"/>
          <w:sz w:val="20"/>
        </w:rPr>
        <w:t>[</w:t>
      </w:r>
      <w:r w:rsidR="0072620E" w:rsidRPr="00DD7155">
        <w:rPr>
          <w:rFonts w:ascii="Tahoma" w:hAnsi="Tahoma" w:cs="Tahoma"/>
          <w:b/>
          <w:i/>
          <w:color w:val="00B050"/>
          <w:sz w:val="20"/>
          <w:highlight w:val="black"/>
        </w:rPr>
        <w:t>, ДЕМОНТАЖНЫХ РАБОТ</w:t>
      </w:r>
      <w:r w:rsidR="00526E69" w:rsidRPr="00526E69">
        <w:rPr>
          <w:rFonts w:ascii="Tahoma" w:hAnsi="Tahoma" w:cs="Tahoma"/>
          <w:b/>
          <w:i/>
          <w:color w:val="FF0000"/>
          <w:sz w:val="20"/>
        </w:rPr>
        <w:t>]</w:t>
      </w:r>
      <w:r w:rsidR="008249BB" w:rsidRPr="00DD7155">
        <w:rPr>
          <w:rFonts w:ascii="Tahoma" w:hAnsi="Tahoma" w:cs="Tahoma"/>
          <w:i/>
          <w:sz w:val="20"/>
        </w:rPr>
        <w:t xml:space="preserve"> (ЗА ИСКЛЮЧЕНИЕМ РАБОТ ПО РАЗРАБОТКЕ ДОКУМЕНТАЦИИ</w:t>
      </w:r>
      <w:r w:rsidR="008249BB" w:rsidRPr="00DD7155">
        <w:rPr>
          <w:rFonts w:ascii="Tahoma" w:hAnsi="Tahoma" w:cs="Tahoma"/>
          <w:i/>
          <w:sz w:val="20"/>
          <w:szCs w:val="16"/>
          <w:lang w:bidi="ru-RU"/>
        </w:rPr>
        <w:t>» ДОГОВОРА В РЕДАКЦИИ</w:t>
      </w:r>
      <w:r w:rsidR="007A5D60" w:rsidRPr="00DD7155">
        <w:rPr>
          <w:rFonts w:ascii="Tahoma" w:hAnsi="Tahoma" w:cs="Tahoma"/>
          <w:i/>
          <w:sz w:val="20"/>
          <w:szCs w:val="16"/>
          <w:lang w:bidi="ru-RU"/>
        </w:rPr>
        <w:t xml:space="preserve"> </w:t>
      </w:r>
      <w:r w:rsidR="00DB7473" w:rsidRPr="00DD7155">
        <w:rPr>
          <w:rFonts w:ascii="Tahoma" w:hAnsi="Tahoma" w:cs="Tahoma"/>
          <w:i/>
          <w:sz w:val="20"/>
          <w:szCs w:val="16"/>
          <w:lang w:bidi="ru-RU"/>
        </w:rPr>
        <w:t>20.2.5, А ПУНКТ 20.2.3 ИСКЛЮЧИТЬ:</w:t>
      </w:r>
    </w:p>
    <w:p w14:paraId="4E45E307" w14:textId="7CD22CA1" w:rsidR="00477676" w:rsidRPr="00DD7155" w:rsidRDefault="00526E69" w:rsidP="00EE5F37">
      <w:pPr>
        <w:pStyle w:val="afff1"/>
        <w:numPr>
          <w:ilvl w:val="2"/>
          <w:numId w:val="13"/>
        </w:numPr>
        <w:spacing w:before="120" w:after="240"/>
        <w:ind w:left="142" w:right="-2" w:hanging="1135"/>
        <w:rPr>
          <w:rFonts w:ascii="Tahoma" w:hAnsi="Tahoma" w:cs="Tahoma"/>
          <w:b/>
          <w:i/>
          <w:strike/>
          <w:sz w:val="20"/>
        </w:rPr>
      </w:pPr>
      <w:r w:rsidRPr="00526E69">
        <w:rPr>
          <w:rFonts w:ascii="Tahoma" w:hAnsi="Tahoma" w:cs="Tahoma"/>
          <w:b/>
          <w:color w:val="FF0000"/>
          <w:sz w:val="20"/>
          <w:u w:color="FF0000"/>
        </w:rPr>
        <w:t>[</w:t>
      </w:r>
      <w:r w:rsidR="00312A58" w:rsidRPr="00DD7155">
        <w:rPr>
          <w:rFonts w:ascii="Tahoma" w:hAnsi="Tahoma" w:cs="Tahoma"/>
          <w:b/>
          <w:sz w:val="20"/>
        </w:rPr>
        <w:t xml:space="preserve">ПОРЯДОК ПРИЕМКИ РАБОТ </w:t>
      </w:r>
      <w:r w:rsidRPr="00526E69">
        <w:rPr>
          <w:rFonts w:ascii="Tahoma" w:hAnsi="Tahoma" w:cs="Tahoma"/>
          <w:b/>
          <w:color w:val="FF0000"/>
          <w:sz w:val="20"/>
        </w:rPr>
        <w:t>[</w:t>
      </w:r>
      <w:r w:rsidR="00A01CBF" w:rsidRPr="00DD7155">
        <w:rPr>
          <w:rFonts w:ascii="Tahoma" w:hAnsi="Tahoma" w:cs="Tahoma"/>
          <w:b/>
          <w:color w:val="00B050"/>
          <w:sz w:val="20"/>
          <w:highlight w:val="black"/>
        </w:rPr>
        <w:t>, ДЕМОНТАЖНЫХ РАБОТ</w:t>
      </w:r>
      <w:r w:rsidRPr="00526E69">
        <w:rPr>
          <w:rFonts w:ascii="Tahoma" w:hAnsi="Tahoma" w:cs="Tahoma"/>
          <w:b/>
          <w:color w:val="FF0000"/>
          <w:sz w:val="20"/>
        </w:rPr>
        <w:t>]</w:t>
      </w:r>
      <w:r w:rsidR="00A01CBF" w:rsidRPr="00DD7155">
        <w:rPr>
          <w:rFonts w:ascii="Tahoma" w:hAnsi="Tahoma" w:cs="Tahoma"/>
          <w:b/>
          <w:sz w:val="20"/>
        </w:rPr>
        <w:t xml:space="preserve"> В ОТЧЕТНОМ ПЕРИОДЕ </w:t>
      </w:r>
      <w:r w:rsidRPr="00526E69">
        <w:rPr>
          <w:rFonts w:ascii="Tahoma" w:hAnsi="Tahoma" w:cs="Tahoma"/>
          <w:b/>
          <w:color w:val="FF0000"/>
          <w:sz w:val="20"/>
          <w:u w:color="FF0000"/>
        </w:rPr>
        <w:t>[</w:t>
      </w:r>
      <w:r w:rsidR="001D5812" w:rsidRPr="00DD7155">
        <w:rPr>
          <w:rFonts w:ascii="Tahoma" w:hAnsi="Tahoma" w:cs="Tahoma"/>
          <w:b/>
          <w:sz w:val="20"/>
        </w:rPr>
        <w:t xml:space="preserve"> </w:t>
      </w:r>
      <w:r w:rsidR="00312A58" w:rsidRPr="00DD7155">
        <w:rPr>
          <w:rFonts w:ascii="Tahoma" w:hAnsi="Tahoma" w:cs="Tahoma"/>
          <w:b/>
          <w:sz w:val="20"/>
          <w:highlight w:val="lightGray"/>
        </w:rPr>
        <w:t xml:space="preserve">(ЗА ИСКЛЮЧЕНИЕМ РАБОТ ПО </w:t>
      </w:r>
      <w:r w:rsidR="009F1E38" w:rsidRPr="00DD7155">
        <w:rPr>
          <w:rFonts w:ascii="Tahoma" w:hAnsi="Tahoma" w:cs="Tahoma"/>
          <w:sz w:val="20"/>
          <w:highlight w:val="lightGray"/>
        </w:rPr>
        <w:t xml:space="preserve"> </w:t>
      </w:r>
      <w:r w:rsidR="00312A58" w:rsidRPr="00DD7155">
        <w:rPr>
          <w:rFonts w:ascii="Tahoma" w:hAnsi="Tahoma" w:cs="Tahoma"/>
          <w:b/>
          <w:sz w:val="20"/>
          <w:highlight w:val="lightGray"/>
        </w:rPr>
        <w:t>ДОКУМЕНТАЦИИ)</w:t>
      </w:r>
      <w:r w:rsidRPr="00526E69">
        <w:rPr>
          <w:rFonts w:ascii="Tahoma" w:hAnsi="Tahoma" w:cs="Tahoma"/>
          <w:b/>
          <w:color w:val="FF0000"/>
          <w:sz w:val="20"/>
        </w:rPr>
        <w:t>]]</w:t>
      </w:r>
      <w:r w:rsidR="0072620E" w:rsidRPr="00DD7155">
        <w:rPr>
          <w:rStyle w:val="ad"/>
          <w:b/>
          <w:color w:val="FF0000"/>
          <w:sz w:val="20"/>
        </w:rPr>
        <w:footnoteReference w:id="315"/>
      </w: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5"/>
        <w:gridCol w:w="9497"/>
      </w:tblGrid>
      <w:tr w:rsidR="00477676" w:rsidRPr="00DD7155" w14:paraId="3D9F2CD1" w14:textId="77777777" w:rsidTr="00E01668">
        <w:trPr>
          <w:trHeight w:val="280"/>
        </w:trPr>
        <w:tc>
          <w:tcPr>
            <w:tcW w:w="1135" w:type="dxa"/>
          </w:tcPr>
          <w:p w14:paraId="6A23615A" w14:textId="77777777" w:rsidR="00F85F6F" w:rsidRPr="00DD7155" w:rsidRDefault="00F85F6F" w:rsidP="002F68A6">
            <w:pPr>
              <w:pStyle w:val="1112"/>
              <w:numPr>
                <w:ilvl w:val="3"/>
                <w:numId w:val="13"/>
              </w:numPr>
              <w:spacing w:before="120" w:after="240"/>
              <w:ind w:left="565" w:hanging="567"/>
              <w:rPr>
                <w:rFonts w:ascii="Tahoma" w:hAnsi="Tahoma" w:cs="Tahoma"/>
                <w:sz w:val="20"/>
                <w:lang w:eastAsia="ru-RU"/>
              </w:rPr>
            </w:pPr>
            <w:bookmarkStart w:id="306" w:name="_Toc528580187"/>
          </w:p>
          <w:p w14:paraId="6A5AA36B" w14:textId="3CDBB3FE" w:rsidR="00477676" w:rsidRPr="00DD7155" w:rsidRDefault="007C5386" w:rsidP="002F68A6">
            <w:pPr>
              <w:tabs>
                <w:tab w:val="left" w:pos="1410"/>
              </w:tabs>
              <w:spacing w:before="120" w:after="240"/>
              <w:ind w:right="-150" w:firstLine="0"/>
              <w:jc w:val="left"/>
              <w:rPr>
                <w:rFonts w:ascii="Tahoma" w:hAnsi="Tahoma" w:cs="Tahoma"/>
                <w:sz w:val="20"/>
                <w:lang w:eastAsia="ru-RU"/>
              </w:rPr>
            </w:pPr>
            <w:r w:rsidRPr="007C5386">
              <w:rPr>
                <w:rFonts w:ascii="Tahoma" w:hAnsi="Tahoma" w:cs="Tahoma"/>
                <w:i/>
                <w:sz w:val="14"/>
                <w:szCs w:val="22"/>
                <w:lang w:eastAsia="ru-RU"/>
              </w:rPr>
              <w:t>Перечень документов</w:t>
            </w:r>
          </w:p>
        </w:tc>
        <w:tc>
          <w:tcPr>
            <w:tcW w:w="9497" w:type="dxa"/>
            <w:tcBorders>
              <w:bottom w:val="dotted" w:sz="4" w:space="0" w:color="auto"/>
            </w:tcBorders>
            <w:shd w:val="clear" w:color="auto" w:fill="F2F2F2"/>
          </w:tcPr>
          <w:p w14:paraId="323C2507" w14:textId="77777777" w:rsidR="00477676" w:rsidRPr="00DD7155" w:rsidRDefault="00477676" w:rsidP="002F68A6">
            <w:pPr>
              <w:spacing w:before="120" w:after="240"/>
              <w:ind w:left="142" w:firstLine="0"/>
              <w:rPr>
                <w:rFonts w:ascii="Tahoma" w:hAnsi="Tahoma" w:cs="Tahoma"/>
                <w:sz w:val="20"/>
                <w:lang w:eastAsia="ru-RU"/>
              </w:rPr>
            </w:pPr>
            <w:r w:rsidRPr="00DD7155">
              <w:rPr>
                <w:rFonts w:ascii="Tahoma" w:hAnsi="Tahoma" w:cs="Tahoma"/>
                <w:sz w:val="20"/>
              </w:rPr>
              <w:t>Подрядчик направляет Заказчику по электронной почте</w:t>
            </w:r>
            <w:r w:rsidR="00B568C5" w:rsidRPr="00DD7155">
              <w:rPr>
                <w:rFonts w:ascii="Tahoma" w:hAnsi="Tahoma" w:cs="Tahoma"/>
                <w:sz w:val="20"/>
              </w:rPr>
              <w:t xml:space="preserve"> подписанные им</w:t>
            </w:r>
            <w:r w:rsidRPr="00DD7155">
              <w:rPr>
                <w:rFonts w:ascii="Tahoma" w:hAnsi="Tahoma" w:cs="Tahoma"/>
                <w:sz w:val="20"/>
              </w:rPr>
              <w:t>:</w:t>
            </w:r>
          </w:p>
          <w:p w14:paraId="37E4C4AB" w14:textId="16EED12A" w:rsidR="00F835BC" w:rsidRPr="00DD7155" w:rsidRDefault="00477676" w:rsidP="002F68A6">
            <w:pPr>
              <w:numPr>
                <w:ilvl w:val="0"/>
                <w:numId w:val="27"/>
              </w:numPr>
              <w:spacing w:before="120" w:after="240"/>
              <w:rPr>
                <w:rFonts w:ascii="Tahoma" w:hAnsi="Tahoma" w:cs="Tahoma"/>
                <w:sz w:val="20"/>
                <w:lang w:eastAsia="ru-RU"/>
              </w:rPr>
            </w:pPr>
            <w:r w:rsidRPr="00DD7155">
              <w:rPr>
                <w:rFonts w:ascii="Tahoma" w:hAnsi="Tahoma" w:cs="Tahoma"/>
                <w:sz w:val="20"/>
              </w:rPr>
              <w:t xml:space="preserve">Акты формы КС-2 с приложением </w:t>
            </w:r>
          </w:p>
          <w:p w14:paraId="48653943" w14:textId="17C8F6C1" w:rsidR="00477676" w:rsidRPr="00DD7155" w:rsidRDefault="00526E69" w:rsidP="00821CA5">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F835BC" w:rsidRPr="00DD7155">
              <w:rPr>
                <w:rFonts w:ascii="Tahoma" w:hAnsi="Tahoma" w:cs="Tahoma"/>
                <w:sz w:val="20"/>
              </w:rPr>
              <w:t xml:space="preserve">Перечней </w:t>
            </w:r>
            <w:r w:rsidR="00477676" w:rsidRPr="00DD7155">
              <w:rPr>
                <w:rFonts w:ascii="Tahoma" w:hAnsi="Tahoma" w:cs="Tahoma"/>
                <w:sz w:val="20"/>
              </w:rPr>
              <w:t>оборудования форм</w:t>
            </w:r>
            <w:r w:rsidR="004D1099" w:rsidRPr="00DD7155">
              <w:rPr>
                <w:rFonts w:ascii="Tahoma" w:hAnsi="Tahoma" w:cs="Tahoma"/>
                <w:sz w:val="20"/>
              </w:rPr>
              <w:t>ы</w:t>
            </w:r>
            <w:r w:rsidR="00477676" w:rsidRPr="00DD7155">
              <w:rPr>
                <w:rFonts w:ascii="Tahoma" w:hAnsi="Tahoma" w:cs="Tahoma"/>
                <w:sz w:val="20"/>
              </w:rPr>
              <w:t xml:space="preserve"> НН.КС-2.3,</w:t>
            </w:r>
            <w:r w:rsidRPr="00526E69">
              <w:rPr>
                <w:rFonts w:ascii="Tahoma" w:hAnsi="Tahoma" w:cs="Tahoma"/>
                <w:b/>
                <w:color w:val="FF0000"/>
                <w:sz w:val="20"/>
              </w:rPr>
              <w:t>]</w:t>
            </w:r>
          </w:p>
          <w:p w14:paraId="6E529043" w14:textId="3BB0969D" w:rsidR="00477676" w:rsidRPr="00DD7155" w:rsidRDefault="00821CA5" w:rsidP="002F68A6">
            <w:pPr>
              <w:numPr>
                <w:ilvl w:val="0"/>
                <w:numId w:val="27"/>
              </w:numPr>
              <w:spacing w:before="120" w:after="240"/>
              <w:ind w:hanging="10"/>
              <w:rPr>
                <w:rFonts w:ascii="Tahoma" w:hAnsi="Tahoma" w:cs="Tahoma"/>
                <w:sz w:val="20"/>
                <w:lang w:eastAsia="ru-RU"/>
              </w:rPr>
            </w:pPr>
            <w:r w:rsidRPr="00DD7155" w:rsidDel="00821CA5">
              <w:rPr>
                <w:rFonts w:ascii="Tahoma" w:hAnsi="Tahoma" w:cs="Tahoma"/>
                <w:sz w:val="20"/>
                <w:lang w:eastAsia="ru-RU"/>
              </w:rPr>
              <w:t xml:space="preserve"> </w:t>
            </w:r>
            <w:r w:rsidR="00526E69" w:rsidRPr="00526E69">
              <w:rPr>
                <w:rFonts w:ascii="Tahoma" w:hAnsi="Tahoma" w:cs="Tahoma"/>
                <w:b/>
                <w:color w:val="FF0000"/>
                <w:sz w:val="20"/>
                <w:u w:color="FF0000"/>
              </w:rPr>
              <w:t>[</w:t>
            </w:r>
            <w:r w:rsidR="00F835BC" w:rsidRPr="00DD7155">
              <w:rPr>
                <w:rFonts w:ascii="Tahoma" w:hAnsi="Tahoma" w:cs="Tahoma"/>
                <w:sz w:val="20"/>
              </w:rPr>
              <w:t xml:space="preserve">Актов </w:t>
            </w:r>
            <w:r w:rsidR="00477676" w:rsidRPr="00DD7155">
              <w:rPr>
                <w:rFonts w:ascii="Tahoma" w:hAnsi="Tahoma" w:cs="Tahoma"/>
                <w:sz w:val="20"/>
              </w:rPr>
              <w:t>на списание форм</w:t>
            </w:r>
            <w:r w:rsidR="005F6CEE" w:rsidRPr="00DD7155">
              <w:rPr>
                <w:rFonts w:ascii="Tahoma" w:hAnsi="Tahoma" w:cs="Tahoma"/>
                <w:sz w:val="20"/>
              </w:rPr>
              <w:t>ы</w:t>
            </w:r>
            <w:r w:rsidR="00477676" w:rsidRPr="00DD7155">
              <w:rPr>
                <w:rFonts w:ascii="Tahoma" w:hAnsi="Tahoma" w:cs="Tahoma"/>
                <w:sz w:val="20"/>
              </w:rPr>
              <w:t xml:space="preserve"> НН.М-23.1,</w:t>
            </w:r>
            <w:r w:rsidR="00526E69" w:rsidRPr="00526E69">
              <w:rPr>
                <w:rFonts w:ascii="Tahoma" w:hAnsi="Tahoma" w:cs="Tahoma"/>
                <w:b/>
                <w:color w:val="FF0000"/>
                <w:sz w:val="20"/>
              </w:rPr>
              <w:t>]</w:t>
            </w:r>
            <w:r w:rsidR="00477676" w:rsidRPr="00DD7155">
              <w:rPr>
                <w:rStyle w:val="ad"/>
                <w:rFonts w:ascii="Tahoma" w:hAnsi="Tahoma" w:cs="Tahoma"/>
                <w:sz w:val="20"/>
              </w:rPr>
              <w:footnoteReference w:id="316"/>
            </w:r>
          </w:p>
          <w:p w14:paraId="23F1D22B" w14:textId="037F0F42" w:rsidR="0003726F"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rPr>
              <w:t>[</w:t>
            </w:r>
            <w:r w:rsidR="0003726F" w:rsidRPr="00DD7155">
              <w:rPr>
                <w:rFonts w:ascii="Tahoma" w:hAnsi="Tahoma" w:cs="Tahoma"/>
                <w:sz w:val="20"/>
                <w:highlight w:val="darkRed"/>
              </w:rPr>
              <w:t xml:space="preserve"> подтверждающих документов по ПКЗ</w:t>
            </w:r>
            <w:r w:rsidRPr="00526E69">
              <w:rPr>
                <w:rFonts w:ascii="Tahoma" w:hAnsi="Tahoma" w:cs="Tahoma"/>
                <w:b/>
                <w:color w:val="FF0000"/>
                <w:sz w:val="20"/>
              </w:rPr>
              <w:t>]</w:t>
            </w:r>
            <w:r w:rsidR="0003726F" w:rsidRPr="00DD7155">
              <w:rPr>
                <w:rStyle w:val="ad"/>
                <w:b/>
                <w:color w:val="FF0000"/>
                <w:sz w:val="20"/>
              </w:rPr>
              <w:t xml:space="preserve"> </w:t>
            </w:r>
            <w:r w:rsidR="0003726F" w:rsidRPr="00DD7155">
              <w:rPr>
                <w:rStyle w:val="ad"/>
                <w:b/>
                <w:color w:val="FF0000"/>
                <w:sz w:val="20"/>
              </w:rPr>
              <w:footnoteReference w:id="317"/>
            </w:r>
          </w:p>
          <w:p w14:paraId="70753AC5" w14:textId="31BB9404" w:rsidR="00477676" w:rsidRPr="00DD7155" w:rsidRDefault="00F835BC" w:rsidP="002F68A6">
            <w:pPr>
              <w:numPr>
                <w:ilvl w:val="0"/>
                <w:numId w:val="27"/>
              </w:numPr>
              <w:spacing w:before="120" w:after="240"/>
              <w:rPr>
                <w:rFonts w:ascii="Tahoma" w:hAnsi="Tahoma" w:cs="Tahoma"/>
                <w:sz w:val="20"/>
                <w:lang w:eastAsia="ru-RU"/>
              </w:rPr>
            </w:pPr>
            <w:r w:rsidRPr="00DD7155">
              <w:rPr>
                <w:rFonts w:ascii="Tahoma" w:hAnsi="Tahoma" w:cs="Tahoma"/>
                <w:sz w:val="20"/>
              </w:rPr>
              <w:t xml:space="preserve">Справку </w:t>
            </w:r>
            <w:r w:rsidR="00477676" w:rsidRPr="00DD7155">
              <w:rPr>
                <w:rFonts w:ascii="Tahoma" w:hAnsi="Tahoma" w:cs="Tahoma"/>
                <w:sz w:val="20"/>
              </w:rPr>
              <w:t>формы НН.КС-3.1,</w:t>
            </w:r>
          </w:p>
          <w:p w14:paraId="5C5C8F13" w14:textId="0B6797BE" w:rsidR="00477676" w:rsidRPr="00DD7155" w:rsidRDefault="00526E69" w:rsidP="002F68A6">
            <w:pPr>
              <w:numPr>
                <w:ilvl w:val="0"/>
                <w:numId w:val="27"/>
              </w:numPr>
              <w:spacing w:before="120" w:after="240"/>
              <w:rPr>
                <w:rFonts w:ascii="Tahoma" w:hAnsi="Tahoma" w:cs="Tahoma"/>
                <w:sz w:val="20"/>
                <w:highlight w:val="darkRed"/>
                <w:lang w:eastAsia="ru-RU"/>
              </w:rPr>
            </w:pPr>
            <w:r w:rsidRPr="00526E69">
              <w:rPr>
                <w:rFonts w:ascii="Tahoma" w:hAnsi="Tahoma" w:cs="Tahoma"/>
                <w:b/>
                <w:color w:val="FF0000"/>
                <w:sz w:val="20"/>
                <w:u w:color="FF0000"/>
              </w:rPr>
              <w:t>[</w:t>
            </w:r>
            <w:r w:rsidR="001E5980" w:rsidRPr="00DD7155">
              <w:rPr>
                <w:rFonts w:ascii="Tahoma" w:hAnsi="Tahoma" w:cs="Tahoma"/>
                <w:sz w:val="20"/>
                <w:highlight w:val="darkRed"/>
              </w:rPr>
              <w:t xml:space="preserve">Сводную справку </w:t>
            </w:r>
            <w:r w:rsidR="00477676" w:rsidRPr="00DD7155">
              <w:rPr>
                <w:rFonts w:ascii="Tahoma" w:hAnsi="Tahoma" w:cs="Tahoma"/>
                <w:sz w:val="20"/>
                <w:highlight w:val="darkRed"/>
              </w:rPr>
              <w:t>о фактически понесенных компенсируемых затратах с приложением подтверждающих документов,</w:t>
            </w:r>
            <w:r w:rsidR="00821CA5" w:rsidRPr="00DD7155">
              <w:rPr>
                <w:rFonts w:ascii="Tahoma" w:hAnsi="Tahoma" w:cs="Tahoma"/>
                <w:b/>
                <w:color w:val="FF0000"/>
                <w:sz w:val="20"/>
              </w:rPr>
              <w:t xml:space="preserve"> </w:t>
            </w:r>
            <w:r w:rsidRPr="00526E69">
              <w:rPr>
                <w:rFonts w:ascii="Tahoma" w:hAnsi="Tahoma" w:cs="Tahoma"/>
                <w:b/>
                <w:color w:val="FF0000"/>
                <w:sz w:val="20"/>
              </w:rPr>
              <w:t>]</w:t>
            </w:r>
            <w:r w:rsidR="00821CA5" w:rsidRPr="00DD7155">
              <w:rPr>
                <w:rStyle w:val="ad"/>
                <w:b/>
                <w:color w:val="FF0000"/>
                <w:sz w:val="20"/>
              </w:rPr>
              <w:t xml:space="preserve"> </w:t>
            </w:r>
            <w:r w:rsidR="00821CA5" w:rsidRPr="00DD7155">
              <w:rPr>
                <w:rStyle w:val="ad"/>
                <w:b/>
                <w:color w:val="FF0000"/>
                <w:sz w:val="20"/>
              </w:rPr>
              <w:footnoteReference w:id="318"/>
            </w:r>
            <w:r w:rsidR="00821CA5" w:rsidRPr="00DD7155">
              <w:rPr>
                <w:rFonts w:ascii="Tahoma" w:hAnsi="Tahoma" w:cs="Tahoma"/>
                <w:b/>
                <w:color w:val="FF0000"/>
                <w:sz w:val="20"/>
              </w:rPr>
              <w:t xml:space="preserve"> </w:t>
            </w:r>
          </w:p>
          <w:p w14:paraId="17ECC500" w14:textId="77777777" w:rsidR="008D4A44" w:rsidRPr="00DD7155" w:rsidRDefault="008D4A44" w:rsidP="002F68A6">
            <w:pPr>
              <w:numPr>
                <w:ilvl w:val="0"/>
                <w:numId w:val="27"/>
              </w:numPr>
              <w:spacing w:before="120" w:after="240"/>
              <w:rPr>
                <w:rFonts w:ascii="Tahoma" w:hAnsi="Tahoma" w:cs="Tahoma"/>
                <w:color w:val="000000" w:themeColor="text1"/>
                <w:sz w:val="20"/>
              </w:rPr>
            </w:pPr>
            <w:r w:rsidRPr="00DD7155">
              <w:rPr>
                <w:rFonts w:ascii="Tahoma" w:hAnsi="Tahoma" w:cs="Tahoma"/>
                <w:color w:val="000000" w:themeColor="text1"/>
                <w:sz w:val="20"/>
              </w:rPr>
              <w:t xml:space="preserve">счет на оплату, </w:t>
            </w:r>
          </w:p>
          <w:p w14:paraId="53AA0C1A" w14:textId="2EB53C6E" w:rsidR="00477676" w:rsidRPr="00DD7155" w:rsidRDefault="00526E69" w:rsidP="002F68A6">
            <w:pPr>
              <w:numPr>
                <w:ilvl w:val="0"/>
                <w:numId w:val="27"/>
              </w:numPr>
              <w:spacing w:before="120" w:after="240"/>
              <w:rPr>
                <w:rFonts w:ascii="Tahoma" w:hAnsi="Tahoma" w:cs="Tahoma"/>
                <w:color w:val="000000" w:themeColor="text1"/>
                <w:sz w:val="20"/>
                <w:highlight w:val="darkCyan"/>
              </w:rPr>
            </w:pPr>
            <w:r w:rsidRPr="00526E69">
              <w:rPr>
                <w:rFonts w:ascii="Tahoma" w:hAnsi="Tahoma" w:cs="Tahoma"/>
                <w:b/>
                <w:color w:val="FF0000"/>
                <w:sz w:val="20"/>
                <w:u w:color="FF0000"/>
              </w:rPr>
              <w:t>[</w:t>
            </w:r>
            <w:r w:rsidR="008D4A44" w:rsidRPr="00DD7155">
              <w:rPr>
                <w:rFonts w:ascii="Tahoma" w:hAnsi="Tahoma" w:cs="Tahoma"/>
                <w:color w:val="000000" w:themeColor="text1"/>
                <w:sz w:val="20"/>
                <w:highlight w:val="darkCyan"/>
              </w:rPr>
              <w:t>счет-фактуру</w:t>
            </w:r>
            <w:r w:rsidRPr="00526E69">
              <w:rPr>
                <w:rFonts w:ascii="Tahoma" w:hAnsi="Tahoma" w:cs="Tahoma"/>
                <w:b/>
                <w:color w:val="FF0000"/>
                <w:sz w:val="20"/>
              </w:rPr>
              <w:t>]</w:t>
            </w:r>
          </w:p>
        </w:tc>
      </w:tr>
      <w:tr w:rsidR="007C5386" w:rsidRPr="00DD7155" w14:paraId="44861B79" w14:textId="77777777" w:rsidTr="00C6767F">
        <w:trPr>
          <w:trHeight w:val="280"/>
        </w:trPr>
        <w:tc>
          <w:tcPr>
            <w:tcW w:w="1135" w:type="dxa"/>
            <w:vMerge w:val="restart"/>
          </w:tcPr>
          <w:p w14:paraId="1E8732EE" w14:textId="77777777" w:rsidR="007C5386" w:rsidRPr="00DD7155" w:rsidRDefault="007C5386" w:rsidP="002F68A6">
            <w:pPr>
              <w:tabs>
                <w:tab w:val="left" w:pos="1410"/>
              </w:tabs>
              <w:spacing w:before="120" w:after="240"/>
              <w:ind w:right="-150" w:firstLine="0"/>
              <w:jc w:val="left"/>
              <w:rPr>
                <w:rFonts w:ascii="Tahoma" w:hAnsi="Tahoma" w:cs="Tahoma"/>
                <w:sz w:val="14"/>
              </w:rPr>
            </w:pPr>
            <w:r w:rsidRPr="00DD7155">
              <w:rPr>
                <w:rFonts w:ascii="Tahoma" w:hAnsi="Tahoma" w:cs="Tahoma"/>
                <w:i/>
                <w:sz w:val="14"/>
                <w:szCs w:val="18"/>
              </w:rPr>
              <w:t>Срок для направления</w:t>
            </w:r>
          </w:p>
        </w:tc>
        <w:tc>
          <w:tcPr>
            <w:tcW w:w="9497" w:type="dxa"/>
            <w:tcBorders>
              <w:top w:val="dotted" w:sz="4" w:space="0" w:color="auto"/>
            </w:tcBorders>
            <w:shd w:val="clear" w:color="auto" w:fill="F2F2F2"/>
          </w:tcPr>
          <w:p w14:paraId="43B9A89B" w14:textId="7A8F1F2A" w:rsidR="007C5386" w:rsidRPr="00DD7155" w:rsidRDefault="007C5386" w:rsidP="00596024">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lang w:eastAsia="ru-RU"/>
              </w:rPr>
            </w:pPr>
            <w:r w:rsidRPr="00DD7155">
              <w:rPr>
                <w:rFonts w:ascii="Tahoma" w:hAnsi="Tahoma" w:cs="Tahoma"/>
                <w:sz w:val="20"/>
              </w:rPr>
              <w:t>в течение 2 р.д. с момента окончания выполнения Работ в Отчетном периоде,</w:t>
            </w:r>
          </w:p>
        </w:tc>
      </w:tr>
      <w:tr w:rsidR="007C5386" w:rsidRPr="00DD7155" w14:paraId="67CDE6A4" w14:textId="77777777" w:rsidTr="00F85F6F">
        <w:tc>
          <w:tcPr>
            <w:tcW w:w="1135" w:type="dxa"/>
            <w:vMerge/>
          </w:tcPr>
          <w:p w14:paraId="733D0166" w14:textId="394DF748" w:rsidR="007C5386" w:rsidRPr="00DD7155" w:rsidRDefault="007C5386" w:rsidP="002F68A6">
            <w:pPr>
              <w:tabs>
                <w:tab w:val="left" w:pos="1410"/>
              </w:tabs>
              <w:spacing w:before="120" w:after="240"/>
              <w:ind w:right="-150" w:firstLine="0"/>
              <w:jc w:val="left"/>
              <w:rPr>
                <w:rFonts w:ascii="Tahoma" w:hAnsi="Tahoma" w:cs="Tahoma"/>
                <w:sz w:val="14"/>
              </w:rPr>
            </w:pPr>
          </w:p>
        </w:tc>
        <w:tc>
          <w:tcPr>
            <w:tcW w:w="9497" w:type="dxa"/>
            <w:tcBorders>
              <w:top w:val="dotted" w:sz="4" w:space="0" w:color="auto"/>
              <w:bottom w:val="dotted" w:sz="4" w:space="0" w:color="auto"/>
            </w:tcBorders>
            <w:shd w:val="clear" w:color="auto" w:fill="F2F2F2"/>
          </w:tcPr>
          <w:p w14:paraId="066B9208" w14:textId="5FAB8791" w:rsidR="007C5386" w:rsidRPr="00DD7155" w:rsidRDefault="007C5386" w:rsidP="00596024">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lang w:eastAsia="ru-RU"/>
              </w:rPr>
            </w:pPr>
            <w:r w:rsidRPr="00DD7155">
              <w:rPr>
                <w:rFonts w:ascii="Tahoma" w:hAnsi="Tahoma" w:cs="Tahoma"/>
                <w:sz w:val="20"/>
              </w:rPr>
              <w:t>но не позднее последнего числа Отчетного периода выполнения Работ</w:t>
            </w:r>
          </w:p>
        </w:tc>
      </w:tr>
    </w:tbl>
    <w:p w14:paraId="61160216" w14:textId="77777777" w:rsidR="00DE5F6D" w:rsidRPr="00DD7155" w:rsidRDefault="00DE5F6D" w:rsidP="00B87AEB">
      <w:pPr>
        <w:pStyle w:val="afff1"/>
        <w:tabs>
          <w:tab w:val="left" w:pos="709"/>
        </w:tabs>
        <w:ind w:left="142"/>
        <w:rPr>
          <w:rFonts w:ascii="Tahoma" w:hAnsi="Tahoma" w:cs="Tahoma"/>
          <w:b/>
          <w:i/>
          <w:sz w:val="20"/>
        </w:rPr>
      </w:pPr>
    </w:p>
    <w:tbl>
      <w:tblPr>
        <w:tblStyle w:val="55"/>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71AFEC44" w14:textId="77777777" w:rsidTr="00E01668">
        <w:trPr>
          <w:trHeight w:val="280"/>
        </w:trPr>
        <w:tc>
          <w:tcPr>
            <w:tcW w:w="1134" w:type="dxa"/>
          </w:tcPr>
          <w:p w14:paraId="245ADE09" w14:textId="77777777" w:rsidR="00F85F6F" w:rsidRPr="00DD7155" w:rsidRDefault="00F85F6F" w:rsidP="002F68A6">
            <w:pPr>
              <w:pStyle w:val="1112"/>
              <w:numPr>
                <w:ilvl w:val="3"/>
                <w:numId w:val="13"/>
              </w:numPr>
              <w:tabs>
                <w:tab w:val="left" w:pos="1277"/>
              </w:tabs>
              <w:spacing w:before="120" w:after="240"/>
              <w:ind w:left="688"/>
              <w:jc w:val="left"/>
              <w:rPr>
                <w:rFonts w:ascii="Tahoma" w:hAnsi="Tahoma" w:cs="Tahoma"/>
                <w:sz w:val="20"/>
                <w:lang w:eastAsia="ru-RU"/>
              </w:rPr>
            </w:pPr>
          </w:p>
          <w:p w14:paraId="4D04C327" w14:textId="64E4C7E3" w:rsidR="00477676" w:rsidRPr="00DD7155" w:rsidRDefault="007C5386" w:rsidP="002F68A6">
            <w:pPr>
              <w:tabs>
                <w:tab w:val="left" w:pos="1410"/>
              </w:tabs>
              <w:spacing w:before="120" w:after="240"/>
              <w:ind w:right="-150" w:firstLine="0"/>
              <w:jc w:val="left"/>
              <w:rPr>
                <w:rFonts w:ascii="Tahoma" w:hAnsi="Tahoma" w:cs="Tahoma"/>
                <w:sz w:val="20"/>
                <w:lang w:eastAsia="ru-RU"/>
              </w:rPr>
            </w:pPr>
            <w:r w:rsidRPr="007C5386">
              <w:rPr>
                <w:rFonts w:ascii="Tahoma" w:hAnsi="Tahoma" w:cs="Tahoma"/>
                <w:i/>
                <w:sz w:val="14"/>
                <w:szCs w:val="22"/>
                <w:lang w:eastAsia="ru-RU"/>
              </w:rPr>
              <w:t>Перечень документов</w:t>
            </w:r>
          </w:p>
        </w:tc>
        <w:tc>
          <w:tcPr>
            <w:tcW w:w="9498" w:type="dxa"/>
            <w:tcBorders>
              <w:top w:val="dotted" w:sz="4" w:space="0" w:color="A6A6A6"/>
              <w:bottom w:val="dotted" w:sz="4" w:space="0" w:color="A6A6A6"/>
            </w:tcBorders>
            <w:shd w:val="clear" w:color="auto" w:fill="F2F2F2"/>
          </w:tcPr>
          <w:p w14:paraId="4ABF9EBC" w14:textId="77777777" w:rsidR="00477676" w:rsidRPr="00DD7155" w:rsidRDefault="00477676" w:rsidP="002F68A6">
            <w:pPr>
              <w:spacing w:before="120" w:after="240"/>
              <w:ind w:left="142" w:right="-2" w:firstLine="0"/>
              <w:rPr>
                <w:rFonts w:ascii="Tahoma" w:hAnsi="Tahoma" w:cs="Tahoma"/>
                <w:sz w:val="20"/>
                <w:lang w:eastAsia="ru-RU"/>
              </w:rPr>
            </w:pPr>
            <w:r w:rsidRPr="00DD7155">
              <w:rPr>
                <w:rFonts w:ascii="Tahoma" w:hAnsi="Tahoma" w:cs="Tahoma"/>
                <w:sz w:val="20"/>
              </w:rPr>
              <w:t xml:space="preserve">Заказчик </w:t>
            </w:r>
            <w:r w:rsidR="00B568C5" w:rsidRPr="00DD7155">
              <w:rPr>
                <w:rFonts w:ascii="Tahoma" w:hAnsi="Tahoma" w:cs="Tahoma"/>
                <w:sz w:val="20"/>
              </w:rPr>
              <w:t xml:space="preserve">осуществляет приемку Работ и направляет </w:t>
            </w:r>
            <w:r w:rsidRPr="00DD7155">
              <w:rPr>
                <w:rFonts w:ascii="Tahoma" w:hAnsi="Tahoma" w:cs="Tahoma"/>
                <w:sz w:val="20"/>
              </w:rPr>
              <w:t>Подрядчику по электронной почте</w:t>
            </w:r>
            <w:r w:rsidR="00B568C5" w:rsidRPr="00DD7155">
              <w:rPr>
                <w:rFonts w:ascii="Tahoma" w:hAnsi="Tahoma" w:cs="Tahoma"/>
                <w:sz w:val="20"/>
              </w:rPr>
              <w:t xml:space="preserve"> подписанные им</w:t>
            </w:r>
            <w:r w:rsidRPr="00DD7155">
              <w:rPr>
                <w:rFonts w:ascii="Tahoma" w:hAnsi="Tahoma" w:cs="Tahoma"/>
                <w:sz w:val="20"/>
              </w:rPr>
              <w:t>:</w:t>
            </w:r>
          </w:p>
          <w:p w14:paraId="08318AF3" w14:textId="527CA283" w:rsidR="00F835BC" w:rsidRPr="00DD7155" w:rsidRDefault="00477676" w:rsidP="002F68A6">
            <w:pPr>
              <w:numPr>
                <w:ilvl w:val="0"/>
                <w:numId w:val="27"/>
              </w:numPr>
              <w:spacing w:before="120" w:after="240"/>
              <w:rPr>
                <w:rFonts w:ascii="Tahoma" w:hAnsi="Tahoma" w:cs="Tahoma"/>
                <w:sz w:val="20"/>
                <w:lang w:eastAsia="ru-RU"/>
              </w:rPr>
            </w:pPr>
            <w:r w:rsidRPr="00DD7155">
              <w:rPr>
                <w:rFonts w:ascii="Tahoma" w:hAnsi="Tahoma" w:cs="Tahoma"/>
                <w:sz w:val="20"/>
              </w:rPr>
              <w:t xml:space="preserve">Акт формы КС-2 с приложением </w:t>
            </w:r>
          </w:p>
          <w:p w14:paraId="34397DE5" w14:textId="0B8E1838"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477676" w:rsidRPr="00DD7155">
              <w:rPr>
                <w:rFonts w:ascii="Tahoma" w:hAnsi="Tahoma" w:cs="Tahoma"/>
                <w:sz w:val="20"/>
              </w:rPr>
              <w:t>Перечня оборудования форм</w:t>
            </w:r>
            <w:r w:rsidR="004D1099" w:rsidRPr="00DD7155">
              <w:rPr>
                <w:rFonts w:ascii="Tahoma" w:hAnsi="Tahoma" w:cs="Tahoma"/>
                <w:sz w:val="20"/>
              </w:rPr>
              <w:t>ы</w:t>
            </w:r>
            <w:r w:rsidR="00477676" w:rsidRPr="00DD7155">
              <w:rPr>
                <w:rFonts w:ascii="Tahoma" w:hAnsi="Tahoma" w:cs="Tahoma"/>
                <w:sz w:val="20"/>
              </w:rPr>
              <w:t xml:space="preserve"> НН.КС-2.3,</w:t>
            </w:r>
            <w:r w:rsidRPr="00526E69">
              <w:rPr>
                <w:rFonts w:ascii="Tahoma" w:hAnsi="Tahoma" w:cs="Tahoma"/>
                <w:b/>
                <w:color w:val="FF0000"/>
                <w:sz w:val="20"/>
              </w:rPr>
              <w:t>]</w:t>
            </w:r>
          </w:p>
          <w:p w14:paraId="1C9F8DBD" w14:textId="76857194" w:rsidR="00477676" w:rsidRPr="00DD7155" w:rsidRDefault="00526E69" w:rsidP="002F68A6">
            <w:pPr>
              <w:numPr>
                <w:ilvl w:val="0"/>
                <w:numId w:val="27"/>
              </w:numPr>
              <w:spacing w:before="120" w:after="240"/>
              <w:ind w:hanging="10"/>
              <w:rPr>
                <w:rFonts w:ascii="Tahoma" w:hAnsi="Tahoma" w:cs="Tahoma"/>
                <w:sz w:val="20"/>
                <w:lang w:eastAsia="ru-RU"/>
              </w:rPr>
            </w:pPr>
            <w:r w:rsidRPr="00526E69">
              <w:rPr>
                <w:rFonts w:ascii="Tahoma" w:hAnsi="Tahoma" w:cs="Tahoma"/>
                <w:b/>
                <w:color w:val="FF0000"/>
                <w:sz w:val="20"/>
                <w:u w:color="FF0000"/>
              </w:rPr>
              <w:t>[</w:t>
            </w:r>
            <w:r w:rsidR="00477676" w:rsidRPr="00DD7155">
              <w:rPr>
                <w:rFonts w:ascii="Tahoma" w:hAnsi="Tahoma" w:cs="Tahoma"/>
                <w:sz w:val="20"/>
              </w:rPr>
              <w:t>Акт на списание форм</w:t>
            </w:r>
            <w:r w:rsidR="005F6CEE" w:rsidRPr="00DD7155">
              <w:rPr>
                <w:rFonts w:ascii="Tahoma" w:hAnsi="Tahoma" w:cs="Tahoma"/>
                <w:sz w:val="20"/>
              </w:rPr>
              <w:t>ы</w:t>
            </w:r>
            <w:r w:rsidR="00477676" w:rsidRPr="00DD7155">
              <w:rPr>
                <w:rFonts w:ascii="Tahoma" w:hAnsi="Tahoma" w:cs="Tahoma"/>
                <w:sz w:val="20"/>
              </w:rPr>
              <w:t xml:space="preserve"> НН.М-23.1,</w:t>
            </w:r>
            <w:r w:rsidRPr="00526E69">
              <w:rPr>
                <w:rFonts w:ascii="Tahoma" w:hAnsi="Tahoma" w:cs="Tahoma"/>
                <w:b/>
                <w:color w:val="FF0000"/>
                <w:sz w:val="20"/>
              </w:rPr>
              <w:t>]</w:t>
            </w:r>
            <w:r w:rsidR="00477676" w:rsidRPr="00DD7155">
              <w:rPr>
                <w:rStyle w:val="ad"/>
                <w:rFonts w:ascii="Tahoma" w:hAnsi="Tahoma" w:cs="Tahoma"/>
                <w:sz w:val="20"/>
              </w:rPr>
              <w:footnoteReference w:id="319"/>
            </w:r>
          </w:p>
          <w:p w14:paraId="300D5371" w14:textId="37BC6E4C" w:rsidR="00477676" w:rsidRPr="00DD7155" w:rsidRDefault="00477676" w:rsidP="002F68A6">
            <w:pPr>
              <w:numPr>
                <w:ilvl w:val="0"/>
                <w:numId w:val="27"/>
              </w:numPr>
              <w:spacing w:before="120" w:after="240"/>
              <w:rPr>
                <w:rFonts w:ascii="Tahoma" w:hAnsi="Tahoma" w:cs="Tahoma"/>
                <w:sz w:val="20"/>
                <w:lang w:eastAsia="ru-RU"/>
              </w:rPr>
            </w:pPr>
            <w:r w:rsidRPr="00DD7155">
              <w:rPr>
                <w:rFonts w:ascii="Tahoma" w:hAnsi="Tahoma" w:cs="Tahoma"/>
                <w:sz w:val="20"/>
              </w:rPr>
              <w:t>Справк</w:t>
            </w:r>
            <w:r w:rsidR="00B568C5" w:rsidRPr="00DD7155">
              <w:rPr>
                <w:rFonts w:ascii="Tahoma" w:hAnsi="Tahoma" w:cs="Tahoma"/>
                <w:sz w:val="20"/>
              </w:rPr>
              <w:t>у</w:t>
            </w:r>
            <w:r w:rsidRPr="00DD7155">
              <w:rPr>
                <w:rFonts w:ascii="Tahoma" w:hAnsi="Tahoma" w:cs="Tahoma"/>
                <w:sz w:val="20"/>
              </w:rPr>
              <w:t xml:space="preserve"> формы НН.КС-3.1,</w:t>
            </w:r>
          </w:p>
          <w:p w14:paraId="0A46F058" w14:textId="0F2DECA0" w:rsidR="00477676" w:rsidRPr="00DD7155" w:rsidRDefault="00526E69" w:rsidP="002F68A6">
            <w:pPr>
              <w:numPr>
                <w:ilvl w:val="0"/>
                <w:numId w:val="27"/>
              </w:numPr>
              <w:spacing w:before="120" w:after="240"/>
              <w:rPr>
                <w:rFonts w:ascii="Tahoma" w:hAnsi="Tahoma" w:cs="Tahoma"/>
                <w:sz w:val="20"/>
                <w:highlight w:val="darkRed"/>
                <w:lang w:eastAsia="ru-RU"/>
              </w:rPr>
            </w:pPr>
            <w:r w:rsidRPr="00526E69">
              <w:rPr>
                <w:rFonts w:ascii="Tahoma" w:hAnsi="Tahoma" w:cs="Tahoma"/>
                <w:b/>
                <w:color w:val="FF0000"/>
                <w:sz w:val="20"/>
                <w:u w:color="FF0000"/>
              </w:rPr>
              <w:t>[</w:t>
            </w:r>
            <w:r w:rsidR="00477676" w:rsidRPr="00DD7155">
              <w:rPr>
                <w:rFonts w:ascii="Tahoma" w:hAnsi="Tahoma" w:cs="Tahoma"/>
                <w:sz w:val="20"/>
                <w:highlight w:val="darkRed"/>
              </w:rPr>
              <w:t>Сводн</w:t>
            </w:r>
            <w:r w:rsidR="00B568C5" w:rsidRPr="00DD7155">
              <w:rPr>
                <w:rFonts w:ascii="Tahoma" w:hAnsi="Tahoma" w:cs="Tahoma"/>
                <w:sz w:val="20"/>
                <w:highlight w:val="darkRed"/>
              </w:rPr>
              <w:t>ую</w:t>
            </w:r>
            <w:r w:rsidR="00477676" w:rsidRPr="00DD7155">
              <w:rPr>
                <w:rFonts w:ascii="Tahoma" w:hAnsi="Tahoma" w:cs="Tahoma"/>
                <w:sz w:val="20"/>
                <w:highlight w:val="darkRed"/>
              </w:rPr>
              <w:t xml:space="preserve"> справк</w:t>
            </w:r>
            <w:r w:rsidR="00B568C5" w:rsidRPr="00DD7155">
              <w:rPr>
                <w:rFonts w:ascii="Tahoma" w:hAnsi="Tahoma" w:cs="Tahoma"/>
                <w:sz w:val="20"/>
                <w:highlight w:val="darkRed"/>
              </w:rPr>
              <w:t>у</w:t>
            </w:r>
            <w:r w:rsidR="00477676" w:rsidRPr="00DD7155">
              <w:rPr>
                <w:rFonts w:ascii="Tahoma" w:hAnsi="Tahoma" w:cs="Tahoma"/>
                <w:sz w:val="20"/>
                <w:highlight w:val="darkRed"/>
              </w:rPr>
              <w:t xml:space="preserve"> о фактически понесенных компенсируемых затратах с приложением подтверждающих документов,</w:t>
            </w:r>
            <w:r w:rsidRPr="00526E69">
              <w:rPr>
                <w:rFonts w:ascii="Tahoma" w:hAnsi="Tahoma" w:cs="Tahoma"/>
                <w:b/>
                <w:color w:val="FF0000"/>
                <w:sz w:val="20"/>
              </w:rPr>
              <w:t>]</w:t>
            </w:r>
            <w:r w:rsidR="00821CA5" w:rsidRPr="00DD7155">
              <w:rPr>
                <w:rStyle w:val="ad"/>
                <w:b/>
                <w:color w:val="FF0000"/>
                <w:sz w:val="20"/>
              </w:rPr>
              <w:footnoteReference w:id="320"/>
            </w:r>
            <w:r w:rsidR="00821CA5" w:rsidRPr="00DD7155">
              <w:rPr>
                <w:rFonts w:ascii="Tahoma" w:hAnsi="Tahoma" w:cs="Tahoma"/>
                <w:b/>
                <w:color w:val="FF0000"/>
                <w:sz w:val="20"/>
              </w:rPr>
              <w:t xml:space="preserve"> </w:t>
            </w:r>
          </w:p>
          <w:p w14:paraId="5E7F0EB9" w14:textId="77777777" w:rsidR="00477676" w:rsidRPr="00EC24A8" w:rsidRDefault="00477676" w:rsidP="002F68A6">
            <w:pPr>
              <w:spacing w:before="120" w:after="240"/>
              <w:ind w:left="142" w:right="-2" w:firstLine="0"/>
              <w:rPr>
                <w:rFonts w:ascii="Tahoma" w:hAnsi="Tahoma" w:cs="Tahoma"/>
                <w:sz w:val="20"/>
                <w:lang w:eastAsia="ru-RU"/>
              </w:rPr>
            </w:pPr>
            <w:r w:rsidRPr="00EC24A8">
              <w:rPr>
                <w:rFonts w:ascii="Tahoma" w:hAnsi="Tahoma" w:cs="Tahoma"/>
                <w:sz w:val="20"/>
              </w:rPr>
              <w:t>либо</w:t>
            </w:r>
          </w:p>
          <w:p w14:paraId="4B64B63C" w14:textId="77777777" w:rsidR="00477676" w:rsidRPr="00DD7155" w:rsidRDefault="00477676" w:rsidP="002F68A6">
            <w:pPr>
              <w:numPr>
                <w:ilvl w:val="0"/>
                <w:numId w:val="27"/>
              </w:numPr>
              <w:spacing w:before="120" w:after="240"/>
              <w:ind w:hanging="357"/>
              <w:rPr>
                <w:rFonts w:ascii="Tahoma" w:hAnsi="Tahoma" w:cs="Tahoma"/>
                <w:sz w:val="20"/>
                <w:lang w:eastAsia="ru-RU"/>
              </w:rPr>
            </w:pPr>
            <w:r w:rsidRPr="00DD7155">
              <w:rPr>
                <w:rFonts w:ascii="Tahoma" w:hAnsi="Tahoma" w:cs="Tahoma"/>
                <w:sz w:val="20"/>
              </w:rPr>
              <w:t>мотивированный отказ от приемки Работ</w:t>
            </w:r>
          </w:p>
        </w:tc>
      </w:tr>
      <w:tr w:rsidR="007C5386" w:rsidRPr="00DD7155" w14:paraId="039D1650" w14:textId="77777777" w:rsidTr="00C6767F">
        <w:trPr>
          <w:trHeight w:val="431"/>
        </w:trPr>
        <w:tc>
          <w:tcPr>
            <w:tcW w:w="1134" w:type="dxa"/>
            <w:vMerge w:val="restart"/>
          </w:tcPr>
          <w:p w14:paraId="0507F00E" w14:textId="77777777"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r w:rsidRPr="00DD7155">
              <w:rPr>
                <w:rFonts w:ascii="Tahoma" w:hAnsi="Tahoma" w:cs="Tahoma"/>
                <w:i/>
                <w:sz w:val="14"/>
                <w:szCs w:val="18"/>
              </w:rPr>
              <w:t>Срок для направления</w:t>
            </w:r>
          </w:p>
        </w:tc>
        <w:tc>
          <w:tcPr>
            <w:tcW w:w="9498" w:type="dxa"/>
            <w:tcBorders>
              <w:top w:val="dotted" w:sz="4" w:space="0" w:color="A6A6A6"/>
            </w:tcBorders>
            <w:shd w:val="clear" w:color="auto" w:fill="F2F2F2"/>
          </w:tcPr>
          <w:p w14:paraId="1C910C99" w14:textId="0FCC6E2E" w:rsidR="007C5386" w:rsidRPr="00DD7155" w:rsidRDefault="007C5386" w:rsidP="002F68A6">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rPr>
              <w:t>в течение 2 р.д. с даты получения документов от Подрядчика по электронной почте,</w:t>
            </w:r>
          </w:p>
        </w:tc>
      </w:tr>
      <w:tr w:rsidR="007C5386" w:rsidRPr="00DD7155" w14:paraId="06DFE2C4" w14:textId="77777777" w:rsidTr="00F85F6F">
        <w:tc>
          <w:tcPr>
            <w:tcW w:w="1134" w:type="dxa"/>
            <w:vMerge/>
          </w:tcPr>
          <w:p w14:paraId="086B744D" w14:textId="67F4C0F5" w:rsidR="007C5386" w:rsidRPr="00DD7155" w:rsidRDefault="007C5386" w:rsidP="002F68A6">
            <w:pPr>
              <w:tabs>
                <w:tab w:val="left" w:pos="1410"/>
              </w:tabs>
              <w:spacing w:before="120" w:after="240"/>
              <w:ind w:right="-150" w:firstLine="0"/>
              <w:jc w:val="left"/>
              <w:rPr>
                <w:rFonts w:ascii="Tahoma" w:hAnsi="Tahoma" w:cs="Tahoma"/>
                <w:i/>
                <w:sz w:val="14"/>
                <w:szCs w:val="18"/>
                <w:lang w:eastAsia="ru-RU"/>
              </w:rPr>
            </w:pPr>
          </w:p>
        </w:tc>
        <w:tc>
          <w:tcPr>
            <w:tcW w:w="9498" w:type="dxa"/>
            <w:tcBorders>
              <w:top w:val="dotted" w:sz="4" w:space="0" w:color="A6A6A6"/>
              <w:bottom w:val="dotted" w:sz="4" w:space="0" w:color="A6A6A6"/>
            </w:tcBorders>
            <w:shd w:val="clear" w:color="auto" w:fill="F2F2F2"/>
          </w:tcPr>
          <w:p w14:paraId="1D59535D" w14:textId="6E199102" w:rsidR="007C5386" w:rsidRPr="00DD7155" w:rsidRDefault="007C5386" w:rsidP="005B7AAA">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rPr>
              <w:t>но не позднее 2-го числа месяца, следующего за Отчетным периодом выполнения Работ</w:t>
            </w:r>
          </w:p>
        </w:tc>
      </w:tr>
    </w:tbl>
    <w:p w14:paraId="560B33B9" w14:textId="77777777" w:rsidR="00477676" w:rsidRPr="00DD7155" w:rsidRDefault="00477676" w:rsidP="00B87AEB">
      <w:pPr>
        <w:pStyle w:val="afff1"/>
        <w:tabs>
          <w:tab w:val="left" w:pos="709"/>
        </w:tabs>
        <w:ind w:left="142"/>
        <w:rPr>
          <w:rFonts w:ascii="Tahoma" w:hAnsi="Tahoma" w:cs="Tahoma"/>
          <w:b/>
          <w:i/>
          <w:sz w:val="20"/>
        </w:rPr>
      </w:pPr>
    </w:p>
    <w:tbl>
      <w:tblPr>
        <w:tblStyle w:val="affa"/>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477676" w:rsidRPr="00DD7155" w14:paraId="0A0A6E7B" w14:textId="77777777" w:rsidTr="00E01668">
        <w:trPr>
          <w:trHeight w:val="280"/>
        </w:trPr>
        <w:tc>
          <w:tcPr>
            <w:tcW w:w="1134" w:type="dxa"/>
          </w:tcPr>
          <w:p w14:paraId="06CC14BB" w14:textId="77777777" w:rsidR="00F85F6F" w:rsidRPr="00DD7155" w:rsidRDefault="00F85F6F" w:rsidP="002F68A6">
            <w:pPr>
              <w:pStyle w:val="1112"/>
              <w:numPr>
                <w:ilvl w:val="3"/>
                <w:numId w:val="13"/>
              </w:numPr>
              <w:tabs>
                <w:tab w:val="left" w:pos="1277"/>
              </w:tabs>
              <w:spacing w:before="120" w:after="240"/>
              <w:ind w:left="688"/>
              <w:jc w:val="left"/>
              <w:rPr>
                <w:rFonts w:ascii="Tahoma" w:hAnsi="Tahoma" w:cs="Tahoma"/>
                <w:sz w:val="20"/>
              </w:rPr>
            </w:pPr>
          </w:p>
          <w:p w14:paraId="5E43F936" w14:textId="7B2E619B" w:rsidR="00477676" w:rsidRPr="00DD7155" w:rsidRDefault="007C5386" w:rsidP="002F68A6">
            <w:pPr>
              <w:tabs>
                <w:tab w:val="left" w:pos="1410"/>
              </w:tabs>
              <w:spacing w:before="120" w:after="240"/>
              <w:ind w:right="-150" w:firstLine="0"/>
              <w:jc w:val="left"/>
              <w:rPr>
                <w:rFonts w:ascii="Tahoma" w:hAnsi="Tahoma" w:cs="Tahoma"/>
                <w:sz w:val="20"/>
              </w:rPr>
            </w:pPr>
            <w:r w:rsidRPr="007C5386">
              <w:rPr>
                <w:rFonts w:ascii="Tahoma" w:hAnsi="Tahoma" w:cs="Tahoma"/>
                <w:i/>
                <w:sz w:val="14"/>
                <w:szCs w:val="22"/>
              </w:rPr>
              <w:t>Перечень документов</w:t>
            </w:r>
          </w:p>
        </w:tc>
        <w:tc>
          <w:tcPr>
            <w:tcW w:w="9498" w:type="dxa"/>
            <w:tcBorders>
              <w:top w:val="dotted" w:sz="4" w:space="0" w:color="auto"/>
              <w:bottom w:val="dotted" w:sz="4" w:space="0" w:color="auto"/>
            </w:tcBorders>
            <w:shd w:val="clear" w:color="auto" w:fill="F2F2F2" w:themeFill="background1" w:themeFillShade="F2"/>
          </w:tcPr>
          <w:p w14:paraId="70BC7E0E" w14:textId="77777777" w:rsidR="00477676" w:rsidRPr="00DD7155" w:rsidRDefault="00477676" w:rsidP="002F68A6">
            <w:pPr>
              <w:spacing w:before="120" w:after="240"/>
              <w:ind w:left="142" w:firstLine="0"/>
              <w:rPr>
                <w:rFonts w:ascii="Tahoma" w:hAnsi="Tahoma" w:cs="Tahoma"/>
                <w:sz w:val="20"/>
              </w:rPr>
            </w:pPr>
            <w:r w:rsidRPr="00DD7155">
              <w:rPr>
                <w:rFonts w:ascii="Tahoma" w:hAnsi="Tahoma" w:cs="Tahoma"/>
                <w:sz w:val="20"/>
              </w:rPr>
              <w:t>Подрядчик направляет Заказчику на бумажном носителе</w:t>
            </w:r>
            <w:r w:rsidR="00B568C5" w:rsidRPr="00DD7155">
              <w:rPr>
                <w:rFonts w:ascii="Tahoma" w:hAnsi="Tahoma" w:cs="Tahoma"/>
                <w:sz w:val="20"/>
              </w:rPr>
              <w:t xml:space="preserve"> подписанные им</w:t>
            </w:r>
            <w:r w:rsidRPr="00DD7155">
              <w:rPr>
                <w:rFonts w:ascii="Tahoma" w:hAnsi="Tahoma" w:cs="Tahoma"/>
                <w:sz w:val="20"/>
              </w:rPr>
              <w:t>:</w:t>
            </w:r>
          </w:p>
          <w:p w14:paraId="04BB4D28" w14:textId="65DCFCA0" w:rsidR="003E278D" w:rsidRPr="00DD7155" w:rsidRDefault="00477676" w:rsidP="002F68A6">
            <w:pPr>
              <w:numPr>
                <w:ilvl w:val="0"/>
                <w:numId w:val="27"/>
              </w:numPr>
              <w:spacing w:before="120" w:after="240"/>
              <w:rPr>
                <w:rFonts w:ascii="Tahoma" w:hAnsi="Tahoma" w:cs="Tahoma"/>
                <w:sz w:val="20"/>
              </w:rPr>
            </w:pPr>
            <w:r w:rsidRPr="00DD7155">
              <w:rPr>
                <w:rFonts w:ascii="Tahoma" w:hAnsi="Tahoma" w:cs="Tahoma"/>
                <w:sz w:val="20"/>
              </w:rPr>
              <w:t>Акты формы КС-2</w:t>
            </w:r>
            <w:r w:rsidR="005272B4" w:rsidRPr="00DD7155">
              <w:rPr>
                <w:rFonts w:ascii="Tahoma" w:hAnsi="Tahoma" w:cs="Tahoma"/>
                <w:sz w:val="20"/>
              </w:rPr>
              <w:t xml:space="preserve"> (2 экз.)</w:t>
            </w:r>
            <w:r w:rsidRPr="00DD7155">
              <w:rPr>
                <w:rFonts w:ascii="Tahoma" w:hAnsi="Tahoma" w:cs="Tahoma"/>
                <w:sz w:val="20"/>
              </w:rPr>
              <w:t xml:space="preserve"> с приложением </w:t>
            </w:r>
          </w:p>
          <w:p w14:paraId="0A3CDF71" w14:textId="4DEDDBF2" w:rsidR="00477676" w:rsidRPr="00DD7155" w:rsidRDefault="00526E69" w:rsidP="002F68A6">
            <w:pPr>
              <w:numPr>
                <w:ilvl w:val="0"/>
                <w:numId w:val="27"/>
              </w:numPr>
              <w:spacing w:before="120" w:after="240"/>
              <w:ind w:hanging="10"/>
              <w:rPr>
                <w:rFonts w:ascii="Tahoma" w:hAnsi="Tahoma" w:cs="Tahoma"/>
                <w:sz w:val="20"/>
              </w:rPr>
            </w:pPr>
            <w:r w:rsidRPr="00526E69">
              <w:rPr>
                <w:rFonts w:ascii="Tahoma" w:hAnsi="Tahoma" w:cs="Tahoma"/>
                <w:b/>
                <w:color w:val="FF0000"/>
                <w:sz w:val="20"/>
                <w:u w:color="FF0000"/>
              </w:rPr>
              <w:t>[</w:t>
            </w:r>
            <w:r w:rsidR="00477676" w:rsidRPr="00DD7155">
              <w:rPr>
                <w:rFonts w:ascii="Tahoma" w:hAnsi="Tahoma" w:cs="Tahoma"/>
                <w:sz w:val="20"/>
              </w:rPr>
              <w:t>Перечн</w:t>
            </w:r>
            <w:r w:rsidR="00D90676" w:rsidRPr="00DD7155">
              <w:rPr>
                <w:rFonts w:ascii="Tahoma" w:hAnsi="Tahoma" w:cs="Tahoma"/>
                <w:sz w:val="20"/>
              </w:rPr>
              <w:t>я</w:t>
            </w:r>
            <w:r w:rsidR="00477676" w:rsidRPr="00DD7155">
              <w:rPr>
                <w:rFonts w:ascii="Tahoma" w:hAnsi="Tahoma" w:cs="Tahoma"/>
                <w:sz w:val="20"/>
              </w:rPr>
              <w:t xml:space="preserve"> оборудования форм</w:t>
            </w:r>
            <w:r w:rsidR="004D1099" w:rsidRPr="00DD7155">
              <w:rPr>
                <w:rFonts w:ascii="Tahoma" w:hAnsi="Tahoma" w:cs="Tahoma"/>
                <w:sz w:val="20"/>
              </w:rPr>
              <w:t>ы</w:t>
            </w:r>
            <w:r w:rsidR="00477676" w:rsidRPr="00DD7155">
              <w:rPr>
                <w:rFonts w:ascii="Tahoma" w:hAnsi="Tahoma" w:cs="Tahoma"/>
                <w:sz w:val="20"/>
              </w:rPr>
              <w:t xml:space="preserve"> НН.КС-2.3 (2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p>
          <w:p w14:paraId="5C54AB5F" w14:textId="77F2A06F" w:rsidR="00477676" w:rsidRPr="00DD7155" w:rsidRDefault="00526E69" w:rsidP="002F68A6">
            <w:pPr>
              <w:numPr>
                <w:ilvl w:val="0"/>
                <w:numId w:val="27"/>
              </w:numPr>
              <w:spacing w:before="120" w:after="240"/>
              <w:ind w:hanging="10"/>
              <w:rPr>
                <w:rFonts w:ascii="Tahoma" w:hAnsi="Tahoma" w:cs="Tahoma"/>
                <w:sz w:val="20"/>
              </w:rPr>
            </w:pPr>
            <w:r w:rsidRPr="00526E69">
              <w:rPr>
                <w:rFonts w:ascii="Tahoma" w:hAnsi="Tahoma" w:cs="Tahoma"/>
                <w:b/>
                <w:color w:val="FF0000"/>
                <w:sz w:val="20"/>
                <w:u w:color="FF0000"/>
              </w:rPr>
              <w:t>[</w:t>
            </w:r>
            <w:r w:rsidR="00477676" w:rsidRPr="00DD7155">
              <w:rPr>
                <w:rFonts w:ascii="Tahoma" w:hAnsi="Tahoma" w:cs="Tahoma"/>
                <w:sz w:val="20"/>
              </w:rPr>
              <w:t>Акты на списание форм</w:t>
            </w:r>
            <w:r w:rsidR="005F6CEE" w:rsidRPr="00DD7155">
              <w:rPr>
                <w:rFonts w:ascii="Tahoma" w:hAnsi="Tahoma" w:cs="Tahoma"/>
                <w:sz w:val="20"/>
              </w:rPr>
              <w:t>ы</w:t>
            </w:r>
            <w:r w:rsidR="00477676" w:rsidRPr="00DD7155">
              <w:rPr>
                <w:rFonts w:ascii="Tahoma" w:hAnsi="Tahoma" w:cs="Tahoma"/>
                <w:sz w:val="20"/>
              </w:rPr>
              <w:t xml:space="preserve"> НН.М-23.1 (2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r w:rsidR="00477676" w:rsidRPr="00DD7155">
              <w:rPr>
                <w:rStyle w:val="ad"/>
                <w:rFonts w:ascii="Tahoma" w:hAnsi="Tahoma" w:cs="Tahoma"/>
                <w:sz w:val="20"/>
              </w:rPr>
              <w:footnoteReference w:id="321"/>
            </w:r>
          </w:p>
          <w:p w14:paraId="75FA05E9" w14:textId="082ECB31" w:rsidR="0003726F" w:rsidRPr="00DD7155" w:rsidRDefault="00526E69" w:rsidP="002F68A6">
            <w:pPr>
              <w:numPr>
                <w:ilvl w:val="0"/>
                <w:numId w:val="27"/>
              </w:numPr>
              <w:spacing w:before="120" w:after="240"/>
              <w:ind w:hanging="10"/>
              <w:rPr>
                <w:rFonts w:ascii="Tahoma" w:hAnsi="Tahoma" w:cs="Tahoma"/>
                <w:sz w:val="20"/>
              </w:rPr>
            </w:pPr>
            <w:r w:rsidRPr="00526E69">
              <w:rPr>
                <w:rFonts w:ascii="Tahoma" w:hAnsi="Tahoma" w:cs="Tahoma"/>
                <w:b/>
                <w:color w:val="FF0000"/>
                <w:sz w:val="20"/>
              </w:rPr>
              <w:t>[</w:t>
            </w:r>
            <w:r w:rsidR="0003726F" w:rsidRPr="00DD7155">
              <w:rPr>
                <w:rFonts w:ascii="Tahoma" w:hAnsi="Tahoma" w:cs="Tahoma"/>
                <w:sz w:val="20"/>
                <w:highlight w:val="darkRed"/>
              </w:rPr>
              <w:t xml:space="preserve"> подтверждающих документов по ПКЗ</w:t>
            </w:r>
            <w:r w:rsidRPr="00526E69">
              <w:rPr>
                <w:rFonts w:ascii="Tahoma" w:hAnsi="Tahoma" w:cs="Tahoma"/>
                <w:b/>
                <w:color w:val="FF0000"/>
                <w:sz w:val="20"/>
              </w:rPr>
              <w:t>]</w:t>
            </w:r>
            <w:r w:rsidR="0003726F" w:rsidRPr="00DD7155">
              <w:rPr>
                <w:rStyle w:val="ad"/>
                <w:b/>
                <w:color w:val="FF0000"/>
                <w:sz w:val="20"/>
              </w:rPr>
              <w:t xml:space="preserve"> </w:t>
            </w:r>
            <w:r w:rsidR="0003726F" w:rsidRPr="00DD7155">
              <w:rPr>
                <w:rStyle w:val="ad"/>
                <w:b/>
                <w:color w:val="FF0000"/>
                <w:sz w:val="20"/>
              </w:rPr>
              <w:footnoteReference w:id="322"/>
            </w:r>
          </w:p>
          <w:p w14:paraId="373F33A1" w14:textId="7735A2E2" w:rsidR="00477676" w:rsidRPr="00DD7155" w:rsidRDefault="00477676" w:rsidP="002F68A6">
            <w:pPr>
              <w:numPr>
                <w:ilvl w:val="0"/>
                <w:numId w:val="27"/>
              </w:numPr>
              <w:spacing w:before="120" w:after="240"/>
              <w:rPr>
                <w:rFonts w:ascii="Tahoma" w:hAnsi="Tahoma" w:cs="Tahoma"/>
                <w:sz w:val="20"/>
              </w:rPr>
            </w:pPr>
            <w:r w:rsidRPr="00DD7155">
              <w:rPr>
                <w:rFonts w:ascii="Tahoma" w:hAnsi="Tahoma" w:cs="Tahoma"/>
                <w:sz w:val="20"/>
              </w:rPr>
              <w:t>Справк</w:t>
            </w:r>
            <w:r w:rsidR="001E5980" w:rsidRPr="00DD7155">
              <w:rPr>
                <w:rFonts w:ascii="Tahoma" w:hAnsi="Tahoma" w:cs="Tahoma"/>
                <w:sz w:val="20"/>
              </w:rPr>
              <w:t>у</w:t>
            </w:r>
            <w:r w:rsidRPr="00DD7155">
              <w:rPr>
                <w:rFonts w:ascii="Tahoma" w:hAnsi="Tahoma" w:cs="Tahoma"/>
                <w:sz w:val="20"/>
              </w:rPr>
              <w:t xml:space="preserve"> формы НН.КС-3.1 (2 </w:t>
            </w:r>
            <w:r w:rsidR="00B568C5" w:rsidRPr="00DD7155">
              <w:rPr>
                <w:rFonts w:ascii="Tahoma" w:hAnsi="Tahoma" w:cs="Tahoma"/>
                <w:sz w:val="20"/>
              </w:rPr>
              <w:t>экз.</w:t>
            </w:r>
            <w:r w:rsidRPr="00DD7155">
              <w:rPr>
                <w:rFonts w:ascii="Tahoma" w:hAnsi="Tahoma" w:cs="Tahoma"/>
                <w:sz w:val="20"/>
              </w:rPr>
              <w:t>),</w:t>
            </w:r>
          </w:p>
          <w:p w14:paraId="0EAC7258" w14:textId="5798433B" w:rsidR="00477676" w:rsidRPr="00DD7155" w:rsidRDefault="00526E69" w:rsidP="002F68A6">
            <w:pPr>
              <w:numPr>
                <w:ilvl w:val="0"/>
                <w:numId w:val="27"/>
              </w:numPr>
              <w:spacing w:before="120" w:after="240"/>
              <w:rPr>
                <w:rFonts w:ascii="Tahoma" w:hAnsi="Tahoma" w:cs="Tahoma"/>
                <w:sz w:val="20"/>
                <w:highlight w:val="darkRed"/>
              </w:rPr>
            </w:pPr>
            <w:r w:rsidRPr="00526E69">
              <w:rPr>
                <w:rFonts w:ascii="Tahoma" w:hAnsi="Tahoma" w:cs="Tahoma"/>
                <w:b/>
                <w:color w:val="FF0000"/>
                <w:sz w:val="20"/>
                <w:u w:color="FF0000"/>
              </w:rPr>
              <w:t>[</w:t>
            </w:r>
            <w:r w:rsidR="001E5980" w:rsidRPr="00DD7155">
              <w:rPr>
                <w:rFonts w:ascii="Tahoma" w:hAnsi="Tahoma" w:cs="Tahoma"/>
                <w:sz w:val="20"/>
                <w:highlight w:val="darkRed"/>
              </w:rPr>
              <w:t xml:space="preserve">Сводную справку </w:t>
            </w:r>
            <w:r w:rsidR="00477676" w:rsidRPr="00DD7155">
              <w:rPr>
                <w:rFonts w:ascii="Tahoma" w:hAnsi="Tahoma" w:cs="Tahoma"/>
                <w:sz w:val="20"/>
                <w:highlight w:val="darkRed"/>
              </w:rPr>
              <w:t>о фактически понесенных компенсируемых затратах</w:t>
            </w:r>
            <w:r w:rsidR="00702B2B" w:rsidRPr="00DD7155">
              <w:rPr>
                <w:rFonts w:ascii="Tahoma" w:hAnsi="Tahoma" w:cs="Tahoma"/>
                <w:sz w:val="20"/>
                <w:highlight w:val="darkRed"/>
              </w:rPr>
              <w:t xml:space="preserve"> ( 2 экз.)</w:t>
            </w:r>
            <w:r w:rsidR="00477676" w:rsidRPr="00DD7155">
              <w:rPr>
                <w:rFonts w:ascii="Tahoma" w:hAnsi="Tahoma" w:cs="Tahoma"/>
                <w:sz w:val="20"/>
                <w:highlight w:val="darkRed"/>
              </w:rPr>
              <w:t xml:space="preserve"> с приложением подтверждающих документов (</w:t>
            </w:r>
            <w:r w:rsidR="005272B4" w:rsidRPr="00DD7155">
              <w:rPr>
                <w:rFonts w:ascii="Tahoma" w:hAnsi="Tahoma" w:cs="Tahoma"/>
                <w:sz w:val="20"/>
                <w:highlight w:val="darkRed"/>
              </w:rPr>
              <w:t xml:space="preserve">1 </w:t>
            </w:r>
            <w:r w:rsidR="00B568C5" w:rsidRPr="00DD7155">
              <w:rPr>
                <w:rFonts w:ascii="Tahoma" w:hAnsi="Tahoma" w:cs="Tahoma"/>
                <w:sz w:val="20"/>
                <w:highlight w:val="darkRed"/>
              </w:rPr>
              <w:t>экз.</w:t>
            </w:r>
            <w:r w:rsidR="00477676" w:rsidRPr="00DD7155">
              <w:rPr>
                <w:rFonts w:ascii="Tahoma" w:hAnsi="Tahoma" w:cs="Tahoma"/>
                <w:sz w:val="20"/>
                <w:highlight w:val="darkRed"/>
              </w:rPr>
              <w:t>),</w:t>
            </w:r>
            <w:r w:rsidRPr="00526E69">
              <w:rPr>
                <w:rFonts w:ascii="Tahoma" w:hAnsi="Tahoma" w:cs="Tahoma"/>
                <w:b/>
                <w:color w:val="FF0000"/>
                <w:sz w:val="20"/>
              </w:rPr>
              <w:t>]</w:t>
            </w:r>
            <w:r w:rsidR="00F5761B" w:rsidRPr="00DD7155">
              <w:rPr>
                <w:rStyle w:val="ad"/>
                <w:b/>
                <w:color w:val="FF0000"/>
                <w:sz w:val="20"/>
              </w:rPr>
              <w:footnoteReference w:id="323"/>
            </w:r>
            <w:r w:rsidR="00F5761B" w:rsidRPr="00DD7155">
              <w:rPr>
                <w:rFonts w:ascii="Tahoma" w:hAnsi="Tahoma" w:cs="Tahoma"/>
                <w:b/>
                <w:color w:val="FF0000"/>
                <w:sz w:val="20"/>
              </w:rPr>
              <w:t xml:space="preserve">  </w:t>
            </w:r>
          </w:p>
          <w:p w14:paraId="08AB5F0E" w14:textId="4B95CFE0" w:rsidR="00477676" w:rsidRPr="00DD7155" w:rsidRDefault="00477676" w:rsidP="002F68A6">
            <w:pPr>
              <w:numPr>
                <w:ilvl w:val="0"/>
                <w:numId w:val="27"/>
              </w:numPr>
              <w:spacing w:before="120" w:after="240"/>
              <w:rPr>
                <w:rFonts w:ascii="Tahoma" w:hAnsi="Tahoma" w:cs="Tahoma"/>
                <w:sz w:val="20"/>
              </w:rPr>
            </w:pPr>
            <w:r w:rsidRPr="00DD7155">
              <w:rPr>
                <w:rFonts w:ascii="Tahoma" w:hAnsi="Tahoma" w:cs="Tahoma"/>
                <w:sz w:val="20"/>
              </w:rPr>
              <w:t>счет на оплату</w:t>
            </w:r>
            <w:r w:rsidR="008D4A44" w:rsidRPr="00DD7155">
              <w:rPr>
                <w:rFonts w:ascii="Tahoma" w:hAnsi="Tahoma" w:cs="Tahoma"/>
                <w:sz w:val="20"/>
              </w:rPr>
              <w:t xml:space="preserve"> (1 экз.)</w:t>
            </w:r>
            <w:r w:rsidRPr="00DD7155">
              <w:rPr>
                <w:rFonts w:ascii="Tahoma" w:hAnsi="Tahoma" w:cs="Tahoma"/>
                <w:sz w:val="20"/>
              </w:rPr>
              <w:t xml:space="preserve">, </w:t>
            </w:r>
          </w:p>
          <w:p w14:paraId="5932B9B0" w14:textId="5BA62489" w:rsidR="00477676" w:rsidRPr="00DD7155" w:rsidRDefault="00526E69" w:rsidP="002F68A6">
            <w:pPr>
              <w:numPr>
                <w:ilvl w:val="0"/>
                <w:numId w:val="27"/>
              </w:numPr>
              <w:spacing w:before="120" w:after="240"/>
              <w:rPr>
                <w:rFonts w:ascii="Tahoma" w:hAnsi="Tahoma" w:cs="Tahoma"/>
                <w:color w:val="000000" w:themeColor="text1"/>
                <w:sz w:val="20"/>
                <w:highlight w:val="darkCyan"/>
              </w:rPr>
            </w:pPr>
            <w:r w:rsidRPr="00526E69">
              <w:rPr>
                <w:rFonts w:ascii="Tahoma" w:hAnsi="Tahoma" w:cs="Tahoma"/>
                <w:b/>
                <w:color w:val="FF0000"/>
                <w:sz w:val="20"/>
                <w:u w:color="FF0000"/>
              </w:rPr>
              <w:t>[</w:t>
            </w:r>
            <w:r w:rsidR="008D4A44" w:rsidRPr="00DD7155">
              <w:rPr>
                <w:rFonts w:ascii="Tahoma" w:hAnsi="Tahoma" w:cs="Tahoma"/>
                <w:color w:val="000000" w:themeColor="text1"/>
                <w:sz w:val="20"/>
                <w:highlight w:val="darkCyan"/>
              </w:rPr>
              <w:t xml:space="preserve">счет-фактуру </w:t>
            </w:r>
            <w:r w:rsidR="008D4A44" w:rsidRPr="00DD7155">
              <w:rPr>
                <w:rFonts w:ascii="Tahoma" w:hAnsi="Tahoma" w:cs="Tahoma"/>
                <w:sz w:val="20"/>
                <w:highlight w:val="darkCyan"/>
              </w:rPr>
              <w:t>(1 экз.)</w:t>
            </w:r>
            <w:r w:rsidRPr="00526E69">
              <w:rPr>
                <w:rFonts w:ascii="Tahoma" w:hAnsi="Tahoma" w:cs="Tahoma"/>
                <w:b/>
                <w:color w:val="FF0000"/>
                <w:sz w:val="20"/>
              </w:rPr>
              <w:t>]</w:t>
            </w:r>
            <w:r w:rsidR="008D4A44" w:rsidRPr="00DD7155">
              <w:rPr>
                <w:rFonts w:ascii="Tahoma" w:hAnsi="Tahoma" w:cs="Tahoma"/>
                <w:color w:val="000000" w:themeColor="text1"/>
                <w:sz w:val="20"/>
                <w:highlight w:val="darkCyan"/>
              </w:rPr>
              <w:t xml:space="preserve"> </w:t>
            </w:r>
          </w:p>
        </w:tc>
      </w:tr>
      <w:tr w:rsidR="00477676" w:rsidRPr="00DD7155" w14:paraId="43C09CAD" w14:textId="77777777" w:rsidTr="00C6767F">
        <w:trPr>
          <w:trHeight w:val="280"/>
        </w:trPr>
        <w:tc>
          <w:tcPr>
            <w:tcW w:w="1134" w:type="dxa"/>
          </w:tcPr>
          <w:p w14:paraId="4D3D1A7B" w14:textId="77777777" w:rsidR="00477676" w:rsidRPr="00DD7155" w:rsidRDefault="00627F3A"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Срок для направления</w:t>
            </w:r>
          </w:p>
        </w:tc>
        <w:tc>
          <w:tcPr>
            <w:tcW w:w="9498" w:type="dxa"/>
            <w:tcBorders>
              <w:top w:val="dotted" w:sz="4" w:space="0" w:color="auto"/>
            </w:tcBorders>
            <w:shd w:val="clear" w:color="auto" w:fill="F2F2F2" w:themeFill="background1" w:themeFillShade="F2"/>
          </w:tcPr>
          <w:p w14:paraId="3C2DCA8F" w14:textId="31BD8D77" w:rsidR="00477676" w:rsidRPr="00DD7155" w:rsidRDefault="00AA2A0F" w:rsidP="002F68A6">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lang w:eastAsia="en-US"/>
              </w:rPr>
              <w:t>в</w:t>
            </w:r>
            <w:r w:rsidR="00477676" w:rsidRPr="00DD7155">
              <w:rPr>
                <w:rFonts w:ascii="Tahoma" w:hAnsi="Tahoma" w:cs="Tahoma"/>
                <w:sz w:val="20"/>
              </w:rPr>
              <w:t xml:space="preserve"> течение 2 р.д. с даты получения</w:t>
            </w:r>
            <w:r w:rsidR="003E278D" w:rsidRPr="00DD7155">
              <w:rPr>
                <w:rFonts w:ascii="Tahoma" w:hAnsi="Tahoma" w:cs="Tahoma"/>
                <w:sz w:val="20"/>
                <w:lang w:eastAsia="en-US"/>
              </w:rPr>
              <w:t xml:space="preserve"> подписанных</w:t>
            </w:r>
            <w:r w:rsidR="003E278D" w:rsidRPr="00DD7155">
              <w:rPr>
                <w:rFonts w:ascii="Tahoma" w:hAnsi="Tahoma" w:cs="Tahoma"/>
                <w:sz w:val="20"/>
              </w:rPr>
              <w:t xml:space="preserve"> Заказчиком документов по электронной почте.</w:t>
            </w:r>
          </w:p>
        </w:tc>
      </w:tr>
    </w:tbl>
    <w:p w14:paraId="7B3BF909" w14:textId="77777777" w:rsidR="00477676" w:rsidRPr="00DD7155" w:rsidRDefault="00477676" w:rsidP="00B87AEB">
      <w:pPr>
        <w:pStyle w:val="afff1"/>
        <w:tabs>
          <w:tab w:val="left" w:pos="709"/>
        </w:tabs>
        <w:ind w:left="142"/>
        <w:rPr>
          <w:rFonts w:ascii="Tahoma" w:hAnsi="Tahoma" w:cs="Tahoma"/>
          <w:b/>
          <w:i/>
          <w:sz w:val="20"/>
        </w:rPr>
      </w:pPr>
    </w:p>
    <w:tbl>
      <w:tblPr>
        <w:tblStyle w:val="affa"/>
        <w:tblpPr w:bottomFromText="113" w:vertAnchor="text" w:tblpX="-993" w:tblpY="1"/>
        <w:tblOverlap w:val="never"/>
        <w:tblW w:w="10632"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1134"/>
        <w:gridCol w:w="9498"/>
      </w:tblGrid>
      <w:tr w:rsidR="00A70FB2" w:rsidRPr="00DD7155" w14:paraId="740EE24F" w14:textId="77777777" w:rsidTr="00E01668">
        <w:trPr>
          <w:trHeight w:val="280"/>
        </w:trPr>
        <w:tc>
          <w:tcPr>
            <w:tcW w:w="1134" w:type="dxa"/>
            <w:tcBorders>
              <w:top w:val="nil"/>
              <w:bottom w:val="nil"/>
            </w:tcBorders>
          </w:tcPr>
          <w:p w14:paraId="46CDD763" w14:textId="77777777" w:rsidR="00F85F6F" w:rsidRPr="00DD7155" w:rsidRDefault="00F85F6F" w:rsidP="002F68A6">
            <w:pPr>
              <w:pStyle w:val="1112"/>
              <w:numPr>
                <w:ilvl w:val="3"/>
                <w:numId w:val="13"/>
              </w:numPr>
              <w:spacing w:before="120" w:after="240"/>
              <w:ind w:left="0" w:firstLine="0"/>
              <w:jc w:val="center"/>
              <w:rPr>
                <w:rFonts w:ascii="Tahoma" w:hAnsi="Tahoma" w:cs="Tahoma"/>
                <w:sz w:val="20"/>
              </w:rPr>
            </w:pPr>
          </w:p>
          <w:p w14:paraId="61CCDA63" w14:textId="5A5FEB6E" w:rsidR="00477676" w:rsidRPr="00DD7155" w:rsidRDefault="007C5386" w:rsidP="002F68A6">
            <w:pPr>
              <w:tabs>
                <w:tab w:val="left" w:pos="1410"/>
              </w:tabs>
              <w:spacing w:before="120" w:after="240"/>
              <w:ind w:right="-150" w:firstLine="0"/>
              <w:jc w:val="left"/>
              <w:rPr>
                <w:rFonts w:ascii="Tahoma" w:hAnsi="Tahoma" w:cs="Tahoma"/>
                <w:sz w:val="20"/>
              </w:rPr>
            </w:pPr>
            <w:r w:rsidRPr="007C5386">
              <w:rPr>
                <w:rFonts w:ascii="Tahoma" w:hAnsi="Tahoma" w:cs="Tahoma"/>
                <w:i/>
                <w:sz w:val="14"/>
                <w:szCs w:val="22"/>
              </w:rPr>
              <w:t>Перечень документов</w:t>
            </w:r>
          </w:p>
        </w:tc>
        <w:tc>
          <w:tcPr>
            <w:tcW w:w="9498" w:type="dxa"/>
            <w:tcBorders>
              <w:top w:val="nil"/>
              <w:bottom w:val="dotted" w:sz="4" w:space="0" w:color="auto"/>
            </w:tcBorders>
            <w:shd w:val="clear" w:color="auto" w:fill="F2F2F2" w:themeFill="background1" w:themeFillShade="F2"/>
          </w:tcPr>
          <w:p w14:paraId="0AE2F79D" w14:textId="77777777" w:rsidR="00477676" w:rsidRPr="00DD7155" w:rsidRDefault="00477676" w:rsidP="002F68A6">
            <w:pPr>
              <w:spacing w:before="120" w:after="240"/>
              <w:ind w:left="142" w:firstLine="0"/>
              <w:rPr>
                <w:rFonts w:ascii="Tahoma" w:hAnsi="Tahoma" w:cs="Tahoma"/>
                <w:sz w:val="20"/>
              </w:rPr>
            </w:pPr>
            <w:r w:rsidRPr="00DD7155">
              <w:rPr>
                <w:rFonts w:ascii="Tahoma" w:hAnsi="Tahoma" w:cs="Tahoma"/>
                <w:sz w:val="20"/>
              </w:rPr>
              <w:t>Заказчик направляет Подрядчику на бумажном носителе</w:t>
            </w:r>
            <w:r w:rsidR="00B568C5" w:rsidRPr="00DD7155">
              <w:rPr>
                <w:rFonts w:ascii="Tahoma" w:hAnsi="Tahoma" w:cs="Tahoma"/>
                <w:sz w:val="20"/>
              </w:rPr>
              <w:t xml:space="preserve"> подписанные им</w:t>
            </w:r>
            <w:r w:rsidRPr="00DD7155">
              <w:rPr>
                <w:rFonts w:ascii="Tahoma" w:hAnsi="Tahoma" w:cs="Tahoma"/>
                <w:sz w:val="20"/>
              </w:rPr>
              <w:t>:</w:t>
            </w:r>
          </w:p>
          <w:p w14:paraId="0815C673" w14:textId="7A7398D2" w:rsidR="00D90676" w:rsidRPr="00DD7155" w:rsidRDefault="00477676" w:rsidP="002F68A6">
            <w:pPr>
              <w:numPr>
                <w:ilvl w:val="0"/>
                <w:numId w:val="27"/>
              </w:numPr>
              <w:spacing w:before="120" w:after="240"/>
              <w:rPr>
                <w:rFonts w:ascii="Tahoma" w:hAnsi="Tahoma" w:cs="Tahoma"/>
                <w:sz w:val="20"/>
              </w:rPr>
            </w:pPr>
            <w:r w:rsidRPr="00DD7155">
              <w:rPr>
                <w:rFonts w:ascii="Tahoma" w:hAnsi="Tahoma" w:cs="Tahoma"/>
                <w:sz w:val="20"/>
              </w:rPr>
              <w:t xml:space="preserve">Акт формы КС-2 с приложением </w:t>
            </w:r>
          </w:p>
          <w:p w14:paraId="4041E7E0" w14:textId="649C943F" w:rsidR="00477676" w:rsidRPr="00DD7155" w:rsidRDefault="00526E69" w:rsidP="002F68A6">
            <w:pPr>
              <w:numPr>
                <w:ilvl w:val="0"/>
                <w:numId w:val="27"/>
              </w:numPr>
              <w:spacing w:before="120" w:after="240"/>
              <w:ind w:hanging="10"/>
              <w:rPr>
                <w:rFonts w:ascii="Tahoma" w:hAnsi="Tahoma" w:cs="Tahoma"/>
                <w:sz w:val="20"/>
              </w:rPr>
            </w:pPr>
            <w:r w:rsidRPr="00526E69">
              <w:rPr>
                <w:rFonts w:ascii="Tahoma" w:hAnsi="Tahoma" w:cs="Tahoma"/>
                <w:b/>
                <w:color w:val="FF0000"/>
                <w:sz w:val="20"/>
                <w:u w:color="FF0000"/>
              </w:rPr>
              <w:t>[</w:t>
            </w:r>
            <w:r w:rsidR="00477676" w:rsidRPr="00DD7155">
              <w:rPr>
                <w:rFonts w:ascii="Tahoma" w:hAnsi="Tahoma" w:cs="Tahoma"/>
                <w:sz w:val="20"/>
              </w:rPr>
              <w:t>Перечня оборудования форм</w:t>
            </w:r>
            <w:r w:rsidR="004D1099" w:rsidRPr="00DD7155">
              <w:rPr>
                <w:rFonts w:ascii="Tahoma" w:hAnsi="Tahoma" w:cs="Tahoma"/>
                <w:sz w:val="20"/>
              </w:rPr>
              <w:t>ы</w:t>
            </w:r>
            <w:r w:rsidR="00477676" w:rsidRPr="00DD7155">
              <w:rPr>
                <w:rFonts w:ascii="Tahoma" w:hAnsi="Tahoma" w:cs="Tahoma"/>
                <w:sz w:val="20"/>
              </w:rPr>
              <w:t xml:space="preserve"> НН.КС-2.3 (1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p>
          <w:p w14:paraId="3B694BCD" w14:textId="49B3363A" w:rsidR="00477676" w:rsidRPr="00DD7155" w:rsidRDefault="00526E69" w:rsidP="002F68A6">
            <w:pPr>
              <w:numPr>
                <w:ilvl w:val="0"/>
                <w:numId w:val="27"/>
              </w:numPr>
              <w:spacing w:before="120" w:after="240"/>
              <w:ind w:hanging="10"/>
              <w:rPr>
                <w:rFonts w:ascii="Tahoma" w:hAnsi="Tahoma" w:cs="Tahoma"/>
                <w:sz w:val="20"/>
              </w:rPr>
            </w:pPr>
            <w:r w:rsidRPr="00526E69">
              <w:rPr>
                <w:rFonts w:ascii="Tahoma" w:hAnsi="Tahoma" w:cs="Tahoma"/>
                <w:b/>
                <w:color w:val="FF0000"/>
                <w:sz w:val="20"/>
                <w:u w:color="FF0000"/>
              </w:rPr>
              <w:t>[</w:t>
            </w:r>
            <w:r w:rsidR="00477676" w:rsidRPr="00DD7155">
              <w:rPr>
                <w:rFonts w:ascii="Tahoma" w:hAnsi="Tahoma" w:cs="Tahoma"/>
                <w:sz w:val="20"/>
              </w:rPr>
              <w:t>Акт на списание форм</w:t>
            </w:r>
            <w:r w:rsidR="00820995" w:rsidRPr="00DD7155">
              <w:rPr>
                <w:rFonts w:ascii="Tahoma" w:hAnsi="Tahoma" w:cs="Tahoma"/>
                <w:sz w:val="20"/>
              </w:rPr>
              <w:t>ы</w:t>
            </w:r>
            <w:r w:rsidR="00477676" w:rsidRPr="00DD7155">
              <w:rPr>
                <w:rFonts w:ascii="Tahoma" w:hAnsi="Tahoma" w:cs="Tahoma"/>
                <w:sz w:val="20"/>
              </w:rPr>
              <w:t xml:space="preserve"> НН.М-23.1 (1 </w:t>
            </w:r>
            <w:r w:rsidR="00B568C5" w:rsidRPr="00DD7155">
              <w:rPr>
                <w:rFonts w:ascii="Tahoma" w:hAnsi="Tahoma" w:cs="Tahoma"/>
                <w:sz w:val="20"/>
              </w:rPr>
              <w:t>экз.</w:t>
            </w:r>
            <w:r w:rsidR="00477676" w:rsidRPr="00DD7155">
              <w:rPr>
                <w:rFonts w:ascii="Tahoma" w:hAnsi="Tahoma" w:cs="Tahoma"/>
                <w:sz w:val="20"/>
              </w:rPr>
              <w:t>),</w:t>
            </w:r>
            <w:r w:rsidRPr="00526E69">
              <w:rPr>
                <w:rFonts w:ascii="Tahoma" w:hAnsi="Tahoma" w:cs="Tahoma"/>
                <w:b/>
                <w:color w:val="FF0000"/>
                <w:sz w:val="20"/>
              </w:rPr>
              <w:t>]</w:t>
            </w:r>
            <w:r w:rsidR="00477676" w:rsidRPr="00DD7155">
              <w:rPr>
                <w:rStyle w:val="ad"/>
                <w:rFonts w:ascii="Tahoma" w:hAnsi="Tahoma" w:cs="Tahoma"/>
                <w:sz w:val="20"/>
              </w:rPr>
              <w:footnoteReference w:id="324"/>
            </w:r>
          </w:p>
          <w:p w14:paraId="518DBFA1" w14:textId="78E37083" w:rsidR="00477676" w:rsidRPr="00DD7155" w:rsidRDefault="00477676" w:rsidP="002F68A6">
            <w:pPr>
              <w:numPr>
                <w:ilvl w:val="0"/>
                <w:numId w:val="27"/>
              </w:numPr>
              <w:spacing w:before="120" w:after="240"/>
              <w:rPr>
                <w:rFonts w:ascii="Tahoma" w:hAnsi="Tahoma" w:cs="Tahoma"/>
                <w:sz w:val="20"/>
              </w:rPr>
            </w:pPr>
            <w:r w:rsidRPr="00DD7155">
              <w:rPr>
                <w:rFonts w:ascii="Tahoma" w:hAnsi="Tahoma" w:cs="Tahoma"/>
                <w:sz w:val="20"/>
              </w:rPr>
              <w:t xml:space="preserve">Справку формы НН.КС-3.1 (1 </w:t>
            </w:r>
            <w:r w:rsidR="00B568C5" w:rsidRPr="00DD7155">
              <w:rPr>
                <w:rFonts w:ascii="Tahoma" w:hAnsi="Tahoma" w:cs="Tahoma"/>
                <w:sz w:val="20"/>
              </w:rPr>
              <w:t>экз.</w:t>
            </w:r>
            <w:r w:rsidRPr="00DD7155">
              <w:rPr>
                <w:rFonts w:ascii="Tahoma" w:hAnsi="Tahoma" w:cs="Tahoma"/>
                <w:sz w:val="20"/>
              </w:rPr>
              <w:t>),</w:t>
            </w:r>
          </w:p>
          <w:p w14:paraId="237C567E" w14:textId="1CA79215" w:rsidR="00477676" w:rsidRPr="00DD7155" w:rsidRDefault="00526E69" w:rsidP="0003726F">
            <w:pPr>
              <w:numPr>
                <w:ilvl w:val="0"/>
                <w:numId w:val="27"/>
              </w:numPr>
              <w:spacing w:before="120" w:after="240"/>
              <w:rPr>
                <w:rFonts w:ascii="Tahoma" w:hAnsi="Tahoma" w:cs="Tahoma"/>
                <w:sz w:val="20"/>
                <w:highlight w:val="darkRed"/>
              </w:rPr>
            </w:pPr>
            <w:r w:rsidRPr="00526E69">
              <w:rPr>
                <w:rFonts w:ascii="Tahoma" w:hAnsi="Tahoma" w:cs="Tahoma"/>
                <w:b/>
                <w:color w:val="FF0000"/>
                <w:sz w:val="20"/>
                <w:u w:color="FF0000"/>
              </w:rPr>
              <w:t>[</w:t>
            </w:r>
            <w:r w:rsidR="00477676" w:rsidRPr="00DD7155">
              <w:rPr>
                <w:rFonts w:ascii="Tahoma" w:hAnsi="Tahoma" w:cs="Tahoma"/>
                <w:sz w:val="20"/>
                <w:highlight w:val="darkRed"/>
              </w:rPr>
              <w:t xml:space="preserve">Сводную справку о фактически понесенных </w:t>
            </w:r>
            <w:r w:rsidR="00477676" w:rsidRPr="00DD7155">
              <w:rPr>
                <w:rFonts w:ascii="Tahoma" w:hAnsi="Tahoma" w:cs="Tahoma"/>
                <w:sz w:val="20"/>
              </w:rPr>
              <w:t>компенсируем</w:t>
            </w:r>
            <w:r w:rsidR="00477676" w:rsidRPr="00DD7155">
              <w:rPr>
                <w:rFonts w:ascii="Tahoma" w:hAnsi="Tahoma" w:cs="Tahoma"/>
                <w:sz w:val="20"/>
                <w:highlight w:val="darkRed"/>
              </w:rPr>
              <w:t>ых затратах</w:t>
            </w:r>
            <w:r w:rsidR="00AA2A0F" w:rsidRPr="00DD7155">
              <w:rPr>
                <w:rFonts w:ascii="Tahoma" w:hAnsi="Tahoma" w:cs="Tahoma"/>
                <w:sz w:val="20"/>
                <w:highlight w:val="darkRed"/>
              </w:rPr>
              <w:t>,</w:t>
            </w:r>
            <w:r w:rsidRPr="00526E69">
              <w:rPr>
                <w:rFonts w:ascii="Tahoma" w:hAnsi="Tahoma" w:cs="Tahoma"/>
                <w:b/>
                <w:color w:val="FF0000"/>
                <w:sz w:val="20"/>
              </w:rPr>
              <w:t>]</w:t>
            </w:r>
          </w:p>
        </w:tc>
      </w:tr>
      <w:tr w:rsidR="00A70FB2" w:rsidRPr="00DD7155" w14:paraId="642F348D" w14:textId="77777777" w:rsidTr="00E01668">
        <w:trPr>
          <w:trHeight w:val="280"/>
        </w:trPr>
        <w:tc>
          <w:tcPr>
            <w:tcW w:w="1134" w:type="dxa"/>
            <w:tcBorders>
              <w:top w:val="nil"/>
              <w:bottom w:val="nil"/>
            </w:tcBorders>
          </w:tcPr>
          <w:p w14:paraId="7A0CD5ED" w14:textId="77777777" w:rsidR="00477676" w:rsidRPr="00DD7155" w:rsidRDefault="00477676" w:rsidP="002F68A6">
            <w:pPr>
              <w:tabs>
                <w:tab w:val="left" w:pos="1410"/>
              </w:tabs>
              <w:spacing w:before="120" w:after="240"/>
              <w:ind w:right="-150" w:firstLine="0"/>
              <w:jc w:val="left"/>
              <w:rPr>
                <w:rFonts w:ascii="Tahoma" w:hAnsi="Tahoma" w:cs="Tahoma"/>
                <w:i/>
                <w:sz w:val="14"/>
                <w:szCs w:val="18"/>
              </w:rPr>
            </w:pPr>
            <w:r w:rsidRPr="00DD7155">
              <w:rPr>
                <w:rFonts w:ascii="Tahoma" w:hAnsi="Tahoma" w:cs="Tahoma"/>
                <w:i/>
                <w:sz w:val="14"/>
                <w:szCs w:val="18"/>
              </w:rPr>
              <w:t>Срок для направления</w:t>
            </w:r>
          </w:p>
        </w:tc>
        <w:tc>
          <w:tcPr>
            <w:tcW w:w="9498" w:type="dxa"/>
            <w:tcBorders>
              <w:top w:val="dotted" w:sz="4" w:space="0" w:color="auto"/>
              <w:bottom w:val="nil"/>
            </w:tcBorders>
            <w:shd w:val="clear" w:color="auto" w:fill="F2F2F2" w:themeFill="background1" w:themeFillShade="F2"/>
          </w:tcPr>
          <w:p w14:paraId="5977CE39" w14:textId="62FF0FA6" w:rsidR="00477676" w:rsidRPr="00DD7155" w:rsidRDefault="00AA2A0F" w:rsidP="00470AE4">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rPr>
            </w:pPr>
            <w:r w:rsidRPr="00DD7155">
              <w:rPr>
                <w:rFonts w:ascii="Tahoma" w:hAnsi="Tahoma" w:cs="Tahoma"/>
                <w:sz w:val="20"/>
                <w:lang w:eastAsia="en-US"/>
              </w:rPr>
              <w:t>в</w:t>
            </w:r>
            <w:r w:rsidR="00477676" w:rsidRPr="00DD7155">
              <w:rPr>
                <w:rFonts w:ascii="Tahoma" w:hAnsi="Tahoma" w:cs="Tahoma"/>
                <w:sz w:val="20"/>
              </w:rPr>
              <w:t xml:space="preserve"> течение 2 р.д. с даты получения</w:t>
            </w:r>
            <w:r w:rsidR="003E278D" w:rsidRPr="00DD7155">
              <w:rPr>
                <w:rFonts w:ascii="Tahoma" w:hAnsi="Tahoma" w:cs="Tahoma"/>
                <w:sz w:val="20"/>
                <w:lang w:eastAsia="en-US"/>
              </w:rPr>
              <w:t xml:space="preserve"> </w:t>
            </w:r>
            <w:r w:rsidR="003E278D" w:rsidRPr="00DD7155">
              <w:rPr>
                <w:rFonts w:ascii="Tahoma" w:hAnsi="Tahoma" w:cs="Tahoma"/>
                <w:sz w:val="20"/>
              </w:rPr>
              <w:t>документов на бумажном носителе.</w:t>
            </w:r>
          </w:p>
        </w:tc>
      </w:tr>
    </w:tbl>
    <w:p w14:paraId="45BBD0FC" w14:textId="4BB78295" w:rsidR="00477676" w:rsidRPr="00DD7155" w:rsidRDefault="00526E69" w:rsidP="00485B2C">
      <w:pPr>
        <w:pStyle w:val="1112"/>
        <w:numPr>
          <w:ilvl w:val="3"/>
          <w:numId w:val="13"/>
        </w:numPr>
        <w:spacing w:before="120" w:after="240"/>
        <w:ind w:left="142" w:hanging="1135"/>
        <w:rPr>
          <w:rFonts w:ascii="Tahoma" w:hAnsi="Tahoma" w:cs="Tahoma"/>
          <w:sz w:val="20"/>
        </w:rPr>
      </w:pPr>
      <w:r w:rsidRPr="00526E69">
        <w:rPr>
          <w:rFonts w:ascii="Tahoma" w:hAnsi="Tahoma" w:cs="Tahoma"/>
          <w:b/>
          <w:color w:val="FF0000"/>
          <w:sz w:val="20"/>
          <w:u w:color="FF0000"/>
        </w:rPr>
        <w:t>[</w:t>
      </w:r>
      <w:r w:rsidR="00614F6B" w:rsidRPr="00DD7155">
        <w:rPr>
          <w:rFonts w:ascii="Tahoma" w:hAnsi="Tahoma" w:cs="Tahoma"/>
          <w:sz w:val="20"/>
        </w:rPr>
        <w:t>Заказчик уведомляет Подрядчика о выявленных расхождениях,</w:t>
      </w:r>
      <w:r w:rsidR="00477676" w:rsidRPr="00DD7155">
        <w:rPr>
          <w:rFonts w:ascii="Tahoma" w:hAnsi="Tahoma" w:cs="Tahoma"/>
          <w:sz w:val="20"/>
        </w:rPr>
        <w:t xml:space="preserve"> если полученный Заказчиком Акт формы КС-2, </w:t>
      </w:r>
      <w:r w:rsidR="00EF04F1" w:rsidRPr="00526E69">
        <w:rPr>
          <w:rFonts w:ascii="Tahoma" w:hAnsi="Tahoma" w:cs="Tahoma"/>
          <w:b/>
          <w:color w:val="FF0000"/>
          <w:sz w:val="20"/>
          <w:u w:color="FF0000"/>
        </w:rPr>
        <w:t>[</w:t>
      </w:r>
      <w:r w:rsidR="00477676" w:rsidRPr="00DD7155">
        <w:rPr>
          <w:rFonts w:ascii="Tahoma" w:hAnsi="Tahoma" w:cs="Tahoma"/>
          <w:sz w:val="20"/>
        </w:rPr>
        <w:t>Перечень оборудования</w:t>
      </w:r>
      <w:r w:rsidR="00485B2C" w:rsidRPr="00DD7155">
        <w:rPr>
          <w:rFonts w:ascii="Tahoma" w:hAnsi="Tahoma" w:cs="Tahoma"/>
          <w:sz w:val="20"/>
        </w:rPr>
        <w:t xml:space="preserve"> формы НН.КС-2.3</w:t>
      </w:r>
      <w:r w:rsidR="00EF04F1" w:rsidRPr="00526E69">
        <w:rPr>
          <w:rFonts w:ascii="Tahoma" w:hAnsi="Tahoma" w:cs="Tahoma"/>
          <w:b/>
          <w:color w:val="FF0000"/>
          <w:sz w:val="20"/>
        </w:rPr>
        <w:t>]</w:t>
      </w:r>
      <w:r w:rsidR="00477676" w:rsidRPr="00DD7155">
        <w:rPr>
          <w:rFonts w:ascii="Tahoma" w:hAnsi="Tahoma" w:cs="Tahoma"/>
          <w:sz w:val="20"/>
        </w:rPr>
        <w:t xml:space="preserve"> </w:t>
      </w:r>
      <w:r w:rsidRPr="00526E69">
        <w:rPr>
          <w:rFonts w:ascii="Tahoma" w:hAnsi="Tahoma" w:cs="Tahoma"/>
          <w:b/>
          <w:color w:val="FF0000"/>
          <w:sz w:val="20"/>
          <w:u w:color="FF0000"/>
        </w:rPr>
        <w:t>[</w:t>
      </w:r>
      <w:r w:rsidR="00477676" w:rsidRPr="00DD7155">
        <w:rPr>
          <w:rFonts w:ascii="Tahoma" w:hAnsi="Tahoma" w:cs="Tahoma"/>
          <w:sz w:val="20"/>
        </w:rPr>
        <w:t>, Акт на списание форм</w:t>
      </w:r>
      <w:r w:rsidR="00820995" w:rsidRPr="00DD7155">
        <w:rPr>
          <w:rFonts w:ascii="Tahoma" w:hAnsi="Tahoma" w:cs="Tahoma"/>
          <w:sz w:val="20"/>
        </w:rPr>
        <w:t>ы</w:t>
      </w:r>
      <w:r w:rsidR="00477676" w:rsidRPr="00DD7155">
        <w:rPr>
          <w:rFonts w:ascii="Tahoma" w:hAnsi="Tahoma" w:cs="Tahoma"/>
          <w:sz w:val="20"/>
        </w:rPr>
        <w:t xml:space="preserve"> НН.М-23.1</w:t>
      </w:r>
      <w:r w:rsidRPr="00526E69">
        <w:rPr>
          <w:rFonts w:ascii="Tahoma" w:hAnsi="Tahoma" w:cs="Tahoma"/>
          <w:b/>
          <w:color w:val="FF0000"/>
          <w:sz w:val="20"/>
        </w:rPr>
        <w:t>]</w:t>
      </w:r>
      <w:r w:rsidR="00477676" w:rsidRPr="00DD7155">
        <w:rPr>
          <w:rFonts w:ascii="Tahoma" w:hAnsi="Tahoma" w:cs="Tahoma"/>
          <w:sz w:val="20"/>
          <w:vertAlign w:val="superscript"/>
        </w:rPr>
        <w:footnoteReference w:id="325"/>
      </w:r>
      <w:r w:rsidR="00477676" w:rsidRPr="00DD7155">
        <w:rPr>
          <w:rFonts w:ascii="Tahoma" w:hAnsi="Tahoma" w:cs="Tahoma"/>
          <w:sz w:val="20"/>
        </w:rPr>
        <w:t xml:space="preserve">, Справка формы КС-3.1 </w:t>
      </w:r>
      <w:r w:rsidRPr="00526E69">
        <w:rPr>
          <w:rFonts w:ascii="Tahoma" w:hAnsi="Tahoma" w:cs="Tahoma"/>
          <w:b/>
          <w:color w:val="FF0000"/>
          <w:sz w:val="20"/>
          <w:u w:color="FF0000"/>
        </w:rPr>
        <w:t>[</w:t>
      </w:r>
      <w:r w:rsidR="00477676" w:rsidRPr="00DD7155">
        <w:rPr>
          <w:rFonts w:ascii="Tahoma" w:hAnsi="Tahoma" w:cs="Tahoma"/>
          <w:sz w:val="20"/>
          <w:highlight w:val="darkRed"/>
        </w:rPr>
        <w:t>, Сводная справка о фактически понесенных компенсируемых затратах</w:t>
      </w:r>
      <w:r w:rsidRPr="00526E69">
        <w:rPr>
          <w:rFonts w:ascii="Tahoma" w:hAnsi="Tahoma" w:cs="Tahoma"/>
          <w:b/>
          <w:color w:val="FF0000"/>
          <w:sz w:val="20"/>
        </w:rPr>
        <w:t>]</w:t>
      </w:r>
      <w:r w:rsidR="00B44CAD" w:rsidRPr="00DD7155">
        <w:rPr>
          <w:rFonts w:ascii="Tahoma" w:hAnsi="Tahoma" w:cs="Tahoma"/>
          <w:sz w:val="20"/>
        </w:rPr>
        <w:t xml:space="preserve"> </w:t>
      </w:r>
      <w:r w:rsidR="00477676" w:rsidRPr="00DD7155">
        <w:rPr>
          <w:rFonts w:ascii="Tahoma" w:hAnsi="Tahoma" w:cs="Tahoma"/>
          <w:sz w:val="20"/>
        </w:rPr>
        <w:t xml:space="preserve"> на бумажном носителе отличается от подписанного Заказчиком Акта формы КС-2, Перечня оборудования</w:t>
      </w:r>
      <w:r w:rsidR="00485B2C" w:rsidRPr="00DD7155">
        <w:rPr>
          <w:rFonts w:ascii="Tahoma" w:hAnsi="Tahoma" w:cs="Tahoma"/>
          <w:sz w:val="20"/>
        </w:rPr>
        <w:t xml:space="preserve"> формы НН.КС-2.3 </w:t>
      </w:r>
      <w:r w:rsidR="00477676" w:rsidRPr="00DD7155">
        <w:rPr>
          <w:rFonts w:ascii="Tahoma" w:hAnsi="Tahoma" w:cs="Tahoma"/>
          <w:sz w:val="20"/>
        </w:rPr>
        <w:t xml:space="preserve"> </w:t>
      </w:r>
      <w:r w:rsidRPr="00526E69">
        <w:rPr>
          <w:rFonts w:ascii="Tahoma" w:hAnsi="Tahoma" w:cs="Tahoma"/>
          <w:b/>
          <w:color w:val="FF0000"/>
          <w:sz w:val="20"/>
          <w:u w:color="FF0000"/>
        </w:rPr>
        <w:t>[</w:t>
      </w:r>
      <w:r w:rsidR="00477676" w:rsidRPr="00DD7155">
        <w:rPr>
          <w:rFonts w:ascii="Tahoma" w:hAnsi="Tahoma" w:cs="Tahoma"/>
          <w:sz w:val="20"/>
        </w:rPr>
        <w:t>, Акта на списание форм</w:t>
      </w:r>
      <w:r w:rsidR="00820995" w:rsidRPr="00DD7155">
        <w:rPr>
          <w:rFonts w:ascii="Tahoma" w:hAnsi="Tahoma" w:cs="Tahoma"/>
          <w:sz w:val="20"/>
        </w:rPr>
        <w:t>ы</w:t>
      </w:r>
      <w:r w:rsidR="00477676" w:rsidRPr="00DD7155">
        <w:rPr>
          <w:rFonts w:ascii="Tahoma" w:hAnsi="Tahoma" w:cs="Tahoma"/>
          <w:sz w:val="20"/>
        </w:rPr>
        <w:t xml:space="preserve"> НН.М-23.1</w:t>
      </w:r>
      <w:r w:rsidRPr="00526E69">
        <w:rPr>
          <w:rFonts w:ascii="Tahoma" w:hAnsi="Tahoma" w:cs="Tahoma"/>
          <w:b/>
          <w:color w:val="FF0000"/>
          <w:sz w:val="20"/>
        </w:rPr>
        <w:t>]</w:t>
      </w:r>
      <w:r w:rsidR="00477676" w:rsidRPr="00DD7155">
        <w:rPr>
          <w:rFonts w:ascii="Tahoma" w:hAnsi="Tahoma" w:cs="Tahoma"/>
          <w:sz w:val="20"/>
          <w:vertAlign w:val="superscript"/>
        </w:rPr>
        <w:footnoteReference w:id="326"/>
      </w:r>
      <w:r w:rsidR="00477676" w:rsidRPr="00DD7155">
        <w:rPr>
          <w:rFonts w:ascii="Tahoma" w:hAnsi="Tahoma" w:cs="Tahoma"/>
          <w:sz w:val="20"/>
        </w:rPr>
        <w:t xml:space="preserve">, Справки формы НН.КС-3.1 </w:t>
      </w:r>
      <w:r w:rsidRPr="00526E69">
        <w:rPr>
          <w:rFonts w:ascii="Tahoma" w:hAnsi="Tahoma" w:cs="Tahoma"/>
          <w:b/>
          <w:color w:val="FF0000"/>
          <w:sz w:val="20"/>
          <w:u w:color="FF0000"/>
        </w:rPr>
        <w:t>[</w:t>
      </w:r>
      <w:r w:rsidR="00477676" w:rsidRPr="00DD7155">
        <w:rPr>
          <w:rFonts w:ascii="Tahoma" w:hAnsi="Tahoma" w:cs="Tahoma"/>
          <w:sz w:val="20"/>
          <w:highlight w:val="darkRed"/>
        </w:rPr>
        <w:t>, Сводная справки о фактически поне</w:t>
      </w:r>
      <w:r w:rsidR="00B44CAD" w:rsidRPr="00DD7155">
        <w:rPr>
          <w:rFonts w:ascii="Tahoma" w:hAnsi="Tahoma" w:cs="Tahoma"/>
          <w:sz w:val="20"/>
          <w:highlight w:val="darkRed"/>
        </w:rPr>
        <w:t>сенных компенсируемых затратах</w:t>
      </w:r>
      <w:r w:rsidRPr="00526E69">
        <w:rPr>
          <w:rFonts w:ascii="Tahoma" w:hAnsi="Tahoma" w:cs="Tahoma"/>
          <w:b/>
          <w:color w:val="FF0000"/>
          <w:sz w:val="20"/>
        </w:rPr>
        <w:t>]</w:t>
      </w:r>
      <w:r w:rsidR="00B44CAD" w:rsidRPr="00DD7155">
        <w:rPr>
          <w:rFonts w:ascii="Tahoma" w:hAnsi="Tahoma" w:cs="Tahoma"/>
          <w:sz w:val="20"/>
        </w:rPr>
        <w:t xml:space="preserve">, </w:t>
      </w:r>
      <w:r w:rsidR="00477676" w:rsidRPr="00DD7155">
        <w:rPr>
          <w:rFonts w:ascii="Tahoma" w:hAnsi="Tahoma" w:cs="Tahoma"/>
          <w:sz w:val="20"/>
        </w:rPr>
        <w:t>полученных по электронной почте, в течение 2 р.д. с момента получения документов на бумажном носителе.</w:t>
      </w:r>
    </w:p>
    <w:p w14:paraId="514D266B" w14:textId="03EFEBF3" w:rsidR="00477676" w:rsidRPr="00DD7155" w:rsidRDefault="00477676"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Подрядчик </w:t>
      </w:r>
      <w:r w:rsidR="00614F6B" w:rsidRPr="00DD7155">
        <w:rPr>
          <w:rFonts w:ascii="Tahoma" w:hAnsi="Tahoma" w:cs="Tahoma"/>
          <w:sz w:val="20"/>
        </w:rPr>
        <w:t xml:space="preserve">направляет </w:t>
      </w:r>
      <w:r w:rsidRPr="00DD7155">
        <w:rPr>
          <w:rFonts w:ascii="Tahoma" w:hAnsi="Tahoma" w:cs="Tahoma"/>
          <w:sz w:val="20"/>
        </w:rPr>
        <w:t>Заказчику ответ с указанием причин расхождения между документами на бумажном носителе и документами, направленным по электронной почте</w:t>
      </w:r>
      <w:r w:rsidR="00614F6B" w:rsidRPr="00DD7155">
        <w:rPr>
          <w:rFonts w:ascii="Tahoma" w:hAnsi="Tahoma" w:cs="Tahoma"/>
          <w:sz w:val="20"/>
        </w:rPr>
        <w:t>, в течение 2 р.д. с момента получения такого уведомления от Заказчика</w:t>
      </w:r>
      <w:r w:rsidRPr="00DD7155">
        <w:rPr>
          <w:rFonts w:ascii="Tahoma" w:hAnsi="Tahoma" w:cs="Tahoma"/>
          <w:sz w:val="20"/>
        </w:rPr>
        <w:t>.</w:t>
      </w:r>
      <w:r w:rsidR="00526E69" w:rsidRPr="00526E69">
        <w:rPr>
          <w:rFonts w:ascii="Tahoma" w:hAnsi="Tahoma" w:cs="Tahoma"/>
          <w:b/>
          <w:color w:val="FF0000"/>
          <w:sz w:val="20"/>
        </w:rPr>
        <w:t>]</w:t>
      </w:r>
    </w:p>
    <w:bookmarkEnd w:id="298"/>
    <w:bookmarkEnd w:id="299"/>
    <w:bookmarkEnd w:id="306"/>
    <w:p w14:paraId="3E2866A5" w14:textId="0BF7DA63" w:rsidR="00A24114" w:rsidRPr="00EC24A8" w:rsidRDefault="00312A58" w:rsidP="002F68A6">
      <w:pPr>
        <w:pStyle w:val="1112"/>
        <w:spacing w:before="120" w:after="240"/>
        <w:ind w:left="142"/>
        <w:rPr>
          <w:rFonts w:ascii="Tahoma" w:hAnsi="Tahoma" w:cs="Tahoma"/>
          <w:i/>
          <w:sz w:val="20"/>
          <w:szCs w:val="20"/>
        </w:rPr>
      </w:pPr>
      <w:r w:rsidRPr="00EC24A8">
        <w:rPr>
          <w:rFonts w:ascii="Tahoma" w:hAnsi="Tahoma" w:cs="Tahoma"/>
          <w:i/>
          <w:sz w:val="20"/>
          <w:szCs w:val="20"/>
        </w:rPr>
        <w:t xml:space="preserve">ОБЩИЙ ПРИНЦИП ПРИЕМКИ РАБОТ </w:t>
      </w:r>
      <w:r w:rsidR="00526E69" w:rsidRPr="00EC24A8">
        <w:rPr>
          <w:rFonts w:ascii="Tahoma" w:hAnsi="Tahoma" w:cs="Tahoma"/>
          <w:b/>
          <w:i/>
          <w:color w:val="FF0000"/>
          <w:sz w:val="20"/>
          <w:szCs w:val="20"/>
          <w:u w:color="FF0000"/>
        </w:rPr>
        <w:t>[</w:t>
      </w:r>
      <w:r w:rsidRPr="00EC24A8">
        <w:rPr>
          <w:rFonts w:ascii="Tahoma" w:hAnsi="Tahoma" w:cs="Tahoma"/>
          <w:i/>
          <w:sz w:val="20"/>
          <w:szCs w:val="20"/>
          <w:highlight w:val="lightGray"/>
        </w:rPr>
        <w:t>И РАБОТ</w:t>
      </w:r>
      <w:r w:rsidR="0072620E" w:rsidRPr="00EC24A8">
        <w:rPr>
          <w:rFonts w:ascii="Tahoma" w:hAnsi="Tahoma" w:cs="Tahoma"/>
          <w:i/>
          <w:sz w:val="20"/>
          <w:szCs w:val="20"/>
          <w:highlight w:val="lightGray"/>
        </w:rPr>
        <w:t xml:space="preserve"> </w:t>
      </w:r>
      <w:r w:rsidRPr="00EC24A8">
        <w:rPr>
          <w:rFonts w:ascii="Tahoma" w:hAnsi="Tahoma" w:cs="Tahoma"/>
          <w:i/>
          <w:sz w:val="20"/>
          <w:szCs w:val="20"/>
          <w:highlight w:val="lightGray"/>
        </w:rPr>
        <w:t>ПО ДОКУМЕНТАЦИИ</w:t>
      </w:r>
      <w:r w:rsidR="00526E69" w:rsidRPr="00EC24A8">
        <w:rPr>
          <w:rFonts w:ascii="Tahoma" w:hAnsi="Tahoma" w:cs="Tahoma"/>
          <w:b/>
          <w:i/>
          <w:color w:val="FF0000"/>
          <w:sz w:val="20"/>
          <w:szCs w:val="20"/>
        </w:rPr>
        <w:t>]</w:t>
      </w:r>
      <w:r w:rsidR="00CE42D1" w:rsidRPr="00EC24A8">
        <w:rPr>
          <w:rFonts w:ascii="Tahoma" w:hAnsi="Tahoma" w:cs="Tahoma"/>
          <w:b/>
          <w:color w:val="FF0000"/>
          <w:sz w:val="20"/>
          <w:szCs w:val="20"/>
          <w:highlight w:val="black"/>
          <w:u w:color="FF0000"/>
        </w:rPr>
        <w:t xml:space="preserve"> </w:t>
      </w:r>
      <w:r w:rsidR="00526E69" w:rsidRPr="00EC24A8">
        <w:rPr>
          <w:rFonts w:ascii="Tahoma" w:hAnsi="Tahoma" w:cs="Tahoma"/>
          <w:b/>
          <w:color w:val="FF0000"/>
          <w:sz w:val="20"/>
          <w:szCs w:val="20"/>
          <w:u w:color="FF0000"/>
        </w:rPr>
        <w:t>[</w:t>
      </w:r>
      <w:r w:rsidR="00CE42D1" w:rsidRPr="00EC24A8">
        <w:rPr>
          <w:rFonts w:ascii="Tahoma" w:hAnsi="Tahoma" w:cs="Tahoma"/>
          <w:b/>
          <w:color w:val="FF0000"/>
          <w:sz w:val="20"/>
          <w:szCs w:val="20"/>
          <w:highlight w:val="black"/>
          <w:u w:color="FF0000"/>
        </w:rPr>
        <w:t xml:space="preserve"> </w:t>
      </w:r>
      <w:r w:rsidR="00CE42D1" w:rsidRPr="00EC24A8">
        <w:rPr>
          <w:rFonts w:ascii="Tahoma" w:hAnsi="Tahoma" w:cs="Tahoma"/>
          <w:color w:val="00B050"/>
          <w:sz w:val="20"/>
          <w:szCs w:val="20"/>
          <w:highlight w:val="black"/>
        </w:rPr>
        <w:t>, ДЕМОНТАЖНЫХ РАБОТ</w:t>
      </w:r>
      <w:r w:rsidR="00526E69" w:rsidRPr="00EC24A8">
        <w:rPr>
          <w:rFonts w:ascii="Tahoma" w:hAnsi="Tahoma" w:cs="Tahoma"/>
          <w:b/>
          <w:color w:val="FF0000"/>
          <w:sz w:val="20"/>
          <w:szCs w:val="20"/>
        </w:rPr>
        <w:t>]</w:t>
      </w:r>
      <w:r w:rsidR="00CE42D1" w:rsidRPr="00EC24A8">
        <w:rPr>
          <w:rFonts w:ascii="Tahoma" w:hAnsi="Tahoma" w:cs="Tahoma"/>
          <w:i/>
          <w:sz w:val="20"/>
          <w:szCs w:val="20"/>
          <w:highlight w:val="lightGray"/>
        </w:rPr>
        <w:t xml:space="preserve"> </w:t>
      </w:r>
      <w:r w:rsidRPr="00EC24A8">
        <w:rPr>
          <w:rFonts w:ascii="Tahoma" w:hAnsi="Tahoma" w:cs="Tahoma"/>
          <w:i/>
          <w:sz w:val="20"/>
          <w:szCs w:val="20"/>
        </w:rPr>
        <w:t xml:space="preserve"> </w:t>
      </w:r>
      <w:r w:rsidR="009D4130" w:rsidRPr="00EC24A8">
        <w:rPr>
          <w:rFonts w:ascii="Tahoma" w:hAnsi="Tahoma" w:cs="Tahoma"/>
          <w:i/>
          <w:sz w:val="20"/>
          <w:szCs w:val="20"/>
        </w:rPr>
        <w:t xml:space="preserve">ВКЛЮЧАЕТСЯ, ЕСЛИ СТОРОНЫ </w:t>
      </w:r>
      <w:r w:rsidR="00162ACA" w:rsidRPr="00EC24A8">
        <w:rPr>
          <w:rFonts w:ascii="Tahoma" w:hAnsi="Tahoma" w:cs="Tahoma"/>
          <w:i/>
          <w:sz w:val="20"/>
          <w:szCs w:val="20"/>
        </w:rPr>
        <w:t xml:space="preserve">ТЕРРИТОРИАЛЬНО УДАЛЕНЫ ДРУГ ОТ ДРУГА </w:t>
      </w:r>
      <w:r w:rsidR="009D4130" w:rsidRPr="00EC24A8">
        <w:rPr>
          <w:rFonts w:ascii="Tahoma" w:hAnsi="Tahoma" w:cs="Tahoma"/>
          <w:i/>
          <w:sz w:val="20"/>
          <w:szCs w:val="20"/>
          <w:lang w:bidi="ru-RU"/>
        </w:rPr>
        <w:t xml:space="preserve"> </w:t>
      </w:r>
      <w:r w:rsidR="009320F3" w:rsidRPr="00EC24A8">
        <w:rPr>
          <w:rFonts w:ascii="Tahoma" w:hAnsi="Tahoma" w:cs="Tahoma"/>
          <w:i/>
          <w:sz w:val="20"/>
          <w:szCs w:val="20"/>
          <w:lang w:bidi="ru-RU"/>
        </w:rPr>
        <w:t xml:space="preserve">И </w:t>
      </w:r>
      <w:r w:rsidR="009D4130" w:rsidRPr="00EC24A8">
        <w:rPr>
          <w:rFonts w:ascii="Tahoma" w:hAnsi="Tahoma" w:cs="Tahoma"/>
          <w:i/>
          <w:sz w:val="20"/>
          <w:szCs w:val="20"/>
          <w:lang w:bidi="ru-RU"/>
        </w:rPr>
        <w:t xml:space="preserve">НЕ МОГУТ ПОДПИСАТЬ ОРИГИНАЛЫ </w:t>
      </w:r>
      <w:r w:rsidR="009D4130" w:rsidRPr="00EC24A8">
        <w:rPr>
          <w:rFonts w:ascii="Tahoma" w:hAnsi="Tahoma" w:cs="Tahoma"/>
          <w:i/>
          <w:sz w:val="20"/>
          <w:szCs w:val="20"/>
        </w:rPr>
        <w:t xml:space="preserve">ПУД </w:t>
      </w:r>
      <w:r w:rsidR="009D4130" w:rsidRPr="00EC24A8">
        <w:rPr>
          <w:rFonts w:ascii="Tahoma" w:hAnsi="Tahoma" w:cs="Tahoma"/>
          <w:i/>
          <w:sz w:val="20"/>
          <w:szCs w:val="20"/>
          <w:lang w:bidi="ru-RU"/>
        </w:rPr>
        <w:t>В СРОК ДО 2 ЧИСЛА МЕСЯЦА, СЛЕДУЮЩЕГО ЗА МЕСЯЦЕМ</w:t>
      </w:r>
      <w:r w:rsidR="007C024A" w:rsidRPr="00EC24A8">
        <w:rPr>
          <w:rFonts w:ascii="Tahoma" w:hAnsi="Tahoma" w:cs="Tahoma"/>
          <w:i/>
          <w:sz w:val="20"/>
          <w:szCs w:val="20"/>
          <w:lang w:bidi="ru-RU"/>
        </w:rPr>
        <w:t>/ОТЧЕТНЫМ ПЕРИОДОМ</w:t>
      </w:r>
      <w:r w:rsidR="009D4130" w:rsidRPr="00EC24A8">
        <w:rPr>
          <w:rFonts w:ascii="Tahoma" w:hAnsi="Tahoma" w:cs="Tahoma"/>
          <w:i/>
          <w:sz w:val="20"/>
          <w:szCs w:val="20"/>
          <w:lang w:bidi="ru-RU"/>
        </w:rPr>
        <w:t xml:space="preserve"> ВЫПОЛНЕНИЯ РАБОТ</w:t>
      </w:r>
      <w:r w:rsidR="009D4130" w:rsidRPr="00EC24A8">
        <w:rPr>
          <w:rFonts w:ascii="Tahoma" w:hAnsi="Tahoma" w:cs="Tahoma"/>
          <w:i/>
          <w:sz w:val="20"/>
          <w:szCs w:val="20"/>
        </w:rPr>
        <w:t xml:space="preserve"> </w:t>
      </w:r>
      <w:r w:rsidR="00162ACA" w:rsidRPr="00EC24A8">
        <w:rPr>
          <w:rFonts w:ascii="Tahoma" w:hAnsi="Tahoma" w:cs="Tahoma"/>
          <w:i/>
          <w:sz w:val="20"/>
          <w:szCs w:val="20"/>
          <w:lang w:bidi="ru-RU"/>
        </w:rPr>
        <w:t>ВКЛЮЧИТЬ ПУНКТ 20.</w:t>
      </w:r>
      <w:r w:rsidR="00187A65">
        <w:rPr>
          <w:rFonts w:ascii="Tahoma" w:hAnsi="Tahoma" w:cs="Tahoma"/>
          <w:i/>
          <w:sz w:val="20"/>
          <w:szCs w:val="20"/>
          <w:lang w:bidi="ru-RU"/>
        </w:rPr>
        <w:t>3</w:t>
      </w:r>
      <w:r w:rsidR="00162ACA" w:rsidRPr="00EC24A8">
        <w:rPr>
          <w:rFonts w:ascii="Tahoma" w:hAnsi="Tahoma" w:cs="Tahoma"/>
          <w:i/>
          <w:sz w:val="20"/>
          <w:szCs w:val="20"/>
          <w:lang w:bidi="ru-RU"/>
        </w:rPr>
        <w:t>:</w:t>
      </w:r>
      <w:r w:rsidR="009D4130" w:rsidRPr="00EC24A8">
        <w:rPr>
          <w:rStyle w:val="ac"/>
          <w:rFonts w:ascii="Tahoma" w:hAnsi="Tahoma" w:cs="Tahoma"/>
          <w:sz w:val="20"/>
          <w:szCs w:val="20"/>
        </w:rPr>
        <w:t xml:space="preserve"> </w:t>
      </w:r>
    </w:p>
    <w:p w14:paraId="2EF69A24" w14:textId="170370EB" w:rsidR="00A24114" w:rsidRPr="00EC24A8" w:rsidRDefault="00526E69" w:rsidP="00EE5F37">
      <w:pPr>
        <w:pStyle w:val="afff1"/>
        <w:numPr>
          <w:ilvl w:val="1"/>
          <w:numId w:val="13"/>
        </w:numPr>
        <w:tabs>
          <w:tab w:val="left" w:pos="284"/>
        </w:tabs>
        <w:spacing w:before="120" w:after="240"/>
        <w:ind w:left="142" w:hanging="1135"/>
        <w:rPr>
          <w:rFonts w:ascii="Tahoma" w:hAnsi="Tahoma" w:cs="Tahoma"/>
          <w:sz w:val="20"/>
          <w:szCs w:val="20"/>
        </w:rPr>
      </w:pPr>
      <w:r w:rsidRPr="00EC24A8">
        <w:rPr>
          <w:rFonts w:ascii="Tahoma" w:hAnsi="Tahoma" w:cs="Tahoma"/>
          <w:b/>
          <w:color w:val="FF0000"/>
          <w:sz w:val="20"/>
          <w:szCs w:val="20"/>
          <w:u w:color="FF0000"/>
        </w:rPr>
        <w:t>[</w:t>
      </w:r>
      <w:r w:rsidR="00A24114" w:rsidRPr="00EC24A8">
        <w:rPr>
          <w:rFonts w:ascii="Tahoma" w:hAnsi="Tahoma" w:cs="Tahoma"/>
          <w:sz w:val="20"/>
          <w:szCs w:val="20"/>
        </w:rPr>
        <w:t>Стороны будут прилагать все усилия к обмену подписанными с двух сторон оригиналами:</w:t>
      </w:r>
    </w:p>
    <w:p w14:paraId="226AE5EA" w14:textId="11681FB4" w:rsidR="0080112A" w:rsidRPr="00EC24A8" w:rsidRDefault="00526E69" w:rsidP="002F68A6">
      <w:pPr>
        <w:pStyle w:val="1112"/>
        <w:numPr>
          <w:ilvl w:val="0"/>
          <w:numId w:val="27"/>
        </w:numPr>
        <w:tabs>
          <w:tab w:val="left" w:pos="142"/>
        </w:tabs>
        <w:spacing w:before="120" w:after="240"/>
        <w:rPr>
          <w:rFonts w:ascii="Tahoma" w:hAnsi="Tahoma" w:cs="Tahoma"/>
          <w:sz w:val="20"/>
          <w:szCs w:val="20"/>
          <w:highlight w:val="lightGray"/>
        </w:rPr>
      </w:pPr>
      <w:r w:rsidRPr="00EC24A8">
        <w:rPr>
          <w:rFonts w:ascii="Tahoma" w:hAnsi="Tahoma" w:cs="Tahoma"/>
          <w:b/>
          <w:color w:val="FF0000"/>
          <w:sz w:val="20"/>
          <w:szCs w:val="20"/>
          <w:u w:color="FF0000"/>
        </w:rPr>
        <w:t>[</w:t>
      </w:r>
      <w:r w:rsidR="00FC32C4" w:rsidRPr="00EC24A8">
        <w:rPr>
          <w:rFonts w:ascii="Tahoma" w:hAnsi="Tahoma" w:cs="Tahoma"/>
          <w:sz w:val="20"/>
          <w:szCs w:val="20"/>
          <w:highlight w:val="lightGray"/>
        </w:rPr>
        <w:t xml:space="preserve">Актов </w:t>
      </w:r>
      <w:r w:rsidR="00C14F74" w:rsidRPr="00EC24A8">
        <w:rPr>
          <w:rFonts w:ascii="Tahoma" w:hAnsi="Tahoma" w:cs="Tahoma"/>
          <w:sz w:val="20"/>
          <w:szCs w:val="20"/>
          <w:highlight w:val="lightGray"/>
        </w:rPr>
        <w:t>сдачи-приемки работ (услуг)</w:t>
      </w:r>
      <w:r w:rsidRPr="00EC24A8">
        <w:rPr>
          <w:rFonts w:ascii="Tahoma" w:hAnsi="Tahoma" w:cs="Tahoma"/>
          <w:b/>
          <w:color w:val="FF0000"/>
          <w:sz w:val="20"/>
          <w:szCs w:val="20"/>
        </w:rPr>
        <w:t>]</w:t>
      </w:r>
      <w:r w:rsidR="00FC32C4" w:rsidRPr="00EC24A8">
        <w:rPr>
          <w:rFonts w:ascii="Tahoma" w:hAnsi="Tahoma" w:cs="Tahoma"/>
          <w:sz w:val="20"/>
          <w:szCs w:val="20"/>
          <w:highlight w:val="lightGray"/>
        </w:rPr>
        <w:t xml:space="preserve"> </w:t>
      </w:r>
      <w:r w:rsidRPr="00EC24A8">
        <w:rPr>
          <w:rFonts w:ascii="Tahoma" w:hAnsi="Tahoma" w:cs="Tahoma"/>
          <w:b/>
          <w:color w:val="FF0000"/>
          <w:sz w:val="20"/>
          <w:szCs w:val="20"/>
          <w:u w:color="FF0000"/>
        </w:rPr>
        <w:t>[</w:t>
      </w:r>
      <w:r w:rsidR="00FB7EB1" w:rsidRPr="00EC24A8">
        <w:rPr>
          <w:rFonts w:ascii="Tahoma" w:hAnsi="Tahoma" w:cs="Tahoma"/>
          <w:sz w:val="20"/>
          <w:szCs w:val="20"/>
          <w:highlight w:val="lightGray"/>
        </w:rPr>
        <w:t xml:space="preserve">с приложением </w:t>
      </w:r>
      <w:r w:rsidR="008E4E6C" w:rsidRPr="00EC24A8">
        <w:rPr>
          <w:rFonts w:ascii="Tahoma" w:hAnsi="Tahoma" w:cs="Tahoma"/>
          <w:sz w:val="20"/>
          <w:szCs w:val="20"/>
          <w:highlight w:val="lightGray"/>
        </w:rPr>
        <w:t>Сводного реестра ПИР</w:t>
      </w:r>
      <w:r w:rsidRPr="00EC24A8">
        <w:rPr>
          <w:rFonts w:ascii="Tahoma" w:hAnsi="Tahoma" w:cs="Tahoma"/>
          <w:b/>
          <w:color w:val="FF0000"/>
          <w:sz w:val="20"/>
          <w:szCs w:val="20"/>
        </w:rPr>
        <w:t>]</w:t>
      </w:r>
      <w:r w:rsidR="00FB7EB1" w:rsidRPr="00EC24A8">
        <w:rPr>
          <w:rFonts w:ascii="Tahoma" w:hAnsi="Tahoma" w:cs="Tahoma"/>
          <w:sz w:val="20"/>
          <w:szCs w:val="20"/>
          <w:highlight w:val="lightGray"/>
        </w:rPr>
        <w:t xml:space="preserve"> </w:t>
      </w:r>
      <w:r w:rsidR="00FC32C4" w:rsidRPr="00EC24A8">
        <w:rPr>
          <w:rFonts w:ascii="Tahoma" w:hAnsi="Tahoma" w:cs="Tahoma"/>
          <w:sz w:val="20"/>
          <w:szCs w:val="20"/>
          <w:highlight w:val="lightGray"/>
        </w:rPr>
        <w:t>на бумажном носителе не позднее 20 числа месяца:</w:t>
      </w:r>
      <w:r w:rsidR="0080112A" w:rsidRPr="00EC24A8">
        <w:rPr>
          <w:rFonts w:ascii="Tahoma" w:hAnsi="Tahoma" w:cs="Tahoma"/>
          <w:sz w:val="20"/>
          <w:szCs w:val="20"/>
          <w:highlight w:val="lightGray"/>
        </w:rPr>
        <w:t xml:space="preserve"> </w:t>
      </w:r>
    </w:p>
    <w:p w14:paraId="1E32DB9D" w14:textId="67AC127B" w:rsidR="000875C7" w:rsidRPr="00EC24A8" w:rsidRDefault="00996F17" w:rsidP="002F68A6">
      <w:pPr>
        <w:pStyle w:val="1112"/>
        <w:tabs>
          <w:tab w:val="left" w:pos="142"/>
        </w:tabs>
        <w:spacing w:before="120" w:after="240"/>
        <w:ind w:left="504" w:hanging="504"/>
        <w:rPr>
          <w:rFonts w:ascii="Tahoma" w:hAnsi="Tahoma" w:cs="Tahoma"/>
          <w:sz w:val="20"/>
          <w:szCs w:val="20"/>
        </w:rPr>
      </w:pPr>
      <w:r w:rsidRPr="00EC24A8">
        <w:rPr>
          <w:rFonts w:ascii="Tahoma" w:hAnsi="Tahoma" w:cs="Tahoma"/>
          <w:sz w:val="20"/>
          <w:szCs w:val="20"/>
        </w:rPr>
        <w:t>/</w:t>
      </w:r>
    </w:p>
    <w:p w14:paraId="4F4DD9B7" w14:textId="4CD1D49C" w:rsidR="007C5386" w:rsidRPr="00EC24A8" w:rsidRDefault="0080112A" w:rsidP="0080112A">
      <w:pPr>
        <w:pStyle w:val="1112"/>
        <w:tabs>
          <w:tab w:val="left" w:pos="142"/>
        </w:tabs>
        <w:spacing w:before="120" w:after="240"/>
        <w:ind w:left="142"/>
        <w:rPr>
          <w:rFonts w:ascii="Tahoma" w:hAnsi="Tahoma" w:cs="Tahoma"/>
          <w:i/>
          <w:sz w:val="20"/>
          <w:szCs w:val="20"/>
        </w:rPr>
      </w:pPr>
      <w:r w:rsidRPr="00EC24A8">
        <w:rPr>
          <w:rFonts w:ascii="Tahoma" w:hAnsi="Tahoma" w:cs="Tahoma"/>
          <w:i/>
          <w:sz w:val="20"/>
          <w:szCs w:val="20"/>
        </w:rPr>
        <w:t>ЕСЛИ АКТ СДАЧИ-ПРИЕМКИ РАБОТ ПОДПИСЫВАЕТСЯ ПОСЛЕ ПОЛУЧЕНИЯ ЭКСПЕРТНОГО ЗАКЛЮЧЕНИЯ:</w:t>
      </w:r>
    </w:p>
    <w:p w14:paraId="28D63273" w14:textId="3909B275" w:rsidR="0080112A" w:rsidRPr="00EC24A8" w:rsidRDefault="00526E69" w:rsidP="0080112A">
      <w:pPr>
        <w:pStyle w:val="1112"/>
        <w:tabs>
          <w:tab w:val="left" w:pos="142"/>
        </w:tabs>
        <w:spacing w:before="120" w:after="240"/>
        <w:ind w:left="142"/>
        <w:rPr>
          <w:rFonts w:ascii="Tahoma" w:hAnsi="Tahoma" w:cs="Tahoma"/>
          <w:i/>
          <w:sz w:val="20"/>
          <w:szCs w:val="20"/>
        </w:rPr>
      </w:pPr>
      <w:r w:rsidRPr="00EC24A8">
        <w:rPr>
          <w:rFonts w:ascii="Tahoma" w:hAnsi="Tahoma" w:cs="Tahoma"/>
          <w:b/>
          <w:color w:val="FF0000"/>
          <w:sz w:val="20"/>
          <w:szCs w:val="20"/>
          <w:u w:color="FF0000"/>
        </w:rPr>
        <w:t>[</w:t>
      </w:r>
      <w:r w:rsidR="0080112A" w:rsidRPr="00EC24A8">
        <w:rPr>
          <w:rFonts w:ascii="Tahoma" w:hAnsi="Tahoma" w:cs="Tahoma"/>
          <w:color w:val="00B050"/>
          <w:sz w:val="20"/>
          <w:szCs w:val="20"/>
          <w:highlight w:val="lightGray"/>
        </w:rPr>
        <w:t xml:space="preserve">следующего за месяцем получения положительного заключения экспертизы; </w:t>
      </w:r>
      <w:r w:rsidRPr="00EC24A8">
        <w:rPr>
          <w:rFonts w:ascii="Tahoma" w:hAnsi="Tahoma" w:cs="Tahoma"/>
          <w:b/>
          <w:color w:val="FF0000"/>
          <w:sz w:val="20"/>
          <w:szCs w:val="20"/>
        </w:rPr>
        <w:t>]</w:t>
      </w:r>
    </w:p>
    <w:p w14:paraId="00B9868F" w14:textId="4E92F13D" w:rsidR="00A24114" w:rsidRPr="00DD7155" w:rsidRDefault="00A24114" w:rsidP="002F68A6">
      <w:pPr>
        <w:pStyle w:val="1112"/>
        <w:numPr>
          <w:ilvl w:val="0"/>
          <w:numId w:val="28"/>
        </w:numPr>
        <w:tabs>
          <w:tab w:val="left" w:pos="142"/>
        </w:tabs>
        <w:spacing w:before="120" w:after="240"/>
        <w:rPr>
          <w:rFonts w:ascii="Tahoma" w:hAnsi="Tahoma" w:cs="Tahoma"/>
          <w:sz w:val="20"/>
        </w:rPr>
      </w:pPr>
      <w:r w:rsidRPr="00DD7155">
        <w:rPr>
          <w:rFonts w:ascii="Tahoma" w:hAnsi="Tahoma" w:cs="Tahoma"/>
          <w:sz w:val="20"/>
        </w:rPr>
        <w:t xml:space="preserve">Актов формы КС-2 с приложением </w:t>
      </w:r>
      <w:r w:rsidR="00526E69" w:rsidRPr="00526E69">
        <w:rPr>
          <w:rFonts w:ascii="Tahoma" w:hAnsi="Tahoma" w:cs="Tahoma"/>
          <w:b/>
          <w:color w:val="FF0000"/>
          <w:sz w:val="20"/>
          <w:u w:color="FF0000"/>
        </w:rPr>
        <w:t>[</w:t>
      </w:r>
      <w:r w:rsidRPr="00DD7155">
        <w:rPr>
          <w:rFonts w:ascii="Tahoma" w:hAnsi="Tahoma" w:cs="Tahoma"/>
          <w:sz w:val="20"/>
        </w:rPr>
        <w:t xml:space="preserve">Перечней </w:t>
      </w:r>
      <w:r w:rsidR="007C024A" w:rsidRPr="00DD7155">
        <w:rPr>
          <w:rFonts w:ascii="Tahoma" w:hAnsi="Tahoma" w:cs="Tahoma"/>
          <w:sz w:val="20"/>
        </w:rPr>
        <w:t>оборудования формы НН.КС-2.3</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xml:space="preserve">, </w:t>
      </w:r>
      <w:r w:rsidR="009F47F1" w:rsidRPr="00DD7155">
        <w:rPr>
          <w:rFonts w:ascii="Tahoma" w:hAnsi="Tahoma" w:cs="Tahoma"/>
          <w:sz w:val="20"/>
        </w:rPr>
        <w:t xml:space="preserve">Актов </w:t>
      </w:r>
      <w:r w:rsidRPr="00DD7155">
        <w:rPr>
          <w:rFonts w:ascii="Tahoma" w:hAnsi="Tahoma" w:cs="Tahoma"/>
          <w:sz w:val="20"/>
        </w:rPr>
        <w:t>на списание форм</w:t>
      </w:r>
      <w:r w:rsidR="00820995" w:rsidRPr="00DD7155">
        <w:rPr>
          <w:rFonts w:ascii="Tahoma" w:hAnsi="Tahoma" w:cs="Tahoma"/>
          <w:sz w:val="20"/>
        </w:rPr>
        <w:t>ы</w:t>
      </w:r>
      <w:r w:rsidRPr="00DD7155">
        <w:rPr>
          <w:rFonts w:ascii="Tahoma" w:hAnsi="Tahoma" w:cs="Tahoma"/>
          <w:sz w:val="20"/>
        </w:rPr>
        <w:t xml:space="preserve"> НН.М-23.1</w:t>
      </w:r>
      <w:r w:rsidR="00526E69" w:rsidRPr="00526E69">
        <w:rPr>
          <w:rFonts w:ascii="Tahoma" w:hAnsi="Tahoma" w:cs="Tahoma"/>
          <w:b/>
          <w:color w:val="FF0000"/>
          <w:sz w:val="20"/>
        </w:rPr>
        <w:t>]</w:t>
      </w:r>
      <w:r w:rsidRPr="00DD7155">
        <w:rPr>
          <w:rFonts w:ascii="Tahoma" w:hAnsi="Tahoma" w:cs="Tahoma"/>
          <w:sz w:val="20"/>
          <w:vertAlign w:val="superscript"/>
        </w:rPr>
        <w:footnoteReference w:id="327"/>
      </w:r>
      <w:r w:rsidRPr="00DD7155">
        <w:rPr>
          <w:rFonts w:ascii="Tahoma" w:hAnsi="Tahoma" w:cs="Tahoma"/>
          <w:sz w:val="20"/>
        </w:rPr>
        <w:t xml:space="preserve">, Справками формы НН.КС-3.1 </w:t>
      </w:r>
      <w:r w:rsidR="00526E69" w:rsidRPr="00526E69">
        <w:rPr>
          <w:rFonts w:ascii="Tahoma" w:hAnsi="Tahoma" w:cs="Tahoma"/>
          <w:b/>
          <w:color w:val="FF0000"/>
          <w:sz w:val="20"/>
          <w:u w:color="FF0000"/>
        </w:rPr>
        <w:t>[</w:t>
      </w:r>
      <w:r w:rsidRPr="00DD7155">
        <w:rPr>
          <w:rFonts w:ascii="Tahoma" w:hAnsi="Tahoma" w:cs="Tahoma"/>
          <w:sz w:val="20"/>
          <w:highlight w:val="darkRed"/>
        </w:rPr>
        <w:t>, Сводными справками о фактически понесенных компенсируемых затратах</w:t>
      </w:r>
      <w:r w:rsidR="00526E69" w:rsidRPr="00526E69">
        <w:rPr>
          <w:rFonts w:ascii="Tahoma" w:hAnsi="Tahoma" w:cs="Tahoma"/>
          <w:b/>
          <w:color w:val="FF0000"/>
          <w:sz w:val="20"/>
        </w:rPr>
        <w:t>]</w:t>
      </w:r>
      <w:r w:rsidRPr="00DD7155">
        <w:rPr>
          <w:rFonts w:ascii="Tahoma" w:hAnsi="Tahoma" w:cs="Tahoma"/>
          <w:sz w:val="20"/>
        </w:rPr>
        <w:t xml:space="preserve"> на бумажном носителе не позднее 20 числа месяца, следующего за</w:t>
      </w:r>
      <w:r w:rsidR="0080112A" w:rsidRPr="0080112A">
        <w:rPr>
          <w:rFonts w:ascii="Tahoma" w:hAnsi="Tahoma" w:cs="Tahoma"/>
          <w:sz w:val="20"/>
          <w:lang w:eastAsia="en-US"/>
        </w:rPr>
        <w:t xml:space="preserve"> </w:t>
      </w:r>
      <w:r w:rsidR="0080112A" w:rsidRPr="00DD7155">
        <w:rPr>
          <w:rFonts w:ascii="Tahoma" w:hAnsi="Tahoma" w:cs="Tahoma"/>
          <w:sz w:val="20"/>
          <w:lang w:eastAsia="en-US"/>
        </w:rPr>
        <w:t xml:space="preserve">Отчетным периодом выполнения Работ </w:t>
      </w:r>
      <w:r w:rsidR="00526E69" w:rsidRPr="00526E69">
        <w:rPr>
          <w:rFonts w:ascii="Tahoma" w:hAnsi="Tahoma" w:cs="Tahoma"/>
          <w:b/>
          <w:color w:val="FF0000"/>
          <w:sz w:val="20"/>
          <w:u w:color="FF0000"/>
        </w:rPr>
        <w:t>[</w:t>
      </w:r>
      <w:r w:rsidR="0080112A" w:rsidRPr="00DD7155">
        <w:rPr>
          <w:rFonts w:ascii="Tahoma" w:hAnsi="Tahoma" w:cs="Tahoma"/>
          <w:b/>
          <w:color w:val="FF0000"/>
          <w:sz w:val="20"/>
          <w:highlight w:val="black"/>
          <w:u w:color="FF0000"/>
        </w:rPr>
        <w:t xml:space="preserve"> </w:t>
      </w:r>
      <w:r w:rsidR="0080112A" w:rsidRPr="00DD7155">
        <w:rPr>
          <w:rFonts w:ascii="Tahoma" w:hAnsi="Tahoma" w:cs="Tahoma"/>
          <w:color w:val="00B050"/>
          <w:sz w:val="20"/>
          <w:highlight w:val="black"/>
        </w:rPr>
        <w:t>, Демонтажных работ</w:t>
      </w:r>
      <w:r w:rsidR="00526E69" w:rsidRPr="00526E69">
        <w:rPr>
          <w:rFonts w:ascii="Tahoma" w:hAnsi="Tahoma" w:cs="Tahoma"/>
          <w:b/>
          <w:color w:val="FF0000"/>
          <w:sz w:val="20"/>
        </w:rPr>
        <w:t>]</w:t>
      </w:r>
      <w:r w:rsidR="00526E69" w:rsidRPr="00526E69">
        <w:rPr>
          <w:rFonts w:ascii="Tahoma" w:hAnsi="Tahoma" w:cs="Tahoma"/>
          <w:b/>
          <w:color w:val="FF0000"/>
          <w:sz w:val="20"/>
          <w:lang w:eastAsia="en-US"/>
        </w:rPr>
        <w:t>]</w:t>
      </w:r>
      <w:r w:rsidR="0080112A" w:rsidRPr="00DD7155">
        <w:rPr>
          <w:rStyle w:val="ad"/>
          <w:rFonts w:ascii="Tahoma" w:hAnsi="Tahoma" w:cs="Tahoma"/>
          <w:sz w:val="20"/>
          <w:lang w:val="en-US" w:eastAsia="en-US"/>
        </w:rPr>
        <w:footnoteReference w:id="328"/>
      </w:r>
    </w:p>
    <w:p w14:paraId="5D3DBEBE" w14:textId="18E727AA" w:rsidR="00A24114" w:rsidRPr="00DD7155" w:rsidRDefault="00A24114" w:rsidP="00EE5F37">
      <w:pPr>
        <w:pStyle w:val="afff1"/>
        <w:numPr>
          <w:ilvl w:val="1"/>
          <w:numId w:val="13"/>
        </w:numPr>
        <w:tabs>
          <w:tab w:val="left" w:pos="284"/>
        </w:tabs>
        <w:spacing w:before="120" w:after="240"/>
        <w:ind w:left="142" w:hanging="1135"/>
        <w:rPr>
          <w:rFonts w:ascii="Tahoma" w:hAnsi="Tahoma" w:cs="Tahoma"/>
          <w:sz w:val="20"/>
        </w:rPr>
      </w:pPr>
      <w:bookmarkStart w:id="307" w:name="_Toc528580195"/>
      <w:r w:rsidRPr="00DD7155">
        <w:rPr>
          <w:rFonts w:ascii="Tahoma" w:hAnsi="Tahoma" w:cs="Tahoma"/>
          <w:sz w:val="20"/>
        </w:rPr>
        <w:t xml:space="preserve">В случае обнаружения ошибок, неточностей в </w:t>
      </w:r>
      <w:r w:rsidR="00526E69" w:rsidRPr="00526E69">
        <w:rPr>
          <w:rFonts w:ascii="Tahoma" w:hAnsi="Tahoma" w:cs="Tahoma"/>
          <w:b/>
          <w:color w:val="FF0000"/>
          <w:sz w:val="20"/>
          <w:u w:color="FF0000"/>
        </w:rPr>
        <w:t>[</w:t>
      </w:r>
      <w:r w:rsidRPr="00DD7155">
        <w:rPr>
          <w:rFonts w:ascii="Tahoma" w:hAnsi="Tahoma" w:cs="Tahoma"/>
          <w:sz w:val="20"/>
          <w:highlight w:val="lightGray"/>
        </w:rPr>
        <w:t xml:space="preserve">Акте </w:t>
      </w:r>
      <w:r w:rsidR="00C14F74" w:rsidRPr="00DD7155">
        <w:rPr>
          <w:rFonts w:ascii="Tahoma" w:hAnsi="Tahoma" w:cs="Tahoma"/>
          <w:sz w:val="20"/>
          <w:highlight w:val="lightGray"/>
        </w:rPr>
        <w:t>сдачи-приемки работ (услуг)</w:t>
      </w:r>
      <w:r w:rsidR="00526E69" w:rsidRPr="00526E69">
        <w:rPr>
          <w:rFonts w:ascii="Tahoma" w:hAnsi="Tahoma" w:cs="Tahoma"/>
          <w:b/>
          <w:color w:val="FF0000"/>
          <w:sz w:val="20"/>
        </w:rPr>
        <w:t>]</w:t>
      </w:r>
      <w:r w:rsidR="00FB7EB1" w:rsidRPr="00DD7155">
        <w:rPr>
          <w:rFonts w:ascii="Tahoma" w:hAnsi="Tahoma" w:cs="Tahoma"/>
          <w:b/>
          <w:color w:val="FF0000"/>
          <w:sz w:val="20"/>
          <w:highlight w:val="lightGray"/>
          <w:u w:color="FF0000"/>
        </w:rPr>
        <w:t xml:space="preserve"> </w:t>
      </w:r>
      <w:r w:rsidR="00526E69" w:rsidRPr="00526E69">
        <w:rPr>
          <w:rFonts w:ascii="Tahoma" w:hAnsi="Tahoma" w:cs="Tahoma"/>
          <w:b/>
          <w:color w:val="FF0000"/>
          <w:sz w:val="20"/>
          <w:u w:color="FF0000"/>
        </w:rPr>
        <w:t>[</w:t>
      </w:r>
      <w:r w:rsidR="008E4E6C" w:rsidRPr="00DD7155">
        <w:rPr>
          <w:rFonts w:ascii="Tahoma" w:hAnsi="Tahoma" w:cs="Tahoma"/>
          <w:iCs/>
          <w:sz w:val="20"/>
          <w:highlight w:val="lightGray"/>
        </w:rPr>
        <w:t>Сводном реестра ПИР</w:t>
      </w:r>
      <w:r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sz w:val="20"/>
        </w:rPr>
        <w:t xml:space="preserve"> Акте формы КС-2, </w:t>
      </w:r>
      <w:r w:rsidR="00526E69" w:rsidRPr="00526E69">
        <w:rPr>
          <w:rFonts w:ascii="Tahoma" w:hAnsi="Tahoma" w:cs="Tahoma"/>
          <w:b/>
          <w:color w:val="FF0000"/>
          <w:sz w:val="20"/>
          <w:u w:color="FF0000"/>
        </w:rPr>
        <w:t>[</w:t>
      </w:r>
      <w:r w:rsidRPr="00DD7155">
        <w:rPr>
          <w:rFonts w:ascii="Tahoma" w:hAnsi="Tahoma" w:cs="Tahoma"/>
          <w:sz w:val="20"/>
        </w:rPr>
        <w:t>Перечне оборудования форм</w:t>
      </w:r>
      <w:r w:rsidR="004D1099" w:rsidRPr="00DD7155">
        <w:rPr>
          <w:rFonts w:ascii="Tahoma" w:hAnsi="Tahoma" w:cs="Tahoma"/>
          <w:sz w:val="20"/>
        </w:rPr>
        <w:t>ы</w:t>
      </w:r>
      <w:r w:rsidRPr="00DD7155">
        <w:rPr>
          <w:rFonts w:ascii="Tahoma" w:hAnsi="Tahoma" w:cs="Tahoma"/>
          <w:sz w:val="20"/>
        </w:rPr>
        <w:t xml:space="preserve"> НН.КС-2.3</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Акте на списание форм</w:t>
      </w:r>
      <w:r w:rsidR="00820995" w:rsidRPr="00DD7155">
        <w:rPr>
          <w:rFonts w:ascii="Tahoma" w:hAnsi="Tahoma" w:cs="Tahoma"/>
          <w:sz w:val="20"/>
        </w:rPr>
        <w:t>ы</w:t>
      </w:r>
      <w:r w:rsidRPr="00DD7155">
        <w:rPr>
          <w:rFonts w:ascii="Tahoma" w:hAnsi="Tahoma" w:cs="Tahoma"/>
          <w:sz w:val="20"/>
        </w:rPr>
        <w:t xml:space="preserve"> НН.М-23.1</w:t>
      </w:r>
      <w:r w:rsidR="00526E69" w:rsidRPr="00526E69">
        <w:rPr>
          <w:rFonts w:ascii="Tahoma" w:hAnsi="Tahoma" w:cs="Tahoma"/>
          <w:b/>
          <w:color w:val="FF0000"/>
          <w:sz w:val="20"/>
        </w:rPr>
        <w:t>]</w:t>
      </w:r>
      <w:r w:rsidRPr="00DD7155">
        <w:rPr>
          <w:rFonts w:ascii="Tahoma" w:hAnsi="Tahoma" w:cs="Tahoma"/>
          <w:sz w:val="20"/>
          <w:vertAlign w:val="superscript"/>
        </w:rPr>
        <w:footnoteReference w:id="329"/>
      </w:r>
      <w:r w:rsidRPr="00DD7155">
        <w:rPr>
          <w:rFonts w:ascii="Tahoma" w:hAnsi="Tahoma" w:cs="Tahoma"/>
          <w:sz w:val="20"/>
        </w:rPr>
        <w:t xml:space="preserve">, Справке формы НН.КС-3.1 </w:t>
      </w:r>
      <w:r w:rsidR="00526E69" w:rsidRPr="00526E69">
        <w:rPr>
          <w:rFonts w:ascii="Tahoma" w:hAnsi="Tahoma" w:cs="Tahoma"/>
          <w:b/>
          <w:color w:val="FF0000"/>
          <w:sz w:val="20"/>
          <w:u w:color="FF0000"/>
        </w:rPr>
        <w:t>[</w:t>
      </w:r>
      <w:r w:rsidRPr="00DD7155">
        <w:rPr>
          <w:rFonts w:ascii="Tahoma" w:hAnsi="Tahoma" w:cs="Tahoma"/>
          <w:sz w:val="20"/>
          <w:highlight w:val="darkRed"/>
        </w:rPr>
        <w:t>, Сводной справке о фактически понесенных компенсируемых затратах</w:t>
      </w:r>
      <w:r w:rsidR="00526E69" w:rsidRPr="00526E69">
        <w:rPr>
          <w:rFonts w:ascii="Tahoma" w:hAnsi="Tahoma" w:cs="Tahoma"/>
          <w:b/>
          <w:color w:val="FF0000"/>
          <w:sz w:val="20"/>
        </w:rPr>
        <w:t>]</w:t>
      </w:r>
      <w:r w:rsidR="00FF1B4F" w:rsidRPr="00DD7155">
        <w:rPr>
          <w:rFonts w:ascii="Tahoma" w:hAnsi="Tahoma" w:cs="Tahoma"/>
          <w:sz w:val="20"/>
        </w:rPr>
        <w:t xml:space="preserve"> </w:t>
      </w:r>
      <w:r w:rsidRPr="00DD7155">
        <w:rPr>
          <w:rFonts w:ascii="Tahoma" w:hAnsi="Tahoma" w:cs="Tahoma"/>
          <w:sz w:val="20"/>
        </w:rPr>
        <w:t>Заказчик незамедлительно уведом</w:t>
      </w:r>
      <w:r w:rsidR="0008678A" w:rsidRPr="00DD7155">
        <w:rPr>
          <w:rFonts w:ascii="Tahoma" w:hAnsi="Tahoma" w:cs="Tahoma"/>
          <w:sz w:val="20"/>
        </w:rPr>
        <w:t>ляет</w:t>
      </w:r>
      <w:r w:rsidRPr="00DD7155">
        <w:rPr>
          <w:rFonts w:ascii="Tahoma" w:hAnsi="Tahoma" w:cs="Tahoma"/>
          <w:sz w:val="20"/>
        </w:rPr>
        <w:t xml:space="preserve"> об этом Подрядчика, который обязуется приложить все усилия к устранению обнаруженных ошибок и направить Заказчику исправленные документы в сроки, предусмотренные для направления Подрядчиком </w:t>
      </w:r>
      <w:r w:rsidR="00526E69" w:rsidRPr="00526E69">
        <w:rPr>
          <w:rFonts w:ascii="Tahoma" w:hAnsi="Tahoma" w:cs="Tahoma"/>
          <w:b/>
          <w:color w:val="FF0000"/>
          <w:sz w:val="20"/>
          <w:u w:color="FF0000"/>
        </w:rPr>
        <w:t>[</w:t>
      </w:r>
      <w:r w:rsidRPr="00DD7155">
        <w:rPr>
          <w:rFonts w:ascii="Tahoma" w:hAnsi="Tahoma" w:cs="Tahoma"/>
          <w:sz w:val="20"/>
          <w:highlight w:val="lightGray"/>
        </w:rPr>
        <w:t xml:space="preserve">Акта </w:t>
      </w:r>
      <w:r w:rsidR="00C14F74" w:rsidRPr="00DD7155">
        <w:rPr>
          <w:rFonts w:ascii="Tahoma" w:hAnsi="Tahoma" w:cs="Tahoma"/>
          <w:sz w:val="20"/>
          <w:highlight w:val="lightGray"/>
        </w:rPr>
        <w:t>сдачи-приемки работ (услуг)</w:t>
      </w:r>
      <w:r w:rsidRPr="00DD7155">
        <w:rPr>
          <w:rFonts w:ascii="Tahoma" w:hAnsi="Tahoma" w:cs="Tahoma"/>
          <w:sz w:val="20"/>
          <w:highlight w:val="lightGray"/>
        </w:rPr>
        <w:t>,</w:t>
      </w:r>
      <w:r w:rsidR="00526E69" w:rsidRPr="00526E69">
        <w:rPr>
          <w:rFonts w:ascii="Tahoma" w:hAnsi="Tahoma" w:cs="Tahoma"/>
          <w:b/>
          <w:color w:val="FF0000"/>
          <w:sz w:val="20"/>
        </w:rPr>
        <w:t>]</w:t>
      </w:r>
      <w:r w:rsidR="008E4E6C" w:rsidRPr="00DD7155">
        <w:rPr>
          <w:rFonts w:ascii="Tahoma" w:hAnsi="Tahoma" w:cs="Tahoma"/>
          <w:b/>
          <w:color w:val="FF0000"/>
          <w:sz w:val="20"/>
        </w:rPr>
        <w:t xml:space="preserve"> </w:t>
      </w:r>
      <w:r w:rsidR="00526E69" w:rsidRPr="00526E69">
        <w:rPr>
          <w:rFonts w:ascii="Tahoma" w:hAnsi="Tahoma" w:cs="Tahoma"/>
          <w:b/>
          <w:color w:val="FF0000"/>
          <w:sz w:val="20"/>
          <w:u w:color="FF0000"/>
        </w:rPr>
        <w:t>[</w:t>
      </w:r>
      <w:r w:rsidR="008E4E6C" w:rsidRPr="00DD7155">
        <w:rPr>
          <w:rFonts w:ascii="Tahoma" w:hAnsi="Tahoma" w:cs="Tahoma"/>
          <w:iCs/>
          <w:sz w:val="20"/>
          <w:highlight w:val="lightGray"/>
        </w:rPr>
        <w:t>Сводного реестра ПИР</w:t>
      </w:r>
      <w:r w:rsidR="008E4E6C"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sz w:val="20"/>
        </w:rPr>
        <w:t xml:space="preserve"> Акта формы КС-2, </w:t>
      </w:r>
      <w:r w:rsidR="00526E69" w:rsidRPr="00526E69">
        <w:rPr>
          <w:rFonts w:ascii="Tahoma" w:hAnsi="Tahoma" w:cs="Tahoma"/>
          <w:b/>
          <w:color w:val="FF0000"/>
          <w:sz w:val="20"/>
          <w:u w:color="FF0000"/>
        </w:rPr>
        <w:t>[</w:t>
      </w:r>
      <w:r w:rsidRPr="00DD7155">
        <w:rPr>
          <w:rFonts w:ascii="Tahoma" w:hAnsi="Tahoma" w:cs="Tahoma"/>
          <w:sz w:val="20"/>
        </w:rPr>
        <w:t>Перечня оборудования форм</w:t>
      </w:r>
      <w:r w:rsidR="004D1099" w:rsidRPr="00DD7155">
        <w:rPr>
          <w:rFonts w:ascii="Tahoma" w:hAnsi="Tahoma" w:cs="Tahoma"/>
          <w:sz w:val="20"/>
        </w:rPr>
        <w:t>ы</w:t>
      </w:r>
      <w:r w:rsidRPr="00DD7155">
        <w:rPr>
          <w:rFonts w:ascii="Tahoma" w:hAnsi="Tahoma" w:cs="Tahoma"/>
          <w:sz w:val="20"/>
        </w:rPr>
        <w:t xml:space="preserve"> НН.КС-2.3</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Акта на списание форм</w:t>
      </w:r>
      <w:r w:rsidR="00820995" w:rsidRPr="00DD7155">
        <w:rPr>
          <w:rFonts w:ascii="Tahoma" w:hAnsi="Tahoma" w:cs="Tahoma"/>
          <w:sz w:val="20"/>
        </w:rPr>
        <w:t>ы</w:t>
      </w:r>
      <w:r w:rsidRPr="00DD7155">
        <w:rPr>
          <w:rFonts w:ascii="Tahoma" w:hAnsi="Tahoma" w:cs="Tahoma"/>
          <w:sz w:val="20"/>
        </w:rPr>
        <w:t xml:space="preserve"> НН.М-23.1</w:t>
      </w:r>
      <w:r w:rsidR="00526E69" w:rsidRPr="00526E69">
        <w:rPr>
          <w:rFonts w:ascii="Tahoma" w:hAnsi="Tahoma" w:cs="Tahoma"/>
          <w:b/>
          <w:color w:val="FF0000"/>
          <w:sz w:val="20"/>
        </w:rPr>
        <w:t>]</w:t>
      </w:r>
      <w:r w:rsidRPr="00DD7155">
        <w:rPr>
          <w:rFonts w:ascii="Tahoma" w:hAnsi="Tahoma" w:cs="Tahoma"/>
          <w:sz w:val="20"/>
          <w:vertAlign w:val="superscript"/>
        </w:rPr>
        <w:footnoteReference w:id="330"/>
      </w:r>
      <w:r w:rsidRPr="00DD7155">
        <w:rPr>
          <w:rFonts w:ascii="Tahoma" w:hAnsi="Tahoma" w:cs="Tahoma"/>
          <w:sz w:val="20"/>
        </w:rPr>
        <w:t>, Справки формы</w:t>
      </w:r>
      <w:r w:rsidR="00C14F74" w:rsidRPr="00DD7155">
        <w:rPr>
          <w:rFonts w:ascii="Tahoma" w:hAnsi="Tahoma" w:cs="Tahoma"/>
          <w:sz w:val="20"/>
        </w:rPr>
        <w:t xml:space="preserve"> </w:t>
      </w:r>
      <w:r w:rsidRPr="00DD7155">
        <w:rPr>
          <w:rFonts w:ascii="Tahoma" w:hAnsi="Tahoma" w:cs="Tahoma"/>
          <w:sz w:val="20"/>
        </w:rPr>
        <w:t xml:space="preserve">НН.КС-3.1 </w:t>
      </w:r>
      <w:r w:rsidR="00526E69" w:rsidRPr="00526E69">
        <w:rPr>
          <w:rFonts w:ascii="Tahoma" w:hAnsi="Tahoma" w:cs="Tahoma"/>
          <w:b/>
          <w:color w:val="FF0000"/>
          <w:sz w:val="20"/>
          <w:u w:color="FF0000"/>
        </w:rPr>
        <w:t>[</w:t>
      </w:r>
      <w:r w:rsidRPr="00DD7155">
        <w:rPr>
          <w:rFonts w:ascii="Tahoma" w:hAnsi="Tahoma" w:cs="Tahoma"/>
          <w:sz w:val="20"/>
          <w:highlight w:val="darkRed"/>
        </w:rPr>
        <w:t>, Сводной справки о фактически понесенных компенсируемых затратах</w:t>
      </w:r>
      <w:r w:rsidR="00526E69" w:rsidRPr="00526E69">
        <w:rPr>
          <w:rFonts w:ascii="Tahoma" w:hAnsi="Tahoma" w:cs="Tahoma"/>
          <w:b/>
          <w:color w:val="FF0000"/>
          <w:sz w:val="20"/>
        </w:rPr>
        <w:t>]</w:t>
      </w:r>
      <w:r w:rsidRPr="00DD7155">
        <w:rPr>
          <w:rFonts w:ascii="Tahoma" w:hAnsi="Tahoma" w:cs="Tahoma"/>
          <w:sz w:val="20"/>
        </w:rPr>
        <w:t>.</w:t>
      </w:r>
      <w:bookmarkEnd w:id="307"/>
    </w:p>
    <w:p w14:paraId="548FF238" w14:textId="7B0CB5DD" w:rsidR="005507E5" w:rsidRPr="00DD7155" w:rsidRDefault="00526E69" w:rsidP="00A5752D">
      <w:pPr>
        <w:pStyle w:val="afff1"/>
        <w:numPr>
          <w:ilvl w:val="2"/>
          <w:numId w:val="13"/>
        </w:numPr>
        <w:spacing w:before="120" w:after="240"/>
        <w:ind w:left="142" w:right="-2" w:hanging="1135"/>
        <w:rPr>
          <w:rFonts w:ascii="Tahoma" w:hAnsi="Tahoma" w:cs="Tahoma"/>
          <w:sz w:val="20"/>
        </w:rPr>
      </w:pPr>
      <w:r w:rsidRPr="00526E69">
        <w:rPr>
          <w:rFonts w:ascii="Tahoma" w:hAnsi="Tahoma" w:cs="Tahoma"/>
          <w:b/>
          <w:color w:val="FF0000"/>
          <w:sz w:val="20"/>
          <w:u w:color="FF0000"/>
        </w:rPr>
        <w:t>[</w:t>
      </w:r>
      <w:r w:rsidR="00A24114" w:rsidRPr="00DD7155">
        <w:rPr>
          <w:rFonts w:ascii="Tahoma" w:hAnsi="Tahoma" w:cs="Tahoma"/>
          <w:sz w:val="20"/>
        </w:rPr>
        <w:t xml:space="preserve">В отношении Работ, </w:t>
      </w:r>
      <w:r w:rsidRPr="00526E69">
        <w:rPr>
          <w:rFonts w:ascii="Tahoma" w:hAnsi="Tahoma" w:cs="Tahoma"/>
          <w:b/>
          <w:color w:val="FF0000"/>
          <w:sz w:val="20"/>
          <w:u w:color="FF0000"/>
        </w:rPr>
        <w:t>[</w:t>
      </w:r>
      <w:r w:rsidR="0072620E" w:rsidRPr="00DD7155">
        <w:rPr>
          <w:rFonts w:ascii="Tahoma" w:hAnsi="Tahoma" w:cs="Tahoma"/>
          <w:b/>
          <w:color w:val="FF0000"/>
          <w:sz w:val="20"/>
          <w:highlight w:val="black"/>
          <w:u w:color="FF0000"/>
        </w:rPr>
        <w:t xml:space="preserve"> </w:t>
      </w:r>
      <w:r w:rsidR="0072620E" w:rsidRPr="00DD7155">
        <w:rPr>
          <w:rFonts w:ascii="Tahoma" w:hAnsi="Tahoma" w:cs="Tahoma"/>
          <w:color w:val="00B050"/>
          <w:sz w:val="20"/>
          <w:highlight w:val="black"/>
        </w:rPr>
        <w:t>, Демонтажных работ</w:t>
      </w:r>
      <w:r w:rsidRPr="00526E69">
        <w:rPr>
          <w:rFonts w:ascii="Tahoma" w:hAnsi="Tahoma" w:cs="Tahoma"/>
          <w:b/>
          <w:color w:val="FF0000"/>
          <w:sz w:val="20"/>
        </w:rPr>
        <w:t>]</w:t>
      </w:r>
      <w:r w:rsidR="00A24114" w:rsidRPr="00DD7155">
        <w:rPr>
          <w:rFonts w:ascii="Tahoma" w:hAnsi="Tahoma" w:cs="Tahoma"/>
          <w:sz w:val="20"/>
        </w:rPr>
        <w:t>выполненных в Отчетн</w:t>
      </w:r>
      <w:r w:rsidR="000819A6" w:rsidRPr="00DD7155">
        <w:rPr>
          <w:rFonts w:ascii="Tahoma" w:hAnsi="Tahoma" w:cs="Tahoma"/>
          <w:sz w:val="20"/>
        </w:rPr>
        <w:t>ом</w:t>
      </w:r>
      <w:r w:rsidR="00A24114" w:rsidRPr="00DD7155">
        <w:rPr>
          <w:rFonts w:ascii="Tahoma" w:hAnsi="Tahoma" w:cs="Tahoma"/>
          <w:sz w:val="20"/>
        </w:rPr>
        <w:t xml:space="preserve"> период</w:t>
      </w:r>
      <w:r w:rsidR="000819A6" w:rsidRPr="00DD7155">
        <w:rPr>
          <w:rFonts w:ascii="Tahoma" w:hAnsi="Tahoma" w:cs="Tahoma"/>
          <w:sz w:val="20"/>
        </w:rPr>
        <w:t>е</w:t>
      </w:r>
      <w:r w:rsidR="00A24114" w:rsidRPr="00DD7155">
        <w:rPr>
          <w:rFonts w:ascii="Tahoma" w:hAnsi="Tahoma" w:cs="Tahoma"/>
          <w:sz w:val="20"/>
        </w:rPr>
        <w:t xml:space="preserve"> до даты заключения Договора, вышеуказанные документы направляются Заказчику не позднее последнего числа месяца заключения Договора.</w:t>
      </w:r>
      <w:r w:rsidRPr="00526E69">
        <w:rPr>
          <w:rFonts w:ascii="Tahoma" w:hAnsi="Tahoma" w:cs="Tahoma"/>
          <w:b/>
          <w:color w:val="FF0000"/>
          <w:sz w:val="20"/>
        </w:rPr>
        <w:t>]</w:t>
      </w:r>
      <w:r w:rsidR="00A24114" w:rsidRPr="00DD7155">
        <w:rPr>
          <w:rStyle w:val="ad"/>
          <w:rFonts w:ascii="Tahoma" w:hAnsi="Tahoma" w:cs="Tahoma"/>
          <w:sz w:val="20"/>
        </w:rPr>
        <w:footnoteReference w:id="331"/>
      </w:r>
    </w:p>
    <w:p w14:paraId="2A28106C" w14:textId="338EF1CB" w:rsidR="00A24114" w:rsidRPr="00DD7155" w:rsidRDefault="00A24114" w:rsidP="00A5752D">
      <w:pPr>
        <w:pStyle w:val="afff1"/>
        <w:numPr>
          <w:ilvl w:val="2"/>
          <w:numId w:val="13"/>
        </w:numPr>
        <w:spacing w:before="120" w:after="240"/>
        <w:ind w:left="142" w:right="-2" w:hanging="1135"/>
        <w:rPr>
          <w:rFonts w:ascii="Tahoma" w:hAnsi="Tahoma" w:cs="Tahoma"/>
          <w:sz w:val="20"/>
        </w:rPr>
      </w:pPr>
      <w:bookmarkStart w:id="308" w:name="_Toc528580198"/>
      <w:r w:rsidRPr="00DD7155">
        <w:rPr>
          <w:rFonts w:ascii="Tahoma" w:hAnsi="Tahoma" w:cs="Tahoma"/>
          <w:sz w:val="20"/>
        </w:rPr>
        <w:t xml:space="preserve">Подписание Заказчиком Актов формы КС-2 за </w:t>
      </w:r>
      <w:r w:rsidR="00162ACA" w:rsidRPr="00DD7155">
        <w:rPr>
          <w:rFonts w:ascii="Tahoma" w:hAnsi="Tahoma" w:cs="Tahoma"/>
          <w:sz w:val="20"/>
        </w:rPr>
        <w:t xml:space="preserve">Отчетный </w:t>
      </w:r>
      <w:r w:rsidR="00716A18" w:rsidRPr="00DD7155">
        <w:rPr>
          <w:rFonts w:ascii="Tahoma" w:hAnsi="Tahoma" w:cs="Tahoma"/>
          <w:color w:val="000000" w:themeColor="text1"/>
          <w:sz w:val="20"/>
        </w:rPr>
        <w:t>период</w:t>
      </w:r>
      <w:r w:rsidR="005507E5" w:rsidRPr="00DD7155">
        <w:rPr>
          <w:rFonts w:ascii="Tahoma" w:hAnsi="Tahoma" w:cs="Tahoma"/>
          <w:color w:val="000000" w:themeColor="text1"/>
          <w:sz w:val="20"/>
        </w:rPr>
        <w:t xml:space="preserve">, </w:t>
      </w:r>
    </w:p>
    <w:p w14:paraId="5E0AC37E" w14:textId="0DDEBE82" w:rsidR="00A24114" w:rsidRPr="00DD7155" w:rsidRDefault="00A24114"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является подтверждением приемки Заказчиком промежуточных объемов, выполненных Подрядчиком за </w:t>
      </w:r>
      <w:r w:rsidR="00341545" w:rsidRPr="00DD7155">
        <w:rPr>
          <w:rFonts w:ascii="Tahoma" w:hAnsi="Tahoma" w:cs="Tahoma"/>
          <w:sz w:val="20"/>
        </w:rPr>
        <w:t xml:space="preserve">Отчетный </w:t>
      </w:r>
      <w:r w:rsidRPr="00DD7155">
        <w:rPr>
          <w:rFonts w:ascii="Tahoma" w:hAnsi="Tahoma" w:cs="Tahoma"/>
          <w:sz w:val="20"/>
        </w:rPr>
        <w:t>период Работ и не является приемкой Заказчиком результата Работ по Договору, не влечет перехода риска случайной гибели или повреждения результата Работ.</w:t>
      </w:r>
      <w:bookmarkEnd w:id="308"/>
      <w:r w:rsidRPr="00DD7155">
        <w:rPr>
          <w:rFonts w:ascii="Tahoma" w:hAnsi="Tahoma" w:cs="Tahoma"/>
          <w:sz w:val="20"/>
        </w:rPr>
        <w:t xml:space="preserve"> </w:t>
      </w:r>
    </w:p>
    <w:p w14:paraId="641C4E25" w14:textId="1CE34C32" w:rsidR="005507E5" w:rsidRPr="00DD7155" w:rsidRDefault="00A24114" w:rsidP="002F68A6">
      <w:pPr>
        <w:pStyle w:val="1112"/>
        <w:numPr>
          <w:ilvl w:val="0"/>
          <w:numId w:val="28"/>
        </w:numPr>
        <w:tabs>
          <w:tab w:val="left" w:pos="284"/>
          <w:tab w:val="left" w:pos="924"/>
        </w:tabs>
        <w:spacing w:before="120" w:after="240"/>
        <w:rPr>
          <w:rFonts w:ascii="Tahoma" w:hAnsi="Tahoma" w:cs="Tahoma"/>
          <w:sz w:val="20"/>
        </w:rPr>
      </w:pPr>
      <w:bookmarkStart w:id="309" w:name="_Toc528580199"/>
      <w:r w:rsidRPr="00DD7155">
        <w:rPr>
          <w:rFonts w:ascii="Tahoma" w:hAnsi="Tahoma" w:cs="Tahoma"/>
          <w:sz w:val="20"/>
        </w:rPr>
        <w:t>не освобождает Подрядчика от ответственности за качество выполненных Работ и не лишает Заказчика права на предъявление требований, связанных с любыми недостатками Работ, в том числе явными.</w:t>
      </w:r>
      <w:bookmarkEnd w:id="309"/>
    </w:p>
    <w:p w14:paraId="7391E347" w14:textId="548D5D3E" w:rsidR="00A24114" w:rsidRPr="00DD7155" w:rsidRDefault="00A24114"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Ответственность за сохранность результатов Работ по </w:t>
      </w:r>
      <w:r w:rsidR="00526E69" w:rsidRPr="00526E69">
        <w:rPr>
          <w:rFonts w:ascii="Tahoma" w:hAnsi="Tahoma" w:cs="Tahoma"/>
          <w:b/>
          <w:color w:val="FF0000"/>
          <w:sz w:val="20"/>
          <w:u w:color="FF0000"/>
        </w:rPr>
        <w:t>[</w:t>
      </w:r>
      <w:r w:rsidRPr="00DD7155">
        <w:rPr>
          <w:rFonts w:ascii="Tahoma" w:hAnsi="Tahoma" w:cs="Tahoma"/>
          <w:sz w:val="20"/>
        </w:rPr>
        <w:t>Объекту</w:t>
      </w:r>
      <w:r w:rsidR="00DA0CE0"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526E69" w:rsidRPr="00526E69">
        <w:rPr>
          <w:rFonts w:ascii="Tahoma" w:hAnsi="Tahoma" w:cs="Tahoma"/>
          <w:b/>
          <w:color w:val="FF0000"/>
          <w:sz w:val="20"/>
        </w:rPr>
        <w:t>]</w:t>
      </w:r>
      <w:r w:rsidR="00FB2A85" w:rsidRPr="00DD7155">
        <w:rPr>
          <w:rFonts w:ascii="Tahoma" w:hAnsi="Tahoma" w:cs="Tahoma"/>
          <w:sz w:val="20"/>
        </w:rPr>
        <w:t>/</w:t>
      </w:r>
      <w:r w:rsidR="0072620E" w:rsidRPr="00DD7155">
        <w:rPr>
          <w:rFonts w:ascii="Tahoma" w:hAnsi="Tahoma" w:cs="Tahoma"/>
          <w:sz w:val="20"/>
        </w:rPr>
        <w:t xml:space="preserve"> </w:t>
      </w:r>
      <w:r w:rsidR="00526E69" w:rsidRPr="00526E69">
        <w:rPr>
          <w:rFonts w:ascii="Tahoma" w:hAnsi="Tahoma" w:cs="Tahoma"/>
          <w:b/>
          <w:color w:val="FF0000"/>
          <w:sz w:val="20"/>
          <w:u w:color="FF0000"/>
        </w:rPr>
        <w:t>[</w:t>
      </w:r>
      <w:r w:rsidR="0072620E" w:rsidRPr="00DD7155">
        <w:rPr>
          <w:rFonts w:ascii="Tahoma" w:hAnsi="Tahoma" w:cs="Tahoma"/>
          <w:b/>
          <w:color w:val="FF0000"/>
          <w:sz w:val="20"/>
          <w:highlight w:val="black"/>
          <w:u w:color="FF0000"/>
        </w:rPr>
        <w:t xml:space="preserve"> </w:t>
      </w:r>
      <w:r w:rsidR="0072620E" w:rsidRPr="00DD7155">
        <w:rPr>
          <w:rFonts w:ascii="Tahoma" w:hAnsi="Tahoma" w:cs="Tahoma"/>
          <w:color w:val="00B050"/>
          <w:sz w:val="20"/>
          <w:highlight w:val="black"/>
        </w:rPr>
        <w:t>, Д</w:t>
      </w:r>
      <w:r w:rsidR="00FB2A85" w:rsidRPr="00DD7155">
        <w:rPr>
          <w:rFonts w:ascii="Tahoma" w:hAnsi="Tahoma" w:cs="Tahoma"/>
          <w:color w:val="00B050"/>
          <w:sz w:val="20"/>
          <w:highlight w:val="black"/>
        </w:rPr>
        <w:t>емонтаж</w:t>
      </w:r>
      <w:r w:rsidR="0072620E" w:rsidRPr="00DD7155">
        <w:rPr>
          <w:rFonts w:ascii="Tahoma" w:hAnsi="Tahoma" w:cs="Tahoma"/>
          <w:color w:val="00B050"/>
          <w:sz w:val="20"/>
          <w:highlight w:val="black"/>
        </w:rPr>
        <w:t>ны</w:t>
      </w:r>
      <w:r w:rsidR="00DA0CE0" w:rsidRPr="00DD7155">
        <w:rPr>
          <w:rFonts w:ascii="Tahoma" w:hAnsi="Tahoma" w:cs="Tahoma"/>
          <w:color w:val="00B050"/>
          <w:sz w:val="20"/>
          <w:highlight w:val="black"/>
        </w:rPr>
        <w:t>м</w:t>
      </w:r>
      <w:r w:rsidR="0072620E" w:rsidRPr="00DD7155">
        <w:rPr>
          <w:rFonts w:ascii="Tahoma" w:hAnsi="Tahoma" w:cs="Tahoma"/>
          <w:color w:val="00B050"/>
          <w:sz w:val="20"/>
          <w:highlight w:val="black"/>
        </w:rPr>
        <w:t xml:space="preserve"> работ</w:t>
      </w:r>
      <w:r w:rsidR="00DA0CE0" w:rsidRPr="00DD7155">
        <w:rPr>
          <w:rFonts w:ascii="Tahoma" w:hAnsi="Tahoma" w:cs="Tahoma"/>
          <w:color w:val="00B050"/>
          <w:sz w:val="20"/>
          <w:highlight w:val="black"/>
        </w:rPr>
        <w:t>ам</w:t>
      </w:r>
      <w:r w:rsidR="00526E69" w:rsidRPr="00526E69">
        <w:rPr>
          <w:rFonts w:ascii="Tahoma" w:hAnsi="Tahoma" w:cs="Tahoma"/>
          <w:b/>
          <w:color w:val="FF0000"/>
          <w:sz w:val="20"/>
        </w:rPr>
        <w:t>]</w:t>
      </w:r>
      <w:r w:rsidRPr="00DD7155">
        <w:rPr>
          <w:rFonts w:ascii="Tahoma" w:hAnsi="Tahoma" w:cs="Tahoma"/>
          <w:sz w:val="20"/>
        </w:rPr>
        <w:t xml:space="preserve"> переходит от Подрядчика к Заказчику после подписания Сторонами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00FB2A85" w:rsidRPr="00DD7155">
        <w:rPr>
          <w:rFonts w:ascii="Tahoma" w:hAnsi="Tahoma" w:cs="Tahoma"/>
          <w:sz w:val="20"/>
        </w:rPr>
        <w:t>/</w:t>
      </w:r>
      <w:r w:rsidR="00526E69" w:rsidRPr="00526E69">
        <w:rPr>
          <w:rFonts w:ascii="Tahoma" w:hAnsi="Tahoma" w:cs="Tahoma"/>
          <w:b/>
          <w:color w:val="FF0000"/>
          <w:sz w:val="20"/>
          <w:u w:color="FF0000"/>
        </w:rPr>
        <w:t>[</w:t>
      </w:r>
      <w:r w:rsidR="00FB2A85" w:rsidRPr="00DD7155">
        <w:rPr>
          <w:rFonts w:ascii="Tahoma" w:hAnsi="Tahoma" w:cs="Tahoma"/>
          <w:color w:val="00B050"/>
          <w:sz w:val="20"/>
          <w:highlight w:val="black"/>
        </w:rPr>
        <w:t>Акта о завершении демонтаж</w:t>
      </w:r>
      <w:r w:rsidR="00173418" w:rsidRPr="00DD7155">
        <w:rPr>
          <w:rFonts w:ascii="Tahoma" w:hAnsi="Tahoma" w:cs="Tahoma"/>
          <w:color w:val="00B050"/>
          <w:sz w:val="20"/>
          <w:highlight w:val="black"/>
        </w:rPr>
        <w:t>ных работ</w:t>
      </w:r>
      <w:r w:rsidR="00526E69" w:rsidRPr="00526E69">
        <w:rPr>
          <w:rFonts w:ascii="Tahoma" w:hAnsi="Tahoma" w:cs="Tahoma"/>
          <w:b/>
          <w:color w:val="FF0000"/>
          <w:sz w:val="20"/>
        </w:rPr>
        <w:t>]</w:t>
      </w:r>
      <w:r w:rsidRPr="00DD7155">
        <w:rPr>
          <w:rFonts w:ascii="Tahoma" w:hAnsi="Tahoma" w:cs="Tahoma"/>
          <w:sz w:val="20"/>
        </w:rPr>
        <w:t xml:space="preserve"> / 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Объекту</w:t>
      </w:r>
      <w:r w:rsidR="00E07253">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526E69" w:rsidRPr="00526E69">
        <w:rPr>
          <w:rFonts w:ascii="Tahoma" w:hAnsi="Tahoma" w:cs="Tahoma"/>
          <w:b/>
          <w:color w:val="FF0000"/>
          <w:sz w:val="20"/>
        </w:rPr>
        <w:t>]</w:t>
      </w:r>
      <w:r w:rsidRPr="00DD7155">
        <w:rPr>
          <w:rFonts w:ascii="Tahoma" w:hAnsi="Tahoma" w:cs="Tahoma"/>
          <w:sz w:val="20"/>
        </w:rPr>
        <w:t>.</w:t>
      </w:r>
    </w:p>
    <w:p w14:paraId="41330C02" w14:textId="6203753B" w:rsidR="00614F6B" w:rsidRPr="00DD7155" w:rsidRDefault="00614F6B" w:rsidP="00A5752D">
      <w:pPr>
        <w:pStyle w:val="afff1"/>
        <w:numPr>
          <w:ilvl w:val="2"/>
          <w:numId w:val="13"/>
        </w:numPr>
        <w:spacing w:before="120" w:after="240"/>
        <w:ind w:left="142" w:right="-2" w:hanging="1135"/>
        <w:rPr>
          <w:rFonts w:ascii="Tahoma" w:eastAsia="Times New Roman" w:hAnsi="Tahoma" w:cs="Tahoma"/>
          <w:bCs/>
          <w:sz w:val="20"/>
          <w:highlight w:val="lightGray"/>
        </w:rPr>
      </w:pPr>
      <w:r w:rsidRPr="00DD7155">
        <w:rPr>
          <w:rFonts w:ascii="Tahoma" w:eastAsia="Times New Roman" w:hAnsi="Tahoma" w:cs="Tahoma"/>
          <w:bCs/>
          <w:sz w:val="20"/>
          <w:highlight w:val="lightGray"/>
        </w:rPr>
        <w:t xml:space="preserve">Датой приемки Заказчиком </w:t>
      </w:r>
      <w:r w:rsidRPr="00DD7155">
        <w:rPr>
          <w:rFonts w:ascii="Tahoma" w:hAnsi="Tahoma" w:cs="Tahoma"/>
          <w:sz w:val="20"/>
          <w:highlight w:val="lightGray"/>
        </w:rPr>
        <w:t xml:space="preserve">результата </w:t>
      </w:r>
      <w:r w:rsidR="00DD25FB" w:rsidRPr="00DD7155">
        <w:rPr>
          <w:rFonts w:ascii="Tahoma" w:hAnsi="Tahoma" w:cs="Tahoma"/>
          <w:sz w:val="20"/>
          <w:highlight w:val="lightGray"/>
        </w:rPr>
        <w:t>р</w:t>
      </w:r>
      <w:r w:rsidRPr="00DD7155">
        <w:rPr>
          <w:rFonts w:ascii="Tahoma" w:hAnsi="Tahoma" w:cs="Tahoma"/>
          <w:sz w:val="20"/>
          <w:highlight w:val="lightGray"/>
        </w:rPr>
        <w:t>абот</w:t>
      </w:r>
      <w:r w:rsidR="00DD25FB" w:rsidRPr="00DD7155">
        <w:rPr>
          <w:rFonts w:ascii="Tahoma" w:hAnsi="Tahoma" w:cs="Tahoma"/>
          <w:sz w:val="20"/>
          <w:highlight w:val="lightGray"/>
        </w:rPr>
        <w:t xml:space="preserve"> по Документации</w:t>
      </w:r>
      <w:r w:rsidRPr="00DD7155">
        <w:rPr>
          <w:rFonts w:ascii="Tahoma" w:hAnsi="Tahoma" w:cs="Tahoma"/>
          <w:sz w:val="20"/>
          <w:highlight w:val="lightGray"/>
        </w:rPr>
        <w:t xml:space="preserve"> является:</w:t>
      </w:r>
    </w:p>
    <w:tbl>
      <w:tblPr>
        <w:tblStyle w:val="55"/>
        <w:tblW w:w="1063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128"/>
        <w:gridCol w:w="7"/>
        <w:gridCol w:w="9490"/>
        <w:gridCol w:w="7"/>
      </w:tblGrid>
      <w:tr w:rsidR="00614F6B" w:rsidRPr="00DD7155" w14:paraId="41DC25DD" w14:textId="77777777" w:rsidTr="00121931">
        <w:trPr>
          <w:gridAfter w:val="1"/>
          <w:wAfter w:w="7" w:type="dxa"/>
          <w:trHeight w:val="616"/>
        </w:trPr>
        <w:tc>
          <w:tcPr>
            <w:tcW w:w="1128" w:type="dxa"/>
          </w:tcPr>
          <w:p w14:paraId="5E6083D6" w14:textId="77777777" w:rsidR="00614F6B" w:rsidRPr="00DD7155" w:rsidRDefault="00614F6B" w:rsidP="002F68A6">
            <w:pPr>
              <w:tabs>
                <w:tab w:val="left" w:pos="1410"/>
              </w:tabs>
              <w:spacing w:before="120" w:after="240"/>
              <w:ind w:right="-150" w:firstLine="0"/>
              <w:rPr>
                <w:rFonts w:ascii="Tahoma" w:hAnsi="Tahoma" w:cs="Tahoma"/>
                <w:i/>
                <w:sz w:val="14"/>
                <w:szCs w:val="18"/>
                <w:highlight w:val="lightGray"/>
              </w:rPr>
            </w:pPr>
          </w:p>
        </w:tc>
        <w:tc>
          <w:tcPr>
            <w:tcW w:w="9497" w:type="dxa"/>
            <w:gridSpan w:val="2"/>
            <w:tcBorders>
              <w:top w:val="nil"/>
              <w:left w:val="nil"/>
              <w:right w:val="nil"/>
            </w:tcBorders>
            <w:shd w:val="clear" w:color="auto" w:fill="F2F2F2"/>
          </w:tcPr>
          <w:p w14:paraId="37AEA426" w14:textId="71714177" w:rsidR="00614F6B" w:rsidRPr="00DD7155" w:rsidRDefault="00526E69" w:rsidP="00FB5B04">
            <w:pPr>
              <w:pStyle w:val="1112"/>
              <w:tabs>
                <w:tab w:val="left" w:pos="284"/>
                <w:tab w:val="left" w:pos="924"/>
              </w:tabs>
              <w:spacing w:before="120" w:after="240"/>
              <w:ind w:left="142"/>
              <w:rPr>
                <w:rFonts w:ascii="Tahoma" w:hAnsi="Tahoma" w:cs="Tahoma"/>
                <w:sz w:val="20"/>
                <w:highlight w:val="lightGray"/>
              </w:rPr>
            </w:pPr>
            <w:r w:rsidRPr="00526E69">
              <w:rPr>
                <w:rFonts w:ascii="Tahoma" w:hAnsi="Tahoma" w:cs="Tahoma"/>
                <w:b/>
                <w:color w:val="FF0000"/>
                <w:sz w:val="20"/>
              </w:rPr>
              <w:t>[</w:t>
            </w:r>
            <w:r w:rsidR="00614F6B" w:rsidRPr="00DD7155">
              <w:rPr>
                <w:rFonts w:ascii="Tahoma" w:hAnsi="Tahoma" w:cs="Tahoma"/>
                <w:sz w:val="20"/>
                <w:highlight w:val="lightGray"/>
              </w:rPr>
              <w:t xml:space="preserve">- дата подписания </w:t>
            </w:r>
            <w:r w:rsidR="00614F6B" w:rsidRPr="00DD7155">
              <w:rPr>
                <w:rFonts w:ascii="Tahoma" w:eastAsia="Times New Roman" w:hAnsi="Tahoma" w:cs="Tahoma"/>
                <w:bCs/>
                <w:sz w:val="20"/>
                <w:highlight w:val="lightGray"/>
              </w:rPr>
              <w:t xml:space="preserve">Сторонами </w:t>
            </w:r>
            <w:r w:rsidR="00DC2198" w:rsidRPr="00DD7155">
              <w:rPr>
                <w:rFonts w:ascii="Tahoma" w:hAnsi="Tahoma" w:cs="Tahoma"/>
                <w:sz w:val="20"/>
                <w:highlight w:val="lightGray"/>
              </w:rPr>
              <w:t>Акта сдачи-приемки работ (услуг)</w:t>
            </w:r>
            <w:r w:rsidR="00614F6B" w:rsidRPr="00DD7155">
              <w:rPr>
                <w:rFonts w:ascii="Tahoma" w:hAnsi="Tahoma" w:cs="Tahoma"/>
                <w:sz w:val="20"/>
                <w:highlight w:val="lightGray"/>
              </w:rPr>
              <w:t>, оформленного на основании исполнительных смет</w:t>
            </w:r>
            <w:r w:rsidRPr="00526E69">
              <w:rPr>
                <w:rFonts w:ascii="Tahoma" w:hAnsi="Tahoma" w:cs="Tahoma"/>
                <w:b/>
                <w:color w:val="FF0000"/>
                <w:sz w:val="20"/>
              </w:rPr>
              <w:t>]</w:t>
            </w:r>
          </w:p>
        </w:tc>
      </w:tr>
      <w:tr w:rsidR="00614F6B" w:rsidRPr="00DD7155" w14:paraId="7AEFC2A6" w14:textId="77777777" w:rsidTr="00121931">
        <w:tc>
          <w:tcPr>
            <w:tcW w:w="1135" w:type="dxa"/>
            <w:gridSpan w:val="2"/>
          </w:tcPr>
          <w:p w14:paraId="35A563E1" w14:textId="77777777" w:rsidR="00614F6B" w:rsidRPr="00DD7155" w:rsidRDefault="00614F6B" w:rsidP="002F68A6">
            <w:pPr>
              <w:spacing w:before="120" w:after="240"/>
              <w:ind w:right="135" w:firstLine="0"/>
              <w:rPr>
                <w:rFonts w:ascii="Tahoma" w:hAnsi="Tahoma" w:cs="Tahoma"/>
                <w:sz w:val="20"/>
                <w:highlight w:val="lightGray"/>
              </w:rPr>
            </w:pPr>
          </w:p>
        </w:tc>
        <w:tc>
          <w:tcPr>
            <w:tcW w:w="9497" w:type="dxa"/>
            <w:gridSpan w:val="2"/>
            <w:tcBorders>
              <w:top w:val="dotted" w:sz="4" w:space="0" w:color="auto"/>
              <w:left w:val="nil"/>
              <w:bottom w:val="dotted" w:sz="4" w:space="0" w:color="auto"/>
              <w:right w:val="nil"/>
            </w:tcBorders>
            <w:shd w:val="clear" w:color="auto" w:fill="F2F2F2"/>
          </w:tcPr>
          <w:p w14:paraId="24F58B5A" w14:textId="77777777" w:rsidR="00614F6B" w:rsidRPr="00DD7155" w:rsidRDefault="00614F6B" w:rsidP="002F68A6">
            <w:pPr>
              <w:widowControl/>
              <w:tabs>
                <w:tab w:val="left" w:pos="1029"/>
                <w:tab w:val="left" w:pos="1418"/>
                <w:tab w:val="left" w:pos="3119"/>
              </w:tabs>
              <w:suppressAutoHyphens/>
              <w:autoSpaceDE/>
              <w:adjustRightInd/>
              <w:spacing w:before="120" w:after="240"/>
              <w:ind w:left="142" w:firstLine="0"/>
              <w:rPr>
                <w:rFonts w:ascii="Tahoma" w:hAnsi="Tahoma" w:cs="Tahoma"/>
                <w:i/>
                <w:sz w:val="14"/>
                <w:highlight w:val="lightGray"/>
              </w:rPr>
            </w:pPr>
            <w:r w:rsidRPr="00DD7155">
              <w:rPr>
                <w:rFonts w:ascii="Tahoma" w:eastAsia="Times New Roman" w:hAnsi="Tahoma" w:cs="Tahoma"/>
                <w:bCs/>
                <w:i/>
                <w:sz w:val="14"/>
                <w:highlight w:val="lightGray"/>
              </w:rPr>
              <w:t>для видов Документации, принимаемых единым комплектом</w:t>
            </w:r>
          </w:p>
        </w:tc>
      </w:tr>
      <w:tr w:rsidR="00614F6B" w:rsidRPr="00DD7155" w14:paraId="48813BEC" w14:textId="77777777" w:rsidTr="00121931">
        <w:tc>
          <w:tcPr>
            <w:tcW w:w="1135" w:type="dxa"/>
            <w:gridSpan w:val="2"/>
          </w:tcPr>
          <w:p w14:paraId="5B0B5B08" w14:textId="77777777" w:rsidR="00614F6B" w:rsidRPr="00DD7155" w:rsidRDefault="00614F6B" w:rsidP="002F68A6">
            <w:pPr>
              <w:spacing w:before="120" w:after="240"/>
              <w:ind w:right="135" w:firstLine="0"/>
              <w:rPr>
                <w:rFonts w:ascii="Tahoma" w:hAnsi="Tahoma" w:cs="Tahoma"/>
                <w:sz w:val="20"/>
                <w:highlight w:val="lightGray"/>
              </w:rPr>
            </w:pPr>
          </w:p>
        </w:tc>
        <w:tc>
          <w:tcPr>
            <w:tcW w:w="9497" w:type="dxa"/>
            <w:gridSpan w:val="2"/>
            <w:tcBorders>
              <w:top w:val="dotted" w:sz="4" w:space="0" w:color="auto"/>
              <w:left w:val="nil"/>
              <w:bottom w:val="dotted" w:sz="4" w:space="0" w:color="auto"/>
              <w:right w:val="nil"/>
            </w:tcBorders>
            <w:shd w:val="clear" w:color="auto" w:fill="F2F2F2"/>
          </w:tcPr>
          <w:p w14:paraId="5DB01E24" w14:textId="333487F9" w:rsidR="00614F6B" w:rsidRPr="00DD7155" w:rsidRDefault="00526E69">
            <w:pPr>
              <w:widowControl/>
              <w:tabs>
                <w:tab w:val="left" w:pos="1029"/>
                <w:tab w:val="left" w:pos="1418"/>
                <w:tab w:val="left" w:pos="3119"/>
              </w:tabs>
              <w:suppressAutoHyphens/>
              <w:autoSpaceDE/>
              <w:adjustRightInd/>
              <w:spacing w:before="120" w:after="240"/>
              <w:ind w:left="142" w:firstLine="0"/>
              <w:rPr>
                <w:rFonts w:ascii="Tahoma" w:hAnsi="Tahoma" w:cs="Tahoma"/>
                <w:i/>
                <w:sz w:val="14"/>
                <w:highlight w:val="lightGray"/>
              </w:rPr>
            </w:pPr>
            <w:r w:rsidRPr="00526E69">
              <w:rPr>
                <w:rFonts w:ascii="Tahoma" w:eastAsia="Times New Roman" w:hAnsi="Tahoma" w:cs="Tahoma"/>
                <w:b/>
                <w:bCs/>
                <w:color w:val="FF0000"/>
                <w:sz w:val="20"/>
              </w:rPr>
              <w:t>[</w:t>
            </w:r>
            <w:r w:rsidR="00614F6B" w:rsidRPr="00DD7155">
              <w:rPr>
                <w:rFonts w:ascii="Tahoma" w:eastAsia="Times New Roman" w:hAnsi="Tahoma" w:cs="Tahoma"/>
                <w:bCs/>
                <w:sz w:val="20"/>
                <w:highlight w:val="lightGray"/>
              </w:rPr>
              <w:t xml:space="preserve">- </w:t>
            </w:r>
            <w:r w:rsidR="00614F6B" w:rsidRPr="00DD7155">
              <w:rPr>
                <w:rFonts w:ascii="Tahoma" w:hAnsi="Tahoma" w:cs="Tahoma"/>
                <w:sz w:val="20"/>
                <w:highlight w:val="lightGray"/>
              </w:rPr>
              <w:t xml:space="preserve">дата подписания Сторонами </w:t>
            </w:r>
            <w:r w:rsidR="00DC2198" w:rsidRPr="00DD7155">
              <w:rPr>
                <w:rFonts w:ascii="Tahoma" w:hAnsi="Tahoma" w:cs="Tahoma"/>
                <w:sz w:val="20"/>
                <w:highlight w:val="lightGray"/>
              </w:rPr>
              <w:t>Акта сдачи-приемки работ (услуг)</w:t>
            </w:r>
            <w:r w:rsidR="00FC4121" w:rsidRPr="00DD7155">
              <w:rPr>
                <w:rFonts w:ascii="Tahoma" w:hAnsi="Tahoma" w:cs="Tahoma"/>
                <w:sz w:val="20"/>
                <w:highlight w:val="lightGray"/>
              </w:rPr>
              <w:t xml:space="preserve"> </w:t>
            </w:r>
            <w:r w:rsidR="00614F6B" w:rsidRPr="00DD7155">
              <w:rPr>
                <w:rFonts w:ascii="Tahoma" w:hAnsi="Tahoma" w:cs="Tahoma"/>
                <w:sz w:val="20"/>
                <w:highlight w:val="lightGray"/>
              </w:rPr>
              <w:t xml:space="preserve">по последней Части, оформленного на основании исполнительных смет соответствующего </w:t>
            </w:r>
            <w:r w:rsidR="00B93094" w:rsidRPr="00DD7155">
              <w:rPr>
                <w:rFonts w:ascii="Tahoma" w:hAnsi="Tahoma" w:cs="Tahoma"/>
                <w:sz w:val="20"/>
                <w:highlight w:val="lightGray"/>
              </w:rPr>
              <w:t xml:space="preserve">Вида </w:t>
            </w:r>
            <w:r w:rsidR="00614F6B" w:rsidRPr="00DD7155">
              <w:rPr>
                <w:rFonts w:ascii="Tahoma" w:hAnsi="Tahoma" w:cs="Tahoma"/>
                <w:sz w:val="20"/>
                <w:highlight w:val="lightGray"/>
              </w:rPr>
              <w:t>Документации.</w:t>
            </w:r>
            <w:r w:rsidRPr="00526E69">
              <w:rPr>
                <w:rFonts w:ascii="Tahoma" w:hAnsi="Tahoma" w:cs="Tahoma"/>
                <w:b/>
                <w:color w:val="FF0000"/>
                <w:sz w:val="20"/>
              </w:rPr>
              <w:t>]</w:t>
            </w:r>
          </w:p>
        </w:tc>
      </w:tr>
      <w:tr w:rsidR="00614F6B" w:rsidRPr="00DD7155" w14:paraId="0BBFBA71" w14:textId="77777777" w:rsidTr="00121931">
        <w:tc>
          <w:tcPr>
            <w:tcW w:w="1135" w:type="dxa"/>
            <w:gridSpan w:val="2"/>
          </w:tcPr>
          <w:p w14:paraId="20E49558" w14:textId="77777777" w:rsidR="00614F6B" w:rsidRPr="00DD7155" w:rsidRDefault="00614F6B" w:rsidP="002F68A6">
            <w:pPr>
              <w:spacing w:before="120" w:after="240"/>
              <w:ind w:right="135" w:firstLine="0"/>
              <w:rPr>
                <w:rFonts w:ascii="Tahoma" w:hAnsi="Tahoma" w:cs="Tahoma"/>
                <w:sz w:val="20"/>
                <w:highlight w:val="lightGray"/>
              </w:rPr>
            </w:pPr>
          </w:p>
        </w:tc>
        <w:tc>
          <w:tcPr>
            <w:tcW w:w="9497" w:type="dxa"/>
            <w:gridSpan w:val="2"/>
            <w:tcBorders>
              <w:top w:val="dotted" w:sz="4" w:space="0" w:color="auto"/>
              <w:left w:val="nil"/>
              <w:bottom w:val="nil"/>
              <w:right w:val="nil"/>
            </w:tcBorders>
            <w:shd w:val="clear" w:color="auto" w:fill="F2F2F2"/>
          </w:tcPr>
          <w:p w14:paraId="7C4204D1" w14:textId="77777777" w:rsidR="00614F6B" w:rsidRPr="00DD7155" w:rsidRDefault="00614F6B" w:rsidP="002F68A6">
            <w:pPr>
              <w:widowControl/>
              <w:tabs>
                <w:tab w:val="left" w:pos="1029"/>
                <w:tab w:val="left" w:pos="1418"/>
                <w:tab w:val="left" w:pos="3119"/>
              </w:tabs>
              <w:suppressAutoHyphens/>
              <w:autoSpaceDE/>
              <w:adjustRightInd/>
              <w:spacing w:before="120" w:after="240"/>
              <w:ind w:left="142" w:firstLine="0"/>
              <w:rPr>
                <w:rFonts w:ascii="Tahoma" w:eastAsia="Tahoma" w:hAnsi="Tahoma" w:cs="Tahoma"/>
                <w:i/>
                <w:sz w:val="14"/>
                <w:szCs w:val="18"/>
              </w:rPr>
            </w:pPr>
            <w:r w:rsidRPr="00DD7155">
              <w:rPr>
                <w:rFonts w:ascii="Tahoma" w:hAnsi="Tahoma" w:cs="Tahoma"/>
                <w:bCs/>
                <w:i/>
                <w:sz w:val="14"/>
                <w:szCs w:val="18"/>
                <w:highlight w:val="lightGray"/>
              </w:rPr>
              <w:t>для видов Документации, принимаемых по Частям</w:t>
            </w:r>
          </w:p>
        </w:tc>
      </w:tr>
    </w:tbl>
    <w:p w14:paraId="6950AD40" w14:textId="235117F7" w:rsidR="00DD25FB" w:rsidRPr="00DD7155" w:rsidRDefault="00526E69" w:rsidP="002F68A6">
      <w:pPr>
        <w:pStyle w:val="1112"/>
        <w:numPr>
          <w:ilvl w:val="3"/>
          <w:numId w:val="13"/>
        </w:numPr>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DD25FB" w:rsidRPr="00DD7155">
        <w:rPr>
          <w:rFonts w:ascii="Tahoma" w:hAnsi="Tahoma" w:cs="Tahoma"/>
          <w:sz w:val="20"/>
          <w:highlight w:val="lightGray"/>
        </w:rPr>
        <w:t xml:space="preserve">Подписание </w:t>
      </w:r>
      <w:r w:rsidR="00DC2198" w:rsidRPr="00DD7155">
        <w:rPr>
          <w:rFonts w:ascii="Tahoma" w:hAnsi="Tahoma" w:cs="Tahoma"/>
          <w:sz w:val="20"/>
          <w:highlight w:val="lightGray"/>
        </w:rPr>
        <w:t>Акта сдачи-приемки работ (услуг)</w:t>
      </w:r>
      <w:r w:rsidR="00DD25FB" w:rsidRPr="00DD7155">
        <w:rPr>
          <w:rFonts w:ascii="Tahoma" w:hAnsi="Tahoma" w:cs="Tahoma"/>
          <w:sz w:val="20"/>
          <w:highlight w:val="lightGray"/>
        </w:rPr>
        <w:t xml:space="preserve"> по Частям соответствующего </w:t>
      </w:r>
      <w:r w:rsidR="00B93094" w:rsidRPr="00DD7155">
        <w:rPr>
          <w:rFonts w:ascii="Tahoma" w:hAnsi="Tahoma" w:cs="Tahoma"/>
          <w:sz w:val="20"/>
          <w:highlight w:val="lightGray"/>
        </w:rPr>
        <w:t xml:space="preserve">Вида </w:t>
      </w:r>
      <w:r w:rsidR="00DD25FB" w:rsidRPr="00DD7155">
        <w:rPr>
          <w:rFonts w:ascii="Tahoma" w:hAnsi="Tahoma" w:cs="Tahoma"/>
          <w:sz w:val="20"/>
          <w:highlight w:val="lightGray"/>
        </w:rPr>
        <w:t xml:space="preserve">Документации, </w:t>
      </w:r>
    </w:p>
    <w:p w14:paraId="57135B8C" w14:textId="71562252" w:rsidR="00DD25FB" w:rsidRPr="00DD7155" w:rsidRDefault="00DD25FB" w:rsidP="002F68A6">
      <w:pPr>
        <w:pStyle w:val="1112"/>
        <w:numPr>
          <w:ilvl w:val="0"/>
          <w:numId w:val="28"/>
        </w:numPr>
        <w:tabs>
          <w:tab w:val="left" w:pos="284"/>
          <w:tab w:val="left" w:pos="924"/>
        </w:tabs>
        <w:spacing w:before="120" w:after="240"/>
        <w:ind w:left="142" w:firstLine="0"/>
        <w:rPr>
          <w:rFonts w:ascii="Tahoma" w:hAnsi="Tahoma" w:cs="Tahoma"/>
          <w:sz w:val="20"/>
          <w:highlight w:val="lightGray"/>
        </w:rPr>
      </w:pPr>
      <w:r w:rsidRPr="00DD7155">
        <w:rPr>
          <w:rFonts w:ascii="Tahoma" w:hAnsi="Tahoma" w:cs="Tahoma"/>
          <w:sz w:val="20"/>
          <w:highlight w:val="lightGray"/>
        </w:rPr>
        <w:t xml:space="preserve">является подтверждением приемки Заказчиком промежуточных объемов по </w:t>
      </w:r>
      <w:r w:rsidR="00B93094" w:rsidRPr="00DD7155">
        <w:rPr>
          <w:rFonts w:ascii="Tahoma" w:hAnsi="Tahoma" w:cs="Tahoma"/>
          <w:sz w:val="20"/>
          <w:highlight w:val="lightGray"/>
        </w:rPr>
        <w:t xml:space="preserve">Виду </w:t>
      </w:r>
      <w:r w:rsidRPr="00DD7155">
        <w:rPr>
          <w:rFonts w:ascii="Tahoma" w:hAnsi="Tahoma" w:cs="Tahoma"/>
          <w:sz w:val="20"/>
          <w:highlight w:val="lightGray"/>
        </w:rPr>
        <w:t xml:space="preserve">Документации и не является приемкой Заказчиком результата </w:t>
      </w:r>
      <w:r w:rsidR="008846BC">
        <w:rPr>
          <w:rFonts w:ascii="Tahoma" w:hAnsi="Tahoma" w:cs="Tahoma"/>
          <w:sz w:val="20"/>
          <w:highlight w:val="lightGray"/>
        </w:rPr>
        <w:t>р</w:t>
      </w:r>
      <w:r w:rsidR="008846BC" w:rsidRPr="00DD7155">
        <w:rPr>
          <w:rFonts w:ascii="Tahoma" w:hAnsi="Tahoma" w:cs="Tahoma"/>
          <w:sz w:val="20"/>
          <w:highlight w:val="lightGray"/>
        </w:rPr>
        <w:t xml:space="preserve">абот </w:t>
      </w:r>
      <w:r w:rsidRPr="00DD7155">
        <w:rPr>
          <w:rFonts w:ascii="Tahoma" w:hAnsi="Tahoma" w:cs="Tahoma"/>
          <w:sz w:val="20"/>
          <w:highlight w:val="lightGray"/>
        </w:rPr>
        <w:t xml:space="preserve">по </w:t>
      </w:r>
      <w:r w:rsidR="008846BC" w:rsidRPr="00DD7155">
        <w:rPr>
          <w:rFonts w:ascii="Tahoma" w:hAnsi="Tahoma" w:cs="Tahoma"/>
          <w:sz w:val="20"/>
          <w:highlight w:val="lightGray"/>
        </w:rPr>
        <w:t>Вид</w:t>
      </w:r>
      <w:r w:rsidR="008846BC">
        <w:rPr>
          <w:rFonts w:ascii="Tahoma" w:hAnsi="Tahoma" w:cs="Tahoma"/>
          <w:sz w:val="20"/>
          <w:highlight w:val="lightGray"/>
        </w:rPr>
        <w:t>у</w:t>
      </w:r>
      <w:r w:rsidR="009F1E38" w:rsidRPr="00DD7155">
        <w:rPr>
          <w:rFonts w:ascii="Tahoma" w:hAnsi="Tahoma" w:cs="Tahoma"/>
          <w:sz w:val="20"/>
          <w:highlight w:val="lightGray"/>
        </w:rPr>
        <w:t>/</w:t>
      </w:r>
      <w:r w:rsidRPr="00DD7155">
        <w:rPr>
          <w:rFonts w:ascii="Tahoma" w:hAnsi="Tahoma" w:cs="Tahoma"/>
          <w:color w:val="FF0000"/>
          <w:sz w:val="20"/>
          <w:highlight w:val="lightGray"/>
        </w:rPr>
        <w:t>Части Документации</w:t>
      </w:r>
      <w:r w:rsidRPr="00DD7155">
        <w:rPr>
          <w:rFonts w:ascii="Tahoma" w:hAnsi="Tahoma" w:cs="Tahoma"/>
          <w:sz w:val="20"/>
          <w:highlight w:val="lightGray"/>
        </w:rPr>
        <w:t xml:space="preserve">, </w:t>
      </w:r>
    </w:p>
    <w:p w14:paraId="1CABE7E6" w14:textId="2FF5448D" w:rsidR="00DD25FB" w:rsidRPr="00DD7155" w:rsidRDefault="00DD25FB" w:rsidP="002F68A6">
      <w:pPr>
        <w:pStyle w:val="1112"/>
        <w:numPr>
          <w:ilvl w:val="0"/>
          <w:numId w:val="28"/>
        </w:numPr>
        <w:tabs>
          <w:tab w:val="left" w:pos="284"/>
          <w:tab w:val="left" w:pos="924"/>
        </w:tabs>
        <w:spacing w:before="120" w:after="240"/>
        <w:ind w:left="142" w:firstLine="0"/>
        <w:rPr>
          <w:rFonts w:ascii="Tahoma" w:hAnsi="Tahoma" w:cs="Tahoma"/>
          <w:sz w:val="20"/>
          <w:highlight w:val="lightGray"/>
        </w:rPr>
      </w:pPr>
      <w:r w:rsidRPr="00DD7155">
        <w:rPr>
          <w:rFonts w:ascii="Tahoma" w:hAnsi="Tahoma" w:cs="Tahoma"/>
          <w:sz w:val="20"/>
          <w:highlight w:val="lightGray"/>
        </w:rPr>
        <w:t>не освобождает Подрядчика от ответственности за качество выполненных Работ и не лишает Заказчика права на предъявление требований, связанных с недостатками Работ, в том числе явными.</w:t>
      </w:r>
      <w:r w:rsidR="00526E69" w:rsidRPr="00526E69">
        <w:rPr>
          <w:rFonts w:ascii="Tahoma" w:hAnsi="Tahoma" w:cs="Tahoma"/>
          <w:b/>
          <w:color w:val="FF0000"/>
          <w:sz w:val="20"/>
        </w:rPr>
        <w:t>]</w:t>
      </w:r>
    </w:p>
    <w:p w14:paraId="4FAF9A8A" w14:textId="45A993D4" w:rsidR="00477676" w:rsidRPr="00DD7155" w:rsidRDefault="00312A58" w:rsidP="00EE5F37">
      <w:pPr>
        <w:pStyle w:val="afff1"/>
        <w:numPr>
          <w:ilvl w:val="1"/>
          <w:numId w:val="13"/>
        </w:numPr>
        <w:tabs>
          <w:tab w:val="left" w:pos="284"/>
        </w:tabs>
        <w:spacing w:before="120" w:after="240"/>
        <w:ind w:left="142" w:hanging="1135"/>
        <w:rPr>
          <w:rFonts w:ascii="Tahoma" w:hAnsi="Tahoma" w:cs="Tahoma"/>
          <w:b/>
          <w:sz w:val="20"/>
        </w:rPr>
      </w:pPr>
      <w:bookmarkStart w:id="310" w:name="_Toc528580206"/>
      <w:r w:rsidRPr="00DD7155">
        <w:rPr>
          <w:rFonts w:ascii="Tahoma" w:hAnsi="Tahoma" w:cs="Tahoma"/>
          <w:b/>
          <w:sz w:val="20"/>
        </w:rPr>
        <w:t xml:space="preserve">ПОРЯДОК ПРИЕМКИ </w:t>
      </w:r>
      <w:r w:rsidR="006008F0" w:rsidRPr="00DD7155">
        <w:rPr>
          <w:rFonts w:ascii="Tahoma" w:hAnsi="Tahoma" w:cs="Tahoma"/>
          <w:b/>
          <w:sz w:val="20"/>
        </w:rPr>
        <w:t xml:space="preserve">ИТОГОВЫХ </w:t>
      </w:r>
      <w:r w:rsidRPr="00DD7155">
        <w:rPr>
          <w:rFonts w:ascii="Tahoma" w:hAnsi="Tahoma" w:cs="Tahoma"/>
          <w:b/>
          <w:sz w:val="20"/>
        </w:rPr>
        <w:t>РЕЗУЛЬТАТОВ РАБОТ</w:t>
      </w:r>
      <w:r w:rsidR="00A01CBF" w:rsidRPr="00DD7155">
        <w:rPr>
          <w:rFonts w:ascii="Tahoma" w:hAnsi="Tahoma" w:cs="Tahoma"/>
          <w:b/>
          <w:sz w:val="20"/>
        </w:rPr>
        <w:t xml:space="preserve"> </w:t>
      </w:r>
      <w:r w:rsidR="00526E69" w:rsidRPr="00526E69">
        <w:rPr>
          <w:rFonts w:ascii="Tahoma" w:hAnsi="Tahoma" w:cs="Tahoma"/>
          <w:b/>
          <w:color w:val="FF0000"/>
          <w:sz w:val="20"/>
        </w:rPr>
        <w:t>[</w:t>
      </w:r>
      <w:r w:rsidR="00A01CBF" w:rsidRPr="00DD7155">
        <w:rPr>
          <w:rFonts w:ascii="Tahoma" w:hAnsi="Tahoma" w:cs="Tahoma"/>
          <w:b/>
          <w:color w:val="00B050"/>
          <w:sz w:val="20"/>
          <w:highlight w:val="black"/>
        </w:rPr>
        <w:t>, ДЕМОНТАЖНЫХ РАБОТ</w:t>
      </w:r>
      <w:r w:rsidR="00526E69" w:rsidRPr="00526E69">
        <w:rPr>
          <w:rFonts w:ascii="Tahoma" w:hAnsi="Tahoma" w:cs="Tahoma"/>
          <w:b/>
          <w:color w:val="FF0000"/>
          <w:sz w:val="20"/>
        </w:rPr>
        <w:t>]</w:t>
      </w:r>
      <w:r w:rsidRPr="00DD7155">
        <w:rPr>
          <w:rFonts w:ascii="Tahoma" w:hAnsi="Tahoma" w:cs="Tahoma"/>
          <w:b/>
          <w:sz w:val="20"/>
        </w:rPr>
        <w:t xml:space="preserve"> ПО ДОГОВОРУ:</w:t>
      </w:r>
    </w:p>
    <w:p w14:paraId="6316C0EF" w14:textId="0D60DD38" w:rsidR="006008F0" w:rsidRPr="00DD7155" w:rsidRDefault="00F57A89" w:rsidP="00774E32">
      <w:pPr>
        <w:pStyle w:val="afff1"/>
        <w:shd w:val="clear" w:color="auto" w:fill="B6DDE8" w:themeFill="accent5" w:themeFillTint="66"/>
        <w:spacing w:before="120" w:after="240"/>
        <w:ind w:left="142" w:right="-2"/>
        <w:rPr>
          <w:rFonts w:ascii="Tahoma" w:hAnsi="Tahoma" w:cs="Tahoma"/>
          <w:i/>
          <w:sz w:val="20"/>
        </w:rPr>
      </w:pPr>
      <w:r w:rsidRPr="00DD7155">
        <w:rPr>
          <w:rFonts w:ascii="Tahoma" w:hAnsi="Tahoma" w:cs="Tahoma"/>
          <w:i/>
          <w:sz w:val="20"/>
        </w:rPr>
        <w:t xml:space="preserve">ЕСЛИ ИТОГОВЫЙ РЕЗУЛЬТАТ РАБОТ - </w:t>
      </w:r>
      <w:r w:rsidRPr="00DD7155">
        <w:rPr>
          <w:rFonts w:ascii="Tahoma" w:hAnsi="Tahoma" w:cs="Tahoma"/>
          <w:b/>
          <w:i/>
          <w:sz w:val="20"/>
        </w:rPr>
        <w:t>ВВЕДЕННЫЙ В ЭКСПЛУАТАЦИЮ ОБЪЕКТ</w:t>
      </w:r>
      <w:r w:rsidRPr="00DD7155">
        <w:rPr>
          <w:rFonts w:ascii="Tahoma" w:hAnsi="Tahoma" w:cs="Tahoma"/>
          <w:i/>
          <w:sz w:val="20"/>
        </w:rPr>
        <w:t>, А В</w:t>
      </w:r>
      <w:r w:rsidR="006008F0" w:rsidRPr="00DD7155">
        <w:rPr>
          <w:rFonts w:ascii="Tahoma" w:hAnsi="Tahoma" w:cs="Tahoma"/>
          <w:i/>
          <w:sz w:val="20"/>
        </w:rPr>
        <w:t xml:space="preserve"> П. 1.6 ДОГОВОРА ВЫБРАН ВАРИАНТ 1 ИЛИ ВАРИАНТ 2:</w:t>
      </w:r>
    </w:p>
    <w:p w14:paraId="3A642FFC" w14:textId="464D9C9D" w:rsidR="00DD25FB" w:rsidRPr="00DD7155" w:rsidRDefault="00526E69" w:rsidP="00774E32">
      <w:pPr>
        <w:pStyle w:val="afff1"/>
        <w:numPr>
          <w:ilvl w:val="2"/>
          <w:numId w:val="13"/>
        </w:numPr>
        <w:shd w:val="clear" w:color="auto" w:fill="B6DDE8" w:themeFill="accent5" w:themeFillTint="66"/>
        <w:spacing w:before="120" w:after="240"/>
        <w:ind w:left="142" w:right="-2" w:hanging="1135"/>
        <w:rPr>
          <w:rFonts w:ascii="Tahoma" w:hAnsi="Tahoma" w:cs="Tahoma"/>
          <w:b/>
          <w:sz w:val="20"/>
        </w:rPr>
      </w:pPr>
      <w:r w:rsidRPr="00526E69">
        <w:rPr>
          <w:rFonts w:ascii="Tahoma" w:hAnsi="Tahoma" w:cs="Tahoma"/>
          <w:b/>
          <w:color w:val="FF0000"/>
          <w:sz w:val="20"/>
          <w:u w:color="FF0000"/>
        </w:rPr>
        <w:t>[</w:t>
      </w:r>
      <w:r w:rsidR="00F57A89"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477676" w:rsidRPr="00DD7155">
        <w:rPr>
          <w:rFonts w:ascii="Tahoma" w:hAnsi="Tahoma" w:cs="Tahoma"/>
          <w:sz w:val="20"/>
        </w:rPr>
        <w:t xml:space="preserve">Работы по </w:t>
      </w:r>
      <w:r w:rsidRPr="00526E69">
        <w:rPr>
          <w:rFonts w:ascii="Tahoma" w:hAnsi="Tahoma" w:cs="Tahoma"/>
          <w:b/>
          <w:color w:val="FF0000"/>
          <w:sz w:val="20"/>
        </w:rPr>
        <w:t>[</w:t>
      </w:r>
      <w:r w:rsidR="00695B29" w:rsidRPr="00DD7155">
        <w:rPr>
          <w:rFonts w:ascii="Tahoma" w:hAnsi="Tahoma" w:cs="Tahoma"/>
          <w:sz w:val="20"/>
        </w:rPr>
        <w:t>Объекту</w:t>
      </w:r>
      <w:r w:rsidRPr="00526E69">
        <w:rPr>
          <w:rFonts w:ascii="Tahoma" w:hAnsi="Tahoma" w:cs="Tahoma"/>
          <w:b/>
          <w:color w:val="FF0000"/>
          <w:sz w:val="20"/>
        </w:rPr>
        <w:t>]</w:t>
      </w:r>
      <w:r w:rsidR="00695B29" w:rsidRPr="00DD7155">
        <w:rPr>
          <w:rFonts w:ascii="Tahoma" w:hAnsi="Tahoma" w:cs="Tahoma"/>
          <w:sz w:val="20"/>
        </w:rPr>
        <w:t>/</w:t>
      </w:r>
      <w:r w:rsidRPr="00526E69">
        <w:rPr>
          <w:rFonts w:ascii="Tahoma" w:hAnsi="Tahoma" w:cs="Tahoma"/>
          <w:b/>
          <w:color w:val="FF0000"/>
          <w:sz w:val="20"/>
        </w:rPr>
        <w:t>[</w:t>
      </w:r>
      <w:r w:rsidR="00477676" w:rsidRPr="00DD7155">
        <w:rPr>
          <w:rFonts w:ascii="Tahoma" w:hAnsi="Tahoma" w:cs="Tahoma"/>
          <w:sz w:val="20"/>
        </w:rPr>
        <w:t>каждому из Объектов</w:t>
      </w:r>
      <w:r w:rsidRPr="00526E69">
        <w:rPr>
          <w:rFonts w:ascii="Tahoma" w:hAnsi="Tahoma" w:cs="Tahoma"/>
          <w:b/>
          <w:color w:val="FF0000"/>
          <w:sz w:val="20"/>
        </w:rPr>
        <w:t>]</w:t>
      </w:r>
      <w:r w:rsidR="00695B29" w:rsidRPr="00DD7155">
        <w:rPr>
          <w:rFonts w:ascii="Tahoma" w:hAnsi="Tahoma" w:cs="Tahoma"/>
          <w:sz w:val="20"/>
        </w:rPr>
        <w:t xml:space="preserve"> </w:t>
      </w:r>
      <w:r w:rsidRPr="00526E69">
        <w:rPr>
          <w:rFonts w:ascii="Tahoma" w:hAnsi="Tahoma" w:cs="Tahoma"/>
          <w:b/>
          <w:color w:val="FF0000"/>
          <w:sz w:val="20"/>
          <w:u w:color="FF0000"/>
        </w:rPr>
        <w:t>[</w:t>
      </w:r>
      <w:r w:rsidR="00AC2E67" w:rsidRPr="00DD7155">
        <w:rPr>
          <w:rFonts w:ascii="Tahoma" w:hAnsi="Tahoma" w:cs="Tahoma"/>
          <w:sz w:val="20"/>
          <w:highlight w:val="darkGreen"/>
        </w:rPr>
        <w:t>каждому</w:t>
      </w:r>
      <w:r w:rsidRPr="00526E69">
        <w:rPr>
          <w:rFonts w:ascii="Tahoma" w:hAnsi="Tahoma" w:cs="Tahoma"/>
          <w:b/>
          <w:color w:val="FF0000"/>
          <w:sz w:val="18"/>
          <w:u w:color="FF0000"/>
        </w:rPr>
        <w:t>]</w:t>
      </w:r>
      <w:r w:rsidR="00AC2E67" w:rsidRPr="00DD7155">
        <w:rPr>
          <w:rFonts w:ascii="Tahoma" w:hAnsi="Tahoma" w:cs="Tahoma"/>
          <w:sz w:val="20"/>
          <w:highlight w:val="darkGreen"/>
        </w:rPr>
        <w:t xml:space="preserve"> </w:t>
      </w:r>
      <w:r w:rsidR="00E07253" w:rsidRPr="00E07253">
        <w:rPr>
          <w:rFonts w:ascii="Tahoma" w:hAnsi="Tahoma" w:cs="Tahoma"/>
          <w:b/>
          <w:color w:val="FF0000"/>
          <w:sz w:val="20"/>
          <w:u w:color="FF000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526E69">
        <w:rPr>
          <w:rFonts w:ascii="Tahoma" w:hAnsi="Tahoma" w:cs="Tahoma"/>
          <w:b/>
          <w:color w:val="FF0000"/>
          <w:sz w:val="20"/>
        </w:rPr>
        <w:t>]</w:t>
      </w:r>
      <w:r w:rsidR="00AC2E67" w:rsidRPr="00DD7155">
        <w:rPr>
          <w:rFonts w:ascii="Tahoma" w:hAnsi="Tahoma" w:cs="Tahoma"/>
          <w:b/>
          <w:color w:val="FF0000"/>
          <w:sz w:val="20"/>
        </w:rPr>
        <w:t xml:space="preserve"> </w:t>
      </w:r>
      <w:r w:rsidR="00477676" w:rsidRPr="00DD7155">
        <w:rPr>
          <w:rFonts w:ascii="Tahoma" w:hAnsi="Tahoma" w:cs="Tahoma"/>
          <w:sz w:val="20"/>
        </w:rPr>
        <w:t>считаются выполненными в полном объеме, а результат Работ принятым Заказчиком после подписания Сторонами Акта приемки законченного строительством объекта.</w:t>
      </w:r>
      <w:r w:rsidRPr="00526E69">
        <w:rPr>
          <w:rFonts w:ascii="Tahoma" w:hAnsi="Tahoma" w:cs="Tahoma"/>
          <w:b/>
          <w:color w:val="FF0000"/>
          <w:sz w:val="20"/>
        </w:rPr>
        <w:t>]</w:t>
      </w:r>
      <w:r w:rsidR="000875C7" w:rsidRPr="00DD7155">
        <w:rPr>
          <w:rFonts w:ascii="Tahoma" w:hAnsi="Tahoma" w:cs="Tahoma"/>
          <w:sz w:val="20"/>
        </w:rPr>
        <w:t xml:space="preserve"> </w:t>
      </w:r>
      <w:r w:rsidR="00341791" w:rsidRPr="00DD7155">
        <w:rPr>
          <w:rStyle w:val="ad"/>
          <w:b/>
          <w:color w:val="FF0000"/>
          <w:sz w:val="20"/>
        </w:rPr>
        <w:footnoteReference w:id="332"/>
      </w:r>
    </w:p>
    <w:p w14:paraId="3E202957" w14:textId="0EB444D2" w:rsidR="006008F0" w:rsidRPr="00DD7155" w:rsidRDefault="006008F0" w:rsidP="006008F0">
      <w:pPr>
        <w:spacing w:before="120" w:after="240"/>
        <w:ind w:left="142" w:right="-2" w:firstLine="0"/>
        <w:rPr>
          <w:rFonts w:ascii="Tahoma" w:hAnsi="Tahoma" w:cs="Tahoma"/>
          <w:b/>
          <w:i/>
          <w:sz w:val="20"/>
        </w:rPr>
      </w:pPr>
      <w:r w:rsidRPr="00DD7155">
        <w:rPr>
          <w:rFonts w:ascii="Tahoma" w:hAnsi="Tahoma" w:cs="Tahoma"/>
          <w:i/>
          <w:sz w:val="20"/>
        </w:rPr>
        <w:t>ПРИ ЭТОМ, ЕСЛИ В РАМКАХ ДОГОВОРА</w:t>
      </w:r>
      <w:r w:rsidRPr="00DD7155">
        <w:rPr>
          <w:rFonts w:ascii="Tahoma" w:hAnsi="Tahoma" w:cs="Tahoma"/>
          <w:b/>
          <w:i/>
          <w:sz w:val="20"/>
        </w:rPr>
        <w:t xml:space="preserve"> </w:t>
      </w:r>
      <w:r w:rsidRPr="00DD7155">
        <w:rPr>
          <w:rFonts w:ascii="Tahoma" w:hAnsi="Tahoma" w:cs="Tahoma"/>
          <w:i/>
          <w:sz w:val="20"/>
        </w:rPr>
        <w:t>ВЫПОЛНЯЕТСЯ ОБЪЕМ РАБОТ, КОТОРЫЙ НЕ ПРИВОДИТ К ОКОНЧАНИЮ СТРОИТЕЛЬСТВА И НЕОБХОДИМОСТИ СДАЧИ-ПРИЕМКИ ЗАВЕРШЕННОГО СТРОИТЕЛЬСТВОМ ОБЪЕКТА КАПИТАЛЬНОГО СТРОИТЕЛЬСТВА ПО АКТУ ПО ФОРМЕ НН.КС-11.1/НН.КС-14</w:t>
      </w:r>
      <w:r w:rsidR="0098629F" w:rsidRPr="00DD7155">
        <w:rPr>
          <w:rFonts w:ascii="Tahoma" w:hAnsi="Tahoma" w:cs="Tahoma"/>
          <w:i/>
          <w:sz w:val="20"/>
        </w:rPr>
        <w:t xml:space="preserve"> ИЛИ В П. 1.6 ДОГОВОРА ВЫБРАН ВАРИАНТ 3 ИЛИ ВАРИАНТ 4</w:t>
      </w:r>
      <w:r w:rsidRPr="00DD7155">
        <w:rPr>
          <w:rFonts w:ascii="Tahoma" w:hAnsi="Tahoma" w:cs="Tahoma"/>
          <w:i/>
          <w:sz w:val="20"/>
        </w:rPr>
        <w:t>, ДОПОЛНИТЬ</w:t>
      </w:r>
      <w:r w:rsidR="0098629F" w:rsidRPr="00DD7155">
        <w:rPr>
          <w:rFonts w:ascii="Tahoma" w:hAnsi="Tahoma" w:cs="Tahoma"/>
          <w:i/>
          <w:sz w:val="20"/>
        </w:rPr>
        <w:t xml:space="preserve"> АБЗАЦ ВЫШЕ/ЗАМЕНИТЬ </w:t>
      </w:r>
      <w:r w:rsidRPr="00DD7155">
        <w:rPr>
          <w:rFonts w:ascii="Tahoma" w:hAnsi="Tahoma" w:cs="Tahoma"/>
          <w:i/>
          <w:sz w:val="20"/>
        </w:rPr>
        <w:t>ПУНКТ:</w:t>
      </w:r>
    </w:p>
    <w:p w14:paraId="12036DB3" w14:textId="711B2465" w:rsidR="006008F0" w:rsidRPr="00DD7155" w:rsidRDefault="00526E69" w:rsidP="006008F0">
      <w:pPr>
        <w:pStyle w:val="1112"/>
        <w:tabs>
          <w:tab w:val="left" w:pos="142"/>
        </w:tabs>
        <w:spacing w:before="120" w:after="240"/>
        <w:ind w:left="142"/>
        <w:rPr>
          <w:rFonts w:ascii="Tahoma" w:hAnsi="Tahoma" w:cs="Tahoma"/>
          <w:b/>
          <w:sz w:val="20"/>
        </w:rPr>
      </w:pPr>
      <w:r w:rsidRPr="00526E69">
        <w:rPr>
          <w:rFonts w:ascii="Tahoma" w:hAnsi="Tahoma" w:cs="Tahoma"/>
          <w:b/>
          <w:color w:val="FF0000"/>
          <w:sz w:val="20"/>
          <w:u w:color="FF0000"/>
        </w:rPr>
        <w:t>[</w:t>
      </w:r>
      <w:r w:rsidR="006008F0" w:rsidRPr="00DD7155">
        <w:rPr>
          <w:rFonts w:ascii="Tahoma" w:hAnsi="Tahoma" w:cs="Tahoma"/>
          <w:color w:val="632423" w:themeColor="accent2" w:themeShade="80"/>
          <w:sz w:val="20"/>
        </w:rPr>
        <w:t xml:space="preserve">Работы по </w:t>
      </w:r>
      <w:r w:rsidRPr="00526E69">
        <w:rPr>
          <w:rFonts w:ascii="Tahoma" w:hAnsi="Tahoma" w:cs="Tahoma"/>
          <w:b/>
          <w:color w:val="FF0000"/>
          <w:sz w:val="20"/>
          <w:u w:color="FF0000"/>
        </w:rPr>
        <w:t>[</w:t>
      </w:r>
      <w:r w:rsidR="00800D71" w:rsidRPr="00DD7155">
        <w:rPr>
          <w:rFonts w:ascii="Tahoma" w:hAnsi="Tahoma" w:cs="Tahoma"/>
          <w:color w:val="632423" w:themeColor="accent2" w:themeShade="80"/>
          <w:sz w:val="20"/>
        </w:rPr>
        <w:t>Объекту</w:t>
      </w:r>
      <w:r w:rsidRPr="00526E69">
        <w:rPr>
          <w:rFonts w:ascii="Tahoma" w:hAnsi="Tahoma" w:cs="Tahoma"/>
          <w:b/>
          <w:color w:val="FF0000"/>
          <w:sz w:val="20"/>
        </w:rPr>
        <w:t>]</w:t>
      </w:r>
      <w:r w:rsidR="00800D71" w:rsidRPr="00DD7155">
        <w:rPr>
          <w:rFonts w:ascii="Tahoma" w:hAnsi="Tahoma" w:cs="Tahoma"/>
          <w:b/>
          <w:color w:val="FF0000"/>
          <w:sz w:val="20"/>
        </w:rPr>
        <w:t xml:space="preserve"> </w:t>
      </w:r>
      <w:r w:rsidR="00800D71" w:rsidRPr="00DD7155">
        <w:rPr>
          <w:rFonts w:ascii="Tahoma" w:hAnsi="Tahoma" w:cs="Tahoma"/>
          <w:color w:val="632423" w:themeColor="accent2" w:themeShade="80"/>
          <w:sz w:val="20"/>
        </w:rPr>
        <w:t xml:space="preserve">/ </w:t>
      </w:r>
      <w:r w:rsidRPr="00526E69">
        <w:rPr>
          <w:rFonts w:ascii="Tahoma" w:hAnsi="Tahoma" w:cs="Tahoma"/>
          <w:b/>
          <w:color w:val="FF0000"/>
          <w:sz w:val="20"/>
          <w:u w:color="FF0000"/>
        </w:rPr>
        <w:t>[</w:t>
      </w:r>
      <w:r w:rsidR="00800D71" w:rsidRPr="00DD7155">
        <w:rPr>
          <w:rFonts w:ascii="Tahoma" w:hAnsi="Tahoma" w:cs="Tahoma"/>
          <w:color w:val="632423" w:themeColor="accent2" w:themeShade="80"/>
          <w:sz w:val="20"/>
        </w:rPr>
        <w:t>каждому из Объектов</w:t>
      </w:r>
      <w:r w:rsidRPr="00526E69">
        <w:rPr>
          <w:rFonts w:ascii="Tahoma" w:hAnsi="Tahoma" w:cs="Tahoma"/>
          <w:b/>
          <w:color w:val="FF0000"/>
          <w:sz w:val="20"/>
        </w:rPr>
        <w:t>]</w:t>
      </w:r>
      <w:r w:rsidR="00800D71" w:rsidRPr="00DD7155">
        <w:rPr>
          <w:rFonts w:ascii="Tahoma" w:hAnsi="Tahoma" w:cs="Tahoma"/>
          <w:color w:val="632423" w:themeColor="accent2" w:themeShade="80"/>
          <w:sz w:val="20"/>
        </w:rPr>
        <w:t xml:space="preserve"> /</w:t>
      </w:r>
      <w:r w:rsidR="00800D71" w:rsidRPr="00DD7155">
        <w:rPr>
          <w:rFonts w:ascii="Tahoma" w:hAnsi="Tahoma" w:cs="Tahoma"/>
          <w:sz w:val="20"/>
        </w:rPr>
        <w:t xml:space="preserve"> </w:t>
      </w:r>
      <w:r w:rsidRPr="00526E69">
        <w:rPr>
          <w:rFonts w:ascii="Tahoma" w:hAnsi="Tahoma" w:cs="Tahoma"/>
          <w:b/>
          <w:color w:val="FF0000"/>
          <w:sz w:val="20"/>
          <w:u w:color="FF0000"/>
        </w:rPr>
        <w:t>[</w:t>
      </w:r>
      <w:r w:rsidR="00DA0CE0" w:rsidRPr="00DD7155">
        <w:rPr>
          <w:rFonts w:ascii="Tahoma" w:hAnsi="Tahoma" w:cs="Tahoma"/>
          <w:sz w:val="20"/>
          <w:highlight w:val="darkGreen"/>
        </w:rPr>
        <w:t>каждому</w:t>
      </w:r>
      <w:r w:rsidRPr="00526E69">
        <w:rPr>
          <w:rFonts w:ascii="Tahoma" w:hAnsi="Tahoma" w:cs="Tahoma"/>
          <w:b/>
          <w:color w:val="FF0000"/>
          <w:sz w:val="18"/>
          <w:u w:color="FF0000"/>
        </w:rPr>
        <w:t>]</w:t>
      </w:r>
      <w:r w:rsidR="00DA0CE0" w:rsidRPr="00DD7155">
        <w:rPr>
          <w:rFonts w:ascii="Tahoma" w:hAnsi="Tahoma" w:cs="Tahoma"/>
          <w:sz w:val="20"/>
          <w:highlight w:val="darkGreen"/>
        </w:rPr>
        <w:t xml:space="preserve"> </w:t>
      </w:r>
      <w:r w:rsidR="00E07253" w:rsidRPr="00E07253">
        <w:rPr>
          <w:rFonts w:ascii="Tahoma" w:hAnsi="Tahoma" w:cs="Tahoma"/>
          <w:b/>
          <w:color w:val="FF0000"/>
          <w:sz w:val="20"/>
          <w:u w:color="FF000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526E69">
        <w:rPr>
          <w:rFonts w:ascii="Tahoma" w:hAnsi="Tahoma" w:cs="Tahoma"/>
          <w:b/>
          <w:color w:val="FF0000"/>
          <w:sz w:val="20"/>
        </w:rPr>
        <w:t>]</w:t>
      </w:r>
      <w:r w:rsidR="006008F0" w:rsidRPr="00DD7155">
        <w:rPr>
          <w:rFonts w:ascii="Tahoma" w:hAnsi="Tahoma" w:cs="Tahoma"/>
          <w:sz w:val="20"/>
        </w:rPr>
        <w:t xml:space="preserve"> </w:t>
      </w:r>
      <w:r w:rsidR="006008F0" w:rsidRPr="00DD7155">
        <w:rPr>
          <w:rFonts w:ascii="Tahoma" w:hAnsi="Tahoma" w:cs="Tahoma"/>
          <w:color w:val="632423" w:themeColor="accent2" w:themeShade="80"/>
          <w:sz w:val="20"/>
        </w:rPr>
        <w:t>считаются выполненными в полном объеме, а результат Работ принятым Заказчиком после подписания Сторонами Акта о завершении работ по Договору</w:t>
      </w:r>
      <w:r w:rsidR="006008F0" w:rsidRPr="00DD7155">
        <w:rPr>
          <w:rFonts w:ascii="Tahoma" w:hAnsi="Tahoma" w:cs="Tahoma"/>
          <w:sz w:val="20"/>
        </w:rPr>
        <w:t>.</w:t>
      </w:r>
      <w:r w:rsidRPr="00526E69">
        <w:rPr>
          <w:rFonts w:ascii="Tahoma" w:hAnsi="Tahoma" w:cs="Tahoma"/>
          <w:b/>
          <w:color w:val="FF0000"/>
          <w:sz w:val="20"/>
        </w:rPr>
        <w:t>]</w:t>
      </w:r>
      <w:r w:rsidR="006008F0" w:rsidRPr="00DD7155">
        <w:rPr>
          <w:rFonts w:ascii="Tahoma" w:hAnsi="Tahoma" w:cs="Tahoma"/>
          <w:sz w:val="20"/>
        </w:rPr>
        <w:t xml:space="preserve"> </w:t>
      </w:r>
      <w:r w:rsidRPr="00526E69">
        <w:rPr>
          <w:rFonts w:ascii="Tahoma" w:hAnsi="Tahoma" w:cs="Tahoma"/>
          <w:b/>
          <w:color w:val="FF0000"/>
          <w:sz w:val="20"/>
        </w:rPr>
        <w:t>]</w:t>
      </w:r>
    </w:p>
    <w:p w14:paraId="5B8DAE97" w14:textId="69457079" w:rsidR="00077BEE" w:rsidRPr="00DD7155" w:rsidRDefault="0098629F" w:rsidP="00A5752D">
      <w:pPr>
        <w:pStyle w:val="afff1"/>
        <w:numPr>
          <w:ilvl w:val="2"/>
          <w:numId w:val="13"/>
        </w:numPr>
        <w:spacing w:before="120" w:after="240"/>
        <w:ind w:left="142" w:right="-2" w:hanging="1135"/>
        <w:rPr>
          <w:rFonts w:ascii="Tahoma" w:hAnsi="Tahoma" w:cs="Tahoma"/>
          <w:b/>
          <w:sz w:val="20"/>
        </w:rPr>
      </w:pPr>
      <w:r w:rsidRPr="00DD7155">
        <w:rPr>
          <w:rFonts w:ascii="Tahoma" w:hAnsi="Tahoma" w:cs="Tahoma"/>
          <w:b/>
          <w:color w:val="FF0000"/>
          <w:sz w:val="20"/>
          <w:highlight w:val="black"/>
          <w:u w:color="FF0000"/>
        </w:rPr>
        <w:t xml:space="preserve"> </w:t>
      </w:r>
      <w:r w:rsidR="00526E69" w:rsidRPr="00526E69">
        <w:rPr>
          <w:rFonts w:ascii="Tahoma" w:hAnsi="Tahoma" w:cs="Tahoma"/>
          <w:b/>
          <w:color w:val="FF0000"/>
          <w:sz w:val="20"/>
          <w:u w:color="FF0000"/>
        </w:rPr>
        <w:t>[</w:t>
      </w:r>
      <w:r w:rsidR="000875C7" w:rsidRPr="00DD7155">
        <w:rPr>
          <w:rFonts w:ascii="Tahoma" w:hAnsi="Tahoma" w:cs="Tahoma"/>
          <w:color w:val="00B050"/>
          <w:sz w:val="20"/>
          <w:highlight w:val="black"/>
        </w:rPr>
        <w:t xml:space="preserve">Демонтажные работы считаются выполненными в полном объеме, а результат </w:t>
      </w:r>
      <w:r w:rsidR="00495F74" w:rsidRPr="00DD7155">
        <w:rPr>
          <w:rFonts w:ascii="Tahoma" w:hAnsi="Tahoma" w:cs="Tahoma"/>
          <w:color w:val="00B050"/>
          <w:sz w:val="20"/>
          <w:highlight w:val="black"/>
        </w:rPr>
        <w:t>Демонтажных работ</w:t>
      </w:r>
      <w:r w:rsidR="000875C7" w:rsidRPr="00DD7155">
        <w:rPr>
          <w:rFonts w:ascii="Tahoma" w:hAnsi="Tahoma" w:cs="Tahoma"/>
          <w:color w:val="00B050"/>
          <w:sz w:val="20"/>
          <w:highlight w:val="black"/>
        </w:rPr>
        <w:t xml:space="preserve"> принятым Заказчиком после подписания Сторонами Акта о завершении демонтажных работ по Договору. </w:t>
      </w:r>
    </w:p>
    <w:p w14:paraId="4577FF28" w14:textId="1F6FB4A0" w:rsidR="000875C7" w:rsidRPr="00DD7155" w:rsidRDefault="000875C7" w:rsidP="002F68A6">
      <w:pPr>
        <w:pStyle w:val="1112"/>
        <w:tabs>
          <w:tab w:val="left" w:pos="142"/>
        </w:tabs>
        <w:spacing w:before="120" w:after="240"/>
        <w:ind w:left="142"/>
        <w:rPr>
          <w:rFonts w:ascii="Tahoma" w:hAnsi="Tahoma" w:cs="Tahoma"/>
          <w:b/>
          <w:color w:val="FF0000"/>
          <w:sz w:val="20"/>
          <w:highlight w:val="black"/>
        </w:rPr>
      </w:pPr>
      <w:r w:rsidRPr="00DD7155">
        <w:rPr>
          <w:rFonts w:ascii="Tahoma" w:hAnsi="Tahoma" w:cs="Tahoma"/>
          <w:color w:val="00B050"/>
          <w:sz w:val="20"/>
          <w:highlight w:val="black"/>
        </w:rPr>
        <w:t xml:space="preserve">Сдача-приемка объемов </w:t>
      </w:r>
      <w:r w:rsidR="002F7336" w:rsidRPr="00DD7155">
        <w:rPr>
          <w:rFonts w:ascii="Tahoma" w:hAnsi="Tahoma" w:cs="Tahoma"/>
          <w:color w:val="00B050"/>
          <w:sz w:val="20"/>
          <w:highlight w:val="black"/>
        </w:rPr>
        <w:t>Д</w:t>
      </w:r>
      <w:r w:rsidRPr="00DD7155">
        <w:rPr>
          <w:rFonts w:ascii="Tahoma" w:hAnsi="Tahoma" w:cs="Tahoma"/>
          <w:color w:val="00B050"/>
          <w:sz w:val="20"/>
          <w:highlight w:val="black"/>
        </w:rPr>
        <w:t>емонтажных работ осуществляется в порядке, предусмотренном разделом «Порядок приемки Работ</w:t>
      </w:r>
      <w:r w:rsidR="00495F74" w:rsidRPr="00DD7155">
        <w:rPr>
          <w:rFonts w:ascii="Tahoma" w:hAnsi="Tahoma" w:cs="Tahoma"/>
          <w:color w:val="00B050"/>
          <w:sz w:val="20"/>
          <w:highlight w:val="black"/>
        </w:rPr>
        <w:t xml:space="preserve">, Демонтажных работ ( </w:t>
      </w:r>
      <w:r w:rsidR="00FF1B4F" w:rsidRPr="00DD7155">
        <w:rPr>
          <w:rFonts w:ascii="Tahoma" w:hAnsi="Tahoma" w:cs="Tahoma"/>
          <w:color w:val="00B050"/>
          <w:sz w:val="20"/>
          <w:highlight w:val="black"/>
        </w:rPr>
        <w:t xml:space="preserve">за исключением работ </w:t>
      </w:r>
      <w:r w:rsidR="00495F74" w:rsidRPr="00DD7155">
        <w:rPr>
          <w:rFonts w:ascii="Tahoma" w:hAnsi="Tahoma" w:cs="Tahoma"/>
          <w:color w:val="00B050"/>
          <w:sz w:val="20"/>
          <w:highlight w:val="black"/>
        </w:rPr>
        <w:t xml:space="preserve"> </w:t>
      </w:r>
      <w:r w:rsidR="00FF1B4F" w:rsidRPr="00DD7155">
        <w:rPr>
          <w:rFonts w:ascii="Tahoma" w:hAnsi="Tahoma" w:cs="Tahoma"/>
          <w:color w:val="00B050"/>
          <w:sz w:val="20"/>
          <w:highlight w:val="black"/>
        </w:rPr>
        <w:t>по Документации)</w:t>
      </w:r>
      <w:r w:rsidRPr="00DD7155">
        <w:rPr>
          <w:rFonts w:ascii="Tahoma" w:hAnsi="Tahoma" w:cs="Tahoma"/>
          <w:color w:val="00B050"/>
          <w:sz w:val="20"/>
          <w:highlight w:val="black"/>
        </w:rPr>
        <w:t xml:space="preserve">». Акт о завершении демонтажных работ по Договору направляется Подрядчиком вместе с Актом формы КС-2 за последний </w:t>
      </w:r>
      <w:r w:rsidR="00D27B02" w:rsidRPr="00DD7155">
        <w:rPr>
          <w:rFonts w:ascii="Tahoma" w:hAnsi="Tahoma" w:cs="Tahoma"/>
          <w:color w:val="00B050"/>
          <w:sz w:val="20"/>
          <w:highlight w:val="black"/>
        </w:rPr>
        <w:t xml:space="preserve">Отчетный </w:t>
      </w:r>
      <w:r w:rsidRPr="00DD7155">
        <w:rPr>
          <w:rFonts w:ascii="Tahoma" w:hAnsi="Tahoma" w:cs="Tahoma"/>
          <w:color w:val="00B050"/>
          <w:sz w:val="20"/>
          <w:highlight w:val="black"/>
        </w:rPr>
        <w:t xml:space="preserve">период выполнения </w:t>
      </w:r>
      <w:r w:rsidR="002F7336" w:rsidRPr="00DD7155">
        <w:rPr>
          <w:rFonts w:ascii="Tahoma" w:hAnsi="Tahoma" w:cs="Tahoma"/>
          <w:color w:val="00B050"/>
          <w:sz w:val="20"/>
          <w:highlight w:val="black"/>
        </w:rPr>
        <w:t>Д</w:t>
      </w:r>
      <w:r w:rsidRPr="00DD7155">
        <w:rPr>
          <w:rFonts w:ascii="Tahoma" w:hAnsi="Tahoma" w:cs="Tahoma"/>
          <w:color w:val="00B050"/>
          <w:sz w:val="20"/>
          <w:highlight w:val="black"/>
        </w:rPr>
        <w:t>емонтажных работ.</w:t>
      </w:r>
      <w:r w:rsidR="00526E69" w:rsidRPr="00526E69">
        <w:rPr>
          <w:rFonts w:ascii="Tahoma" w:hAnsi="Tahoma" w:cs="Tahoma"/>
          <w:b/>
          <w:color w:val="FF0000"/>
          <w:sz w:val="20"/>
        </w:rPr>
        <w:t>]</w:t>
      </w:r>
    </w:p>
    <w:p w14:paraId="0CAE4F1D" w14:textId="18B85853" w:rsidR="00477676" w:rsidRPr="00DD7155" w:rsidRDefault="00477676" w:rsidP="00A5752D">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Работы по Договору считаются выполненными в полном объеме, а результат Работ принятым Заказчиком после подписания Сторонами </w:t>
      </w:r>
      <w:r w:rsidR="00526E69" w:rsidRPr="00526E69">
        <w:rPr>
          <w:rFonts w:ascii="Tahoma" w:hAnsi="Tahoma" w:cs="Tahoma"/>
          <w:b/>
          <w:color w:val="FF0000"/>
          <w:sz w:val="20"/>
        </w:rPr>
        <w:t>[</w:t>
      </w:r>
      <w:r w:rsidRPr="006138B4">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FC32C4" w:rsidRPr="00DD7155">
        <w:rPr>
          <w:rFonts w:ascii="Tahoma" w:hAnsi="Tahoma" w:cs="Tahoma"/>
          <w:sz w:val="20"/>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18"/>
          <w:u w:color="FF0000"/>
        </w:rPr>
        <w:t>]</w:t>
      </w:r>
      <w:r w:rsidRPr="00DD7155">
        <w:rPr>
          <w:rFonts w:ascii="Tahoma" w:hAnsi="Tahoma" w:cs="Tahoma"/>
          <w:sz w:val="20"/>
        </w:rPr>
        <w:t xml:space="preserve"> по </w:t>
      </w:r>
      <w:r w:rsidR="00526E69" w:rsidRPr="00526E69">
        <w:rPr>
          <w:rFonts w:ascii="Tahoma" w:hAnsi="Tahoma" w:cs="Tahoma"/>
          <w:b/>
          <w:color w:val="FF0000"/>
          <w:sz w:val="20"/>
          <w:u w:color="FF0000"/>
        </w:rPr>
        <w:t>[</w:t>
      </w:r>
      <w:r w:rsidRPr="00DD7155">
        <w:rPr>
          <w:rFonts w:ascii="Tahoma" w:hAnsi="Tahoma" w:cs="Tahoma"/>
          <w:sz w:val="20"/>
        </w:rPr>
        <w:t>последнему</w:t>
      </w:r>
      <w:r w:rsidR="00526E69" w:rsidRPr="00526E69">
        <w:rPr>
          <w:rFonts w:ascii="Tahoma" w:hAnsi="Tahoma" w:cs="Tahoma"/>
          <w:b/>
          <w:color w:val="FF0000"/>
          <w:sz w:val="18"/>
          <w:u w:color="FF000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Объекту</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6138B4">
        <w:rPr>
          <w:rFonts w:ascii="Tahoma" w:hAnsi="Tahoma" w:cs="Tahoma"/>
          <w:sz w:val="20"/>
          <w:shd w:val="clear" w:color="auto" w:fill="B6DDE8" w:themeFill="accent5" w:themeFillTint="66"/>
        </w:rPr>
        <w:t xml:space="preserve">при условии подписания Сторонами Актов приемки законченного строительством объекта по всем остальным </w:t>
      </w:r>
      <w:r w:rsidR="00526E69" w:rsidRPr="006138B4">
        <w:rPr>
          <w:rFonts w:ascii="Tahoma" w:hAnsi="Tahoma" w:cs="Tahoma"/>
          <w:b/>
          <w:color w:val="FF0000"/>
          <w:sz w:val="20"/>
          <w:u w:color="FF0000"/>
          <w:shd w:val="clear" w:color="auto" w:fill="B6DDE8" w:themeFill="accent5" w:themeFillTint="66"/>
        </w:rPr>
        <w:t>[</w:t>
      </w:r>
      <w:r w:rsidRPr="006138B4">
        <w:rPr>
          <w:rFonts w:ascii="Tahoma" w:hAnsi="Tahoma" w:cs="Tahoma"/>
          <w:sz w:val="20"/>
          <w:shd w:val="clear" w:color="auto" w:fill="B6DDE8" w:themeFill="accent5" w:themeFillTint="66"/>
        </w:rPr>
        <w:t>Объектам</w:t>
      </w:r>
      <w:r w:rsidR="00526E69" w:rsidRPr="006138B4">
        <w:rPr>
          <w:rFonts w:ascii="Tahoma" w:hAnsi="Tahoma" w:cs="Tahoma"/>
          <w:b/>
          <w:color w:val="FF0000"/>
          <w:sz w:val="20"/>
          <w:shd w:val="clear" w:color="auto" w:fill="B6DDE8" w:themeFill="accent5" w:themeFillTint="66"/>
        </w:rPr>
        <w:t>]</w:t>
      </w:r>
      <w:r w:rsidRPr="006138B4">
        <w:rPr>
          <w:rFonts w:ascii="Tahoma" w:hAnsi="Tahoma" w:cs="Tahoma"/>
          <w:sz w:val="20"/>
          <w:shd w:val="clear" w:color="auto" w:fill="B6DDE8" w:themeFill="accent5" w:themeFillTint="66"/>
        </w:rPr>
        <w:t xml:space="preserve"> </w:t>
      </w:r>
      <w:r w:rsidR="001B2C62" w:rsidRPr="006138B4">
        <w:rPr>
          <w:rFonts w:ascii="Tahoma" w:hAnsi="Tahoma" w:cs="Tahoma"/>
          <w:b/>
          <w:color w:val="FF0000"/>
          <w:sz w:val="20"/>
          <w:u w:color="FF0000"/>
          <w:shd w:val="clear" w:color="auto" w:fill="B6DDE8" w:themeFill="accent5" w:themeFillTint="66"/>
        </w:rPr>
        <w:t>[</w:t>
      </w:r>
      <w:r w:rsidR="001B2C62" w:rsidRPr="006138B4">
        <w:rPr>
          <w:rFonts w:ascii="Tahoma" w:hAnsi="Tahoma" w:cs="Tahoma"/>
          <w:sz w:val="20"/>
          <w:shd w:val="clear" w:color="auto" w:fill="B6DDE8" w:themeFill="accent5" w:themeFillTint="66"/>
        </w:rPr>
        <w:t>/</w:t>
      </w:r>
      <w:r w:rsidR="001B2C62" w:rsidRPr="006138B4">
        <w:rPr>
          <w:rFonts w:ascii="Tahoma" w:hAnsi="Tahoma" w:cs="Tahoma"/>
          <w:sz w:val="20"/>
          <w:highlight w:val="darkGreen"/>
          <w:u w:color="FF0000"/>
          <w:shd w:val="clear" w:color="auto" w:fill="B6DDE8" w:themeFill="accent5" w:themeFillTint="66"/>
        </w:rPr>
        <w:t>Этапам</w:t>
      </w:r>
      <w:r w:rsidR="001B2C62" w:rsidRPr="006138B4">
        <w:rPr>
          <w:rFonts w:ascii="Tahoma" w:hAnsi="Tahoma" w:cs="Tahoma"/>
          <w:b/>
          <w:color w:val="FF0000"/>
          <w:sz w:val="20"/>
          <w:u w:color="FF0000"/>
          <w:shd w:val="clear" w:color="auto" w:fill="B6DDE8" w:themeFill="accent5" w:themeFillTint="66"/>
        </w:rPr>
        <w:t>] [</w:t>
      </w:r>
      <w:r w:rsidR="001B2C62" w:rsidRPr="006138B4">
        <w:rPr>
          <w:rFonts w:ascii="Tahoma" w:hAnsi="Tahoma" w:cs="Tahoma"/>
          <w:sz w:val="20"/>
          <w:highlight w:val="darkGreen"/>
          <w:u w:color="FF0000"/>
          <w:shd w:val="clear" w:color="auto" w:fill="B6DDE8" w:themeFill="accent5" w:themeFillTint="66"/>
        </w:rPr>
        <w:t>/ПК</w:t>
      </w:r>
      <w:r w:rsidR="001B2C62" w:rsidRPr="006138B4">
        <w:rPr>
          <w:rFonts w:ascii="Tahoma" w:hAnsi="Tahoma" w:cs="Tahoma"/>
          <w:b/>
          <w:color w:val="FF0000"/>
          <w:sz w:val="20"/>
          <w:u w:color="FF0000"/>
          <w:shd w:val="clear" w:color="auto" w:fill="B6DDE8" w:themeFill="accent5" w:themeFillTint="66"/>
        </w:rPr>
        <w:t>] [</w:t>
      </w:r>
      <w:r w:rsidR="001B2C62" w:rsidRPr="006138B4">
        <w:rPr>
          <w:rFonts w:ascii="Tahoma" w:hAnsi="Tahoma" w:cs="Tahoma"/>
          <w:sz w:val="20"/>
          <w:highlight w:val="darkGreen"/>
          <w:u w:color="FF0000"/>
          <w:shd w:val="clear" w:color="auto" w:fill="B6DDE8" w:themeFill="accent5" w:themeFillTint="66"/>
        </w:rPr>
        <w:t>/Титульным объектам</w:t>
      </w:r>
      <w:r w:rsidR="001B2C62" w:rsidRPr="006138B4">
        <w:rPr>
          <w:rFonts w:ascii="Tahoma" w:hAnsi="Tahoma" w:cs="Tahoma"/>
          <w:b/>
          <w:color w:val="FF0000"/>
          <w:sz w:val="20"/>
          <w:u w:color="FF0000"/>
          <w:shd w:val="clear" w:color="auto" w:fill="B6DDE8" w:themeFill="accent5" w:themeFillTint="66"/>
        </w:rPr>
        <w:t>]</w:t>
      </w:r>
      <w:r w:rsidR="00DA0CE0" w:rsidRPr="006138B4" w:rsidDel="00DA0CE0">
        <w:rPr>
          <w:rFonts w:ascii="Tahoma" w:hAnsi="Tahoma" w:cs="Tahoma"/>
          <w:b/>
          <w:color w:val="FF0000"/>
          <w:sz w:val="22"/>
          <w:u w:color="FF0000"/>
          <w:shd w:val="clear" w:color="auto" w:fill="B6DDE8" w:themeFill="accent5" w:themeFillTint="66"/>
        </w:rPr>
        <w:t xml:space="preserve"> </w:t>
      </w:r>
      <w:r w:rsidR="00216DF4" w:rsidRPr="006138B4">
        <w:rPr>
          <w:rFonts w:ascii="Tahoma" w:hAnsi="Tahoma" w:cs="Tahoma"/>
          <w:b/>
          <w:color w:val="FF0000"/>
          <w:sz w:val="20"/>
          <w:shd w:val="clear" w:color="auto" w:fill="B6DDE8" w:themeFill="accent5" w:themeFillTint="66"/>
        </w:rPr>
        <w:t>,</w:t>
      </w:r>
      <w:r w:rsidR="00526E69" w:rsidRPr="00526E69">
        <w:rPr>
          <w:rFonts w:ascii="Tahoma" w:hAnsi="Tahoma" w:cs="Tahoma"/>
          <w:b/>
          <w:color w:val="FF0000"/>
          <w:sz w:val="20"/>
        </w:rPr>
        <w:t>]</w:t>
      </w:r>
      <w:r w:rsidR="00216DF4" w:rsidRPr="00DD7155">
        <w:rPr>
          <w:rFonts w:ascii="Tahoma" w:hAnsi="Tahoma" w:cs="Tahoma"/>
          <w:b/>
          <w:color w:val="FF0000"/>
          <w:sz w:val="20"/>
        </w:rPr>
        <w:t xml:space="preserve"> </w:t>
      </w:r>
      <w:r w:rsidR="00526E69" w:rsidRPr="00526E69">
        <w:rPr>
          <w:rFonts w:ascii="Tahoma" w:hAnsi="Tahoma" w:cs="Tahoma"/>
          <w:b/>
          <w:color w:val="FF0000"/>
          <w:sz w:val="20"/>
          <w:u w:color="FF0000"/>
        </w:rPr>
        <w:t>[</w:t>
      </w:r>
      <w:r w:rsidR="00216DF4" w:rsidRPr="00DD7155">
        <w:rPr>
          <w:rFonts w:ascii="Tahoma" w:hAnsi="Tahoma" w:cs="Tahoma"/>
          <w:color w:val="00B050"/>
          <w:sz w:val="20"/>
          <w:highlight w:val="black"/>
        </w:rPr>
        <w:t xml:space="preserve">и  Акта о завершении демонтажных работ </w:t>
      </w:r>
      <w:r w:rsidR="0012190C" w:rsidRPr="00DD7155">
        <w:rPr>
          <w:rFonts w:ascii="Tahoma" w:hAnsi="Tahoma" w:cs="Tahoma"/>
          <w:color w:val="00B050"/>
          <w:sz w:val="20"/>
          <w:highlight w:val="black"/>
        </w:rPr>
        <w:t>в отношении</w:t>
      </w:r>
      <w:r w:rsidR="0012190C" w:rsidRPr="00DD7155">
        <w:rPr>
          <w:rFonts w:ascii="Tahoma" w:hAnsi="Tahoma" w:cs="Tahoma"/>
          <w:color w:val="00B050"/>
          <w:sz w:val="18"/>
          <w:szCs w:val="20"/>
          <w:highlight w:val="black"/>
        </w:rPr>
        <w:t xml:space="preserve"> </w:t>
      </w:r>
      <w:r w:rsidR="00526E69" w:rsidRPr="00526E69">
        <w:rPr>
          <w:rFonts w:ascii="Tahoma" w:hAnsi="Tahoma" w:cs="Tahoma"/>
          <w:b/>
          <w:color w:val="FF0000"/>
          <w:sz w:val="18"/>
          <w:szCs w:val="20"/>
          <w:u w:color="FF0000"/>
        </w:rPr>
        <w:t>[</w:t>
      </w:r>
      <w:r w:rsidR="0012190C" w:rsidRPr="00DD7155">
        <w:rPr>
          <w:rFonts w:ascii="Tahoma" w:hAnsi="Tahoma" w:cs="Tahoma"/>
          <w:color w:val="00B050"/>
          <w:sz w:val="20"/>
          <w:highlight w:val="black"/>
        </w:rPr>
        <w:t xml:space="preserve">Объектов </w:t>
      </w:r>
      <w:r w:rsidR="00D27B02" w:rsidRPr="00DD7155">
        <w:rPr>
          <w:rFonts w:ascii="Tahoma" w:hAnsi="Tahoma" w:cs="Tahoma"/>
          <w:color w:val="00B050"/>
          <w:sz w:val="20"/>
          <w:highlight w:val="black"/>
        </w:rPr>
        <w:t>демонтажных работ</w:t>
      </w:r>
      <w:r w:rsidR="00526E69" w:rsidRPr="00526E69">
        <w:rPr>
          <w:rFonts w:ascii="Tahoma" w:hAnsi="Tahoma" w:cs="Tahoma"/>
          <w:b/>
          <w:color w:val="FF0000"/>
          <w:sz w:val="18"/>
          <w:szCs w:val="20"/>
        </w:rPr>
        <w:t>]</w:t>
      </w:r>
      <w:r w:rsidR="0012190C" w:rsidRPr="00DD7155">
        <w:rPr>
          <w:rFonts w:ascii="Tahoma" w:hAnsi="Tahoma" w:cs="Tahoma"/>
          <w:color w:val="00B050"/>
          <w:sz w:val="18"/>
          <w:szCs w:val="20"/>
          <w:highlight w:val="black"/>
        </w:rPr>
        <w:t xml:space="preserve"> /</w:t>
      </w:r>
      <w:r w:rsidR="00526E69" w:rsidRPr="00526E69">
        <w:rPr>
          <w:rFonts w:ascii="Tahoma" w:hAnsi="Tahoma" w:cs="Tahoma"/>
          <w:b/>
          <w:color w:val="FF0000"/>
          <w:sz w:val="18"/>
          <w:szCs w:val="20"/>
          <w:u w:color="FF0000"/>
        </w:rPr>
        <w:t>[</w:t>
      </w:r>
      <w:r w:rsidR="0012190C" w:rsidRPr="00DD7155">
        <w:rPr>
          <w:rFonts w:ascii="Tahoma" w:hAnsi="Tahoma" w:cs="Tahoma"/>
          <w:color w:val="00B050"/>
          <w:sz w:val="20"/>
          <w:highlight w:val="black"/>
        </w:rPr>
        <w:t>Объекта</w:t>
      </w:r>
      <w:r w:rsidR="0012190C" w:rsidRPr="00DD7155">
        <w:rPr>
          <w:rFonts w:ascii="Tahoma" w:hAnsi="Tahoma" w:cs="Tahoma"/>
          <w:color w:val="00B050"/>
          <w:sz w:val="18"/>
          <w:szCs w:val="20"/>
          <w:highlight w:val="black"/>
        </w:rPr>
        <w:t xml:space="preserve"> </w:t>
      </w:r>
      <w:r w:rsidR="00D27B02" w:rsidRPr="00DD7155">
        <w:rPr>
          <w:rFonts w:ascii="Tahoma" w:hAnsi="Tahoma" w:cs="Tahoma"/>
          <w:color w:val="00B050"/>
          <w:sz w:val="20"/>
          <w:highlight w:val="black"/>
        </w:rPr>
        <w:t>демонтажных работ</w:t>
      </w:r>
      <w:r w:rsidR="00526E69" w:rsidRPr="00526E69">
        <w:rPr>
          <w:rFonts w:ascii="Tahoma" w:hAnsi="Tahoma" w:cs="Tahoma"/>
          <w:b/>
          <w:color w:val="FF0000"/>
          <w:sz w:val="18"/>
          <w:szCs w:val="20"/>
        </w:rPr>
        <w:t>]</w:t>
      </w:r>
      <w:r w:rsidR="00FF6AAB" w:rsidRPr="00DD7155">
        <w:rPr>
          <w:rFonts w:ascii="Tahoma" w:hAnsi="Tahoma" w:cs="Tahoma"/>
          <w:b/>
          <w:color w:val="FF0000"/>
          <w:sz w:val="20"/>
        </w:rPr>
        <w:t xml:space="preserve"> </w:t>
      </w:r>
      <w:r w:rsidR="00526E69" w:rsidRPr="00526E69">
        <w:rPr>
          <w:rFonts w:ascii="Tahoma" w:hAnsi="Tahoma" w:cs="Tahoma"/>
          <w:b/>
          <w:color w:val="FF0000"/>
          <w:sz w:val="20"/>
        </w:rPr>
        <w:t>]</w:t>
      </w:r>
      <w:r w:rsidRPr="00DD7155">
        <w:rPr>
          <w:rFonts w:ascii="Tahoma" w:hAnsi="Tahoma" w:cs="Tahoma"/>
          <w:sz w:val="20"/>
        </w:rPr>
        <w:t>.</w:t>
      </w:r>
      <w:bookmarkEnd w:id="310"/>
    </w:p>
    <w:p w14:paraId="1018920A" w14:textId="293E941C" w:rsidR="00477676" w:rsidRPr="00DD7155" w:rsidRDefault="00477676" w:rsidP="00A5752D">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Обязательным условием подписания </w:t>
      </w:r>
      <w:r w:rsidR="00526E69" w:rsidRPr="00526E69">
        <w:rPr>
          <w:rFonts w:ascii="Tahoma" w:hAnsi="Tahoma" w:cs="Tahoma"/>
          <w:b/>
          <w:color w:val="FF0000"/>
          <w:sz w:val="20"/>
        </w:rPr>
        <w:t>[</w:t>
      </w:r>
      <w:r w:rsidRPr="00C919BC">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F57A89" w:rsidRPr="00DD7155">
        <w:rPr>
          <w:rFonts w:ascii="Tahoma" w:hAnsi="Tahoma" w:cs="Tahoma"/>
          <w:b/>
          <w:color w:val="FF0000"/>
          <w:sz w:val="20"/>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Pr="00DD7155">
        <w:rPr>
          <w:rFonts w:ascii="Tahoma" w:hAnsi="Tahoma" w:cs="Tahoma"/>
          <w:sz w:val="20"/>
        </w:rPr>
        <w:t xml:space="preserve"> является предоставление Заказчику полного комплекта Исполнительной документации по Договору.</w:t>
      </w:r>
    </w:p>
    <w:p w14:paraId="28EFBE47" w14:textId="523B04A5" w:rsidR="00226895" w:rsidRPr="00DD7155" w:rsidRDefault="00226895" w:rsidP="00C919BC">
      <w:pPr>
        <w:pStyle w:val="1112"/>
        <w:shd w:val="clear" w:color="auto" w:fill="E5B8B7" w:themeFill="accent2" w:themeFillTint="66"/>
        <w:tabs>
          <w:tab w:val="left" w:pos="284"/>
          <w:tab w:val="left" w:pos="924"/>
        </w:tabs>
        <w:spacing w:before="120" w:after="240"/>
        <w:ind w:left="142"/>
        <w:rPr>
          <w:rFonts w:ascii="Tahoma" w:hAnsi="Tahoma" w:cs="Tahoma"/>
          <w:i/>
          <w:sz w:val="20"/>
        </w:rPr>
      </w:pPr>
      <w:r w:rsidRPr="00DD7155">
        <w:rPr>
          <w:rFonts w:ascii="Tahoma" w:hAnsi="Tahoma" w:cs="Tahoma"/>
          <w:i/>
          <w:sz w:val="20"/>
        </w:rPr>
        <w:t xml:space="preserve">ЕСЛИ </w:t>
      </w:r>
      <w:r w:rsidR="00D04712" w:rsidRPr="00DD7155">
        <w:rPr>
          <w:rFonts w:ascii="Tahoma" w:hAnsi="Tahoma" w:cs="Tahoma"/>
          <w:i/>
          <w:sz w:val="20"/>
        </w:rPr>
        <w:t>ВЫПОЛНЯЮТСЯ РАБОТЫ ПО РЕКОНСТРУКЦИИ/МОДЕРНИЗАЦИИ/ТЕХ. ПЕРЕВООРУЖЕНИЮ, ТО ДОПОЛНИТЬ ПУНКТ АБЗАЦЕМ СЛЕДУЮЩЕГО СОДЕРЖАНИЯ:</w:t>
      </w:r>
    </w:p>
    <w:p w14:paraId="1D99CEA5" w14:textId="697232CC" w:rsidR="006E14ED" w:rsidRPr="00DD7155" w:rsidRDefault="00526E69" w:rsidP="00C919BC">
      <w:pPr>
        <w:pStyle w:val="1112"/>
        <w:shd w:val="clear" w:color="auto" w:fill="E5B8B7" w:themeFill="accent2" w:themeFillTint="66"/>
        <w:tabs>
          <w:tab w:val="left" w:pos="284"/>
          <w:tab w:val="left" w:pos="92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00477676" w:rsidRPr="00DD7155">
        <w:rPr>
          <w:rFonts w:ascii="Tahoma" w:hAnsi="Tahoma" w:cs="Tahoma"/>
          <w:sz w:val="20"/>
        </w:rPr>
        <w:t>В отношении реконструированных, модернизированных</w:t>
      </w:r>
      <w:r w:rsidR="000819A6" w:rsidRPr="00DD7155">
        <w:rPr>
          <w:rFonts w:ascii="Tahoma" w:hAnsi="Tahoma" w:cs="Tahoma"/>
          <w:sz w:val="20"/>
        </w:rPr>
        <w:t>, технически перевооруженных</w:t>
      </w:r>
      <w:r w:rsidR="00477676" w:rsidRPr="00DD7155">
        <w:rPr>
          <w:rFonts w:ascii="Tahoma" w:hAnsi="Tahoma" w:cs="Tahoma"/>
          <w:sz w:val="20"/>
        </w:rPr>
        <w:t xml:space="preserve"> объектов основных средств</w:t>
      </w:r>
      <w:r w:rsidR="00477676" w:rsidRPr="00DD7155">
        <w:rPr>
          <w:rFonts w:ascii="Tahoma" w:hAnsi="Tahoma" w:cs="Tahoma"/>
          <w:color w:val="000000"/>
          <w:sz w:val="20"/>
        </w:rPr>
        <w:t xml:space="preserve"> вместе с </w:t>
      </w:r>
      <w:r w:rsidRPr="00526E69">
        <w:rPr>
          <w:rFonts w:ascii="Tahoma" w:hAnsi="Tahoma" w:cs="Tahoma"/>
          <w:b/>
          <w:color w:val="FF0000"/>
          <w:sz w:val="20"/>
        </w:rPr>
        <w:t>[</w:t>
      </w:r>
      <w:r w:rsidR="0003726F" w:rsidRPr="006138B4">
        <w:rPr>
          <w:rFonts w:ascii="Tahoma" w:hAnsi="Tahoma" w:cs="Tahoma"/>
          <w:sz w:val="20"/>
          <w:shd w:val="clear" w:color="auto" w:fill="B6DDE8" w:themeFill="accent5" w:themeFillTint="66"/>
        </w:rPr>
        <w:t>Акт</w:t>
      </w:r>
      <w:r w:rsidR="00C03813" w:rsidRPr="006138B4">
        <w:rPr>
          <w:rFonts w:ascii="Tahoma" w:hAnsi="Tahoma" w:cs="Tahoma"/>
          <w:sz w:val="20"/>
          <w:shd w:val="clear" w:color="auto" w:fill="B6DDE8" w:themeFill="accent5" w:themeFillTint="66"/>
        </w:rPr>
        <w:t>ом</w:t>
      </w:r>
      <w:r w:rsidR="0003726F" w:rsidRPr="006138B4">
        <w:rPr>
          <w:rFonts w:ascii="Tahoma" w:hAnsi="Tahoma" w:cs="Tahoma"/>
          <w:sz w:val="20"/>
          <w:shd w:val="clear" w:color="auto" w:fill="B6DDE8" w:themeFill="accent5" w:themeFillTint="66"/>
        </w:rPr>
        <w:t xml:space="preserve"> приемки законченного строительством объекта</w:t>
      </w:r>
      <w:r w:rsidRPr="00526E69">
        <w:rPr>
          <w:rFonts w:ascii="Tahoma" w:hAnsi="Tahoma" w:cs="Tahoma"/>
          <w:b/>
          <w:color w:val="FF0000"/>
          <w:sz w:val="20"/>
        </w:rPr>
        <w:t>]</w:t>
      </w:r>
      <w:r w:rsidR="0003726F" w:rsidRPr="00DD7155">
        <w:rPr>
          <w:rFonts w:ascii="Tahoma" w:hAnsi="Tahoma" w:cs="Tahoma"/>
          <w:b/>
          <w:color w:val="FF0000"/>
          <w:sz w:val="20"/>
        </w:rPr>
        <w:t xml:space="preserve"> </w:t>
      </w:r>
      <w:r w:rsidR="0003726F" w:rsidRPr="00DD7155">
        <w:rPr>
          <w:rFonts w:ascii="Tahoma" w:hAnsi="Tahoma" w:cs="Tahoma"/>
          <w:sz w:val="20"/>
        </w:rPr>
        <w:t xml:space="preserve">/ </w:t>
      </w:r>
      <w:r w:rsidRPr="00526E69">
        <w:rPr>
          <w:rFonts w:ascii="Tahoma" w:hAnsi="Tahoma" w:cs="Tahoma"/>
          <w:b/>
          <w:color w:val="FF0000"/>
          <w:sz w:val="20"/>
          <w:u w:color="FF0000"/>
        </w:rPr>
        <w:t>[</w:t>
      </w:r>
      <w:r w:rsidR="0003726F" w:rsidRPr="00DD7155">
        <w:rPr>
          <w:rFonts w:ascii="Tahoma" w:hAnsi="Tahoma" w:cs="Tahoma"/>
          <w:color w:val="632423" w:themeColor="accent2" w:themeShade="80"/>
          <w:sz w:val="20"/>
        </w:rPr>
        <w:t>Акт</w:t>
      </w:r>
      <w:r w:rsidR="00C03813" w:rsidRPr="00DD7155">
        <w:rPr>
          <w:rFonts w:ascii="Tahoma" w:hAnsi="Tahoma" w:cs="Tahoma"/>
          <w:color w:val="632423" w:themeColor="accent2" w:themeShade="80"/>
          <w:sz w:val="20"/>
        </w:rPr>
        <w:t>ом</w:t>
      </w:r>
      <w:r w:rsidR="0003726F" w:rsidRPr="00DD7155">
        <w:rPr>
          <w:rFonts w:ascii="Tahoma" w:hAnsi="Tahoma" w:cs="Tahoma"/>
          <w:color w:val="632423" w:themeColor="accent2" w:themeShade="80"/>
          <w:sz w:val="20"/>
        </w:rPr>
        <w:t xml:space="preserve"> о завершении работ по Договору</w:t>
      </w:r>
      <w:r w:rsidRPr="00526E69">
        <w:rPr>
          <w:rFonts w:ascii="Tahoma" w:hAnsi="Tahoma" w:cs="Tahoma"/>
          <w:b/>
          <w:color w:val="FF0000"/>
          <w:sz w:val="20"/>
        </w:rPr>
        <w:t>]</w:t>
      </w:r>
      <w:r w:rsidR="0003726F" w:rsidRPr="00DD7155">
        <w:rPr>
          <w:rFonts w:ascii="Tahoma" w:hAnsi="Tahoma" w:cs="Tahoma"/>
          <w:sz w:val="20"/>
        </w:rPr>
        <w:t xml:space="preserve"> </w:t>
      </w:r>
      <w:r w:rsidR="00477676" w:rsidRPr="00DD7155">
        <w:rPr>
          <w:rFonts w:ascii="Tahoma" w:hAnsi="Tahoma" w:cs="Tahoma"/>
          <w:sz w:val="20"/>
        </w:rPr>
        <w:t>оформляется</w:t>
      </w:r>
      <w:r w:rsidR="00477676" w:rsidRPr="00DD7155">
        <w:rPr>
          <w:rFonts w:ascii="Tahoma" w:hAnsi="Tahoma" w:cs="Tahoma"/>
          <w:color w:val="000000"/>
          <w:sz w:val="20"/>
        </w:rPr>
        <w:t xml:space="preserve"> Акт </w:t>
      </w:r>
      <w:r w:rsidR="00485B2C" w:rsidRPr="00DD7155">
        <w:rPr>
          <w:rFonts w:ascii="Tahoma" w:hAnsi="Tahoma" w:cs="Tahoma"/>
          <w:color w:val="000000"/>
          <w:sz w:val="20"/>
        </w:rPr>
        <w:t xml:space="preserve">формы </w:t>
      </w:r>
      <w:r w:rsidR="00477676" w:rsidRPr="00DD7155">
        <w:rPr>
          <w:rFonts w:ascii="Tahoma" w:hAnsi="Tahoma" w:cs="Tahoma"/>
          <w:color w:val="000000"/>
          <w:sz w:val="20"/>
        </w:rPr>
        <w:t>НН.ОС-3.1</w:t>
      </w:r>
      <w:r w:rsidRPr="00526E69">
        <w:rPr>
          <w:rFonts w:ascii="Tahoma" w:hAnsi="Tahoma" w:cs="Tahoma"/>
          <w:b/>
          <w:color w:val="FF0000"/>
          <w:sz w:val="20"/>
        </w:rPr>
        <w:t>]</w:t>
      </w:r>
    </w:p>
    <w:p w14:paraId="4DFFE50E" w14:textId="6DAD94C2" w:rsidR="00FC32C4" w:rsidRPr="00DD7155" w:rsidRDefault="00F26016" w:rsidP="00774E32">
      <w:pPr>
        <w:pStyle w:val="1112"/>
        <w:shd w:val="clear" w:color="auto" w:fill="B6DDE8" w:themeFill="accent5" w:themeFillTint="66"/>
        <w:tabs>
          <w:tab w:val="left" w:pos="284"/>
          <w:tab w:val="left" w:pos="924"/>
        </w:tabs>
        <w:spacing w:before="120" w:after="240"/>
        <w:ind w:left="142"/>
        <w:rPr>
          <w:rFonts w:ascii="Tahoma" w:hAnsi="Tahoma" w:cs="Tahoma"/>
          <w:color w:val="000000"/>
          <w:sz w:val="20"/>
        </w:rPr>
      </w:pPr>
      <w:r w:rsidRPr="00DD7155">
        <w:rPr>
          <w:rFonts w:ascii="Tahoma" w:hAnsi="Tahoma" w:cs="Tahoma"/>
          <w:i/>
          <w:sz w:val="20"/>
        </w:rPr>
        <w:t xml:space="preserve">ЕСЛИ </w:t>
      </w:r>
      <w:r w:rsidR="00FC32C4" w:rsidRPr="00DD7155">
        <w:rPr>
          <w:rFonts w:ascii="Tahoma" w:hAnsi="Tahoma" w:cs="Tahoma"/>
          <w:i/>
          <w:sz w:val="20"/>
        </w:rPr>
        <w:t>ИТОГОВЫ</w:t>
      </w:r>
      <w:r w:rsidR="00E22BBA" w:rsidRPr="00DD7155">
        <w:rPr>
          <w:rFonts w:ascii="Tahoma" w:hAnsi="Tahoma" w:cs="Tahoma"/>
          <w:i/>
          <w:sz w:val="20"/>
        </w:rPr>
        <w:t>Й</w:t>
      </w:r>
      <w:r w:rsidR="00FC32C4" w:rsidRPr="00DD7155">
        <w:rPr>
          <w:rFonts w:ascii="Tahoma" w:hAnsi="Tahoma" w:cs="Tahoma"/>
          <w:i/>
          <w:sz w:val="20"/>
        </w:rPr>
        <w:t xml:space="preserve"> РЕЗУЛЬТАТ РАБОТ </w:t>
      </w:r>
      <w:r w:rsidR="00E22BBA" w:rsidRPr="00DD7155">
        <w:rPr>
          <w:rFonts w:ascii="Tahoma" w:hAnsi="Tahoma" w:cs="Tahoma"/>
          <w:i/>
          <w:sz w:val="20"/>
        </w:rPr>
        <w:t>-</w:t>
      </w:r>
      <w:r w:rsidR="00FC32C4" w:rsidRPr="00DD7155">
        <w:rPr>
          <w:rFonts w:ascii="Tahoma" w:hAnsi="Tahoma" w:cs="Tahoma"/>
          <w:i/>
          <w:sz w:val="20"/>
        </w:rPr>
        <w:t xml:space="preserve"> </w:t>
      </w:r>
      <w:r w:rsidR="00E22BBA" w:rsidRPr="00DD7155">
        <w:rPr>
          <w:rFonts w:ascii="Tahoma" w:hAnsi="Tahoma" w:cs="Tahoma"/>
          <w:b/>
          <w:i/>
          <w:sz w:val="20"/>
        </w:rPr>
        <w:t>ВВЕДЕННЫЙ В ЭКСПЛУАТАЦИЮ ОБЪЕКТ</w:t>
      </w:r>
      <w:r w:rsidR="00E22BBA" w:rsidRPr="00DD7155">
        <w:rPr>
          <w:rFonts w:ascii="Tahoma" w:hAnsi="Tahoma" w:cs="Tahoma"/>
          <w:i/>
          <w:sz w:val="20"/>
        </w:rPr>
        <w:t xml:space="preserve"> И СТОРОНАМИ ПОДПИСЫВАЕТСЯ АКТ</w:t>
      </w:r>
      <w:r w:rsidR="00FC32C4" w:rsidRPr="00DD7155">
        <w:rPr>
          <w:rFonts w:ascii="Tahoma" w:hAnsi="Tahoma" w:cs="Tahoma"/>
          <w:i/>
          <w:sz w:val="20"/>
        </w:rPr>
        <w:t xml:space="preserve"> ПРИЕМКИ ЗАКОНЧЕННОГО СТРОИТЕЛЬСТВОМ ОБЪЕКТА, ДОПОЛНИТЬ </w:t>
      </w:r>
      <w:r w:rsidR="00E22BBA" w:rsidRPr="00DD7155">
        <w:rPr>
          <w:rFonts w:ascii="Tahoma" w:hAnsi="Tahoma" w:cs="Tahoma"/>
          <w:i/>
          <w:sz w:val="20"/>
        </w:rPr>
        <w:t>ПУНКТОМ</w:t>
      </w:r>
      <w:r w:rsidR="007A5D60" w:rsidRPr="00DD7155">
        <w:rPr>
          <w:rFonts w:ascii="Tahoma" w:hAnsi="Tahoma" w:cs="Tahoma"/>
          <w:i/>
          <w:sz w:val="20"/>
        </w:rPr>
        <w:t xml:space="preserve"> 20.</w:t>
      </w:r>
      <w:r w:rsidR="001703A2" w:rsidRPr="00DD7155">
        <w:rPr>
          <w:rFonts w:ascii="Tahoma" w:hAnsi="Tahoma" w:cs="Tahoma"/>
          <w:i/>
          <w:sz w:val="20"/>
        </w:rPr>
        <w:t>6</w:t>
      </w:r>
      <w:r w:rsidR="007A5D60" w:rsidRPr="00DD7155">
        <w:rPr>
          <w:rFonts w:ascii="Tahoma" w:hAnsi="Tahoma" w:cs="Tahoma"/>
          <w:i/>
          <w:sz w:val="20"/>
        </w:rPr>
        <w:t>.5, А ПУНКТ 2</w:t>
      </w:r>
      <w:r w:rsidR="00FC4121" w:rsidRPr="00DD7155">
        <w:rPr>
          <w:rFonts w:ascii="Tahoma" w:hAnsi="Tahoma" w:cs="Tahoma"/>
          <w:i/>
          <w:sz w:val="20"/>
        </w:rPr>
        <w:t>0</w:t>
      </w:r>
      <w:r w:rsidR="007A5D60" w:rsidRPr="00DD7155">
        <w:rPr>
          <w:rFonts w:ascii="Tahoma" w:hAnsi="Tahoma" w:cs="Tahoma"/>
          <w:i/>
          <w:sz w:val="20"/>
        </w:rPr>
        <w:t>.</w:t>
      </w:r>
      <w:r w:rsidR="001703A2" w:rsidRPr="00DD7155">
        <w:rPr>
          <w:rFonts w:ascii="Tahoma" w:hAnsi="Tahoma" w:cs="Tahoma"/>
          <w:i/>
          <w:sz w:val="20"/>
        </w:rPr>
        <w:t>6</w:t>
      </w:r>
      <w:r w:rsidR="007A5D60" w:rsidRPr="00DD7155">
        <w:rPr>
          <w:rFonts w:ascii="Tahoma" w:hAnsi="Tahoma" w:cs="Tahoma"/>
          <w:i/>
          <w:sz w:val="20"/>
        </w:rPr>
        <w:t>.6 ИСКЛЮЧИТЬ</w:t>
      </w:r>
      <w:r w:rsidR="00FC32C4" w:rsidRPr="00DD7155">
        <w:rPr>
          <w:rFonts w:ascii="Tahoma" w:hAnsi="Tahoma" w:cs="Tahoma"/>
          <w:i/>
          <w:sz w:val="20"/>
        </w:rPr>
        <w:t>:</w:t>
      </w:r>
    </w:p>
    <w:tbl>
      <w:tblPr>
        <w:tblStyle w:val="55"/>
        <w:tblW w:w="10498" w:type="dxa"/>
        <w:tblInd w:w="-993" w:type="dxa"/>
        <w:tblBorders>
          <w:top w:val="none" w:sz="0" w:space="0" w:color="auto"/>
          <w:left w:val="none" w:sz="0" w:space="0" w:color="auto"/>
          <w:bottom w:val="none" w:sz="0" w:space="0" w:color="auto"/>
          <w:right w:val="none" w:sz="0" w:space="0" w:color="auto"/>
          <w:insideH w:val="none" w:sz="0" w:space="0" w:color="auto"/>
        </w:tblBorders>
        <w:tblLayout w:type="fixed"/>
        <w:tblCellMar>
          <w:left w:w="0" w:type="dxa"/>
          <w:right w:w="284" w:type="dxa"/>
        </w:tblCellMar>
        <w:tblLook w:val="04A0" w:firstRow="1" w:lastRow="0" w:firstColumn="1" w:lastColumn="0" w:noHBand="0" w:noVBand="1"/>
      </w:tblPr>
      <w:tblGrid>
        <w:gridCol w:w="1135"/>
        <w:gridCol w:w="9356"/>
        <w:gridCol w:w="7"/>
      </w:tblGrid>
      <w:tr w:rsidR="00A70FB2" w:rsidRPr="00DD7155" w14:paraId="4EAD9102" w14:textId="77777777" w:rsidTr="00774E32">
        <w:trPr>
          <w:gridAfter w:val="1"/>
          <w:wAfter w:w="7" w:type="dxa"/>
          <w:trHeight w:val="280"/>
        </w:trPr>
        <w:tc>
          <w:tcPr>
            <w:tcW w:w="1135" w:type="dxa"/>
            <w:vMerge w:val="restart"/>
            <w:tcBorders>
              <w:right w:val="nil"/>
            </w:tcBorders>
            <w:shd w:val="clear" w:color="auto" w:fill="B6DDE8" w:themeFill="accent5" w:themeFillTint="66"/>
          </w:tcPr>
          <w:p w14:paraId="661A397C" w14:textId="77777777" w:rsidR="00AA2A0F" w:rsidRPr="00DD7155" w:rsidRDefault="00AA2A0F" w:rsidP="00670FB1">
            <w:pPr>
              <w:pStyle w:val="1112"/>
              <w:numPr>
                <w:ilvl w:val="2"/>
                <w:numId w:val="13"/>
              </w:numPr>
              <w:spacing w:before="120" w:after="240"/>
              <w:ind w:left="142" w:hanging="144"/>
              <w:outlineLvl w:val="1"/>
              <w:rPr>
                <w:rFonts w:ascii="Tahoma" w:hAnsi="Tahoma" w:cs="Tahoma"/>
                <w:sz w:val="20"/>
                <w:lang w:eastAsia="ru-RU"/>
              </w:rPr>
            </w:pPr>
          </w:p>
          <w:p w14:paraId="171C40BC" w14:textId="77777777" w:rsidR="00AA2A0F" w:rsidRPr="00DD7155" w:rsidRDefault="00AA2A0F" w:rsidP="002F68A6">
            <w:pPr>
              <w:pStyle w:val="1112"/>
              <w:spacing w:before="120" w:after="240"/>
              <w:ind w:right="-136"/>
              <w:jc w:val="left"/>
              <w:rPr>
                <w:rFonts w:ascii="Tahoma" w:hAnsi="Tahoma" w:cs="Tahoma"/>
                <w:sz w:val="20"/>
                <w:lang w:eastAsia="ru-RU"/>
              </w:rPr>
            </w:pPr>
            <w:r w:rsidRPr="00DD7155">
              <w:rPr>
                <w:rFonts w:ascii="Tahoma" w:hAnsi="Tahoma" w:cs="Tahoma"/>
                <w:i/>
                <w:sz w:val="14"/>
                <w:szCs w:val="18"/>
              </w:rPr>
              <w:t>Действия Подрядчика</w:t>
            </w:r>
          </w:p>
        </w:tc>
        <w:tc>
          <w:tcPr>
            <w:tcW w:w="9356" w:type="dxa"/>
            <w:tcBorders>
              <w:left w:val="nil"/>
              <w:bottom w:val="dotted" w:sz="4" w:space="0" w:color="auto"/>
            </w:tcBorders>
            <w:shd w:val="clear" w:color="auto" w:fill="B6DDE8" w:themeFill="accent5" w:themeFillTint="66"/>
          </w:tcPr>
          <w:p w14:paraId="31EC3B59" w14:textId="77777777" w:rsidR="00AA2A0F" w:rsidRPr="00DD7155" w:rsidRDefault="00AA2A0F" w:rsidP="002F68A6">
            <w:pPr>
              <w:spacing w:before="120" w:after="240"/>
              <w:ind w:left="142" w:firstLine="0"/>
              <w:rPr>
                <w:rFonts w:ascii="Tahoma" w:hAnsi="Tahoma" w:cs="Tahoma"/>
                <w:sz w:val="20"/>
                <w:lang w:eastAsia="ru-RU"/>
              </w:rPr>
            </w:pPr>
            <w:r w:rsidRPr="00DD7155">
              <w:rPr>
                <w:rFonts w:ascii="Tahoma" w:hAnsi="Tahoma" w:cs="Tahoma"/>
                <w:sz w:val="20"/>
              </w:rPr>
              <w:t>Подрядчик направляет/передает Заказчику:</w:t>
            </w:r>
            <w:r w:rsidR="005451AD" w:rsidRPr="00DD7155">
              <w:rPr>
                <w:rFonts w:ascii="Tahoma" w:hAnsi="Tahoma" w:cs="Tahoma"/>
                <w:sz w:val="20"/>
              </w:rPr>
              <w:t xml:space="preserve"> </w:t>
            </w:r>
          </w:p>
        </w:tc>
      </w:tr>
      <w:tr w:rsidR="00C6767F" w:rsidRPr="00DD7155" w14:paraId="3DEBE064" w14:textId="77777777" w:rsidTr="00774E32">
        <w:trPr>
          <w:gridAfter w:val="1"/>
          <w:wAfter w:w="7" w:type="dxa"/>
          <w:trHeight w:val="280"/>
        </w:trPr>
        <w:tc>
          <w:tcPr>
            <w:tcW w:w="1135" w:type="dxa"/>
            <w:vMerge/>
            <w:tcBorders>
              <w:right w:val="nil"/>
            </w:tcBorders>
            <w:shd w:val="clear" w:color="auto" w:fill="B6DDE8" w:themeFill="accent5" w:themeFillTint="66"/>
          </w:tcPr>
          <w:p w14:paraId="73A0E519" w14:textId="77777777" w:rsidR="00C6767F" w:rsidRPr="00DD7155" w:rsidRDefault="00C6767F" w:rsidP="002F68A6">
            <w:pPr>
              <w:pStyle w:val="1112"/>
              <w:tabs>
                <w:tab w:val="left" w:pos="284"/>
                <w:tab w:val="left" w:pos="924"/>
              </w:tabs>
              <w:spacing w:before="120" w:after="240"/>
              <w:ind w:left="790" w:hanging="504"/>
              <w:rPr>
                <w:rFonts w:ascii="Tahoma" w:hAnsi="Tahoma" w:cs="Tahoma"/>
                <w:sz w:val="20"/>
              </w:rPr>
            </w:pPr>
          </w:p>
        </w:tc>
        <w:tc>
          <w:tcPr>
            <w:tcW w:w="9356" w:type="dxa"/>
            <w:tcBorders>
              <w:top w:val="dotted" w:sz="4" w:space="0" w:color="auto"/>
              <w:left w:val="nil"/>
              <w:bottom w:val="nil"/>
            </w:tcBorders>
            <w:shd w:val="clear" w:color="auto" w:fill="B6DDE8" w:themeFill="accent5" w:themeFillTint="66"/>
          </w:tcPr>
          <w:p w14:paraId="7E81D515" w14:textId="77777777" w:rsidR="00C6767F" w:rsidRPr="00DD7155" w:rsidRDefault="00C6767F" w:rsidP="002F68A6">
            <w:pPr>
              <w:numPr>
                <w:ilvl w:val="0"/>
                <w:numId w:val="27"/>
              </w:numPr>
              <w:spacing w:before="120" w:after="240"/>
              <w:rPr>
                <w:rFonts w:ascii="Tahoma" w:hAnsi="Tahoma" w:cs="Tahoma"/>
                <w:sz w:val="20"/>
              </w:rPr>
            </w:pPr>
            <w:r w:rsidRPr="00DD7155">
              <w:rPr>
                <w:rFonts w:ascii="Tahoma" w:hAnsi="Tahoma" w:cs="Tahoma"/>
                <w:sz w:val="20"/>
              </w:rPr>
              <w:t>Исполнительную документацию по акту (4 экз.);</w:t>
            </w:r>
          </w:p>
          <w:p w14:paraId="55D88123" w14:textId="77777777" w:rsidR="00C6767F" w:rsidRPr="00DD7155" w:rsidRDefault="00C6767F" w:rsidP="002F68A6">
            <w:pPr>
              <w:numPr>
                <w:ilvl w:val="0"/>
                <w:numId w:val="27"/>
              </w:numPr>
              <w:spacing w:before="120" w:after="240"/>
              <w:rPr>
                <w:rFonts w:ascii="Tahoma" w:hAnsi="Tahoma" w:cs="Tahoma"/>
                <w:sz w:val="20"/>
              </w:rPr>
            </w:pPr>
            <w:r w:rsidRPr="00DD7155">
              <w:rPr>
                <w:rFonts w:ascii="Tahoma" w:hAnsi="Tahoma" w:cs="Tahoma"/>
                <w:sz w:val="20"/>
              </w:rPr>
              <w:t>сводный реестр Исполнительной документации по всем Работам (в том числе ранее переданной Заказчику) (1 экз. в эл. виде, в рабочем формате Excel)</w:t>
            </w:r>
          </w:p>
          <w:p w14:paraId="1D681B4B" w14:textId="1DA55BA6" w:rsidR="00C6767F" w:rsidRPr="00DD7155" w:rsidRDefault="00C6767F" w:rsidP="0012190C">
            <w:pPr>
              <w:numPr>
                <w:ilvl w:val="0"/>
                <w:numId w:val="27"/>
              </w:numPr>
              <w:spacing w:before="120" w:after="240"/>
              <w:rPr>
                <w:rFonts w:ascii="Tahoma" w:hAnsi="Tahoma" w:cs="Tahoma"/>
                <w:sz w:val="20"/>
              </w:rPr>
            </w:pPr>
            <w:r w:rsidRPr="00DD7155">
              <w:rPr>
                <w:rFonts w:ascii="Tahoma" w:hAnsi="Tahoma" w:cs="Tahoma"/>
                <w:sz w:val="20"/>
              </w:rPr>
              <w:t>подписанный сводный реестр Исполнительной документации по всем Работам (в том числе ранее переданной Заказчику) (1 экз. на бумажном носителе)</w:t>
            </w:r>
          </w:p>
        </w:tc>
      </w:tr>
      <w:tr w:rsidR="001E25DB" w:rsidRPr="00DD7155" w14:paraId="6A1354CE" w14:textId="77777777" w:rsidTr="00774E32">
        <w:trPr>
          <w:gridAfter w:val="1"/>
          <w:wAfter w:w="7" w:type="dxa"/>
          <w:trHeight w:val="280"/>
        </w:trPr>
        <w:tc>
          <w:tcPr>
            <w:tcW w:w="1135" w:type="dxa"/>
            <w:tcBorders>
              <w:right w:val="nil"/>
            </w:tcBorders>
            <w:shd w:val="clear" w:color="auto" w:fill="B6DDE8" w:themeFill="accent5" w:themeFillTint="66"/>
          </w:tcPr>
          <w:p w14:paraId="1D0C357F" w14:textId="77777777" w:rsidR="001E25DB" w:rsidRPr="00DD7155" w:rsidRDefault="001E25DB" w:rsidP="002F68A6">
            <w:pPr>
              <w:pStyle w:val="1112"/>
              <w:spacing w:before="120" w:after="240"/>
              <w:ind w:right="-136"/>
              <w:jc w:val="left"/>
              <w:rPr>
                <w:rFonts w:ascii="Tahoma" w:hAnsi="Tahoma" w:cs="Tahoma"/>
                <w:sz w:val="20"/>
              </w:rPr>
            </w:pPr>
          </w:p>
        </w:tc>
        <w:tc>
          <w:tcPr>
            <w:tcW w:w="9356" w:type="dxa"/>
            <w:tcBorders>
              <w:top w:val="nil"/>
              <w:left w:val="nil"/>
              <w:bottom w:val="dotted" w:sz="4" w:space="0" w:color="auto"/>
            </w:tcBorders>
            <w:shd w:val="clear" w:color="auto" w:fill="B6DDE8" w:themeFill="accent5" w:themeFillTint="66"/>
          </w:tcPr>
          <w:p w14:paraId="6850427B" w14:textId="781540AC" w:rsidR="001E25DB" w:rsidRPr="00774E32" w:rsidRDefault="001E25DB" w:rsidP="00917875">
            <w:pPr>
              <w:numPr>
                <w:ilvl w:val="0"/>
                <w:numId w:val="27"/>
              </w:numPr>
              <w:spacing w:before="120" w:after="240"/>
              <w:rPr>
                <w:rFonts w:ascii="Tahoma" w:hAnsi="Tahoma" w:cs="Tahoma"/>
                <w:sz w:val="20"/>
                <w:lang w:eastAsia="ru-RU"/>
              </w:rPr>
            </w:pPr>
            <w:r w:rsidRPr="00774E32">
              <w:rPr>
                <w:rFonts w:ascii="Tahoma" w:hAnsi="Tahoma" w:cs="Tahoma"/>
                <w:sz w:val="20"/>
              </w:rPr>
              <w:t xml:space="preserve">уведомление о готовности </w:t>
            </w:r>
            <w:r w:rsidR="00526E69" w:rsidRPr="00774E32">
              <w:rPr>
                <w:rFonts w:ascii="Tahoma" w:hAnsi="Tahoma" w:cs="Tahoma"/>
                <w:color w:val="FF0000"/>
                <w:sz w:val="20"/>
                <w:u w:color="FF0000"/>
              </w:rPr>
              <w:t>[</w:t>
            </w:r>
            <w:r w:rsidRPr="00774E32">
              <w:rPr>
                <w:rFonts w:ascii="Tahoma" w:hAnsi="Tahoma" w:cs="Tahoma"/>
                <w:sz w:val="20"/>
              </w:rPr>
              <w:t>такого</w:t>
            </w:r>
            <w:r w:rsidR="00526E69" w:rsidRPr="00774E32">
              <w:rPr>
                <w:rFonts w:ascii="Tahoma" w:hAnsi="Tahoma" w:cs="Tahoma"/>
                <w:color w:val="FF0000"/>
                <w:sz w:val="20"/>
              </w:rPr>
              <w:t>]</w:t>
            </w:r>
            <w:r w:rsidRPr="00774E32">
              <w:rPr>
                <w:rFonts w:ascii="Tahoma" w:hAnsi="Tahoma" w:cs="Tahoma"/>
                <w:sz w:val="20"/>
              </w:rPr>
              <w:t xml:space="preserve"> Объекта </w:t>
            </w:r>
            <w:r w:rsidR="00E07253" w:rsidRPr="00774E32">
              <w:rPr>
                <w:rFonts w:ascii="Tahoma" w:hAnsi="Tahoma" w:cs="Tahoma"/>
                <w:color w:val="FF0000"/>
                <w:sz w:val="18"/>
                <w:u w:color="FF0000"/>
              </w:rPr>
              <w:t>[</w:t>
            </w:r>
            <w:r w:rsidR="00E07253" w:rsidRPr="00774E32">
              <w:rPr>
                <w:rFonts w:ascii="Tahoma" w:hAnsi="Tahoma" w:cs="Tahoma"/>
                <w:sz w:val="20"/>
              </w:rPr>
              <w:t>/</w:t>
            </w:r>
            <w:r w:rsidR="00E07253" w:rsidRPr="00774E32">
              <w:rPr>
                <w:rFonts w:ascii="Tahoma" w:hAnsi="Tahoma" w:cs="Tahoma"/>
                <w:sz w:val="20"/>
                <w:highlight w:val="darkGreen"/>
              </w:rPr>
              <w:t>Этапа</w:t>
            </w:r>
            <w:r w:rsidR="00E07253" w:rsidRPr="00774E32">
              <w:rPr>
                <w:rFonts w:ascii="Tahoma" w:hAnsi="Tahoma" w:cs="Tahoma"/>
                <w:color w:val="FF0000"/>
                <w:sz w:val="18"/>
                <w:u w:color="FF0000"/>
              </w:rPr>
              <w:t>]  [</w:t>
            </w:r>
            <w:r w:rsidR="00E07253" w:rsidRPr="00774E32">
              <w:rPr>
                <w:rFonts w:ascii="Tahoma" w:hAnsi="Tahoma" w:cs="Tahoma"/>
                <w:sz w:val="20"/>
              </w:rPr>
              <w:t>/</w:t>
            </w:r>
            <w:r w:rsidR="00E07253" w:rsidRPr="00774E32">
              <w:rPr>
                <w:rFonts w:ascii="Tahoma" w:hAnsi="Tahoma" w:cs="Tahoma"/>
                <w:sz w:val="20"/>
                <w:highlight w:val="darkGreen"/>
              </w:rPr>
              <w:t>ПК</w:t>
            </w:r>
            <w:r w:rsidR="00E07253" w:rsidRPr="00774E32">
              <w:rPr>
                <w:rFonts w:ascii="Tahoma" w:hAnsi="Tahoma" w:cs="Tahoma"/>
                <w:color w:val="FF0000"/>
                <w:sz w:val="18"/>
                <w:u w:color="FF0000"/>
              </w:rPr>
              <w:t>] [</w:t>
            </w:r>
            <w:r w:rsidR="00E07253" w:rsidRPr="00774E32">
              <w:rPr>
                <w:rFonts w:ascii="Tahoma" w:hAnsi="Tahoma" w:cs="Tahoma"/>
                <w:sz w:val="20"/>
              </w:rPr>
              <w:t>/</w:t>
            </w:r>
            <w:r w:rsidR="00E07253" w:rsidRPr="00774E32">
              <w:rPr>
                <w:rFonts w:ascii="Tahoma" w:hAnsi="Tahoma" w:cs="Tahoma"/>
                <w:sz w:val="20"/>
                <w:highlight w:val="darkGreen"/>
              </w:rPr>
              <w:t>Титульного объекта</w:t>
            </w:r>
            <w:r w:rsidR="00E07253" w:rsidRPr="00774E32">
              <w:rPr>
                <w:rFonts w:ascii="Tahoma" w:hAnsi="Tahoma" w:cs="Tahoma"/>
                <w:color w:val="FF0000"/>
                <w:sz w:val="18"/>
                <w:u w:color="FF0000"/>
              </w:rPr>
              <w:t>]</w:t>
            </w:r>
            <w:r w:rsidRPr="00774E32">
              <w:rPr>
                <w:rFonts w:ascii="Tahoma" w:hAnsi="Tahoma" w:cs="Tahoma"/>
                <w:sz w:val="20"/>
              </w:rPr>
              <w:t xml:space="preserve"> к сдаче Приемочной комиссии;</w:t>
            </w:r>
          </w:p>
        </w:tc>
      </w:tr>
      <w:tr w:rsidR="001E25DB" w:rsidRPr="00DD7155" w14:paraId="78093086" w14:textId="77777777" w:rsidTr="00774E32">
        <w:trPr>
          <w:gridAfter w:val="1"/>
          <w:wAfter w:w="7" w:type="dxa"/>
          <w:trHeight w:val="280"/>
        </w:trPr>
        <w:tc>
          <w:tcPr>
            <w:tcW w:w="1135" w:type="dxa"/>
            <w:tcBorders>
              <w:right w:val="nil"/>
            </w:tcBorders>
            <w:shd w:val="clear" w:color="auto" w:fill="B6DDE8" w:themeFill="accent5" w:themeFillTint="66"/>
          </w:tcPr>
          <w:p w14:paraId="02A940CD" w14:textId="77777777" w:rsidR="001E25DB" w:rsidRPr="00DD7155" w:rsidRDefault="001E25DB" w:rsidP="002F68A6">
            <w:pPr>
              <w:pStyle w:val="1112"/>
              <w:spacing w:before="120" w:after="240"/>
              <w:ind w:right="-136"/>
              <w:jc w:val="left"/>
              <w:rPr>
                <w:rFonts w:ascii="Tahoma" w:hAnsi="Tahoma" w:cs="Tahoma"/>
                <w:sz w:val="20"/>
              </w:rPr>
            </w:pPr>
            <w:r w:rsidRPr="00DD7155">
              <w:rPr>
                <w:rFonts w:ascii="Tahoma" w:hAnsi="Tahoma" w:cs="Tahoma"/>
                <w:i/>
                <w:sz w:val="14"/>
                <w:szCs w:val="18"/>
              </w:rPr>
              <w:t>Срок для направления</w:t>
            </w:r>
          </w:p>
        </w:tc>
        <w:tc>
          <w:tcPr>
            <w:tcW w:w="9356" w:type="dxa"/>
            <w:tcBorders>
              <w:top w:val="dotted" w:sz="4" w:space="0" w:color="auto"/>
              <w:left w:val="nil"/>
              <w:bottom w:val="dotted" w:sz="4" w:space="0" w:color="auto"/>
            </w:tcBorders>
            <w:shd w:val="clear" w:color="auto" w:fill="B6DDE8" w:themeFill="accent5" w:themeFillTint="66"/>
          </w:tcPr>
          <w:p w14:paraId="6EDEE522" w14:textId="0A5EC23A" w:rsidR="001E25DB" w:rsidRPr="00DD7155" w:rsidRDefault="001E25DB" w:rsidP="00917875">
            <w:pPr>
              <w:spacing w:before="120" w:after="240"/>
              <w:ind w:left="148" w:firstLine="0"/>
              <w:rPr>
                <w:rFonts w:ascii="Tahoma" w:hAnsi="Tahoma" w:cs="Tahoma"/>
                <w:sz w:val="20"/>
              </w:rPr>
            </w:pPr>
            <w:r w:rsidRPr="00DD7155">
              <w:rPr>
                <w:rFonts w:ascii="Tahoma" w:hAnsi="Tahoma" w:cs="Tahoma"/>
                <w:sz w:val="20"/>
              </w:rPr>
              <w:t xml:space="preserve">после окончания предусмотренных Договором Работ по </w:t>
            </w:r>
            <w:r w:rsidR="00526E69" w:rsidRPr="00526E69">
              <w:rPr>
                <w:rFonts w:ascii="Tahoma" w:hAnsi="Tahoma" w:cs="Tahoma"/>
                <w:b/>
                <w:color w:val="FF0000"/>
                <w:sz w:val="20"/>
                <w:u w:color="FF0000"/>
              </w:rPr>
              <w:t>[</w:t>
            </w:r>
            <w:r w:rsidRPr="00DD7155">
              <w:rPr>
                <w:rFonts w:ascii="Tahoma" w:hAnsi="Tahoma" w:cs="Tahoma"/>
                <w:sz w:val="20"/>
              </w:rPr>
              <w:t>соответствующему</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Объекту</w:t>
            </w:r>
            <w:r w:rsidR="00526E69" w:rsidRPr="00526E69">
              <w:rPr>
                <w:rFonts w:ascii="Tahoma" w:hAnsi="Tahoma" w:cs="Tahoma"/>
                <w:b/>
                <w:color w:val="FF0000"/>
                <w:sz w:val="20"/>
              </w:rPr>
              <w:t>]</w:t>
            </w:r>
            <w:r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B95B32">
              <w:rPr>
                <w:rFonts w:ascii="Tahoma" w:hAnsi="Tahoma" w:cs="Tahoma"/>
                <w:sz w:val="20"/>
                <w:highlight w:val="darkGreen"/>
                <w:u w:color="FF0000"/>
              </w:rPr>
              <w:t>у</w:t>
            </w:r>
            <w:r w:rsidR="00E07253" w:rsidRPr="00E07253">
              <w:rPr>
                <w:rFonts w:ascii="Tahoma" w:hAnsi="Tahoma" w:cs="Tahoma"/>
                <w:b/>
                <w:color w:val="FF0000"/>
                <w:sz w:val="20"/>
                <w:u w:color="FF0000"/>
              </w:rPr>
              <w:t>]</w:t>
            </w:r>
            <w:r w:rsidRPr="00DD7155">
              <w:rPr>
                <w:rFonts w:ascii="Tahoma" w:hAnsi="Tahoma" w:cs="Tahoma"/>
                <w:sz w:val="20"/>
              </w:rPr>
              <w:t>,</w:t>
            </w:r>
          </w:p>
        </w:tc>
      </w:tr>
      <w:tr w:rsidR="00A70FB2" w:rsidRPr="00DD7155" w14:paraId="58954169" w14:textId="77777777" w:rsidTr="00774E32">
        <w:tc>
          <w:tcPr>
            <w:tcW w:w="1135" w:type="dxa"/>
            <w:tcBorders>
              <w:right w:val="nil"/>
            </w:tcBorders>
            <w:shd w:val="clear" w:color="auto" w:fill="B6DDE8" w:themeFill="accent5" w:themeFillTint="66"/>
          </w:tcPr>
          <w:p w14:paraId="13978988" w14:textId="77777777" w:rsidR="00AA2A0F" w:rsidRPr="00DD7155" w:rsidRDefault="00AA2A0F" w:rsidP="002F68A6">
            <w:pPr>
              <w:pStyle w:val="1112"/>
              <w:spacing w:before="120" w:after="240"/>
              <w:ind w:right="-136"/>
              <w:jc w:val="left"/>
              <w:rPr>
                <w:rFonts w:ascii="Tahoma" w:hAnsi="Tahoma" w:cs="Tahoma"/>
                <w:sz w:val="14"/>
                <w:szCs w:val="18"/>
                <w:lang w:eastAsia="ru-RU"/>
              </w:rPr>
            </w:pPr>
            <w:r w:rsidRPr="00DD7155">
              <w:rPr>
                <w:rFonts w:ascii="Tahoma" w:hAnsi="Tahoma" w:cs="Tahoma"/>
                <w:i/>
                <w:sz w:val="14"/>
                <w:szCs w:val="18"/>
              </w:rPr>
              <w:t>Предельное ограничение срока</w:t>
            </w:r>
          </w:p>
        </w:tc>
        <w:tc>
          <w:tcPr>
            <w:tcW w:w="9363" w:type="dxa"/>
            <w:gridSpan w:val="2"/>
            <w:tcBorders>
              <w:top w:val="dotted" w:sz="4" w:space="0" w:color="auto"/>
              <w:left w:val="nil"/>
              <w:bottom w:val="dotted" w:sz="4" w:space="0" w:color="auto"/>
            </w:tcBorders>
            <w:shd w:val="clear" w:color="auto" w:fill="B6DDE8" w:themeFill="accent5" w:themeFillTint="66"/>
          </w:tcPr>
          <w:p w14:paraId="3783DBD5" w14:textId="745C258F" w:rsidR="00AA2A0F" w:rsidRPr="00DD7155" w:rsidRDefault="00AA2A0F" w:rsidP="00875153">
            <w:pPr>
              <w:widowControl/>
              <w:tabs>
                <w:tab w:val="left" w:pos="1029"/>
                <w:tab w:val="left" w:pos="1418"/>
                <w:tab w:val="left" w:pos="3119"/>
              </w:tabs>
              <w:suppressAutoHyphens/>
              <w:autoSpaceDE/>
              <w:autoSpaceDN/>
              <w:adjustRightInd/>
              <w:spacing w:before="120" w:after="240"/>
              <w:ind w:left="148" w:firstLine="0"/>
              <w:rPr>
                <w:rFonts w:ascii="Tahoma" w:hAnsi="Tahoma" w:cs="Tahoma"/>
                <w:sz w:val="20"/>
                <w:lang w:eastAsia="ru-RU"/>
              </w:rPr>
            </w:pPr>
            <w:r w:rsidRPr="00DD7155">
              <w:rPr>
                <w:rFonts w:ascii="Tahoma" w:hAnsi="Tahoma" w:cs="Tahoma"/>
                <w:sz w:val="20"/>
              </w:rPr>
              <w:t>но не менее чем за 10 р.д. до начала приемки</w:t>
            </w:r>
            <w:r w:rsidR="00875153" w:rsidRPr="00DD7155">
              <w:rPr>
                <w:rFonts w:ascii="Tahoma" w:hAnsi="Tahoma" w:cs="Tahoma"/>
                <w:sz w:val="20"/>
              </w:rPr>
              <w:t xml:space="preserve"> итогового результата</w:t>
            </w:r>
            <w:r w:rsidRPr="00DD7155">
              <w:rPr>
                <w:rFonts w:ascii="Tahoma" w:hAnsi="Tahoma" w:cs="Tahoma"/>
                <w:sz w:val="20"/>
              </w:rPr>
              <w:t xml:space="preserve"> Работ</w:t>
            </w:r>
            <w:r w:rsidR="00FC32C4" w:rsidRPr="00DD7155">
              <w:rPr>
                <w:rFonts w:ascii="Tahoma" w:hAnsi="Tahoma" w:cs="Tahoma"/>
                <w:sz w:val="20"/>
              </w:rPr>
              <w:t xml:space="preserve"> Приемочной комиссией</w:t>
            </w:r>
            <w:r w:rsidRPr="00DD7155">
              <w:rPr>
                <w:rFonts w:ascii="Tahoma" w:hAnsi="Tahoma" w:cs="Tahoma"/>
                <w:sz w:val="20"/>
              </w:rPr>
              <w:t>.</w:t>
            </w:r>
          </w:p>
        </w:tc>
      </w:tr>
    </w:tbl>
    <w:p w14:paraId="74B5B091" w14:textId="3DE3583A" w:rsidR="006B56FD" w:rsidRPr="00DD7155" w:rsidRDefault="006B56FD" w:rsidP="00B87AEB">
      <w:pPr>
        <w:pStyle w:val="afff1"/>
        <w:tabs>
          <w:tab w:val="left" w:pos="709"/>
        </w:tabs>
        <w:ind w:left="142"/>
        <w:rPr>
          <w:rFonts w:ascii="Tahoma" w:hAnsi="Tahoma" w:cs="Tahoma"/>
          <w:b/>
          <w:i/>
          <w:color w:val="FF0000"/>
          <w:sz w:val="20"/>
        </w:rPr>
      </w:pPr>
      <w:r w:rsidRPr="00DD7155">
        <w:rPr>
          <w:rFonts w:ascii="Tahoma" w:hAnsi="Tahoma" w:cs="Tahoma"/>
          <w:b/>
          <w:i/>
          <w:color w:val="FF0000"/>
          <w:sz w:val="20"/>
        </w:rPr>
        <w:t>/</w:t>
      </w:r>
    </w:p>
    <w:p w14:paraId="05332E30" w14:textId="6BDB72E1" w:rsidR="009645F1" w:rsidRPr="00774E32" w:rsidRDefault="00F26016" w:rsidP="00774E32">
      <w:pPr>
        <w:tabs>
          <w:tab w:val="left" w:pos="284"/>
        </w:tabs>
        <w:ind w:left="142" w:firstLine="0"/>
        <w:rPr>
          <w:rFonts w:ascii="Tahoma" w:hAnsi="Tahoma" w:cs="Tahoma"/>
          <w:i/>
          <w:color w:val="632423" w:themeColor="accent2" w:themeShade="80"/>
          <w:sz w:val="20"/>
        </w:rPr>
      </w:pPr>
      <w:r w:rsidRPr="00774E32">
        <w:rPr>
          <w:rFonts w:ascii="Tahoma" w:hAnsi="Tahoma" w:cs="Tahoma"/>
          <w:i/>
          <w:color w:val="632423" w:themeColor="accent2" w:themeShade="80"/>
          <w:sz w:val="20"/>
        </w:rPr>
        <w:t>ЕСЛИ</w:t>
      </w:r>
      <w:r w:rsidRPr="00774E32">
        <w:rPr>
          <w:rFonts w:ascii="Tahoma" w:hAnsi="Tahoma" w:cs="Tahoma"/>
          <w:i/>
        </w:rPr>
        <w:t xml:space="preserve"> </w:t>
      </w:r>
      <w:r w:rsidR="009645F1" w:rsidRPr="00774E32">
        <w:rPr>
          <w:rFonts w:ascii="Tahoma" w:hAnsi="Tahoma" w:cs="Tahoma"/>
          <w:i/>
          <w:color w:val="632423" w:themeColor="accent2" w:themeShade="80"/>
          <w:sz w:val="20"/>
        </w:rPr>
        <w:t>ИТОГОВЫ</w:t>
      </w:r>
      <w:r w:rsidR="00E22BBA" w:rsidRPr="00774E32">
        <w:rPr>
          <w:rFonts w:ascii="Tahoma" w:hAnsi="Tahoma" w:cs="Tahoma"/>
          <w:i/>
          <w:color w:val="632423" w:themeColor="accent2" w:themeShade="80"/>
          <w:sz w:val="20"/>
        </w:rPr>
        <w:t>Й</w:t>
      </w:r>
      <w:r w:rsidR="009645F1" w:rsidRPr="00774E32">
        <w:rPr>
          <w:rFonts w:ascii="Tahoma" w:hAnsi="Tahoma" w:cs="Tahoma"/>
          <w:i/>
          <w:color w:val="632423" w:themeColor="accent2" w:themeShade="80"/>
          <w:sz w:val="20"/>
        </w:rPr>
        <w:t xml:space="preserve"> РЕЗУЛЬТАТ РАБОТ </w:t>
      </w:r>
      <w:r w:rsidR="007A5D60" w:rsidRPr="00774E32">
        <w:rPr>
          <w:rFonts w:ascii="Tahoma" w:hAnsi="Tahoma" w:cs="Tahoma"/>
          <w:i/>
          <w:color w:val="632423" w:themeColor="accent2" w:themeShade="80"/>
          <w:sz w:val="20"/>
        </w:rPr>
        <w:t>–</w:t>
      </w:r>
      <w:r w:rsidR="00E22BBA" w:rsidRPr="00774E32">
        <w:rPr>
          <w:rFonts w:ascii="Tahoma" w:hAnsi="Tahoma" w:cs="Tahoma"/>
          <w:i/>
          <w:color w:val="632423" w:themeColor="accent2" w:themeShade="80"/>
          <w:sz w:val="20"/>
        </w:rPr>
        <w:t xml:space="preserve"> </w:t>
      </w:r>
      <w:r w:rsidR="007A5D60" w:rsidRPr="00774E32">
        <w:rPr>
          <w:rFonts w:ascii="Tahoma" w:hAnsi="Tahoma" w:cs="Tahoma"/>
          <w:i/>
          <w:color w:val="632423" w:themeColor="accent2" w:themeShade="80"/>
          <w:sz w:val="20"/>
        </w:rPr>
        <w:t>РАБОТЫ ПО ДОГОВОРУ ПРИНЯТЫЕ ПО АКТУ О ЗАВРЕШЕНИИ РАБОТ</w:t>
      </w:r>
      <w:r w:rsidR="00E22BBA" w:rsidRPr="00774E32">
        <w:rPr>
          <w:rFonts w:ascii="Tahoma" w:hAnsi="Tahoma" w:cs="Tahoma"/>
          <w:i/>
          <w:color w:val="632423" w:themeColor="accent2" w:themeShade="80"/>
          <w:sz w:val="20"/>
        </w:rPr>
        <w:t>, ДОПОЛНИТЬ ПУНКТОМ</w:t>
      </w:r>
      <w:r w:rsidR="007A5D60" w:rsidRPr="00774E32">
        <w:rPr>
          <w:rFonts w:ascii="Tahoma" w:hAnsi="Tahoma" w:cs="Tahoma"/>
          <w:i/>
          <w:color w:val="632423" w:themeColor="accent2" w:themeShade="80"/>
          <w:sz w:val="20"/>
        </w:rPr>
        <w:t xml:space="preserve"> 20.</w:t>
      </w:r>
      <w:r w:rsidR="00FB7EB1" w:rsidRPr="00774E32">
        <w:rPr>
          <w:rFonts w:ascii="Tahoma" w:hAnsi="Tahoma" w:cs="Tahoma"/>
          <w:i/>
          <w:color w:val="632423" w:themeColor="accent2" w:themeShade="80"/>
          <w:sz w:val="20"/>
        </w:rPr>
        <w:t>6</w:t>
      </w:r>
      <w:r w:rsidR="007A5D60" w:rsidRPr="00774E32">
        <w:rPr>
          <w:rFonts w:ascii="Tahoma" w:hAnsi="Tahoma" w:cs="Tahoma"/>
          <w:i/>
          <w:color w:val="632423" w:themeColor="accent2" w:themeShade="80"/>
          <w:sz w:val="20"/>
        </w:rPr>
        <w:t>.6, А ПУНКТ 20.</w:t>
      </w:r>
      <w:r w:rsidR="00FB7EB1" w:rsidRPr="00774E32">
        <w:rPr>
          <w:rFonts w:ascii="Tahoma" w:hAnsi="Tahoma" w:cs="Tahoma"/>
          <w:i/>
          <w:color w:val="632423" w:themeColor="accent2" w:themeShade="80"/>
          <w:sz w:val="20"/>
        </w:rPr>
        <w:t>6</w:t>
      </w:r>
      <w:r w:rsidR="007A5D60" w:rsidRPr="00774E32">
        <w:rPr>
          <w:rFonts w:ascii="Tahoma" w:hAnsi="Tahoma" w:cs="Tahoma"/>
          <w:i/>
          <w:color w:val="632423" w:themeColor="accent2" w:themeShade="80"/>
          <w:sz w:val="20"/>
        </w:rPr>
        <w:t>.5 ИСКЛЮЧИТЬ:</w:t>
      </w:r>
    </w:p>
    <w:tbl>
      <w:tblPr>
        <w:tblStyle w:val="55"/>
        <w:tblW w:w="10498" w:type="dxa"/>
        <w:tblInd w:w="-993" w:type="dxa"/>
        <w:tblBorders>
          <w:top w:val="none" w:sz="0" w:space="0" w:color="auto"/>
          <w:left w:val="none" w:sz="0" w:space="0" w:color="auto"/>
          <w:bottom w:val="none" w:sz="0" w:space="0" w:color="auto"/>
          <w:right w:val="none" w:sz="0" w:space="0" w:color="auto"/>
          <w:insideH w:val="none" w:sz="0" w:space="0" w:color="auto"/>
        </w:tblBorders>
        <w:tblLayout w:type="fixed"/>
        <w:tblCellMar>
          <w:left w:w="0" w:type="dxa"/>
          <w:right w:w="284" w:type="dxa"/>
        </w:tblCellMar>
        <w:tblLook w:val="04A0" w:firstRow="1" w:lastRow="0" w:firstColumn="1" w:lastColumn="0" w:noHBand="0" w:noVBand="1"/>
      </w:tblPr>
      <w:tblGrid>
        <w:gridCol w:w="1135"/>
        <w:gridCol w:w="9356"/>
        <w:gridCol w:w="7"/>
      </w:tblGrid>
      <w:tr w:rsidR="001E25DB" w:rsidRPr="00DD7155" w14:paraId="28DA5E63" w14:textId="77777777" w:rsidTr="008E0549">
        <w:trPr>
          <w:gridAfter w:val="1"/>
          <w:wAfter w:w="7" w:type="dxa"/>
          <w:trHeight w:val="280"/>
        </w:trPr>
        <w:tc>
          <w:tcPr>
            <w:tcW w:w="1135" w:type="dxa"/>
            <w:vMerge w:val="restart"/>
            <w:tcBorders>
              <w:right w:val="nil"/>
            </w:tcBorders>
          </w:tcPr>
          <w:p w14:paraId="648AAEB6" w14:textId="77777777" w:rsidR="001E25DB" w:rsidRPr="00DD7155" w:rsidRDefault="001E25DB" w:rsidP="00670FB1">
            <w:pPr>
              <w:pStyle w:val="1112"/>
              <w:numPr>
                <w:ilvl w:val="2"/>
                <w:numId w:val="13"/>
              </w:numPr>
              <w:spacing w:before="120" w:after="240"/>
              <w:ind w:left="142" w:hanging="144"/>
              <w:outlineLvl w:val="1"/>
              <w:rPr>
                <w:rFonts w:ascii="Tahoma" w:hAnsi="Tahoma" w:cs="Tahoma"/>
                <w:sz w:val="20"/>
                <w:lang w:eastAsia="ru-RU"/>
              </w:rPr>
            </w:pPr>
          </w:p>
          <w:p w14:paraId="375D659E" w14:textId="77777777" w:rsidR="001E25DB" w:rsidRPr="00DD7155" w:rsidRDefault="001E25DB" w:rsidP="002F68A6">
            <w:pPr>
              <w:pStyle w:val="1112"/>
              <w:spacing w:before="120" w:after="240"/>
              <w:ind w:right="-136"/>
              <w:jc w:val="left"/>
              <w:rPr>
                <w:rFonts w:ascii="Tahoma" w:hAnsi="Tahoma" w:cs="Tahoma"/>
                <w:sz w:val="20"/>
                <w:lang w:eastAsia="ru-RU"/>
              </w:rPr>
            </w:pPr>
            <w:r w:rsidRPr="00DD7155">
              <w:rPr>
                <w:rFonts w:ascii="Tahoma" w:hAnsi="Tahoma" w:cs="Tahoma"/>
                <w:i/>
                <w:sz w:val="12"/>
                <w:szCs w:val="18"/>
              </w:rPr>
              <w:t>Действия Подрядчика</w:t>
            </w:r>
          </w:p>
        </w:tc>
        <w:tc>
          <w:tcPr>
            <w:tcW w:w="9356" w:type="dxa"/>
            <w:tcBorders>
              <w:left w:val="nil"/>
              <w:bottom w:val="dotted" w:sz="4" w:space="0" w:color="auto"/>
            </w:tcBorders>
            <w:shd w:val="clear" w:color="auto" w:fill="F2F2F2"/>
          </w:tcPr>
          <w:p w14:paraId="15102EA6" w14:textId="77777777" w:rsidR="001E25DB" w:rsidRPr="00DD7155" w:rsidRDefault="001E25DB" w:rsidP="00774E32">
            <w:pPr>
              <w:tabs>
                <w:tab w:val="left" w:pos="284"/>
              </w:tabs>
              <w:ind w:left="142" w:firstLine="0"/>
              <w:rPr>
                <w:rFonts w:ascii="Tahoma" w:hAnsi="Tahoma" w:cs="Tahoma"/>
                <w:sz w:val="20"/>
                <w:lang w:eastAsia="ru-RU"/>
              </w:rPr>
            </w:pPr>
            <w:r w:rsidRPr="00774E32">
              <w:rPr>
                <w:rFonts w:ascii="Tahoma" w:hAnsi="Tahoma" w:cs="Tahoma"/>
                <w:color w:val="632423" w:themeColor="accent2" w:themeShade="80"/>
                <w:sz w:val="20"/>
              </w:rPr>
              <w:t>Подрядчик</w:t>
            </w:r>
            <w:r w:rsidRPr="00DD7155">
              <w:rPr>
                <w:rFonts w:ascii="Tahoma" w:hAnsi="Tahoma" w:cs="Tahoma"/>
                <w:sz w:val="20"/>
              </w:rPr>
              <w:t xml:space="preserve"> </w:t>
            </w:r>
            <w:r w:rsidRPr="00774E32">
              <w:rPr>
                <w:rFonts w:ascii="Tahoma" w:hAnsi="Tahoma" w:cs="Tahoma"/>
                <w:color w:val="632423"/>
                <w:sz w:val="20"/>
              </w:rPr>
              <w:t>направляет</w:t>
            </w:r>
            <w:r w:rsidRPr="00774E32">
              <w:rPr>
                <w:rFonts w:ascii="Tahoma" w:hAnsi="Tahoma" w:cs="Tahoma"/>
                <w:color w:val="632423" w:themeColor="accent2" w:themeShade="80"/>
                <w:sz w:val="20"/>
              </w:rPr>
              <w:t>/передает Заказчику:</w:t>
            </w:r>
            <w:r w:rsidRPr="00DD7155">
              <w:rPr>
                <w:rFonts w:ascii="Tahoma" w:hAnsi="Tahoma" w:cs="Tahoma"/>
                <w:sz w:val="20"/>
              </w:rPr>
              <w:t xml:space="preserve"> </w:t>
            </w:r>
          </w:p>
        </w:tc>
      </w:tr>
      <w:tr w:rsidR="001E25DB" w:rsidRPr="00DD7155" w14:paraId="5F8F9124" w14:textId="77777777" w:rsidTr="008E0549">
        <w:trPr>
          <w:gridAfter w:val="1"/>
          <w:wAfter w:w="7" w:type="dxa"/>
          <w:trHeight w:val="280"/>
        </w:trPr>
        <w:tc>
          <w:tcPr>
            <w:tcW w:w="1135" w:type="dxa"/>
            <w:vMerge/>
            <w:tcBorders>
              <w:right w:val="nil"/>
            </w:tcBorders>
          </w:tcPr>
          <w:p w14:paraId="5C63CBC3" w14:textId="77777777" w:rsidR="001E25DB" w:rsidRPr="00DD7155" w:rsidRDefault="001E25DB" w:rsidP="002F68A6">
            <w:pPr>
              <w:pStyle w:val="1112"/>
              <w:tabs>
                <w:tab w:val="left" w:pos="284"/>
                <w:tab w:val="left" w:pos="924"/>
              </w:tabs>
              <w:spacing w:before="120" w:after="240"/>
              <w:ind w:left="790" w:hanging="504"/>
              <w:rPr>
                <w:rFonts w:ascii="Tahoma" w:hAnsi="Tahoma" w:cs="Tahoma"/>
                <w:sz w:val="20"/>
              </w:rPr>
            </w:pPr>
          </w:p>
        </w:tc>
        <w:tc>
          <w:tcPr>
            <w:tcW w:w="9356" w:type="dxa"/>
            <w:tcBorders>
              <w:top w:val="dotted" w:sz="4" w:space="0" w:color="auto"/>
              <w:left w:val="nil"/>
              <w:bottom w:val="nil"/>
            </w:tcBorders>
            <w:shd w:val="clear" w:color="auto" w:fill="F2F2F2"/>
          </w:tcPr>
          <w:p w14:paraId="7B8CE2D6" w14:textId="77777777" w:rsidR="001E25DB" w:rsidRPr="00774E32" w:rsidRDefault="001E25DB" w:rsidP="00774E32">
            <w:pPr>
              <w:pStyle w:val="afff1"/>
              <w:numPr>
                <w:ilvl w:val="0"/>
                <w:numId w:val="274"/>
              </w:numPr>
              <w:tabs>
                <w:tab w:val="left" w:pos="284"/>
              </w:tabs>
              <w:rPr>
                <w:rFonts w:ascii="Tahoma" w:hAnsi="Tahoma" w:cs="Tahoma"/>
                <w:color w:val="632423" w:themeColor="accent2" w:themeShade="80"/>
                <w:sz w:val="20"/>
              </w:rPr>
            </w:pPr>
            <w:r w:rsidRPr="00774E32">
              <w:rPr>
                <w:rFonts w:ascii="Tahoma" w:hAnsi="Tahoma" w:cs="Tahoma"/>
                <w:color w:val="632423" w:themeColor="accent2" w:themeShade="80"/>
                <w:sz w:val="20"/>
              </w:rPr>
              <w:t>Исполнительную документацию по акту (4 экз.);</w:t>
            </w:r>
          </w:p>
          <w:p w14:paraId="66E71444" w14:textId="77777777" w:rsidR="001E25DB" w:rsidRPr="00774E32" w:rsidRDefault="001E25DB" w:rsidP="00774E32">
            <w:pPr>
              <w:pStyle w:val="afff1"/>
              <w:numPr>
                <w:ilvl w:val="0"/>
                <w:numId w:val="274"/>
              </w:numPr>
              <w:tabs>
                <w:tab w:val="left" w:pos="284"/>
              </w:tabs>
              <w:rPr>
                <w:rFonts w:ascii="Tahoma" w:hAnsi="Tahoma" w:cs="Tahoma"/>
                <w:color w:val="632423" w:themeColor="accent2" w:themeShade="80"/>
                <w:sz w:val="20"/>
              </w:rPr>
            </w:pPr>
            <w:r w:rsidRPr="00774E32">
              <w:rPr>
                <w:rFonts w:ascii="Tahoma" w:hAnsi="Tahoma" w:cs="Tahoma"/>
                <w:color w:val="632423" w:themeColor="accent2" w:themeShade="80"/>
                <w:sz w:val="20"/>
              </w:rPr>
              <w:t>сводный реестр Исполнительной документации по всем Работам (в том числе ранее переданной Заказчику) (1 экз. в эл. виде, в рабочем формате Excel)</w:t>
            </w:r>
          </w:p>
          <w:p w14:paraId="316DE24E" w14:textId="755AC86C" w:rsidR="001E25DB" w:rsidRPr="00774E32" w:rsidRDefault="001E25DB" w:rsidP="00774E32">
            <w:pPr>
              <w:pStyle w:val="afff1"/>
              <w:numPr>
                <w:ilvl w:val="0"/>
                <w:numId w:val="274"/>
              </w:numPr>
              <w:tabs>
                <w:tab w:val="left" w:pos="284"/>
              </w:tabs>
              <w:rPr>
                <w:rFonts w:ascii="Tahoma" w:hAnsi="Tahoma" w:cs="Tahoma"/>
                <w:color w:val="632423" w:themeColor="accent2" w:themeShade="80"/>
                <w:sz w:val="20"/>
              </w:rPr>
            </w:pPr>
            <w:r w:rsidRPr="00774E32">
              <w:rPr>
                <w:rFonts w:ascii="Tahoma" w:hAnsi="Tahoma" w:cs="Tahoma"/>
                <w:color w:val="632423" w:themeColor="accent2" w:themeShade="80"/>
                <w:sz w:val="20"/>
              </w:rPr>
              <w:t>подписанный сводный реестр Исполнительной документации по всем Работам (в том числе ранее переданной Заказчику) (1 экз. на бумажном носителе)</w:t>
            </w:r>
          </w:p>
        </w:tc>
      </w:tr>
      <w:tr w:rsidR="001E25DB" w:rsidRPr="00DD7155" w14:paraId="3F08F969" w14:textId="77777777" w:rsidTr="008E0549">
        <w:trPr>
          <w:gridAfter w:val="1"/>
          <w:wAfter w:w="7" w:type="dxa"/>
          <w:trHeight w:val="280"/>
        </w:trPr>
        <w:tc>
          <w:tcPr>
            <w:tcW w:w="1135" w:type="dxa"/>
            <w:tcBorders>
              <w:right w:val="nil"/>
            </w:tcBorders>
          </w:tcPr>
          <w:p w14:paraId="21C004DF" w14:textId="77777777" w:rsidR="001E25DB" w:rsidRPr="00DD7155" w:rsidRDefault="001E25DB" w:rsidP="002F68A6">
            <w:pPr>
              <w:pStyle w:val="1112"/>
              <w:spacing w:before="120" w:after="240"/>
              <w:ind w:right="-136"/>
              <w:jc w:val="left"/>
              <w:rPr>
                <w:rFonts w:ascii="Tahoma" w:hAnsi="Tahoma" w:cs="Tahoma"/>
                <w:sz w:val="20"/>
              </w:rPr>
            </w:pPr>
          </w:p>
        </w:tc>
        <w:tc>
          <w:tcPr>
            <w:tcW w:w="9356" w:type="dxa"/>
            <w:tcBorders>
              <w:top w:val="nil"/>
              <w:left w:val="nil"/>
              <w:bottom w:val="dotted" w:sz="4" w:space="0" w:color="auto"/>
            </w:tcBorders>
            <w:shd w:val="clear" w:color="auto" w:fill="F2F2F2"/>
          </w:tcPr>
          <w:p w14:paraId="00079C6F" w14:textId="73E0F7C8" w:rsidR="001E25DB" w:rsidRPr="00774E32" w:rsidRDefault="001E25DB" w:rsidP="00774E32">
            <w:pPr>
              <w:pStyle w:val="afff1"/>
              <w:numPr>
                <w:ilvl w:val="0"/>
                <w:numId w:val="274"/>
              </w:numPr>
              <w:tabs>
                <w:tab w:val="left" w:pos="284"/>
              </w:tabs>
              <w:rPr>
                <w:rFonts w:ascii="Tahoma" w:hAnsi="Tahoma" w:cs="Tahoma"/>
                <w:color w:val="632423" w:themeColor="accent2" w:themeShade="80"/>
                <w:sz w:val="20"/>
              </w:rPr>
            </w:pPr>
            <w:r w:rsidRPr="00774E32">
              <w:rPr>
                <w:rFonts w:ascii="Tahoma" w:hAnsi="Tahoma" w:cs="Tahoma"/>
                <w:color w:val="632423" w:themeColor="accent2" w:themeShade="80"/>
                <w:sz w:val="20"/>
              </w:rPr>
              <w:t>уведомление о готовности сдачи результата работ;</w:t>
            </w:r>
          </w:p>
        </w:tc>
      </w:tr>
      <w:tr w:rsidR="001E25DB" w:rsidRPr="00DD7155" w14:paraId="47DEEB2C" w14:textId="77777777" w:rsidTr="008E0549">
        <w:trPr>
          <w:gridAfter w:val="1"/>
          <w:wAfter w:w="7" w:type="dxa"/>
          <w:trHeight w:val="280"/>
        </w:trPr>
        <w:tc>
          <w:tcPr>
            <w:tcW w:w="1135" w:type="dxa"/>
            <w:tcBorders>
              <w:right w:val="nil"/>
            </w:tcBorders>
          </w:tcPr>
          <w:p w14:paraId="5654F5A1" w14:textId="77777777" w:rsidR="001E25DB" w:rsidRPr="00DD7155" w:rsidRDefault="001E25DB" w:rsidP="002F68A6">
            <w:pPr>
              <w:pStyle w:val="1112"/>
              <w:spacing w:before="120" w:after="240"/>
              <w:ind w:right="-136"/>
              <w:jc w:val="left"/>
              <w:rPr>
                <w:rFonts w:ascii="Tahoma" w:hAnsi="Tahoma" w:cs="Tahoma"/>
                <w:sz w:val="10"/>
              </w:rPr>
            </w:pPr>
            <w:r w:rsidRPr="00DD7155">
              <w:rPr>
                <w:rFonts w:ascii="Tahoma" w:hAnsi="Tahoma" w:cs="Tahoma"/>
                <w:i/>
                <w:sz w:val="10"/>
                <w:szCs w:val="18"/>
              </w:rPr>
              <w:t>Срок для направления</w:t>
            </w:r>
          </w:p>
        </w:tc>
        <w:tc>
          <w:tcPr>
            <w:tcW w:w="9356" w:type="dxa"/>
            <w:tcBorders>
              <w:top w:val="dotted" w:sz="4" w:space="0" w:color="auto"/>
              <w:left w:val="nil"/>
              <w:bottom w:val="dotted" w:sz="4" w:space="0" w:color="auto"/>
            </w:tcBorders>
            <w:shd w:val="clear" w:color="auto" w:fill="F2F2F2"/>
          </w:tcPr>
          <w:p w14:paraId="0E3950D6" w14:textId="004D147C" w:rsidR="001E25DB" w:rsidRPr="00DD7155" w:rsidRDefault="001E25DB" w:rsidP="00774E32">
            <w:pPr>
              <w:tabs>
                <w:tab w:val="left" w:pos="284"/>
              </w:tabs>
              <w:ind w:left="142" w:firstLine="0"/>
              <w:rPr>
                <w:rFonts w:ascii="Tahoma" w:hAnsi="Tahoma" w:cs="Tahoma"/>
                <w:sz w:val="20"/>
              </w:rPr>
            </w:pPr>
            <w:r w:rsidRPr="00774E32">
              <w:rPr>
                <w:rFonts w:ascii="Tahoma" w:hAnsi="Tahoma" w:cs="Tahoma"/>
                <w:color w:val="632423" w:themeColor="accent2" w:themeShade="80"/>
                <w:sz w:val="20"/>
              </w:rPr>
              <w:t xml:space="preserve">после окончания предусмотренных Договором работ по </w:t>
            </w:r>
            <w:r w:rsidR="00526E69" w:rsidRPr="00774E32">
              <w:rPr>
                <w:rFonts w:ascii="Tahoma" w:hAnsi="Tahoma" w:cs="Tahoma"/>
                <w:color w:val="632423" w:themeColor="accent2" w:themeShade="80"/>
                <w:sz w:val="20"/>
              </w:rPr>
              <w:t>[</w:t>
            </w:r>
            <w:r w:rsidRPr="00774E32">
              <w:rPr>
                <w:rFonts w:ascii="Tahoma" w:hAnsi="Tahoma" w:cs="Tahoma"/>
                <w:color w:val="632423" w:themeColor="accent2" w:themeShade="80"/>
                <w:sz w:val="20"/>
              </w:rPr>
              <w:t>Объекту</w:t>
            </w:r>
            <w:r w:rsidR="00526E69" w:rsidRPr="00774E32">
              <w:rPr>
                <w:rFonts w:ascii="Tahoma" w:hAnsi="Tahoma" w:cs="Tahoma"/>
                <w:color w:val="632423" w:themeColor="accent2" w:themeShade="80"/>
                <w:sz w:val="20"/>
              </w:rPr>
              <w:t>]</w:t>
            </w:r>
            <w:r w:rsidRPr="00774E32">
              <w:rPr>
                <w:rFonts w:ascii="Tahoma" w:hAnsi="Tahoma" w:cs="Tahoma"/>
                <w:color w:val="632423" w:themeColor="accent2" w:themeShade="80"/>
                <w:sz w:val="20"/>
              </w:rPr>
              <w:t xml:space="preserve"> </w:t>
            </w:r>
            <w:r w:rsidR="00E07253" w:rsidRPr="00774E32">
              <w:rPr>
                <w:rFonts w:ascii="Tahoma" w:hAnsi="Tahoma" w:cs="Tahoma"/>
                <w:color w:val="632423" w:themeColor="accent2" w:themeShade="80"/>
                <w:sz w:val="20"/>
              </w:rPr>
              <w:t>[/Этапу] [/ПК] [/Титульному объекту]</w:t>
            </w:r>
            <w:r w:rsidRPr="00774E32">
              <w:rPr>
                <w:rFonts w:ascii="Tahoma" w:hAnsi="Tahoma" w:cs="Tahoma"/>
                <w:color w:val="632423" w:themeColor="accent2" w:themeShade="80"/>
                <w:sz w:val="20"/>
              </w:rPr>
              <w:t>,</w:t>
            </w:r>
          </w:p>
        </w:tc>
      </w:tr>
      <w:tr w:rsidR="001E25DB" w:rsidRPr="00DD7155" w14:paraId="779AF11A" w14:textId="77777777" w:rsidTr="008E0549">
        <w:tc>
          <w:tcPr>
            <w:tcW w:w="1135" w:type="dxa"/>
            <w:tcBorders>
              <w:right w:val="nil"/>
            </w:tcBorders>
          </w:tcPr>
          <w:p w14:paraId="4DF0D11F" w14:textId="77777777" w:rsidR="001E25DB" w:rsidRPr="00DD7155" w:rsidRDefault="001E25DB" w:rsidP="002F68A6">
            <w:pPr>
              <w:pStyle w:val="1112"/>
              <w:spacing w:before="120" w:after="240"/>
              <w:ind w:right="-136"/>
              <w:jc w:val="left"/>
              <w:rPr>
                <w:rFonts w:ascii="Tahoma" w:hAnsi="Tahoma" w:cs="Tahoma"/>
                <w:sz w:val="10"/>
                <w:szCs w:val="18"/>
                <w:lang w:eastAsia="ru-RU"/>
              </w:rPr>
            </w:pPr>
            <w:r w:rsidRPr="00DD7155">
              <w:rPr>
                <w:rFonts w:ascii="Tahoma" w:hAnsi="Tahoma" w:cs="Tahoma"/>
                <w:i/>
                <w:sz w:val="10"/>
                <w:szCs w:val="18"/>
              </w:rPr>
              <w:t>Предельное ограничение срока</w:t>
            </w:r>
          </w:p>
        </w:tc>
        <w:tc>
          <w:tcPr>
            <w:tcW w:w="9363" w:type="dxa"/>
            <w:gridSpan w:val="2"/>
            <w:tcBorders>
              <w:top w:val="dotted" w:sz="4" w:space="0" w:color="auto"/>
              <w:left w:val="nil"/>
              <w:bottom w:val="dotted" w:sz="4" w:space="0" w:color="auto"/>
            </w:tcBorders>
            <w:shd w:val="clear" w:color="auto" w:fill="F2F2F2"/>
          </w:tcPr>
          <w:p w14:paraId="2A937FCF" w14:textId="61A23CEA" w:rsidR="001E25DB" w:rsidRPr="00DD7155" w:rsidRDefault="001E25DB" w:rsidP="00774E32">
            <w:pPr>
              <w:tabs>
                <w:tab w:val="left" w:pos="284"/>
              </w:tabs>
              <w:ind w:left="142" w:firstLine="0"/>
              <w:rPr>
                <w:rFonts w:ascii="Tahoma" w:hAnsi="Tahoma" w:cs="Tahoma"/>
                <w:sz w:val="20"/>
                <w:lang w:eastAsia="ru-RU"/>
              </w:rPr>
            </w:pPr>
            <w:r w:rsidRPr="00774E32">
              <w:rPr>
                <w:rFonts w:ascii="Tahoma" w:hAnsi="Tahoma" w:cs="Tahoma"/>
                <w:color w:val="632423" w:themeColor="accent2" w:themeShade="80"/>
                <w:sz w:val="20"/>
              </w:rPr>
              <w:t xml:space="preserve">но не менее чем за 10 р.д. до начала приемки </w:t>
            </w:r>
            <w:r w:rsidR="00875153" w:rsidRPr="00774E32">
              <w:rPr>
                <w:rFonts w:ascii="Tahoma" w:hAnsi="Tahoma" w:cs="Tahoma"/>
                <w:color w:val="632423" w:themeColor="accent2" w:themeShade="80"/>
                <w:sz w:val="20"/>
              </w:rPr>
              <w:t xml:space="preserve">итогового результата </w:t>
            </w:r>
            <w:r w:rsidRPr="00774E32">
              <w:rPr>
                <w:rFonts w:ascii="Tahoma" w:hAnsi="Tahoma" w:cs="Tahoma"/>
                <w:color w:val="632423" w:themeColor="accent2" w:themeShade="80"/>
                <w:sz w:val="20"/>
              </w:rPr>
              <w:t>Работ.</w:t>
            </w:r>
          </w:p>
        </w:tc>
      </w:tr>
    </w:tbl>
    <w:p w14:paraId="0F2331C5" w14:textId="4F3C54BD" w:rsidR="00DD25FB" w:rsidRPr="00DD7155" w:rsidRDefault="00DD25FB" w:rsidP="00A5752D">
      <w:pPr>
        <w:pStyle w:val="afff1"/>
        <w:numPr>
          <w:ilvl w:val="2"/>
          <w:numId w:val="13"/>
        </w:numPr>
        <w:spacing w:before="120" w:after="240"/>
        <w:ind w:left="142" w:right="-2" w:hanging="1135"/>
        <w:rPr>
          <w:rFonts w:ascii="Tahoma" w:hAnsi="Tahoma" w:cs="Tahoma"/>
          <w:sz w:val="20"/>
        </w:rPr>
      </w:pPr>
      <w:r w:rsidRPr="00DD7155">
        <w:rPr>
          <w:rFonts w:ascii="Tahoma" w:hAnsi="Tahoma" w:cs="Tahoma"/>
          <w:sz w:val="20"/>
        </w:rPr>
        <w:t xml:space="preserve">Риск случайной гибели или случайного повреждения результата Работ переходит от Подрядчика к Заказчику также с даты подписания Сторонами </w:t>
      </w:r>
      <w:r w:rsidR="00526E69" w:rsidRPr="00526E69">
        <w:rPr>
          <w:rFonts w:ascii="Tahoma" w:hAnsi="Tahoma" w:cs="Tahoma"/>
          <w:b/>
          <w:color w:val="FF0000"/>
          <w:sz w:val="20"/>
          <w:u w:color="FF0000"/>
        </w:rPr>
        <w:t>[</w:t>
      </w:r>
      <w:r w:rsidRPr="00774E32">
        <w:rPr>
          <w:rFonts w:ascii="Tahoma" w:hAnsi="Tahoma" w:cs="Tahoma"/>
          <w:sz w:val="20"/>
          <w:shd w:val="clear" w:color="auto" w:fill="B6DDE8" w:themeFill="accent5" w:themeFillTint="66"/>
        </w:rPr>
        <w:t>Акта приемки законченного строительством объекта</w:t>
      </w:r>
      <w:r w:rsidR="00526E69" w:rsidRPr="00526E69">
        <w:rPr>
          <w:rFonts w:ascii="Tahoma" w:hAnsi="Tahoma" w:cs="Tahoma"/>
          <w:b/>
          <w:color w:val="FF0000"/>
          <w:sz w:val="20"/>
        </w:rPr>
        <w:t>]</w:t>
      </w:r>
      <w:r w:rsidR="007C024A" w:rsidRPr="00DD7155">
        <w:rPr>
          <w:rFonts w:ascii="Tahoma" w:hAnsi="Tahoma" w:cs="Tahoma"/>
          <w:b/>
          <w:color w:val="FF0000"/>
          <w:sz w:val="20"/>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Pr="00DD7155">
        <w:rPr>
          <w:rFonts w:ascii="Tahoma" w:hAnsi="Tahoma" w:cs="Tahoma"/>
          <w:sz w:val="20"/>
        </w:rPr>
        <w:t xml:space="preserve"> по </w:t>
      </w:r>
      <w:r w:rsidR="00526E69" w:rsidRPr="00526E69">
        <w:rPr>
          <w:rFonts w:ascii="Tahoma" w:hAnsi="Tahoma" w:cs="Tahoma"/>
          <w:b/>
          <w:color w:val="FF0000"/>
          <w:sz w:val="20"/>
        </w:rPr>
        <w:t>[</w:t>
      </w:r>
      <w:r w:rsidRPr="00DD7155">
        <w:rPr>
          <w:rFonts w:ascii="Tahoma" w:hAnsi="Tahoma" w:cs="Tahoma"/>
          <w:sz w:val="20"/>
        </w:rPr>
        <w:t>последнему</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Объекту</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DD7155">
        <w:rPr>
          <w:rFonts w:ascii="Tahoma" w:hAnsi="Tahoma" w:cs="Tahoma"/>
          <w:sz w:val="20"/>
        </w:rPr>
        <w:t xml:space="preserve">, при условии подписания Сторонами Актов приемки законченного строительством объекта по всем остальным </w:t>
      </w:r>
      <w:r w:rsidR="00526E69" w:rsidRPr="00526E69">
        <w:rPr>
          <w:rFonts w:ascii="Tahoma" w:hAnsi="Tahoma" w:cs="Tahoma"/>
          <w:b/>
          <w:color w:val="FF0000"/>
          <w:sz w:val="20"/>
          <w:u w:color="FF0000"/>
        </w:rPr>
        <w:t>[</w:t>
      </w:r>
      <w:r w:rsidRPr="00DD7155">
        <w:rPr>
          <w:rFonts w:ascii="Tahoma" w:hAnsi="Tahoma" w:cs="Tahoma"/>
          <w:sz w:val="20"/>
        </w:rPr>
        <w:t>Объектам</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E07253">
        <w:rPr>
          <w:rFonts w:ascii="Tahoma" w:hAnsi="Tahoma" w:cs="Tahoma"/>
          <w:sz w:val="20"/>
        </w:rPr>
        <w:t>.</w:t>
      </w:r>
    </w:p>
    <w:p w14:paraId="4F74653E" w14:textId="381597B5" w:rsidR="00477676" w:rsidRPr="00DD7155" w:rsidRDefault="00F26016" w:rsidP="00774E32">
      <w:pPr>
        <w:pStyle w:val="1112"/>
        <w:shd w:val="clear" w:color="auto" w:fill="B6DDE8" w:themeFill="accent5" w:themeFillTint="66"/>
        <w:tabs>
          <w:tab w:val="left" w:pos="284"/>
          <w:tab w:val="left" w:pos="924"/>
        </w:tabs>
        <w:spacing w:before="120" w:after="240"/>
        <w:ind w:left="142"/>
        <w:rPr>
          <w:rFonts w:ascii="Tahoma" w:hAnsi="Tahoma" w:cs="Tahoma"/>
          <w:i/>
          <w:sz w:val="20"/>
        </w:rPr>
      </w:pPr>
      <w:r w:rsidRPr="00DD7155">
        <w:rPr>
          <w:rFonts w:ascii="Tahoma" w:hAnsi="Tahoma" w:cs="Tahoma"/>
          <w:i/>
          <w:sz w:val="20"/>
        </w:rPr>
        <w:t xml:space="preserve">ЕСЛИ </w:t>
      </w:r>
      <w:r w:rsidR="00E22BBA" w:rsidRPr="00DD7155">
        <w:rPr>
          <w:rFonts w:ascii="Tahoma" w:hAnsi="Tahoma" w:cs="Tahoma"/>
          <w:i/>
          <w:sz w:val="20"/>
        </w:rPr>
        <w:t xml:space="preserve">ИТОГОВЫЙ РЕЗУЛЬТАТ РАБОТ - </w:t>
      </w:r>
      <w:r w:rsidR="00E22BBA" w:rsidRPr="00DD7155">
        <w:rPr>
          <w:rFonts w:ascii="Tahoma" w:hAnsi="Tahoma" w:cs="Tahoma"/>
          <w:b/>
          <w:i/>
          <w:sz w:val="20"/>
        </w:rPr>
        <w:t>ВВЕДЕННЫЙ В ЭКСПЛУАТАЦИЮ ОБЪЕКТ</w:t>
      </w:r>
      <w:r w:rsidR="00E22BBA" w:rsidRPr="00DD7155">
        <w:rPr>
          <w:rFonts w:ascii="Tahoma" w:hAnsi="Tahoma" w:cs="Tahoma"/>
          <w:i/>
          <w:sz w:val="20"/>
        </w:rPr>
        <w:t xml:space="preserve"> И СТОРОНАМИ ПОДПИСЫВАЕТСЯ АКТ ПРИЕМКИ ЗАКОНЧЕННОГО СТРОИТЕЛЬСТВОМ ОБЪЕКТА</w:t>
      </w:r>
      <w:r w:rsidR="008249BB" w:rsidRPr="00DD7155">
        <w:rPr>
          <w:rFonts w:ascii="Tahoma" w:hAnsi="Tahoma" w:cs="Tahoma"/>
          <w:i/>
          <w:sz w:val="20"/>
        </w:rPr>
        <w:t>, ДОПОЛНИТЬ ПУНКТ</w:t>
      </w:r>
      <w:r w:rsidR="00E73E20" w:rsidRPr="00DD7155">
        <w:rPr>
          <w:rFonts w:ascii="Tahoma" w:hAnsi="Tahoma" w:cs="Tahoma"/>
          <w:i/>
          <w:sz w:val="20"/>
        </w:rPr>
        <w:t>АМИ</w:t>
      </w:r>
      <w:r w:rsidR="007A5D60" w:rsidRPr="00DD7155">
        <w:rPr>
          <w:rFonts w:ascii="Tahoma" w:hAnsi="Tahoma" w:cs="Tahoma"/>
          <w:i/>
          <w:sz w:val="20"/>
        </w:rPr>
        <w:t xml:space="preserve"> 20.</w:t>
      </w:r>
      <w:r w:rsidR="00FF6AAB" w:rsidRPr="00DD7155">
        <w:rPr>
          <w:rFonts w:ascii="Tahoma" w:hAnsi="Tahoma" w:cs="Tahoma"/>
          <w:i/>
          <w:sz w:val="20"/>
        </w:rPr>
        <w:t>6</w:t>
      </w:r>
      <w:r w:rsidR="007A5D60" w:rsidRPr="00DD7155">
        <w:rPr>
          <w:rFonts w:ascii="Tahoma" w:hAnsi="Tahoma" w:cs="Tahoma"/>
          <w:i/>
          <w:sz w:val="20"/>
        </w:rPr>
        <w:t>.7.1-20.</w:t>
      </w:r>
      <w:r w:rsidR="00FF6AAB" w:rsidRPr="00DD7155">
        <w:rPr>
          <w:rFonts w:ascii="Tahoma" w:hAnsi="Tahoma" w:cs="Tahoma"/>
          <w:i/>
          <w:sz w:val="20"/>
        </w:rPr>
        <w:t>6</w:t>
      </w:r>
      <w:r w:rsidR="007A5D60" w:rsidRPr="00DD7155">
        <w:rPr>
          <w:rFonts w:ascii="Tahoma" w:hAnsi="Tahoma" w:cs="Tahoma"/>
          <w:i/>
          <w:sz w:val="20"/>
        </w:rPr>
        <w:t>.7.3</w:t>
      </w:r>
      <w:r w:rsidR="008249BB" w:rsidRPr="00DD7155">
        <w:rPr>
          <w:rFonts w:ascii="Tahoma" w:hAnsi="Tahoma" w:cs="Tahoma"/>
          <w:i/>
          <w:sz w:val="20"/>
        </w:rPr>
        <w:t>:</w:t>
      </w:r>
    </w:p>
    <w:p w14:paraId="27D9AE81" w14:textId="010548AE" w:rsidR="00E73E20" w:rsidRPr="00DD7155" w:rsidRDefault="00526E69" w:rsidP="00774E32">
      <w:pPr>
        <w:pStyle w:val="1112"/>
        <w:numPr>
          <w:ilvl w:val="3"/>
          <w:numId w:val="13"/>
        </w:numPr>
        <w:shd w:val="clear" w:color="auto" w:fill="B6DDE8" w:themeFill="accent5" w:themeFillTint="66"/>
        <w:tabs>
          <w:tab w:val="left" w:pos="284"/>
          <w:tab w:val="left" w:pos="924"/>
        </w:tabs>
        <w:spacing w:before="120" w:after="240"/>
        <w:ind w:left="142" w:hanging="1135"/>
        <w:rPr>
          <w:rFonts w:ascii="Tahoma" w:hAnsi="Tahoma" w:cs="Tahoma"/>
          <w:i/>
          <w:color w:val="632423" w:themeColor="accent2" w:themeShade="80"/>
          <w:sz w:val="20"/>
        </w:rPr>
      </w:pPr>
      <w:r w:rsidRPr="00526E69">
        <w:rPr>
          <w:rFonts w:ascii="Tahoma" w:hAnsi="Tahoma" w:cs="Tahoma"/>
          <w:b/>
          <w:color w:val="FF0000"/>
          <w:sz w:val="20"/>
          <w:u w:color="FF0000"/>
        </w:rPr>
        <w:t>[</w:t>
      </w:r>
      <w:r w:rsidR="00477676" w:rsidRPr="00DD7155">
        <w:rPr>
          <w:rFonts w:ascii="Tahoma" w:hAnsi="Tahoma" w:cs="Tahoma"/>
          <w:sz w:val="20"/>
        </w:rPr>
        <w:t>До первого заседания Приемочной комиссии Подрядчик обеспечи</w:t>
      </w:r>
      <w:r w:rsidR="00662169" w:rsidRPr="00DD7155">
        <w:rPr>
          <w:rFonts w:ascii="Tahoma" w:hAnsi="Tahoma" w:cs="Tahoma"/>
          <w:sz w:val="20"/>
        </w:rPr>
        <w:t>вает</w:t>
      </w:r>
      <w:r w:rsidR="00477676" w:rsidRPr="00DD7155">
        <w:rPr>
          <w:rFonts w:ascii="Tahoma" w:hAnsi="Tahoma" w:cs="Tahoma"/>
          <w:sz w:val="20"/>
        </w:rPr>
        <w:t xml:space="preserve"> проведение необходимых замеров и тестов представителями органов государственного надзора и представителями Заказчика, с представлением их результатов членам Приемочной комиссии.</w:t>
      </w:r>
      <w:r w:rsidR="00E73E20" w:rsidRPr="00DD7155">
        <w:rPr>
          <w:rFonts w:ascii="Tahoma" w:hAnsi="Tahoma" w:cs="Tahoma"/>
          <w:i/>
          <w:color w:val="632423" w:themeColor="accent2" w:themeShade="80"/>
          <w:sz w:val="20"/>
        </w:rPr>
        <w:t xml:space="preserve"> </w:t>
      </w:r>
    </w:p>
    <w:p w14:paraId="66D40991" w14:textId="1B712C5A" w:rsidR="00477676" w:rsidRPr="00DD7155" w:rsidRDefault="00E73E20" w:rsidP="00774E32">
      <w:pPr>
        <w:pStyle w:val="1112"/>
        <w:numPr>
          <w:ilvl w:val="3"/>
          <w:numId w:val="13"/>
        </w:numPr>
        <w:shd w:val="clear" w:color="auto" w:fill="B6DDE8" w:themeFill="accent5" w:themeFillTint="66"/>
        <w:tabs>
          <w:tab w:val="left" w:pos="142"/>
          <w:tab w:val="left" w:pos="924"/>
        </w:tabs>
        <w:spacing w:before="120" w:after="240"/>
        <w:ind w:left="142" w:hanging="1135"/>
        <w:rPr>
          <w:rFonts w:ascii="Tahoma" w:hAnsi="Tahoma" w:cs="Tahoma"/>
          <w:sz w:val="20"/>
        </w:rPr>
      </w:pPr>
      <w:r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477676" w:rsidRPr="00DD7155">
        <w:rPr>
          <w:rFonts w:ascii="Tahoma" w:hAnsi="Tahoma" w:cs="Tahoma"/>
          <w:sz w:val="20"/>
        </w:rPr>
        <w:t xml:space="preserve">При вводе </w:t>
      </w:r>
      <w:r w:rsidR="00526E69" w:rsidRPr="00526E69">
        <w:rPr>
          <w:rFonts w:ascii="Tahoma" w:hAnsi="Tahoma" w:cs="Tahoma"/>
          <w:b/>
          <w:color w:val="FF0000"/>
          <w:sz w:val="20"/>
          <w:u w:color="FF0000"/>
        </w:rPr>
        <w:t>[</w:t>
      </w:r>
      <w:r w:rsidR="00477676" w:rsidRPr="00DD7155">
        <w:rPr>
          <w:rFonts w:ascii="Tahoma" w:hAnsi="Tahoma" w:cs="Tahoma"/>
          <w:sz w:val="20"/>
        </w:rPr>
        <w:t>соответствующего</w:t>
      </w:r>
      <w:r w:rsidR="00526E69" w:rsidRPr="00526E69">
        <w:rPr>
          <w:rFonts w:ascii="Tahoma" w:hAnsi="Tahoma" w:cs="Tahoma"/>
          <w:b/>
          <w:color w:val="FF0000"/>
          <w:sz w:val="20"/>
        </w:rPr>
        <w:t>]</w:t>
      </w:r>
      <w:r w:rsidR="00477676" w:rsidRPr="00DD7155">
        <w:rPr>
          <w:rFonts w:ascii="Tahoma" w:hAnsi="Tahoma" w:cs="Tahoma"/>
          <w:sz w:val="20"/>
        </w:rPr>
        <w:t xml:space="preserve"> </w:t>
      </w:r>
      <w:r w:rsidR="00526E69" w:rsidRPr="00526E69">
        <w:rPr>
          <w:rFonts w:ascii="Tahoma" w:hAnsi="Tahoma" w:cs="Tahoma"/>
          <w:b/>
          <w:color w:val="FF0000"/>
          <w:sz w:val="20"/>
          <w:u w:color="FF0000"/>
        </w:rPr>
        <w:t>[</w:t>
      </w:r>
      <w:r w:rsidR="00477676" w:rsidRPr="00DD7155">
        <w:rPr>
          <w:rFonts w:ascii="Tahoma" w:hAnsi="Tahoma" w:cs="Tahoma"/>
          <w:sz w:val="20"/>
        </w:rPr>
        <w:t>Объекта</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00477676" w:rsidRPr="00DD7155">
        <w:rPr>
          <w:rFonts w:ascii="Tahoma" w:hAnsi="Tahoma" w:cs="Tahoma"/>
          <w:sz w:val="20"/>
        </w:rPr>
        <w:t xml:space="preserve"> в эксплуатацию своевременный вызов представителей специализированных организаций, которые осуществляют архитектурно-строительный, санитарный, пожарный и другие виды надзора, а также оплата их услуг по выдаче заключений, является обязанностью Подрядчика.</w:t>
      </w:r>
      <w:r w:rsidR="00526E69" w:rsidRPr="00526E69">
        <w:rPr>
          <w:rFonts w:ascii="Tahoma" w:hAnsi="Tahoma" w:cs="Tahoma"/>
          <w:b/>
          <w:color w:val="FF0000"/>
          <w:sz w:val="20"/>
        </w:rPr>
        <w:t>]</w:t>
      </w:r>
    </w:p>
    <w:p w14:paraId="695873D5" w14:textId="4452F417" w:rsidR="00E73E20" w:rsidRPr="00DD7155" w:rsidRDefault="00E73E20" w:rsidP="00774E32">
      <w:pPr>
        <w:pStyle w:val="1112"/>
        <w:numPr>
          <w:ilvl w:val="3"/>
          <w:numId w:val="13"/>
        </w:numPr>
        <w:shd w:val="clear" w:color="auto" w:fill="B6DDE8" w:themeFill="accent5" w:themeFillTint="66"/>
        <w:tabs>
          <w:tab w:val="left" w:pos="142"/>
          <w:tab w:val="left" w:pos="924"/>
        </w:tabs>
        <w:spacing w:before="120" w:after="240"/>
        <w:ind w:left="142" w:hanging="1135"/>
        <w:rPr>
          <w:rFonts w:ascii="Tahoma" w:hAnsi="Tahoma" w:cs="Tahoma"/>
          <w:sz w:val="20"/>
        </w:rPr>
      </w:pPr>
      <w:r w:rsidRPr="00DD7155">
        <w:rPr>
          <w:rFonts w:ascii="Tahoma" w:hAnsi="Tahoma" w:cs="Tahoma"/>
          <w:sz w:val="20"/>
        </w:rPr>
        <w:t xml:space="preserve">Ввод </w:t>
      </w:r>
      <w:r w:rsidR="00526E69" w:rsidRPr="00526E69">
        <w:rPr>
          <w:rFonts w:ascii="Tahoma" w:hAnsi="Tahoma" w:cs="Tahoma"/>
          <w:b/>
          <w:color w:val="FF0000"/>
          <w:sz w:val="20"/>
          <w:u w:color="FF0000"/>
        </w:rPr>
        <w:t>[</w:t>
      </w:r>
      <w:r w:rsidRPr="00DD7155">
        <w:rPr>
          <w:rFonts w:ascii="Tahoma" w:hAnsi="Tahoma" w:cs="Tahoma"/>
          <w:sz w:val="20"/>
        </w:rPr>
        <w:t>Объекта</w:t>
      </w:r>
      <w:r w:rsidR="00526E69" w:rsidRPr="00526E69">
        <w:rPr>
          <w:rFonts w:ascii="Tahoma" w:hAnsi="Tahoma" w:cs="Tahoma"/>
          <w:b/>
          <w:color w:val="FF0000"/>
          <w:sz w:val="20"/>
        </w:rPr>
        <w:t>]</w:t>
      </w:r>
      <w:r w:rsidRPr="00DD7155">
        <w:rPr>
          <w:rFonts w:ascii="Tahoma" w:hAnsi="Tahoma" w:cs="Tahoma"/>
          <w:sz w:val="2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Этапа</w:t>
      </w:r>
      <w:r w:rsidR="00E07253" w:rsidRPr="00526E69">
        <w:rPr>
          <w:rFonts w:ascii="Tahoma" w:hAnsi="Tahoma" w:cs="Tahoma"/>
          <w:b/>
          <w:color w:val="FF0000"/>
          <w:sz w:val="18"/>
          <w:u w:color="FF0000"/>
        </w:rPr>
        <w:t>]</w:t>
      </w:r>
      <w:r w:rsidR="00E07253">
        <w:rPr>
          <w:rFonts w:ascii="Tahoma" w:hAnsi="Tahoma" w:cs="Tahoma"/>
          <w:b/>
          <w:color w:val="FF0000"/>
          <w:sz w:val="18"/>
          <w:u w:color="FF0000"/>
        </w:rPr>
        <w:t xml:space="preserve"> </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ПК</w:t>
      </w:r>
      <w:r w:rsidR="00E07253" w:rsidRPr="00526E69">
        <w:rPr>
          <w:rFonts w:ascii="Tahoma" w:hAnsi="Tahoma" w:cs="Tahoma"/>
          <w:b/>
          <w:color w:val="FF0000"/>
          <w:sz w:val="18"/>
          <w:u w:color="FF0000"/>
        </w:rPr>
        <w:t>]</w:t>
      </w:r>
      <w:r w:rsidR="00E07253" w:rsidRPr="00DD7155">
        <w:rPr>
          <w:rFonts w:ascii="Tahoma" w:hAnsi="Tahoma" w:cs="Tahoma"/>
          <w:b/>
          <w:color w:val="FF0000"/>
          <w:sz w:val="18"/>
          <w:u w:color="FF0000"/>
        </w:rPr>
        <w:t xml:space="preserve"> </w:t>
      </w:r>
      <w:r w:rsidR="00E07253" w:rsidRPr="00526E69">
        <w:rPr>
          <w:rFonts w:ascii="Tahoma" w:hAnsi="Tahoma" w:cs="Tahoma"/>
          <w:b/>
          <w:color w:val="FF0000"/>
          <w:sz w:val="18"/>
          <w:u w:color="FF0000"/>
        </w:rPr>
        <w:t>[</w:t>
      </w:r>
      <w:r w:rsidR="00E07253" w:rsidRPr="00DD7155">
        <w:rPr>
          <w:rFonts w:ascii="Tahoma" w:hAnsi="Tahoma" w:cs="Tahoma"/>
          <w:sz w:val="20"/>
        </w:rPr>
        <w:t>/</w:t>
      </w:r>
      <w:r w:rsidR="00E07253" w:rsidRPr="00DD7155">
        <w:rPr>
          <w:rFonts w:ascii="Tahoma" w:hAnsi="Tahoma" w:cs="Tahoma"/>
          <w:sz w:val="20"/>
          <w:highlight w:val="darkGreen"/>
        </w:rPr>
        <w:t>Титульного объект</w:t>
      </w:r>
      <w:r w:rsidR="00E07253" w:rsidRPr="00DD7155">
        <w:rPr>
          <w:rFonts w:ascii="Tahoma" w:hAnsi="Tahoma" w:cs="Tahoma"/>
          <w:sz w:val="20"/>
        </w:rPr>
        <w:t>а</w:t>
      </w:r>
      <w:r w:rsidR="00E07253"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Pr="00DD7155">
        <w:rPr>
          <w:rFonts w:ascii="Tahoma" w:hAnsi="Tahoma" w:cs="Tahoma"/>
          <w:sz w:val="20"/>
        </w:rPr>
        <w:t>в эксплуатацию проводится в соответствии с требованиями Градостроительного кодекса РФ.</w:t>
      </w:r>
      <w:r w:rsidRPr="00DD7155">
        <w:rPr>
          <w:rFonts w:ascii="Tahoma" w:hAnsi="Tahoma" w:cs="Tahoma"/>
          <w:b/>
          <w:color w:val="FF0000"/>
          <w:sz w:val="20"/>
        </w:rPr>
        <w:t xml:space="preserve"> </w:t>
      </w:r>
      <w:r w:rsidR="00526E69" w:rsidRPr="00526E69">
        <w:rPr>
          <w:rFonts w:ascii="Tahoma" w:hAnsi="Tahoma" w:cs="Tahoma"/>
          <w:b/>
          <w:color w:val="FF0000"/>
          <w:sz w:val="20"/>
        </w:rPr>
        <w:t>]</w:t>
      </w:r>
    </w:p>
    <w:p w14:paraId="162F6D37" w14:textId="7F3781A1" w:rsidR="00E73E20" w:rsidRPr="00DD7155" w:rsidRDefault="00E73E20" w:rsidP="00E73E20">
      <w:pPr>
        <w:pStyle w:val="1112"/>
        <w:tabs>
          <w:tab w:val="left" w:pos="142"/>
          <w:tab w:val="left" w:pos="924"/>
        </w:tabs>
        <w:spacing w:before="120" w:after="240"/>
        <w:ind w:left="142"/>
        <w:rPr>
          <w:rFonts w:ascii="Tahoma" w:hAnsi="Tahoma" w:cs="Tahoma"/>
          <w:b/>
          <w:color w:val="FF0000"/>
          <w:sz w:val="20"/>
        </w:rPr>
      </w:pPr>
      <w:r w:rsidRPr="00DD7155">
        <w:rPr>
          <w:rFonts w:ascii="Tahoma" w:hAnsi="Tahoma" w:cs="Tahoma"/>
          <w:b/>
          <w:color w:val="FF0000"/>
          <w:sz w:val="20"/>
        </w:rPr>
        <w:t>/</w:t>
      </w:r>
    </w:p>
    <w:p w14:paraId="5905498B" w14:textId="7D0D0F77" w:rsidR="00E73E20" w:rsidRPr="00DD7155" w:rsidRDefault="007A5D60" w:rsidP="00E73E20">
      <w:pPr>
        <w:pStyle w:val="1112"/>
        <w:tabs>
          <w:tab w:val="left" w:pos="284"/>
          <w:tab w:val="left" w:pos="924"/>
        </w:tabs>
        <w:spacing w:before="120" w:after="240"/>
        <w:ind w:left="142"/>
        <w:rPr>
          <w:rFonts w:ascii="Tahoma" w:hAnsi="Tahoma" w:cs="Tahoma"/>
          <w:i/>
          <w:color w:val="632423" w:themeColor="accent2" w:themeShade="80"/>
          <w:sz w:val="20"/>
        </w:rPr>
      </w:pPr>
      <w:r w:rsidRPr="00DD7155">
        <w:rPr>
          <w:rFonts w:ascii="Tahoma" w:hAnsi="Tahoma" w:cs="Tahoma"/>
          <w:i/>
          <w:color w:val="632423" w:themeColor="accent2" w:themeShade="80"/>
          <w:sz w:val="20"/>
        </w:rPr>
        <w:t>ЕСЛИ ИТОГОВЫЙ РЕЗУЛЬТАТ РАБОТ – РАБОТЫ ПО ДОГОВОРУ ПРИНЯТЫЕ ПО АКТУ О ЗАВРЕШЕНИИ РАБОТ</w:t>
      </w:r>
      <w:r w:rsidR="00E73E20" w:rsidRPr="00DD7155">
        <w:rPr>
          <w:rFonts w:ascii="Tahoma" w:hAnsi="Tahoma" w:cs="Tahoma"/>
          <w:i/>
          <w:color w:val="632423" w:themeColor="accent2" w:themeShade="80"/>
          <w:sz w:val="20"/>
        </w:rPr>
        <w:t xml:space="preserve">, </w:t>
      </w:r>
      <w:r w:rsidRPr="00DD7155">
        <w:rPr>
          <w:rFonts w:ascii="Tahoma" w:hAnsi="Tahoma" w:cs="Tahoma"/>
          <w:i/>
          <w:color w:val="632423" w:themeColor="accent2" w:themeShade="80"/>
          <w:sz w:val="20"/>
        </w:rPr>
        <w:t>ПУНКТЫ 20.</w:t>
      </w:r>
      <w:r w:rsidR="00FF6AAB" w:rsidRPr="00DD7155">
        <w:rPr>
          <w:rFonts w:ascii="Tahoma" w:hAnsi="Tahoma" w:cs="Tahoma"/>
          <w:i/>
          <w:color w:val="632423" w:themeColor="accent2" w:themeShade="80"/>
          <w:sz w:val="20"/>
        </w:rPr>
        <w:t>6</w:t>
      </w:r>
      <w:r w:rsidRPr="00DD7155">
        <w:rPr>
          <w:rFonts w:ascii="Tahoma" w:hAnsi="Tahoma" w:cs="Tahoma"/>
          <w:i/>
          <w:color w:val="632423" w:themeColor="accent2" w:themeShade="80"/>
          <w:sz w:val="20"/>
        </w:rPr>
        <w:t>.7.</w:t>
      </w:r>
      <w:r w:rsidR="00FF6AAB" w:rsidRPr="00DD7155">
        <w:rPr>
          <w:rFonts w:ascii="Tahoma" w:hAnsi="Tahoma" w:cs="Tahoma"/>
          <w:i/>
          <w:color w:val="632423" w:themeColor="accent2" w:themeShade="80"/>
          <w:sz w:val="20"/>
        </w:rPr>
        <w:t xml:space="preserve">1 - </w:t>
      </w:r>
      <w:r w:rsidRPr="00DD7155">
        <w:rPr>
          <w:rFonts w:ascii="Tahoma" w:hAnsi="Tahoma" w:cs="Tahoma"/>
          <w:i/>
          <w:color w:val="632423" w:themeColor="accent2" w:themeShade="80"/>
          <w:sz w:val="20"/>
        </w:rPr>
        <w:t>20.</w:t>
      </w:r>
      <w:r w:rsidR="00FF6AAB" w:rsidRPr="00DD7155">
        <w:rPr>
          <w:rFonts w:ascii="Tahoma" w:hAnsi="Tahoma" w:cs="Tahoma"/>
          <w:i/>
          <w:color w:val="632423" w:themeColor="accent2" w:themeShade="80"/>
          <w:sz w:val="20"/>
        </w:rPr>
        <w:t>6</w:t>
      </w:r>
      <w:r w:rsidRPr="00DD7155">
        <w:rPr>
          <w:rFonts w:ascii="Tahoma" w:hAnsi="Tahoma" w:cs="Tahoma"/>
          <w:i/>
          <w:color w:val="632423" w:themeColor="accent2" w:themeShade="80"/>
          <w:sz w:val="20"/>
        </w:rPr>
        <w:t>.7.3 ИСКЛЮЧИТЬ</w:t>
      </w:r>
      <w:r w:rsidR="00FF6AAB" w:rsidRPr="00DD7155">
        <w:rPr>
          <w:rFonts w:ascii="Tahoma" w:hAnsi="Tahoma" w:cs="Tahoma"/>
          <w:i/>
          <w:color w:val="632423" w:themeColor="accent2" w:themeShade="80"/>
          <w:sz w:val="20"/>
        </w:rPr>
        <w:t>, А ПУНКТ 20.6.7.1 ИЗЛОЖИТЬ В СЛЕДУЮЩЕЙ РЕДАКЦИИ</w:t>
      </w:r>
      <w:r w:rsidR="00E73E20" w:rsidRPr="00DD7155">
        <w:rPr>
          <w:rFonts w:ascii="Tahoma" w:hAnsi="Tahoma" w:cs="Tahoma"/>
          <w:i/>
          <w:color w:val="632423" w:themeColor="accent2" w:themeShade="80"/>
          <w:sz w:val="20"/>
        </w:rPr>
        <w:t>:</w:t>
      </w:r>
    </w:p>
    <w:p w14:paraId="3AE34F22" w14:textId="6FA7CC2A" w:rsidR="00E73E20" w:rsidRPr="00DD7155" w:rsidRDefault="00526E69" w:rsidP="00FF6AAB">
      <w:pPr>
        <w:pStyle w:val="1112"/>
        <w:tabs>
          <w:tab w:val="left" w:pos="142"/>
          <w:tab w:val="left" w:pos="92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00E73E20" w:rsidRPr="00DD7155">
        <w:rPr>
          <w:rFonts w:ascii="Tahoma" w:hAnsi="Tahoma" w:cs="Tahoma"/>
          <w:color w:val="632423" w:themeColor="accent2" w:themeShade="80"/>
          <w:sz w:val="20"/>
        </w:rPr>
        <w:t>По завершению выполнения всех работ на Объекте Подрядчик по запросу Заказчика участвует в подписании Акта приемки законченного строительством объекта</w:t>
      </w:r>
      <w:r w:rsidR="00E73E20" w:rsidRPr="00DD7155">
        <w:rPr>
          <w:rFonts w:ascii="Tahoma" w:hAnsi="Tahoma" w:cs="Tahoma"/>
          <w:sz w:val="20"/>
        </w:rPr>
        <w:t>.</w:t>
      </w:r>
      <w:r w:rsidRPr="00526E69">
        <w:rPr>
          <w:rFonts w:ascii="Tahoma" w:hAnsi="Tahoma" w:cs="Tahoma"/>
          <w:b/>
          <w:color w:val="FF0000"/>
          <w:sz w:val="20"/>
        </w:rPr>
        <w:t>]</w:t>
      </w:r>
    </w:p>
    <w:p w14:paraId="28D38A78" w14:textId="21F39889" w:rsidR="00477676" w:rsidRPr="00DD7155" w:rsidRDefault="008249BB" w:rsidP="002F68A6">
      <w:pPr>
        <w:pStyle w:val="1112"/>
        <w:tabs>
          <w:tab w:val="left" w:pos="284"/>
          <w:tab w:val="left" w:pos="924"/>
        </w:tabs>
        <w:spacing w:before="120" w:after="240"/>
        <w:ind w:left="142"/>
        <w:rPr>
          <w:rFonts w:ascii="Tahoma" w:hAnsi="Tahoma" w:cs="Tahoma"/>
          <w:i/>
          <w:sz w:val="20"/>
        </w:rPr>
      </w:pPr>
      <w:r w:rsidRPr="00DD7155">
        <w:rPr>
          <w:rFonts w:ascii="Tahoma" w:hAnsi="Tahoma" w:cs="Tahoma"/>
          <w:i/>
          <w:sz w:val="20"/>
        </w:rPr>
        <w:t>ЕСЛИ ПОДРЯДЧИК ОСУЩЕСТВЛЯЕТ ПОЛУЧЕНИЕ РАЗРЕШИТЕЛЬНОЙ ДОКУМЕНТАЦИИ В СЧЕТ ЦЕНЫ ДОГОВОРА</w:t>
      </w:r>
      <w:r w:rsidR="00495F74" w:rsidRPr="00DD7155">
        <w:rPr>
          <w:rFonts w:ascii="Tahoma" w:hAnsi="Tahoma" w:cs="Tahoma"/>
          <w:i/>
          <w:sz w:val="20"/>
        </w:rPr>
        <w:t>, ДОПОЛНИТЬ ПУНКТОМ</w:t>
      </w:r>
      <w:r w:rsidRPr="00DD7155">
        <w:rPr>
          <w:rFonts w:ascii="Tahoma" w:hAnsi="Tahoma" w:cs="Tahoma"/>
          <w:i/>
          <w:sz w:val="20"/>
        </w:rPr>
        <w:t>:</w:t>
      </w:r>
    </w:p>
    <w:p w14:paraId="5673E466" w14:textId="47B1BBC1" w:rsidR="00477676" w:rsidRPr="00DD7155" w:rsidRDefault="00477676" w:rsidP="00670FB1">
      <w:pPr>
        <w:pStyle w:val="1112"/>
        <w:numPr>
          <w:ilvl w:val="2"/>
          <w:numId w:val="13"/>
        </w:numPr>
        <w:tabs>
          <w:tab w:val="left" w:pos="142"/>
          <w:tab w:val="left" w:pos="924"/>
        </w:tabs>
        <w:spacing w:before="120" w:after="240"/>
        <w:ind w:left="142" w:hanging="1135"/>
        <w:rPr>
          <w:rFonts w:ascii="Tahoma" w:hAnsi="Tahoma" w:cs="Tahoma"/>
          <w:sz w:val="20"/>
        </w:rPr>
      </w:pPr>
      <w:r w:rsidRPr="00DD7155">
        <w:rPr>
          <w:rFonts w:ascii="Tahoma" w:hAnsi="Tahoma" w:cs="Tahoma"/>
          <w:sz w:val="20"/>
        </w:rPr>
        <w:t xml:space="preserve">После окончания предусмотренных Договором Работ по </w:t>
      </w:r>
      <w:r w:rsidR="00526E69" w:rsidRPr="00526E69">
        <w:rPr>
          <w:rFonts w:ascii="Tahoma" w:hAnsi="Tahoma" w:cs="Tahoma"/>
          <w:b/>
          <w:color w:val="FF0000"/>
          <w:sz w:val="20"/>
          <w:u w:color="FF0000"/>
        </w:rPr>
        <w:t>[</w:t>
      </w:r>
      <w:r w:rsidRPr="00DD7155">
        <w:rPr>
          <w:rFonts w:ascii="Tahoma" w:hAnsi="Tahoma"/>
          <w:sz w:val="20"/>
        </w:rPr>
        <w:t>Объекту</w:t>
      </w:r>
      <w:r w:rsidR="00526E69" w:rsidRPr="00526E69">
        <w:rPr>
          <w:rFonts w:ascii="Tahoma" w:hAnsi="Tahoma" w:cs="Tahoma"/>
          <w:b/>
          <w:color w:val="FF0000"/>
          <w:sz w:val="20"/>
        </w:rPr>
        <w:t>]</w:t>
      </w:r>
      <w:r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Pr="00DD7155">
        <w:rPr>
          <w:rFonts w:ascii="Tahoma" w:hAnsi="Tahoma" w:cs="Tahoma"/>
          <w:sz w:val="20"/>
        </w:rPr>
        <w:t xml:space="preserve"> Подрядчик от имени Заказчика направ</w:t>
      </w:r>
      <w:r w:rsidR="00662169" w:rsidRPr="00DD7155">
        <w:rPr>
          <w:rFonts w:ascii="Tahoma" w:hAnsi="Tahoma" w:cs="Tahoma"/>
          <w:sz w:val="20"/>
        </w:rPr>
        <w:t>ляет</w:t>
      </w:r>
      <w:r w:rsidRPr="00DD7155">
        <w:rPr>
          <w:rFonts w:ascii="Tahoma" w:hAnsi="Tahoma" w:cs="Tahoma"/>
          <w:sz w:val="20"/>
        </w:rPr>
        <w:t xml:space="preserve"> извещение об окончании строительства (</w:t>
      </w:r>
      <w:r w:rsidR="00B0550D" w:rsidRPr="00DD7155">
        <w:rPr>
          <w:rFonts w:ascii="Tahoma" w:hAnsi="Tahoma" w:cs="Tahoma"/>
          <w:sz w:val="20"/>
        </w:rPr>
        <w:t xml:space="preserve"> </w:t>
      </w:r>
      <w:r w:rsidR="00526E69" w:rsidRPr="00526E69">
        <w:rPr>
          <w:rFonts w:ascii="Tahoma" w:hAnsi="Tahoma" w:cs="Tahoma"/>
          <w:b/>
          <w:color w:val="FF0000"/>
          <w:sz w:val="20"/>
          <w:u w:color="FF0000"/>
        </w:rPr>
        <w:t>[</w:t>
      </w:r>
      <w:r w:rsidR="00B0550D" w:rsidRPr="00C919BC">
        <w:rPr>
          <w:rFonts w:ascii="Tahoma" w:hAnsi="Tahoma" w:cs="Tahoma"/>
          <w:sz w:val="20"/>
          <w:shd w:val="clear" w:color="auto" w:fill="E5B8B7" w:themeFill="accent2" w:themeFillTint="66"/>
        </w:rPr>
        <w:t>реконструкции</w:t>
      </w:r>
      <w:r w:rsidR="00B0550D" w:rsidRPr="00C919BC">
        <w:rPr>
          <w:rFonts w:ascii="Tahoma" w:hAnsi="Tahoma" w:cs="Tahoma"/>
          <w:b/>
          <w:color w:val="FF0000"/>
          <w:sz w:val="20"/>
          <w:shd w:val="clear" w:color="auto" w:fill="E5B8B7" w:themeFill="accent2" w:themeFillTint="66"/>
        </w:rPr>
        <w:t xml:space="preserve"> </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B0550D" w:rsidRPr="00C919BC">
        <w:rPr>
          <w:rFonts w:ascii="Tahoma" w:hAnsi="Tahoma" w:cs="Tahoma"/>
          <w:sz w:val="20"/>
          <w:shd w:val="clear" w:color="auto" w:fill="E5B8B7" w:themeFill="accent2" w:themeFillTint="66"/>
        </w:rPr>
        <w:t>модернизации</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B0550D" w:rsidRPr="00C919BC">
        <w:rPr>
          <w:rFonts w:ascii="Tahoma" w:hAnsi="Tahoma" w:cs="Tahoma"/>
          <w:sz w:val="20"/>
          <w:shd w:val="clear" w:color="auto" w:fill="E5B8B7" w:themeFill="accent2" w:themeFillTint="66"/>
        </w:rPr>
        <w:t>технического перевооружения</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sz w:val="20"/>
        </w:rPr>
        <w:t>Объекта</w:t>
      </w:r>
      <w:r w:rsidR="00526E69" w:rsidRPr="00526E69">
        <w:rPr>
          <w:rFonts w:ascii="Tahoma" w:hAnsi="Tahoma" w:cs="Tahoma"/>
          <w:b/>
          <w:color w:val="FF0000"/>
          <w:sz w:val="20"/>
        </w:rPr>
        <w:t>]</w:t>
      </w:r>
      <w:r w:rsidRPr="00DD7155">
        <w:rPr>
          <w:rFonts w:ascii="Tahoma" w:hAnsi="Tahoma" w:cs="Tahoma"/>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Pr="00DD7155">
        <w:rPr>
          <w:rFonts w:ascii="Tahoma" w:hAnsi="Tahoma" w:cs="Tahoma"/>
          <w:sz w:val="20"/>
        </w:rPr>
        <w:t>в орган государственного строительного надзора</w:t>
      </w:r>
      <w:r w:rsidR="00D25BBC" w:rsidRPr="00DD7155">
        <w:rPr>
          <w:rFonts w:ascii="Tahoma" w:hAnsi="Tahoma" w:cs="Tahoma"/>
          <w:sz w:val="20"/>
        </w:rPr>
        <w:t xml:space="preserve"> в счет Цены Договора</w:t>
      </w:r>
      <w:r w:rsidRPr="00DD7155">
        <w:rPr>
          <w:rFonts w:ascii="Tahoma" w:hAnsi="Tahoma" w:cs="Tahoma"/>
          <w:sz w:val="20"/>
        </w:rPr>
        <w:t>.</w:t>
      </w:r>
    </w:p>
    <w:p w14:paraId="370E0FD8" w14:textId="459B493D" w:rsidR="00477676" w:rsidRPr="00DD7155" w:rsidRDefault="00477676" w:rsidP="00670FB1">
      <w:pPr>
        <w:pStyle w:val="1112"/>
        <w:numPr>
          <w:ilvl w:val="2"/>
          <w:numId w:val="13"/>
        </w:numPr>
        <w:tabs>
          <w:tab w:val="left" w:pos="142"/>
          <w:tab w:val="left" w:pos="924"/>
        </w:tabs>
        <w:spacing w:before="120" w:after="240"/>
        <w:ind w:left="142" w:hanging="1135"/>
        <w:rPr>
          <w:rFonts w:ascii="Tahoma" w:hAnsi="Tahoma" w:cs="Tahoma"/>
          <w:sz w:val="20"/>
        </w:rPr>
      </w:pPr>
      <w:r w:rsidRPr="00DD7155">
        <w:rPr>
          <w:rFonts w:ascii="Tahoma" w:hAnsi="Tahoma" w:cs="Tahoma"/>
          <w:sz w:val="20"/>
        </w:rPr>
        <w:t>Подрядчик за свой счет в срок, установленный Заказчиком, устран</w:t>
      </w:r>
      <w:r w:rsidR="00662169" w:rsidRPr="00DD7155">
        <w:rPr>
          <w:rFonts w:ascii="Tahoma" w:hAnsi="Tahoma" w:cs="Tahoma"/>
          <w:sz w:val="20"/>
        </w:rPr>
        <w:t>яет</w:t>
      </w:r>
      <w:r w:rsidRPr="00DD7155">
        <w:rPr>
          <w:rFonts w:ascii="Tahoma" w:hAnsi="Tahoma" w:cs="Tahoma"/>
          <w:sz w:val="20"/>
        </w:rPr>
        <w:t xml:space="preserve"> Недостатки Работ, указанные Заказчиком, в том числе связанные с замечаниями, выданными представителями инспектирующих организаций в ходе проверки соответствия </w:t>
      </w:r>
      <w:r w:rsidR="00526E69" w:rsidRPr="00526E69">
        <w:rPr>
          <w:rFonts w:ascii="Tahoma" w:hAnsi="Tahoma" w:cs="Tahoma"/>
          <w:b/>
          <w:color w:val="FF0000"/>
          <w:sz w:val="20"/>
          <w:u w:color="FF0000"/>
        </w:rPr>
        <w:t>[</w:t>
      </w:r>
      <w:r w:rsidRPr="00DD7155">
        <w:rPr>
          <w:rFonts w:ascii="Tahoma" w:hAnsi="Tahoma"/>
          <w:sz w:val="20"/>
        </w:rPr>
        <w:t>Объекта</w:t>
      </w:r>
      <w:r w:rsidR="00526E69" w:rsidRPr="00526E69">
        <w:rPr>
          <w:rFonts w:ascii="Tahoma" w:hAnsi="Tahoma" w:cs="Tahoma"/>
          <w:b/>
          <w:color w:val="FF0000"/>
          <w:sz w:val="20"/>
        </w:rPr>
        <w:t>]</w:t>
      </w:r>
      <w:r w:rsidRPr="00DD7155">
        <w:rPr>
          <w:rFonts w:ascii="Tahoma" w:hAnsi="Tahoma" w:cs="Tahoma"/>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Pr="00DD7155">
        <w:rPr>
          <w:rFonts w:ascii="Tahoma" w:hAnsi="Tahoma" w:cs="Tahoma"/>
          <w:sz w:val="20"/>
        </w:rPr>
        <w:t xml:space="preserve">требованиям технических регламентов, Рабочей документации, в том числе требованиям энергетической эффективности и требованиям оснащенности </w:t>
      </w:r>
      <w:r w:rsidR="00526E69" w:rsidRPr="00526E69">
        <w:rPr>
          <w:rFonts w:ascii="Tahoma" w:hAnsi="Tahoma" w:cs="Tahoma"/>
          <w:b/>
          <w:color w:val="FF0000"/>
          <w:sz w:val="20"/>
          <w:u w:color="FF0000"/>
        </w:rPr>
        <w:t>[</w:t>
      </w:r>
      <w:r w:rsidRPr="00DD7155">
        <w:rPr>
          <w:rFonts w:ascii="Tahoma" w:hAnsi="Tahoma"/>
          <w:sz w:val="20"/>
        </w:rPr>
        <w:t>Объекта</w:t>
      </w:r>
      <w:r w:rsidR="00526E69" w:rsidRPr="00526E69">
        <w:rPr>
          <w:rFonts w:ascii="Tahoma" w:hAnsi="Tahoma" w:cs="Tahoma"/>
          <w:b/>
          <w:color w:val="FF0000"/>
          <w:sz w:val="20"/>
        </w:rPr>
        <w:t>]</w:t>
      </w:r>
      <w:r w:rsidR="00B95B32">
        <w:rPr>
          <w:rFonts w:ascii="Tahoma" w:hAnsi="Tahoma" w:cs="Tahoma"/>
          <w:b/>
          <w:color w:val="FF0000"/>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Pr="00DD7155">
        <w:rPr>
          <w:rFonts w:ascii="Tahoma" w:hAnsi="Tahoma" w:cs="Tahoma"/>
          <w:sz w:val="20"/>
        </w:rPr>
        <w:t xml:space="preserve">приборами учета используемых энергетических ресурсов, которые послужили основанием для отказа в выдаче заключения о соответствии (ЗОС) и (или) в выдаче заключения федерального государственного экологического надзора (в случаях, предусмотренных законодательством РФ в области охраны окружающей среды). </w:t>
      </w:r>
    </w:p>
    <w:p w14:paraId="3182B5CD" w14:textId="594FD1A4" w:rsidR="00477676" w:rsidRPr="00DD7155" w:rsidRDefault="00477676" w:rsidP="00670FB1">
      <w:pPr>
        <w:pStyle w:val="1112"/>
        <w:numPr>
          <w:ilvl w:val="2"/>
          <w:numId w:val="13"/>
        </w:numPr>
        <w:tabs>
          <w:tab w:val="left" w:pos="142"/>
          <w:tab w:val="left" w:pos="924"/>
        </w:tabs>
        <w:spacing w:before="120" w:after="240"/>
        <w:ind w:left="142" w:hanging="1135"/>
        <w:rPr>
          <w:rFonts w:ascii="Tahoma" w:hAnsi="Tahoma" w:cs="Tahoma"/>
          <w:sz w:val="20"/>
        </w:rPr>
      </w:pPr>
      <w:r w:rsidRPr="00DD7155">
        <w:rPr>
          <w:rFonts w:ascii="Tahoma" w:hAnsi="Tahoma" w:cs="Tahoma"/>
          <w:sz w:val="20"/>
        </w:rPr>
        <w:t>В случае наличия замечаний у Заказчика, в том числе связанных с замечаниями представителей инспектирующих организаций по результатам приемочных испытаний к результату Работ, Подрядчик устран</w:t>
      </w:r>
      <w:r w:rsidR="00662169" w:rsidRPr="00DD7155">
        <w:rPr>
          <w:rFonts w:ascii="Tahoma" w:hAnsi="Tahoma" w:cs="Tahoma"/>
          <w:sz w:val="20"/>
        </w:rPr>
        <w:t>яет</w:t>
      </w:r>
      <w:r w:rsidRPr="00DD7155">
        <w:rPr>
          <w:rFonts w:ascii="Tahoma" w:hAnsi="Tahoma" w:cs="Tahoma"/>
          <w:sz w:val="20"/>
        </w:rPr>
        <w:t xml:space="preserve"> эти замечания без изменения цены Договора и сроков выполнения Работ по Договору.</w:t>
      </w:r>
    </w:p>
    <w:p w14:paraId="7E853543" w14:textId="7422C8C2" w:rsidR="00477676" w:rsidRPr="00DD7155" w:rsidRDefault="00477676" w:rsidP="00670FB1">
      <w:pPr>
        <w:pStyle w:val="1112"/>
        <w:numPr>
          <w:ilvl w:val="2"/>
          <w:numId w:val="13"/>
        </w:numPr>
        <w:tabs>
          <w:tab w:val="left" w:pos="142"/>
          <w:tab w:val="left" w:pos="924"/>
        </w:tabs>
        <w:spacing w:before="120" w:after="240"/>
        <w:ind w:left="142" w:hanging="1135"/>
        <w:rPr>
          <w:rFonts w:ascii="Tahoma" w:hAnsi="Tahoma" w:cs="Tahoma"/>
          <w:sz w:val="20"/>
        </w:rPr>
      </w:pPr>
      <w:r w:rsidRPr="00DD7155">
        <w:rPr>
          <w:rFonts w:ascii="Tahoma" w:hAnsi="Tahoma" w:cs="Tahoma"/>
          <w:sz w:val="20"/>
        </w:rPr>
        <w:t>Стороны оформ</w:t>
      </w:r>
      <w:r w:rsidR="00662169" w:rsidRPr="00DD7155">
        <w:rPr>
          <w:rFonts w:ascii="Tahoma" w:hAnsi="Tahoma" w:cs="Tahoma"/>
          <w:sz w:val="20"/>
        </w:rPr>
        <w:t>ляют</w:t>
      </w:r>
      <w:r w:rsidRPr="00DD7155">
        <w:rPr>
          <w:rFonts w:ascii="Tahoma" w:hAnsi="Tahoma" w:cs="Tahoma"/>
          <w:sz w:val="20"/>
        </w:rPr>
        <w:t xml:space="preserve"> и подпис</w:t>
      </w:r>
      <w:r w:rsidR="00662169" w:rsidRPr="00DD7155">
        <w:rPr>
          <w:rFonts w:ascii="Tahoma" w:hAnsi="Tahoma" w:cs="Tahoma"/>
          <w:sz w:val="20"/>
        </w:rPr>
        <w:t>ывают</w:t>
      </w:r>
      <w:r w:rsidRPr="00DD7155">
        <w:rPr>
          <w:rFonts w:ascii="Tahoma" w:hAnsi="Tahoma" w:cs="Tahoma"/>
          <w:sz w:val="20"/>
        </w:rPr>
        <w:t xml:space="preserve"> любые документы, которые требуются контролирующим органам в целях получения разрешения на ввод </w:t>
      </w:r>
      <w:r w:rsidR="00526E69" w:rsidRPr="00526E69">
        <w:rPr>
          <w:rFonts w:ascii="Tahoma" w:hAnsi="Tahoma" w:cs="Tahoma"/>
          <w:b/>
          <w:color w:val="FF0000"/>
          <w:sz w:val="20"/>
          <w:u w:color="FF0000"/>
        </w:rPr>
        <w:t>[</w:t>
      </w:r>
      <w:r w:rsidR="00495A58" w:rsidRPr="00DD7155">
        <w:rPr>
          <w:rFonts w:ascii="Tahoma" w:hAnsi="Tahoma"/>
          <w:sz w:val="20"/>
        </w:rPr>
        <w:t>Объекта</w:t>
      </w:r>
      <w:r w:rsidR="00526E69" w:rsidRPr="00526E69">
        <w:rPr>
          <w:rFonts w:ascii="Tahoma" w:hAnsi="Tahoma" w:cs="Tahoma"/>
          <w:b/>
          <w:color w:val="FF0000"/>
          <w:sz w:val="20"/>
        </w:rPr>
        <w:t>]</w:t>
      </w:r>
      <w:r w:rsidR="00B95B32">
        <w:rPr>
          <w:rFonts w:ascii="Tahoma" w:hAnsi="Tahoma" w:cs="Tahoma"/>
          <w:b/>
          <w:color w:val="FF0000"/>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00A633AC" w:rsidRPr="00DD7155">
        <w:rPr>
          <w:rFonts w:ascii="Tahoma" w:hAnsi="Tahoma" w:cs="Tahoma"/>
          <w:sz w:val="20"/>
        </w:rPr>
        <w:t xml:space="preserve"> </w:t>
      </w:r>
      <w:r w:rsidRPr="00DD7155">
        <w:rPr>
          <w:rFonts w:ascii="Tahoma" w:hAnsi="Tahoma" w:cs="Tahoma"/>
          <w:sz w:val="20"/>
        </w:rPr>
        <w:t>в эксплуатацию.</w:t>
      </w:r>
    </w:p>
    <w:p w14:paraId="57594998" w14:textId="77777777" w:rsidR="00477676" w:rsidRPr="00DD7155" w:rsidRDefault="00477676" w:rsidP="00670FB1">
      <w:pPr>
        <w:pStyle w:val="1112"/>
        <w:numPr>
          <w:ilvl w:val="2"/>
          <w:numId w:val="13"/>
        </w:numPr>
        <w:tabs>
          <w:tab w:val="left" w:pos="142"/>
          <w:tab w:val="left" w:pos="924"/>
        </w:tabs>
        <w:spacing w:before="120" w:after="240"/>
        <w:ind w:left="142" w:hanging="1135"/>
        <w:rPr>
          <w:rFonts w:ascii="Tahoma" w:hAnsi="Tahoma" w:cs="Tahoma"/>
          <w:sz w:val="20"/>
        </w:rPr>
      </w:pPr>
      <w:r w:rsidRPr="00DD7155">
        <w:rPr>
          <w:rFonts w:ascii="Tahoma" w:hAnsi="Tahoma" w:cs="Tahoma"/>
          <w:sz w:val="20"/>
        </w:rPr>
        <w:t xml:space="preserve">При вводе </w:t>
      </w:r>
      <w:r w:rsidRPr="00DD7155">
        <w:rPr>
          <w:rFonts w:ascii="Tahoma" w:hAnsi="Tahoma"/>
          <w:sz w:val="20"/>
        </w:rPr>
        <w:t>Объекта</w:t>
      </w:r>
      <w:r w:rsidRPr="00DD7155">
        <w:rPr>
          <w:rFonts w:ascii="Tahoma" w:hAnsi="Tahoma" w:cs="Tahoma"/>
          <w:sz w:val="20"/>
        </w:rPr>
        <w:t xml:space="preserve"> в эксплуатацию своевременный вызов представителей специализированных организаций, которые осуществляют архитектурно-строительный, санитарный, пожарный и другие виды надзора, а также оплата их услуг по выдаче заключений, является обязанностью Подрядчика.</w:t>
      </w:r>
    </w:p>
    <w:p w14:paraId="1769289C" w14:textId="2F14C7D3" w:rsidR="00AA5504" w:rsidRPr="00DD7155" w:rsidRDefault="00312A58" w:rsidP="002F68A6">
      <w:pPr>
        <w:pStyle w:val="1"/>
        <w:numPr>
          <w:ilvl w:val="0"/>
          <w:numId w:val="13"/>
        </w:numPr>
        <w:spacing w:before="120" w:after="240"/>
        <w:ind w:left="142" w:hanging="1135"/>
        <w:jc w:val="both"/>
        <w:rPr>
          <w:rFonts w:ascii="Tahoma" w:hAnsi="Tahoma" w:cs="Tahoma"/>
          <w:sz w:val="20"/>
        </w:rPr>
      </w:pPr>
      <w:bookmarkStart w:id="311" w:name="_Toc159513144"/>
      <w:bookmarkStart w:id="312" w:name="_Toc159523009"/>
      <w:bookmarkStart w:id="313" w:name="_Toc182842275"/>
      <w:r w:rsidRPr="00DD7155">
        <w:rPr>
          <w:rFonts w:ascii="Tahoma" w:hAnsi="Tahoma" w:cs="Tahoma"/>
          <w:sz w:val="20"/>
        </w:rPr>
        <w:t>УСТРАНЕНИЕ НЕДОСТАТКОВ</w:t>
      </w:r>
      <w:bookmarkEnd w:id="300"/>
      <w:bookmarkEnd w:id="301"/>
      <w:bookmarkEnd w:id="302"/>
      <w:bookmarkEnd w:id="303"/>
      <w:bookmarkEnd w:id="311"/>
      <w:bookmarkEnd w:id="312"/>
      <w:bookmarkEnd w:id="313"/>
    </w:p>
    <w:p w14:paraId="38479ABA" w14:textId="1A43515E" w:rsidR="00E4508F" w:rsidRPr="00DD7155" w:rsidRDefault="00E4508F"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 xml:space="preserve">Подрядчик отвечает за Недостатки, обнаруженные как во время исполнения Договора, так и в процессе эксплуатации </w:t>
      </w:r>
      <w:r w:rsidRPr="00DD7155">
        <w:rPr>
          <w:rFonts w:ascii="Tahoma" w:hAnsi="Tahoma"/>
          <w:sz w:val="20"/>
        </w:rPr>
        <w:t>Объекта</w:t>
      </w:r>
      <w:r w:rsidRPr="00DD7155">
        <w:rPr>
          <w:rFonts w:ascii="Tahoma" w:hAnsi="Tahoma" w:cs="Tahoma"/>
          <w:sz w:val="20"/>
        </w:rPr>
        <w:t>.</w:t>
      </w:r>
    </w:p>
    <w:p w14:paraId="52FF91C2" w14:textId="36FCFF39" w:rsidR="00426BDA" w:rsidRPr="00DD7155" w:rsidRDefault="00426BDA" w:rsidP="00426BDA">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Заказчик не принимает </w:t>
      </w:r>
      <w:r w:rsidRPr="00DD7155">
        <w:rPr>
          <w:rFonts w:ascii="Tahoma" w:hAnsi="Tahoma" w:cs="Tahoma"/>
          <w:sz w:val="20"/>
          <w:lang w:eastAsia="en-US"/>
        </w:rPr>
        <w:t xml:space="preserve">Работы </w:t>
      </w:r>
      <w:r w:rsidR="00526E69" w:rsidRPr="00526E69">
        <w:rPr>
          <w:rFonts w:ascii="Tahoma" w:hAnsi="Tahoma" w:cs="Tahoma"/>
          <w:b/>
          <w:color w:val="FF0000"/>
          <w:sz w:val="20"/>
          <w:u w:color="FF0000"/>
          <w:lang w:eastAsia="en-US"/>
        </w:rPr>
        <w:t>[</w:t>
      </w:r>
      <w:r w:rsidRPr="00DD7155">
        <w:rPr>
          <w:rFonts w:ascii="Tahoma" w:hAnsi="Tahoma" w:cs="Tahoma"/>
          <w:sz w:val="20"/>
          <w:lang w:eastAsia="en-US"/>
        </w:rPr>
        <w:t>,</w:t>
      </w:r>
      <w:r w:rsidR="00AA3C5B" w:rsidRPr="00DD7155">
        <w:rPr>
          <w:rFonts w:ascii="Tahoma" w:hAnsi="Tahoma" w:cs="Tahoma"/>
          <w:b/>
          <w:color w:val="00B050"/>
          <w:sz w:val="20"/>
          <w:highlight w:val="black"/>
        </w:rPr>
        <w:t xml:space="preserve"> Демонтажные работы</w:t>
      </w:r>
      <w:r w:rsidR="00526E69" w:rsidRPr="00526E69">
        <w:rPr>
          <w:rFonts w:ascii="Tahoma" w:hAnsi="Tahoma" w:cs="Tahoma"/>
          <w:b/>
          <w:color w:val="FF0000"/>
          <w:sz w:val="20"/>
        </w:rPr>
        <w:t>]</w:t>
      </w:r>
      <w:r w:rsidRPr="00DD7155">
        <w:rPr>
          <w:rFonts w:ascii="Tahoma" w:hAnsi="Tahoma" w:cs="Tahoma"/>
          <w:sz w:val="20"/>
          <w:lang w:eastAsia="en-US"/>
        </w:rPr>
        <w:t xml:space="preserve"> </w:t>
      </w:r>
      <w:r w:rsidR="00526E69" w:rsidRPr="00526E69">
        <w:rPr>
          <w:rFonts w:ascii="Tahoma" w:hAnsi="Tahoma" w:cs="Tahoma"/>
          <w:b/>
          <w:color w:val="FF0000"/>
          <w:sz w:val="20"/>
          <w:u w:color="FF0000"/>
          <w:lang w:eastAsia="en-US"/>
        </w:rPr>
        <w:t>[</w:t>
      </w:r>
      <w:r w:rsidRPr="00DD7155">
        <w:rPr>
          <w:rFonts w:ascii="Tahoma" w:hAnsi="Tahoma" w:cs="Tahoma"/>
          <w:sz w:val="20"/>
          <w:highlight w:val="green"/>
          <w:lang w:eastAsia="en-US"/>
        </w:rPr>
        <w:t>,Услуг</w:t>
      </w:r>
      <w:r w:rsidRPr="0034505F">
        <w:rPr>
          <w:rFonts w:ascii="Tahoma" w:hAnsi="Tahoma" w:cs="Tahoma"/>
          <w:sz w:val="20"/>
          <w:highlight w:val="green"/>
          <w:lang w:eastAsia="en-US"/>
        </w:rPr>
        <w:t>и</w:t>
      </w:r>
      <w:r w:rsidR="00526E69" w:rsidRPr="00526E69">
        <w:rPr>
          <w:rFonts w:ascii="Tahoma" w:hAnsi="Tahoma" w:cs="Tahoma"/>
          <w:b/>
          <w:color w:val="FF0000"/>
          <w:sz w:val="20"/>
          <w:lang w:eastAsia="en-US"/>
        </w:rPr>
        <w:t>]</w:t>
      </w:r>
      <w:r w:rsidRPr="00DD7155">
        <w:rPr>
          <w:rFonts w:ascii="Tahoma" w:hAnsi="Tahoma" w:cs="Tahoma"/>
          <w:sz w:val="20"/>
          <w:lang w:eastAsia="en-US"/>
        </w:rPr>
        <w:t xml:space="preserve"> </w:t>
      </w:r>
      <w:r w:rsidR="00526E69" w:rsidRPr="00526E69">
        <w:rPr>
          <w:rFonts w:ascii="Tahoma" w:hAnsi="Tahoma" w:cs="Tahoma"/>
          <w:b/>
          <w:color w:val="FF0000"/>
          <w:sz w:val="20"/>
          <w:u w:color="FF0000"/>
          <w:lang w:eastAsia="en-US"/>
        </w:rPr>
        <w:t>[</w:t>
      </w:r>
      <w:r w:rsidRPr="00DD7155">
        <w:rPr>
          <w:rFonts w:ascii="Tahoma" w:hAnsi="Tahoma" w:cs="Tahoma"/>
          <w:sz w:val="20"/>
          <w:lang w:eastAsia="en-US"/>
        </w:rPr>
        <w:t>,</w:t>
      </w:r>
      <w:r w:rsidRPr="00DD7155">
        <w:rPr>
          <w:rFonts w:ascii="Tahoma" w:hAnsi="Tahoma" w:cs="Tahoma"/>
          <w:sz w:val="20"/>
          <w:highlight w:val="red"/>
          <w:lang w:eastAsia="en-US"/>
        </w:rPr>
        <w:t>Товар</w:t>
      </w:r>
      <w:r w:rsidR="00526E69" w:rsidRPr="00526E69">
        <w:rPr>
          <w:rFonts w:ascii="Tahoma" w:hAnsi="Tahoma" w:cs="Tahoma"/>
          <w:b/>
          <w:color w:val="FF0000"/>
          <w:sz w:val="20"/>
          <w:lang w:eastAsia="en-US"/>
        </w:rPr>
        <w:t>]</w:t>
      </w:r>
      <w:r w:rsidRPr="00DD7155">
        <w:rPr>
          <w:rFonts w:ascii="Tahoma" w:hAnsi="Tahoma" w:cs="Tahoma"/>
          <w:sz w:val="20"/>
          <w:lang w:eastAsia="en-US"/>
        </w:rPr>
        <w:t xml:space="preserve"> </w:t>
      </w:r>
      <w:r w:rsidR="00526E69" w:rsidRPr="00526E69">
        <w:rPr>
          <w:rFonts w:ascii="Tahoma" w:hAnsi="Tahoma" w:cs="Tahoma"/>
          <w:b/>
          <w:color w:val="FF0000"/>
          <w:sz w:val="20"/>
          <w:u w:color="FF0000"/>
          <w:lang w:eastAsia="en-US"/>
        </w:rPr>
        <w:t>[</w:t>
      </w:r>
      <w:r w:rsidRPr="00DD7155">
        <w:rPr>
          <w:rFonts w:ascii="Tahoma" w:hAnsi="Tahoma" w:cs="Tahoma"/>
          <w:sz w:val="20"/>
          <w:highlight w:val="magenta"/>
          <w:lang w:eastAsia="en-US"/>
        </w:rPr>
        <w:t xml:space="preserve">, </w:t>
      </w:r>
      <w:r w:rsidRPr="00DD7155">
        <w:rPr>
          <w:rFonts w:ascii="Tahoma" w:hAnsi="Tahoma" w:cs="Tahoma"/>
          <w:sz w:val="20"/>
          <w:highlight w:val="magenta"/>
          <w:lang w:eastAsia="en-US" w:bidi="ru-RU"/>
        </w:rPr>
        <w:t>Права на ПО</w:t>
      </w:r>
      <w:r w:rsidR="00526E69" w:rsidRPr="00526E69">
        <w:rPr>
          <w:rFonts w:ascii="Tahoma" w:hAnsi="Tahoma" w:cs="Tahoma"/>
          <w:b/>
          <w:color w:val="FF0000"/>
          <w:sz w:val="20"/>
          <w:lang w:eastAsia="en-US" w:bidi="ru-RU"/>
        </w:rPr>
        <w:t>]</w:t>
      </w:r>
      <w:r w:rsidRPr="00DD7155">
        <w:rPr>
          <w:rFonts w:ascii="Tahoma" w:hAnsi="Tahoma" w:cs="Tahoma"/>
          <w:color w:val="FF0000"/>
          <w:sz w:val="20"/>
          <w:lang w:eastAsia="en-US" w:bidi="ru-RU"/>
        </w:rPr>
        <w:t xml:space="preserve"> </w:t>
      </w:r>
      <w:r w:rsidRPr="00DD7155">
        <w:rPr>
          <w:rFonts w:ascii="Tahoma" w:hAnsi="Tahoma" w:cs="Tahoma"/>
          <w:sz w:val="20"/>
          <w:lang w:eastAsia="en-US" w:bidi="ru-RU"/>
        </w:rPr>
        <w:t>с Недостатками</w:t>
      </w:r>
      <w:r w:rsidRPr="0034505F">
        <w:rPr>
          <w:rFonts w:ascii="Tahoma" w:hAnsi="Tahoma" w:cs="Tahoma"/>
          <w:sz w:val="20"/>
          <w:lang w:eastAsia="en-US" w:bidi="ru-RU"/>
        </w:rPr>
        <w:t>.</w:t>
      </w:r>
    </w:p>
    <w:p w14:paraId="769354D4" w14:textId="5FDD6DA9" w:rsidR="006209C6" w:rsidRPr="00DD7155" w:rsidRDefault="00BE0D0C" w:rsidP="002F68A6">
      <w:pPr>
        <w:pStyle w:val="1112"/>
        <w:numPr>
          <w:ilvl w:val="1"/>
          <w:numId w:val="13"/>
        </w:numPr>
        <w:spacing w:before="120" w:after="240"/>
        <w:ind w:left="142" w:hanging="1135"/>
        <w:rPr>
          <w:rFonts w:ascii="Tahoma" w:hAnsi="Tahoma" w:cs="Tahoma"/>
          <w:sz w:val="20"/>
        </w:rPr>
      </w:pPr>
      <w:bookmarkStart w:id="314" w:name="_Toc528580216"/>
      <w:r w:rsidRPr="00DD7155">
        <w:rPr>
          <w:rFonts w:ascii="Tahoma" w:hAnsi="Tahoma" w:cs="Tahoma"/>
          <w:sz w:val="20"/>
        </w:rPr>
        <w:t>В целях фиксации</w:t>
      </w:r>
      <w:r w:rsidR="008F3BBF" w:rsidRPr="008F3BBF">
        <w:rPr>
          <w:rFonts w:ascii="Tahoma" w:hAnsi="Tahoma" w:cs="Tahoma"/>
          <w:sz w:val="20"/>
        </w:rPr>
        <w:t xml:space="preserve"> </w:t>
      </w:r>
      <w:r w:rsidR="008F3BBF" w:rsidRPr="00DD7155">
        <w:rPr>
          <w:rFonts w:ascii="Tahoma" w:hAnsi="Tahoma" w:cs="Tahoma"/>
          <w:sz w:val="20"/>
        </w:rPr>
        <w:t>Недостатков</w:t>
      </w:r>
      <w:r w:rsidR="006209C6" w:rsidRPr="00DD7155">
        <w:rPr>
          <w:rFonts w:ascii="Tahoma" w:hAnsi="Tahoma" w:cs="Tahoma"/>
          <w:sz w:val="20"/>
        </w:rPr>
        <w:t>:</w:t>
      </w:r>
    </w:p>
    <w:p w14:paraId="0D2A4EEA" w14:textId="1484D941" w:rsidR="00BE0D0C" w:rsidRPr="00DD7155" w:rsidRDefault="008F3BBF" w:rsidP="00670FB1">
      <w:pPr>
        <w:pStyle w:val="1112"/>
        <w:numPr>
          <w:ilvl w:val="2"/>
          <w:numId w:val="13"/>
        </w:numPr>
        <w:spacing w:before="120" w:after="240"/>
        <w:ind w:left="142" w:hanging="1135"/>
        <w:rPr>
          <w:rFonts w:ascii="Tahoma" w:hAnsi="Tahoma" w:cs="Tahoma"/>
          <w:sz w:val="20"/>
        </w:rPr>
      </w:pPr>
      <w:r>
        <w:rPr>
          <w:rFonts w:ascii="Tahoma" w:hAnsi="Tahoma" w:cs="Tahoma"/>
          <w:sz w:val="20"/>
        </w:rPr>
        <w:t>Д</w:t>
      </w:r>
      <w:r w:rsidR="001E0D7F">
        <w:rPr>
          <w:rFonts w:ascii="Tahoma" w:hAnsi="Tahoma" w:cs="Tahoma"/>
          <w:sz w:val="20"/>
        </w:rPr>
        <w:t>ля установления которых требуется</w:t>
      </w:r>
      <w:r w:rsidR="00B813CB">
        <w:rPr>
          <w:rFonts w:ascii="Tahoma" w:hAnsi="Tahoma" w:cs="Tahoma"/>
          <w:sz w:val="20"/>
        </w:rPr>
        <w:t xml:space="preserve"> </w:t>
      </w:r>
      <w:r w:rsidR="00666D72" w:rsidRPr="00DD7155">
        <w:rPr>
          <w:rFonts w:ascii="Tahoma" w:hAnsi="Tahoma" w:cs="Tahoma"/>
          <w:sz w:val="20"/>
        </w:rPr>
        <w:t>осмотр</w:t>
      </w:r>
      <w:r w:rsidR="007B2318">
        <w:rPr>
          <w:rFonts w:ascii="Tahoma" w:hAnsi="Tahoma" w:cs="Tahoma"/>
          <w:sz w:val="20"/>
        </w:rPr>
        <w:t xml:space="preserve"> на территории Заказчика</w:t>
      </w:r>
      <w:r w:rsidR="00D87278">
        <w:rPr>
          <w:rFonts w:ascii="Tahoma" w:hAnsi="Tahoma" w:cs="Tahoma"/>
          <w:sz w:val="20"/>
        </w:rPr>
        <w:t xml:space="preserve"> (физические недостатки Работ</w:t>
      </w:r>
      <w:r w:rsidR="00D87278" w:rsidRPr="00F16DDB">
        <w:rPr>
          <w:rFonts w:ascii="Tahoma" w:hAnsi="Tahoma" w:cs="Tahoma"/>
          <w:sz w:val="20"/>
        </w:rPr>
        <w:t xml:space="preserve">, </w:t>
      </w:r>
      <w:r w:rsidR="00D87278">
        <w:rPr>
          <w:rFonts w:ascii="Tahoma" w:hAnsi="Tahoma" w:cs="Tahoma"/>
          <w:sz w:val="20"/>
        </w:rPr>
        <w:t>Оборудования и т.п.)</w:t>
      </w:r>
      <w:r w:rsidR="00666D72" w:rsidRPr="00DD7155">
        <w:rPr>
          <w:rFonts w:ascii="Tahoma" w:hAnsi="Tahoma" w:cs="Tahoma"/>
          <w:sz w:val="20"/>
        </w:rPr>
        <w:t>:</w:t>
      </w:r>
    </w:p>
    <w:p w14:paraId="2B223143" w14:textId="478F4A96" w:rsidR="00B14C14" w:rsidRPr="00DD7155" w:rsidRDefault="00FE555C" w:rsidP="002F68A6">
      <w:pPr>
        <w:pStyle w:val="1112"/>
        <w:tabs>
          <w:tab w:val="left" w:pos="284"/>
          <w:tab w:val="left" w:pos="924"/>
        </w:tabs>
        <w:spacing w:before="120" w:after="240"/>
        <w:ind w:left="142"/>
        <w:rPr>
          <w:rFonts w:ascii="Tahoma" w:hAnsi="Tahoma" w:cs="Tahoma"/>
          <w:sz w:val="20"/>
        </w:rPr>
      </w:pPr>
      <w:r>
        <w:rPr>
          <w:rFonts w:ascii="Tahoma" w:hAnsi="Tahoma" w:cs="Tahoma"/>
          <w:sz w:val="20"/>
        </w:rPr>
        <w:t>Заказчик</w:t>
      </w:r>
      <w:r w:rsidRPr="00F16DDB">
        <w:rPr>
          <w:rFonts w:ascii="Tahoma" w:hAnsi="Tahoma" w:cs="Tahoma"/>
          <w:sz w:val="20"/>
        </w:rPr>
        <w:t xml:space="preserve">, </w:t>
      </w:r>
      <w:r>
        <w:rPr>
          <w:rFonts w:ascii="Tahoma" w:hAnsi="Tahoma" w:cs="Tahoma"/>
          <w:sz w:val="20"/>
        </w:rPr>
        <w:t xml:space="preserve">путем  </w:t>
      </w:r>
      <w:r w:rsidR="005B17C2">
        <w:rPr>
          <w:rFonts w:ascii="Tahoma" w:hAnsi="Tahoma" w:cs="Tahoma"/>
          <w:sz w:val="20"/>
        </w:rPr>
        <w:t>письменно</w:t>
      </w:r>
      <w:r>
        <w:rPr>
          <w:rFonts w:ascii="Tahoma" w:hAnsi="Tahoma" w:cs="Tahoma"/>
          <w:sz w:val="20"/>
        </w:rPr>
        <w:t>го уведомления</w:t>
      </w:r>
      <w:r w:rsidRPr="00F16DDB">
        <w:rPr>
          <w:rFonts w:ascii="Tahoma" w:hAnsi="Tahoma" w:cs="Tahoma"/>
          <w:sz w:val="20"/>
        </w:rPr>
        <w:t>,</w:t>
      </w:r>
      <w:r w:rsidR="005B17C2">
        <w:rPr>
          <w:rFonts w:ascii="Tahoma" w:hAnsi="Tahoma" w:cs="Tahoma"/>
          <w:sz w:val="20"/>
        </w:rPr>
        <w:t xml:space="preserve"> </w:t>
      </w:r>
      <w:r w:rsidR="00666D72" w:rsidRPr="00DD7155">
        <w:rPr>
          <w:rFonts w:ascii="Tahoma" w:hAnsi="Tahoma" w:cs="Tahoma"/>
          <w:sz w:val="20"/>
        </w:rPr>
        <w:t xml:space="preserve">вызывает Подрядчика для совместного составления </w:t>
      </w:r>
      <w:r w:rsidR="009A01CC" w:rsidRPr="00DD7155">
        <w:rPr>
          <w:rFonts w:ascii="Tahoma" w:hAnsi="Tahoma" w:cs="Tahoma"/>
          <w:sz w:val="20"/>
        </w:rPr>
        <w:t>А</w:t>
      </w:r>
      <w:r w:rsidR="00666D72" w:rsidRPr="00DD7155">
        <w:rPr>
          <w:rFonts w:ascii="Tahoma" w:hAnsi="Tahoma" w:cs="Tahoma"/>
          <w:sz w:val="20"/>
        </w:rPr>
        <w:t>кта о выявленных недостатках</w:t>
      </w:r>
      <w:r w:rsidR="00C32AA5" w:rsidRPr="00DD7155">
        <w:rPr>
          <w:rFonts w:ascii="Tahoma" w:hAnsi="Tahoma" w:cs="Tahoma"/>
          <w:sz w:val="20"/>
        </w:rPr>
        <w:t xml:space="preserve"> и</w:t>
      </w:r>
      <w:r w:rsidR="00666D72" w:rsidRPr="00DD7155">
        <w:rPr>
          <w:rFonts w:ascii="Tahoma" w:hAnsi="Tahoma" w:cs="Tahoma"/>
          <w:sz w:val="20"/>
        </w:rPr>
        <w:t xml:space="preserve"> вносит записи</w:t>
      </w:r>
      <w:r w:rsidR="00D300B7" w:rsidRPr="00DD7155">
        <w:rPr>
          <w:rFonts w:ascii="Tahoma" w:hAnsi="Tahoma" w:cs="Tahoma"/>
          <w:sz w:val="20"/>
        </w:rPr>
        <w:t xml:space="preserve"> о Недостатках</w:t>
      </w:r>
      <w:r w:rsidR="00666D72" w:rsidRPr="00DD7155">
        <w:rPr>
          <w:rFonts w:ascii="Tahoma" w:hAnsi="Tahoma" w:cs="Tahoma"/>
          <w:sz w:val="20"/>
        </w:rPr>
        <w:t xml:space="preserve"> в Журналы работ</w:t>
      </w:r>
      <w:r w:rsidR="0029212B">
        <w:rPr>
          <w:rFonts w:ascii="Tahoma" w:hAnsi="Tahoma" w:cs="Tahoma"/>
          <w:sz w:val="20"/>
        </w:rPr>
        <w:t xml:space="preserve"> (если Недостаток выявлен во время исполнения Договора)</w:t>
      </w:r>
      <w:r w:rsidR="00666D72" w:rsidRPr="00DD7155">
        <w:rPr>
          <w:rFonts w:ascii="Tahoma" w:hAnsi="Tahoma" w:cs="Tahoma"/>
          <w:sz w:val="20"/>
        </w:rPr>
        <w:t>. Подрядчик обязан явиться на осмотр Недостатков в срок</w:t>
      </w:r>
      <w:r w:rsidR="00B14C14" w:rsidRPr="00DD7155">
        <w:rPr>
          <w:rFonts w:ascii="Tahoma" w:hAnsi="Tahoma" w:cs="Tahoma"/>
          <w:sz w:val="20"/>
        </w:rPr>
        <w:t>:</w:t>
      </w:r>
    </w:p>
    <w:p w14:paraId="59C8B167" w14:textId="77777777" w:rsidR="00B14C14" w:rsidRPr="00DD7155" w:rsidRDefault="00967E74"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666D72" w:rsidRPr="00DD7155">
        <w:rPr>
          <w:rFonts w:ascii="Tahoma" w:hAnsi="Tahoma" w:cs="Tahoma"/>
          <w:sz w:val="20"/>
        </w:rPr>
        <w:t xml:space="preserve">не позднее </w:t>
      </w:r>
      <w:r w:rsidR="00B14C14" w:rsidRPr="00DD7155">
        <w:rPr>
          <w:rFonts w:ascii="Tahoma" w:hAnsi="Tahoma" w:cs="Tahoma"/>
          <w:sz w:val="20"/>
        </w:rPr>
        <w:t>2</w:t>
      </w:r>
      <w:r w:rsidR="00666D72" w:rsidRPr="00DD7155">
        <w:rPr>
          <w:rFonts w:ascii="Tahoma" w:hAnsi="Tahoma" w:cs="Tahoma"/>
          <w:sz w:val="20"/>
        </w:rPr>
        <w:t xml:space="preserve"> </w:t>
      </w:r>
      <w:r w:rsidR="00CD2572" w:rsidRPr="00DD7155">
        <w:rPr>
          <w:rFonts w:ascii="Tahoma" w:hAnsi="Tahoma" w:cs="Tahoma"/>
          <w:sz w:val="20"/>
        </w:rPr>
        <w:t>р</w:t>
      </w:r>
      <w:r w:rsidR="00666D72" w:rsidRPr="00DD7155">
        <w:rPr>
          <w:rFonts w:ascii="Tahoma" w:hAnsi="Tahoma" w:cs="Tahoma"/>
          <w:sz w:val="20"/>
        </w:rPr>
        <w:t>.д.</w:t>
      </w:r>
      <w:r w:rsidR="00B14C14" w:rsidRPr="00DD7155">
        <w:rPr>
          <w:rFonts w:ascii="Tahoma" w:hAnsi="Tahoma" w:cs="Tahoma"/>
          <w:sz w:val="20"/>
        </w:rPr>
        <w:t xml:space="preserve"> – если Недостаток выявлен до демобилизации Подрядчика;</w:t>
      </w:r>
    </w:p>
    <w:p w14:paraId="034AA300" w14:textId="49935E37" w:rsidR="00B14C14" w:rsidRPr="00DD7155" w:rsidRDefault="00967E74"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B14C14" w:rsidRPr="00DD7155">
        <w:rPr>
          <w:rFonts w:ascii="Tahoma" w:hAnsi="Tahoma" w:cs="Tahoma"/>
          <w:sz w:val="20"/>
        </w:rPr>
        <w:t xml:space="preserve">не позднее </w:t>
      </w:r>
      <w:r w:rsidR="00D7632E">
        <w:rPr>
          <w:rFonts w:ascii="Tahoma" w:hAnsi="Tahoma" w:cs="Tahoma"/>
          <w:sz w:val="20"/>
        </w:rPr>
        <w:t>5</w:t>
      </w:r>
      <w:r w:rsidR="00B14C14" w:rsidRPr="00DD7155">
        <w:rPr>
          <w:rFonts w:ascii="Tahoma" w:hAnsi="Tahoma" w:cs="Tahoma"/>
          <w:sz w:val="20"/>
        </w:rPr>
        <w:t xml:space="preserve"> р.д. – если Недостаток выявлен после демобилизации Подрядчика,</w:t>
      </w:r>
    </w:p>
    <w:p w14:paraId="615BDDA9" w14:textId="77777777" w:rsidR="00B14C14" w:rsidRPr="00DD7155" w:rsidRDefault="00666D72"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с даты направления Заказчиком требования. </w:t>
      </w:r>
    </w:p>
    <w:p w14:paraId="1C53921D" w14:textId="3592429E" w:rsidR="00666D72" w:rsidRPr="00DD7155" w:rsidRDefault="00666D72"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Стороны производят осмотр выявленных Недостатков</w:t>
      </w:r>
      <w:r w:rsidR="00D7632E" w:rsidRPr="00F16DDB">
        <w:rPr>
          <w:rFonts w:ascii="Tahoma" w:hAnsi="Tahoma" w:cs="Tahoma"/>
          <w:sz w:val="20"/>
        </w:rPr>
        <w:t>,</w:t>
      </w:r>
      <w:r w:rsidR="00FE555C" w:rsidRPr="00F16DDB">
        <w:rPr>
          <w:rFonts w:ascii="Tahoma" w:hAnsi="Tahoma" w:cs="Tahoma"/>
          <w:sz w:val="20"/>
        </w:rPr>
        <w:t xml:space="preserve"> </w:t>
      </w:r>
      <w:r w:rsidRPr="00DD7155">
        <w:rPr>
          <w:rFonts w:ascii="Tahoma" w:hAnsi="Tahoma" w:cs="Tahoma"/>
          <w:sz w:val="20"/>
        </w:rPr>
        <w:t xml:space="preserve">фиксируют </w:t>
      </w:r>
      <w:r w:rsidR="00CD2572" w:rsidRPr="00DD7155">
        <w:rPr>
          <w:rFonts w:ascii="Tahoma" w:hAnsi="Tahoma" w:cs="Tahoma"/>
          <w:sz w:val="20"/>
        </w:rPr>
        <w:t xml:space="preserve">его </w:t>
      </w:r>
      <w:r w:rsidRPr="00DD7155">
        <w:rPr>
          <w:rFonts w:ascii="Tahoma" w:hAnsi="Tahoma" w:cs="Tahoma"/>
          <w:sz w:val="20"/>
        </w:rPr>
        <w:t xml:space="preserve">результаты </w:t>
      </w:r>
      <w:r w:rsidR="00D300B7" w:rsidRPr="00DD7155">
        <w:rPr>
          <w:rFonts w:ascii="Tahoma" w:hAnsi="Tahoma" w:cs="Tahoma"/>
          <w:sz w:val="20"/>
        </w:rPr>
        <w:t>и</w:t>
      </w:r>
      <w:r w:rsidRPr="00DD7155">
        <w:rPr>
          <w:rFonts w:ascii="Tahoma" w:hAnsi="Tahoma" w:cs="Tahoma"/>
          <w:sz w:val="20"/>
        </w:rPr>
        <w:t xml:space="preserve"> сроки устранения Недостатков</w:t>
      </w:r>
      <w:r w:rsidRPr="00DD7155" w:rsidDel="00C95A55">
        <w:rPr>
          <w:rFonts w:ascii="Tahoma" w:hAnsi="Tahoma" w:cs="Tahoma"/>
          <w:sz w:val="20"/>
        </w:rPr>
        <w:t xml:space="preserve"> </w:t>
      </w:r>
      <w:r w:rsidRPr="00DD7155">
        <w:rPr>
          <w:rFonts w:ascii="Tahoma" w:hAnsi="Tahoma" w:cs="Tahoma"/>
          <w:sz w:val="20"/>
        </w:rPr>
        <w:t xml:space="preserve">Подрядчиком в </w:t>
      </w:r>
      <w:r w:rsidR="009A01CC" w:rsidRPr="00DD7155">
        <w:rPr>
          <w:rFonts w:ascii="Tahoma" w:hAnsi="Tahoma" w:cs="Tahoma"/>
          <w:sz w:val="20"/>
        </w:rPr>
        <w:t>А</w:t>
      </w:r>
      <w:r w:rsidRPr="00DD7155">
        <w:rPr>
          <w:rFonts w:ascii="Tahoma" w:hAnsi="Tahoma" w:cs="Tahoma"/>
          <w:sz w:val="20"/>
        </w:rPr>
        <w:t>кте о выявленных недостатках.</w:t>
      </w:r>
    </w:p>
    <w:p w14:paraId="0ED293BF" w14:textId="4162B72D" w:rsidR="005B17C2" w:rsidRPr="00DD7155" w:rsidRDefault="00666D72" w:rsidP="005B17C2">
      <w:pPr>
        <w:tabs>
          <w:tab w:val="left" w:pos="284"/>
        </w:tabs>
        <w:spacing w:before="120" w:after="240"/>
        <w:ind w:left="142" w:firstLine="0"/>
        <w:rPr>
          <w:rFonts w:ascii="Tahoma" w:hAnsi="Tahoma" w:cs="Tahoma"/>
          <w:sz w:val="20"/>
        </w:rPr>
      </w:pPr>
      <w:r w:rsidRPr="00DD7155">
        <w:rPr>
          <w:rFonts w:ascii="Tahoma" w:hAnsi="Tahoma" w:cs="Tahoma"/>
          <w:sz w:val="20"/>
        </w:rPr>
        <w:t xml:space="preserve">В случае неявки Подрядчика </w:t>
      </w:r>
      <w:r w:rsidR="00D300B7" w:rsidRPr="00DD7155">
        <w:rPr>
          <w:rFonts w:ascii="Tahoma" w:hAnsi="Tahoma" w:cs="Tahoma"/>
          <w:sz w:val="20"/>
        </w:rPr>
        <w:t>в установленный срок</w:t>
      </w:r>
      <w:r w:rsidRPr="00DD7155">
        <w:rPr>
          <w:rFonts w:ascii="Tahoma" w:hAnsi="Tahoma" w:cs="Tahoma"/>
          <w:sz w:val="20"/>
        </w:rPr>
        <w:t>, либо отказа о</w:t>
      </w:r>
      <w:r w:rsidR="00D300B7" w:rsidRPr="00DD7155">
        <w:rPr>
          <w:rFonts w:ascii="Tahoma" w:hAnsi="Tahoma" w:cs="Tahoma"/>
          <w:sz w:val="20"/>
        </w:rPr>
        <w:t>т участия в совместном осмотре</w:t>
      </w:r>
      <w:r w:rsidRPr="00DD7155">
        <w:rPr>
          <w:rFonts w:ascii="Tahoma" w:hAnsi="Tahoma" w:cs="Tahoma"/>
          <w:sz w:val="20"/>
        </w:rPr>
        <w:t xml:space="preserve">, </w:t>
      </w:r>
      <w:r w:rsidR="009A01CC" w:rsidRPr="00DD7155">
        <w:rPr>
          <w:rFonts w:ascii="Tahoma" w:hAnsi="Tahoma" w:cs="Tahoma"/>
          <w:sz w:val="20"/>
        </w:rPr>
        <w:t>А</w:t>
      </w:r>
      <w:r w:rsidRPr="00DD7155">
        <w:rPr>
          <w:rFonts w:ascii="Tahoma" w:hAnsi="Tahoma" w:cs="Tahoma"/>
          <w:sz w:val="20"/>
        </w:rPr>
        <w:t xml:space="preserve">кт о выявленных недостатках составляется Заказчиком в одностороннем порядке с </w:t>
      </w:r>
      <w:r w:rsidR="00D300B7" w:rsidRPr="00DD7155">
        <w:rPr>
          <w:rFonts w:ascii="Tahoma" w:hAnsi="Tahoma" w:cs="Tahoma"/>
          <w:sz w:val="20"/>
        </w:rPr>
        <w:t>отметкой об</w:t>
      </w:r>
      <w:r w:rsidRPr="00DD7155">
        <w:rPr>
          <w:rFonts w:ascii="Tahoma" w:hAnsi="Tahoma" w:cs="Tahoma"/>
          <w:sz w:val="20"/>
        </w:rPr>
        <w:t xml:space="preserve"> отсутстви</w:t>
      </w:r>
      <w:r w:rsidR="00D300B7" w:rsidRPr="00DD7155">
        <w:rPr>
          <w:rFonts w:ascii="Tahoma" w:hAnsi="Tahoma" w:cs="Tahoma"/>
          <w:sz w:val="20"/>
        </w:rPr>
        <w:t>и</w:t>
      </w:r>
      <w:r w:rsidRPr="00DD7155">
        <w:rPr>
          <w:rFonts w:ascii="Tahoma" w:hAnsi="Tahoma" w:cs="Tahoma"/>
          <w:sz w:val="20"/>
        </w:rPr>
        <w:t xml:space="preserve"> Подрядчика</w:t>
      </w:r>
      <w:r w:rsidR="00D300B7" w:rsidRPr="00DD7155">
        <w:rPr>
          <w:rFonts w:ascii="Tahoma" w:hAnsi="Tahoma" w:cs="Tahoma"/>
          <w:sz w:val="20"/>
        </w:rPr>
        <w:t xml:space="preserve"> на осмотре</w:t>
      </w:r>
      <w:r w:rsidRPr="00DD7155">
        <w:rPr>
          <w:rFonts w:ascii="Tahoma" w:hAnsi="Tahoma" w:cs="Tahoma"/>
          <w:sz w:val="20"/>
        </w:rPr>
        <w:t xml:space="preserve">. </w:t>
      </w:r>
      <w:r w:rsidR="005B17C2">
        <w:rPr>
          <w:rFonts w:ascii="Tahoma" w:hAnsi="Tahoma" w:cs="Tahoma"/>
          <w:sz w:val="20"/>
        </w:rPr>
        <w:t xml:space="preserve">Подрядчик имеет право отказаться от участия в осмотре, указав в ответном письме, что выявленный недостаток будет им устранен в срок, согласованный с Заказчиком. </w:t>
      </w:r>
    </w:p>
    <w:p w14:paraId="70C71D32" w14:textId="4B647DD4" w:rsidR="005E655D" w:rsidRPr="00DD7155" w:rsidRDefault="008F3BBF">
      <w:pPr>
        <w:pStyle w:val="1112"/>
        <w:numPr>
          <w:ilvl w:val="2"/>
          <w:numId w:val="13"/>
        </w:numPr>
        <w:spacing w:before="120" w:after="240"/>
        <w:ind w:left="142" w:hanging="1135"/>
        <w:rPr>
          <w:rFonts w:ascii="Tahoma" w:hAnsi="Tahoma" w:cs="Tahoma"/>
          <w:sz w:val="20"/>
        </w:rPr>
      </w:pPr>
      <w:r>
        <w:rPr>
          <w:rFonts w:ascii="Tahoma" w:hAnsi="Tahoma" w:cs="Tahoma"/>
          <w:sz w:val="20"/>
        </w:rPr>
        <w:t xml:space="preserve">Для установления которых не </w:t>
      </w:r>
      <w:r w:rsidRPr="008F3BBF">
        <w:rPr>
          <w:rFonts w:ascii="Tahoma" w:hAnsi="Tahoma" w:cs="Tahoma"/>
          <w:sz w:val="20"/>
        </w:rPr>
        <w:t xml:space="preserve">требуется </w:t>
      </w:r>
      <w:r>
        <w:rPr>
          <w:rFonts w:ascii="Tahoma" w:hAnsi="Tahoma" w:cs="Tahoma"/>
          <w:sz w:val="20"/>
        </w:rPr>
        <w:t>осмотр</w:t>
      </w:r>
      <w:r w:rsidR="00D87278">
        <w:rPr>
          <w:rFonts w:ascii="Tahoma" w:hAnsi="Tahoma" w:cs="Tahoma"/>
          <w:sz w:val="20"/>
        </w:rPr>
        <w:t xml:space="preserve"> </w:t>
      </w:r>
      <w:r w:rsidRPr="008F3BBF">
        <w:rPr>
          <w:rFonts w:ascii="Tahoma" w:hAnsi="Tahoma" w:cs="Tahoma"/>
          <w:sz w:val="20"/>
        </w:rPr>
        <w:t>на территории Заказчика</w:t>
      </w:r>
      <w:r w:rsidR="00D87278">
        <w:rPr>
          <w:rFonts w:ascii="Tahoma" w:hAnsi="Tahoma" w:cs="Tahoma"/>
          <w:sz w:val="20"/>
        </w:rPr>
        <w:t xml:space="preserve"> (недостатки Документации и т.п)</w:t>
      </w:r>
      <w:r w:rsidR="007B2318">
        <w:rPr>
          <w:rFonts w:ascii="Tahoma" w:hAnsi="Tahoma" w:cs="Tahoma"/>
          <w:iCs/>
          <w:sz w:val="20"/>
        </w:rPr>
        <w:t xml:space="preserve"> </w:t>
      </w:r>
      <w:r w:rsidR="005E655D" w:rsidRPr="00DD7155">
        <w:rPr>
          <w:rFonts w:ascii="Tahoma" w:hAnsi="Tahoma" w:cs="Tahoma"/>
          <w:sz w:val="20"/>
        </w:rPr>
        <w:t>:</w:t>
      </w:r>
    </w:p>
    <w:p w14:paraId="21B7FA08" w14:textId="693C1065" w:rsidR="00CD4D5F" w:rsidRPr="00DD7155" w:rsidRDefault="005E655D"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Акт о выявленных недостатках подписанный Заказчиком направляется Подрядчику по электронной почте и на бумажном носителе</w:t>
      </w:r>
      <w:r w:rsidR="00D311B3">
        <w:rPr>
          <w:rFonts w:ascii="Tahoma" w:hAnsi="Tahoma" w:cs="Tahoma"/>
          <w:sz w:val="20"/>
        </w:rPr>
        <w:t>.</w:t>
      </w:r>
    </w:p>
    <w:p w14:paraId="29FFC9EB" w14:textId="2A112A88" w:rsidR="00B3149F" w:rsidRDefault="005E655D" w:rsidP="002F68A6">
      <w:pPr>
        <w:tabs>
          <w:tab w:val="left" w:pos="284"/>
        </w:tabs>
        <w:spacing w:before="120" w:after="240"/>
        <w:ind w:left="142" w:firstLine="0"/>
        <w:rPr>
          <w:rFonts w:ascii="Tahoma" w:hAnsi="Tahoma" w:cs="Tahoma"/>
          <w:sz w:val="20"/>
        </w:rPr>
      </w:pPr>
      <w:r w:rsidRPr="00DD7155">
        <w:rPr>
          <w:rFonts w:ascii="Tahoma" w:hAnsi="Tahoma" w:cs="Tahoma"/>
          <w:sz w:val="20"/>
        </w:rPr>
        <w:t>Подрядчик направляет Заказчику подписанные акты не позднее 2 р.д. с даты их получения в электронной форме и на бумажном носителе соответственно</w:t>
      </w:r>
      <w:r w:rsidR="00B3149F" w:rsidRPr="00DD7155">
        <w:rPr>
          <w:rFonts w:ascii="Tahoma" w:hAnsi="Tahoma" w:cs="Tahoma"/>
          <w:sz w:val="20"/>
        </w:rPr>
        <w:t>.</w:t>
      </w:r>
      <w:bookmarkEnd w:id="314"/>
    </w:p>
    <w:p w14:paraId="6F997CDE" w14:textId="02580EEA" w:rsidR="001E0D7F" w:rsidRPr="00DD7155" w:rsidRDefault="001E0D7F" w:rsidP="002F68A6">
      <w:pPr>
        <w:tabs>
          <w:tab w:val="left" w:pos="284"/>
        </w:tabs>
        <w:spacing w:before="120" w:after="240"/>
        <w:ind w:left="142" w:firstLine="0"/>
        <w:rPr>
          <w:rFonts w:ascii="Tahoma" w:hAnsi="Tahoma" w:cs="Tahoma"/>
          <w:sz w:val="20"/>
        </w:rPr>
      </w:pPr>
      <w:r w:rsidRPr="001E0D7F">
        <w:rPr>
          <w:rFonts w:ascii="Tahoma" w:hAnsi="Tahoma" w:cs="Tahoma"/>
          <w:sz w:val="20"/>
        </w:rPr>
        <w:t xml:space="preserve">В случае если Акт о выявленных недостатках в установленный срок немотивированно не подписан со стороны Подрядчика, </w:t>
      </w:r>
      <w:r>
        <w:rPr>
          <w:rFonts w:ascii="Tahoma" w:hAnsi="Tahoma" w:cs="Tahoma"/>
          <w:sz w:val="20"/>
        </w:rPr>
        <w:t xml:space="preserve">в </w:t>
      </w:r>
      <w:r w:rsidRPr="001E0D7F">
        <w:rPr>
          <w:rFonts w:ascii="Tahoma" w:hAnsi="Tahoma" w:cs="Tahoma"/>
          <w:sz w:val="20"/>
        </w:rPr>
        <w:t>Акт</w:t>
      </w:r>
      <w:r>
        <w:rPr>
          <w:rFonts w:ascii="Tahoma" w:hAnsi="Tahoma" w:cs="Tahoma"/>
          <w:sz w:val="20"/>
        </w:rPr>
        <w:t>е</w:t>
      </w:r>
      <w:r w:rsidRPr="001E0D7F">
        <w:rPr>
          <w:rFonts w:ascii="Tahoma" w:hAnsi="Tahoma" w:cs="Tahoma"/>
          <w:sz w:val="20"/>
        </w:rPr>
        <w:t xml:space="preserve"> о выявленных недостатках </w:t>
      </w:r>
      <w:r>
        <w:rPr>
          <w:rFonts w:ascii="Tahoma" w:hAnsi="Tahoma" w:cs="Tahoma"/>
          <w:sz w:val="20"/>
        </w:rPr>
        <w:t>делается отметка</w:t>
      </w:r>
      <w:r w:rsidRPr="001E0D7F">
        <w:rPr>
          <w:rFonts w:ascii="Tahoma" w:hAnsi="Tahoma" w:cs="Tahoma"/>
          <w:sz w:val="20"/>
        </w:rPr>
        <w:t xml:space="preserve"> об отсутствии возражений со стороны Подрядчика.</w:t>
      </w:r>
    </w:p>
    <w:p w14:paraId="1CA0E662" w14:textId="538CF10C" w:rsidR="005B17C2" w:rsidRDefault="00202D00" w:rsidP="002F68A6">
      <w:pPr>
        <w:pStyle w:val="1112"/>
        <w:numPr>
          <w:ilvl w:val="1"/>
          <w:numId w:val="13"/>
        </w:numPr>
        <w:spacing w:before="120" w:after="240"/>
        <w:ind w:left="142" w:hanging="1135"/>
        <w:rPr>
          <w:rFonts w:ascii="Tahoma" w:hAnsi="Tahoma" w:cs="Tahoma"/>
          <w:sz w:val="20"/>
        </w:rPr>
      </w:pPr>
      <w:bookmarkStart w:id="315" w:name="_Toc528580217"/>
      <w:r w:rsidRPr="00DD7155">
        <w:rPr>
          <w:rFonts w:ascii="Tahoma" w:hAnsi="Tahoma" w:cs="Tahoma"/>
          <w:sz w:val="20"/>
        </w:rPr>
        <w:t>В случае если Подрядчик</w:t>
      </w:r>
      <w:r w:rsidR="009D2249" w:rsidRPr="00F16DDB">
        <w:rPr>
          <w:rFonts w:ascii="Tahoma" w:hAnsi="Tahoma" w:cs="Tahoma"/>
          <w:sz w:val="20"/>
        </w:rPr>
        <w:t xml:space="preserve">, </w:t>
      </w:r>
      <w:r w:rsidR="009D2249">
        <w:rPr>
          <w:rFonts w:ascii="Tahoma" w:hAnsi="Tahoma" w:cs="Tahoma"/>
          <w:sz w:val="20"/>
        </w:rPr>
        <w:t>по любым причинам</w:t>
      </w:r>
      <w:r w:rsidR="009D2249" w:rsidRPr="00F16DDB">
        <w:rPr>
          <w:rFonts w:ascii="Tahoma" w:hAnsi="Tahoma" w:cs="Tahoma"/>
          <w:sz w:val="20"/>
        </w:rPr>
        <w:t>,</w:t>
      </w:r>
      <w:r w:rsidRPr="00DD7155">
        <w:rPr>
          <w:rFonts w:ascii="Tahoma" w:hAnsi="Tahoma" w:cs="Tahoma"/>
          <w:sz w:val="20"/>
        </w:rPr>
        <w:t xml:space="preserve"> в установленные </w:t>
      </w:r>
      <w:r w:rsidR="005E655D" w:rsidRPr="00DD7155">
        <w:rPr>
          <w:rFonts w:ascii="Tahoma" w:hAnsi="Tahoma" w:cs="Tahoma"/>
          <w:sz w:val="20"/>
        </w:rPr>
        <w:t>а</w:t>
      </w:r>
      <w:r w:rsidRPr="00DD7155">
        <w:rPr>
          <w:rFonts w:ascii="Tahoma" w:hAnsi="Tahoma" w:cs="Tahoma"/>
          <w:sz w:val="20"/>
        </w:rPr>
        <w:t xml:space="preserve">ктом сроки не устранит </w:t>
      </w:r>
      <w:r w:rsidR="005E655D" w:rsidRPr="00DD7155">
        <w:rPr>
          <w:rFonts w:ascii="Tahoma" w:hAnsi="Tahoma" w:cs="Tahoma"/>
          <w:sz w:val="20"/>
        </w:rPr>
        <w:t>Н</w:t>
      </w:r>
      <w:r w:rsidRPr="00DD7155">
        <w:rPr>
          <w:rFonts w:ascii="Tahoma" w:hAnsi="Tahoma" w:cs="Tahoma"/>
          <w:sz w:val="20"/>
        </w:rPr>
        <w:t xml:space="preserve">едостатки, Заказчик вправе устранить их самостоятельно либо с привлечением третьих лиц. </w:t>
      </w:r>
      <w:bookmarkEnd w:id="315"/>
    </w:p>
    <w:p w14:paraId="54F1FB03" w14:textId="04E1F9E9" w:rsidR="00B3149F" w:rsidRPr="00DD7155" w:rsidRDefault="005B17C2" w:rsidP="00F16DDB">
      <w:pPr>
        <w:pStyle w:val="1112"/>
        <w:spacing w:before="120" w:after="240"/>
        <w:ind w:left="142"/>
        <w:rPr>
          <w:rFonts w:ascii="Tahoma" w:hAnsi="Tahoma" w:cs="Tahoma"/>
          <w:sz w:val="20"/>
        </w:rPr>
      </w:pPr>
      <w:r>
        <w:rPr>
          <w:rFonts w:ascii="Tahoma" w:hAnsi="Tahoma" w:cs="Tahoma"/>
          <w:sz w:val="20"/>
        </w:rPr>
        <w:t>Н</w:t>
      </w:r>
      <w:r w:rsidRPr="00DD7155">
        <w:rPr>
          <w:rFonts w:ascii="Tahoma" w:hAnsi="Tahoma" w:cs="Tahoma"/>
          <w:sz w:val="20"/>
        </w:rPr>
        <w:t>есоблюдение формы Акт</w:t>
      </w:r>
      <w:r>
        <w:rPr>
          <w:rFonts w:ascii="Tahoma" w:hAnsi="Tahoma" w:cs="Tahoma"/>
          <w:sz w:val="20"/>
        </w:rPr>
        <w:t>а</w:t>
      </w:r>
      <w:r w:rsidRPr="00DD7155">
        <w:rPr>
          <w:rFonts w:ascii="Tahoma" w:hAnsi="Tahoma" w:cs="Tahoma"/>
          <w:sz w:val="20"/>
        </w:rPr>
        <w:t xml:space="preserve"> о выявленных недостатках /невнесение записи в Журнал Работ не освобождает Подрядчика от необходимости устранения Недостатков</w:t>
      </w:r>
      <w:r>
        <w:rPr>
          <w:rFonts w:ascii="Tahoma" w:hAnsi="Tahoma" w:cs="Tahoma"/>
          <w:sz w:val="20"/>
        </w:rPr>
        <w:t>.</w:t>
      </w:r>
    </w:p>
    <w:p w14:paraId="7B433D6A" w14:textId="77777777" w:rsidR="00970193" w:rsidRPr="00DD7155" w:rsidRDefault="00990A3C" w:rsidP="002F68A6">
      <w:pPr>
        <w:pStyle w:val="1112"/>
        <w:numPr>
          <w:ilvl w:val="1"/>
          <w:numId w:val="13"/>
        </w:numPr>
        <w:spacing w:before="120" w:after="240"/>
        <w:ind w:left="142" w:hanging="1135"/>
        <w:rPr>
          <w:rFonts w:ascii="Tahoma" w:hAnsi="Tahoma" w:cs="Tahoma"/>
          <w:sz w:val="20"/>
        </w:rPr>
      </w:pPr>
      <w:bookmarkStart w:id="316" w:name="_Toc528580218"/>
      <w:r w:rsidRPr="00DD7155">
        <w:rPr>
          <w:rFonts w:ascii="Tahoma" w:hAnsi="Tahoma" w:cs="Tahoma"/>
          <w:sz w:val="20"/>
        </w:rPr>
        <w:t xml:space="preserve">В случае если для устранения Недостатков требуется остановка действующего </w:t>
      </w:r>
      <w:r w:rsidRPr="00DD7155">
        <w:rPr>
          <w:rFonts w:ascii="Tahoma" w:hAnsi="Tahoma"/>
          <w:sz w:val="20"/>
        </w:rPr>
        <w:t>Объекта</w:t>
      </w:r>
      <w:r w:rsidRPr="00DD7155">
        <w:rPr>
          <w:rFonts w:ascii="Tahoma" w:hAnsi="Tahoma" w:cs="Tahoma"/>
          <w:sz w:val="20"/>
        </w:rPr>
        <w:t xml:space="preserve">/Оборудования Стороны </w:t>
      </w:r>
      <w:r w:rsidR="003C6053" w:rsidRPr="00DD7155">
        <w:rPr>
          <w:rFonts w:ascii="Tahoma" w:hAnsi="Tahoma" w:cs="Tahoma"/>
          <w:sz w:val="20"/>
        </w:rPr>
        <w:t>определяют</w:t>
      </w:r>
      <w:r w:rsidRPr="00DD7155">
        <w:rPr>
          <w:rFonts w:ascii="Tahoma" w:hAnsi="Tahoma" w:cs="Tahoma"/>
          <w:sz w:val="20"/>
        </w:rPr>
        <w:t xml:space="preserve"> в Акте о выявленных недостатках сроки и порядок такой приостановки для устранения Недостатков. </w:t>
      </w:r>
    </w:p>
    <w:p w14:paraId="6237763C" w14:textId="511C9364" w:rsidR="00990A3C" w:rsidRPr="00DD7155" w:rsidRDefault="00990A3C" w:rsidP="00970193">
      <w:pPr>
        <w:pStyle w:val="1112"/>
        <w:spacing w:before="120" w:after="240"/>
        <w:ind w:left="142"/>
        <w:rPr>
          <w:rFonts w:ascii="Tahoma" w:hAnsi="Tahoma" w:cs="Tahoma"/>
          <w:sz w:val="20"/>
        </w:rPr>
      </w:pPr>
      <w:r w:rsidRPr="00DD7155">
        <w:rPr>
          <w:rFonts w:ascii="Tahoma" w:hAnsi="Tahoma" w:cs="Tahoma"/>
          <w:sz w:val="20"/>
        </w:rPr>
        <w:t>Заказчик остан</w:t>
      </w:r>
      <w:r w:rsidR="00970193" w:rsidRPr="00DD7155">
        <w:rPr>
          <w:rFonts w:ascii="Tahoma" w:hAnsi="Tahoma" w:cs="Tahoma"/>
          <w:sz w:val="20"/>
        </w:rPr>
        <w:t>авливает</w:t>
      </w:r>
      <w:r w:rsidRPr="00DD7155">
        <w:rPr>
          <w:rFonts w:ascii="Tahoma" w:hAnsi="Tahoma" w:cs="Tahoma"/>
          <w:sz w:val="20"/>
        </w:rPr>
        <w:t xml:space="preserve"> </w:t>
      </w:r>
      <w:r w:rsidRPr="00DD7155">
        <w:rPr>
          <w:rFonts w:ascii="Tahoma" w:hAnsi="Tahoma"/>
          <w:sz w:val="20"/>
        </w:rPr>
        <w:t>Объект</w:t>
      </w:r>
      <w:r w:rsidRPr="00DD7155">
        <w:rPr>
          <w:rFonts w:ascii="Tahoma" w:hAnsi="Tahoma" w:cs="Tahoma"/>
          <w:sz w:val="20"/>
        </w:rPr>
        <w:t>/Оборудование не позднее согласованной в Акте о выявленных недостатках даты.</w:t>
      </w:r>
    </w:p>
    <w:p w14:paraId="04BFB4F7" w14:textId="77777777" w:rsidR="00990A3C" w:rsidRPr="00DD7155" w:rsidRDefault="00990A3C"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По результатам устранения Недостатков, указанных в Акте о выявленных недостатках и требующих остановки действующего </w:t>
      </w:r>
      <w:r w:rsidRPr="00DD7155">
        <w:rPr>
          <w:rFonts w:ascii="Tahoma" w:hAnsi="Tahoma"/>
          <w:sz w:val="20"/>
        </w:rPr>
        <w:t>Объекта</w:t>
      </w:r>
      <w:r w:rsidRPr="00DD7155">
        <w:rPr>
          <w:rFonts w:ascii="Tahoma" w:hAnsi="Tahoma" w:cs="Tahoma"/>
          <w:sz w:val="20"/>
        </w:rPr>
        <w:t xml:space="preserve">/Оборудования, Подрядчик в срок не более </w:t>
      </w:r>
      <w:r w:rsidR="003C6053" w:rsidRPr="00DD7155">
        <w:rPr>
          <w:rFonts w:ascii="Tahoma" w:hAnsi="Tahoma" w:cs="Tahoma"/>
          <w:sz w:val="20"/>
        </w:rPr>
        <w:t>1</w:t>
      </w:r>
      <w:r w:rsidR="00BF42BB" w:rsidRPr="00DD7155">
        <w:rPr>
          <w:rFonts w:ascii="Tahoma" w:hAnsi="Tahoma" w:cs="Tahoma"/>
          <w:sz w:val="20"/>
        </w:rPr>
        <w:t xml:space="preserve"> </w:t>
      </w:r>
      <w:r w:rsidR="00241B64" w:rsidRPr="00DD7155">
        <w:rPr>
          <w:rFonts w:ascii="Tahoma" w:hAnsi="Tahoma" w:cs="Tahoma"/>
          <w:sz w:val="20"/>
        </w:rPr>
        <w:t>р.д.</w:t>
      </w:r>
      <w:r w:rsidRPr="00DD7155">
        <w:rPr>
          <w:rFonts w:ascii="Tahoma" w:hAnsi="Tahoma" w:cs="Tahoma"/>
          <w:sz w:val="20"/>
        </w:rPr>
        <w:t xml:space="preserve"> направляет Заказчику соответствующее уведомление.</w:t>
      </w:r>
    </w:p>
    <w:p w14:paraId="498E210D" w14:textId="77777777" w:rsidR="00990A3C" w:rsidRPr="00DD7155" w:rsidRDefault="00990A3C"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Сроки приостановки </w:t>
      </w:r>
      <w:r w:rsidRPr="00DD7155">
        <w:rPr>
          <w:rFonts w:ascii="Tahoma" w:hAnsi="Tahoma"/>
          <w:sz w:val="20"/>
        </w:rPr>
        <w:t>Объекта</w:t>
      </w:r>
      <w:r w:rsidRPr="00DD7155">
        <w:rPr>
          <w:rFonts w:ascii="Tahoma" w:hAnsi="Tahoma" w:cs="Tahoma"/>
          <w:sz w:val="20"/>
        </w:rPr>
        <w:t>/Оборудования для устранения</w:t>
      </w:r>
      <w:r w:rsidR="009756EE" w:rsidRPr="00DD7155">
        <w:rPr>
          <w:rFonts w:ascii="Tahoma" w:hAnsi="Tahoma" w:cs="Tahoma"/>
          <w:sz w:val="20"/>
        </w:rPr>
        <w:t xml:space="preserve"> любых</w:t>
      </w:r>
      <w:r w:rsidRPr="00DD7155">
        <w:rPr>
          <w:rFonts w:ascii="Tahoma" w:hAnsi="Tahoma" w:cs="Tahoma"/>
          <w:sz w:val="20"/>
        </w:rPr>
        <w:t xml:space="preserve"> Недостатков не влияют на </w:t>
      </w:r>
      <w:r w:rsidR="002C0A3B" w:rsidRPr="00DD7155">
        <w:rPr>
          <w:rFonts w:ascii="Tahoma" w:hAnsi="Tahoma" w:cs="Tahoma"/>
          <w:sz w:val="20"/>
        </w:rPr>
        <w:t>иные сроки,</w:t>
      </w:r>
      <w:r w:rsidRPr="00DD7155">
        <w:rPr>
          <w:rFonts w:ascii="Tahoma" w:hAnsi="Tahoma" w:cs="Tahoma"/>
          <w:sz w:val="20"/>
        </w:rPr>
        <w:t xml:space="preserve"> установленные</w:t>
      </w:r>
      <w:r w:rsidR="00641FE3" w:rsidRPr="00DD7155">
        <w:rPr>
          <w:rFonts w:ascii="Tahoma" w:hAnsi="Tahoma" w:cs="Tahoma"/>
          <w:sz w:val="20"/>
        </w:rPr>
        <w:t xml:space="preserve"> Договором</w:t>
      </w:r>
      <w:r w:rsidR="002C0A3B" w:rsidRPr="00DD7155">
        <w:rPr>
          <w:rFonts w:ascii="Tahoma" w:hAnsi="Tahoma" w:cs="Tahoma"/>
          <w:sz w:val="20"/>
        </w:rPr>
        <w:t xml:space="preserve"> и Приложениями,</w:t>
      </w:r>
      <w:r w:rsidR="00641FE3" w:rsidRPr="00DD7155">
        <w:rPr>
          <w:rFonts w:ascii="Tahoma" w:hAnsi="Tahoma" w:cs="Tahoma"/>
          <w:sz w:val="20"/>
        </w:rPr>
        <w:t xml:space="preserve"> </w:t>
      </w:r>
      <w:r w:rsidR="00BA5678" w:rsidRPr="00DD7155">
        <w:rPr>
          <w:rFonts w:ascii="Tahoma" w:hAnsi="Tahoma" w:cs="Tahoma"/>
          <w:sz w:val="20"/>
        </w:rPr>
        <w:t>Подрядчик не освобождается от ответственности</w:t>
      </w:r>
      <w:r w:rsidR="002C0A3B" w:rsidRPr="00DD7155">
        <w:rPr>
          <w:rFonts w:ascii="Tahoma" w:hAnsi="Tahoma" w:cs="Tahoma"/>
          <w:sz w:val="20"/>
        </w:rPr>
        <w:t xml:space="preserve"> согласно Договору</w:t>
      </w:r>
      <w:r w:rsidR="00BA5678" w:rsidRPr="00DD7155">
        <w:rPr>
          <w:rFonts w:ascii="Tahoma" w:hAnsi="Tahoma" w:cs="Tahoma"/>
          <w:sz w:val="20"/>
        </w:rPr>
        <w:t>, а также возмещения убытков Заказчика</w:t>
      </w:r>
      <w:r w:rsidR="00641FE3" w:rsidRPr="00DD7155">
        <w:rPr>
          <w:rFonts w:ascii="Tahoma" w:hAnsi="Tahoma" w:cs="Tahoma"/>
          <w:sz w:val="20"/>
        </w:rPr>
        <w:t>.</w:t>
      </w:r>
    </w:p>
    <w:p w14:paraId="6C96C7D6" w14:textId="5527B1B6" w:rsidR="00B3149F" w:rsidRPr="00DD7155" w:rsidRDefault="00B3149F"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 xml:space="preserve">Заказчик в процессе выполнения Работ вправе давать в письменной форме распоряжения </w:t>
      </w:r>
      <w:r w:rsidR="00B7697D" w:rsidRPr="00DD7155">
        <w:rPr>
          <w:rFonts w:ascii="Tahoma" w:hAnsi="Tahoma" w:cs="Tahoma"/>
          <w:sz w:val="20"/>
        </w:rPr>
        <w:t>П</w:t>
      </w:r>
      <w:r w:rsidRPr="00DD7155">
        <w:rPr>
          <w:rFonts w:ascii="Tahoma" w:hAnsi="Tahoma" w:cs="Tahoma"/>
          <w:sz w:val="20"/>
        </w:rPr>
        <w:t>одрядчику</w:t>
      </w:r>
      <w:r w:rsidR="00B65952"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 в том числе в отношении:</w:t>
      </w:r>
      <w:bookmarkEnd w:id="316"/>
    </w:p>
    <w:p w14:paraId="6F7D4DF5" w14:textId="06838E5D" w:rsidR="00967E74" w:rsidRPr="00DD7155" w:rsidRDefault="00B3149F"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вывоза с </w:t>
      </w:r>
      <w:r w:rsidR="00E87840" w:rsidRPr="00DD7155">
        <w:rPr>
          <w:rFonts w:ascii="Tahoma" w:hAnsi="Tahoma"/>
          <w:color w:val="7030A0"/>
          <w:sz w:val="20"/>
        </w:rPr>
        <w:t>Объекта</w:t>
      </w:r>
      <w:r w:rsidR="00E87840" w:rsidRPr="00DD7155">
        <w:rPr>
          <w:rFonts w:ascii="Tahoma" w:hAnsi="Tahoma" w:cs="Tahoma"/>
          <w:sz w:val="20"/>
        </w:rPr>
        <w:t>/</w:t>
      </w:r>
      <w:r w:rsidRPr="00DD7155">
        <w:rPr>
          <w:rFonts w:ascii="Tahoma" w:hAnsi="Tahoma" w:cs="Tahoma"/>
          <w:color w:val="00B0F0"/>
          <w:sz w:val="20"/>
        </w:rPr>
        <w:t xml:space="preserve">Строительной площадки </w:t>
      </w:r>
      <w:r w:rsidRPr="00DD7155">
        <w:rPr>
          <w:rFonts w:ascii="Tahoma" w:hAnsi="Tahoma" w:cs="Tahoma"/>
          <w:sz w:val="20"/>
        </w:rPr>
        <w:t xml:space="preserve">любых МТР </w:t>
      </w:r>
      <w:r w:rsidR="00B7697D" w:rsidRPr="00DD7155">
        <w:rPr>
          <w:rFonts w:ascii="Tahoma" w:hAnsi="Tahoma" w:cs="Tahoma"/>
          <w:sz w:val="20"/>
        </w:rPr>
        <w:t>П</w:t>
      </w:r>
      <w:r w:rsidRPr="00DD7155">
        <w:rPr>
          <w:rFonts w:ascii="Tahoma" w:hAnsi="Tahoma" w:cs="Tahoma"/>
          <w:sz w:val="20"/>
        </w:rPr>
        <w:t>одрядчика</w:t>
      </w:r>
      <w:r w:rsidR="00F5570E" w:rsidRPr="00DD7155">
        <w:rPr>
          <w:rFonts w:ascii="Tahoma" w:hAnsi="Tahoma" w:cs="Tahoma"/>
          <w:sz w:val="20"/>
        </w:rPr>
        <w:t xml:space="preserve"> </w:t>
      </w:r>
      <w:r w:rsidR="00526E69" w:rsidRPr="00526E69">
        <w:rPr>
          <w:rFonts w:ascii="Tahoma" w:hAnsi="Tahoma" w:cs="Tahoma"/>
          <w:b/>
          <w:color w:val="FF0000"/>
          <w:sz w:val="20"/>
          <w:u w:color="FF0000"/>
        </w:rPr>
        <w:t>[</w:t>
      </w:r>
      <w:r w:rsidR="005B13C7" w:rsidRPr="00DD7155">
        <w:rPr>
          <w:rFonts w:ascii="Tahoma" w:hAnsi="Tahoma" w:cs="Tahoma"/>
          <w:sz w:val="20"/>
          <w:highlight w:val="red"/>
        </w:rPr>
        <w:t>Товара</w:t>
      </w:r>
      <w:r w:rsidR="00526E69" w:rsidRPr="00526E69">
        <w:rPr>
          <w:rFonts w:ascii="Tahoma" w:hAnsi="Tahoma" w:cs="Tahoma"/>
          <w:b/>
          <w:color w:val="FF0000"/>
          <w:sz w:val="20"/>
        </w:rPr>
        <w:t>]</w:t>
      </w:r>
      <w:r w:rsidRPr="00DD7155">
        <w:rPr>
          <w:rFonts w:ascii="Tahoma" w:hAnsi="Tahoma" w:cs="Tahoma"/>
          <w:sz w:val="20"/>
        </w:rPr>
        <w:t xml:space="preserve">, не соответствующих требованиям </w:t>
      </w:r>
      <w:r w:rsidR="00EA7AE7" w:rsidRPr="00DD7155">
        <w:rPr>
          <w:rFonts w:ascii="Tahoma" w:hAnsi="Tahoma" w:cs="Tahoma"/>
          <w:sz w:val="20"/>
        </w:rPr>
        <w:t xml:space="preserve">Договора, </w:t>
      </w:r>
      <w:r w:rsidR="009E6358" w:rsidRPr="00DD7155">
        <w:rPr>
          <w:rFonts w:ascii="Tahoma" w:hAnsi="Tahoma" w:cs="Tahoma"/>
          <w:sz w:val="20"/>
        </w:rPr>
        <w:t>П</w:t>
      </w:r>
      <w:r w:rsidR="009E6358">
        <w:rPr>
          <w:rFonts w:ascii="Tahoma" w:hAnsi="Tahoma" w:cs="Tahoma"/>
          <w:sz w:val="20"/>
        </w:rPr>
        <w:t>Д</w:t>
      </w:r>
      <w:r w:rsidR="00EA7AE7" w:rsidRPr="00DD7155">
        <w:rPr>
          <w:rFonts w:ascii="Tahoma" w:hAnsi="Tahoma" w:cs="Tahoma"/>
          <w:sz w:val="20"/>
        </w:rPr>
        <w:t>/Р</w:t>
      </w:r>
      <w:r w:rsidR="009E6358">
        <w:rPr>
          <w:rFonts w:ascii="Tahoma" w:hAnsi="Tahoma" w:cs="Tahoma"/>
          <w:sz w:val="20"/>
        </w:rPr>
        <w:t>Д</w:t>
      </w:r>
      <w:r w:rsidR="00EA7AE7" w:rsidRPr="00DD7155">
        <w:rPr>
          <w:rFonts w:ascii="Tahoma" w:hAnsi="Tahoma" w:cs="Tahoma"/>
          <w:sz w:val="20"/>
        </w:rPr>
        <w:t>/</w:t>
      </w:r>
      <w:r w:rsidRPr="00DD7155">
        <w:rPr>
          <w:rFonts w:ascii="Tahoma" w:hAnsi="Tahoma" w:cs="Tahoma"/>
          <w:sz w:val="20"/>
        </w:rPr>
        <w:t>Технической документации</w:t>
      </w:r>
      <w:r w:rsidR="00EA7AE7" w:rsidRPr="00DD7155">
        <w:rPr>
          <w:rFonts w:ascii="Tahoma" w:hAnsi="Tahoma" w:cs="Tahoma"/>
          <w:sz w:val="20"/>
        </w:rPr>
        <w:t xml:space="preserve">, ИД </w:t>
      </w:r>
      <w:r w:rsidR="00E87840" w:rsidRPr="00DD7155">
        <w:rPr>
          <w:rFonts w:ascii="Tahoma" w:hAnsi="Tahoma" w:cs="Tahoma"/>
          <w:sz w:val="20"/>
        </w:rPr>
        <w:t>в сроки, указанные Заказчиком</w:t>
      </w:r>
      <w:r w:rsidR="00967E74" w:rsidRPr="00DD7155">
        <w:rPr>
          <w:rFonts w:ascii="Tahoma" w:hAnsi="Tahoma" w:cs="Tahoma"/>
          <w:sz w:val="20"/>
        </w:rPr>
        <w:t>;</w:t>
      </w:r>
    </w:p>
    <w:p w14:paraId="35249B87" w14:textId="4A22AB8C" w:rsidR="00B3149F" w:rsidRPr="00DD7155" w:rsidRDefault="00B3149F"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замены некачественных МТР </w:t>
      </w:r>
      <w:r w:rsidR="00B7697D" w:rsidRPr="00DD7155">
        <w:rPr>
          <w:rFonts w:ascii="Tahoma" w:hAnsi="Tahoma" w:cs="Tahoma"/>
          <w:sz w:val="20"/>
        </w:rPr>
        <w:t>П</w:t>
      </w:r>
      <w:r w:rsidRPr="00DD7155">
        <w:rPr>
          <w:rFonts w:ascii="Tahoma" w:hAnsi="Tahoma" w:cs="Tahoma"/>
          <w:sz w:val="20"/>
        </w:rPr>
        <w:t>одрядчика</w:t>
      </w:r>
      <w:r w:rsidR="00B14C14" w:rsidRPr="00DD7155">
        <w:rPr>
          <w:rFonts w:ascii="Tahoma" w:hAnsi="Tahoma" w:cs="Tahoma"/>
          <w:sz w:val="20"/>
        </w:rPr>
        <w:t xml:space="preserve"> </w:t>
      </w:r>
      <w:r w:rsidR="00526E69" w:rsidRPr="00526E69">
        <w:rPr>
          <w:rFonts w:ascii="Tahoma" w:hAnsi="Tahoma" w:cs="Tahoma"/>
          <w:b/>
          <w:color w:val="FF0000"/>
          <w:sz w:val="20"/>
          <w:u w:color="FF0000"/>
        </w:rPr>
        <w:t>[</w:t>
      </w:r>
      <w:r w:rsidR="001A32CF" w:rsidRPr="00F16DDB">
        <w:rPr>
          <w:rFonts w:ascii="Tahoma" w:hAnsi="Tahoma" w:cs="Tahoma"/>
          <w:b/>
          <w:color w:val="FF0000"/>
          <w:sz w:val="20"/>
          <w:u w:color="FF0000"/>
        </w:rPr>
        <w:t>,</w:t>
      </w:r>
      <w:r w:rsidR="00EA7AE7" w:rsidRPr="00DD7155">
        <w:rPr>
          <w:rFonts w:ascii="Tahoma" w:hAnsi="Tahoma" w:cs="Tahoma"/>
          <w:sz w:val="20"/>
          <w:highlight w:val="red"/>
        </w:rPr>
        <w:t>Товара</w:t>
      </w:r>
      <w:r w:rsidR="00526E69" w:rsidRPr="00526E69">
        <w:rPr>
          <w:rFonts w:ascii="Tahoma" w:hAnsi="Tahoma" w:cs="Tahoma"/>
          <w:b/>
          <w:color w:val="FF0000"/>
          <w:sz w:val="20"/>
        </w:rPr>
        <w:t>]</w:t>
      </w:r>
      <w:r w:rsidRPr="00DD7155">
        <w:rPr>
          <w:rFonts w:ascii="Tahoma" w:hAnsi="Tahoma" w:cs="Tahoma"/>
          <w:sz w:val="20"/>
        </w:rPr>
        <w:t xml:space="preserve">, обнаруженных во время их проверки или испытаний, и устранения </w:t>
      </w:r>
      <w:r w:rsidR="00C95A55" w:rsidRPr="00DD7155">
        <w:rPr>
          <w:rFonts w:ascii="Tahoma" w:hAnsi="Tahoma" w:cs="Tahoma"/>
          <w:sz w:val="20"/>
        </w:rPr>
        <w:t>Недостатков</w:t>
      </w:r>
      <w:r w:rsidRPr="00DD7155">
        <w:rPr>
          <w:rFonts w:ascii="Tahoma" w:hAnsi="Tahoma" w:cs="Tahoma"/>
          <w:sz w:val="20"/>
        </w:rPr>
        <w:t>, несмотря на ранее проведенные проверки или испытания и оплату.</w:t>
      </w:r>
      <w:r w:rsidR="00526E69" w:rsidRPr="00526E69">
        <w:rPr>
          <w:rFonts w:ascii="Tahoma" w:hAnsi="Tahoma" w:cs="Tahoma"/>
          <w:b/>
          <w:color w:val="FF0000"/>
          <w:sz w:val="20"/>
        </w:rPr>
        <w:t>]</w:t>
      </w:r>
    </w:p>
    <w:p w14:paraId="586F56B2" w14:textId="603A224F" w:rsidR="00B14C14" w:rsidRPr="00DD7155" w:rsidRDefault="00B7697D" w:rsidP="002F68A6">
      <w:pPr>
        <w:tabs>
          <w:tab w:val="left" w:pos="284"/>
        </w:tabs>
        <w:spacing w:before="120" w:after="240"/>
        <w:ind w:left="142" w:firstLine="0"/>
        <w:rPr>
          <w:rFonts w:ascii="Tahoma" w:hAnsi="Tahoma" w:cs="Tahoma"/>
          <w:sz w:val="20"/>
        </w:rPr>
      </w:pPr>
      <w:bookmarkStart w:id="317" w:name="_Toc528580219"/>
      <w:r w:rsidRPr="00DD7155">
        <w:rPr>
          <w:rFonts w:ascii="Tahoma" w:hAnsi="Tahoma" w:cs="Tahoma"/>
          <w:sz w:val="20"/>
        </w:rPr>
        <w:t>П</w:t>
      </w:r>
      <w:r w:rsidR="00B3149F" w:rsidRPr="00DD7155">
        <w:rPr>
          <w:rFonts w:ascii="Tahoma" w:hAnsi="Tahoma" w:cs="Tahoma"/>
          <w:sz w:val="20"/>
        </w:rPr>
        <w:t>одрядчик своими силами и средствами выполн</w:t>
      </w:r>
      <w:r w:rsidR="00970193" w:rsidRPr="00DD7155">
        <w:rPr>
          <w:rFonts w:ascii="Tahoma" w:hAnsi="Tahoma" w:cs="Tahoma"/>
          <w:sz w:val="20"/>
        </w:rPr>
        <w:t>яе</w:t>
      </w:r>
      <w:r w:rsidR="00B3149F" w:rsidRPr="00DD7155">
        <w:rPr>
          <w:rFonts w:ascii="Tahoma" w:hAnsi="Tahoma" w:cs="Tahoma"/>
          <w:sz w:val="20"/>
        </w:rPr>
        <w:t xml:space="preserve">т любое из этих распоряжений Заказчика, не нарушая при этом сроки, предусмотренные </w:t>
      </w:r>
      <w:r w:rsidR="0076684E" w:rsidRPr="00DD7155">
        <w:rPr>
          <w:rFonts w:ascii="Tahoma" w:hAnsi="Tahoma" w:cs="Tahoma"/>
          <w:sz w:val="20"/>
        </w:rPr>
        <w:t>Календарным планом</w:t>
      </w:r>
      <w:r w:rsidR="00B3149F" w:rsidRPr="00DD7155">
        <w:rPr>
          <w:rFonts w:ascii="Tahoma" w:hAnsi="Tahoma" w:cs="Tahoma"/>
          <w:sz w:val="20"/>
          <w:highlight w:val="darkYellow"/>
        </w:rPr>
        <w:t>.</w:t>
      </w:r>
      <w:bookmarkEnd w:id="317"/>
      <w:r w:rsidR="00B3149F" w:rsidRPr="00DD7155">
        <w:rPr>
          <w:rFonts w:ascii="Tahoma" w:hAnsi="Tahoma" w:cs="Tahoma"/>
          <w:sz w:val="20"/>
          <w:highlight w:val="darkYellow"/>
        </w:rPr>
        <w:t xml:space="preserve"> </w:t>
      </w:r>
    </w:p>
    <w:p w14:paraId="425DBD89" w14:textId="3EDB5D57" w:rsidR="00E4508F" w:rsidRPr="00DD7155" w:rsidRDefault="00E4508F"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 xml:space="preserve">В случае изменения законодательства РФ в период действия Договора, влияющего на Требования, предмет Договора (в целом или отдельные его составляющие), Подрядчик: </w:t>
      </w:r>
    </w:p>
    <w:p w14:paraId="213D0691" w14:textId="11BF7E79" w:rsidR="00E4508F" w:rsidRPr="00DD7155" w:rsidRDefault="00967E74"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E4508F" w:rsidRPr="00DD7155">
        <w:rPr>
          <w:rFonts w:ascii="Tahoma" w:hAnsi="Tahoma" w:cs="Tahoma"/>
          <w:sz w:val="20"/>
        </w:rPr>
        <w:t>информир</w:t>
      </w:r>
      <w:r w:rsidR="000E6008" w:rsidRPr="00DD7155">
        <w:rPr>
          <w:rFonts w:ascii="Tahoma" w:hAnsi="Tahoma" w:cs="Tahoma"/>
          <w:sz w:val="20"/>
        </w:rPr>
        <w:t>ует</w:t>
      </w:r>
      <w:r w:rsidR="00E4508F" w:rsidRPr="00DD7155">
        <w:rPr>
          <w:rFonts w:ascii="Tahoma" w:hAnsi="Tahoma" w:cs="Tahoma"/>
          <w:sz w:val="20"/>
        </w:rPr>
        <w:t xml:space="preserve"> Заказчика о таких случаях в срок не более 7 к.д. с д</w:t>
      </w:r>
      <w:r w:rsidR="000E6008" w:rsidRPr="00DD7155">
        <w:rPr>
          <w:rFonts w:ascii="Tahoma" w:hAnsi="Tahoma" w:cs="Tahoma"/>
          <w:sz w:val="20"/>
        </w:rPr>
        <w:t xml:space="preserve">аты, когда Подрядчик узнал/должен был узнать об изменениях </w:t>
      </w:r>
      <w:r w:rsidR="00E4508F" w:rsidRPr="00DD7155">
        <w:rPr>
          <w:rFonts w:ascii="Tahoma" w:hAnsi="Tahoma" w:cs="Tahoma"/>
          <w:sz w:val="20"/>
        </w:rPr>
        <w:t>законодательства РФ;</w:t>
      </w:r>
    </w:p>
    <w:p w14:paraId="3D319B54" w14:textId="36D69CA0" w:rsidR="00E4508F" w:rsidRPr="00DD7155" w:rsidRDefault="00967E74"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E4508F" w:rsidRPr="00DD7155">
        <w:rPr>
          <w:rFonts w:ascii="Tahoma" w:hAnsi="Tahoma" w:cs="Tahoma"/>
          <w:sz w:val="20"/>
        </w:rPr>
        <w:t>обеспечи</w:t>
      </w:r>
      <w:r w:rsidR="000E6008" w:rsidRPr="00DD7155">
        <w:rPr>
          <w:rFonts w:ascii="Tahoma" w:hAnsi="Tahoma" w:cs="Tahoma"/>
          <w:sz w:val="20"/>
        </w:rPr>
        <w:t>вает</w:t>
      </w:r>
      <w:r w:rsidR="00E4508F" w:rsidRPr="00DD7155">
        <w:rPr>
          <w:rFonts w:ascii="Tahoma" w:hAnsi="Tahoma" w:cs="Tahoma"/>
          <w:sz w:val="20"/>
        </w:rPr>
        <w:t xml:space="preserve"> соответствие </w:t>
      </w:r>
      <w:r w:rsidR="000E6008" w:rsidRPr="00DD7155">
        <w:rPr>
          <w:rFonts w:ascii="Tahoma" w:hAnsi="Tahoma" w:cs="Tahoma"/>
          <w:sz w:val="20"/>
        </w:rPr>
        <w:t>результата</w:t>
      </w:r>
      <w:r w:rsidR="00E4508F" w:rsidRPr="00DD7155">
        <w:rPr>
          <w:rFonts w:ascii="Tahoma" w:hAnsi="Tahoma" w:cs="Tahoma"/>
          <w:sz w:val="20"/>
        </w:rPr>
        <w:t xml:space="preserve"> Работ</w:t>
      </w:r>
      <w:r w:rsidR="00874406" w:rsidRPr="00DD7155">
        <w:rPr>
          <w:rFonts w:ascii="Tahoma" w:hAnsi="Tahoma" w:cs="Tahoma"/>
          <w:sz w:val="20"/>
        </w:rPr>
        <w:t xml:space="preserve"> </w:t>
      </w:r>
      <w:r w:rsidR="00526E69" w:rsidRPr="00526E69">
        <w:rPr>
          <w:rFonts w:ascii="Tahoma" w:hAnsi="Tahoma" w:cs="Tahoma"/>
          <w:b/>
          <w:color w:val="FF0000"/>
          <w:sz w:val="20"/>
          <w:u w:color="FF0000"/>
        </w:rPr>
        <w:t>[</w:t>
      </w:r>
      <w:r w:rsidR="00247619" w:rsidRPr="00DD7155">
        <w:rPr>
          <w:rFonts w:ascii="Tahoma" w:hAnsi="Tahoma" w:cs="Tahoma"/>
          <w:b/>
          <w:color w:val="FF0000"/>
          <w:sz w:val="20"/>
          <w:u w:color="FF0000"/>
        </w:rPr>
        <w:t>,</w:t>
      </w:r>
      <w:r w:rsidR="00874406" w:rsidRPr="00DD7155">
        <w:rPr>
          <w:rFonts w:ascii="Tahoma" w:hAnsi="Tahoma" w:cs="Tahoma"/>
          <w:sz w:val="20"/>
          <w:highlight w:val="green"/>
        </w:rPr>
        <w:t>Услуг</w:t>
      </w:r>
      <w:r w:rsidR="00526E69" w:rsidRPr="00526E69">
        <w:rPr>
          <w:rFonts w:ascii="Tahoma" w:hAnsi="Tahoma" w:cs="Tahoma"/>
          <w:b/>
          <w:color w:val="FF0000"/>
          <w:sz w:val="20"/>
        </w:rPr>
        <w:t>]</w:t>
      </w:r>
      <w:r w:rsidR="00874406" w:rsidRPr="00DD7155">
        <w:rPr>
          <w:rFonts w:ascii="Tahoma" w:hAnsi="Tahoma" w:cs="Tahoma"/>
          <w:sz w:val="20"/>
        </w:rPr>
        <w:t xml:space="preserve"> </w:t>
      </w:r>
      <w:r w:rsidR="00526E69" w:rsidRPr="00526E69">
        <w:rPr>
          <w:rFonts w:ascii="Tahoma" w:hAnsi="Tahoma" w:cs="Tahoma"/>
          <w:b/>
          <w:color w:val="FF0000"/>
          <w:sz w:val="20"/>
          <w:u w:color="FF0000"/>
        </w:rPr>
        <w:t>[</w:t>
      </w:r>
      <w:r w:rsidR="00247619" w:rsidRPr="00DD7155">
        <w:rPr>
          <w:rFonts w:ascii="Tahoma" w:hAnsi="Tahoma" w:cs="Tahoma"/>
          <w:b/>
          <w:color w:val="FF0000"/>
          <w:sz w:val="20"/>
          <w:u w:color="FF0000"/>
        </w:rPr>
        <w:t>,</w:t>
      </w:r>
      <w:r w:rsidR="00874406" w:rsidRPr="00DD7155">
        <w:rPr>
          <w:rFonts w:ascii="Tahoma" w:hAnsi="Tahoma" w:cs="Tahoma"/>
          <w:sz w:val="20"/>
          <w:highlight w:val="red"/>
        </w:rPr>
        <w:t>Товара</w:t>
      </w:r>
      <w:r w:rsidR="00526E69" w:rsidRPr="00526E69">
        <w:rPr>
          <w:rFonts w:ascii="Tahoma" w:hAnsi="Tahoma" w:cs="Tahoma"/>
          <w:b/>
          <w:color w:val="FF0000"/>
          <w:sz w:val="20"/>
        </w:rPr>
        <w:t>]</w:t>
      </w:r>
      <w:r w:rsidR="00874406" w:rsidRPr="00DD7155">
        <w:rPr>
          <w:rFonts w:ascii="Tahoma" w:hAnsi="Tahoma" w:cs="Tahoma"/>
          <w:sz w:val="20"/>
        </w:rPr>
        <w:t xml:space="preserve"> </w:t>
      </w:r>
      <w:r w:rsidR="00526E69" w:rsidRPr="00526E69">
        <w:rPr>
          <w:rFonts w:ascii="Tahoma" w:hAnsi="Tahoma" w:cs="Tahoma"/>
          <w:b/>
          <w:color w:val="FF0000"/>
          <w:sz w:val="20"/>
          <w:u w:color="FF0000"/>
        </w:rPr>
        <w:t>[</w:t>
      </w:r>
      <w:r w:rsidR="00247619" w:rsidRPr="00DD7155">
        <w:rPr>
          <w:rFonts w:ascii="Tahoma" w:hAnsi="Tahoma" w:cs="Tahoma"/>
          <w:b/>
          <w:color w:val="FF0000"/>
          <w:sz w:val="20"/>
          <w:u w:color="FF0000"/>
        </w:rPr>
        <w:t>,</w:t>
      </w:r>
      <w:r w:rsidR="00874406" w:rsidRPr="00DD7155">
        <w:rPr>
          <w:rFonts w:ascii="Tahoma" w:hAnsi="Tahoma" w:cs="Tahoma"/>
          <w:sz w:val="20"/>
          <w:highlight w:val="magenta"/>
        </w:rPr>
        <w:t>Прав на ПО</w:t>
      </w:r>
      <w:r w:rsidR="00526E69" w:rsidRPr="00526E69">
        <w:rPr>
          <w:rFonts w:ascii="Tahoma" w:hAnsi="Tahoma" w:cs="Tahoma"/>
          <w:b/>
          <w:color w:val="FF0000"/>
          <w:sz w:val="20"/>
        </w:rPr>
        <w:t>]</w:t>
      </w:r>
      <w:r w:rsidR="00874406" w:rsidRPr="00DD7155">
        <w:rPr>
          <w:rFonts w:ascii="Tahoma" w:hAnsi="Tahoma" w:cs="Tahoma"/>
          <w:sz w:val="20"/>
        </w:rPr>
        <w:t xml:space="preserve"> </w:t>
      </w:r>
      <w:r w:rsidR="00E4508F" w:rsidRPr="00DD7155">
        <w:rPr>
          <w:rFonts w:ascii="Tahoma" w:hAnsi="Tahoma" w:cs="Tahoma"/>
          <w:sz w:val="20"/>
        </w:rPr>
        <w:t xml:space="preserve">новым требованиям законодательства РФ </w:t>
      </w:r>
      <w:r w:rsidR="00E4508F" w:rsidRPr="00DD7155">
        <w:rPr>
          <w:rFonts w:ascii="Tahoma" w:hAnsi="Tahoma" w:cs="Tahoma"/>
          <w:snapToGrid w:val="0"/>
          <w:sz w:val="20"/>
        </w:rPr>
        <w:t>в сроки</w:t>
      </w:r>
      <w:r w:rsidR="001A32CF" w:rsidRPr="00F16DDB">
        <w:rPr>
          <w:rFonts w:ascii="Tahoma" w:hAnsi="Tahoma" w:cs="Tahoma"/>
          <w:snapToGrid w:val="0"/>
          <w:sz w:val="20"/>
        </w:rPr>
        <w:t xml:space="preserve">, </w:t>
      </w:r>
      <w:r w:rsidR="001A32CF">
        <w:rPr>
          <w:rFonts w:ascii="Tahoma" w:hAnsi="Tahoma" w:cs="Tahoma"/>
          <w:snapToGrid w:val="0"/>
          <w:sz w:val="20"/>
        </w:rPr>
        <w:t>предусмотренные Календарным планом</w:t>
      </w:r>
      <w:r w:rsidR="00E4508F" w:rsidRPr="00DD7155">
        <w:rPr>
          <w:rFonts w:ascii="Tahoma" w:hAnsi="Tahoma" w:cs="Tahoma"/>
          <w:snapToGrid w:val="0"/>
          <w:sz w:val="20"/>
        </w:rPr>
        <w:t xml:space="preserve"> и </w:t>
      </w:r>
      <w:r w:rsidR="00E4508F" w:rsidRPr="00DD7155">
        <w:rPr>
          <w:rFonts w:ascii="Tahoma" w:hAnsi="Tahoma" w:cs="Tahoma"/>
          <w:sz w:val="20"/>
        </w:rPr>
        <w:t xml:space="preserve">в счет </w:t>
      </w:r>
      <w:r w:rsidR="000E6008" w:rsidRPr="00DD7155">
        <w:rPr>
          <w:rFonts w:ascii="Tahoma" w:hAnsi="Tahoma" w:cs="Tahoma"/>
          <w:sz w:val="20"/>
        </w:rPr>
        <w:t>Ц</w:t>
      </w:r>
      <w:r w:rsidR="00E4508F" w:rsidRPr="00DD7155">
        <w:rPr>
          <w:rFonts w:ascii="Tahoma" w:hAnsi="Tahoma" w:cs="Tahoma"/>
          <w:sz w:val="20"/>
        </w:rPr>
        <w:t>ены Договора.</w:t>
      </w:r>
    </w:p>
    <w:p w14:paraId="3320B743" w14:textId="09686B10" w:rsidR="00EC4FE2" w:rsidRPr="00DD7155" w:rsidRDefault="00312A58" w:rsidP="002F68A6">
      <w:pPr>
        <w:pStyle w:val="1"/>
        <w:numPr>
          <w:ilvl w:val="0"/>
          <w:numId w:val="13"/>
        </w:numPr>
        <w:spacing w:before="120" w:after="240"/>
        <w:ind w:left="142" w:hanging="1135"/>
        <w:jc w:val="both"/>
        <w:rPr>
          <w:rFonts w:ascii="Tahoma" w:hAnsi="Tahoma" w:cs="Tahoma"/>
          <w:sz w:val="20"/>
        </w:rPr>
      </w:pPr>
      <w:bookmarkStart w:id="318" w:name="_Toc528580221"/>
      <w:bookmarkStart w:id="319" w:name="_Toc124437115"/>
      <w:bookmarkStart w:id="320" w:name="_Toc132134356"/>
      <w:bookmarkStart w:id="321" w:name="_Toc133432163"/>
      <w:bookmarkStart w:id="322" w:name="_Toc159513145"/>
      <w:bookmarkStart w:id="323" w:name="_Toc159523010"/>
      <w:bookmarkStart w:id="324" w:name="_Toc182842276"/>
      <w:r w:rsidRPr="00DD7155">
        <w:rPr>
          <w:rFonts w:ascii="Tahoma" w:hAnsi="Tahoma" w:cs="Tahoma"/>
          <w:sz w:val="20"/>
        </w:rPr>
        <w:t>ГАРАНТИЙНЫЙ СРОК</w:t>
      </w:r>
      <w:bookmarkEnd w:id="274"/>
      <w:bookmarkEnd w:id="275"/>
      <w:bookmarkEnd w:id="318"/>
      <w:bookmarkEnd w:id="319"/>
      <w:bookmarkEnd w:id="320"/>
      <w:bookmarkEnd w:id="321"/>
      <w:bookmarkEnd w:id="322"/>
      <w:bookmarkEnd w:id="323"/>
      <w:bookmarkEnd w:id="324"/>
    </w:p>
    <w:p w14:paraId="092365B4" w14:textId="42F49958" w:rsidR="00BB5A01" w:rsidRPr="00DD7155" w:rsidRDefault="00BB5A01" w:rsidP="002F68A6">
      <w:pPr>
        <w:pStyle w:val="1112"/>
        <w:numPr>
          <w:ilvl w:val="1"/>
          <w:numId w:val="13"/>
        </w:numPr>
        <w:spacing w:before="120" w:after="240"/>
        <w:ind w:left="142" w:hanging="1135"/>
        <w:rPr>
          <w:rFonts w:ascii="Tahoma" w:hAnsi="Tahoma" w:cs="Tahoma"/>
          <w:sz w:val="20"/>
        </w:rPr>
      </w:pPr>
      <w:bookmarkStart w:id="325" w:name="_Toc528580222"/>
      <w:bookmarkStart w:id="326" w:name="_Toc55792018"/>
      <w:bookmarkStart w:id="327" w:name="_Toc403405737"/>
      <w:bookmarkStart w:id="328" w:name="_Toc403405948"/>
      <w:bookmarkStart w:id="329" w:name="_Toc403405988"/>
      <w:bookmarkStart w:id="330" w:name="_Toc403417610"/>
      <w:bookmarkStart w:id="331" w:name="_Toc403417636"/>
      <w:bookmarkStart w:id="332" w:name="_Toc403775395"/>
      <w:bookmarkStart w:id="333" w:name="_Toc403775504"/>
      <w:bookmarkStart w:id="334" w:name="_Toc435958553"/>
      <w:bookmarkStart w:id="335" w:name="_Toc452462632"/>
      <w:bookmarkStart w:id="336" w:name="_Toc470500747"/>
      <w:r w:rsidRPr="00DD7155">
        <w:rPr>
          <w:rFonts w:ascii="Tahoma" w:hAnsi="Tahoma" w:cs="Tahoma"/>
          <w:sz w:val="20"/>
        </w:rPr>
        <w:t xml:space="preserve">Подрядчик гарантирует выполнение Работ </w:t>
      </w:r>
      <w:r w:rsidR="00526E69" w:rsidRPr="00526E69">
        <w:rPr>
          <w:rFonts w:ascii="Tahoma" w:hAnsi="Tahoma" w:cs="Tahoma"/>
          <w:b/>
          <w:color w:val="FF0000"/>
          <w:sz w:val="20"/>
        </w:rPr>
        <w:t>[</w:t>
      </w:r>
      <w:r w:rsidR="00461D65" w:rsidRPr="00DD7155">
        <w:rPr>
          <w:rFonts w:ascii="Tahoma" w:hAnsi="Tahoma" w:cs="Tahoma"/>
          <w:b/>
          <w:color w:val="00B050"/>
          <w:sz w:val="20"/>
          <w:highlight w:val="black"/>
        </w:rPr>
        <w:t>, Демонтажных работ</w:t>
      </w:r>
      <w:r w:rsidR="00526E69" w:rsidRPr="00526E69">
        <w:rPr>
          <w:rFonts w:ascii="Tahoma" w:hAnsi="Tahoma" w:cs="Tahoma"/>
          <w:b/>
          <w:color w:val="FF0000"/>
          <w:sz w:val="20"/>
        </w:rPr>
        <w:t>]</w:t>
      </w:r>
      <w:r w:rsidR="00461D65" w:rsidRPr="00DD7155">
        <w:rPr>
          <w:rFonts w:ascii="Tahoma" w:hAnsi="Tahoma" w:cs="Tahoma"/>
          <w:b/>
          <w:sz w:val="20"/>
        </w:rPr>
        <w:t xml:space="preserve"> </w:t>
      </w:r>
      <w:r w:rsidR="00526E69" w:rsidRPr="00526E69">
        <w:rPr>
          <w:rFonts w:ascii="Tahoma" w:hAnsi="Tahoma" w:cs="Tahoma"/>
          <w:b/>
          <w:color w:val="FF0000"/>
          <w:sz w:val="20"/>
          <w:u w:color="FF0000"/>
        </w:rPr>
        <w:t>[</w:t>
      </w:r>
      <w:r w:rsidR="00247619" w:rsidRPr="00DD7155">
        <w:rPr>
          <w:rFonts w:ascii="Tahoma" w:hAnsi="Tahoma" w:cs="Tahoma"/>
          <w:b/>
          <w:color w:val="FF0000"/>
          <w:sz w:val="20"/>
          <w:u w:color="FF0000"/>
        </w:rPr>
        <w:t>,</w:t>
      </w:r>
      <w:r w:rsidR="00461D65" w:rsidRPr="00DD7155">
        <w:rPr>
          <w:rFonts w:ascii="Tahoma" w:hAnsi="Tahoma" w:cs="Tahoma"/>
          <w:sz w:val="20"/>
          <w:highlight w:val="green"/>
        </w:rPr>
        <w:t>Услуг</w:t>
      </w:r>
      <w:r w:rsidR="00526E69" w:rsidRPr="00526E69">
        <w:rPr>
          <w:rFonts w:ascii="Tahoma" w:hAnsi="Tahoma" w:cs="Tahoma"/>
          <w:b/>
          <w:color w:val="FF0000"/>
          <w:sz w:val="20"/>
        </w:rPr>
        <w:t>]</w:t>
      </w:r>
      <w:r w:rsidRPr="00DD7155">
        <w:rPr>
          <w:rFonts w:ascii="Tahoma" w:hAnsi="Tahoma" w:cs="Tahoma"/>
          <w:sz w:val="20"/>
        </w:rPr>
        <w:t>в полном объеме, качество Работ</w:t>
      </w:r>
      <w:r w:rsidR="00825FFD" w:rsidRPr="00DD7155">
        <w:rPr>
          <w:rFonts w:ascii="Tahoma" w:hAnsi="Tahoma" w:cs="Tahoma"/>
          <w:sz w:val="20"/>
        </w:rPr>
        <w:t xml:space="preserve">, </w:t>
      </w:r>
      <w:r w:rsidRPr="00DD7155">
        <w:rPr>
          <w:rFonts w:ascii="Tahoma" w:hAnsi="Tahoma" w:cs="Tahoma"/>
          <w:sz w:val="20"/>
        </w:rPr>
        <w:t xml:space="preserve">МТР </w:t>
      </w:r>
      <w:r w:rsidR="00526E69" w:rsidRPr="00526E69">
        <w:rPr>
          <w:rFonts w:ascii="Tahoma" w:hAnsi="Tahoma" w:cs="Tahoma"/>
          <w:b/>
          <w:color w:val="FF0000"/>
          <w:sz w:val="20"/>
          <w:u w:color="FF0000"/>
        </w:rPr>
        <w:t>[</w:t>
      </w:r>
      <w:r w:rsidRPr="00DD7155">
        <w:rPr>
          <w:rFonts w:ascii="Tahoma" w:hAnsi="Tahoma" w:cs="Tahoma"/>
          <w:sz w:val="20"/>
          <w:highlight w:val="red"/>
        </w:rPr>
        <w:t>, Товара</w:t>
      </w:r>
      <w:r w:rsidR="00526E69" w:rsidRPr="00526E69">
        <w:rPr>
          <w:rFonts w:ascii="Tahoma" w:hAnsi="Tahoma" w:cs="Tahoma"/>
          <w:b/>
          <w:color w:val="FF0000"/>
          <w:sz w:val="20"/>
        </w:rPr>
        <w:t>]</w:t>
      </w:r>
      <w:r w:rsidRPr="00DD7155">
        <w:rPr>
          <w:rFonts w:ascii="Tahoma" w:hAnsi="Tahoma" w:cs="Tahoma"/>
          <w:sz w:val="20"/>
        </w:rPr>
        <w:t xml:space="preserve"> </w:t>
      </w:r>
      <w:r w:rsidR="00825FFD" w:rsidRPr="00DD7155">
        <w:rPr>
          <w:rFonts w:ascii="Tahoma" w:hAnsi="Tahoma" w:cs="Tahoma"/>
          <w:sz w:val="20"/>
        </w:rPr>
        <w:t>соответствующее</w:t>
      </w:r>
      <w:r w:rsidRPr="00DD7155">
        <w:rPr>
          <w:rFonts w:ascii="Tahoma" w:hAnsi="Tahoma" w:cs="Tahoma"/>
          <w:sz w:val="20"/>
        </w:rPr>
        <w:t xml:space="preserve"> Требованиям, своевременное устранение любых Недостатков, выявленных в процессе </w:t>
      </w:r>
      <w:r w:rsidR="00CC4E7A" w:rsidRPr="00DD7155">
        <w:rPr>
          <w:rFonts w:ascii="Tahoma" w:hAnsi="Tahoma" w:cs="Tahoma"/>
          <w:sz w:val="20"/>
        </w:rPr>
        <w:t>исполнения Договора</w:t>
      </w:r>
      <w:r w:rsidRPr="00DD7155">
        <w:rPr>
          <w:rFonts w:ascii="Tahoma" w:hAnsi="Tahoma" w:cs="Tahoma"/>
          <w:sz w:val="20"/>
        </w:rPr>
        <w:t xml:space="preserve">, а также в Гарантийный </w:t>
      </w:r>
      <w:r w:rsidR="00825FFD" w:rsidRPr="00DD7155">
        <w:rPr>
          <w:rFonts w:ascii="Tahoma" w:hAnsi="Tahoma" w:cs="Tahoma"/>
          <w:sz w:val="20"/>
        </w:rPr>
        <w:t>срок</w:t>
      </w:r>
      <w:r w:rsidRPr="00DD7155">
        <w:rPr>
          <w:rFonts w:ascii="Tahoma" w:hAnsi="Tahoma" w:cs="Tahoma"/>
          <w:sz w:val="20"/>
        </w:rPr>
        <w:t>.</w:t>
      </w:r>
    </w:p>
    <w:p w14:paraId="2E014E22" w14:textId="177632EC" w:rsidR="00BB5A01" w:rsidRPr="00DD7155" w:rsidRDefault="00BB5A01" w:rsidP="002F68A6">
      <w:pPr>
        <w:pStyle w:val="1112"/>
        <w:numPr>
          <w:ilvl w:val="1"/>
          <w:numId w:val="13"/>
        </w:numPr>
        <w:spacing w:before="120" w:after="240"/>
        <w:ind w:left="142" w:hanging="1135"/>
        <w:rPr>
          <w:rFonts w:ascii="Tahoma" w:hAnsi="Tahoma" w:cs="Tahoma"/>
          <w:sz w:val="20"/>
        </w:rPr>
      </w:pPr>
      <w:bookmarkStart w:id="337" w:name="_Toc528580225"/>
      <w:r w:rsidRPr="00DD7155">
        <w:rPr>
          <w:rFonts w:ascii="Tahoma" w:hAnsi="Tahoma" w:cs="Tahoma"/>
          <w:sz w:val="20"/>
        </w:rPr>
        <w:t xml:space="preserve">В течение Гарантийного </w:t>
      </w:r>
      <w:r w:rsidR="006C5455" w:rsidRPr="00DD7155">
        <w:rPr>
          <w:rFonts w:ascii="Tahoma" w:hAnsi="Tahoma" w:cs="Tahoma"/>
          <w:sz w:val="20"/>
        </w:rPr>
        <w:t>срока</w:t>
      </w:r>
      <w:r w:rsidRPr="00DD7155">
        <w:rPr>
          <w:rFonts w:ascii="Tahoma" w:hAnsi="Tahoma" w:cs="Tahoma"/>
          <w:sz w:val="20"/>
        </w:rPr>
        <w:t xml:space="preserve"> Подрядчик за свой счет устраня</w:t>
      </w:r>
      <w:r w:rsidR="00970193" w:rsidRPr="00DD7155">
        <w:rPr>
          <w:rFonts w:ascii="Tahoma" w:hAnsi="Tahoma" w:cs="Tahoma"/>
          <w:sz w:val="20"/>
        </w:rPr>
        <w:t>е</w:t>
      </w:r>
      <w:r w:rsidRPr="00DD7155">
        <w:rPr>
          <w:rFonts w:ascii="Tahoma" w:hAnsi="Tahoma" w:cs="Tahoma"/>
          <w:sz w:val="20"/>
        </w:rPr>
        <w:t>т любые Недостатки</w:t>
      </w:r>
      <w:r w:rsidR="00AA0F27" w:rsidRPr="00DD7155">
        <w:rPr>
          <w:rFonts w:ascii="Tahoma" w:hAnsi="Tahoma" w:cs="Tahoma"/>
          <w:sz w:val="20"/>
        </w:rPr>
        <w:t xml:space="preserve"> Работ</w:t>
      </w:r>
      <w:r w:rsidR="00526E69" w:rsidRPr="00526E69">
        <w:rPr>
          <w:rFonts w:ascii="Tahoma" w:hAnsi="Tahoma" w:cs="Tahoma"/>
          <w:b/>
          <w:color w:val="FF0000"/>
          <w:sz w:val="20"/>
        </w:rPr>
        <w:t>[</w:t>
      </w:r>
      <w:r w:rsidR="00461D65" w:rsidRPr="00DD7155">
        <w:rPr>
          <w:rFonts w:ascii="Tahoma" w:hAnsi="Tahoma" w:cs="Tahoma"/>
          <w:b/>
          <w:color w:val="00B050"/>
          <w:sz w:val="20"/>
          <w:highlight w:val="black"/>
        </w:rPr>
        <w:t>, Демонтажных работ</w:t>
      </w:r>
      <w:r w:rsidR="00526E69" w:rsidRPr="00526E69">
        <w:rPr>
          <w:rFonts w:ascii="Tahoma" w:hAnsi="Tahoma" w:cs="Tahoma"/>
          <w:b/>
          <w:color w:val="FF0000"/>
          <w:sz w:val="20"/>
        </w:rPr>
        <w:t>]</w:t>
      </w:r>
      <w:r w:rsidRPr="00DD7155">
        <w:rPr>
          <w:rFonts w:ascii="Tahoma" w:hAnsi="Tahoma" w:cs="Tahoma"/>
          <w:sz w:val="20"/>
        </w:rPr>
        <w:t xml:space="preserve">, МТР, </w:t>
      </w:r>
      <w:r w:rsidR="00526E69" w:rsidRPr="00526E69">
        <w:rPr>
          <w:rFonts w:ascii="Tahoma" w:hAnsi="Tahoma" w:cs="Tahoma"/>
          <w:b/>
          <w:color w:val="FF0000"/>
          <w:sz w:val="20"/>
          <w:u w:color="FF0000"/>
        </w:rPr>
        <w:t>[</w:t>
      </w:r>
      <w:r w:rsidRPr="00DD7155">
        <w:rPr>
          <w:rFonts w:ascii="Tahoma" w:hAnsi="Tahoma" w:cs="Tahoma"/>
          <w:sz w:val="20"/>
          <w:highlight w:val="red"/>
        </w:rPr>
        <w:t>Товара</w:t>
      </w:r>
      <w:r w:rsidR="00AA0F27" w:rsidRPr="00DD7155">
        <w:rPr>
          <w:rFonts w:ascii="Tahoma" w:hAnsi="Tahoma" w:cs="Tahoma"/>
          <w:sz w:val="20"/>
          <w:highlight w:val="red"/>
        </w:rPr>
        <w:t>,</w:t>
      </w:r>
      <w:r w:rsidR="00526E69" w:rsidRPr="00526E69">
        <w:rPr>
          <w:rFonts w:ascii="Tahoma" w:hAnsi="Tahoma" w:cs="Tahoma"/>
          <w:b/>
          <w:color w:val="FF0000"/>
          <w:sz w:val="20"/>
        </w:rPr>
        <w:t>]</w:t>
      </w:r>
      <w:r w:rsidRPr="00DD7155">
        <w:rPr>
          <w:rFonts w:ascii="Tahoma" w:hAnsi="Tahoma" w:cs="Tahoma"/>
          <w:sz w:val="20"/>
        </w:rPr>
        <w:t>, при условии</w:t>
      </w:r>
      <w:r w:rsidR="00AA0F27" w:rsidRPr="00DD7155">
        <w:rPr>
          <w:rFonts w:ascii="Tahoma" w:hAnsi="Tahoma" w:cs="Tahoma"/>
          <w:sz w:val="20"/>
        </w:rPr>
        <w:t xml:space="preserve">, </w:t>
      </w:r>
      <w:r w:rsidR="00825FFD" w:rsidRPr="00DD7155">
        <w:rPr>
          <w:rFonts w:ascii="Tahoma" w:hAnsi="Tahoma" w:cs="Tahoma"/>
          <w:sz w:val="20"/>
        </w:rPr>
        <w:t>что</w:t>
      </w:r>
      <w:r w:rsidR="00AA0F27" w:rsidRPr="00DD7155">
        <w:rPr>
          <w:rFonts w:ascii="Tahoma" w:hAnsi="Tahoma" w:cs="Tahoma"/>
          <w:sz w:val="20"/>
        </w:rPr>
        <w:t xml:space="preserve"> </w:t>
      </w:r>
      <w:r w:rsidR="00825FFD" w:rsidRPr="00DD7155">
        <w:rPr>
          <w:rFonts w:ascii="Tahoma" w:hAnsi="Tahoma" w:cs="Tahoma"/>
          <w:sz w:val="20"/>
        </w:rPr>
        <w:t>они</w:t>
      </w:r>
      <w:r w:rsidR="00AA0F27" w:rsidRPr="00DD7155">
        <w:rPr>
          <w:rFonts w:ascii="Tahoma" w:hAnsi="Tahoma" w:cs="Tahoma"/>
          <w:sz w:val="20"/>
        </w:rPr>
        <w:t xml:space="preserve"> возникли </w:t>
      </w:r>
      <w:r w:rsidR="00825FFD" w:rsidRPr="00DD7155">
        <w:rPr>
          <w:rFonts w:ascii="Tahoma" w:hAnsi="Tahoma" w:cs="Tahoma"/>
          <w:sz w:val="20"/>
        </w:rPr>
        <w:t xml:space="preserve">не по вине </w:t>
      </w:r>
      <w:r w:rsidR="00AA0F27" w:rsidRPr="00DD7155">
        <w:rPr>
          <w:rFonts w:ascii="Tahoma" w:hAnsi="Tahoma" w:cs="Tahoma"/>
          <w:sz w:val="20"/>
        </w:rPr>
        <w:t>Заказчик</w:t>
      </w:r>
      <w:r w:rsidR="00825FFD" w:rsidRPr="00DD7155">
        <w:rPr>
          <w:rFonts w:ascii="Tahoma" w:hAnsi="Tahoma" w:cs="Tahoma"/>
          <w:sz w:val="20"/>
        </w:rPr>
        <w:t>а</w:t>
      </w:r>
      <w:r w:rsidRPr="00DD7155">
        <w:rPr>
          <w:rFonts w:ascii="Tahoma" w:hAnsi="Tahoma" w:cs="Tahoma"/>
          <w:sz w:val="20"/>
        </w:rPr>
        <w:t>.</w:t>
      </w:r>
      <w:bookmarkEnd w:id="337"/>
    </w:p>
    <w:p w14:paraId="031F3A7C" w14:textId="77777777" w:rsidR="00AA0F27" w:rsidRPr="00DD7155" w:rsidRDefault="00AA0F27"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Гарантийный срок:</w:t>
      </w:r>
    </w:p>
    <w:p w14:paraId="60134923" w14:textId="1FA10D8E" w:rsidR="00AA0F27" w:rsidRPr="00DD7155" w:rsidRDefault="00825FFD"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9C557E" w:rsidRPr="00DD7155">
        <w:rPr>
          <w:rFonts w:ascii="Tahoma" w:hAnsi="Tahoma" w:cs="Tahoma"/>
          <w:sz w:val="20"/>
        </w:rPr>
        <w:t xml:space="preserve">на </w:t>
      </w:r>
      <w:r w:rsidR="00526E69" w:rsidRPr="00526E69">
        <w:rPr>
          <w:rFonts w:ascii="Tahoma" w:hAnsi="Tahoma" w:cs="Tahoma"/>
          <w:b/>
          <w:color w:val="FF0000"/>
          <w:sz w:val="20"/>
          <w:u w:color="FF0000"/>
        </w:rPr>
        <w:t>[</w:t>
      </w:r>
      <w:r w:rsidR="009C557E" w:rsidRPr="00DD7155">
        <w:rPr>
          <w:rFonts w:ascii="Tahoma" w:hAnsi="Tahoma" w:cs="Tahoma"/>
          <w:sz w:val="20"/>
        </w:rPr>
        <w:t>каждый</w:t>
      </w:r>
      <w:r w:rsidR="00526E69" w:rsidRPr="00526E69">
        <w:rPr>
          <w:rFonts w:ascii="Tahoma" w:hAnsi="Tahoma" w:cs="Tahoma"/>
          <w:b/>
          <w:color w:val="FF0000"/>
          <w:sz w:val="20"/>
        </w:rPr>
        <w:t>]</w:t>
      </w:r>
      <w:r w:rsidR="009C557E" w:rsidRPr="00DD7155">
        <w:rPr>
          <w:rFonts w:ascii="Tahoma" w:hAnsi="Tahoma" w:cs="Tahoma"/>
          <w:sz w:val="20"/>
        </w:rPr>
        <w:t xml:space="preserve"> </w:t>
      </w:r>
      <w:r w:rsidR="00526E69" w:rsidRPr="00526E69">
        <w:rPr>
          <w:rFonts w:ascii="Tahoma" w:hAnsi="Tahoma" w:cs="Tahoma"/>
          <w:b/>
          <w:color w:val="FF0000"/>
          <w:sz w:val="20"/>
          <w:u w:color="FF0000"/>
        </w:rPr>
        <w:t>[</w:t>
      </w:r>
      <w:r w:rsidR="009C557E" w:rsidRPr="00DD7155">
        <w:rPr>
          <w:rFonts w:ascii="Tahoma" w:hAnsi="Tahoma"/>
          <w:sz w:val="20"/>
        </w:rPr>
        <w:t>Объект</w:t>
      </w:r>
      <w:r w:rsidR="00526E69" w:rsidRPr="00526E69">
        <w:rPr>
          <w:rFonts w:ascii="Tahoma" w:hAnsi="Tahoma" w:cs="Tahoma"/>
          <w:b/>
          <w:color w:val="FF0000"/>
          <w:sz w:val="20"/>
        </w:rPr>
        <w:t>]</w:t>
      </w:r>
      <w:r w:rsidR="00F736CB" w:rsidRPr="00DD7155">
        <w:rPr>
          <w:rFonts w:ascii="Tahoma" w:hAnsi="Tahoma" w:cs="Tahoma"/>
          <w:sz w:val="20"/>
        </w:rPr>
        <w:t xml:space="preserve">/ </w:t>
      </w:r>
      <w:r w:rsidR="00526E69" w:rsidRPr="00526E69">
        <w:rPr>
          <w:rFonts w:ascii="Tahoma" w:hAnsi="Tahoma" w:cs="Tahoma"/>
          <w:b/>
          <w:color w:val="FF0000"/>
          <w:sz w:val="18"/>
          <w:u w:color="FF0000"/>
        </w:rPr>
        <w:t>[</w:t>
      </w:r>
      <w:r w:rsidR="00917875" w:rsidRPr="00DD7155">
        <w:rPr>
          <w:rFonts w:ascii="Tahoma" w:hAnsi="Tahoma" w:cs="Tahoma"/>
          <w:sz w:val="20"/>
          <w:highlight w:val="darkGreen"/>
        </w:rPr>
        <w:t>Этап</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DA0CE0" w:rsidRPr="00DD7155">
        <w:rPr>
          <w:rFonts w:ascii="Tahoma" w:hAnsi="Tahoma" w:cs="Tahoma"/>
          <w:sz w:val="20"/>
          <w:highlight w:val="darkGreen"/>
        </w:rPr>
        <w:t>П</w:t>
      </w:r>
      <w:r w:rsidR="00532FB9" w:rsidRPr="00DD7155">
        <w:rPr>
          <w:rFonts w:ascii="Tahoma" w:hAnsi="Tahoma" w:cs="Tahoma"/>
          <w:sz w:val="20"/>
          <w:highlight w:val="darkGreen"/>
        </w:rPr>
        <w:t>К</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DA0CE0" w:rsidRPr="00DD7155">
        <w:rPr>
          <w:rFonts w:ascii="Tahoma" w:hAnsi="Tahoma" w:cs="Tahoma"/>
          <w:sz w:val="20"/>
          <w:highlight w:val="darkGreen"/>
        </w:rPr>
        <w:t>Титульный объект</w:t>
      </w:r>
      <w:r w:rsidR="00526E69" w:rsidRPr="00526E69">
        <w:rPr>
          <w:rFonts w:ascii="Tahoma" w:hAnsi="Tahoma" w:cs="Tahoma"/>
          <w:b/>
          <w:color w:val="FF0000"/>
          <w:sz w:val="18"/>
          <w:u w:color="FF0000"/>
        </w:rPr>
        <w:t>]</w:t>
      </w:r>
      <w:r w:rsidR="009C557E" w:rsidRPr="00DD7155">
        <w:rPr>
          <w:rFonts w:ascii="Tahoma" w:hAnsi="Tahoma" w:cs="Tahoma"/>
          <w:color w:val="632423" w:themeColor="accent2" w:themeShade="80"/>
          <w:sz w:val="20"/>
        </w:rPr>
        <w:t xml:space="preserve"> </w:t>
      </w:r>
      <w:r w:rsidR="009C557E" w:rsidRPr="00DD7155">
        <w:rPr>
          <w:rFonts w:ascii="Tahoma" w:hAnsi="Tahoma" w:cs="Tahoma"/>
          <w:sz w:val="20"/>
        </w:rPr>
        <w:t xml:space="preserve">–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9C557E" w:rsidRPr="00DD7155">
        <w:rPr>
          <w:rFonts w:ascii="Tahoma" w:hAnsi="Tahoma" w:cs="Tahoma"/>
          <w:sz w:val="20"/>
        </w:rPr>
        <w:t xml:space="preserve"> месяцев с момента подписания Сторонами </w:t>
      </w:r>
      <w:r w:rsidR="00526E69" w:rsidRPr="00C919BC">
        <w:rPr>
          <w:rFonts w:ascii="Tahoma" w:hAnsi="Tahoma" w:cs="Tahoma"/>
          <w:b/>
          <w:color w:val="FF0000"/>
          <w:sz w:val="20"/>
          <w:u w:color="FF0000"/>
          <w:shd w:val="clear" w:color="auto" w:fill="B6DDE8" w:themeFill="accent5" w:themeFillTint="66"/>
        </w:rPr>
        <w:t>[</w:t>
      </w:r>
      <w:r w:rsidR="009C557E" w:rsidRPr="00C919BC">
        <w:rPr>
          <w:rFonts w:ascii="Tahoma" w:hAnsi="Tahoma" w:cs="Tahoma"/>
          <w:sz w:val="20"/>
          <w:shd w:val="clear" w:color="auto" w:fill="B6DDE8" w:themeFill="accent5" w:themeFillTint="66"/>
        </w:rPr>
        <w:t>Акта приемки законченного строительством объекта</w:t>
      </w:r>
      <w:r w:rsidR="00526E69" w:rsidRPr="00C919BC">
        <w:rPr>
          <w:rFonts w:ascii="Tahoma" w:hAnsi="Tahoma" w:cs="Tahoma"/>
          <w:b/>
          <w:color w:val="FF0000"/>
          <w:sz w:val="20"/>
          <w:shd w:val="clear" w:color="auto" w:fill="B6DDE8" w:themeFill="accent5" w:themeFillTint="66"/>
        </w:rPr>
        <w:t>]</w:t>
      </w:r>
      <w:r w:rsidR="009C557E" w:rsidRPr="00C919BC">
        <w:rPr>
          <w:rFonts w:ascii="Tahoma" w:hAnsi="Tahoma" w:cs="Tahoma"/>
          <w:sz w:val="20"/>
          <w:shd w:val="clear" w:color="auto" w:fill="B6DDE8" w:themeFill="accent5" w:themeFillTint="66"/>
        </w:rPr>
        <w:t xml:space="preserve"> </w:t>
      </w:r>
      <w:r w:rsidR="00526E69" w:rsidRPr="00C919BC">
        <w:rPr>
          <w:rFonts w:ascii="Tahoma" w:hAnsi="Tahoma" w:cs="Tahoma"/>
          <w:b/>
          <w:color w:val="FF0000"/>
          <w:sz w:val="20"/>
          <w:u w:color="FF0000"/>
          <w:shd w:val="clear" w:color="auto" w:fill="B6DDE8" w:themeFill="accent5" w:themeFillTint="66"/>
        </w:rPr>
        <w:t>[</w:t>
      </w:r>
      <w:r w:rsidR="009C557E" w:rsidRPr="00C919BC">
        <w:rPr>
          <w:rFonts w:ascii="Tahoma" w:hAnsi="Tahoma" w:cs="Tahoma"/>
          <w:sz w:val="20"/>
          <w:shd w:val="clear" w:color="auto" w:fill="B6DDE8" w:themeFill="accent5" w:themeFillTint="66"/>
        </w:rPr>
        <w:t xml:space="preserve">по последнему </w:t>
      </w:r>
      <w:r w:rsidR="00526E69" w:rsidRPr="00C919BC">
        <w:rPr>
          <w:rFonts w:ascii="Tahoma" w:hAnsi="Tahoma" w:cs="Tahoma"/>
          <w:b/>
          <w:color w:val="FF0000"/>
          <w:sz w:val="20"/>
          <w:u w:color="FF0000"/>
          <w:shd w:val="clear" w:color="auto" w:fill="B6DDE8" w:themeFill="accent5" w:themeFillTint="66"/>
        </w:rPr>
        <w:t>[</w:t>
      </w:r>
      <w:r w:rsidR="009C557E" w:rsidRPr="00C919BC">
        <w:rPr>
          <w:rFonts w:ascii="Tahoma" w:hAnsi="Tahoma" w:cs="Tahoma"/>
          <w:sz w:val="20"/>
          <w:shd w:val="clear" w:color="auto" w:fill="B6DDE8" w:themeFill="accent5" w:themeFillTint="66"/>
        </w:rPr>
        <w:t>Объекту</w:t>
      </w:r>
      <w:r w:rsidR="00526E69" w:rsidRPr="00C919BC">
        <w:rPr>
          <w:rFonts w:ascii="Tahoma" w:hAnsi="Tahoma" w:cs="Tahoma"/>
          <w:b/>
          <w:color w:val="FF0000"/>
          <w:sz w:val="20"/>
          <w:shd w:val="clear" w:color="auto" w:fill="B6DDE8" w:themeFill="accent5" w:themeFillTint="66"/>
        </w:rPr>
        <w:t>]</w:t>
      </w:r>
      <w:r w:rsidR="00E07253" w:rsidRPr="00C919BC">
        <w:rPr>
          <w:rFonts w:ascii="Tahoma" w:hAnsi="Tahoma" w:cs="Tahoma"/>
          <w:b/>
          <w:color w:val="FF0000"/>
          <w:sz w:val="20"/>
          <w:shd w:val="clear" w:color="auto" w:fill="B6DDE8" w:themeFill="accent5" w:themeFillTint="66"/>
        </w:rPr>
        <w:t xml:space="preserve"> </w:t>
      </w:r>
      <w:r w:rsidR="00E07253" w:rsidRPr="00C919BC">
        <w:rPr>
          <w:rFonts w:ascii="Tahoma" w:hAnsi="Tahoma" w:cs="Tahoma"/>
          <w:b/>
          <w:color w:val="FF0000"/>
          <w:sz w:val="20"/>
          <w:u w:color="FF0000"/>
          <w:shd w:val="clear" w:color="auto" w:fill="B6DDE8" w:themeFill="accent5" w:themeFillTint="66"/>
        </w:rPr>
        <w:t>[</w:t>
      </w:r>
      <w:r w:rsidR="00E07253" w:rsidRPr="00C919BC">
        <w:rPr>
          <w:rFonts w:ascii="Tahoma" w:hAnsi="Tahoma" w:cs="Tahoma"/>
          <w:sz w:val="20"/>
          <w:shd w:val="clear" w:color="auto" w:fill="B6DDE8" w:themeFill="accent5" w:themeFillTint="66"/>
        </w:rPr>
        <w:t>/</w:t>
      </w:r>
      <w:r w:rsidR="00E07253" w:rsidRPr="00C919BC">
        <w:rPr>
          <w:rFonts w:ascii="Tahoma" w:hAnsi="Tahoma" w:cs="Tahoma"/>
          <w:sz w:val="20"/>
          <w:highlight w:val="darkGreen"/>
          <w:u w:color="FF0000"/>
          <w:shd w:val="clear" w:color="auto" w:fill="B6DDE8" w:themeFill="accent5" w:themeFillTint="66"/>
        </w:rPr>
        <w:t>Этап</w:t>
      </w:r>
      <w:r w:rsidR="00E07253" w:rsidRPr="00C919BC">
        <w:rPr>
          <w:rFonts w:ascii="Tahoma" w:hAnsi="Tahoma" w:cs="Tahoma"/>
          <w:sz w:val="20"/>
          <w:u w:color="FF0000"/>
          <w:shd w:val="clear" w:color="auto" w:fill="B6DDE8" w:themeFill="accent5" w:themeFillTint="66"/>
        </w:rPr>
        <w:t>у</w:t>
      </w:r>
      <w:r w:rsidR="00E07253" w:rsidRPr="00C919BC">
        <w:rPr>
          <w:rFonts w:ascii="Tahoma" w:hAnsi="Tahoma" w:cs="Tahoma"/>
          <w:b/>
          <w:color w:val="FF0000"/>
          <w:sz w:val="20"/>
          <w:u w:color="FF0000"/>
          <w:shd w:val="clear" w:color="auto" w:fill="B6DDE8" w:themeFill="accent5" w:themeFillTint="66"/>
        </w:rPr>
        <w:t>] [</w:t>
      </w:r>
      <w:r w:rsidR="00E07253" w:rsidRPr="00C919BC">
        <w:rPr>
          <w:rFonts w:ascii="Tahoma" w:hAnsi="Tahoma" w:cs="Tahoma"/>
          <w:sz w:val="20"/>
          <w:highlight w:val="darkGreen"/>
          <w:u w:color="FF0000"/>
          <w:shd w:val="clear" w:color="auto" w:fill="B6DDE8" w:themeFill="accent5" w:themeFillTint="66"/>
        </w:rPr>
        <w:t>/ПК</w:t>
      </w:r>
      <w:r w:rsidR="00E07253" w:rsidRPr="00C919BC">
        <w:rPr>
          <w:rFonts w:ascii="Tahoma" w:hAnsi="Tahoma" w:cs="Tahoma"/>
          <w:b/>
          <w:color w:val="FF0000"/>
          <w:sz w:val="20"/>
          <w:u w:color="FF0000"/>
          <w:shd w:val="clear" w:color="auto" w:fill="B6DDE8" w:themeFill="accent5" w:themeFillTint="66"/>
        </w:rPr>
        <w:t>] [</w:t>
      </w:r>
      <w:r w:rsidR="00E07253" w:rsidRPr="00C919BC">
        <w:rPr>
          <w:rFonts w:ascii="Tahoma" w:hAnsi="Tahoma" w:cs="Tahoma"/>
          <w:sz w:val="20"/>
          <w:highlight w:val="darkGreen"/>
          <w:u w:color="FF0000"/>
          <w:shd w:val="clear" w:color="auto" w:fill="B6DDE8" w:themeFill="accent5" w:themeFillTint="66"/>
        </w:rPr>
        <w:t>/Титульному объект</w:t>
      </w:r>
      <w:r w:rsidR="00E07253" w:rsidRPr="00C919BC">
        <w:rPr>
          <w:rFonts w:ascii="Tahoma" w:hAnsi="Tahoma" w:cs="Tahoma"/>
          <w:sz w:val="20"/>
          <w:u w:color="FF0000"/>
          <w:shd w:val="clear" w:color="auto" w:fill="B6DDE8" w:themeFill="accent5" w:themeFillTint="66"/>
        </w:rPr>
        <w:t>у</w:t>
      </w:r>
      <w:r w:rsidR="00E07253" w:rsidRPr="00C919BC">
        <w:rPr>
          <w:rFonts w:ascii="Tahoma" w:hAnsi="Tahoma" w:cs="Tahoma"/>
          <w:b/>
          <w:color w:val="FF0000"/>
          <w:sz w:val="20"/>
          <w:u w:color="FF0000"/>
          <w:shd w:val="clear" w:color="auto" w:fill="B6DDE8" w:themeFill="accent5" w:themeFillTint="66"/>
        </w:rPr>
        <w:t>]</w:t>
      </w:r>
      <w:r w:rsidR="00E07253" w:rsidRPr="00C919BC">
        <w:rPr>
          <w:rFonts w:ascii="Tahoma" w:hAnsi="Tahoma" w:cs="Tahoma"/>
          <w:sz w:val="22"/>
          <w:shd w:val="clear" w:color="auto" w:fill="B6DDE8" w:themeFill="accent5" w:themeFillTint="66"/>
        </w:rPr>
        <w:t xml:space="preserve"> </w:t>
      </w:r>
      <w:r w:rsidR="009C557E" w:rsidRPr="00DD7155">
        <w:rPr>
          <w:rFonts w:ascii="Tahoma" w:hAnsi="Tahoma" w:cs="Tahoma"/>
          <w:sz w:val="20"/>
        </w:rPr>
        <w:t xml:space="preserve">/ </w:t>
      </w:r>
      <w:r w:rsidR="00526E69" w:rsidRPr="00526E69">
        <w:rPr>
          <w:rFonts w:ascii="Tahoma" w:hAnsi="Tahoma" w:cs="Tahoma"/>
          <w:b/>
          <w:color w:val="FF0000"/>
          <w:sz w:val="20"/>
          <w:u w:color="FF0000"/>
        </w:rPr>
        <w:t>[</w:t>
      </w:r>
      <w:r w:rsidR="009C557E" w:rsidRPr="00DD7155">
        <w:rPr>
          <w:rFonts w:ascii="Tahoma" w:hAnsi="Tahoma" w:cs="Tahoma"/>
          <w:color w:val="632423" w:themeColor="accent2" w:themeShade="80"/>
          <w:sz w:val="20"/>
        </w:rPr>
        <w:t>Акта о завершении работ по Договору</w:t>
      </w:r>
      <w:r w:rsidR="00526E69" w:rsidRPr="00526E69">
        <w:rPr>
          <w:rFonts w:ascii="Tahoma" w:hAnsi="Tahoma" w:cs="Tahoma"/>
          <w:b/>
          <w:color w:val="FF0000"/>
          <w:sz w:val="20"/>
        </w:rPr>
        <w:t>]</w:t>
      </w:r>
      <w:r w:rsidR="00AA0F27" w:rsidRPr="00DD7155">
        <w:rPr>
          <w:rFonts w:ascii="Tahoma" w:hAnsi="Tahoma" w:cs="Tahoma"/>
          <w:sz w:val="20"/>
        </w:rPr>
        <w:t>;</w:t>
      </w:r>
    </w:p>
    <w:p w14:paraId="5EE9B65B" w14:textId="63807CF4" w:rsidR="00AA0F27" w:rsidRPr="00DD7155" w:rsidRDefault="00825FFD"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00BB5A01" w:rsidRPr="00DD7155">
        <w:rPr>
          <w:rFonts w:ascii="Tahoma" w:hAnsi="Tahoma" w:cs="Tahoma"/>
          <w:sz w:val="20"/>
          <w:highlight w:val="lightGray"/>
        </w:rPr>
        <w:t xml:space="preserve">на Документацию </w:t>
      </w:r>
      <w:r w:rsidR="00AA0F27" w:rsidRPr="00DD7155">
        <w:rPr>
          <w:rFonts w:ascii="Tahoma" w:hAnsi="Tahoma" w:cs="Tahoma"/>
          <w:sz w:val="20"/>
          <w:highlight w:val="lightGray"/>
        </w:rPr>
        <w:t>–</w:t>
      </w:r>
      <w:r w:rsidR="00BB5A01" w:rsidRPr="00DD7155">
        <w:rPr>
          <w:rFonts w:ascii="Tahoma" w:hAnsi="Tahoma" w:cs="Tahoma"/>
          <w:sz w:val="20"/>
          <w:highlight w:val="lightGray"/>
        </w:rPr>
        <w:t xml:space="preserve"> 2 года с даты с даты ввода в эксплуатацию </w:t>
      </w:r>
      <w:r w:rsidR="00526E69" w:rsidRPr="00526E69">
        <w:rPr>
          <w:rFonts w:ascii="Tahoma" w:hAnsi="Tahoma" w:cs="Tahoma"/>
          <w:b/>
          <w:color w:val="FF0000"/>
          <w:sz w:val="20"/>
          <w:u w:color="FF0000"/>
        </w:rPr>
        <w:t>[</w:t>
      </w:r>
      <w:r w:rsidR="00BB5A01" w:rsidRPr="00DD7155">
        <w:rPr>
          <w:rFonts w:ascii="Tahoma" w:hAnsi="Tahoma" w:cs="Tahoma"/>
          <w:sz w:val="20"/>
          <w:highlight w:val="lightGray"/>
        </w:rPr>
        <w:t>каждого</w:t>
      </w:r>
      <w:r w:rsidR="00526E69" w:rsidRPr="00526E69">
        <w:rPr>
          <w:rFonts w:ascii="Tahoma" w:hAnsi="Tahoma" w:cs="Tahoma"/>
          <w:b/>
          <w:color w:val="FF0000"/>
          <w:sz w:val="20"/>
        </w:rPr>
        <w:t>]</w:t>
      </w:r>
      <w:r w:rsidR="00BB5A01" w:rsidRPr="00DD7155">
        <w:rPr>
          <w:rFonts w:ascii="Tahoma" w:hAnsi="Tahoma" w:cs="Tahoma"/>
          <w:sz w:val="20"/>
          <w:highlight w:val="lightGray"/>
        </w:rPr>
        <w:t xml:space="preserve"> Объекта, но в любом случае не менее </w:t>
      </w:r>
      <w:r w:rsidR="00526E69" w:rsidRPr="00526E69">
        <w:rPr>
          <w:rFonts w:ascii="Tahoma" w:hAnsi="Tahoma" w:cs="Tahoma"/>
          <w:b/>
          <w:color w:val="FF0000"/>
          <w:sz w:val="20"/>
          <w:u w:color="FF0000"/>
        </w:rPr>
        <w:t>[</w:t>
      </w:r>
      <w:r w:rsidR="00456818" w:rsidRPr="00DD7155">
        <w:rPr>
          <w:rFonts w:ascii="Tahoma" w:hAnsi="Tahoma" w:cs="Tahoma"/>
          <w:sz w:val="20"/>
          <w:highlight w:val="lightGray"/>
        </w:rPr>
        <w:t>•</w:t>
      </w:r>
      <w:r w:rsidR="00526E69" w:rsidRPr="00526E69">
        <w:rPr>
          <w:rFonts w:ascii="Tahoma" w:hAnsi="Tahoma" w:cs="Tahoma"/>
          <w:b/>
          <w:color w:val="FF0000"/>
          <w:sz w:val="20"/>
        </w:rPr>
        <w:t>]</w:t>
      </w:r>
      <w:r w:rsidR="00BB5A01" w:rsidRPr="00DD7155">
        <w:rPr>
          <w:rStyle w:val="ad"/>
          <w:rFonts w:ascii="Tahoma" w:hAnsi="Tahoma" w:cs="Tahoma"/>
          <w:sz w:val="20"/>
          <w:highlight w:val="lightGray"/>
        </w:rPr>
        <w:footnoteReference w:id="333"/>
      </w:r>
      <w:r w:rsidR="00BB5A01" w:rsidRPr="00DD7155">
        <w:rPr>
          <w:rFonts w:ascii="Tahoma" w:hAnsi="Tahoma" w:cs="Tahoma"/>
          <w:sz w:val="20"/>
          <w:highlight w:val="lightGray"/>
        </w:rPr>
        <w:t xml:space="preserve"> лет с даты приемки соответствующей Документации.</w:t>
      </w:r>
      <w:r w:rsidR="00526E69" w:rsidRPr="00526E69">
        <w:rPr>
          <w:rFonts w:ascii="Tahoma" w:hAnsi="Tahoma" w:cs="Tahoma"/>
          <w:b/>
          <w:color w:val="FF0000"/>
          <w:sz w:val="20"/>
        </w:rPr>
        <w:t>]</w:t>
      </w:r>
    </w:p>
    <w:p w14:paraId="4705AE74" w14:textId="2C8C3CC9" w:rsidR="00BB5A01" w:rsidRPr="00DD7155" w:rsidRDefault="00825FFD" w:rsidP="002F68A6">
      <w:pPr>
        <w:pStyle w:val="1112"/>
        <w:numPr>
          <w:ilvl w:val="0"/>
          <w:numId w:val="28"/>
        </w:numPr>
        <w:tabs>
          <w:tab w:val="left" w:pos="284"/>
          <w:tab w:val="left" w:pos="924"/>
        </w:tabs>
        <w:spacing w:before="120" w:after="240"/>
        <w:rPr>
          <w:rFonts w:ascii="Tahoma" w:hAnsi="Tahoma" w:cs="Tahoma"/>
          <w:sz w:val="20"/>
          <w:highlight w:val="red"/>
        </w:rPr>
      </w:pPr>
      <w:r w:rsidRPr="00DD7155">
        <w:rPr>
          <w:rFonts w:ascii="Tahoma" w:hAnsi="Tahoma" w:cs="Tahoma"/>
          <w:sz w:val="20"/>
        </w:rPr>
        <w:t xml:space="preserve"> </w:t>
      </w:r>
      <w:r w:rsidR="00526E69" w:rsidRPr="00526E69">
        <w:rPr>
          <w:rFonts w:ascii="Tahoma" w:hAnsi="Tahoma" w:cs="Tahoma"/>
          <w:b/>
          <w:color w:val="FF0000"/>
          <w:sz w:val="20"/>
          <w:u w:color="FF0000"/>
        </w:rPr>
        <w:t>[</w:t>
      </w:r>
      <w:r w:rsidR="00AA0F27" w:rsidRPr="00DD7155">
        <w:rPr>
          <w:rFonts w:ascii="Tahoma" w:hAnsi="Tahoma" w:cs="Tahoma"/>
          <w:sz w:val="20"/>
          <w:highlight w:val="red"/>
        </w:rPr>
        <w:t>на несмонтированный</w:t>
      </w:r>
      <w:r w:rsidR="00BB5A01" w:rsidRPr="00DD7155">
        <w:rPr>
          <w:rFonts w:ascii="Tahoma" w:hAnsi="Tahoma" w:cs="Tahoma"/>
          <w:sz w:val="20"/>
          <w:highlight w:val="red"/>
        </w:rPr>
        <w:t xml:space="preserve"> Товар</w:t>
      </w:r>
      <w:r w:rsidR="00BB5A01" w:rsidRPr="00DD7155">
        <w:rPr>
          <w:rFonts w:ascii="Tahoma" w:hAnsi="Tahoma" w:cs="Tahoma"/>
          <w:sz w:val="20"/>
        </w:rPr>
        <w:t xml:space="preserve"> </w:t>
      </w:r>
      <w:r w:rsidR="00AA0F27" w:rsidRPr="00DD7155">
        <w:rPr>
          <w:rFonts w:ascii="Tahoma" w:hAnsi="Tahoma" w:cs="Tahoma"/>
          <w:sz w:val="20"/>
        </w:rPr>
        <w:t xml:space="preserve">–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00BB5A01" w:rsidRPr="00DD7155">
        <w:rPr>
          <w:rFonts w:ascii="Tahoma" w:hAnsi="Tahoma" w:cs="Tahoma"/>
          <w:sz w:val="20"/>
        </w:rPr>
        <w:t xml:space="preserve"> </w:t>
      </w:r>
      <w:r w:rsidR="00AA0F27" w:rsidRPr="00DD7155">
        <w:rPr>
          <w:rFonts w:ascii="Tahoma" w:hAnsi="Tahoma" w:cs="Tahoma"/>
          <w:sz w:val="20"/>
          <w:highlight w:val="red"/>
        </w:rPr>
        <w:t xml:space="preserve">месяцев </w:t>
      </w:r>
      <w:r w:rsidR="00BB5A01" w:rsidRPr="00DD7155">
        <w:rPr>
          <w:rFonts w:ascii="Tahoma" w:hAnsi="Tahoma" w:cs="Tahoma"/>
          <w:sz w:val="20"/>
          <w:highlight w:val="red"/>
        </w:rPr>
        <w:t>с даты подписания Заказчиком</w:t>
      </w:r>
      <w:r w:rsidR="00BB5A01" w:rsidRPr="00DD7155">
        <w:rPr>
          <w:rFonts w:ascii="Tahoma" w:hAnsi="Tahoma" w:cs="Tahoma"/>
          <w:sz w:val="20"/>
        </w:rPr>
        <w:t xml:space="preserve"> </w:t>
      </w:r>
      <w:r w:rsidR="00526E69" w:rsidRPr="00526E69">
        <w:rPr>
          <w:rFonts w:ascii="Tahoma" w:hAnsi="Tahoma" w:cs="Tahoma"/>
          <w:b/>
          <w:color w:val="FF0000"/>
          <w:sz w:val="20"/>
          <w:u w:color="FF0000"/>
        </w:rPr>
        <w:t>[</w:t>
      </w:r>
      <w:r w:rsidR="00BB5A01" w:rsidRPr="00DD7155">
        <w:rPr>
          <w:rFonts w:ascii="Tahoma" w:hAnsi="Tahoma" w:cs="Tahoma"/>
          <w:sz w:val="20"/>
          <w:highlight w:val="red"/>
        </w:rPr>
        <w:t xml:space="preserve">Товарной накладной / </w:t>
      </w:r>
      <w:r w:rsidR="00BB5A01" w:rsidRPr="00C919BC">
        <w:rPr>
          <w:rFonts w:ascii="Tahoma" w:hAnsi="Tahoma" w:cs="Tahoma"/>
          <w:sz w:val="20"/>
          <w:shd w:val="clear" w:color="auto" w:fill="B6DDE8" w:themeFill="accent5" w:themeFillTint="66"/>
        </w:rPr>
        <w:t>Акта приемки законченного строительством объекта</w:t>
      </w:r>
      <w:r w:rsidR="00BB5A01" w:rsidRPr="00DD7155">
        <w:rPr>
          <w:rFonts w:ascii="Tahoma" w:hAnsi="Tahoma" w:cs="Tahoma"/>
          <w:sz w:val="20"/>
        </w:rPr>
        <w:t xml:space="preserve">/ </w:t>
      </w:r>
      <w:r w:rsidR="00BB5A01" w:rsidRPr="00DD7155">
        <w:rPr>
          <w:rFonts w:ascii="Tahoma" w:hAnsi="Tahoma" w:cs="Tahoma"/>
          <w:color w:val="632423" w:themeColor="accent2" w:themeShade="80"/>
          <w:sz w:val="20"/>
        </w:rPr>
        <w:t>Акта о завершении работ по Договору</w:t>
      </w:r>
      <w:r w:rsidR="00BB5A01" w:rsidRPr="00DD7155">
        <w:rPr>
          <w:rFonts w:ascii="Tahoma" w:hAnsi="Tahoma" w:cs="Tahoma"/>
          <w:sz w:val="20"/>
        </w:rPr>
        <w:t xml:space="preserve"> по </w:t>
      </w:r>
      <w:r w:rsidR="00526E69" w:rsidRPr="00526E69">
        <w:rPr>
          <w:rFonts w:ascii="Tahoma" w:hAnsi="Tahoma" w:cs="Tahoma"/>
          <w:b/>
          <w:color w:val="FF0000"/>
          <w:sz w:val="20"/>
          <w:u w:color="FF0000"/>
        </w:rPr>
        <w:t>[</w:t>
      </w:r>
      <w:r w:rsidR="00BB5A01" w:rsidRPr="00DD7155">
        <w:rPr>
          <w:rFonts w:ascii="Tahoma" w:hAnsi="Tahoma" w:cs="Tahoma"/>
          <w:sz w:val="20"/>
        </w:rPr>
        <w:t>соответствующему</w:t>
      </w:r>
      <w:r w:rsidR="00526E69" w:rsidRPr="00526E69">
        <w:rPr>
          <w:rFonts w:ascii="Tahoma" w:hAnsi="Tahoma" w:cs="Tahoma"/>
          <w:b/>
          <w:color w:val="FF0000"/>
          <w:sz w:val="20"/>
        </w:rPr>
        <w:t>]</w:t>
      </w:r>
      <w:r w:rsidR="00BB5A01" w:rsidRPr="00DD7155">
        <w:rPr>
          <w:rFonts w:ascii="Tahoma" w:hAnsi="Tahoma" w:cs="Tahoma"/>
          <w:sz w:val="20"/>
        </w:rPr>
        <w:t xml:space="preserve"> Объекту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526E69" w:rsidRPr="00526E69">
        <w:rPr>
          <w:rFonts w:ascii="Tahoma" w:hAnsi="Tahoma" w:cs="Tahoma"/>
          <w:b/>
          <w:color w:val="FF0000"/>
          <w:sz w:val="20"/>
        </w:rPr>
        <w:t>]</w:t>
      </w:r>
      <w:r w:rsidR="00BB5A01" w:rsidRPr="00DD7155">
        <w:rPr>
          <w:rFonts w:ascii="Tahoma" w:hAnsi="Tahoma" w:cs="Tahoma"/>
          <w:sz w:val="20"/>
          <w:highlight w:val="red"/>
        </w:rPr>
        <w:t>.</w:t>
      </w:r>
      <w:r w:rsidR="00BB5A01" w:rsidRPr="00DD7155">
        <w:rPr>
          <w:rStyle w:val="ad"/>
          <w:rFonts w:ascii="Tahoma" w:hAnsi="Tahoma" w:cs="Tahoma"/>
          <w:sz w:val="20"/>
          <w:highlight w:val="red"/>
        </w:rPr>
        <w:footnoteReference w:id="334"/>
      </w:r>
      <w:r w:rsidR="00BB5A01" w:rsidRPr="00DD7155">
        <w:rPr>
          <w:rFonts w:ascii="Tahoma" w:hAnsi="Tahoma" w:cs="Tahoma"/>
          <w:sz w:val="20"/>
        </w:rPr>
        <w:t xml:space="preserve"> </w:t>
      </w:r>
      <w:r w:rsidR="00AA0F27" w:rsidRPr="00DD7155">
        <w:rPr>
          <w:rFonts w:ascii="Tahoma" w:hAnsi="Tahoma" w:cs="Tahoma"/>
          <w:sz w:val="20"/>
          <w:highlight w:val="red"/>
        </w:rPr>
        <w:t>Е</w:t>
      </w:r>
      <w:r w:rsidR="00BB5A01" w:rsidRPr="00DD7155">
        <w:rPr>
          <w:rFonts w:ascii="Tahoma" w:hAnsi="Tahoma" w:cs="Tahoma"/>
          <w:sz w:val="20"/>
          <w:highlight w:val="red"/>
        </w:rPr>
        <w:t>сли Гарантийный срок изготовител</w:t>
      </w:r>
      <w:r w:rsidR="00AA0F27" w:rsidRPr="00DD7155">
        <w:rPr>
          <w:rFonts w:ascii="Tahoma" w:hAnsi="Tahoma" w:cs="Tahoma"/>
          <w:sz w:val="20"/>
          <w:highlight w:val="red"/>
        </w:rPr>
        <w:t>я Товара</w:t>
      </w:r>
      <w:r w:rsidR="00BB5A01" w:rsidRPr="00DD7155">
        <w:rPr>
          <w:rFonts w:ascii="Tahoma" w:hAnsi="Tahoma" w:cs="Tahoma"/>
          <w:sz w:val="20"/>
          <w:highlight w:val="red"/>
        </w:rPr>
        <w:t xml:space="preserve"> превышает </w:t>
      </w:r>
      <w:r w:rsidR="00AA0F27" w:rsidRPr="00DD7155">
        <w:rPr>
          <w:rFonts w:ascii="Tahoma" w:hAnsi="Tahoma" w:cs="Tahoma"/>
          <w:sz w:val="20"/>
          <w:highlight w:val="red"/>
        </w:rPr>
        <w:t>вышеуказанный</w:t>
      </w:r>
      <w:r w:rsidR="00BB5A01" w:rsidRPr="00DD7155">
        <w:rPr>
          <w:rFonts w:ascii="Tahoma" w:hAnsi="Tahoma" w:cs="Tahoma"/>
          <w:sz w:val="20"/>
          <w:highlight w:val="red"/>
        </w:rPr>
        <w:t>, Гарантийный срок на Товар устанавливается равным определенному изготовителем. Гарантия качества на Товар распространяет</w:t>
      </w:r>
      <w:r w:rsidR="00AA0F27" w:rsidRPr="00DD7155">
        <w:rPr>
          <w:rFonts w:ascii="Tahoma" w:hAnsi="Tahoma" w:cs="Tahoma"/>
          <w:sz w:val="20"/>
          <w:highlight w:val="red"/>
        </w:rPr>
        <w:t xml:space="preserve">ся и на все составляющие части </w:t>
      </w:r>
      <w:r w:rsidR="00BB5A01" w:rsidRPr="00DD7155">
        <w:rPr>
          <w:rFonts w:ascii="Tahoma" w:hAnsi="Tahoma" w:cs="Tahoma"/>
          <w:sz w:val="20"/>
          <w:highlight w:val="red"/>
        </w:rPr>
        <w:t>Товара.</w:t>
      </w:r>
    </w:p>
    <w:p w14:paraId="40027979" w14:textId="3888CA2F" w:rsidR="00BB5A01" w:rsidRPr="00DD7155" w:rsidRDefault="00825FFD" w:rsidP="002F68A6">
      <w:pPr>
        <w:pStyle w:val="1112"/>
        <w:numPr>
          <w:ilvl w:val="0"/>
          <w:numId w:val="28"/>
        </w:numPr>
        <w:tabs>
          <w:tab w:val="left" w:pos="284"/>
          <w:tab w:val="left" w:pos="924"/>
        </w:tabs>
        <w:spacing w:before="120" w:after="240"/>
        <w:rPr>
          <w:rFonts w:ascii="Tahoma" w:hAnsi="Tahoma" w:cs="Tahoma"/>
          <w:sz w:val="20"/>
          <w:highlight w:val="red"/>
        </w:rPr>
      </w:pPr>
      <w:r w:rsidRPr="00DD7155">
        <w:rPr>
          <w:rFonts w:ascii="Tahoma" w:hAnsi="Tahoma" w:cs="Tahoma"/>
          <w:sz w:val="20"/>
        </w:rPr>
        <w:t xml:space="preserve"> </w:t>
      </w:r>
      <w:r w:rsidR="00AA0F27" w:rsidRPr="00DD7155">
        <w:rPr>
          <w:rFonts w:ascii="Tahoma" w:hAnsi="Tahoma" w:cs="Tahoma"/>
          <w:sz w:val="20"/>
          <w:highlight w:val="red"/>
        </w:rPr>
        <w:t>на</w:t>
      </w:r>
      <w:r w:rsidR="00BB5A01" w:rsidRPr="00DD7155">
        <w:rPr>
          <w:rFonts w:ascii="Tahoma" w:hAnsi="Tahoma" w:cs="Tahoma"/>
          <w:sz w:val="20"/>
          <w:highlight w:val="red"/>
        </w:rPr>
        <w:t xml:space="preserve"> </w:t>
      </w:r>
      <w:r w:rsidR="00AA0F27" w:rsidRPr="00DD7155">
        <w:rPr>
          <w:rFonts w:ascii="Tahoma" w:hAnsi="Tahoma" w:cs="Tahoma"/>
          <w:sz w:val="20"/>
          <w:highlight w:val="red"/>
        </w:rPr>
        <w:t xml:space="preserve">смонтированный </w:t>
      </w:r>
      <w:r w:rsidR="00BB5A01" w:rsidRPr="00DD7155">
        <w:rPr>
          <w:rFonts w:ascii="Tahoma" w:hAnsi="Tahoma" w:cs="Tahoma"/>
          <w:sz w:val="20"/>
          <w:highlight w:val="red"/>
        </w:rPr>
        <w:t xml:space="preserve">Товар </w:t>
      </w:r>
      <w:r w:rsidR="00AA0F27" w:rsidRPr="00DD7155">
        <w:rPr>
          <w:rFonts w:ascii="Tahoma" w:hAnsi="Tahoma" w:cs="Tahoma"/>
          <w:sz w:val="20"/>
          <w:highlight w:val="red"/>
        </w:rPr>
        <w:t xml:space="preserve">– равный </w:t>
      </w:r>
      <w:r w:rsidR="00BB5A01" w:rsidRPr="00DD7155">
        <w:rPr>
          <w:rFonts w:ascii="Tahoma" w:hAnsi="Tahoma" w:cs="Tahoma"/>
          <w:sz w:val="20"/>
          <w:highlight w:val="red"/>
        </w:rPr>
        <w:t xml:space="preserve">сроку на </w:t>
      </w:r>
      <w:r w:rsidR="00526E69" w:rsidRPr="00526E69">
        <w:rPr>
          <w:rFonts w:ascii="Tahoma" w:hAnsi="Tahoma" w:cs="Tahoma"/>
          <w:b/>
          <w:color w:val="FF0000"/>
          <w:sz w:val="20"/>
          <w:u w:color="FF0000"/>
        </w:rPr>
        <w:t>[</w:t>
      </w:r>
      <w:r w:rsidR="00BB5A01" w:rsidRPr="00DD7155">
        <w:rPr>
          <w:rFonts w:ascii="Tahoma" w:hAnsi="Tahoma" w:cs="Tahoma"/>
          <w:sz w:val="20"/>
          <w:highlight w:val="red"/>
        </w:rPr>
        <w:t>соответствующий</w:t>
      </w:r>
      <w:r w:rsidR="00526E69" w:rsidRPr="00526E69">
        <w:rPr>
          <w:rFonts w:ascii="Tahoma" w:hAnsi="Tahoma" w:cs="Tahoma"/>
          <w:b/>
          <w:color w:val="FF0000"/>
          <w:sz w:val="20"/>
        </w:rPr>
        <w:t>]</w:t>
      </w:r>
      <w:r w:rsidR="00BB5A01" w:rsidRPr="00DD7155">
        <w:rPr>
          <w:rFonts w:ascii="Tahoma" w:hAnsi="Tahoma" w:cs="Tahoma"/>
          <w:sz w:val="20"/>
          <w:highlight w:val="red"/>
        </w:rPr>
        <w:t xml:space="preserve"> Объект.</w:t>
      </w:r>
      <w:r w:rsidR="00526E69" w:rsidRPr="00526E69">
        <w:rPr>
          <w:rFonts w:ascii="Tahoma" w:hAnsi="Tahoma" w:cs="Tahoma"/>
          <w:b/>
          <w:color w:val="FF0000"/>
          <w:sz w:val="20"/>
        </w:rPr>
        <w:t>]</w:t>
      </w:r>
      <w:r w:rsidR="00422187">
        <w:rPr>
          <w:rFonts w:ascii="Tahoma" w:hAnsi="Tahoma" w:cs="Tahoma"/>
          <w:b/>
          <w:color w:val="FF0000"/>
          <w:sz w:val="20"/>
        </w:rPr>
        <w:t>/</w:t>
      </w:r>
      <w:r w:rsidR="00422187" w:rsidRPr="00422187">
        <w:rPr>
          <w:rFonts w:ascii="Tahoma" w:hAnsi="Tahoma" w:cs="Tahoma"/>
          <w:b/>
          <w:color w:val="FF0000"/>
          <w:sz w:val="18"/>
          <w:u w:color="FF0000"/>
        </w:rPr>
        <w:t xml:space="preserve"> </w:t>
      </w:r>
      <w:r w:rsidR="00422187" w:rsidRPr="00526E69">
        <w:rPr>
          <w:rFonts w:ascii="Tahoma" w:hAnsi="Tahoma" w:cs="Tahoma"/>
          <w:b/>
          <w:color w:val="FF0000"/>
          <w:sz w:val="18"/>
          <w:u w:color="FF0000"/>
        </w:rPr>
        <w:t>[</w:t>
      </w:r>
      <w:r w:rsidR="00422187" w:rsidRPr="00DD7155">
        <w:rPr>
          <w:rFonts w:ascii="Tahoma" w:hAnsi="Tahoma" w:cs="Tahoma"/>
          <w:sz w:val="20"/>
          <w:highlight w:val="darkGreen"/>
        </w:rPr>
        <w:t>Этап</w:t>
      </w:r>
      <w:r w:rsidR="00422187" w:rsidRPr="00526E69">
        <w:rPr>
          <w:rFonts w:ascii="Tahoma" w:hAnsi="Tahoma" w:cs="Tahoma"/>
          <w:b/>
          <w:color w:val="FF0000"/>
          <w:sz w:val="18"/>
          <w:u w:color="FF0000"/>
        </w:rPr>
        <w:t>]</w:t>
      </w:r>
      <w:r w:rsidR="00422187" w:rsidRPr="00DD7155">
        <w:rPr>
          <w:rFonts w:ascii="Tahoma" w:hAnsi="Tahoma" w:cs="Tahoma"/>
          <w:b/>
          <w:color w:val="FF0000"/>
          <w:sz w:val="18"/>
          <w:u w:color="FF0000"/>
        </w:rPr>
        <w:t xml:space="preserve"> / </w:t>
      </w:r>
      <w:r w:rsidR="00422187" w:rsidRPr="00526E69">
        <w:rPr>
          <w:rFonts w:ascii="Tahoma" w:hAnsi="Tahoma" w:cs="Tahoma"/>
          <w:b/>
          <w:color w:val="FF0000"/>
          <w:sz w:val="18"/>
          <w:u w:color="FF0000"/>
        </w:rPr>
        <w:t>[</w:t>
      </w:r>
      <w:r w:rsidR="00422187" w:rsidRPr="00DD7155">
        <w:rPr>
          <w:rFonts w:ascii="Tahoma" w:hAnsi="Tahoma" w:cs="Tahoma"/>
          <w:sz w:val="20"/>
          <w:highlight w:val="darkGreen"/>
        </w:rPr>
        <w:t>ПК</w:t>
      </w:r>
      <w:r w:rsidR="00422187" w:rsidRPr="00526E69">
        <w:rPr>
          <w:rFonts w:ascii="Tahoma" w:hAnsi="Tahoma" w:cs="Tahoma"/>
          <w:b/>
          <w:color w:val="FF0000"/>
          <w:sz w:val="18"/>
          <w:u w:color="FF0000"/>
        </w:rPr>
        <w:t>]</w:t>
      </w:r>
      <w:r w:rsidR="00422187" w:rsidRPr="00DD7155">
        <w:rPr>
          <w:rFonts w:ascii="Tahoma" w:hAnsi="Tahoma" w:cs="Tahoma"/>
          <w:b/>
          <w:color w:val="FF0000"/>
          <w:sz w:val="18"/>
          <w:u w:color="FF0000"/>
        </w:rPr>
        <w:t xml:space="preserve">/ </w:t>
      </w:r>
      <w:r w:rsidR="00422187" w:rsidRPr="00526E69">
        <w:rPr>
          <w:rFonts w:ascii="Tahoma" w:hAnsi="Tahoma" w:cs="Tahoma"/>
          <w:b/>
          <w:color w:val="FF0000"/>
          <w:sz w:val="18"/>
          <w:u w:color="FF0000"/>
        </w:rPr>
        <w:t>[</w:t>
      </w:r>
      <w:r w:rsidR="00422187" w:rsidRPr="00DD7155">
        <w:rPr>
          <w:rFonts w:ascii="Tahoma" w:hAnsi="Tahoma" w:cs="Tahoma"/>
          <w:sz w:val="20"/>
          <w:highlight w:val="darkGreen"/>
        </w:rPr>
        <w:t>Титульный объект</w:t>
      </w:r>
      <w:r w:rsidR="00422187" w:rsidRPr="00526E69">
        <w:rPr>
          <w:rFonts w:ascii="Tahoma" w:hAnsi="Tahoma" w:cs="Tahoma"/>
          <w:b/>
          <w:color w:val="FF0000"/>
          <w:sz w:val="18"/>
          <w:u w:color="FF0000"/>
        </w:rPr>
        <w:t>]</w:t>
      </w:r>
      <w:r w:rsidR="00422187">
        <w:rPr>
          <w:rFonts w:ascii="Tahoma" w:hAnsi="Tahoma" w:cs="Tahoma"/>
          <w:b/>
          <w:color w:val="FF0000"/>
          <w:sz w:val="20"/>
          <w:u w:color="FF0000"/>
        </w:rPr>
        <w:t>.</w:t>
      </w:r>
    </w:p>
    <w:p w14:paraId="374482B5" w14:textId="3BBF4AC8" w:rsidR="008A73FC" w:rsidRPr="00DD7155" w:rsidRDefault="008A73FC" w:rsidP="002F68A6">
      <w:pPr>
        <w:pStyle w:val="afff1"/>
        <w:numPr>
          <w:ilvl w:val="1"/>
          <w:numId w:val="13"/>
        </w:numPr>
        <w:tabs>
          <w:tab w:val="left" w:pos="284"/>
          <w:tab w:val="left" w:pos="851"/>
        </w:tabs>
        <w:spacing w:before="120" w:after="240"/>
        <w:ind w:left="142" w:hanging="1135"/>
        <w:rPr>
          <w:rFonts w:ascii="Tahoma" w:hAnsi="Tahoma" w:cs="Tahoma"/>
          <w:sz w:val="20"/>
        </w:rPr>
      </w:pPr>
      <w:bookmarkStart w:id="338" w:name="_Toc528580234"/>
      <w:r w:rsidRPr="00DD7155">
        <w:rPr>
          <w:rFonts w:ascii="Tahoma" w:hAnsi="Tahoma" w:cs="Tahoma"/>
          <w:sz w:val="20"/>
        </w:rPr>
        <w:t xml:space="preserve">Гарантийный срок на </w:t>
      </w:r>
      <w:r w:rsidR="00526E69" w:rsidRPr="00526E69">
        <w:rPr>
          <w:rFonts w:ascii="Tahoma" w:hAnsi="Tahoma" w:cs="Tahoma"/>
          <w:b/>
          <w:color w:val="FF0000"/>
          <w:sz w:val="20"/>
          <w:u w:color="FF0000"/>
        </w:rPr>
        <w:t>[</w:t>
      </w:r>
      <w:r w:rsidRPr="00DD7155">
        <w:rPr>
          <w:rFonts w:ascii="Tahoma" w:hAnsi="Tahoma"/>
          <w:sz w:val="20"/>
        </w:rPr>
        <w:t>Объект</w:t>
      </w:r>
      <w:r w:rsidR="00526E69" w:rsidRPr="00526E69">
        <w:rPr>
          <w:rFonts w:ascii="Tahoma" w:hAnsi="Tahoma" w:cs="Tahoma"/>
          <w:b/>
          <w:color w:val="FF0000"/>
          <w:sz w:val="20"/>
        </w:rPr>
        <w:t>]</w:t>
      </w:r>
      <w:r w:rsidRPr="00DD7155">
        <w:rPr>
          <w:rFonts w:ascii="Tahoma" w:hAnsi="Tahoma" w:cs="Tahoma"/>
          <w:sz w:val="20"/>
        </w:rPr>
        <w:t>/</w:t>
      </w:r>
      <w:r w:rsidR="00DA0CE0" w:rsidRPr="00DD7155">
        <w:rPr>
          <w:rFonts w:ascii="Tahoma" w:hAnsi="Tahoma" w:cs="Tahoma"/>
          <w:sz w:val="20"/>
        </w:rPr>
        <w:t xml:space="preserve"> </w:t>
      </w:r>
      <w:r w:rsidR="00526E69" w:rsidRPr="00526E69">
        <w:rPr>
          <w:rFonts w:ascii="Tahoma" w:hAnsi="Tahoma" w:cs="Tahoma"/>
          <w:b/>
          <w:color w:val="FF0000"/>
          <w:sz w:val="18"/>
          <w:u w:color="FF0000"/>
        </w:rPr>
        <w:t>[</w:t>
      </w:r>
      <w:r w:rsidR="00917875" w:rsidRPr="00DD7155">
        <w:rPr>
          <w:rFonts w:ascii="Tahoma" w:hAnsi="Tahoma" w:cs="Tahoma"/>
          <w:sz w:val="20"/>
          <w:highlight w:val="darkGreen"/>
        </w:rPr>
        <w:t>Этап</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532FB9" w:rsidRPr="00DD7155">
        <w:rPr>
          <w:rFonts w:ascii="Tahoma" w:hAnsi="Tahoma" w:cs="Tahoma"/>
          <w:sz w:val="20"/>
          <w:highlight w:val="darkGreen"/>
        </w:rPr>
        <w:t>ПК</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DA0CE0" w:rsidRPr="00DD7155">
        <w:rPr>
          <w:rFonts w:ascii="Tahoma" w:hAnsi="Tahoma" w:cs="Tahoma"/>
          <w:sz w:val="20"/>
          <w:highlight w:val="darkGreen"/>
        </w:rPr>
        <w:t>Титульный объект</w:t>
      </w:r>
      <w:r w:rsidR="00526E69"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/Товар</w:t>
      </w:r>
      <w:r w:rsidR="00526E69" w:rsidRPr="00526E69">
        <w:rPr>
          <w:rFonts w:ascii="Tahoma" w:hAnsi="Tahoma" w:cs="Tahoma"/>
          <w:b/>
          <w:color w:val="FF0000"/>
          <w:sz w:val="20"/>
        </w:rPr>
        <w:t>]</w:t>
      </w:r>
      <w:r w:rsidRPr="00DD7155">
        <w:rPr>
          <w:rFonts w:ascii="Tahoma" w:hAnsi="Tahoma" w:cs="Tahoma"/>
          <w:sz w:val="20"/>
        </w:rPr>
        <w:t xml:space="preserve"> </w:t>
      </w:r>
      <w:r w:rsidR="001A7B95" w:rsidRPr="00F16DDB">
        <w:rPr>
          <w:rFonts w:ascii="Tahoma" w:hAnsi="Tahoma" w:cs="Tahoma"/>
          <w:b/>
          <w:color w:val="FF0000"/>
          <w:sz w:val="20"/>
          <w:highlight w:val="lightGray"/>
          <w:u w:color="FF0000"/>
        </w:rPr>
        <w:t>[</w:t>
      </w:r>
      <w:r w:rsidR="001A7B95" w:rsidRPr="00F16DDB">
        <w:rPr>
          <w:rFonts w:ascii="Tahoma" w:hAnsi="Tahoma" w:cs="Tahoma"/>
          <w:sz w:val="20"/>
          <w:highlight w:val="lightGray"/>
        </w:rPr>
        <w:t>/Документацию</w:t>
      </w:r>
      <w:r w:rsidR="001A7B95" w:rsidRPr="00F16DDB">
        <w:rPr>
          <w:rFonts w:ascii="Tahoma" w:hAnsi="Tahoma" w:cs="Tahoma"/>
          <w:b/>
          <w:color w:val="FF0000"/>
          <w:sz w:val="20"/>
          <w:highlight w:val="lightGray"/>
        </w:rPr>
        <w:t>]</w:t>
      </w:r>
      <w:r w:rsidR="001A7B95" w:rsidRPr="00DD7155">
        <w:rPr>
          <w:rFonts w:ascii="Tahoma" w:hAnsi="Tahoma" w:cs="Tahoma"/>
          <w:sz w:val="20"/>
        </w:rPr>
        <w:t xml:space="preserve"> </w:t>
      </w:r>
      <w:r w:rsidRPr="00DD7155">
        <w:rPr>
          <w:rFonts w:ascii="Tahoma" w:hAnsi="Tahoma" w:cs="Tahoma"/>
          <w:sz w:val="20"/>
        </w:rPr>
        <w:t>продлевается на время, в течение которого Недостатки</w:t>
      </w:r>
      <w:r w:rsidRPr="00DD7155" w:rsidDel="00C95A55">
        <w:rPr>
          <w:rFonts w:ascii="Tahoma" w:hAnsi="Tahoma" w:cs="Tahoma"/>
          <w:sz w:val="20"/>
        </w:rPr>
        <w:t xml:space="preserve"> </w:t>
      </w:r>
      <w:r w:rsidRPr="00DD7155">
        <w:rPr>
          <w:rFonts w:ascii="Tahoma" w:hAnsi="Tahoma" w:cs="Tahoma"/>
          <w:sz w:val="20"/>
        </w:rPr>
        <w:t xml:space="preserve">не позволяют эксплуатировать </w:t>
      </w:r>
      <w:r w:rsidRPr="00DD7155">
        <w:rPr>
          <w:rFonts w:ascii="Tahoma" w:hAnsi="Tahoma"/>
          <w:sz w:val="20"/>
        </w:rPr>
        <w:t>Объект</w:t>
      </w:r>
      <w:r w:rsidRPr="00DD7155">
        <w:rPr>
          <w:rFonts w:ascii="Tahoma" w:hAnsi="Tahoma" w:cs="Tahoma"/>
          <w:sz w:val="20"/>
        </w:rPr>
        <w:t>/</w:t>
      </w:r>
      <w:r w:rsidRPr="00DD7155">
        <w:rPr>
          <w:rFonts w:ascii="Tahoma" w:hAnsi="Tahoma" w:cs="Tahoma"/>
          <w:sz w:val="20"/>
          <w:highlight w:val="darkGreen"/>
        </w:rPr>
        <w:t xml:space="preserve"> </w:t>
      </w:r>
      <w:r w:rsidR="00526E69" w:rsidRPr="00526E69">
        <w:rPr>
          <w:rFonts w:ascii="Tahoma" w:hAnsi="Tahoma" w:cs="Tahoma"/>
          <w:b/>
          <w:color w:val="FF0000"/>
          <w:sz w:val="18"/>
          <w:u w:color="FF0000"/>
        </w:rPr>
        <w:t>[</w:t>
      </w:r>
      <w:r w:rsidR="00917875" w:rsidRPr="00DD7155">
        <w:rPr>
          <w:rFonts w:ascii="Tahoma" w:hAnsi="Tahoma" w:cs="Tahoma"/>
          <w:sz w:val="20"/>
          <w:highlight w:val="darkGreen"/>
        </w:rPr>
        <w:t>Этап</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532FB9" w:rsidRPr="00DD7155">
        <w:rPr>
          <w:rFonts w:ascii="Tahoma" w:hAnsi="Tahoma" w:cs="Tahoma"/>
          <w:sz w:val="20"/>
          <w:highlight w:val="darkGreen"/>
        </w:rPr>
        <w:t>ПК</w:t>
      </w:r>
      <w:r w:rsidR="00526E69" w:rsidRPr="00526E69">
        <w:rPr>
          <w:rFonts w:ascii="Tahoma" w:hAnsi="Tahoma" w:cs="Tahoma"/>
          <w:b/>
          <w:color w:val="FF0000"/>
          <w:sz w:val="18"/>
          <w:u w:color="FF0000"/>
        </w:rPr>
        <w:t>]</w:t>
      </w:r>
      <w:r w:rsidR="00DA0CE0"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DA0CE0" w:rsidRPr="00DD7155">
        <w:rPr>
          <w:rFonts w:ascii="Tahoma" w:hAnsi="Tahoma" w:cs="Tahoma"/>
          <w:sz w:val="20"/>
          <w:highlight w:val="darkGreen"/>
        </w:rPr>
        <w:t>Титульный объект</w:t>
      </w:r>
      <w:r w:rsidR="00526E69" w:rsidRPr="00526E69">
        <w:rPr>
          <w:rFonts w:ascii="Tahoma" w:hAnsi="Tahoma" w:cs="Tahoma"/>
          <w:b/>
          <w:color w:val="FF0000"/>
          <w:sz w:val="18"/>
          <w:u w:color="FF0000"/>
        </w:rPr>
        <w:t>]</w:t>
      </w:r>
      <w:r w:rsidR="00DA0CE0" w:rsidRPr="00DD7155" w:rsidDel="00DA0CE0">
        <w:rPr>
          <w:rFonts w:ascii="Tahoma" w:hAnsi="Tahoma" w:cs="Tahoma"/>
          <w:b/>
          <w:color w:val="FF0000"/>
          <w:sz w:val="20"/>
          <w:u w:color="FF0000"/>
        </w:rPr>
        <w:t xml:space="preserve"> </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red"/>
        </w:rPr>
        <w:t>/Товар</w:t>
      </w:r>
      <w:r w:rsidR="00526E69" w:rsidRPr="00526E69">
        <w:rPr>
          <w:rFonts w:ascii="Tahoma" w:hAnsi="Tahoma" w:cs="Tahoma"/>
          <w:b/>
          <w:color w:val="FF0000"/>
          <w:sz w:val="20"/>
        </w:rPr>
        <w:t>]</w:t>
      </w:r>
      <w:r w:rsidRPr="00DD7155">
        <w:rPr>
          <w:rFonts w:ascii="Tahoma" w:hAnsi="Tahoma" w:cs="Tahoma"/>
          <w:sz w:val="20"/>
        </w:rPr>
        <w:t xml:space="preserve"> в соответствии с Требованиями.</w:t>
      </w:r>
    </w:p>
    <w:p w14:paraId="39FAEEEC" w14:textId="4B91A8E3" w:rsidR="00FB61F6" w:rsidRPr="00DD7155" w:rsidRDefault="00FB61F6" w:rsidP="002F68A6">
      <w:pPr>
        <w:pStyle w:val="1112"/>
        <w:numPr>
          <w:ilvl w:val="1"/>
          <w:numId w:val="13"/>
        </w:numPr>
        <w:spacing w:before="120" w:after="240"/>
        <w:ind w:left="142" w:hanging="1135"/>
        <w:rPr>
          <w:rFonts w:ascii="Tahoma" w:hAnsi="Tahoma" w:cs="Tahoma"/>
          <w:sz w:val="20"/>
        </w:rPr>
      </w:pPr>
      <w:r w:rsidRPr="00DD7155">
        <w:rPr>
          <w:rFonts w:ascii="Tahoma" w:hAnsi="Tahoma" w:cs="Tahoma"/>
          <w:sz w:val="20"/>
        </w:rPr>
        <w:t>Подрядчик несет ответственность за все скрытые недостатки, которые не были замечены</w:t>
      </w:r>
      <w:r w:rsidR="001A7B95">
        <w:rPr>
          <w:rFonts w:ascii="Tahoma" w:hAnsi="Tahoma" w:cs="Tahoma"/>
          <w:sz w:val="20"/>
        </w:rPr>
        <w:t xml:space="preserve"> в том числе</w:t>
      </w:r>
      <w:r w:rsidRPr="00DD7155">
        <w:rPr>
          <w:rFonts w:ascii="Tahoma" w:hAnsi="Tahoma" w:cs="Tahoma"/>
          <w:sz w:val="20"/>
        </w:rPr>
        <w:t xml:space="preserve"> к началу Гарантийного </w:t>
      </w:r>
      <w:bookmarkEnd w:id="338"/>
      <w:r w:rsidR="006C5455" w:rsidRPr="00DD7155">
        <w:rPr>
          <w:rFonts w:ascii="Tahoma" w:hAnsi="Tahoma" w:cs="Tahoma"/>
          <w:sz w:val="20"/>
        </w:rPr>
        <w:t>срока.</w:t>
      </w:r>
    </w:p>
    <w:p w14:paraId="6AACB703" w14:textId="77777777" w:rsidR="00EF395E" w:rsidRPr="00DD7155" w:rsidRDefault="00B7697D" w:rsidP="002F68A6">
      <w:pPr>
        <w:pStyle w:val="1112"/>
        <w:numPr>
          <w:ilvl w:val="1"/>
          <w:numId w:val="13"/>
        </w:numPr>
        <w:spacing w:before="120" w:after="240"/>
        <w:ind w:left="142" w:hanging="1135"/>
        <w:rPr>
          <w:rFonts w:ascii="Tahoma" w:hAnsi="Tahoma" w:cs="Tahoma"/>
          <w:sz w:val="20"/>
        </w:rPr>
      </w:pPr>
      <w:bookmarkStart w:id="339" w:name="_Toc528580227"/>
      <w:bookmarkEnd w:id="325"/>
      <w:r w:rsidRPr="00DD7155">
        <w:rPr>
          <w:rFonts w:ascii="Tahoma" w:hAnsi="Tahoma" w:cs="Tahoma"/>
          <w:sz w:val="20"/>
        </w:rPr>
        <w:t>П</w:t>
      </w:r>
      <w:r w:rsidR="00B3149F" w:rsidRPr="00DD7155">
        <w:rPr>
          <w:rFonts w:ascii="Tahoma" w:hAnsi="Tahoma" w:cs="Tahoma"/>
          <w:sz w:val="20"/>
        </w:rPr>
        <w:t>одрядчик гарантирует, что он обладает в необходимом объеме правами в отношении проводимых Работ</w:t>
      </w:r>
      <w:r w:rsidR="00AA7B61" w:rsidRPr="00DD7155">
        <w:rPr>
          <w:rFonts w:ascii="Tahoma" w:hAnsi="Tahoma" w:cs="Tahoma"/>
          <w:sz w:val="20"/>
        </w:rPr>
        <w:t xml:space="preserve"> </w:t>
      </w:r>
      <w:r w:rsidR="00526E69" w:rsidRPr="00526E69">
        <w:rPr>
          <w:rFonts w:ascii="Tahoma" w:hAnsi="Tahoma" w:cs="Tahoma"/>
          <w:b/>
          <w:color w:val="FF0000"/>
          <w:sz w:val="20"/>
          <w:u w:color="FF0000"/>
        </w:rPr>
        <w:t>[</w:t>
      </w:r>
      <w:r w:rsidR="00F8381E" w:rsidRPr="00DD7155">
        <w:rPr>
          <w:rFonts w:ascii="Tahoma" w:hAnsi="Tahoma" w:cs="Tahoma"/>
          <w:sz w:val="20"/>
          <w:highlight w:val="red"/>
        </w:rPr>
        <w:t>/</w:t>
      </w:r>
      <w:r w:rsidR="005B13C7" w:rsidRPr="00DD7155">
        <w:rPr>
          <w:rFonts w:ascii="Tahoma" w:hAnsi="Tahoma" w:cs="Tahoma"/>
          <w:sz w:val="20"/>
          <w:highlight w:val="red"/>
        </w:rPr>
        <w:t>Товара</w:t>
      </w:r>
      <w:r w:rsidR="00526E69" w:rsidRPr="00526E69">
        <w:rPr>
          <w:rFonts w:ascii="Tahoma" w:hAnsi="Tahoma" w:cs="Tahoma"/>
          <w:b/>
          <w:color w:val="FF0000"/>
          <w:sz w:val="20"/>
        </w:rPr>
        <w:t>]</w:t>
      </w:r>
      <w:r w:rsidR="001A7B95">
        <w:rPr>
          <w:rFonts w:ascii="Tahoma" w:hAnsi="Tahoma" w:cs="Tahoma"/>
          <w:b/>
          <w:color w:val="FF0000"/>
          <w:sz w:val="20"/>
        </w:rPr>
        <w:t xml:space="preserve"> </w:t>
      </w:r>
      <w:r w:rsidR="001A7B95" w:rsidRPr="00526E69">
        <w:rPr>
          <w:rFonts w:ascii="Tahoma" w:hAnsi="Tahoma" w:cs="Tahoma"/>
          <w:b/>
          <w:color w:val="FF0000"/>
          <w:sz w:val="20"/>
          <w:u w:color="FF0000"/>
        </w:rPr>
        <w:t>[</w:t>
      </w:r>
      <w:r w:rsidR="001A7B95" w:rsidRPr="00DD7155">
        <w:rPr>
          <w:rFonts w:ascii="Tahoma" w:hAnsi="Tahoma" w:cs="Tahoma"/>
          <w:b/>
          <w:color w:val="FF0000"/>
          <w:sz w:val="20"/>
          <w:u w:color="FF0000"/>
        </w:rPr>
        <w:t>,</w:t>
      </w:r>
      <w:r w:rsidR="001A7B95" w:rsidRPr="00DD7155">
        <w:rPr>
          <w:rFonts w:ascii="Tahoma" w:hAnsi="Tahoma" w:cs="Tahoma"/>
          <w:sz w:val="20"/>
          <w:highlight w:val="magenta"/>
        </w:rPr>
        <w:t>Прав на ПО</w:t>
      </w:r>
      <w:r w:rsidR="001A7B95" w:rsidRPr="00526E69">
        <w:rPr>
          <w:rFonts w:ascii="Tahoma" w:hAnsi="Tahoma" w:cs="Tahoma"/>
          <w:b/>
          <w:color w:val="FF0000"/>
          <w:sz w:val="20"/>
        </w:rPr>
        <w:t>]</w:t>
      </w:r>
      <w:r w:rsidR="001A7B95">
        <w:rPr>
          <w:rFonts w:ascii="Tahoma" w:hAnsi="Tahoma" w:cs="Tahoma"/>
          <w:b/>
          <w:color w:val="FF0000"/>
          <w:sz w:val="20"/>
        </w:rPr>
        <w:t xml:space="preserve"> </w:t>
      </w:r>
      <w:r w:rsidR="001A7B95" w:rsidRPr="00F16DDB">
        <w:rPr>
          <w:rFonts w:ascii="Tahoma" w:hAnsi="Tahoma" w:cs="Tahoma"/>
          <w:b/>
          <w:color w:val="FF0000"/>
          <w:sz w:val="20"/>
          <w:u w:color="FF0000"/>
        </w:rPr>
        <w:t>[</w:t>
      </w:r>
      <w:r w:rsidR="001A7B95" w:rsidRPr="00F16DDB">
        <w:rPr>
          <w:rFonts w:ascii="Tahoma" w:hAnsi="Tahoma" w:cs="Tahoma"/>
          <w:sz w:val="20"/>
        </w:rPr>
        <w:t>,</w:t>
      </w:r>
      <w:r w:rsidR="001A7B95" w:rsidRPr="00516769">
        <w:rPr>
          <w:rFonts w:ascii="Tahoma" w:hAnsi="Tahoma" w:cs="Tahoma"/>
          <w:sz w:val="20"/>
          <w:highlight w:val="lightGray"/>
        </w:rPr>
        <w:t>Д</w:t>
      </w:r>
      <w:r w:rsidR="001A7B95">
        <w:rPr>
          <w:rFonts w:ascii="Tahoma" w:hAnsi="Tahoma" w:cs="Tahoma"/>
          <w:sz w:val="20"/>
          <w:highlight w:val="lightGray"/>
        </w:rPr>
        <w:t>окументации</w:t>
      </w:r>
      <w:r w:rsidR="001A7B95" w:rsidRPr="00516769">
        <w:rPr>
          <w:rFonts w:ascii="Tahoma" w:hAnsi="Tahoma" w:cs="Tahoma"/>
          <w:b/>
          <w:color w:val="FF0000"/>
          <w:sz w:val="20"/>
          <w:highlight w:val="lightGray"/>
        </w:rPr>
        <w:t>]</w:t>
      </w:r>
      <w:r w:rsidR="00B3149F" w:rsidRPr="00DD7155">
        <w:rPr>
          <w:rFonts w:ascii="Tahoma" w:hAnsi="Tahoma" w:cs="Tahoma"/>
          <w:sz w:val="20"/>
        </w:rPr>
        <w:t xml:space="preserve">. </w:t>
      </w:r>
      <w:r w:rsidR="00661AD5" w:rsidRPr="00DD7155">
        <w:rPr>
          <w:rFonts w:ascii="Tahoma" w:hAnsi="Tahoma" w:cs="Tahoma"/>
          <w:sz w:val="20"/>
        </w:rPr>
        <w:t>Е</w:t>
      </w:r>
      <w:r w:rsidR="00B3149F" w:rsidRPr="00DD7155">
        <w:rPr>
          <w:rFonts w:ascii="Tahoma" w:hAnsi="Tahoma" w:cs="Tahoma"/>
          <w:sz w:val="20"/>
        </w:rPr>
        <w:t>сли Заказчику будут предъявлены со стороны т</w:t>
      </w:r>
      <w:r w:rsidR="00661AD5" w:rsidRPr="00DD7155">
        <w:rPr>
          <w:rFonts w:ascii="Tahoma" w:hAnsi="Tahoma" w:cs="Tahoma"/>
          <w:sz w:val="20"/>
        </w:rPr>
        <w:t>ретьих лиц какие-либо претензии</w:t>
      </w:r>
      <w:r w:rsidR="00B3149F" w:rsidRPr="00DD7155">
        <w:rPr>
          <w:rFonts w:ascii="Tahoma" w:hAnsi="Tahoma" w:cs="Tahoma"/>
          <w:sz w:val="20"/>
        </w:rPr>
        <w:t xml:space="preserve"> </w:t>
      </w:r>
      <w:r w:rsidR="00661AD5" w:rsidRPr="00DD7155">
        <w:rPr>
          <w:rFonts w:ascii="Tahoma" w:hAnsi="Tahoma" w:cs="Tahoma"/>
          <w:sz w:val="20"/>
        </w:rPr>
        <w:t>о</w:t>
      </w:r>
      <w:r w:rsidR="00B3149F" w:rsidRPr="00DD7155">
        <w:rPr>
          <w:rFonts w:ascii="Tahoma" w:hAnsi="Tahoma" w:cs="Tahoma"/>
          <w:sz w:val="20"/>
        </w:rPr>
        <w:t xml:space="preserve"> нарушения их прав, </w:t>
      </w:r>
      <w:r w:rsidRPr="00DD7155">
        <w:rPr>
          <w:rFonts w:ascii="Tahoma" w:hAnsi="Tahoma" w:cs="Tahoma"/>
          <w:sz w:val="20"/>
        </w:rPr>
        <w:t>П</w:t>
      </w:r>
      <w:r w:rsidR="00B3149F" w:rsidRPr="00DD7155">
        <w:rPr>
          <w:rFonts w:ascii="Tahoma" w:hAnsi="Tahoma" w:cs="Tahoma"/>
          <w:sz w:val="20"/>
        </w:rPr>
        <w:t>одрядчик возме</w:t>
      </w:r>
      <w:r w:rsidR="0008678A" w:rsidRPr="00DD7155">
        <w:rPr>
          <w:rFonts w:ascii="Tahoma" w:hAnsi="Tahoma" w:cs="Tahoma"/>
          <w:sz w:val="20"/>
        </w:rPr>
        <w:t>щает</w:t>
      </w:r>
      <w:r w:rsidR="00B3149F" w:rsidRPr="00DD7155">
        <w:rPr>
          <w:rFonts w:ascii="Tahoma" w:hAnsi="Tahoma" w:cs="Tahoma"/>
          <w:sz w:val="20"/>
        </w:rPr>
        <w:t xml:space="preserve"> Заказчику все убытки и расходы, связ</w:t>
      </w:r>
      <w:r w:rsidR="00661AD5" w:rsidRPr="00DD7155">
        <w:rPr>
          <w:rFonts w:ascii="Tahoma" w:hAnsi="Tahoma" w:cs="Tahoma"/>
          <w:sz w:val="20"/>
        </w:rPr>
        <w:t>анные</w:t>
      </w:r>
      <w:r w:rsidR="00825FFD" w:rsidRPr="00DD7155">
        <w:rPr>
          <w:rFonts w:ascii="Tahoma" w:hAnsi="Tahoma" w:cs="Tahoma"/>
          <w:sz w:val="20"/>
        </w:rPr>
        <w:t xml:space="preserve"> с нарушением этих прав </w:t>
      </w:r>
      <w:r w:rsidR="00B3149F" w:rsidRPr="00DD7155">
        <w:rPr>
          <w:rFonts w:ascii="Tahoma" w:hAnsi="Tahoma" w:cs="Tahoma"/>
          <w:sz w:val="20"/>
        </w:rPr>
        <w:t>и незамедлительно принять меры к урегулированию заявленных претензий.</w:t>
      </w:r>
      <w:bookmarkStart w:id="340" w:name="_Toc528580226"/>
      <w:bookmarkEnd w:id="339"/>
    </w:p>
    <w:p w14:paraId="39E37A84" w14:textId="77777777" w:rsidR="00B3149F" w:rsidRPr="00DD7155" w:rsidRDefault="00B3149F" w:rsidP="002F68A6">
      <w:pPr>
        <w:pStyle w:val="afff1"/>
        <w:numPr>
          <w:ilvl w:val="1"/>
          <w:numId w:val="13"/>
        </w:numPr>
        <w:tabs>
          <w:tab w:val="left" w:pos="284"/>
          <w:tab w:val="left" w:pos="851"/>
        </w:tabs>
        <w:spacing w:before="120" w:after="240"/>
        <w:ind w:left="142" w:hanging="1135"/>
        <w:rPr>
          <w:rFonts w:ascii="Tahoma" w:hAnsi="Tahoma" w:cs="Tahoma"/>
          <w:sz w:val="20"/>
        </w:rPr>
      </w:pPr>
      <w:bookmarkStart w:id="341" w:name="_Toc528580233"/>
      <w:bookmarkEnd w:id="340"/>
      <w:r w:rsidRPr="00DD7155">
        <w:rPr>
          <w:rFonts w:ascii="Tahoma" w:hAnsi="Tahoma" w:cs="Tahoma"/>
          <w:sz w:val="20"/>
        </w:rPr>
        <w:t>Гарантия не распространяется на случаи неправильной эксплуатаци</w:t>
      </w:r>
      <w:r w:rsidR="00FB61F6" w:rsidRPr="00DD7155">
        <w:rPr>
          <w:rFonts w:ascii="Tahoma" w:hAnsi="Tahoma" w:cs="Tahoma"/>
          <w:sz w:val="20"/>
        </w:rPr>
        <w:t>и или механических повреждений</w:t>
      </w:r>
      <w:r w:rsidRPr="00DD7155">
        <w:rPr>
          <w:rFonts w:ascii="Tahoma" w:hAnsi="Tahoma" w:cs="Tahoma"/>
          <w:sz w:val="20"/>
        </w:rPr>
        <w:t xml:space="preserve">, преднамеренного или случайного повреждения </w:t>
      </w:r>
      <w:r w:rsidRPr="00DD7155">
        <w:rPr>
          <w:rFonts w:ascii="Tahoma" w:hAnsi="Tahoma"/>
          <w:sz w:val="20"/>
        </w:rPr>
        <w:t>Объек</w:t>
      </w:r>
      <w:r w:rsidR="002E5FAD" w:rsidRPr="00DD7155">
        <w:rPr>
          <w:rFonts w:ascii="Tahoma" w:hAnsi="Tahoma"/>
          <w:sz w:val="20"/>
        </w:rPr>
        <w:t>та</w:t>
      </w:r>
      <w:r w:rsidRPr="00DD7155">
        <w:rPr>
          <w:rFonts w:ascii="Tahoma" w:hAnsi="Tahoma" w:cs="Tahoma"/>
          <w:sz w:val="20"/>
        </w:rPr>
        <w:t xml:space="preserve"> со стороны </w:t>
      </w:r>
      <w:r w:rsidR="00C05059" w:rsidRPr="00DD7155">
        <w:rPr>
          <w:rFonts w:ascii="Tahoma" w:hAnsi="Tahoma" w:cs="Tahoma"/>
          <w:sz w:val="20"/>
        </w:rPr>
        <w:t xml:space="preserve">Заказчика и/или </w:t>
      </w:r>
      <w:r w:rsidR="00291A90" w:rsidRPr="00DD7155">
        <w:rPr>
          <w:rFonts w:ascii="Tahoma" w:hAnsi="Tahoma" w:cs="Tahoma"/>
          <w:sz w:val="20"/>
        </w:rPr>
        <w:t xml:space="preserve">привлеченных им </w:t>
      </w:r>
      <w:r w:rsidRPr="00DD7155">
        <w:rPr>
          <w:rFonts w:ascii="Tahoma" w:hAnsi="Tahoma" w:cs="Tahoma"/>
          <w:sz w:val="20"/>
        </w:rPr>
        <w:t>третьих лиц.</w:t>
      </w:r>
      <w:bookmarkEnd w:id="341"/>
    </w:p>
    <w:p w14:paraId="66DFF118" w14:textId="3A802432" w:rsidR="004817E3" w:rsidRPr="00DD7155" w:rsidRDefault="00565791" w:rsidP="002F68A6">
      <w:pPr>
        <w:pStyle w:val="afff1"/>
        <w:numPr>
          <w:ilvl w:val="1"/>
          <w:numId w:val="13"/>
        </w:numPr>
        <w:tabs>
          <w:tab w:val="left" w:pos="284"/>
          <w:tab w:val="left" w:pos="851"/>
        </w:tabs>
        <w:spacing w:before="120" w:after="240"/>
        <w:ind w:left="142" w:hanging="1135"/>
        <w:rPr>
          <w:rFonts w:ascii="Tahoma" w:hAnsi="Tahoma" w:cs="Tahoma"/>
          <w:sz w:val="20"/>
        </w:rPr>
      </w:pPr>
      <w:r w:rsidRPr="00DD7155">
        <w:rPr>
          <w:rFonts w:ascii="Tahoma" w:hAnsi="Tahoma" w:cs="Tahoma"/>
          <w:sz w:val="20"/>
        </w:rPr>
        <w:t xml:space="preserve">В течение </w:t>
      </w:r>
      <w:r w:rsidR="00FB61F6" w:rsidRPr="00DD7155">
        <w:rPr>
          <w:rFonts w:ascii="Tahoma" w:hAnsi="Tahoma" w:cs="Tahoma"/>
          <w:sz w:val="20"/>
        </w:rPr>
        <w:t>2</w:t>
      </w:r>
      <w:r w:rsidR="00D4608A" w:rsidRPr="00DD7155">
        <w:rPr>
          <w:rFonts w:ascii="Tahoma" w:hAnsi="Tahoma" w:cs="Tahoma"/>
          <w:sz w:val="20"/>
        </w:rPr>
        <w:t xml:space="preserve"> </w:t>
      </w:r>
      <w:r w:rsidR="00241B64" w:rsidRPr="00DD7155">
        <w:rPr>
          <w:rFonts w:ascii="Tahoma" w:hAnsi="Tahoma" w:cs="Tahoma"/>
          <w:sz w:val="20"/>
        </w:rPr>
        <w:t>р.д.</w:t>
      </w:r>
      <w:r w:rsidR="004817E3" w:rsidRPr="00DD7155">
        <w:rPr>
          <w:rFonts w:ascii="Tahoma" w:hAnsi="Tahoma" w:cs="Tahoma"/>
          <w:sz w:val="20"/>
        </w:rPr>
        <w:t xml:space="preserve"> после окончания Гарантийного </w:t>
      </w:r>
      <w:r w:rsidR="00FB61F6" w:rsidRPr="00DD7155">
        <w:rPr>
          <w:rFonts w:ascii="Tahoma" w:hAnsi="Tahoma" w:cs="Tahoma"/>
          <w:sz w:val="20"/>
        </w:rPr>
        <w:t>срока</w:t>
      </w:r>
      <w:r w:rsidR="004817E3" w:rsidRPr="00DD7155">
        <w:rPr>
          <w:rFonts w:ascii="Tahoma" w:hAnsi="Tahoma" w:cs="Tahoma"/>
          <w:sz w:val="20"/>
        </w:rPr>
        <w:t xml:space="preserve"> </w:t>
      </w:r>
      <w:r w:rsidR="00526E69" w:rsidRPr="00526E69">
        <w:rPr>
          <w:rFonts w:ascii="Tahoma" w:hAnsi="Tahoma" w:cs="Tahoma"/>
          <w:b/>
          <w:color w:val="FF0000"/>
          <w:sz w:val="20"/>
          <w:u w:color="FF0000"/>
        </w:rPr>
        <w:t>[</w:t>
      </w:r>
      <w:r w:rsidR="004817E3" w:rsidRPr="00DD7155">
        <w:rPr>
          <w:rFonts w:ascii="Tahoma" w:hAnsi="Tahoma"/>
          <w:sz w:val="20"/>
        </w:rPr>
        <w:t>Объекта</w:t>
      </w:r>
      <w:r w:rsidR="00526E69" w:rsidRPr="00526E69">
        <w:rPr>
          <w:rFonts w:ascii="Tahoma" w:hAnsi="Tahoma" w:cs="Tahoma"/>
          <w:b/>
          <w:color w:val="FF0000"/>
          <w:sz w:val="20"/>
        </w:rPr>
        <w:t>]</w:t>
      </w:r>
      <w:r w:rsidR="00B95B32">
        <w:rPr>
          <w:rFonts w:ascii="Tahoma" w:hAnsi="Tahoma" w:cs="Tahoma"/>
          <w:b/>
          <w:color w:val="FF0000"/>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4817E3" w:rsidRPr="00DD7155">
        <w:rPr>
          <w:rFonts w:ascii="Tahoma" w:hAnsi="Tahoma" w:cs="Tahoma"/>
          <w:sz w:val="20"/>
        </w:rPr>
        <w:t xml:space="preserve"> </w:t>
      </w:r>
      <w:r w:rsidR="00526E69" w:rsidRPr="00526E69">
        <w:rPr>
          <w:rFonts w:ascii="Tahoma" w:hAnsi="Tahoma" w:cs="Tahoma"/>
          <w:b/>
          <w:color w:val="FF0000"/>
          <w:sz w:val="20"/>
          <w:u w:color="FF0000"/>
        </w:rPr>
        <w:t>[</w:t>
      </w:r>
      <w:r w:rsidR="00B95B32">
        <w:rPr>
          <w:rFonts w:ascii="Tahoma" w:hAnsi="Tahoma" w:cs="Tahoma"/>
          <w:sz w:val="20"/>
          <w:u w:color="FF0000"/>
        </w:rPr>
        <w:t>/</w:t>
      </w:r>
      <w:r w:rsidR="00FB61F6" w:rsidRPr="00DD7155">
        <w:rPr>
          <w:rFonts w:ascii="Tahoma" w:hAnsi="Tahoma" w:cs="Tahoma"/>
          <w:sz w:val="20"/>
          <w:highlight w:val="lightGray"/>
        </w:rPr>
        <w:t>Документации</w:t>
      </w:r>
      <w:r w:rsidR="00526E69" w:rsidRPr="00526E69">
        <w:rPr>
          <w:rFonts w:ascii="Tahoma" w:hAnsi="Tahoma" w:cs="Tahoma"/>
          <w:b/>
          <w:color w:val="FF0000"/>
          <w:sz w:val="20"/>
        </w:rPr>
        <w:t>]</w:t>
      </w:r>
      <w:r w:rsidR="00FB61F6" w:rsidRPr="00DD7155">
        <w:rPr>
          <w:rFonts w:ascii="Tahoma" w:hAnsi="Tahoma" w:cs="Tahoma"/>
          <w:sz w:val="20"/>
        </w:rPr>
        <w:t xml:space="preserve"> </w:t>
      </w:r>
      <w:r w:rsidR="004817E3" w:rsidRPr="00DD7155">
        <w:rPr>
          <w:rFonts w:ascii="Tahoma" w:hAnsi="Tahoma" w:cs="Tahoma"/>
          <w:sz w:val="20"/>
        </w:rPr>
        <w:t xml:space="preserve">и при отсутствии неустраненных замечаний Заказчика в Гарантийный </w:t>
      </w:r>
      <w:r w:rsidR="00FB61F6" w:rsidRPr="00DD7155">
        <w:rPr>
          <w:rFonts w:ascii="Tahoma" w:hAnsi="Tahoma" w:cs="Tahoma"/>
          <w:sz w:val="20"/>
        </w:rPr>
        <w:t>срок</w:t>
      </w:r>
      <w:r w:rsidR="004817E3" w:rsidRPr="00DD7155">
        <w:rPr>
          <w:rFonts w:ascii="Tahoma" w:hAnsi="Tahoma" w:cs="Tahoma"/>
          <w:sz w:val="20"/>
        </w:rPr>
        <w:t xml:space="preserve"> Стороны подписывают </w:t>
      </w:r>
      <w:r w:rsidR="00B24DC3" w:rsidRPr="00DD7155">
        <w:rPr>
          <w:rFonts w:ascii="Tahoma" w:hAnsi="Tahoma" w:cs="Tahoma"/>
          <w:sz w:val="20"/>
        </w:rPr>
        <w:t xml:space="preserve">соответствующий </w:t>
      </w:r>
      <w:r w:rsidR="004817E3" w:rsidRPr="00DD7155">
        <w:rPr>
          <w:rFonts w:ascii="Tahoma" w:hAnsi="Tahoma" w:cs="Tahoma"/>
          <w:sz w:val="20"/>
        </w:rPr>
        <w:t xml:space="preserve">Акт об окончании Гарантийного </w:t>
      </w:r>
      <w:r w:rsidR="00FB61F6" w:rsidRPr="00DD7155">
        <w:rPr>
          <w:rFonts w:ascii="Tahoma" w:hAnsi="Tahoma" w:cs="Tahoma"/>
          <w:sz w:val="20"/>
        </w:rPr>
        <w:t>срока</w:t>
      </w:r>
      <w:r w:rsidR="004817E3" w:rsidRPr="00DD7155">
        <w:rPr>
          <w:rFonts w:ascii="Tahoma" w:hAnsi="Tahoma" w:cs="Tahoma"/>
          <w:sz w:val="20"/>
        </w:rPr>
        <w:t>.</w:t>
      </w:r>
    </w:p>
    <w:p w14:paraId="38310913" w14:textId="3027F831" w:rsidR="00012E46" w:rsidRPr="00DD7155" w:rsidRDefault="00312A58" w:rsidP="002F68A6">
      <w:pPr>
        <w:pStyle w:val="1"/>
        <w:numPr>
          <w:ilvl w:val="0"/>
          <w:numId w:val="13"/>
        </w:numPr>
        <w:spacing w:before="120" w:after="240"/>
        <w:ind w:left="142" w:hanging="1135"/>
        <w:jc w:val="both"/>
        <w:rPr>
          <w:rFonts w:ascii="Tahoma" w:hAnsi="Tahoma" w:cs="Tahoma"/>
          <w:sz w:val="20"/>
        </w:rPr>
      </w:pPr>
      <w:bookmarkStart w:id="342" w:name="ВИП"/>
      <w:bookmarkStart w:id="343" w:name="_Toc55792019"/>
      <w:bookmarkStart w:id="344" w:name="_Toc305139560"/>
      <w:bookmarkStart w:id="345" w:name="_Toc528580239"/>
      <w:bookmarkStart w:id="346" w:name="_Toc124437116"/>
      <w:bookmarkStart w:id="347" w:name="_Toc132134357"/>
      <w:bookmarkStart w:id="348" w:name="_Toc133432164"/>
      <w:bookmarkStart w:id="349" w:name="_Toc159513146"/>
      <w:bookmarkStart w:id="350" w:name="_Toc159523011"/>
      <w:bookmarkStart w:id="351" w:name="_Toc182842277"/>
      <w:bookmarkEnd w:id="326"/>
      <w:bookmarkEnd w:id="342"/>
      <w:r w:rsidRPr="00DD7155">
        <w:rPr>
          <w:rFonts w:ascii="Tahoma" w:hAnsi="Tahoma" w:cs="Tahoma"/>
          <w:sz w:val="20"/>
        </w:rPr>
        <w:t>ОТВЕТСТВЕННОСТЬ</w:t>
      </w:r>
      <w:r w:rsidRPr="00DD7155">
        <w:rPr>
          <w:rFonts w:ascii="Tahoma" w:hAnsi="Tahoma" w:cs="Tahoma"/>
          <w:color w:val="000000" w:themeColor="text1"/>
          <w:sz w:val="20"/>
        </w:rPr>
        <w:t xml:space="preserve"> СТОРОН</w:t>
      </w:r>
      <w:bookmarkEnd w:id="343"/>
      <w:bookmarkEnd w:id="344"/>
      <w:bookmarkEnd w:id="345"/>
      <w:bookmarkEnd w:id="346"/>
      <w:bookmarkEnd w:id="347"/>
      <w:bookmarkEnd w:id="348"/>
      <w:bookmarkEnd w:id="349"/>
      <w:bookmarkEnd w:id="350"/>
      <w:bookmarkEnd w:id="351"/>
    </w:p>
    <w:tbl>
      <w:tblPr>
        <w:tblStyle w:val="affa"/>
        <w:tblpPr w:bottomFromText="113" w:vertAnchor="text" w:tblpX="-993" w:tblpY="1"/>
        <w:tblOverlap w:val="never"/>
        <w:tblW w:w="10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993"/>
        <w:gridCol w:w="4646"/>
        <w:gridCol w:w="4710"/>
      </w:tblGrid>
      <w:tr w:rsidR="00094F76" w:rsidRPr="00DD7155" w14:paraId="2252534F" w14:textId="77777777" w:rsidTr="00B96702">
        <w:trPr>
          <w:trHeight w:val="141"/>
          <w:tblHeader/>
        </w:trPr>
        <w:tc>
          <w:tcPr>
            <w:tcW w:w="993" w:type="dxa"/>
          </w:tcPr>
          <w:p w14:paraId="4C35F232" w14:textId="77777777" w:rsidR="00094F76" w:rsidRPr="00DD7155" w:rsidRDefault="00094F76" w:rsidP="002F68A6">
            <w:pPr>
              <w:pStyle w:val="SL0CommentSimplawyer"/>
              <w:tabs>
                <w:tab w:val="clear" w:pos="851"/>
              </w:tabs>
              <w:spacing w:before="120" w:after="240"/>
              <w:ind w:left="-675" w:right="135" w:firstLine="567"/>
              <w:rPr>
                <w:sz w:val="20"/>
              </w:rPr>
            </w:pPr>
            <w:bookmarkStart w:id="352" w:name="_Toc528580240"/>
          </w:p>
        </w:tc>
        <w:tc>
          <w:tcPr>
            <w:tcW w:w="4646" w:type="dxa"/>
            <w:tcBorders>
              <w:bottom w:val="dotted" w:sz="4" w:space="0" w:color="A6A6A6" w:themeColor="background1" w:themeShade="A6"/>
            </w:tcBorders>
          </w:tcPr>
          <w:p w14:paraId="4C994F44" w14:textId="37E57D05" w:rsidR="00094F76" w:rsidRPr="00DD7155" w:rsidRDefault="00312A58" w:rsidP="002F68A6">
            <w:pPr>
              <w:pStyle w:val="SL0CommentSimplawyer"/>
              <w:spacing w:before="120" w:after="240"/>
              <w:ind w:left="142" w:firstLine="5"/>
              <w:rPr>
                <w:b/>
                <w:sz w:val="20"/>
              </w:rPr>
            </w:pPr>
            <w:r w:rsidRPr="00DD7155">
              <w:rPr>
                <w:b/>
                <w:sz w:val="20"/>
              </w:rPr>
              <w:t>Нарушение</w:t>
            </w:r>
          </w:p>
        </w:tc>
        <w:tc>
          <w:tcPr>
            <w:tcW w:w="4710" w:type="dxa"/>
            <w:tcBorders>
              <w:bottom w:val="dotted" w:sz="4" w:space="0" w:color="A6A6A6" w:themeColor="background1" w:themeShade="A6"/>
            </w:tcBorders>
          </w:tcPr>
          <w:p w14:paraId="3082BB25" w14:textId="10DFE547" w:rsidR="00094F76" w:rsidRPr="00DD7155" w:rsidRDefault="00312A58" w:rsidP="002F68A6">
            <w:pPr>
              <w:pStyle w:val="SL0CommentSimplawyer"/>
              <w:spacing w:before="120" w:after="240"/>
              <w:ind w:left="142" w:firstLine="5"/>
              <w:rPr>
                <w:b/>
                <w:sz w:val="20"/>
              </w:rPr>
            </w:pPr>
            <w:r w:rsidRPr="00DD7155">
              <w:rPr>
                <w:b/>
                <w:sz w:val="20"/>
              </w:rPr>
              <w:t>Неустойка</w:t>
            </w:r>
          </w:p>
        </w:tc>
      </w:tr>
      <w:tr w:rsidR="00094F76" w:rsidRPr="00DD7155" w14:paraId="61AF8C1F" w14:textId="77777777" w:rsidTr="00B96702">
        <w:tc>
          <w:tcPr>
            <w:tcW w:w="993" w:type="dxa"/>
          </w:tcPr>
          <w:p w14:paraId="4B52C182" w14:textId="77777777" w:rsidR="00094F76" w:rsidRPr="00DD7155" w:rsidRDefault="00094F76" w:rsidP="002F68A6">
            <w:pPr>
              <w:pStyle w:val="afff1"/>
              <w:numPr>
                <w:ilvl w:val="1"/>
                <w:numId w:val="13"/>
              </w:numPr>
              <w:tabs>
                <w:tab w:val="left" w:pos="2093"/>
              </w:tabs>
              <w:spacing w:before="120" w:after="240"/>
              <w:ind w:left="142" w:firstLine="0"/>
              <w:rPr>
                <w:rFonts w:ascii="Tahoma" w:hAnsi="Tahoma" w:cs="Tahoma"/>
                <w:snapToGrid w:val="0"/>
                <w:sz w:val="20"/>
              </w:rPr>
            </w:pPr>
          </w:p>
        </w:tc>
        <w:tc>
          <w:tcPr>
            <w:tcW w:w="4646" w:type="dxa"/>
            <w:tcBorders>
              <w:top w:val="dotted" w:sz="4" w:space="0" w:color="A6A6A6" w:themeColor="background1" w:themeShade="A6"/>
              <w:bottom w:val="dotted" w:sz="4" w:space="0" w:color="D9D9D9" w:themeColor="background1" w:themeShade="D9"/>
            </w:tcBorders>
            <w:shd w:val="clear" w:color="auto" w:fill="F2F2F2" w:themeFill="background1" w:themeFillShade="F2"/>
          </w:tcPr>
          <w:p w14:paraId="40D680D4" w14:textId="6A60E773" w:rsidR="00094F76" w:rsidRPr="00B87AEB" w:rsidRDefault="00094F76" w:rsidP="002F68A6">
            <w:pPr>
              <w:pStyle w:val="SL0TextSimplawyer"/>
              <w:spacing w:after="240"/>
              <w:ind w:left="142" w:firstLine="5"/>
              <w:jc w:val="both"/>
            </w:pPr>
            <w:r w:rsidRPr="00B87AEB">
              <w:t>Подрядчик нарушил сроки Работ</w:t>
            </w:r>
            <w:r w:rsidR="00323D84" w:rsidRPr="00B87AEB">
              <w:t xml:space="preserve"> </w:t>
            </w:r>
            <w:r w:rsidR="00526E69" w:rsidRPr="00B87AEB">
              <w:rPr>
                <w:b/>
                <w:color w:val="FF0000"/>
              </w:rPr>
              <w:t>[</w:t>
            </w:r>
            <w:r w:rsidR="00461D65" w:rsidRPr="00B87AEB">
              <w:rPr>
                <w:b/>
                <w:color w:val="00B050"/>
                <w:highlight w:val="black"/>
              </w:rPr>
              <w:t>, Демонтажных работ</w:t>
            </w:r>
            <w:r w:rsidR="00526E69" w:rsidRPr="00B87AEB">
              <w:rPr>
                <w:b/>
                <w:color w:val="FF0000"/>
              </w:rPr>
              <w:t>]</w:t>
            </w:r>
            <w:r w:rsidR="00323D84" w:rsidRPr="00B87AEB">
              <w:t xml:space="preserve"> </w:t>
            </w:r>
            <w:r w:rsidR="00526E69" w:rsidRPr="00B87AEB">
              <w:rPr>
                <w:b/>
                <w:color w:val="FF0000"/>
                <w:u w:color="FF0000"/>
              </w:rPr>
              <w:t>[</w:t>
            </w:r>
            <w:r w:rsidR="00323D84" w:rsidRPr="00B87AEB">
              <w:t>,</w:t>
            </w:r>
            <w:r w:rsidR="00323D84" w:rsidRPr="00B87AEB">
              <w:rPr>
                <w:highlight w:val="green"/>
              </w:rPr>
              <w:t>Услуг</w:t>
            </w:r>
            <w:r w:rsidR="00526E69" w:rsidRPr="00B87AEB">
              <w:rPr>
                <w:b/>
                <w:color w:val="FF0000"/>
              </w:rPr>
              <w:t>]</w:t>
            </w:r>
            <w:r w:rsidR="00323D84" w:rsidRPr="00B87AEB">
              <w:t xml:space="preserve"> </w:t>
            </w:r>
            <w:r w:rsidR="00526E69" w:rsidRPr="00B87AEB">
              <w:rPr>
                <w:b/>
                <w:color w:val="FF0000"/>
                <w:u w:color="FF0000"/>
              </w:rPr>
              <w:t>[</w:t>
            </w:r>
            <w:r w:rsidR="00323D84" w:rsidRPr="00B87AEB">
              <w:t>,</w:t>
            </w:r>
            <w:r w:rsidR="00323D84" w:rsidRPr="00B87AEB">
              <w:rPr>
                <w:highlight w:val="red"/>
              </w:rPr>
              <w:t>Товара</w:t>
            </w:r>
            <w:r w:rsidR="00526E69" w:rsidRPr="00B87AEB">
              <w:rPr>
                <w:b/>
                <w:color w:val="FF0000"/>
              </w:rPr>
              <w:t>]</w:t>
            </w:r>
            <w:r w:rsidR="00323D84" w:rsidRPr="00B87AEB">
              <w:t xml:space="preserve"> </w:t>
            </w:r>
            <w:r w:rsidR="00526E69" w:rsidRPr="00B87AEB">
              <w:rPr>
                <w:b/>
                <w:color w:val="FF0000"/>
                <w:u w:color="FF0000"/>
              </w:rPr>
              <w:t>[</w:t>
            </w:r>
            <w:r w:rsidR="00323D84" w:rsidRPr="00B87AEB">
              <w:t xml:space="preserve">, </w:t>
            </w:r>
            <w:r w:rsidR="00323D84" w:rsidRPr="00B87AEB">
              <w:rPr>
                <w:highlight w:val="magenta"/>
                <w:lang w:bidi="ru-RU"/>
              </w:rPr>
              <w:t>Прав на ПО</w:t>
            </w:r>
            <w:r w:rsidR="00526E69" w:rsidRPr="00B87AEB">
              <w:rPr>
                <w:b/>
                <w:color w:val="FF0000"/>
                <w:lang w:bidi="ru-RU"/>
              </w:rPr>
              <w:t>]</w:t>
            </w:r>
          </w:p>
          <w:p w14:paraId="00190E60" w14:textId="77777777" w:rsidR="00094F76" w:rsidRPr="00DD7155" w:rsidRDefault="00094F76" w:rsidP="002F68A6">
            <w:pPr>
              <w:pStyle w:val="SL0TextSimplawyer"/>
              <w:spacing w:after="240"/>
              <w:ind w:left="142" w:firstLine="5"/>
              <w:jc w:val="both"/>
              <w:rPr>
                <w:szCs w:val="24"/>
              </w:rPr>
            </w:pPr>
          </w:p>
        </w:tc>
        <w:tc>
          <w:tcPr>
            <w:tcW w:w="4710" w:type="dxa"/>
            <w:tcBorders>
              <w:top w:val="dotted" w:sz="4" w:space="0" w:color="A6A6A6" w:themeColor="background1" w:themeShade="A6"/>
              <w:bottom w:val="dotted" w:sz="4" w:space="0" w:color="D9D9D9" w:themeColor="background1" w:themeShade="D9"/>
            </w:tcBorders>
            <w:shd w:val="clear" w:color="auto" w:fill="F2F2F2" w:themeFill="background1" w:themeFillShade="F2"/>
          </w:tcPr>
          <w:p w14:paraId="5C4925AE" w14:textId="77777777" w:rsidR="00094F76" w:rsidRPr="00DD7155" w:rsidRDefault="00094F76" w:rsidP="002F68A6">
            <w:pPr>
              <w:pStyle w:val="SL0TextSimplawyer"/>
              <w:spacing w:after="240"/>
              <w:ind w:left="142" w:firstLine="5"/>
              <w:jc w:val="both"/>
              <w:rPr>
                <w:szCs w:val="24"/>
              </w:rPr>
            </w:pPr>
            <w:r w:rsidRPr="00DD7155">
              <w:rPr>
                <w:szCs w:val="24"/>
              </w:rPr>
              <w:t>0,1% за каждый день просрочки, если просрочка менее 10 к.д.;</w:t>
            </w:r>
          </w:p>
          <w:p w14:paraId="7D3775E0" w14:textId="77777777" w:rsidR="00094F76" w:rsidRPr="00DD7155" w:rsidRDefault="00094F76" w:rsidP="002F68A6">
            <w:pPr>
              <w:pStyle w:val="SL0TextSimplawyer"/>
              <w:spacing w:after="240"/>
              <w:ind w:left="142" w:firstLine="5"/>
              <w:jc w:val="both"/>
              <w:rPr>
                <w:szCs w:val="24"/>
              </w:rPr>
            </w:pPr>
            <w:r w:rsidRPr="00DD7155">
              <w:rPr>
                <w:szCs w:val="24"/>
              </w:rPr>
              <w:t>0,2% за каждый день просрочки, начиная с первого дня просрочки, если просрочка 10 и более к.д.;</w:t>
            </w:r>
          </w:p>
          <w:p w14:paraId="53B20EE8" w14:textId="77777777" w:rsidR="00094F76" w:rsidRPr="00DD7155" w:rsidRDefault="00094F76" w:rsidP="002F68A6">
            <w:pPr>
              <w:pStyle w:val="SL0TextSimplawyer"/>
              <w:spacing w:after="240"/>
              <w:ind w:left="142" w:firstLine="5"/>
              <w:jc w:val="both"/>
              <w:rPr>
                <w:szCs w:val="24"/>
              </w:rPr>
            </w:pPr>
            <w:r w:rsidRPr="00DD7155">
              <w:rPr>
                <w:szCs w:val="24"/>
              </w:rPr>
              <w:t>0,5% за каждый день просрочки, начиная с первого дня просрочки, если просрочка 30 и более к.д.</w:t>
            </w:r>
          </w:p>
          <w:p w14:paraId="70F2AFEC" w14:textId="77777777" w:rsidR="00094F76" w:rsidRPr="00DD7155" w:rsidRDefault="00094F76" w:rsidP="002F68A6">
            <w:pPr>
              <w:pStyle w:val="SL0TextSimplawyer"/>
              <w:spacing w:after="240"/>
              <w:ind w:left="142" w:firstLine="5"/>
              <w:jc w:val="both"/>
              <w:rPr>
                <w:szCs w:val="24"/>
                <w:lang w:bidi="ru-RU"/>
              </w:rPr>
            </w:pPr>
            <w:r w:rsidRPr="00DD7155">
              <w:rPr>
                <w:szCs w:val="24"/>
                <w:lang w:bidi="ru-RU"/>
              </w:rPr>
              <w:t>Базис расчета неустойки:</w:t>
            </w:r>
          </w:p>
          <w:p w14:paraId="2953E22D" w14:textId="77777777" w:rsidR="00094F76" w:rsidRPr="00DD7155" w:rsidRDefault="00094F76" w:rsidP="002F68A6">
            <w:pPr>
              <w:pStyle w:val="SL0TextSimplawyer"/>
              <w:numPr>
                <w:ilvl w:val="0"/>
                <w:numId w:val="19"/>
              </w:numPr>
              <w:tabs>
                <w:tab w:val="clear" w:pos="851"/>
                <w:tab w:val="left" w:pos="1029"/>
              </w:tabs>
              <w:spacing w:after="240"/>
              <w:ind w:left="465" w:hanging="284"/>
              <w:jc w:val="both"/>
              <w:rPr>
                <w:szCs w:val="24"/>
              </w:rPr>
            </w:pPr>
            <w:r w:rsidRPr="00DD7155">
              <w:rPr>
                <w:szCs w:val="24"/>
                <w:lang w:bidi="ru-RU"/>
              </w:rPr>
              <w:t>Просрочка начального/конечного срока выполнения Работ - от Цены Договора</w:t>
            </w:r>
          </w:p>
          <w:p w14:paraId="1218B27D" w14:textId="5DF127E9" w:rsidR="00094F76" w:rsidRPr="00DD7155" w:rsidRDefault="00526E69" w:rsidP="002F68A6">
            <w:pPr>
              <w:pStyle w:val="SL0TextSimplawyer"/>
              <w:numPr>
                <w:ilvl w:val="0"/>
                <w:numId w:val="19"/>
              </w:numPr>
              <w:tabs>
                <w:tab w:val="clear" w:pos="851"/>
                <w:tab w:val="left" w:pos="1029"/>
              </w:tabs>
              <w:spacing w:after="240"/>
              <w:ind w:left="465" w:hanging="284"/>
              <w:jc w:val="both"/>
              <w:rPr>
                <w:szCs w:val="24"/>
              </w:rPr>
            </w:pPr>
            <w:r w:rsidRPr="00526E69">
              <w:rPr>
                <w:b/>
                <w:color w:val="FF0000"/>
                <w:szCs w:val="24"/>
                <w:u w:color="FF0000"/>
              </w:rPr>
              <w:t>[</w:t>
            </w:r>
            <w:r w:rsidR="00094F76" w:rsidRPr="00DD7155">
              <w:rPr>
                <w:szCs w:val="24"/>
                <w:lang w:bidi="ru-RU"/>
              </w:rPr>
              <w:t>Просрочка начального/конечного срока выполнения Работ по любому из Объектов</w:t>
            </w:r>
            <w:r w:rsidR="00094F76" w:rsidRPr="00DD7155">
              <w:rPr>
                <w:szCs w:val="24"/>
              </w:rPr>
              <w:t xml:space="preserve"> - от стоимости </w:t>
            </w:r>
            <w:r w:rsidR="00094F76" w:rsidRPr="00B87AEB">
              <w:t xml:space="preserve">Работ  </w:t>
            </w:r>
            <w:r w:rsidRPr="00B87AEB">
              <w:rPr>
                <w:b/>
                <w:color w:val="FF0000"/>
                <w:u w:color="FF0000"/>
              </w:rPr>
              <w:t>[</w:t>
            </w:r>
            <w:r w:rsidR="00094F76" w:rsidRPr="00B87AEB">
              <w:rPr>
                <w:highlight w:val="green"/>
              </w:rPr>
              <w:t>,Услуг</w:t>
            </w:r>
            <w:r w:rsidRPr="00B87AEB">
              <w:rPr>
                <w:b/>
                <w:color w:val="FF0000"/>
              </w:rPr>
              <w:t>]</w:t>
            </w:r>
            <w:r w:rsidR="00094F76" w:rsidRPr="00B87AEB">
              <w:t xml:space="preserve"> </w:t>
            </w:r>
            <w:r w:rsidRPr="00B87AEB">
              <w:rPr>
                <w:b/>
                <w:color w:val="FF0000"/>
                <w:u w:color="FF0000"/>
              </w:rPr>
              <w:t>[</w:t>
            </w:r>
            <w:r w:rsidR="00094F76" w:rsidRPr="00B87AEB">
              <w:t>,</w:t>
            </w:r>
            <w:r w:rsidR="00094F76" w:rsidRPr="00B87AEB">
              <w:rPr>
                <w:highlight w:val="red"/>
              </w:rPr>
              <w:t>Товара</w:t>
            </w:r>
            <w:r w:rsidRPr="00B87AEB">
              <w:rPr>
                <w:b/>
                <w:color w:val="FF0000"/>
              </w:rPr>
              <w:t>]</w:t>
            </w:r>
            <w:r w:rsidR="00094F76" w:rsidRPr="00B87AEB">
              <w:t xml:space="preserve"> </w:t>
            </w:r>
            <w:r w:rsidRPr="00B87AEB">
              <w:rPr>
                <w:b/>
                <w:color w:val="FF0000"/>
                <w:u w:color="FF0000"/>
              </w:rPr>
              <w:t>[</w:t>
            </w:r>
            <w:r w:rsidR="00094F76" w:rsidRPr="00B87AEB">
              <w:rPr>
                <w:highlight w:val="magenta"/>
              </w:rPr>
              <w:t>,</w:t>
            </w:r>
            <w:r w:rsidR="00094F76" w:rsidRPr="00DD7155">
              <w:rPr>
                <w:szCs w:val="24"/>
                <w:highlight w:val="magenta"/>
              </w:rPr>
              <w:t xml:space="preserve"> </w:t>
            </w:r>
            <w:r w:rsidR="00094F76" w:rsidRPr="00DD7155">
              <w:rPr>
                <w:szCs w:val="24"/>
                <w:highlight w:val="magenta"/>
                <w:lang w:bidi="ru-RU"/>
              </w:rPr>
              <w:t>Прав на ПО</w:t>
            </w:r>
            <w:r w:rsidRPr="00526E69">
              <w:rPr>
                <w:b/>
                <w:color w:val="FF0000"/>
                <w:szCs w:val="24"/>
                <w:lang w:bidi="ru-RU"/>
              </w:rPr>
              <w:t>]</w:t>
            </w:r>
            <w:r w:rsidR="00094F76" w:rsidRPr="00DD7155">
              <w:rPr>
                <w:szCs w:val="24"/>
              </w:rPr>
              <w:t xml:space="preserve"> по Объекту</w:t>
            </w:r>
            <w:r w:rsidR="001E24CF" w:rsidRPr="00C919BC">
              <w:rPr>
                <w:b/>
                <w:color w:val="FF0000"/>
                <w:u w:color="FF0000"/>
                <w:shd w:val="clear" w:color="auto" w:fill="B6DDE8" w:themeFill="accent5" w:themeFillTint="66"/>
              </w:rPr>
              <w:t>[</w:t>
            </w:r>
            <w:r w:rsidR="001E24CF" w:rsidRPr="00C919BC">
              <w:rPr>
                <w:shd w:val="clear" w:color="auto" w:fill="B6DDE8" w:themeFill="accent5" w:themeFillTint="66"/>
              </w:rPr>
              <w:t>/</w:t>
            </w:r>
            <w:r w:rsidR="001E24CF" w:rsidRPr="00C919BC">
              <w:rPr>
                <w:highlight w:val="darkGreen"/>
                <w:u w:color="FF0000"/>
                <w:shd w:val="clear" w:color="auto" w:fill="B6DDE8" w:themeFill="accent5" w:themeFillTint="66"/>
              </w:rPr>
              <w:t>Этап</w:t>
            </w:r>
            <w:r w:rsidR="001E24CF" w:rsidRPr="00C919BC">
              <w:rPr>
                <w:u w:color="FF0000"/>
                <w:shd w:val="clear" w:color="auto" w:fill="B6DDE8" w:themeFill="accent5" w:themeFillTint="66"/>
              </w:rPr>
              <w:t>у</w:t>
            </w:r>
            <w:r w:rsidR="001E24CF" w:rsidRPr="00C919BC">
              <w:rPr>
                <w:b/>
                <w:color w:val="FF0000"/>
                <w:u w:color="FF0000"/>
                <w:shd w:val="clear" w:color="auto" w:fill="B6DDE8" w:themeFill="accent5" w:themeFillTint="66"/>
              </w:rPr>
              <w:t>] [</w:t>
            </w:r>
            <w:r w:rsidR="001E24CF" w:rsidRPr="00C919BC">
              <w:rPr>
                <w:highlight w:val="darkGreen"/>
                <w:u w:color="FF0000"/>
                <w:shd w:val="clear" w:color="auto" w:fill="B6DDE8" w:themeFill="accent5" w:themeFillTint="66"/>
              </w:rPr>
              <w:t>/ПК</w:t>
            </w:r>
            <w:r w:rsidR="001E24CF" w:rsidRPr="00C919BC">
              <w:rPr>
                <w:b/>
                <w:color w:val="FF0000"/>
                <w:u w:color="FF0000"/>
                <w:shd w:val="clear" w:color="auto" w:fill="B6DDE8" w:themeFill="accent5" w:themeFillTint="66"/>
              </w:rPr>
              <w:t>] [</w:t>
            </w:r>
            <w:r w:rsidR="001E24CF" w:rsidRPr="00C919BC">
              <w:rPr>
                <w:highlight w:val="darkGreen"/>
                <w:u w:color="FF0000"/>
                <w:shd w:val="clear" w:color="auto" w:fill="B6DDE8" w:themeFill="accent5" w:themeFillTint="66"/>
              </w:rPr>
              <w:t>/Титульному объект</w:t>
            </w:r>
            <w:r w:rsidR="001E24CF" w:rsidRPr="00C919BC">
              <w:rPr>
                <w:u w:color="FF0000"/>
                <w:shd w:val="clear" w:color="auto" w:fill="B6DDE8" w:themeFill="accent5" w:themeFillTint="66"/>
              </w:rPr>
              <w:t>у</w:t>
            </w:r>
            <w:r w:rsidRPr="00526E69">
              <w:rPr>
                <w:b/>
                <w:color w:val="FF0000"/>
                <w:szCs w:val="24"/>
                <w:lang w:bidi="ru-RU"/>
              </w:rPr>
              <w:t>]</w:t>
            </w:r>
            <w:r w:rsidR="00094F76" w:rsidRPr="00DD7155">
              <w:rPr>
                <w:rStyle w:val="ad"/>
                <w:rFonts w:ascii="Tahoma" w:hAnsi="Tahoma" w:cs="Tahoma"/>
                <w:sz w:val="20"/>
                <w:szCs w:val="24"/>
                <w:lang w:bidi="ru-RU"/>
              </w:rPr>
              <w:footnoteReference w:id="335"/>
            </w:r>
          </w:p>
          <w:p w14:paraId="58842C97" w14:textId="7BC1EB07" w:rsidR="00094F76" w:rsidRPr="00DD7155" w:rsidRDefault="00094F76" w:rsidP="00F16DDB">
            <w:pPr>
              <w:pStyle w:val="SL0TextSimplawyer"/>
              <w:numPr>
                <w:ilvl w:val="0"/>
                <w:numId w:val="19"/>
              </w:numPr>
              <w:tabs>
                <w:tab w:val="clear" w:pos="851"/>
                <w:tab w:val="left" w:pos="1029"/>
              </w:tabs>
              <w:spacing w:after="240"/>
              <w:ind w:left="465" w:hanging="284"/>
              <w:jc w:val="both"/>
              <w:rPr>
                <w:szCs w:val="24"/>
              </w:rPr>
            </w:pPr>
            <w:r w:rsidRPr="00DD7155">
              <w:rPr>
                <w:szCs w:val="24"/>
                <w:lang w:bidi="ru-RU"/>
              </w:rPr>
              <w:t xml:space="preserve">Просрочка </w:t>
            </w:r>
            <w:r w:rsidRPr="00DD7155">
              <w:rPr>
                <w:szCs w:val="24"/>
              </w:rPr>
              <w:t xml:space="preserve">промежуточных сроков </w:t>
            </w:r>
            <w:r w:rsidRPr="00DD7155">
              <w:rPr>
                <w:szCs w:val="24"/>
                <w:lang w:bidi="ru-RU"/>
              </w:rPr>
              <w:t>выполнения Работ</w:t>
            </w:r>
            <w:r w:rsidR="00461D65" w:rsidRPr="00DD7155">
              <w:rPr>
                <w:szCs w:val="24"/>
                <w:lang w:bidi="ru-RU"/>
              </w:rPr>
              <w:t xml:space="preserve"> </w:t>
            </w:r>
            <w:r w:rsidR="00526E69" w:rsidRPr="00526E69">
              <w:rPr>
                <w:b/>
                <w:color w:val="FF0000"/>
                <w:sz w:val="16"/>
              </w:rPr>
              <w:t>[</w:t>
            </w:r>
            <w:r w:rsidR="00461D65" w:rsidRPr="00DD7155">
              <w:rPr>
                <w:b/>
                <w:color w:val="00B050"/>
                <w:sz w:val="16"/>
                <w:highlight w:val="black"/>
              </w:rPr>
              <w:t>, Демонтажных работ</w:t>
            </w:r>
            <w:r w:rsidR="00526E69" w:rsidRPr="00526E69">
              <w:rPr>
                <w:b/>
                <w:color w:val="FF0000"/>
                <w:sz w:val="16"/>
              </w:rPr>
              <w:t>]</w:t>
            </w:r>
            <w:r w:rsidR="00323D84" w:rsidRPr="00DD7155">
              <w:rPr>
                <w:szCs w:val="24"/>
                <w:lang w:bidi="ru-RU"/>
              </w:rPr>
              <w:t xml:space="preserve"> </w:t>
            </w:r>
            <w:r w:rsidR="00526E69" w:rsidRPr="00526E69">
              <w:rPr>
                <w:b/>
                <w:color w:val="FF0000"/>
                <w:szCs w:val="24"/>
                <w:u w:color="FF0000"/>
              </w:rPr>
              <w:t>[</w:t>
            </w:r>
            <w:r w:rsidR="00323D84" w:rsidRPr="00DD7155">
              <w:rPr>
                <w:szCs w:val="24"/>
                <w:highlight w:val="green"/>
              </w:rPr>
              <w:t>,Услуг</w:t>
            </w:r>
            <w:r w:rsidR="00526E69" w:rsidRPr="00526E69">
              <w:rPr>
                <w:b/>
                <w:color w:val="FF0000"/>
                <w:szCs w:val="24"/>
              </w:rPr>
              <w:t>]</w:t>
            </w:r>
            <w:r w:rsidR="00323D84" w:rsidRPr="00DD7155">
              <w:rPr>
                <w:szCs w:val="24"/>
              </w:rPr>
              <w:t xml:space="preserve"> </w:t>
            </w:r>
            <w:r w:rsidR="00526E69" w:rsidRPr="00526E69">
              <w:rPr>
                <w:b/>
                <w:color w:val="FF0000"/>
                <w:szCs w:val="24"/>
                <w:u w:color="FF0000"/>
              </w:rPr>
              <w:t>[</w:t>
            </w:r>
            <w:r w:rsidR="00323D84" w:rsidRPr="00DD7155">
              <w:rPr>
                <w:szCs w:val="24"/>
              </w:rPr>
              <w:t>,</w:t>
            </w:r>
            <w:r w:rsidR="00323D84" w:rsidRPr="00DD7155">
              <w:rPr>
                <w:szCs w:val="24"/>
                <w:highlight w:val="red"/>
              </w:rPr>
              <w:t>Товара</w:t>
            </w:r>
            <w:r w:rsidR="00526E69" w:rsidRPr="00526E69">
              <w:rPr>
                <w:b/>
                <w:color w:val="FF0000"/>
                <w:szCs w:val="24"/>
              </w:rPr>
              <w:t>]</w:t>
            </w:r>
            <w:r w:rsidR="00323D84" w:rsidRPr="00DD7155">
              <w:rPr>
                <w:szCs w:val="24"/>
              </w:rPr>
              <w:t xml:space="preserve"> </w:t>
            </w:r>
            <w:r w:rsidR="00526E69" w:rsidRPr="00526E69">
              <w:rPr>
                <w:b/>
                <w:color w:val="FF0000"/>
                <w:szCs w:val="24"/>
                <w:u w:color="FF0000"/>
              </w:rPr>
              <w:t>[</w:t>
            </w:r>
            <w:r w:rsidR="00323D84" w:rsidRPr="00DD7155">
              <w:rPr>
                <w:szCs w:val="24"/>
                <w:highlight w:val="magenta"/>
              </w:rPr>
              <w:t xml:space="preserve">, </w:t>
            </w:r>
            <w:r w:rsidR="00323D84" w:rsidRPr="00DD7155">
              <w:rPr>
                <w:szCs w:val="24"/>
                <w:highlight w:val="magenta"/>
                <w:lang w:bidi="ru-RU"/>
              </w:rPr>
              <w:t>Прав на ПО</w:t>
            </w:r>
            <w:r w:rsidR="00526E69" w:rsidRPr="00526E69">
              <w:rPr>
                <w:b/>
                <w:color w:val="FF0000"/>
                <w:szCs w:val="24"/>
                <w:lang w:bidi="ru-RU"/>
              </w:rPr>
              <w:t>]</w:t>
            </w:r>
            <w:r w:rsidRPr="00DD7155">
              <w:rPr>
                <w:szCs w:val="24"/>
                <w:lang w:bidi="ru-RU"/>
              </w:rPr>
              <w:t xml:space="preserve"> - </w:t>
            </w:r>
            <w:r w:rsidR="00323D84" w:rsidRPr="00DD7155">
              <w:rPr>
                <w:szCs w:val="24"/>
              </w:rPr>
              <w:t>от цены</w:t>
            </w:r>
            <w:r w:rsidR="00323D84" w:rsidRPr="00DD7155">
              <w:rPr>
                <w:rFonts w:eastAsia="Calibri"/>
                <w:szCs w:val="24"/>
                <w:lang w:eastAsia="ru-RU"/>
              </w:rPr>
              <w:t xml:space="preserve"> </w:t>
            </w:r>
            <w:r w:rsidR="00323D84" w:rsidRPr="00DD7155">
              <w:rPr>
                <w:szCs w:val="24"/>
              </w:rPr>
              <w:t>просроченного</w:t>
            </w:r>
            <w:r w:rsidR="005451AD" w:rsidRPr="00DD7155">
              <w:rPr>
                <w:szCs w:val="24"/>
              </w:rPr>
              <w:t xml:space="preserve"> </w:t>
            </w:r>
            <w:r w:rsidR="002F034B">
              <w:rPr>
                <w:szCs w:val="24"/>
              </w:rPr>
              <w:t>в</w:t>
            </w:r>
            <w:r w:rsidR="002C28DE">
              <w:rPr>
                <w:szCs w:val="24"/>
              </w:rPr>
              <w:t>ида Работ</w:t>
            </w:r>
            <w:r w:rsidR="00DE4D78">
              <w:rPr>
                <w:szCs w:val="24"/>
              </w:rPr>
              <w:t xml:space="preserve"> </w:t>
            </w:r>
            <w:r w:rsidR="00DE4D78" w:rsidRPr="00526E69">
              <w:rPr>
                <w:b/>
                <w:color w:val="FF0000"/>
                <w:sz w:val="16"/>
              </w:rPr>
              <w:t>[</w:t>
            </w:r>
            <w:r w:rsidR="00DE4D78" w:rsidRPr="00DD7155">
              <w:rPr>
                <w:b/>
                <w:color w:val="00B050"/>
                <w:sz w:val="16"/>
                <w:highlight w:val="black"/>
              </w:rPr>
              <w:t>, Демонтажных работ</w:t>
            </w:r>
            <w:r w:rsidR="00DE4D78" w:rsidRPr="00526E69">
              <w:rPr>
                <w:b/>
                <w:color w:val="FF0000"/>
                <w:sz w:val="16"/>
              </w:rPr>
              <w:t>]</w:t>
            </w:r>
            <w:r w:rsidR="00DE4D78" w:rsidRPr="00DD7155">
              <w:rPr>
                <w:szCs w:val="24"/>
                <w:lang w:bidi="ru-RU"/>
              </w:rPr>
              <w:t xml:space="preserve"> </w:t>
            </w:r>
            <w:r w:rsidR="00DE4D78">
              <w:rPr>
                <w:szCs w:val="24"/>
              </w:rPr>
              <w:t xml:space="preserve"> </w:t>
            </w:r>
            <w:r w:rsidR="00DE4D78" w:rsidRPr="00526E69">
              <w:rPr>
                <w:b/>
                <w:color w:val="FF0000"/>
                <w:szCs w:val="24"/>
                <w:u w:color="FF0000"/>
              </w:rPr>
              <w:t>[</w:t>
            </w:r>
            <w:r w:rsidR="00DE4D78" w:rsidRPr="00DD7155">
              <w:rPr>
                <w:szCs w:val="24"/>
                <w:highlight w:val="green"/>
              </w:rPr>
              <w:t>,Услуг</w:t>
            </w:r>
            <w:r w:rsidR="00DE4D78" w:rsidRPr="00526E69">
              <w:rPr>
                <w:b/>
                <w:color w:val="FF0000"/>
                <w:szCs w:val="24"/>
              </w:rPr>
              <w:t>]</w:t>
            </w:r>
            <w:r w:rsidR="00DE4D78" w:rsidRPr="00DD7155">
              <w:rPr>
                <w:szCs w:val="24"/>
              </w:rPr>
              <w:t xml:space="preserve"> </w:t>
            </w:r>
            <w:r w:rsidR="00DE4D78" w:rsidRPr="00526E69">
              <w:rPr>
                <w:b/>
                <w:color w:val="FF0000"/>
                <w:szCs w:val="24"/>
                <w:u w:color="FF0000"/>
              </w:rPr>
              <w:t>[</w:t>
            </w:r>
            <w:r w:rsidR="00DE4D78" w:rsidRPr="00DD7155">
              <w:rPr>
                <w:szCs w:val="24"/>
              </w:rPr>
              <w:t>,</w:t>
            </w:r>
            <w:r w:rsidR="00DE4D78" w:rsidRPr="00DD7155">
              <w:rPr>
                <w:szCs w:val="24"/>
                <w:highlight w:val="red"/>
              </w:rPr>
              <w:t>Товара</w:t>
            </w:r>
            <w:r w:rsidR="00DE4D78" w:rsidRPr="00526E69">
              <w:rPr>
                <w:b/>
                <w:color w:val="FF0000"/>
                <w:szCs w:val="24"/>
              </w:rPr>
              <w:t>]</w:t>
            </w:r>
            <w:r w:rsidR="00DE4D78" w:rsidRPr="00DD7155">
              <w:rPr>
                <w:szCs w:val="24"/>
              </w:rPr>
              <w:t xml:space="preserve"> </w:t>
            </w:r>
            <w:r w:rsidR="00DE4D78" w:rsidRPr="00526E69">
              <w:rPr>
                <w:b/>
                <w:color w:val="FF0000"/>
                <w:szCs w:val="24"/>
                <w:u w:color="FF0000"/>
              </w:rPr>
              <w:t>[</w:t>
            </w:r>
            <w:r w:rsidR="00DE4D78" w:rsidRPr="00DD7155">
              <w:rPr>
                <w:szCs w:val="24"/>
                <w:highlight w:val="magenta"/>
              </w:rPr>
              <w:t xml:space="preserve">, </w:t>
            </w:r>
            <w:r w:rsidR="00DE4D78" w:rsidRPr="00DD7155">
              <w:rPr>
                <w:szCs w:val="24"/>
                <w:highlight w:val="magenta"/>
                <w:lang w:bidi="ru-RU"/>
              </w:rPr>
              <w:t>Прав на ПО</w:t>
            </w:r>
            <w:r w:rsidR="00DE4D78" w:rsidRPr="00526E69">
              <w:rPr>
                <w:b/>
                <w:color w:val="FF0000"/>
                <w:szCs w:val="24"/>
                <w:lang w:bidi="ru-RU"/>
              </w:rPr>
              <w:t>]</w:t>
            </w:r>
            <w:r w:rsidR="00DF1948" w:rsidRPr="00DF1948">
              <w:rPr>
                <w:rFonts w:ascii="Times New Roman" w:eastAsia="Calibri" w:hAnsi="Times New Roman" w:cs="Times New Roman"/>
                <w:sz w:val="24"/>
                <w:szCs w:val="24"/>
                <w:lang w:eastAsia="ru-RU"/>
              </w:rPr>
              <w:t xml:space="preserve"> </w:t>
            </w:r>
            <w:r w:rsidR="00DF1948" w:rsidRPr="00DF1948">
              <w:rPr>
                <w:szCs w:val="24"/>
              </w:rPr>
              <w:t xml:space="preserve">указанного(ых) в Календарном плане </w:t>
            </w:r>
            <w:r w:rsidR="00DE4D78">
              <w:rPr>
                <w:szCs w:val="24"/>
              </w:rPr>
              <w:t xml:space="preserve">(столбец </w:t>
            </w:r>
            <w:r w:rsidR="00DE4D78" w:rsidRPr="00767C31">
              <w:rPr>
                <w:b/>
                <w:color w:val="FF0000"/>
                <w:szCs w:val="24"/>
              </w:rPr>
              <w:t>[</w:t>
            </w:r>
            <w:r w:rsidR="00DF1948" w:rsidRPr="00DF1948">
              <w:rPr>
                <w:szCs w:val="24"/>
              </w:rPr>
              <w:t>Вид работ</w:t>
            </w:r>
            <w:r w:rsidR="00DE4D78" w:rsidRPr="00767C31">
              <w:rPr>
                <w:b/>
                <w:color w:val="FF0000"/>
                <w:szCs w:val="24"/>
              </w:rPr>
              <w:t>]</w:t>
            </w:r>
            <w:r w:rsidR="00DE4D78">
              <w:rPr>
                <w:b/>
                <w:color w:val="FF0000"/>
                <w:szCs w:val="24"/>
              </w:rPr>
              <w:t xml:space="preserve"> </w:t>
            </w:r>
            <w:r w:rsidR="00DE4D78" w:rsidRPr="00767C31">
              <w:rPr>
                <w:b/>
                <w:color w:val="FF0000"/>
                <w:szCs w:val="24"/>
              </w:rPr>
              <w:t>[</w:t>
            </w:r>
            <w:r w:rsidR="00DE4D78" w:rsidRPr="00DF1948">
              <w:rPr>
                <w:szCs w:val="24"/>
              </w:rPr>
              <w:t>,</w:t>
            </w:r>
            <w:r w:rsidR="00DE4D78">
              <w:rPr>
                <w:szCs w:val="24"/>
              </w:rPr>
              <w:t>●</w:t>
            </w:r>
            <w:r w:rsidR="00DE4D78" w:rsidRPr="00767C31">
              <w:rPr>
                <w:b/>
                <w:color w:val="FF0000"/>
                <w:szCs w:val="24"/>
              </w:rPr>
              <w:t>]</w:t>
            </w:r>
            <w:r w:rsidR="00DE4D78" w:rsidRPr="00DF1948">
              <w:rPr>
                <w:szCs w:val="24"/>
              </w:rPr>
              <w:t>.</w:t>
            </w:r>
            <w:r w:rsidR="00DF1948" w:rsidRPr="00DF1948">
              <w:rPr>
                <w:szCs w:val="24"/>
              </w:rPr>
              <w:t xml:space="preserve">) </w:t>
            </w:r>
            <w:r w:rsidR="00DF1948" w:rsidRPr="00F16DDB">
              <w:rPr>
                <w:b/>
                <w:color w:val="FF0000"/>
                <w:szCs w:val="24"/>
              </w:rPr>
              <w:t>[</w:t>
            </w:r>
            <w:r w:rsidR="00DF1948" w:rsidRPr="00DF1948">
              <w:rPr>
                <w:szCs w:val="24"/>
              </w:rPr>
              <w:t>, Спецификации</w:t>
            </w:r>
            <w:r w:rsidR="00DF1948" w:rsidRPr="00F16DDB">
              <w:rPr>
                <w:b/>
                <w:color w:val="FF0000"/>
                <w:szCs w:val="24"/>
              </w:rPr>
              <w:t>]</w:t>
            </w:r>
            <w:r w:rsidR="00DF1948" w:rsidRPr="00DF1948">
              <w:rPr>
                <w:szCs w:val="24"/>
              </w:rPr>
              <w:t>.</w:t>
            </w:r>
          </w:p>
        </w:tc>
      </w:tr>
      <w:tr w:rsidR="00094F76" w:rsidRPr="00DD7155" w14:paraId="12A3297C" w14:textId="77777777" w:rsidTr="00B96702">
        <w:tc>
          <w:tcPr>
            <w:tcW w:w="993" w:type="dxa"/>
          </w:tcPr>
          <w:p w14:paraId="69324F09" w14:textId="77777777" w:rsidR="00094F76" w:rsidRPr="00DD7155" w:rsidRDefault="00094F76"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A0EEBCE" w14:textId="77777777" w:rsidR="00094F76" w:rsidRPr="00DD7155" w:rsidRDefault="00094F76" w:rsidP="002F68A6">
            <w:pPr>
              <w:tabs>
                <w:tab w:val="left" w:pos="284"/>
              </w:tabs>
              <w:spacing w:before="120" w:after="240"/>
              <w:ind w:left="142" w:firstLine="0"/>
              <w:rPr>
                <w:rFonts w:ascii="Tahoma" w:hAnsi="Tahoma" w:cs="Tahoma"/>
                <w:sz w:val="20"/>
              </w:rPr>
            </w:pPr>
            <w:r w:rsidRPr="00DD7155">
              <w:rPr>
                <w:rFonts w:ascii="Tahoma" w:hAnsi="Tahoma" w:cs="Tahoma"/>
                <w:sz w:val="20"/>
              </w:rPr>
              <w:t>Подрядчик нарушил сроки предоставления:</w:t>
            </w:r>
          </w:p>
          <w:p w14:paraId="39790804" w14:textId="4FE71700" w:rsidR="00094F76" w:rsidRPr="00DD7155" w:rsidRDefault="00094F76" w:rsidP="002F68A6">
            <w:pPr>
              <w:pStyle w:val="SL0TextSimplawyer"/>
              <w:numPr>
                <w:ilvl w:val="0"/>
                <w:numId w:val="19"/>
              </w:numPr>
              <w:tabs>
                <w:tab w:val="clear" w:pos="851"/>
                <w:tab w:val="left" w:pos="1029"/>
              </w:tabs>
              <w:spacing w:after="240"/>
              <w:ind w:left="465" w:hanging="284"/>
              <w:jc w:val="both"/>
              <w:rPr>
                <w:szCs w:val="24"/>
                <w:lang w:bidi="ru-RU"/>
              </w:rPr>
            </w:pPr>
            <w:r w:rsidRPr="00DD7155">
              <w:rPr>
                <w:szCs w:val="24"/>
                <w:lang w:bidi="ru-RU"/>
              </w:rPr>
              <w:t xml:space="preserve">оригиналов документов Заказчика, </w:t>
            </w:r>
            <w:r w:rsidR="00526E69" w:rsidRPr="00526E69">
              <w:rPr>
                <w:b/>
                <w:color w:val="FF0000"/>
                <w:szCs w:val="24"/>
                <w:u w:color="FF0000"/>
                <w:lang w:bidi="ru-RU"/>
              </w:rPr>
              <w:t>[</w:t>
            </w:r>
            <w:r w:rsidRPr="00DD7155">
              <w:rPr>
                <w:szCs w:val="24"/>
                <w:lang w:bidi="ru-RU"/>
              </w:rPr>
              <w:t>полученных в качестве Исходных данных</w:t>
            </w:r>
            <w:r w:rsidR="00526E69" w:rsidRPr="00526E69">
              <w:rPr>
                <w:b/>
                <w:color w:val="FF0000"/>
                <w:szCs w:val="24"/>
                <w:lang w:bidi="ru-RU"/>
              </w:rPr>
              <w:t>]</w:t>
            </w:r>
            <w:r w:rsidRPr="00DD7155">
              <w:rPr>
                <w:szCs w:val="24"/>
                <w:lang w:bidi="ru-RU"/>
              </w:rPr>
              <w:t xml:space="preserve">, </w:t>
            </w:r>
            <w:r w:rsidR="00526E69" w:rsidRPr="00526E69">
              <w:rPr>
                <w:b/>
                <w:color w:val="FF0000"/>
                <w:szCs w:val="24"/>
                <w:u w:color="FF0000"/>
                <w:lang w:bidi="ru-RU"/>
              </w:rPr>
              <w:t>[</w:t>
            </w:r>
            <w:r w:rsidRPr="00DD7155">
              <w:rPr>
                <w:szCs w:val="24"/>
                <w:lang w:bidi="ru-RU"/>
              </w:rPr>
              <w:t>доверенностей</w:t>
            </w:r>
            <w:r w:rsidR="00526E69" w:rsidRPr="00526E69">
              <w:rPr>
                <w:b/>
                <w:color w:val="FF0000"/>
                <w:szCs w:val="24"/>
                <w:lang w:bidi="ru-RU"/>
              </w:rPr>
              <w:t>]</w:t>
            </w:r>
            <w:r w:rsidRPr="00DD7155">
              <w:rPr>
                <w:szCs w:val="24"/>
                <w:lang w:bidi="ru-RU"/>
              </w:rPr>
              <w:t>, подлежащих возврату;</w:t>
            </w:r>
          </w:p>
          <w:p w14:paraId="7335548C" w14:textId="77777777" w:rsidR="00340083" w:rsidRPr="00DD7155" w:rsidRDefault="00094F76" w:rsidP="002F68A6">
            <w:pPr>
              <w:pStyle w:val="SL0TextSimplawyer"/>
              <w:numPr>
                <w:ilvl w:val="0"/>
                <w:numId w:val="19"/>
              </w:numPr>
              <w:tabs>
                <w:tab w:val="clear" w:pos="851"/>
                <w:tab w:val="left" w:pos="1029"/>
              </w:tabs>
              <w:spacing w:after="240"/>
              <w:ind w:left="465" w:hanging="284"/>
              <w:jc w:val="both"/>
              <w:rPr>
                <w:szCs w:val="24"/>
                <w:lang w:bidi="ru-RU"/>
              </w:rPr>
            </w:pPr>
            <w:r w:rsidRPr="00DD7155">
              <w:rPr>
                <w:szCs w:val="24"/>
                <w:lang w:bidi="ru-RU"/>
              </w:rPr>
              <w:t>документов согласно Приложению «Требования по осуществлению календарно-сетевого планирования и отчетности»;</w:t>
            </w:r>
          </w:p>
          <w:p w14:paraId="5FF9698E" w14:textId="77777777" w:rsidR="00340083" w:rsidRPr="00DD7155" w:rsidRDefault="00340083" w:rsidP="002F68A6">
            <w:pPr>
              <w:pStyle w:val="SL0TextSimplawyer"/>
              <w:numPr>
                <w:ilvl w:val="0"/>
                <w:numId w:val="19"/>
              </w:numPr>
              <w:tabs>
                <w:tab w:val="clear" w:pos="851"/>
                <w:tab w:val="left" w:pos="1029"/>
              </w:tabs>
              <w:spacing w:after="240"/>
              <w:ind w:left="465" w:hanging="284"/>
              <w:jc w:val="both"/>
              <w:rPr>
                <w:szCs w:val="24"/>
                <w:lang w:bidi="ru-RU"/>
              </w:rPr>
            </w:pPr>
            <w:r w:rsidRPr="00DD7155">
              <w:rPr>
                <w:szCs w:val="24"/>
                <w:lang w:bidi="ru-RU"/>
              </w:rPr>
              <w:t xml:space="preserve"> документов о Строительной технике;</w:t>
            </w:r>
          </w:p>
          <w:p w14:paraId="7E535F99" w14:textId="596273C3" w:rsidR="00340083" w:rsidRPr="00DD7155" w:rsidRDefault="00526E69" w:rsidP="002F68A6">
            <w:pPr>
              <w:pStyle w:val="SL0TextSimplawyer"/>
              <w:numPr>
                <w:ilvl w:val="0"/>
                <w:numId w:val="19"/>
              </w:numPr>
              <w:tabs>
                <w:tab w:val="clear" w:pos="851"/>
                <w:tab w:val="left" w:pos="1029"/>
              </w:tabs>
              <w:spacing w:after="240"/>
              <w:ind w:left="465" w:hanging="284"/>
              <w:jc w:val="both"/>
              <w:rPr>
                <w:szCs w:val="24"/>
                <w:lang w:bidi="ru-RU"/>
              </w:rPr>
            </w:pPr>
            <w:r w:rsidRPr="00526E69">
              <w:rPr>
                <w:b/>
                <w:color w:val="FF0000"/>
                <w:szCs w:val="24"/>
                <w:u w:color="FF0000"/>
                <w:lang w:bidi="ru-RU"/>
              </w:rPr>
              <w:t>[</w:t>
            </w:r>
            <w:r w:rsidR="00340083" w:rsidRPr="00DD7155">
              <w:rPr>
                <w:szCs w:val="24"/>
                <w:lang w:bidi="ru-RU"/>
              </w:rPr>
              <w:t xml:space="preserve">Графика обеспечения МТР </w:t>
            </w:r>
            <w:r w:rsidR="00D774B4">
              <w:rPr>
                <w:szCs w:val="24"/>
                <w:lang w:bidi="ru-RU"/>
              </w:rPr>
              <w:t>Заказчика</w:t>
            </w:r>
            <w:r w:rsidRPr="00526E69">
              <w:rPr>
                <w:b/>
                <w:color w:val="FF0000"/>
                <w:szCs w:val="24"/>
                <w:lang w:bidi="ru-RU"/>
              </w:rPr>
              <w:t>]</w:t>
            </w:r>
            <w:r w:rsidR="00340083" w:rsidRPr="00DD7155">
              <w:rPr>
                <w:szCs w:val="24"/>
                <w:lang w:bidi="ru-RU"/>
              </w:rPr>
              <w:t>;</w:t>
            </w:r>
          </w:p>
          <w:p w14:paraId="5F8769D0" w14:textId="4CFED5CA" w:rsidR="00340083" w:rsidRPr="00DD7155" w:rsidRDefault="00526E69" w:rsidP="002F68A6">
            <w:pPr>
              <w:pStyle w:val="SL0TextSimplawyer"/>
              <w:numPr>
                <w:ilvl w:val="0"/>
                <w:numId w:val="19"/>
              </w:numPr>
              <w:tabs>
                <w:tab w:val="clear" w:pos="851"/>
                <w:tab w:val="left" w:pos="1029"/>
              </w:tabs>
              <w:spacing w:after="240"/>
              <w:ind w:left="465" w:hanging="284"/>
              <w:jc w:val="both"/>
              <w:rPr>
                <w:szCs w:val="24"/>
                <w:highlight w:val="blue"/>
                <w:lang w:bidi="ru-RU"/>
              </w:rPr>
            </w:pPr>
            <w:r w:rsidRPr="00526E69">
              <w:rPr>
                <w:b/>
                <w:color w:val="FF0000"/>
                <w:szCs w:val="24"/>
                <w:u w:color="FF0000"/>
                <w:lang w:bidi="ru-RU"/>
              </w:rPr>
              <w:t>[</w:t>
            </w:r>
            <w:r w:rsidR="00340083" w:rsidRPr="00DD7155">
              <w:rPr>
                <w:szCs w:val="24"/>
                <w:highlight w:val="blue"/>
                <w:lang w:bidi="ru-RU"/>
              </w:rPr>
              <w:t>Графика обеспечения МТР Заказчика</w:t>
            </w:r>
            <w:r w:rsidRPr="00526E69">
              <w:rPr>
                <w:b/>
                <w:color w:val="FF0000"/>
                <w:szCs w:val="24"/>
                <w:lang w:bidi="ru-RU"/>
              </w:rPr>
              <w:t>]</w:t>
            </w:r>
            <w:r w:rsidR="00340083" w:rsidRPr="00DD7155">
              <w:rPr>
                <w:szCs w:val="24"/>
                <w:highlight w:val="blue"/>
                <w:lang w:bidi="ru-RU"/>
              </w:rPr>
              <w:t>;</w:t>
            </w:r>
          </w:p>
          <w:p w14:paraId="68F34CDE" w14:textId="77777777" w:rsidR="00094F76" w:rsidRPr="00DD7155" w:rsidRDefault="00094F76" w:rsidP="002F68A6">
            <w:pPr>
              <w:pStyle w:val="SL0TextSimplawyer"/>
              <w:numPr>
                <w:ilvl w:val="0"/>
                <w:numId w:val="19"/>
              </w:numPr>
              <w:tabs>
                <w:tab w:val="clear" w:pos="851"/>
                <w:tab w:val="left" w:pos="1029"/>
              </w:tabs>
              <w:spacing w:after="240"/>
              <w:ind w:left="465" w:hanging="284"/>
              <w:jc w:val="both"/>
              <w:rPr>
                <w:szCs w:val="24"/>
                <w:lang w:bidi="ru-RU"/>
              </w:rPr>
            </w:pPr>
            <w:r w:rsidRPr="00DD7155">
              <w:rPr>
                <w:szCs w:val="24"/>
                <w:lang w:bidi="ru-RU"/>
              </w:rPr>
              <w:t>Графика финансирования;</w:t>
            </w:r>
          </w:p>
          <w:p w14:paraId="58D8C799" w14:textId="64DD834A" w:rsidR="00094F76" w:rsidRPr="00DD7155" w:rsidRDefault="00526E69" w:rsidP="002F68A6">
            <w:pPr>
              <w:pStyle w:val="SL0TextSimplawyer"/>
              <w:numPr>
                <w:ilvl w:val="0"/>
                <w:numId w:val="19"/>
              </w:numPr>
              <w:tabs>
                <w:tab w:val="clear" w:pos="851"/>
                <w:tab w:val="left" w:pos="1029"/>
              </w:tabs>
              <w:spacing w:after="240"/>
              <w:ind w:left="465" w:hanging="284"/>
              <w:jc w:val="both"/>
              <w:rPr>
                <w:szCs w:val="24"/>
                <w:highlight w:val="yellow"/>
                <w:lang w:bidi="ru-RU"/>
              </w:rPr>
            </w:pPr>
            <w:r w:rsidRPr="00526E69">
              <w:rPr>
                <w:b/>
                <w:color w:val="FF0000"/>
                <w:szCs w:val="24"/>
                <w:u w:color="FF0000"/>
                <w:lang w:bidi="ru-RU"/>
              </w:rPr>
              <w:t>[</w:t>
            </w:r>
            <w:r w:rsidR="00094F76" w:rsidRPr="00DD7155">
              <w:rPr>
                <w:szCs w:val="24"/>
                <w:highlight w:val="yellow"/>
                <w:lang w:bidi="ru-RU"/>
              </w:rPr>
              <w:t>Отчета об использовании денежных средств</w:t>
            </w:r>
            <w:r w:rsidRPr="00526E69">
              <w:rPr>
                <w:b/>
                <w:color w:val="FF0000"/>
                <w:szCs w:val="24"/>
                <w:lang w:bidi="ru-RU"/>
              </w:rPr>
              <w:t>]</w:t>
            </w:r>
            <w:r w:rsidR="00094F76" w:rsidRPr="00DD7155">
              <w:rPr>
                <w:szCs w:val="24"/>
                <w:highlight w:val="yellow"/>
                <w:lang w:bidi="ru-RU"/>
              </w:rPr>
              <w:t>;</w:t>
            </w:r>
          </w:p>
          <w:p w14:paraId="0F6E2874" w14:textId="79F80C0C" w:rsidR="00167C55" w:rsidRPr="00DD7155" w:rsidRDefault="00526E69" w:rsidP="002F68A6">
            <w:pPr>
              <w:pStyle w:val="SL0TextSimplawyer"/>
              <w:numPr>
                <w:ilvl w:val="0"/>
                <w:numId w:val="19"/>
              </w:numPr>
              <w:tabs>
                <w:tab w:val="clear" w:pos="851"/>
                <w:tab w:val="left" w:pos="1029"/>
              </w:tabs>
              <w:spacing w:after="240"/>
              <w:ind w:left="465" w:hanging="284"/>
              <w:jc w:val="both"/>
              <w:rPr>
                <w:sz w:val="16"/>
              </w:rPr>
            </w:pPr>
            <w:r w:rsidRPr="00526E69">
              <w:rPr>
                <w:b/>
                <w:color w:val="FF0000"/>
                <w:szCs w:val="24"/>
                <w:u w:color="FF0000"/>
                <w:lang w:bidi="ru-RU"/>
              </w:rPr>
              <w:t>[</w:t>
            </w:r>
            <w:r w:rsidR="00094F76" w:rsidRPr="00DD7155">
              <w:rPr>
                <w:szCs w:val="24"/>
                <w:lang w:bidi="ru-RU"/>
              </w:rPr>
              <w:t>копии договора страхования и документа, подтверждающего оплату страховой премии в соотве</w:t>
            </w:r>
            <w:r w:rsidR="00167C55" w:rsidRPr="00DD7155">
              <w:rPr>
                <w:szCs w:val="24"/>
                <w:lang w:bidi="ru-RU"/>
              </w:rPr>
              <w:t>тствии с разделом «Страхование»</w:t>
            </w:r>
            <w:r w:rsidRPr="00526E69">
              <w:rPr>
                <w:b/>
                <w:color w:val="FF0000"/>
                <w:szCs w:val="24"/>
                <w:lang w:bidi="ru-RU"/>
              </w:rPr>
              <w:t>]</w:t>
            </w:r>
            <w:r w:rsidR="00167C55" w:rsidRPr="00DD7155">
              <w:rPr>
                <w:szCs w:val="24"/>
                <w:lang w:bidi="ru-RU"/>
              </w:rPr>
              <w:t>;</w:t>
            </w:r>
          </w:p>
          <w:p w14:paraId="1012A4E3" w14:textId="77777777" w:rsidR="00167C55" w:rsidRPr="00DD7155" w:rsidRDefault="00167C55" w:rsidP="002F68A6">
            <w:pPr>
              <w:pStyle w:val="SL0TextSimplawyer"/>
              <w:numPr>
                <w:ilvl w:val="0"/>
                <w:numId w:val="19"/>
              </w:numPr>
              <w:tabs>
                <w:tab w:val="clear" w:pos="851"/>
                <w:tab w:val="left" w:pos="1029"/>
              </w:tabs>
              <w:spacing w:after="240"/>
              <w:ind w:left="465" w:hanging="284"/>
              <w:jc w:val="both"/>
            </w:pPr>
            <w:r w:rsidRPr="00DD7155">
              <w:t>уведомления о наступлении страхового случая;</w:t>
            </w:r>
          </w:p>
          <w:p w14:paraId="364C5B87" w14:textId="77777777" w:rsidR="00167C55" w:rsidRPr="00DD7155" w:rsidRDefault="00BD00B9" w:rsidP="002F68A6">
            <w:pPr>
              <w:pStyle w:val="SL0TextSimplawyer"/>
              <w:numPr>
                <w:ilvl w:val="0"/>
                <w:numId w:val="19"/>
              </w:numPr>
              <w:tabs>
                <w:tab w:val="clear" w:pos="851"/>
                <w:tab w:val="left" w:pos="1029"/>
              </w:tabs>
              <w:spacing w:after="240"/>
              <w:ind w:left="465" w:hanging="284"/>
              <w:jc w:val="both"/>
              <w:rPr>
                <w:sz w:val="16"/>
              </w:rPr>
            </w:pPr>
            <w:r w:rsidRPr="00DD7155">
              <w:t xml:space="preserve">иных </w:t>
            </w:r>
            <w:r w:rsidR="00167C55" w:rsidRPr="00DD7155">
              <w:t>документов,</w:t>
            </w:r>
            <w:r w:rsidRPr="00DD7155">
              <w:t xml:space="preserve"> предусмотренных Требованиями и</w:t>
            </w:r>
            <w:r w:rsidR="00167C55" w:rsidRPr="00DD7155">
              <w:t xml:space="preserve"> </w:t>
            </w:r>
            <w:r w:rsidRPr="00DD7155">
              <w:t>запрошенных</w:t>
            </w:r>
            <w:r w:rsidR="00167C55" w:rsidRPr="00DD7155">
              <w:t xml:space="preserve"> Заказчиком. </w:t>
            </w:r>
          </w:p>
          <w:p w14:paraId="2A601353" w14:textId="77777777" w:rsidR="00167C55" w:rsidRPr="00DD7155" w:rsidRDefault="00167C55" w:rsidP="002F68A6">
            <w:pPr>
              <w:pStyle w:val="SL0TextSimplawyer"/>
              <w:tabs>
                <w:tab w:val="clear" w:pos="851"/>
                <w:tab w:val="left" w:pos="1029"/>
              </w:tabs>
              <w:spacing w:after="240"/>
              <w:jc w:val="both"/>
              <w:rPr>
                <w:sz w:val="16"/>
              </w:rPr>
            </w:pP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2D2235B" w14:textId="77777777" w:rsidR="00094F76" w:rsidRPr="00DD7155" w:rsidRDefault="00094F76" w:rsidP="002F68A6">
            <w:pPr>
              <w:pStyle w:val="SL0TextSimplawyer"/>
              <w:spacing w:after="240"/>
              <w:ind w:left="142" w:firstLine="5"/>
              <w:jc w:val="both"/>
              <w:rPr>
                <w:szCs w:val="24"/>
              </w:rPr>
            </w:pPr>
            <w:r w:rsidRPr="00DD7155">
              <w:rPr>
                <w:szCs w:val="24"/>
              </w:rPr>
              <w:t xml:space="preserve">0,01% от Цены </w:t>
            </w:r>
            <w:r w:rsidRPr="00DD7155">
              <w:rPr>
                <w:shd w:val="clear" w:color="auto" w:fill="F2F2F2" w:themeFill="background1" w:themeFillShade="F2"/>
              </w:rPr>
              <w:t>Договора за каждый день просрочки.</w:t>
            </w:r>
          </w:p>
        </w:tc>
      </w:tr>
      <w:tr w:rsidR="00167C55" w:rsidRPr="00DD7155" w14:paraId="26BC1AEE" w14:textId="77777777" w:rsidTr="00B96702">
        <w:tc>
          <w:tcPr>
            <w:tcW w:w="993" w:type="dxa"/>
          </w:tcPr>
          <w:p w14:paraId="187B4235" w14:textId="77777777" w:rsidR="00167C55" w:rsidRPr="00DD7155" w:rsidRDefault="00167C55"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BA79BA8" w14:textId="77777777" w:rsidR="00167C55" w:rsidRPr="00DD7155" w:rsidRDefault="00167C55" w:rsidP="002F68A6">
            <w:pPr>
              <w:tabs>
                <w:tab w:val="left" w:pos="284"/>
              </w:tabs>
              <w:spacing w:before="120" w:after="240"/>
              <w:ind w:left="142" w:firstLine="0"/>
              <w:rPr>
                <w:rFonts w:ascii="Tahoma" w:hAnsi="Tahoma" w:cs="Tahoma"/>
                <w:sz w:val="20"/>
              </w:rPr>
            </w:pPr>
            <w:r w:rsidRPr="00DD7155">
              <w:rPr>
                <w:rFonts w:ascii="Tahoma" w:hAnsi="Tahoma" w:cs="Tahoma"/>
                <w:sz w:val="20"/>
              </w:rPr>
              <w:t>Подрядчик нарушил сроки:</w:t>
            </w:r>
          </w:p>
          <w:p w14:paraId="780B62E8" w14:textId="77777777" w:rsidR="00167C55" w:rsidRPr="00DD7155" w:rsidRDefault="00167C55" w:rsidP="002F68A6">
            <w:pPr>
              <w:pStyle w:val="afff1"/>
              <w:numPr>
                <w:ilvl w:val="0"/>
                <w:numId w:val="21"/>
              </w:numPr>
              <w:tabs>
                <w:tab w:val="left" w:pos="284"/>
              </w:tabs>
              <w:spacing w:before="120" w:after="240"/>
              <w:ind w:left="142" w:firstLine="0"/>
              <w:rPr>
                <w:rFonts w:ascii="Tahoma" w:hAnsi="Tahoma" w:cs="Tahoma"/>
                <w:sz w:val="20"/>
              </w:rPr>
            </w:pPr>
            <w:r w:rsidRPr="00DD7155">
              <w:rPr>
                <w:rFonts w:ascii="Tahoma" w:hAnsi="Tahoma" w:cs="Tahoma"/>
                <w:sz w:val="20"/>
              </w:rPr>
              <w:t xml:space="preserve"> мобилизации персонала и техники;</w:t>
            </w:r>
          </w:p>
          <w:p w14:paraId="67DE472E" w14:textId="796539B2" w:rsidR="00BD00B9" w:rsidRPr="00DD7155" w:rsidRDefault="00167C55"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lightGray"/>
              </w:rPr>
              <w:t>разработки Заданий, Календарного плана</w:t>
            </w:r>
            <w:r w:rsidR="007F4392" w:rsidRPr="00DD7155">
              <w:rPr>
                <w:rFonts w:ascii="Tahoma" w:hAnsi="Tahoma" w:cs="Tahoma"/>
                <w:sz w:val="20"/>
                <w:highlight w:val="lightGray"/>
              </w:rPr>
              <w:t xml:space="preserve"> проектных работ</w:t>
            </w:r>
            <w:r w:rsidR="00526E69" w:rsidRPr="00526E69">
              <w:rPr>
                <w:rFonts w:ascii="Tahoma" w:hAnsi="Tahoma" w:cs="Tahoma"/>
                <w:b/>
                <w:color w:val="FF0000"/>
                <w:sz w:val="20"/>
              </w:rPr>
              <w:t>]</w:t>
            </w:r>
            <w:r w:rsidR="00BD00B9" w:rsidRPr="00DD7155">
              <w:rPr>
                <w:rFonts w:ascii="Tahoma" w:hAnsi="Tahoma" w:cs="Tahoma"/>
                <w:sz w:val="20"/>
                <w:highlight w:val="lightGray"/>
              </w:rPr>
              <w:t>;</w:t>
            </w:r>
          </w:p>
          <w:p w14:paraId="555D94F0" w14:textId="77777777" w:rsidR="00BD00B9" w:rsidRPr="00DD7155" w:rsidRDefault="00BD00B9"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167C55" w:rsidRPr="00DD7155">
              <w:rPr>
                <w:rFonts w:ascii="Tahoma" w:hAnsi="Tahoma" w:cs="Tahoma"/>
                <w:sz w:val="20"/>
              </w:rPr>
              <w:t>подготовк</w:t>
            </w:r>
            <w:r w:rsidR="00CF3850" w:rsidRPr="00DD7155">
              <w:rPr>
                <w:rFonts w:ascii="Tahoma" w:hAnsi="Tahoma" w:cs="Tahoma"/>
                <w:sz w:val="20"/>
              </w:rPr>
              <w:t>и</w:t>
            </w:r>
            <w:r w:rsidR="00167C55" w:rsidRPr="00DD7155">
              <w:rPr>
                <w:rFonts w:ascii="Tahoma" w:hAnsi="Tahoma" w:cs="Tahoma"/>
                <w:sz w:val="20"/>
              </w:rPr>
              <w:t xml:space="preserve"> ППР;</w:t>
            </w:r>
          </w:p>
          <w:p w14:paraId="0227A43E" w14:textId="6DBFBE0D" w:rsidR="00BD00B9" w:rsidRPr="00DD7155" w:rsidRDefault="00BD00B9"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00167C55" w:rsidRPr="00DD7155">
              <w:rPr>
                <w:rFonts w:ascii="Tahoma" w:hAnsi="Tahoma" w:cs="Tahoma"/>
                <w:sz w:val="20"/>
              </w:rPr>
              <w:t>предоставления Разделительной ведомости</w:t>
            </w:r>
            <w:r w:rsidR="00526E69" w:rsidRPr="00526E69">
              <w:rPr>
                <w:rFonts w:ascii="Tahoma" w:hAnsi="Tahoma" w:cs="Tahoma"/>
                <w:b/>
                <w:color w:val="FF0000"/>
                <w:sz w:val="20"/>
              </w:rPr>
              <w:t>]</w:t>
            </w:r>
            <w:r w:rsidR="00167C55" w:rsidRPr="00DD7155">
              <w:rPr>
                <w:rFonts w:ascii="Tahoma" w:hAnsi="Tahoma" w:cs="Tahoma"/>
                <w:sz w:val="20"/>
              </w:rPr>
              <w:t>;</w:t>
            </w:r>
          </w:p>
          <w:p w14:paraId="45D484F6" w14:textId="23CF9442" w:rsidR="00CF3850" w:rsidRPr="00DD7155" w:rsidRDefault="00BD00B9"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00167C55" w:rsidRPr="00DD7155">
              <w:rPr>
                <w:rFonts w:ascii="Tahoma" w:hAnsi="Tahoma" w:cs="Tahoma"/>
                <w:sz w:val="20"/>
                <w:highlight w:val="red"/>
              </w:rPr>
              <w:t>предоставления Спецификации Товара</w:t>
            </w:r>
            <w:r w:rsidR="00526E69" w:rsidRPr="00526E69">
              <w:rPr>
                <w:rFonts w:ascii="Tahoma" w:hAnsi="Tahoma" w:cs="Tahoma"/>
                <w:b/>
                <w:color w:val="FF0000"/>
                <w:sz w:val="20"/>
              </w:rPr>
              <w:t>]</w:t>
            </w:r>
            <w:r w:rsidR="00167C55" w:rsidRPr="00DD7155">
              <w:rPr>
                <w:rFonts w:ascii="Tahoma" w:hAnsi="Tahoma" w:cs="Tahoma"/>
                <w:sz w:val="20"/>
              </w:rPr>
              <w:t>;</w:t>
            </w:r>
          </w:p>
          <w:p w14:paraId="04FDB22E" w14:textId="1BC964AF" w:rsidR="00167C55" w:rsidRPr="00DD7155" w:rsidRDefault="00CF3850"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167C55" w:rsidRPr="00DD7155">
              <w:rPr>
                <w:rFonts w:ascii="Tahoma" w:hAnsi="Tahoma" w:cs="Tahoma"/>
                <w:sz w:val="20"/>
              </w:rPr>
              <w:t xml:space="preserve">вывоза Строительной техники </w:t>
            </w:r>
            <w:r w:rsidR="00526E69" w:rsidRPr="00526E69">
              <w:rPr>
                <w:rFonts w:ascii="Tahoma" w:hAnsi="Tahoma" w:cs="Tahoma"/>
                <w:b/>
                <w:color w:val="FF0000"/>
                <w:sz w:val="20"/>
                <w:u w:color="FF0000"/>
              </w:rPr>
              <w:t>[</w:t>
            </w:r>
            <w:r w:rsidR="00167C55" w:rsidRPr="00DD7155">
              <w:rPr>
                <w:rFonts w:ascii="Tahoma" w:hAnsi="Tahoma" w:cs="Tahoma"/>
                <w:sz w:val="20"/>
              </w:rPr>
              <w:t>неиспользованных и несмонтированных/неустановленных МТР Подрядчика</w:t>
            </w:r>
            <w:r w:rsidR="00526E69" w:rsidRPr="00526E69">
              <w:rPr>
                <w:rFonts w:ascii="Tahoma" w:hAnsi="Tahoma" w:cs="Tahoma"/>
                <w:b/>
                <w:color w:val="FF0000"/>
                <w:sz w:val="20"/>
              </w:rPr>
              <w:t>]</w:t>
            </w:r>
            <w:r w:rsidR="00167C55" w:rsidRPr="00DD7155">
              <w:rPr>
                <w:rFonts w:ascii="Tahoma" w:hAnsi="Tahoma" w:cs="Tahoma"/>
                <w:sz w:val="20"/>
              </w:rPr>
              <w:t xml:space="preserve"> </w:t>
            </w:r>
            <w:r w:rsidR="00526E69" w:rsidRPr="00526E69">
              <w:rPr>
                <w:rFonts w:ascii="Tahoma" w:hAnsi="Tahoma" w:cs="Tahoma"/>
                <w:b/>
                <w:color w:val="FF0000"/>
                <w:sz w:val="20"/>
                <w:u w:color="FF0000"/>
              </w:rPr>
              <w:t>[</w:t>
            </w:r>
            <w:r w:rsidR="00167C55" w:rsidRPr="00DD7155">
              <w:rPr>
                <w:rFonts w:ascii="Tahoma" w:hAnsi="Tahoma" w:cs="Tahoma"/>
                <w:sz w:val="20"/>
                <w:highlight w:val="red"/>
              </w:rPr>
              <w:t>/Товара</w:t>
            </w:r>
            <w:r w:rsidR="00526E69" w:rsidRPr="00526E69">
              <w:rPr>
                <w:rFonts w:ascii="Tahoma" w:hAnsi="Tahoma" w:cs="Tahoma"/>
                <w:b/>
                <w:color w:val="FF0000"/>
                <w:sz w:val="20"/>
              </w:rPr>
              <w:t>]</w:t>
            </w:r>
            <w:r w:rsidR="00167C55" w:rsidRPr="00DD7155">
              <w:rPr>
                <w:rFonts w:ascii="Tahoma" w:hAnsi="Tahoma" w:cs="Tahoma"/>
                <w:sz w:val="20"/>
              </w:rPr>
              <w:t>;</w:t>
            </w:r>
          </w:p>
          <w:p w14:paraId="13A94CE8" w14:textId="30197370" w:rsidR="00167C55" w:rsidRPr="00DD7155" w:rsidRDefault="00CF3850" w:rsidP="002F68A6">
            <w:pPr>
              <w:pStyle w:val="afff1"/>
              <w:numPr>
                <w:ilvl w:val="0"/>
                <w:numId w:val="20"/>
              </w:num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00B0F0"/>
                <w:sz w:val="20"/>
              </w:rPr>
              <w:t>возврата Заказчику Строительной площадки</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color w:val="7030A0"/>
                <w:sz w:val="20"/>
              </w:rPr>
              <w:t>оставление территории Заказчика</w:t>
            </w:r>
            <w:r w:rsidR="00526E69" w:rsidRPr="00526E69">
              <w:rPr>
                <w:rFonts w:ascii="Tahoma" w:hAnsi="Tahoma" w:cs="Tahoma"/>
                <w:b/>
                <w:color w:val="FF0000"/>
                <w:sz w:val="20"/>
              </w:rPr>
              <w:t>]</w:t>
            </w:r>
            <w:r w:rsidRPr="00DD7155">
              <w:rPr>
                <w:rFonts w:ascii="Tahoma" w:hAnsi="Tahoma" w:cs="Tahoma"/>
                <w:sz w:val="20"/>
              </w:rPr>
              <w:t xml:space="preserve"> в надлежащем состоянии.</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60F80A9D" w14:textId="77777777" w:rsidR="00167C55" w:rsidRPr="00DD7155" w:rsidRDefault="00167C55" w:rsidP="002F68A6">
            <w:pPr>
              <w:spacing w:before="120" w:after="240"/>
              <w:ind w:left="142" w:firstLine="5"/>
              <w:rPr>
                <w:rFonts w:ascii="Tahoma" w:hAnsi="Tahoma" w:cs="Tahoma"/>
                <w:sz w:val="20"/>
              </w:rPr>
            </w:pPr>
            <w:r w:rsidRPr="00DD7155">
              <w:rPr>
                <w:rFonts w:ascii="Tahoma" w:hAnsi="Tahoma" w:cs="Tahoma"/>
                <w:sz w:val="20"/>
              </w:rPr>
              <w:t xml:space="preserve">0,1% от Цены </w:t>
            </w:r>
            <w:r w:rsidRPr="00DD7155">
              <w:rPr>
                <w:rFonts w:ascii="Tahoma" w:hAnsi="Tahoma" w:cs="Tahoma"/>
                <w:sz w:val="20"/>
                <w:shd w:val="clear" w:color="auto" w:fill="F2F2F2" w:themeFill="background1" w:themeFillShade="F2"/>
              </w:rPr>
              <w:t>Договора за каждый день просрочки.</w:t>
            </w:r>
          </w:p>
        </w:tc>
      </w:tr>
      <w:tr w:rsidR="009F0266" w:rsidRPr="00DD7155" w14:paraId="68010358" w14:textId="77777777" w:rsidTr="00B96702">
        <w:tc>
          <w:tcPr>
            <w:tcW w:w="993" w:type="dxa"/>
          </w:tcPr>
          <w:p w14:paraId="1961D389" w14:textId="77777777" w:rsidR="009F0266" w:rsidRPr="00DD7155" w:rsidRDefault="009F0266"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8FCF5A7" w14:textId="77777777" w:rsidR="009F0266" w:rsidRPr="00DD7155" w:rsidRDefault="00094F76" w:rsidP="002F68A6">
            <w:pPr>
              <w:pStyle w:val="SL0TextSimplawyer"/>
              <w:spacing w:after="240"/>
              <w:ind w:left="142" w:firstLine="5"/>
              <w:jc w:val="both"/>
              <w:rPr>
                <w:snapToGrid w:val="0"/>
                <w:szCs w:val="24"/>
              </w:rPr>
            </w:pPr>
            <w:r w:rsidRPr="00DD7155">
              <w:rPr>
                <w:szCs w:val="24"/>
              </w:rPr>
              <w:t>Подрядчик</w:t>
            </w:r>
            <w:r w:rsidRPr="00DD7155">
              <w:rPr>
                <w:sz w:val="16"/>
              </w:rPr>
              <w:t xml:space="preserve"> </w:t>
            </w:r>
            <w:r w:rsidR="007E4E9B" w:rsidRPr="00DD7155">
              <w:rPr>
                <w:snapToGrid w:val="0"/>
                <w:szCs w:val="24"/>
              </w:rPr>
              <w:t>не представил</w:t>
            </w:r>
            <w:r w:rsidR="00B83DFA" w:rsidRPr="00DD7155">
              <w:rPr>
                <w:snapToGrid w:val="0"/>
                <w:szCs w:val="24"/>
              </w:rPr>
              <w:t xml:space="preserve"> Заказчику Исполнительн</w:t>
            </w:r>
            <w:r w:rsidR="007E4E9B" w:rsidRPr="00DD7155">
              <w:rPr>
                <w:snapToGrid w:val="0"/>
                <w:szCs w:val="24"/>
              </w:rPr>
              <w:t>ую</w:t>
            </w:r>
            <w:r w:rsidR="00B83DFA" w:rsidRPr="00DD7155">
              <w:rPr>
                <w:snapToGrid w:val="0"/>
                <w:szCs w:val="24"/>
              </w:rPr>
              <w:t xml:space="preserve"> документаци</w:t>
            </w:r>
            <w:r w:rsidR="007E4E9B" w:rsidRPr="00DD7155">
              <w:rPr>
                <w:snapToGrid w:val="0"/>
                <w:szCs w:val="24"/>
              </w:rPr>
              <w:t>ю</w:t>
            </w:r>
            <w:r w:rsidR="00B83DFA" w:rsidRPr="00DD7155">
              <w:rPr>
                <w:snapToGrid w:val="0"/>
                <w:szCs w:val="24"/>
              </w:rPr>
              <w:t xml:space="preserve"> при прекращении Договора</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7B68DB0F" w14:textId="321E9C65" w:rsidR="00B83DFA" w:rsidRPr="00DD7155" w:rsidRDefault="00B83DFA" w:rsidP="002F68A6">
            <w:pPr>
              <w:pStyle w:val="SL0TextSimplawyer"/>
              <w:spacing w:after="240"/>
              <w:ind w:left="142" w:firstLine="5"/>
              <w:jc w:val="both"/>
              <w:rPr>
                <w:snapToGrid w:val="0"/>
                <w:szCs w:val="24"/>
              </w:rPr>
            </w:pPr>
            <w:r w:rsidRPr="00DD7155">
              <w:rPr>
                <w:snapToGrid w:val="0"/>
                <w:szCs w:val="24"/>
              </w:rPr>
              <w:t>20% от стоимости Работ</w:t>
            </w:r>
            <w:r w:rsidR="000C14E1" w:rsidRPr="00DD7155">
              <w:rPr>
                <w:snapToGrid w:val="0"/>
                <w:szCs w:val="24"/>
              </w:rPr>
              <w:t xml:space="preserve"> </w:t>
            </w:r>
            <w:r w:rsidR="00526E69" w:rsidRPr="00526E69">
              <w:rPr>
                <w:rFonts w:eastAsia="Calibri"/>
                <w:b/>
                <w:color w:val="FF0000"/>
                <w:szCs w:val="24"/>
                <w:lang w:eastAsia="ru-RU"/>
              </w:rPr>
              <w:t>[</w:t>
            </w:r>
            <w:r w:rsidR="000C14E1" w:rsidRPr="00DD7155">
              <w:rPr>
                <w:rFonts w:eastAsia="Calibri"/>
                <w:color w:val="00B050"/>
                <w:szCs w:val="24"/>
                <w:highlight w:val="black"/>
                <w:lang w:eastAsia="ru-RU"/>
              </w:rPr>
              <w:t>, Демонтажных работ</w:t>
            </w:r>
            <w:r w:rsidR="00526E69" w:rsidRPr="00526E69">
              <w:rPr>
                <w:rFonts w:eastAsia="Calibri"/>
                <w:b/>
                <w:color w:val="FF0000"/>
                <w:szCs w:val="24"/>
                <w:lang w:eastAsia="ru-RU"/>
              </w:rPr>
              <w:t>]</w:t>
            </w:r>
            <w:r w:rsidRPr="00DD7155">
              <w:rPr>
                <w:snapToGrid w:val="0"/>
                <w:szCs w:val="24"/>
              </w:rPr>
              <w:t xml:space="preserve"> без Исполнительной документации – </w:t>
            </w:r>
            <w:r w:rsidR="007E4E9B" w:rsidRPr="00DD7155">
              <w:rPr>
                <w:snapToGrid w:val="0"/>
                <w:szCs w:val="24"/>
              </w:rPr>
              <w:t>не представлена на дату прекращении Договора;</w:t>
            </w:r>
          </w:p>
          <w:p w14:paraId="00A8D506" w14:textId="62C9D2A6" w:rsidR="009F0266" w:rsidRPr="00DD7155" w:rsidRDefault="007E4E9B" w:rsidP="002F68A6">
            <w:pPr>
              <w:pStyle w:val="SL0TextSimplawyer"/>
              <w:spacing w:after="240"/>
              <w:ind w:left="142" w:firstLine="5"/>
              <w:jc w:val="both"/>
              <w:rPr>
                <w:snapToGrid w:val="0"/>
                <w:szCs w:val="24"/>
              </w:rPr>
            </w:pPr>
            <w:r w:rsidRPr="00DD7155">
              <w:rPr>
                <w:snapToGrid w:val="0"/>
                <w:szCs w:val="24"/>
              </w:rPr>
              <w:t>80% от стоимости Работ</w:t>
            </w:r>
            <w:r w:rsidR="000C14E1" w:rsidRPr="00DD7155">
              <w:rPr>
                <w:snapToGrid w:val="0"/>
                <w:szCs w:val="24"/>
              </w:rPr>
              <w:t xml:space="preserve"> </w:t>
            </w:r>
            <w:r w:rsidR="00526E69" w:rsidRPr="00526E69">
              <w:rPr>
                <w:rFonts w:eastAsia="Calibri"/>
                <w:b/>
                <w:color w:val="FF0000"/>
                <w:szCs w:val="24"/>
                <w:lang w:eastAsia="ru-RU"/>
              </w:rPr>
              <w:t>[</w:t>
            </w:r>
            <w:r w:rsidR="000C14E1" w:rsidRPr="00DD7155">
              <w:rPr>
                <w:rFonts w:eastAsia="Calibri"/>
                <w:color w:val="00B050"/>
                <w:szCs w:val="24"/>
                <w:highlight w:val="black"/>
                <w:lang w:eastAsia="ru-RU"/>
              </w:rPr>
              <w:t>, Демонтажных работ</w:t>
            </w:r>
            <w:r w:rsidR="00526E69" w:rsidRPr="00526E69">
              <w:rPr>
                <w:rFonts w:eastAsia="Calibri"/>
                <w:b/>
                <w:color w:val="FF0000"/>
                <w:szCs w:val="24"/>
                <w:lang w:eastAsia="ru-RU"/>
              </w:rPr>
              <w:t>]</w:t>
            </w:r>
            <w:r w:rsidRPr="00DD7155">
              <w:rPr>
                <w:snapToGrid w:val="0"/>
                <w:szCs w:val="24"/>
              </w:rPr>
              <w:t xml:space="preserve"> без Исполнительной документации – не представлена в течение 30 к.д. с даты прекращения Договора,</w:t>
            </w:r>
            <w:r w:rsidR="00D774B4">
              <w:rPr>
                <w:snapToGrid w:val="0"/>
                <w:szCs w:val="24"/>
              </w:rPr>
              <w:t xml:space="preserve"> т.к.</w:t>
            </w:r>
            <w:r w:rsidRPr="00DD7155">
              <w:rPr>
                <w:snapToGrid w:val="0"/>
                <w:szCs w:val="24"/>
              </w:rPr>
              <w:t xml:space="preserve"> отсутствие Исполнительной документации препятствует завершению строительства/ эксплуатации Объекта;</w:t>
            </w:r>
          </w:p>
        </w:tc>
      </w:tr>
      <w:tr w:rsidR="009F0266" w:rsidRPr="00DD7155" w14:paraId="62AA35EA" w14:textId="77777777" w:rsidTr="00B96702">
        <w:tc>
          <w:tcPr>
            <w:tcW w:w="993" w:type="dxa"/>
          </w:tcPr>
          <w:p w14:paraId="09EA41B5" w14:textId="77777777" w:rsidR="009F0266" w:rsidRPr="00DD7155" w:rsidRDefault="009F0266"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7AE7698F" w14:textId="77777777" w:rsidR="007E4E9B" w:rsidRPr="00DD7155" w:rsidRDefault="007E4E9B" w:rsidP="002F68A6">
            <w:pPr>
              <w:pStyle w:val="SL0TextSimplawyer"/>
              <w:tabs>
                <w:tab w:val="clear" w:pos="851"/>
                <w:tab w:val="left" w:pos="432"/>
              </w:tabs>
              <w:spacing w:after="240"/>
              <w:ind w:left="142" w:firstLine="5"/>
              <w:jc w:val="both"/>
              <w:rPr>
                <w:szCs w:val="24"/>
              </w:rPr>
            </w:pPr>
            <w:r w:rsidRPr="00DD7155">
              <w:rPr>
                <w:szCs w:val="24"/>
              </w:rPr>
              <w:t>Подрядчик:</w:t>
            </w:r>
          </w:p>
          <w:p w14:paraId="1AC9849E" w14:textId="77777777" w:rsidR="009F0266" w:rsidRPr="00DD7155" w:rsidRDefault="007E4E9B" w:rsidP="002F68A6">
            <w:pPr>
              <w:pStyle w:val="SL0TextSimplawyer"/>
              <w:numPr>
                <w:ilvl w:val="0"/>
                <w:numId w:val="20"/>
              </w:numPr>
              <w:tabs>
                <w:tab w:val="clear" w:pos="851"/>
                <w:tab w:val="left" w:pos="432"/>
              </w:tabs>
              <w:spacing w:after="240"/>
              <w:ind w:left="142" w:firstLine="6"/>
              <w:jc w:val="both"/>
              <w:rPr>
                <w:snapToGrid w:val="0"/>
                <w:szCs w:val="24"/>
              </w:rPr>
            </w:pPr>
            <w:r w:rsidRPr="00DD7155">
              <w:rPr>
                <w:snapToGrid w:val="0"/>
                <w:szCs w:val="24"/>
              </w:rPr>
              <w:t>заключил договор субподряда с нарушением требований, Договора;</w:t>
            </w:r>
          </w:p>
          <w:p w14:paraId="3FF16A01" w14:textId="77777777" w:rsidR="007E4E9B" w:rsidRPr="00DD7155" w:rsidRDefault="007E4E9B" w:rsidP="002F68A6">
            <w:pPr>
              <w:pStyle w:val="SL0TextSimplawyer"/>
              <w:numPr>
                <w:ilvl w:val="0"/>
                <w:numId w:val="20"/>
              </w:numPr>
              <w:tabs>
                <w:tab w:val="clear" w:pos="851"/>
                <w:tab w:val="left" w:pos="432"/>
              </w:tabs>
              <w:spacing w:after="240"/>
              <w:ind w:left="142" w:firstLine="6"/>
              <w:jc w:val="both"/>
              <w:rPr>
                <w:snapToGrid w:val="0"/>
                <w:szCs w:val="24"/>
              </w:rPr>
            </w:pPr>
            <w:r w:rsidRPr="00DD7155">
              <w:rPr>
                <w:snapToGrid w:val="0"/>
                <w:szCs w:val="24"/>
              </w:rPr>
              <w:t>разгласил Конфиденциальную информацию</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2B7C8294" w14:textId="640A723E" w:rsidR="009F0266" w:rsidRPr="00DD7155" w:rsidRDefault="004C0045" w:rsidP="002F68A6">
            <w:pPr>
              <w:pStyle w:val="SL0TextSimplawyer"/>
              <w:spacing w:after="240"/>
              <w:ind w:left="142" w:firstLine="5"/>
              <w:jc w:val="both"/>
              <w:rPr>
                <w:snapToGrid w:val="0"/>
                <w:szCs w:val="24"/>
              </w:rPr>
            </w:pPr>
            <w:r>
              <w:rPr>
                <w:snapToGrid w:val="0"/>
                <w:szCs w:val="24"/>
              </w:rPr>
              <w:t>0</w:t>
            </w:r>
            <w:r w:rsidRPr="00F16DDB">
              <w:rPr>
                <w:snapToGrid w:val="0"/>
                <w:szCs w:val="24"/>
              </w:rPr>
              <w:t>,</w:t>
            </w:r>
            <w:r w:rsidR="007E4E9B" w:rsidRPr="00DD7155">
              <w:rPr>
                <w:snapToGrid w:val="0"/>
                <w:szCs w:val="24"/>
              </w:rPr>
              <w:t xml:space="preserve">1% от </w:t>
            </w:r>
            <w:r w:rsidR="007E4E9B" w:rsidRPr="00DD7155">
              <w:rPr>
                <w:snapToGrid w:val="0"/>
                <w:szCs w:val="24"/>
                <w:lang w:bidi="ru-RU"/>
              </w:rPr>
              <w:t>Цены Договора</w:t>
            </w:r>
            <w:r w:rsidR="007E4E9B" w:rsidRPr="00DD7155">
              <w:rPr>
                <w:snapToGrid w:val="0"/>
                <w:szCs w:val="24"/>
              </w:rPr>
              <w:t xml:space="preserve"> за каждый выявленный факт нарушения</w:t>
            </w:r>
          </w:p>
        </w:tc>
      </w:tr>
      <w:tr w:rsidR="007E4E9B" w:rsidRPr="00DD7155" w14:paraId="1131C019" w14:textId="77777777" w:rsidTr="00B96702">
        <w:tc>
          <w:tcPr>
            <w:tcW w:w="993" w:type="dxa"/>
          </w:tcPr>
          <w:p w14:paraId="36E33D28" w14:textId="77777777" w:rsidR="007E4E9B" w:rsidRPr="00DD7155" w:rsidRDefault="007E4E9B"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6ADF7A1" w14:textId="4D8EEA40" w:rsidR="007E4E9B" w:rsidRPr="00DD7155" w:rsidRDefault="007E4E9B" w:rsidP="002F68A6">
            <w:pPr>
              <w:pStyle w:val="SL0TextSimplawyer"/>
              <w:spacing w:after="240"/>
              <w:ind w:left="142" w:firstLine="5"/>
              <w:jc w:val="both"/>
              <w:rPr>
                <w:snapToGrid w:val="0"/>
                <w:szCs w:val="24"/>
              </w:rPr>
            </w:pPr>
            <w:r w:rsidRPr="00DD7155">
              <w:rPr>
                <w:szCs w:val="24"/>
              </w:rPr>
              <w:t xml:space="preserve">Заказчик нарушил сроки оплаты принятых Заказчиком Работ </w:t>
            </w:r>
            <w:r w:rsidR="00526E69" w:rsidRPr="00526E69">
              <w:rPr>
                <w:b/>
                <w:color w:val="FF0000"/>
                <w:sz w:val="16"/>
              </w:rPr>
              <w:t>[</w:t>
            </w:r>
            <w:r w:rsidR="004A37E7" w:rsidRPr="00DD7155">
              <w:rPr>
                <w:b/>
                <w:color w:val="00B050"/>
                <w:sz w:val="16"/>
                <w:highlight w:val="black"/>
              </w:rPr>
              <w:t xml:space="preserve">, Демонтажных работ </w:t>
            </w:r>
            <w:r w:rsidR="00526E69" w:rsidRPr="00526E69">
              <w:rPr>
                <w:b/>
                <w:color w:val="FF0000"/>
                <w:sz w:val="16"/>
              </w:rPr>
              <w:t>]</w:t>
            </w:r>
            <w:r w:rsidRPr="00DD7155">
              <w:rPr>
                <w:szCs w:val="24"/>
              </w:rPr>
              <w:t xml:space="preserve"> </w:t>
            </w:r>
            <w:r w:rsidR="00526E69" w:rsidRPr="00526E69">
              <w:rPr>
                <w:b/>
                <w:color w:val="FF0000"/>
                <w:szCs w:val="24"/>
                <w:u w:color="FF0000"/>
              </w:rPr>
              <w:t>[</w:t>
            </w:r>
            <w:r w:rsidRPr="00DD7155">
              <w:rPr>
                <w:szCs w:val="24"/>
                <w:highlight w:val="green"/>
              </w:rPr>
              <w:t>Услуг</w:t>
            </w:r>
            <w:r w:rsidR="00526E69" w:rsidRPr="00526E69">
              <w:rPr>
                <w:b/>
                <w:color w:val="FF0000"/>
                <w:szCs w:val="24"/>
              </w:rPr>
              <w:t>]</w:t>
            </w:r>
            <w:r w:rsidRPr="00DD7155">
              <w:rPr>
                <w:szCs w:val="24"/>
              </w:rPr>
              <w:t xml:space="preserve"> </w:t>
            </w:r>
            <w:r w:rsidR="00526E69" w:rsidRPr="00526E69">
              <w:rPr>
                <w:b/>
                <w:color w:val="FF0000"/>
                <w:szCs w:val="24"/>
                <w:u w:color="FF0000"/>
              </w:rPr>
              <w:t>[</w:t>
            </w:r>
            <w:r w:rsidRPr="00DD7155">
              <w:rPr>
                <w:szCs w:val="24"/>
                <w:highlight w:val="red"/>
              </w:rPr>
              <w:t>Товара</w:t>
            </w:r>
            <w:r w:rsidR="00526E69" w:rsidRPr="00526E69">
              <w:rPr>
                <w:b/>
                <w:color w:val="FF0000"/>
                <w:szCs w:val="24"/>
              </w:rPr>
              <w:t>]</w:t>
            </w:r>
            <w:r w:rsidRPr="00DD7155">
              <w:rPr>
                <w:szCs w:val="24"/>
              </w:rPr>
              <w:t xml:space="preserve"> </w:t>
            </w:r>
            <w:r w:rsidR="00526E69" w:rsidRPr="00526E69">
              <w:rPr>
                <w:b/>
                <w:color w:val="FF0000"/>
                <w:szCs w:val="24"/>
                <w:u w:color="FF0000"/>
              </w:rPr>
              <w:t>[</w:t>
            </w:r>
            <w:r w:rsidRPr="00DD7155">
              <w:rPr>
                <w:szCs w:val="24"/>
                <w:highlight w:val="magenta"/>
              </w:rPr>
              <w:t>Прав на ПО</w:t>
            </w:r>
            <w:r w:rsidR="00526E69" w:rsidRPr="00526E69">
              <w:rPr>
                <w:b/>
                <w:color w:val="FF0000"/>
                <w:szCs w:val="24"/>
              </w:rPr>
              <w:t>]</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1B01BC00" w14:textId="77777777" w:rsidR="007E4E9B" w:rsidRPr="00DD7155" w:rsidRDefault="007E4E9B" w:rsidP="002F68A6">
            <w:pPr>
              <w:spacing w:before="120" w:after="240"/>
              <w:ind w:left="142" w:firstLine="5"/>
              <w:rPr>
                <w:rFonts w:ascii="Tahoma" w:hAnsi="Tahoma" w:cs="Tahoma"/>
                <w:sz w:val="20"/>
              </w:rPr>
            </w:pPr>
            <w:r w:rsidRPr="00DD7155">
              <w:rPr>
                <w:rFonts w:ascii="Tahoma" w:hAnsi="Tahoma" w:cs="Tahoma"/>
                <w:sz w:val="20"/>
              </w:rPr>
              <w:t>0,1% от суммы задолженности за каждый день просрочки, если просрочка менее 10 к.д.;</w:t>
            </w:r>
          </w:p>
          <w:p w14:paraId="2C95FDAE" w14:textId="77777777" w:rsidR="007E4E9B" w:rsidRPr="00DD7155" w:rsidRDefault="007E4E9B" w:rsidP="002F68A6">
            <w:pPr>
              <w:pStyle w:val="SL0TextSimplawyer"/>
              <w:spacing w:after="240"/>
              <w:ind w:left="142" w:firstLine="5"/>
              <w:jc w:val="both"/>
              <w:rPr>
                <w:snapToGrid w:val="0"/>
                <w:szCs w:val="24"/>
              </w:rPr>
            </w:pPr>
            <w:r w:rsidRPr="00DD7155">
              <w:rPr>
                <w:szCs w:val="24"/>
              </w:rPr>
              <w:t>0,2% от суммы задолженности за каждый день просрочки, начиная с первого дня просрочки, если просрочка более 10 к.д.</w:t>
            </w:r>
          </w:p>
        </w:tc>
      </w:tr>
      <w:tr w:rsidR="0015129A" w:rsidRPr="00DD7155" w14:paraId="212CCB33" w14:textId="77777777" w:rsidTr="00B96702">
        <w:tc>
          <w:tcPr>
            <w:tcW w:w="993" w:type="dxa"/>
          </w:tcPr>
          <w:p w14:paraId="3CA3484A"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F19041D" w14:textId="3BA894CE" w:rsidR="0015129A" w:rsidRPr="00DD7155" w:rsidRDefault="0015129A" w:rsidP="002F68A6">
            <w:pPr>
              <w:pStyle w:val="SL0TextSimplawyer"/>
              <w:spacing w:after="240"/>
              <w:ind w:left="142" w:firstLine="5"/>
              <w:jc w:val="both"/>
              <w:rPr>
                <w:sz w:val="16"/>
                <w:highlight w:val="lightGray"/>
              </w:rPr>
            </w:pPr>
            <w:r w:rsidRPr="00DD7155">
              <w:rPr>
                <w:snapToGrid w:val="0"/>
                <w:szCs w:val="24"/>
              </w:rPr>
              <w:t>Объект</w:t>
            </w:r>
            <w:r w:rsidR="004C0045" w:rsidRPr="00F16DDB">
              <w:rPr>
                <w:snapToGrid w:val="0"/>
                <w:szCs w:val="24"/>
              </w:rPr>
              <w:t xml:space="preserve"> </w:t>
            </w:r>
            <w:r w:rsidR="004C0045">
              <w:rPr>
                <w:snapToGrid w:val="0"/>
                <w:szCs w:val="24"/>
              </w:rPr>
              <w:t>[/Этап] [/ПК] [/Титульный объект</w:t>
            </w:r>
            <w:r w:rsidR="004C0045" w:rsidRPr="004C0045">
              <w:rPr>
                <w:snapToGrid w:val="0"/>
                <w:szCs w:val="24"/>
              </w:rPr>
              <w:t>]</w:t>
            </w:r>
            <w:r w:rsidRPr="00DD7155">
              <w:rPr>
                <w:snapToGrid w:val="0"/>
                <w:szCs w:val="24"/>
              </w:rPr>
              <w:t>, в ходе проведения комплексного опробования не обеспечит достижение показателей/ параметров, предусмотренных Требованиями по причинам не связанным с Заказчиком</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DBFC671" w14:textId="1167BF22" w:rsidR="0015129A" w:rsidRPr="00DD7155" w:rsidRDefault="0015129A" w:rsidP="004C0045">
            <w:pPr>
              <w:pStyle w:val="SL0TextSimplawyer"/>
              <w:spacing w:after="240"/>
              <w:ind w:left="142" w:firstLine="5"/>
              <w:jc w:val="both"/>
              <w:rPr>
                <w:snapToGrid w:val="0"/>
                <w:szCs w:val="24"/>
                <w:highlight w:val="lightGray"/>
              </w:rPr>
            </w:pPr>
            <w:r w:rsidRPr="00DD7155">
              <w:rPr>
                <w:szCs w:val="24"/>
              </w:rPr>
              <w:t>5% от</w:t>
            </w:r>
            <w:r w:rsidRPr="00DD7155" w:rsidDel="008C2B72">
              <w:rPr>
                <w:szCs w:val="24"/>
              </w:rPr>
              <w:t xml:space="preserve"> </w:t>
            </w:r>
            <w:r w:rsidRPr="00DD7155">
              <w:rPr>
                <w:szCs w:val="24"/>
              </w:rPr>
              <w:t>Цены Договора</w:t>
            </w:r>
            <w:r w:rsidR="004C0045">
              <w:rPr>
                <w:szCs w:val="24"/>
              </w:rPr>
              <w:t xml:space="preserve"> [/Объекта]</w:t>
            </w:r>
            <w:r w:rsidR="004C0045" w:rsidRPr="00F16DDB">
              <w:rPr>
                <w:szCs w:val="24"/>
              </w:rPr>
              <w:t xml:space="preserve"> </w:t>
            </w:r>
            <w:r w:rsidR="004C0045" w:rsidRPr="004C0045">
              <w:rPr>
                <w:szCs w:val="24"/>
              </w:rPr>
              <w:t>[/Этап</w:t>
            </w:r>
            <w:r w:rsidR="004C0045">
              <w:rPr>
                <w:szCs w:val="24"/>
              </w:rPr>
              <w:t>а] [/ПК] [/Титульного</w:t>
            </w:r>
            <w:r w:rsidR="004C0045" w:rsidRPr="004C0045">
              <w:rPr>
                <w:szCs w:val="24"/>
              </w:rPr>
              <w:t xml:space="preserve"> объект</w:t>
            </w:r>
            <w:r w:rsidR="004C0045">
              <w:rPr>
                <w:szCs w:val="24"/>
              </w:rPr>
              <w:t>а</w:t>
            </w:r>
            <w:r w:rsidR="004C0045" w:rsidRPr="004C0045">
              <w:rPr>
                <w:szCs w:val="24"/>
              </w:rPr>
              <w:t>]</w:t>
            </w:r>
          </w:p>
        </w:tc>
      </w:tr>
      <w:tr w:rsidR="0015129A" w:rsidRPr="00DD7155" w14:paraId="662F57D6" w14:textId="77777777" w:rsidTr="00B96702">
        <w:tc>
          <w:tcPr>
            <w:tcW w:w="993" w:type="dxa"/>
          </w:tcPr>
          <w:p w14:paraId="4E7C1774"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99C9243" w14:textId="442EB3F3" w:rsidR="0015129A" w:rsidRPr="00DD7155" w:rsidRDefault="00526E69" w:rsidP="002F68A6">
            <w:pPr>
              <w:pStyle w:val="SL0TextSimplawyer"/>
              <w:spacing w:after="240"/>
              <w:ind w:left="142" w:firstLine="5"/>
              <w:jc w:val="both"/>
              <w:rPr>
                <w:szCs w:val="24"/>
                <w:highlight w:val="lightGray"/>
              </w:rPr>
            </w:pPr>
            <w:r w:rsidRPr="00526E69">
              <w:rPr>
                <w:b/>
                <w:color w:val="FF0000"/>
                <w:sz w:val="16"/>
                <w:u w:color="FF0000"/>
              </w:rPr>
              <w:t>[</w:t>
            </w:r>
            <w:r w:rsidR="0015129A" w:rsidRPr="00DD7155">
              <w:rPr>
                <w:snapToGrid w:val="0"/>
                <w:szCs w:val="24"/>
                <w:highlight w:val="lightGray"/>
              </w:rPr>
              <w:t>Заказчик получил отрицательное заключения при проведении Экспертизы на результаты проектно-изыскательских работ, выполненных на основе разработанной Подрядчиком</w:t>
            </w:r>
            <w:r w:rsidR="005451AD" w:rsidRPr="00DD7155">
              <w:rPr>
                <w:snapToGrid w:val="0"/>
                <w:szCs w:val="24"/>
                <w:highlight w:val="lightGray"/>
              </w:rPr>
              <w:t xml:space="preserve"> </w:t>
            </w:r>
            <w:r w:rsidR="0015129A" w:rsidRPr="00DD7155">
              <w:rPr>
                <w:snapToGrid w:val="0"/>
                <w:szCs w:val="24"/>
                <w:highlight w:val="lightGray"/>
              </w:rPr>
              <w:t xml:space="preserve">с Недостатками Документации </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6A3D500" w14:textId="354F3736" w:rsidR="0015129A" w:rsidRPr="00DD7155" w:rsidRDefault="0015129A" w:rsidP="002F68A6">
            <w:pPr>
              <w:pStyle w:val="SL0TextSimplawyer"/>
              <w:spacing w:after="240"/>
              <w:ind w:left="142" w:firstLine="5"/>
              <w:jc w:val="both"/>
              <w:rPr>
                <w:szCs w:val="24"/>
                <w:highlight w:val="lightGray"/>
              </w:rPr>
            </w:pPr>
            <w:r w:rsidRPr="00DD7155">
              <w:rPr>
                <w:snapToGrid w:val="0"/>
                <w:szCs w:val="24"/>
                <w:highlight w:val="lightGray"/>
              </w:rPr>
              <w:t>10 % от стоимости Вида Документации с Недостатками</w:t>
            </w:r>
            <w:r w:rsidR="00526E69" w:rsidRPr="00526E69">
              <w:rPr>
                <w:b/>
                <w:color w:val="FF0000"/>
                <w:sz w:val="16"/>
              </w:rPr>
              <w:t>]</w:t>
            </w:r>
          </w:p>
        </w:tc>
      </w:tr>
      <w:tr w:rsidR="0015129A" w:rsidRPr="00DD7155" w14:paraId="01156D08" w14:textId="77777777" w:rsidTr="00B96702">
        <w:tc>
          <w:tcPr>
            <w:tcW w:w="993" w:type="dxa"/>
          </w:tcPr>
          <w:p w14:paraId="414989BA"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3D358E5F" w14:textId="5E30B4ED" w:rsidR="0015129A" w:rsidRPr="00DD7155" w:rsidRDefault="00526E69" w:rsidP="002F68A6">
            <w:pPr>
              <w:pStyle w:val="SL0TextSimplawyer"/>
              <w:spacing w:after="240"/>
              <w:ind w:left="142" w:firstLine="5"/>
              <w:jc w:val="both"/>
              <w:rPr>
                <w:snapToGrid w:val="0"/>
                <w:szCs w:val="24"/>
                <w:highlight w:val="lightGray"/>
              </w:rPr>
            </w:pPr>
            <w:r w:rsidRPr="00526E69">
              <w:rPr>
                <w:b/>
                <w:color w:val="FF0000"/>
                <w:sz w:val="16"/>
                <w:u w:color="FF0000"/>
              </w:rPr>
              <w:t>[</w:t>
            </w:r>
            <w:r w:rsidR="0015129A" w:rsidRPr="00DD7155">
              <w:rPr>
                <w:snapToGrid w:val="0"/>
                <w:szCs w:val="24"/>
                <w:highlight w:val="lightGray"/>
              </w:rPr>
              <w:t>При строительстве Объекта в соответствии с Документацией Заказчиком были понесены расходы на оборудование/материалы, необходимость в использовании которых отпала в связи с обнаруженными Недостатками в Документации</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AA39845" w14:textId="6C3362D9" w:rsidR="0015129A" w:rsidRPr="00DD7155" w:rsidRDefault="003E28A3" w:rsidP="002F68A6">
            <w:pPr>
              <w:pStyle w:val="SL0TextSimplawyer"/>
              <w:spacing w:after="240"/>
              <w:ind w:left="142" w:firstLine="5"/>
              <w:jc w:val="both"/>
              <w:rPr>
                <w:szCs w:val="24"/>
                <w:highlight w:val="lightGray"/>
              </w:rPr>
            </w:pPr>
            <w:r w:rsidRPr="00DD7155">
              <w:rPr>
                <w:snapToGrid w:val="0"/>
                <w:szCs w:val="24"/>
                <w:highlight w:val="lightGray"/>
              </w:rPr>
              <w:t xml:space="preserve">20 </w:t>
            </w:r>
            <w:r w:rsidR="0015129A" w:rsidRPr="00DD7155">
              <w:rPr>
                <w:snapToGrid w:val="0"/>
                <w:szCs w:val="24"/>
                <w:highlight w:val="lightGray"/>
              </w:rPr>
              <w:t>% от стоимости таких оборудования/материалов</w:t>
            </w:r>
            <w:r w:rsidR="00526E69" w:rsidRPr="00526E69">
              <w:rPr>
                <w:b/>
                <w:color w:val="FF0000"/>
                <w:sz w:val="16"/>
              </w:rPr>
              <w:t>]</w:t>
            </w:r>
          </w:p>
        </w:tc>
      </w:tr>
      <w:tr w:rsidR="0015129A" w:rsidRPr="00DD7155" w14:paraId="5F4BCDA8" w14:textId="77777777" w:rsidTr="00B96702">
        <w:tc>
          <w:tcPr>
            <w:tcW w:w="993" w:type="dxa"/>
          </w:tcPr>
          <w:p w14:paraId="2E0476D7"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7C4FF304" w14:textId="63A2ACF4" w:rsidR="0015129A" w:rsidRPr="00DD7155" w:rsidRDefault="00526E69" w:rsidP="002F68A6">
            <w:pPr>
              <w:pStyle w:val="SL0TextSimplawyer"/>
              <w:spacing w:after="240"/>
              <w:ind w:left="142" w:firstLine="5"/>
              <w:jc w:val="both"/>
              <w:rPr>
                <w:snapToGrid w:val="0"/>
                <w:szCs w:val="24"/>
                <w:highlight w:val="lightGray"/>
              </w:rPr>
            </w:pPr>
            <w:r w:rsidRPr="00526E69">
              <w:rPr>
                <w:b/>
                <w:color w:val="FF0000"/>
                <w:sz w:val="16"/>
                <w:u w:color="FF0000"/>
              </w:rPr>
              <w:t>[</w:t>
            </w:r>
            <w:r w:rsidR="0015129A" w:rsidRPr="00DD7155">
              <w:rPr>
                <w:snapToGrid w:val="0"/>
                <w:szCs w:val="24"/>
                <w:highlight w:val="lightGray"/>
              </w:rPr>
              <w:t>Подрядчик немотивированно не включил в Документацию материалы, изделия, конструкции, оборудование, указанные в перечне материалов, изделий, конструкций, оборудования Заказчика</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222ACECA" w14:textId="3B3E8E17" w:rsidR="0015129A" w:rsidRPr="00DD7155" w:rsidRDefault="003E28A3" w:rsidP="002F68A6">
            <w:pPr>
              <w:pStyle w:val="SL0TextSimplawyer"/>
              <w:spacing w:after="240"/>
              <w:ind w:left="142" w:firstLine="5"/>
              <w:jc w:val="both"/>
              <w:rPr>
                <w:szCs w:val="24"/>
                <w:highlight w:val="lightGray"/>
              </w:rPr>
            </w:pPr>
            <w:r w:rsidRPr="00DD7155">
              <w:rPr>
                <w:snapToGrid w:val="0"/>
                <w:szCs w:val="24"/>
                <w:highlight w:val="lightGray"/>
              </w:rPr>
              <w:t>10 </w:t>
            </w:r>
            <w:r w:rsidR="0015129A" w:rsidRPr="00DD7155">
              <w:rPr>
                <w:snapToGrid w:val="0"/>
                <w:szCs w:val="24"/>
                <w:highlight w:val="lightGray"/>
              </w:rPr>
              <w:t>% от стоимости материалов, изделий, конструкций, оборудования из перечня Заказчика, вместо которых были включены</w:t>
            </w:r>
            <w:r w:rsidR="0015129A" w:rsidRPr="00DD7155">
              <w:rPr>
                <w:bCs/>
                <w:szCs w:val="24"/>
                <w:highlight w:val="lightGray"/>
                <w:lang w:bidi="ru-RU"/>
              </w:rPr>
              <w:t xml:space="preserve"> аналоги</w:t>
            </w:r>
            <w:r w:rsidR="00526E69" w:rsidRPr="00526E69">
              <w:rPr>
                <w:b/>
                <w:color w:val="FF0000"/>
                <w:sz w:val="16"/>
              </w:rPr>
              <w:t>]</w:t>
            </w:r>
          </w:p>
        </w:tc>
      </w:tr>
      <w:tr w:rsidR="0015129A" w:rsidRPr="00DD7155" w14:paraId="6CE81E46" w14:textId="77777777" w:rsidTr="00B96702">
        <w:tc>
          <w:tcPr>
            <w:tcW w:w="993" w:type="dxa"/>
          </w:tcPr>
          <w:p w14:paraId="7A1DA1A9"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DCFC55B" w14:textId="7DAB5E80" w:rsidR="0015129A" w:rsidRPr="00DD7155" w:rsidRDefault="00526E69" w:rsidP="002F68A6">
            <w:pPr>
              <w:pStyle w:val="SL0TextSimplawyer"/>
              <w:spacing w:after="240"/>
              <w:ind w:left="142" w:firstLine="5"/>
              <w:jc w:val="both"/>
              <w:rPr>
                <w:snapToGrid w:val="0"/>
                <w:szCs w:val="24"/>
                <w:highlight w:val="lightGray"/>
              </w:rPr>
            </w:pPr>
            <w:r w:rsidRPr="00526E69">
              <w:rPr>
                <w:b/>
                <w:color w:val="FF0000"/>
                <w:sz w:val="16"/>
                <w:u w:color="FF0000"/>
              </w:rPr>
              <w:t>[</w:t>
            </w:r>
            <w:r w:rsidR="0015129A" w:rsidRPr="00DD7155">
              <w:rPr>
                <w:snapToGrid w:val="0"/>
                <w:szCs w:val="24"/>
                <w:highlight w:val="lightGray"/>
              </w:rPr>
              <w:t>Подрядчик</w:t>
            </w:r>
            <w:r w:rsidR="0015129A" w:rsidRPr="00DD7155">
              <w:rPr>
                <w:szCs w:val="24"/>
                <w:highlight w:val="lightGray"/>
                <w:lang w:bidi="ru-RU"/>
              </w:rPr>
              <w:t xml:space="preserve"> нарушил сроки направления заключения о соответствии коммерческого предложения/</w:t>
            </w:r>
            <w:r w:rsidR="007817E3" w:rsidRPr="00DD7155">
              <w:rPr>
                <w:szCs w:val="24"/>
                <w:highlight w:val="lightGray"/>
                <w:lang w:bidi="ru-RU"/>
              </w:rPr>
              <w:t xml:space="preserve"> </w:t>
            </w:r>
            <w:r w:rsidR="0015129A" w:rsidRPr="00DD7155">
              <w:rPr>
                <w:szCs w:val="24"/>
                <w:highlight w:val="lightGray"/>
                <w:lang w:bidi="ru-RU"/>
              </w:rPr>
              <w:t xml:space="preserve">документации поставщиков, представленной </w:t>
            </w:r>
            <w:r w:rsidR="007817E3" w:rsidRPr="00DD7155">
              <w:rPr>
                <w:szCs w:val="24"/>
                <w:highlight w:val="lightGray"/>
                <w:lang w:bidi="ru-RU"/>
              </w:rPr>
              <w:t xml:space="preserve">Заказчиком </w:t>
            </w:r>
            <w:r w:rsidR="0015129A" w:rsidRPr="00DD7155">
              <w:rPr>
                <w:szCs w:val="24"/>
                <w:highlight w:val="lightGray"/>
                <w:lang w:bidi="ru-RU"/>
              </w:rPr>
              <w:t>на рассмотрение</w:t>
            </w:r>
            <w:r w:rsidR="007817E3" w:rsidRPr="00DD7155">
              <w:rPr>
                <w:szCs w:val="24"/>
                <w:highlight w:val="lightGray"/>
                <w:lang w:bidi="ru-RU"/>
              </w:rPr>
              <w:t>, Требованиям</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6D322BB" w14:textId="7F249661" w:rsidR="0015129A" w:rsidRPr="00DD7155" w:rsidRDefault="0015129A" w:rsidP="002F68A6">
            <w:pPr>
              <w:pStyle w:val="SL0TextSimplawyer"/>
              <w:spacing w:after="240"/>
              <w:ind w:left="142" w:firstLine="5"/>
              <w:jc w:val="both"/>
              <w:rPr>
                <w:snapToGrid w:val="0"/>
                <w:szCs w:val="24"/>
                <w:highlight w:val="lightGray"/>
              </w:rPr>
            </w:pPr>
            <w:r w:rsidRPr="00DD7155">
              <w:rPr>
                <w:szCs w:val="24"/>
                <w:highlight w:val="lightGray"/>
              </w:rPr>
              <w:t xml:space="preserve">0,1% от стоимости </w:t>
            </w:r>
            <w:r w:rsidR="003E28A3" w:rsidRPr="00DD7155">
              <w:rPr>
                <w:szCs w:val="24"/>
                <w:highlight w:val="lightGray"/>
              </w:rPr>
              <w:t>коммерческого предложения поставщиков</w:t>
            </w:r>
            <w:r w:rsidR="003E28A3" w:rsidRPr="00DD7155" w:rsidDel="003E28A3">
              <w:rPr>
                <w:szCs w:val="24"/>
                <w:highlight w:val="lightGray"/>
              </w:rPr>
              <w:t xml:space="preserve"> </w:t>
            </w:r>
            <w:r w:rsidRPr="00DD7155">
              <w:rPr>
                <w:szCs w:val="24"/>
                <w:highlight w:val="lightGray"/>
              </w:rPr>
              <w:t>за каждый день просрочки</w:t>
            </w:r>
            <w:r w:rsidR="00526E69" w:rsidRPr="00526E69">
              <w:rPr>
                <w:b/>
                <w:color w:val="FF0000"/>
                <w:sz w:val="16"/>
              </w:rPr>
              <w:t>]</w:t>
            </w:r>
          </w:p>
        </w:tc>
      </w:tr>
      <w:tr w:rsidR="0015129A" w:rsidRPr="00DD7155" w14:paraId="129BCCD2" w14:textId="77777777" w:rsidTr="00B96702">
        <w:tc>
          <w:tcPr>
            <w:tcW w:w="993" w:type="dxa"/>
          </w:tcPr>
          <w:p w14:paraId="1FDE4211" w14:textId="77777777" w:rsidR="0015129A" w:rsidRPr="00DD7155" w:rsidRDefault="0015129A"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2C99498A" w14:textId="7F13AF48" w:rsidR="0015129A" w:rsidRPr="00DD7155" w:rsidRDefault="007817E3" w:rsidP="00C31710">
            <w:pPr>
              <w:pStyle w:val="SL0TextSimplawyer"/>
              <w:spacing w:after="240"/>
              <w:ind w:left="142" w:firstLine="5"/>
              <w:jc w:val="both"/>
              <w:rPr>
                <w:snapToGrid w:val="0"/>
                <w:szCs w:val="24"/>
              </w:rPr>
            </w:pPr>
            <w:r w:rsidRPr="00DD7155">
              <w:rPr>
                <w:color w:val="000000" w:themeColor="text1"/>
                <w:szCs w:val="24"/>
              </w:rPr>
              <w:t>Подрядчик</w:t>
            </w:r>
            <w:r w:rsidR="00160A2B" w:rsidRPr="00DD7155">
              <w:rPr>
                <w:color w:val="000000" w:themeColor="text1"/>
                <w:szCs w:val="24"/>
              </w:rPr>
              <w:t xml:space="preserve"> не приостановил производство работ на </w:t>
            </w:r>
            <w:r w:rsidR="00160A2B" w:rsidRPr="00DD7155">
              <w:rPr>
                <w:color w:val="000000" w:themeColor="text1"/>
              </w:rPr>
              <w:t>Объекте</w:t>
            </w:r>
            <w:r w:rsidR="00160A2B" w:rsidRPr="00DD7155">
              <w:rPr>
                <w:color w:val="000000" w:themeColor="text1"/>
                <w:szCs w:val="24"/>
                <w:highlight w:val="darkGreen"/>
              </w:rPr>
              <w:t>/</w:t>
            </w:r>
            <w:r w:rsidR="00DA0CE0" w:rsidRPr="00DD7155">
              <w:rPr>
                <w:color w:val="000000" w:themeColor="text1"/>
                <w:szCs w:val="24"/>
                <w:highlight w:val="darkGreen"/>
              </w:rPr>
              <w:t xml:space="preserve"> </w:t>
            </w:r>
            <w:r w:rsidR="00526E69" w:rsidRPr="00526E69">
              <w:rPr>
                <w:b/>
                <w:color w:val="FF0000"/>
                <w:sz w:val="18"/>
                <w:u w:color="FF0000"/>
              </w:rPr>
              <w:t>[</w:t>
            </w:r>
            <w:r w:rsidR="00DA0CE0" w:rsidRPr="00DD7155">
              <w:rPr>
                <w:highlight w:val="darkGreen"/>
              </w:rPr>
              <w:t>Этапе</w:t>
            </w:r>
            <w:r w:rsidR="00526E69" w:rsidRPr="00526E69">
              <w:rPr>
                <w:b/>
                <w:color w:val="FF0000"/>
                <w:sz w:val="18"/>
                <w:u w:color="FF0000"/>
              </w:rPr>
              <w:t>]</w:t>
            </w:r>
            <w:r w:rsidR="00DA0CE0" w:rsidRPr="00DD7155">
              <w:rPr>
                <w:b/>
                <w:color w:val="FF0000"/>
                <w:sz w:val="18"/>
                <w:u w:color="FF0000"/>
              </w:rPr>
              <w:t xml:space="preserve"> / </w:t>
            </w:r>
            <w:r w:rsidR="00526E69" w:rsidRPr="00526E69">
              <w:rPr>
                <w:b/>
                <w:color w:val="FF0000"/>
                <w:sz w:val="18"/>
                <w:u w:color="FF0000"/>
              </w:rPr>
              <w:t>[</w:t>
            </w:r>
            <w:r w:rsidR="00532FB9" w:rsidRPr="00DD7155">
              <w:rPr>
                <w:sz w:val="16"/>
              </w:rPr>
              <w:t xml:space="preserve"> </w:t>
            </w:r>
            <w:r w:rsidR="00532FB9" w:rsidRPr="00DD7155">
              <w:rPr>
                <w:highlight w:val="darkGreen"/>
              </w:rPr>
              <w:t>ПК</w:t>
            </w:r>
            <w:r w:rsidR="00532FB9" w:rsidRPr="00DD7155">
              <w:t xml:space="preserve"> </w:t>
            </w:r>
            <w:r w:rsidR="00526E69" w:rsidRPr="00526E69">
              <w:rPr>
                <w:b/>
                <w:color w:val="FF0000"/>
                <w:sz w:val="18"/>
                <w:u w:color="FF0000"/>
              </w:rPr>
              <w:t>]</w:t>
            </w:r>
            <w:r w:rsidR="00DA0CE0" w:rsidRPr="00DD7155">
              <w:rPr>
                <w:b/>
                <w:color w:val="FF0000"/>
                <w:sz w:val="18"/>
                <w:u w:color="FF0000"/>
              </w:rPr>
              <w:t xml:space="preserve">/ </w:t>
            </w:r>
            <w:r w:rsidR="00526E69" w:rsidRPr="00526E69">
              <w:rPr>
                <w:b/>
                <w:color w:val="FF0000"/>
                <w:sz w:val="18"/>
                <w:u w:color="FF0000"/>
              </w:rPr>
              <w:t>[</w:t>
            </w:r>
            <w:r w:rsidR="00DA0CE0" w:rsidRPr="00DD7155">
              <w:rPr>
                <w:highlight w:val="darkGreen"/>
              </w:rPr>
              <w:t>Титульном объекте</w:t>
            </w:r>
            <w:r w:rsidR="00526E69" w:rsidRPr="00526E69">
              <w:rPr>
                <w:b/>
                <w:color w:val="FF0000"/>
                <w:sz w:val="18"/>
                <w:u w:color="FF0000"/>
              </w:rPr>
              <w:t>]</w:t>
            </w:r>
            <w:r w:rsidR="00DA0CE0" w:rsidRPr="00DD7155" w:rsidDel="00DA0CE0">
              <w:rPr>
                <w:b/>
                <w:color w:val="FF0000"/>
                <w:sz w:val="16"/>
                <w:u w:color="FF0000"/>
              </w:rPr>
              <w:t xml:space="preserve"> </w:t>
            </w:r>
            <w:r w:rsidR="00160A2B" w:rsidRPr="00DD7155">
              <w:rPr>
                <w:color w:val="000000" w:themeColor="text1"/>
                <w:szCs w:val="24"/>
              </w:rPr>
              <w:t xml:space="preserve"> по замечаниям, связанным с отступлениями от </w:t>
            </w:r>
            <w:r w:rsidR="0095652F" w:rsidRPr="00DD7155">
              <w:rPr>
                <w:color w:val="000000" w:themeColor="text1"/>
                <w:szCs w:val="24"/>
              </w:rPr>
              <w:t>Требований</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FA6F1ED" w14:textId="77777777" w:rsidR="0015129A" w:rsidRPr="00DD7155" w:rsidRDefault="007817E3" w:rsidP="002F68A6">
            <w:pPr>
              <w:pStyle w:val="SL0TextSimplawyer"/>
              <w:spacing w:after="240"/>
              <w:ind w:left="142" w:firstLine="5"/>
              <w:jc w:val="both"/>
              <w:rPr>
                <w:snapToGrid w:val="0"/>
                <w:szCs w:val="24"/>
              </w:rPr>
            </w:pPr>
            <w:r w:rsidRPr="00DD7155">
              <w:rPr>
                <w:snapToGrid w:val="0"/>
                <w:szCs w:val="24"/>
              </w:rPr>
              <w:t xml:space="preserve">500 000 рублей за каждый случай невыполнения </w:t>
            </w:r>
            <w:r w:rsidR="001B6C8F" w:rsidRPr="00DD7155">
              <w:rPr>
                <w:snapToGrid w:val="0"/>
                <w:szCs w:val="24"/>
              </w:rPr>
              <w:t>требований Заказчика,</w:t>
            </w:r>
            <w:r w:rsidR="007C6D55" w:rsidRPr="00DD7155">
              <w:rPr>
                <w:snapToGrid w:val="0"/>
                <w:szCs w:val="24"/>
              </w:rPr>
              <w:t xml:space="preserve"> в т.ч.</w:t>
            </w:r>
            <w:r w:rsidR="001B6C8F" w:rsidRPr="00DD7155">
              <w:rPr>
                <w:snapToGrid w:val="0"/>
                <w:szCs w:val="24"/>
              </w:rPr>
              <w:t xml:space="preserve"> </w:t>
            </w:r>
            <w:r w:rsidRPr="00DD7155">
              <w:rPr>
                <w:snapToGrid w:val="0"/>
                <w:szCs w:val="24"/>
              </w:rPr>
              <w:t>привлеченно</w:t>
            </w:r>
            <w:r w:rsidR="001B6C8F" w:rsidRPr="00DD7155">
              <w:rPr>
                <w:snapToGrid w:val="0"/>
                <w:szCs w:val="24"/>
              </w:rPr>
              <w:t>го</w:t>
            </w:r>
            <w:r w:rsidRPr="00DD7155">
              <w:rPr>
                <w:snapToGrid w:val="0"/>
                <w:szCs w:val="24"/>
              </w:rPr>
              <w:t xml:space="preserve"> </w:t>
            </w:r>
            <w:r w:rsidR="001B6C8F" w:rsidRPr="00DD7155">
              <w:rPr>
                <w:snapToGrid w:val="0"/>
                <w:szCs w:val="24"/>
              </w:rPr>
              <w:t>им третьего лица</w:t>
            </w:r>
            <w:r w:rsidRPr="00DD7155">
              <w:rPr>
                <w:snapToGrid w:val="0"/>
                <w:szCs w:val="24"/>
              </w:rPr>
              <w:t>, осуществляющ</w:t>
            </w:r>
            <w:r w:rsidR="001B6C8F" w:rsidRPr="00DD7155">
              <w:rPr>
                <w:snapToGrid w:val="0"/>
                <w:szCs w:val="24"/>
              </w:rPr>
              <w:t>его строительный контроль</w:t>
            </w:r>
          </w:p>
        </w:tc>
      </w:tr>
      <w:tr w:rsidR="0095652F" w:rsidRPr="00DD7155" w14:paraId="7A965A2B" w14:textId="77777777" w:rsidTr="00B96702">
        <w:tc>
          <w:tcPr>
            <w:tcW w:w="993" w:type="dxa"/>
          </w:tcPr>
          <w:p w14:paraId="7E0D3ED8" w14:textId="77777777" w:rsidR="0095652F" w:rsidRPr="00DD7155" w:rsidRDefault="0095652F"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D30EB43" w14:textId="12042145" w:rsidR="0095652F" w:rsidRPr="00F16DDB" w:rsidRDefault="00526E69" w:rsidP="002F68A6">
            <w:pPr>
              <w:pStyle w:val="SL0TextSimplawyer"/>
              <w:spacing w:after="240"/>
              <w:ind w:left="142" w:firstLine="5"/>
              <w:jc w:val="both"/>
              <w:rPr>
                <w:color w:val="000000" w:themeColor="text1"/>
                <w:szCs w:val="24"/>
              </w:rPr>
            </w:pPr>
            <w:r w:rsidRPr="007D65F4">
              <w:rPr>
                <w:b/>
                <w:color w:val="FF0000"/>
                <w:sz w:val="16"/>
                <w:u w:color="FF0000"/>
              </w:rPr>
              <w:t>[</w:t>
            </w:r>
            <w:r w:rsidR="0095652F" w:rsidRPr="00F16DDB">
              <w:rPr>
                <w:color w:val="000000" w:themeColor="text1"/>
                <w:szCs w:val="24"/>
              </w:rPr>
              <w:t>Подрядчик не возвратил не использованные при исполнении Договора МТР</w:t>
            </w:r>
            <w:r w:rsidR="007D65F4">
              <w:rPr>
                <w:color w:val="000000" w:themeColor="text1"/>
                <w:szCs w:val="24"/>
              </w:rPr>
              <w:t xml:space="preserve"> </w:t>
            </w:r>
            <w:r w:rsidR="007D65F4" w:rsidRPr="00526E69">
              <w:rPr>
                <w:b/>
                <w:color w:val="FF0000"/>
                <w:szCs w:val="24"/>
                <w:u w:color="FF0000"/>
              </w:rPr>
              <w:t>[</w:t>
            </w:r>
            <w:r w:rsidR="007D65F4" w:rsidRPr="00F16DDB">
              <w:rPr>
                <w:b/>
                <w:color w:val="FF0000"/>
                <w:szCs w:val="24"/>
                <w:u w:color="FF0000"/>
              </w:rPr>
              <w:t>,</w:t>
            </w:r>
            <w:r w:rsidR="007D65F4" w:rsidRPr="00F16DDB">
              <w:rPr>
                <w:color w:val="FFFFFF" w:themeColor="background1"/>
                <w:szCs w:val="24"/>
              </w:rPr>
              <w:t>Товар</w:t>
            </w:r>
            <w:r w:rsidR="007D65F4" w:rsidRPr="007D65F4">
              <w:rPr>
                <w:b/>
                <w:color w:val="FF0000"/>
                <w:szCs w:val="24"/>
              </w:rPr>
              <w:t>]</w:t>
            </w:r>
            <w:r w:rsidR="007D65F4" w:rsidRPr="00DD7155">
              <w:rPr>
                <w:szCs w:val="24"/>
              </w:rPr>
              <w:t xml:space="preserve"> </w:t>
            </w:r>
            <w:r w:rsidR="0095652F" w:rsidRPr="00F16DDB">
              <w:rPr>
                <w:color w:val="000000" w:themeColor="text1"/>
                <w:szCs w:val="24"/>
              </w:rPr>
              <w:t xml:space="preserve"> Заказчика</w:t>
            </w:r>
            <w:r w:rsidR="007D65F4">
              <w:rPr>
                <w:color w:val="000000" w:themeColor="text1"/>
                <w:szCs w:val="24"/>
              </w:rPr>
              <w:t xml:space="preserve"> </w:t>
            </w:r>
            <w:r w:rsidR="0095652F" w:rsidRPr="00F16DDB">
              <w:rPr>
                <w:color w:val="000000" w:themeColor="text1"/>
                <w:szCs w:val="24"/>
              </w:rPr>
              <w:t xml:space="preserve"> в установленные Договором сроки, либо необоснованно перерасходовал их</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38BE60DA" w14:textId="3709B25B" w:rsidR="0095652F" w:rsidRPr="00F16DDB" w:rsidRDefault="0095652F" w:rsidP="002F68A6">
            <w:pPr>
              <w:pStyle w:val="SL0TextSimplawyer"/>
              <w:spacing w:after="240"/>
              <w:ind w:left="142" w:firstLine="5"/>
              <w:jc w:val="both"/>
              <w:rPr>
                <w:snapToGrid w:val="0"/>
                <w:szCs w:val="24"/>
              </w:rPr>
            </w:pPr>
            <w:r w:rsidRPr="00F16DDB">
              <w:rPr>
                <w:szCs w:val="24"/>
              </w:rPr>
              <w:t>10% от стоимости своевременно не возвращенных или необоснованно перерасходованных МТР</w:t>
            </w:r>
            <w:r w:rsidR="007D65F4">
              <w:rPr>
                <w:szCs w:val="24"/>
              </w:rPr>
              <w:t xml:space="preserve"> </w:t>
            </w:r>
            <w:r w:rsidR="007D65F4" w:rsidRPr="007D65F4">
              <w:rPr>
                <w:szCs w:val="24"/>
              </w:rPr>
              <w:t>[,Товар</w:t>
            </w:r>
            <w:r w:rsidR="007D65F4">
              <w:rPr>
                <w:szCs w:val="24"/>
              </w:rPr>
              <w:t>а</w:t>
            </w:r>
            <w:r w:rsidR="007D65F4" w:rsidRPr="007D65F4">
              <w:rPr>
                <w:szCs w:val="24"/>
              </w:rPr>
              <w:t xml:space="preserve">]  </w:t>
            </w:r>
            <w:r w:rsidRPr="00F16DDB">
              <w:rPr>
                <w:szCs w:val="24"/>
              </w:rPr>
              <w:t xml:space="preserve"> Заказчика</w:t>
            </w:r>
            <w:r w:rsidR="00526E69" w:rsidRPr="007D65F4">
              <w:rPr>
                <w:b/>
                <w:color w:val="FF0000"/>
                <w:sz w:val="16"/>
              </w:rPr>
              <w:t>]</w:t>
            </w:r>
          </w:p>
        </w:tc>
      </w:tr>
      <w:tr w:rsidR="007B3459" w:rsidRPr="00DD7155" w14:paraId="19DDC176" w14:textId="77777777" w:rsidTr="00B96702">
        <w:tc>
          <w:tcPr>
            <w:tcW w:w="993" w:type="dxa"/>
          </w:tcPr>
          <w:p w14:paraId="318EEEFF" w14:textId="77777777" w:rsidR="007B3459" w:rsidRPr="00DD7155" w:rsidRDefault="007B3459"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5373874D" w14:textId="572F4DE0" w:rsidR="007B3459" w:rsidRPr="00DD7155" w:rsidRDefault="00526E69" w:rsidP="002F68A6">
            <w:pPr>
              <w:pStyle w:val="SL0TextSimplawyer"/>
              <w:spacing w:after="240"/>
              <w:ind w:left="142" w:firstLine="5"/>
              <w:jc w:val="both"/>
              <w:rPr>
                <w:color w:val="000000" w:themeColor="text1"/>
                <w:szCs w:val="24"/>
                <w:highlight w:val="red"/>
              </w:rPr>
            </w:pPr>
            <w:r w:rsidRPr="00526E69">
              <w:rPr>
                <w:b/>
                <w:color w:val="FF0000"/>
                <w:sz w:val="16"/>
                <w:u w:color="FF0000"/>
              </w:rPr>
              <w:t>[</w:t>
            </w:r>
            <w:r w:rsidR="007B3459" w:rsidRPr="00DD7155">
              <w:rPr>
                <w:color w:val="000000" w:themeColor="text1"/>
                <w:szCs w:val="24"/>
                <w:highlight w:val="red"/>
              </w:rPr>
              <w:t>Подрядчик</w:t>
            </w:r>
            <w:r w:rsidR="005451AD" w:rsidRPr="00DD7155">
              <w:rPr>
                <w:color w:val="000000" w:themeColor="text1"/>
                <w:szCs w:val="24"/>
                <w:highlight w:val="red"/>
              </w:rPr>
              <w:t xml:space="preserve"> </w:t>
            </w:r>
            <w:r w:rsidR="007B3459" w:rsidRPr="00DD7155">
              <w:rPr>
                <w:color w:val="000000" w:themeColor="text1"/>
                <w:szCs w:val="24"/>
                <w:highlight w:val="red"/>
              </w:rPr>
              <w:t xml:space="preserve">поставил Товар с нарушением требований к качеству и/или комплектности, в </w:t>
            </w:r>
            <w:r w:rsidR="007C6D55" w:rsidRPr="00DD7155">
              <w:rPr>
                <w:color w:val="000000" w:themeColor="text1"/>
                <w:szCs w:val="24"/>
                <w:highlight w:val="red"/>
              </w:rPr>
              <w:t>т.ч.</w:t>
            </w:r>
            <w:r w:rsidR="007B3459" w:rsidRPr="00DD7155">
              <w:rPr>
                <w:color w:val="000000" w:themeColor="text1"/>
                <w:szCs w:val="24"/>
                <w:highlight w:val="red"/>
              </w:rPr>
              <w:t xml:space="preserve"> в случае ненадлежащего представления</w:t>
            </w:r>
            <w:r w:rsidR="007C6D55" w:rsidRPr="00DD7155">
              <w:rPr>
                <w:color w:val="000000" w:themeColor="text1"/>
                <w:szCs w:val="24"/>
                <w:highlight w:val="red"/>
              </w:rPr>
              <w:t>/ непредставления</w:t>
            </w:r>
            <w:r w:rsidR="007B3459" w:rsidRPr="00DD7155">
              <w:rPr>
                <w:color w:val="000000" w:themeColor="text1"/>
                <w:szCs w:val="24"/>
                <w:highlight w:val="red"/>
              </w:rPr>
              <w:t xml:space="preserve"> </w:t>
            </w:r>
            <w:r w:rsidR="007C6D55" w:rsidRPr="00DD7155">
              <w:rPr>
                <w:color w:val="000000" w:themeColor="text1"/>
                <w:szCs w:val="24"/>
                <w:highlight w:val="red"/>
              </w:rPr>
              <w:t>документов на</w:t>
            </w:r>
            <w:r w:rsidR="007B3459" w:rsidRPr="00DD7155">
              <w:rPr>
                <w:color w:val="000000" w:themeColor="text1"/>
                <w:szCs w:val="24"/>
                <w:highlight w:val="red"/>
              </w:rPr>
              <w:t xml:space="preserve"> Товар </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121A6693" w14:textId="1B773A8E" w:rsidR="007B3459" w:rsidRPr="00DD7155" w:rsidRDefault="007C6D55" w:rsidP="002F68A6">
            <w:pPr>
              <w:pStyle w:val="SL0TextSimplawyer"/>
              <w:spacing w:after="240"/>
              <w:ind w:left="142" w:firstLine="5"/>
              <w:jc w:val="both"/>
              <w:rPr>
                <w:snapToGrid w:val="0"/>
                <w:szCs w:val="24"/>
                <w:highlight w:val="red"/>
              </w:rPr>
            </w:pPr>
            <w:r w:rsidRPr="00DD7155">
              <w:rPr>
                <w:snapToGrid w:val="0"/>
                <w:szCs w:val="24"/>
                <w:highlight w:val="red"/>
              </w:rPr>
              <w:t>10% от общей стоимости Товара с Недостатками</w:t>
            </w:r>
            <w:r w:rsidR="00526E69" w:rsidRPr="00526E69">
              <w:rPr>
                <w:b/>
                <w:color w:val="FF0000"/>
                <w:sz w:val="16"/>
              </w:rPr>
              <w:t>]</w:t>
            </w:r>
          </w:p>
        </w:tc>
      </w:tr>
      <w:tr w:rsidR="007C6D55" w:rsidRPr="00DD7155" w14:paraId="0EAA4B9B" w14:textId="77777777" w:rsidTr="00B96702">
        <w:tc>
          <w:tcPr>
            <w:tcW w:w="993" w:type="dxa"/>
          </w:tcPr>
          <w:p w14:paraId="6B539E36" w14:textId="77777777" w:rsidR="007C6D55" w:rsidRPr="00DD7155" w:rsidRDefault="007C6D55"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1E96F5D" w14:textId="3403CA4E" w:rsidR="007C6D55" w:rsidRPr="00DD7155" w:rsidRDefault="00526E69" w:rsidP="002F68A6">
            <w:pPr>
              <w:pStyle w:val="SL0TextSimplawyer"/>
              <w:spacing w:after="240"/>
              <w:ind w:left="142" w:firstLine="5"/>
              <w:jc w:val="both"/>
              <w:rPr>
                <w:szCs w:val="24"/>
                <w:highlight w:val="red"/>
              </w:rPr>
            </w:pPr>
            <w:r w:rsidRPr="00526E69">
              <w:rPr>
                <w:b/>
                <w:color w:val="FF0000"/>
                <w:szCs w:val="24"/>
                <w:u w:color="FF0000"/>
              </w:rPr>
              <w:t>[</w:t>
            </w:r>
            <w:r w:rsidR="007C6D55" w:rsidRPr="00DD7155">
              <w:rPr>
                <w:szCs w:val="24"/>
              </w:rPr>
              <w:t xml:space="preserve">Подрядчик не обеспечил проведение инспекции Заказчиком </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7361EC11" w14:textId="5D855714" w:rsidR="007C6D55" w:rsidRPr="00DD7155" w:rsidRDefault="007C6D55" w:rsidP="002F68A6">
            <w:pPr>
              <w:pStyle w:val="SL0TextSimplawyer"/>
              <w:spacing w:after="240"/>
              <w:ind w:left="142" w:firstLine="5"/>
              <w:jc w:val="both"/>
              <w:rPr>
                <w:snapToGrid w:val="0"/>
                <w:szCs w:val="24"/>
                <w:highlight w:val="red"/>
              </w:rPr>
            </w:pPr>
            <w:r w:rsidRPr="00DD7155">
              <w:rPr>
                <w:szCs w:val="24"/>
              </w:rPr>
              <w:t>250 000 рублей за каждый выявленный факт нарушения</w:t>
            </w:r>
            <w:r w:rsidR="00526E69" w:rsidRPr="00526E69">
              <w:rPr>
                <w:b/>
                <w:color w:val="FF0000"/>
                <w:szCs w:val="24"/>
              </w:rPr>
              <w:t>]</w:t>
            </w:r>
          </w:p>
        </w:tc>
      </w:tr>
      <w:tr w:rsidR="007C6D55" w:rsidRPr="00DD7155" w14:paraId="05ED1849" w14:textId="77777777" w:rsidTr="00B96702">
        <w:tc>
          <w:tcPr>
            <w:tcW w:w="993" w:type="dxa"/>
          </w:tcPr>
          <w:p w14:paraId="3623346E" w14:textId="77777777" w:rsidR="007C6D55" w:rsidRPr="00DD7155" w:rsidRDefault="007C6D55"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7F9F1F7F" w14:textId="77777777" w:rsidR="007C6D55" w:rsidRPr="00DD7155" w:rsidRDefault="007C6D55" w:rsidP="002F68A6">
            <w:pPr>
              <w:pStyle w:val="SL0TextSimplawyer"/>
              <w:spacing w:after="240"/>
              <w:ind w:left="142" w:firstLine="5"/>
              <w:jc w:val="both"/>
              <w:rPr>
                <w:szCs w:val="24"/>
              </w:rPr>
            </w:pPr>
            <w:r w:rsidRPr="00DD7155">
              <w:rPr>
                <w:szCs w:val="24"/>
              </w:rPr>
              <w:t xml:space="preserve">Подрядчик не обеспечил уборку отходов, и/или был привлечен к ответственности за нарушения этой обязанности </w:t>
            </w:r>
            <w:r w:rsidR="000B0FD6" w:rsidRPr="00DD7155">
              <w:rPr>
                <w:szCs w:val="24"/>
              </w:rPr>
              <w:t>Уполно</w:t>
            </w:r>
            <w:r w:rsidRPr="00DD7155">
              <w:rPr>
                <w:szCs w:val="24"/>
              </w:rPr>
              <w:t xml:space="preserve">моченными органами </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16884C8A" w14:textId="77777777" w:rsidR="007C6D55" w:rsidRPr="00DD7155" w:rsidRDefault="00752801" w:rsidP="002F68A6">
            <w:pPr>
              <w:pStyle w:val="SL0TextSimplawyer"/>
              <w:spacing w:after="240"/>
              <w:ind w:left="142" w:firstLine="5"/>
              <w:jc w:val="both"/>
              <w:rPr>
                <w:snapToGrid w:val="0"/>
                <w:szCs w:val="24"/>
              </w:rPr>
            </w:pPr>
            <w:r w:rsidRPr="00DD7155">
              <w:rPr>
                <w:snapToGrid w:val="0"/>
                <w:szCs w:val="24"/>
              </w:rPr>
              <w:t>С</w:t>
            </w:r>
            <w:r w:rsidR="007C6D55" w:rsidRPr="00DD7155">
              <w:rPr>
                <w:snapToGrid w:val="0"/>
                <w:szCs w:val="24"/>
              </w:rPr>
              <w:t>умм</w:t>
            </w:r>
            <w:r w:rsidRPr="00DD7155">
              <w:rPr>
                <w:snapToGrid w:val="0"/>
                <w:szCs w:val="24"/>
              </w:rPr>
              <w:t>а</w:t>
            </w:r>
            <w:r w:rsidR="007C6D55" w:rsidRPr="00DD7155">
              <w:rPr>
                <w:snapToGrid w:val="0"/>
                <w:szCs w:val="24"/>
              </w:rPr>
              <w:t xml:space="preserve"> эквивалентн</w:t>
            </w:r>
            <w:r w:rsidRPr="00DD7155">
              <w:rPr>
                <w:snapToGrid w:val="0"/>
                <w:szCs w:val="24"/>
              </w:rPr>
              <w:t>ая</w:t>
            </w:r>
            <w:r w:rsidR="007C6D55" w:rsidRPr="00DD7155">
              <w:rPr>
                <w:snapToGrid w:val="0"/>
                <w:szCs w:val="24"/>
              </w:rPr>
              <w:t xml:space="preserve"> размеру понесенных </w:t>
            </w:r>
            <w:r w:rsidRPr="00DD7155">
              <w:rPr>
                <w:snapToGrid w:val="0"/>
                <w:szCs w:val="24"/>
              </w:rPr>
              <w:t xml:space="preserve">Заказчиком </w:t>
            </w:r>
            <w:r w:rsidR="007C6D55" w:rsidRPr="00DD7155">
              <w:rPr>
                <w:snapToGrid w:val="0"/>
                <w:szCs w:val="24"/>
              </w:rPr>
              <w:t>расходов на уборку</w:t>
            </w:r>
          </w:p>
        </w:tc>
      </w:tr>
      <w:tr w:rsidR="007C6D55" w:rsidRPr="00DD7155" w14:paraId="2A077E4B" w14:textId="77777777" w:rsidTr="00B96702">
        <w:tc>
          <w:tcPr>
            <w:tcW w:w="993" w:type="dxa"/>
          </w:tcPr>
          <w:p w14:paraId="73C96D4D" w14:textId="77777777" w:rsidR="007C6D55" w:rsidRPr="00DD7155" w:rsidRDefault="007C6D55"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11731970" w14:textId="6ADDB6FB" w:rsidR="007C6D55" w:rsidRPr="00DD7155" w:rsidRDefault="00752801" w:rsidP="002F68A6">
            <w:pPr>
              <w:pStyle w:val="SL0TextSimplawyer"/>
              <w:spacing w:after="240"/>
              <w:ind w:left="142" w:firstLine="5"/>
              <w:jc w:val="both"/>
              <w:rPr>
                <w:szCs w:val="24"/>
                <w:highlight w:val="red"/>
              </w:rPr>
            </w:pPr>
            <w:r w:rsidRPr="00DD7155">
              <w:rPr>
                <w:szCs w:val="24"/>
              </w:rPr>
              <w:t>Подрядчиком не передал Заказчику лом и отходы черных и цветных</w:t>
            </w:r>
            <w:r w:rsidR="003F28ED" w:rsidRPr="00DD7155">
              <w:rPr>
                <w:szCs w:val="24"/>
              </w:rPr>
              <w:t>/драгоценных</w:t>
            </w:r>
            <w:r w:rsidRPr="00DD7155">
              <w:rPr>
                <w:szCs w:val="24"/>
              </w:rPr>
              <w:t xml:space="preserve"> металлов, в т.ч. несвоевременно сформировал акты, оформляющие их передачу согласно разделу «Обязанности в области природоохранного законодательства»</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7A397E9" w14:textId="30FFE25F" w:rsidR="007C6D55" w:rsidRPr="00DD7155" w:rsidRDefault="00752801" w:rsidP="002F68A6">
            <w:pPr>
              <w:pStyle w:val="SL0TextSimplawyer"/>
              <w:spacing w:after="240"/>
              <w:ind w:left="142" w:firstLine="5"/>
              <w:jc w:val="both"/>
              <w:rPr>
                <w:snapToGrid w:val="0"/>
                <w:szCs w:val="24"/>
                <w:highlight w:val="red"/>
              </w:rPr>
            </w:pPr>
            <w:r w:rsidRPr="00DD7155">
              <w:rPr>
                <w:szCs w:val="24"/>
              </w:rPr>
              <w:t>0,0</w:t>
            </w:r>
            <w:r w:rsidR="007D65F4">
              <w:rPr>
                <w:szCs w:val="24"/>
              </w:rPr>
              <w:t>1</w:t>
            </w:r>
            <w:r w:rsidRPr="00DD7155">
              <w:rPr>
                <w:szCs w:val="24"/>
              </w:rPr>
              <w:t>% от</w:t>
            </w:r>
            <w:r w:rsidRPr="00DD7155" w:rsidDel="008C2B72">
              <w:rPr>
                <w:szCs w:val="24"/>
              </w:rPr>
              <w:t xml:space="preserve"> </w:t>
            </w:r>
            <w:r w:rsidRPr="00DD7155">
              <w:rPr>
                <w:szCs w:val="24"/>
              </w:rPr>
              <w:t>Цены Договора за каждый день просрочки</w:t>
            </w:r>
          </w:p>
        </w:tc>
      </w:tr>
      <w:tr w:rsidR="00752801" w:rsidRPr="00DD7155" w14:paraId="56E97635" w14:textId="77777777" w:rsidTr="00B96702">
        <w:tc>
          <w:tcPr>
            <w:tcW w:w="993" w:type="dxa"/>
          </w:tcPr>
          <w:p w14:paraId="7C84C302" w14:textId="77777777" w:rsidR="00752801" w:rsidRPr="00DD7155" w:rsidRDefault="00752801"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C3A13AC" w14:textId="77777777" w:rsidR="00752801" w:rsidRPr="00DD7155" w:rsidRDefault="00752801" w:rsidP="002F68A6">
            <w:pPr>
              <w:pStyle w:val="SL0TextSimplawyer"/>
              <w:spacing w:after="240"/>
              <w:ind w:left="142" w:firstLine="5"/>
              <w:jc w:val="both"/>
              <w:rPr>
                <w:szCs w:val="24"/>
              </w:rPr>
            </w:pPr>
            <w:r w:rsidRPr="00DD7155">
              <w:rPr>
                <w:szCs w:val="24"/>
              </w:rPr>
              <w:t>Действий/бездействия Подрядчика, нарушения любого из условий Договора, из-за которых страховая компания отказалась выплачивать страховое возмещение (выплату) Заказчику (полностью или частично)</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2B116F59" w14:textId="77777777" w:rsidR="00752801" w:rsidRPr="00DD7155" w:rsidRDefault="00752801" w:rsidP="002F68A6">
            <w:pPr>
              <w:pStyle w:val="SL0TextSimplawyer"/>
              <w:spacing w:after="240"/>
              <w:ind w:left="142" w:firstLine="5"/>
              <w:jc w:val="both"/>
              <w:rPr>
                <w:szCs w:val="24"/>
              </w:rPr>
            </w:pPr>
            <w:r w:rsidRPr="00DD7155">
              <w:rPr>
                <w:szCs w:val="24"/>
              </w:rPr>
              <w:t>Сумма, эквивалентная заявленному Заказчиком размеру страхового возмещения</w:t>
            </w:r>
          </w:p>
        </w:tc>
      </w:tr>
      <w:tr w:rsidR="0023243B" w:rsidRPr="00DD7155" w14:paraId="298D8EC9" w14:textId="77777777" w:rsidTr="00B96702">
        <w:tc>
          <w:tcPr>
            <w:tcW w:w="993" w:type="dxa"/>
          </w:tcPr>
          <w:p w14:paraId="5568B707" w14:textId="77777777" w:rsidR="0023243B" w:rsidRPr="00DD7155" w:rsidRDefault="0023243B"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3512D60" w14:textId="7ADD12F8" w:rsidR="0023243B" w:rsidRPr="00DD7155" w:rsidRDefault="00B8444F" w:rsidP="002F68A6">
            <w:pPr>
              <w:pStyle w:val="SL0TextSimplawyer"/>
              <w:spacing w:after="240"/>
              <w:ind w:left="142" w:firstLine="5"/>
              <w:jc w:val="both"/>
              <w:rPr>
                <w:szCs w:val="24"/>
                <w:highlight w:val="darkMagenta"/>
              </w:rPr>
            </w:pPr>
            <w:r w:rsidRPr="00526E69">
              <w:rPr>
                <w:b/>
                <w:color w:val="FF0000"/>
                <w:szCs w:val="24"/>
                <w:u w:color="FF0000"/>
              </w:rPr>
              <w:t>[</w:t>
            </w:r>
            <w:r w:rsidR="0023243B" w:rsidRPr="00DD7155">
              <w:rPr>
                <w:szCs w:val="24"/>
                <w:highlight w:val="darkMagenta"/>
              </w:rPr>
              <w:t>Заказчик нарушил сроки оплаты Процентов за пользование коммерческим кредитом</w:t>
            </w:r>
          </w:p>
          <w:p w14:paraId="2D427756" w14:textId="44F4EDBC" w:rsidR="0023243B" w:rsidRPr="00DD7155" w:rsidRDefault="0023243B" w:rsidP="002F68A6">
            <w:pPr>
              <w:pStyle w:val="SL0TextSimplawyer"/>
              <w:spacing w:after="240"/>
              <w:ind w:left="142" w:firstLine="5"/>
              <w:jc w:val="both"/>
              <w:rPr>
                <w:szCs w:val="24"/>
                <w:highlight w:val="darkMagenta"/>
              </w:rPr>
            </w:pP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69E8F861" w14:textId="4D55FB53" w:rsidR="0023243B" w:rsidRPr="00DD7155" w:rsidRDefault="0023243B" w:rsidP="002F68A6">
            <w:pPr>
              <w:pStyle w:val="SL0TextSimplawyer"/>
              <w:spacing w:after="240"/>
              <w:ind w:left="142" w:firstLine="5"/>
              <w:jc w:val="both"/>
              <w:rPr>
                <w:szCs w:val="24"/>
                <w:highlight w:val="darkMagenta"/>
              </w:rPr>
            </w:pPr>
            <w:r w:rsidRPr="00DD7155">
              <w:rPr>
                <w:szCs w:val="24"/>
                <w:highlight w:val="darkMagenta"/>
              </w:rPr>
              <w:t>0,1%</w:t>
            </w:r>
            <w:r w:rsidRPr="00DD7155">
              <w:rPr>
                <w:rStyle w:val="ad"/>
                <w:rFonts w:ascii="Tahoma" w:eastAsia="Calibri" w:hAnsi="Tahoma" w:cs="Tahoma"/>
                <w:sz w:val="18"/>
                <w:szCs w:val="22"/>
                <w:highlight w:val="darkMagenta"/>
              </w:rPr>
              <w:footnoteReference w:id="336"/>
            </w:r>
            <w:r w:rsidRPr="00DD7155">
              <w:rPr>
                <w:rFonts w:eastAsia="Calibri"/>
                <w:sz w:val="18"/>
                <w:szCs w:val="22"/>
                <w:highlight w:val="darkMagenta"/>
              </w:rPr>
              <w:t xml:space="preserve"> </w:t>
            </w:r>
            <w:r w:rsidRPr="00DD7155">
              <w:rPr>
                <w:szCs w:val="24"/>
                <w:highlight w:val="darkMagenta"/>
              </w:rPr>
              <w:t>от суммы задолженности за каждый день просрочки;</w:t>
            </w:r>
          </w:p>
        </w:tc>
      </w:tr>
      <w:tr w:rsidR="0023243B" w:rsidRPr="00DD7155" w14:paraId="16EC0475" w14:textId="77777777" w:rsidTr="00B96702">
        <w:tc>
          <w:tcPr>
            <w:tcW w:w="993" w:type="dxa"/>
          </w:tcPr>
          <w:p w14:paraId="658540CE" w14:textId="77777777" w:rsidR="0023243B" w:rsidRPr="00DD7155" w:rsidRDefault="0023243B"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4141393" w14:textId="0C1B9E3B" w:rsidR="0023243B" w:rsidRPr="00DD7155" w:rsidRDefault="0023243B" w:rsidP="002F68A6">
            <w:pPr>
              <w:pStyle w:val="SL0TextSimplawyer"/>
              <w:spacing w:after="240"/>
              <w:ind w:left="142" w:firstLine="5"/>
              <w:jc w:val="both"/>
              <w:rPr>
                <w:szCs w:val="24"/>
                <w:highlight w:val="darkMagenta"/>
              </w:rPr>
            </w:pPr>
            <w:r w:rsidRPr="00DD7155">
              <w:rPr>
                <w:szCs w:val="24"/>
                <w:highlight w:val="darkMagenta"/>
              </w:rPr>
              <w:t>Заказчик нарушил сроки оплаты Денежного обязательства</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49403087" w14:textId="77777777" w:rsidR="0023243B" w:rsidRPr="00DD7155" w:rsidRDefault="0023243B" w:rsidP="002F68A6">
            <w:pPr>
              <w:spacing w:before="120" w:after="240"/>
              <w:ind w:left="142" w:firstLine="5"/>
              <w:rPr>
                <w:rFonts w:ascii="Tahoma" w:hAnsi="Tahoma" w:cs="Tahoma"/>
                <w:snapToGrid w:val="0"/>
                <w:sz w:val="18"/>
                <w:szCs w:val="22"/>
                <w:highlight w:val="darkMagenta"/>
              </w:rPr>
            </w:pPr>
            <w:r w:rsidRPr="00DD7155">
              <w:rPr>
                <w:rFonts w:ascii="Tahoma" w:hAnsi="Tahoma" w:cs="Tahoma"/>
                <w:snapToGrid w:val="0"/>
                <w:sz w:val="18"/>
                <w:szCs w:val="22"/>
                <w:highlight w:val="darkMagenta"/>
              </w:rPr>
              <w:t xml:space="preserve">1/365 действующей ставки Процентов за пользование коммерческим кредитом </w:t>
            </w:r>
            <w:r w:rsidRPr="00DD7155">
              <w:rPr>
                <w:rFonts w:ascii="Tahoma" w:hAnsi="Tahoma" w:cs="Tahoma"/>
                <w:sz w:val="18"/>
                <w:szCs w:val="22"/>
                <w:highlight w:val="darkMagenta"/>
              </w:rPr>
              <w:t xml:space="preserve">за каждый день просрочки, </w:t>
            </w:r>
            <w:r w:rsidRPr="00DD7155">
              <w:rPr>
                <w:rFonts w:ascii="Tahoma" w:hAnsi="Tahoma" w:cs="Tahoma"/>
                <w:snapToGrid w:val="0"/>
                <w:sz w:val="18"/>
                <w:szCs w:val="22"/>
                <w:highlight w:val="darkMagenta"/>
              </w:rPr>
              <w:t>если просрочка менее 10 р.д.;</w:t>
            </w:r>
          </w:p>
          <w:p w14:paraId="3E92821C" w14:textId="77777777" w:rsidR="0023243B" w:rsidRPr="00DD7155" w:rsidRDefault="0023243B" w:rsidP="002F68A6">
            <w:pPr>
              <w:spacing w:before="120" w:after="240"/>
              <w:ind w:left="142" w:firstLine="5"/>
              <w:rPr>
                <w:rFonts w:ascii="Tahoma" w:hAnsi="Tahoma" w:cs="Tahoma"/>
                <w:sz w:val="18"/>
                <w:szCs w:val="22"/>
                <w:highlight w:val="darkMagenta"/>
              </w:rPr>
            </w:pPr>
            <w:r w:rsidRPr="00DD7155">
              <w:rPr>
                <w:rFonts w:ascii="Tahoma" w:hAnsi="Tahoma" w:cs="Tahoma"/>
                <w:sz w:val="18"/>
                <w:szCs w:val="22"/>
                <w:highlight w:val="darkMagenta"/>
              </w:rPr>
              <w:t>0,1%</w:t>
            </w:r>
            <w:r w:rsidRPr="00DD7155">
              <w:rPr>
                <w:rStyle w:val="ad"/>
                <w:rFonts w:ascii="Tahoma" w:hAnsi="Tahoma" w:cs="Tahoma"/>
                <w:sz w:val="18"/>
                <w:szCs w:val="22"/>
                <w:highlight w:val="darkMagenta"/>
              </w:rPr>
              <w:footnoteReference w:id="337"/>
            </w:r>
            <w:r w:rsidRPr="00DD7155">
              <w:rPr>
                <w:rFonts w:ascii="Tahoma" w:hAnsi="Tahoma" w:cs="Tahoma"/>
                <w:sz w:val="18"/>
                <w:szCs w:val="22"/>
                <w:highlight w:val="darkMagenta"/>
              </w:rPr>
              <w:t xml:space="preserve"> за каждый день просрочки, – начиная с 11-го р.д. просрочки оплаты, если просрочка 10 и более р.д.;</w:t>
            </w:r>
          </w:p>
          <w:p w14:paraId="2B18CC83" w14:textId="57CD5731" w:rsidR="0023243B" w:rsidRPr="00DD7155" w:rsidRDefault="00BB34F6" w:rsidP="002F68A6">
            <w:pPr>
              <w:pStyle w:val="SL0TextSimplawyer"/>
              <w:spacing w:after="240"/>
              <w:ind w:left="142" w:firstLine="5"/>
              <w:jc w:val="both"/>
              <w:rPr>
                <w:sz w:val="18"/>
                <w:szCs w:val="22"/>
                <w:highlight w:val="darkMagenta"/>
                <w:lang w:bidi="ru-RU"/>
              </w:rPr>
            </w:pPr>
            <w:r w:rsidRPr="00DD7155" w:rsidDel="00BB34F6">
              <w:rPr>
                <w:b/>
                <w:color w:val="FF0000"/>
                <w:sz w:val="18"/>
                <w:szCs w:val="22"/>
                <w:highlight w:val="darkMagenta"/>
                <w:u w:color="FF0000"/>
              </w:rPr>
              <w:t xml:space="preserve"> </w:t>
            </w:r>
            <w:r w:rsidR="0023243B" w:rsidRPr="00DD7155">
              <w:rPr>
                <w:sz w:val="18"/>
                <w:szCs w:val="22"/>
                <w:highlight w:val="darkMagenta"/>
                <w:lang w:bidi="ru-RU"/>
              </w:rPr>
              <w:t>Базис расчета неустойки:</w:t>
            </w:r>
          </w:p>
          <w:p w14:paraId="513FC817" w14:textId="38D75BA5" w:rsidR="0023243B" w:rsidRPr="00DD7155" w:rsidRDefault="0023243B" w:rsidP="002F68A6">
            <w:pPr>
              <w:pStyle w:val="SL0TextSimplawyer"/>
              <w:numPr>
                <w:ilvl w:val="0"/>
                <w:numId w:val="68"/>
              </w:numPr>
              <w:tabs>
                <w:tab w:val="clear" w:pos="851"/>
                <w:tab w:val="left" w:pos="1029"/>
              </w:tabs>
              <w:spacing w:after="240"/>
              <w:jc w:val="both"/>
              <w:rPr>
                <w:snapToGrid w:val="0"/>
                <w:szCs w:val="24"/>
                <w:highlight w:val="darkMagenta"/>
              </w:rPr>
            </w:pPr>
            <w:r w:rsidRPr="00DD7155">
              <w:rPr>
                <w:snapToGrid w:val="0"/>
                <w:sz w:val="18"/>
                <w:szCs w:val="22"/>
                <w:highlight w:val="darkMagenta"/>
              </w:rPr>
              <w:t>от суммы задолженности.</w:t>
            </w:r>
            <w:r w:rsidR="00B8444F" w:rsidRPr="00526E69">
              <w:rPr>
                <w:b/>
                <w:color w:val="FF0000"/>
                <w:szCs w:val="24"/>
              </w:rPr>
              <w:t>]</w:t>
            </w:r>
          </w:p>
        </w:tc>
      </w:tr>
      <w:tr w:rsidR="00367C9D" w:rsidRPr="00DD7155" w14:paraId="25C28DE5" w14:textId="77777777" w:rsidTr="00B96702">
        <w:tc>
          <w:tcPr>
            <w:tcW w:w="993" w:type="dxa"/>
          </w:tcPr>
          <w:p w14:paraId="488F5AD4" w14:textId="77777777" w:rsidR="00367C9D" w:rsidRPr="00DD7155" w:rsidRDefault="00367C9D" w:rsidP="002F68A6">
            <w:pPr>
              <w:pStyle w:val="afff1"/>
              <w:numPr>
                <w:ilvl w:val="1"/>
                <w:numId w:val="13"/>
              </w:numPr>
              <w:spacing w:before="120" w:after="240"/>
              <w:ind w:left="142" w:firstLine="0"/>
              <w:rPr>
                <w:rFonts w:ascii="Tahoma" w:hAnsi="Tahoma" w:cs="Tahoma"/>
                <w:snapToGrid w:val="0"/>
                <w:sz w:val="20"/>
              </w:rPr>
            </w:pPr>
          </w:p>
        </w:tc>
        <w:tc>
          <w:tcPr>
            <w:tcW w:w="4646"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3E9C5D25" w14:textId="60474327" w:rsidR="00367C9D" w:rsidRPr="00DD7155" w:rsidRDefault="009D03F0" w:rsidP="002F68A6">
            <w:pPr>
              <w:pStyle w:val="SL0TextSimplawyer"/>
              <w:spacing w:after="240"/>
              <w:ind w:left="142" w:firstLine="5"/>
              <w:jc w:val="both"/>
              <w:rPr>
                <w:szCs w:val="24"/>
                <w:highlight w:val="darkMagenta"/>
              </w:rPr>
            </w:pPr>
            <w:r w:rsidRPr="00526E69">
              <w:rPr>
                <w:b/>
                <w:color w:val="FF0000"/>
                <w:sz w:val="16"/>
                <w:u w:color="FF0000"/>
              </w:rPr>
              <w:t>[</w:t>
            </w:r>
            <w:r w:rsidR="00367C9D" w:rsidRPr="00DD7155">
              <w:rPr>
                <w:szCs w:val="24"/>
              </w:rPr>
              <w:t>Подрядчик нарушил сроки восстановления обеспечительного платежа</w:t>
            </w:r>
            <w:r w:rsidRPr="00526E69">
              <w:rPr>
                <w:b/>
                <w:color w:val="FF0000"/>
                <w:szCs w:val="24"/>
              </w:rPr>
              <w:t>]</w:t>
            </w:r>
          </w:p>
        </w:tc>
        <w:tc>
          <w:tcPr>
            <w:tcW w:w="4710" w:type="dxa"/>
            <w:tcBorders>
              <w:top w:val="dotted" w:sz="4" w:space="0" w:color="D9D9D9" w:themeColor="background1" w:themeShade="D9"/>
              <w:bottom w:val="dotted" w:sz="4" w:space="0" w:color="D9D9D9" w:themeColor="background1" w:themeShade="D9"/>
            </w:tcBorders>
            <w:shd w:val="clear" w:color="auto" w:fill="F2F2F2" w:themeFill="background1" w:themeFillShade="F2"/>
          </w:tcPr>
          <w:p w14:paraId="0FAE1E06" w14:textId="080F8336" w:rsidR="00367C9D" w:rsidRPr="00DD7155" w:rsidRDefault="00367C9D" w:rsidP="00AD4318">
            <w:pPr>
              <w:spacing w:before="120" w:after="240"/>
              <w:ind w:left="142" w:firstLine="5"/>
              <w:rPr>
                <w:rFonts w:ascii="Tahoma" w:hAnsi="Tahoma" w:cs="Tahoma"/>
                <w:snapToGrid w:val="0"/>
                <w:sz w:val="18"/>
                <w:szCs w:val="22"/>
                <w:highlight w:val="darkMagenta"/>
              </w:rPr>
            </w:pPr>
            <w:r w:rsidRPr="00DD7155">
              <w:rPr>
                <w:rFonts w:ascii="Tahoma" w:hAnsi="Tahoma" w:cs="Tahoma"/>
                <w:sz w:val="20"/>
              </w:rPr>
              <w:t>0,</w:t>
            </w:r>
            <w:r w:rsidR="00AD4318" w:rsidRPr="00DD7155">
              <w:rPr>
                <w:rFonts w:ascii="Tahoma" w:hAnsi="Tahoma" w:cs="Tahoma"/>
                <w:sz w:val="20"/>
              </w:rPr>
              <w:t>2</w:t>
            </w:r>
            <w:r w:rsidRPr="00DD7155">
              <w:rPr>
                <w:rFonts w:ascii="Tahoma" w:hAnsi="Tahoma" w:cs="Tahoma"/>
                <w:sz w:val="20"/>
              </w:rPr>
              <w:t xml:space="preserve">% от Цены </w:t>
            </w:r>
            <w:r w:rsidRPr="00DD7155">
              <w:rPr>
                <w:rFonts w:ascii="Tahoma" w:hAnsi="Tahoma" w:cs="Tahoma"/>
                <w:sz w:val="20"/>
                <w:shd w:val="clear" w:color="auto" w:fill="F2F2F2" w:themeFill="background1" w:themeFillShade="F2"/>
              </w:rPr>
              <w:t>Договора за каждый день просрочки.</w:t>
            </w:r>
          </w:p>
        </w:tc>
      </w:tr>
    </w:tbl>
    <w:p w14:paraId="36AB7DED" w14:textId="43EFD829" w:rsidR="00902640" w:rsidRPr="00DD7155" w:rsidRDefault="00312A58" w:rsidP="002F68A6">
      <w:pPr>
        <w:pStyle w:val="1"/>
        <w:numPr>
          <w:ilvl w:val="0"/>
          <w:numId w:val="13"/>
        </w:numPr>
        <w:spacing w:before="120" w:after="240"/>
        <w:ind w:left="142" w:hanging="1135"/>
        <w:jc w:val="both"/>
        <w:rPr>
          <w:rFonts w:ascii="Tahoma" w:hAnsi="Tahoma" w:cs="Tahoma"/>
          <w:sz w:val="20"/>
        </w:rPr>
      </w:pPr>
      <w:bookmarkStart w:id="353" w:name="_Toc305139564"/>
      <w:bookmarkStart w:id="354" w:name="_Toc528580278"/>
      <w:bookmarkStart w:id="355" w:name="_Toc124437118"/>
      <w:bookmarkStart w:id="356" w:name="_Toc132134358"/>
      <w:bookmarkStart w:id="357" w:name="_Toc133432165"/>
      <w:bookmarkStart w:id="358" w:name="_Toc159513147"/>
      <w:bookmarkStart w:id="359" w:name="_Toc159523012"/>
      <w:bookmarkStart w:id="360" w:name="_Toc182842278"/>
      <w:bookmarkStart w:id="361" w:name="_Toc16341078"/>
      <w:bookmarkStart w:id="362" w:name="_Toc55792023"/>
      <w:bookmarkEnd w:id="352"/>
      <w:r w:rsidRPr="00DD7155">
        <w:rPr>
          <w:rFonts w:ascii="Tahoma" w:hAnsi="Tahoma" w:cs="Tahoma"/>
          <w:sz w:val="20"/>
        </w:rPr>
        <w:t>ПРЕКРАЩЕНИЕ ДОГОВОРА</w:t>
      </w:r>
      <w:bookmarkEnd w:id="353"/>
      <w:bookmarkEnd w:id="354"/>
      <w:bookmarkEnd w:id="355"/>
      <w:bookmarkEnd w:id="356"/>
      <w:bookmarkEnd w:id="357"/>
      <w:bookmarkEnd w:id="358"/>
      <w:bookmarkEnd w:id="359"/>
      <w:bookmarkEnd w:id="360"/>
    </w:p>
    <w:p w14:paraId="6973A0C3" w14:textId="0A96635C" w:rsidR="00633C2C" w:rsidRPr="00DD7155" w:rsidRDefault="00633C2C" w:rsidP="002F68A6">
      <w:pPr>
        <w:pStyle w:val="afff1"/>
        <w:numPr>
          <w:ilvl w:val="1"/>
          <w:numId w:val="13"/>
        </w:numPr>
        <w:spacing w:before="120" w:after="240"/>
        <w:ind w:left="142" w:hanging="1135"/>
        <w:rPr>
          <w:rFonts w:ascii="Tahoma" w:hAnsi="Tahoma" w:cs="Tahoma"/>
          <w:sz w:val="20"/>
          <w:lang w:bidi="ru-RU"/>
        </w:rPr>
      </w:pPr>
      <w:bookmarkStart w:id="363" w:name="_Toc305139565"/>
      <w:bookmarkStart w:id="364" w:name="_Toc16341079"/>
      <w:bookmarkStart w:id="365" w:name="_Toc305139566"/>
      <w:bookmarkStart w:id="366" w:name="_Toc16341080"/>
      <w:bookmarkEnd w:id="361"/>
      <w:bookmarkEnd w:id="362"/>
      <w:r w:rsidRPr="007D657E">
        <w:rPr>
          <w:rFonts w:ascii="Tahoma" w:hAnsi="Tahoma" w:cs="Tahoma"/>
          <w:sz w:val="20"/>
          <w:szCs w:val="22"/>
        </w:rPr>
        <w:t>Заказчик вправе отказаться от исполнения Договора (полностью или в части) по следующим основаниям (в дополнение к основаниям, указанным в Общих условиях):</w:t>
      </w:r>
    </w:p>
    <w:p w14:paraId="2BFC589F" w14:textId="22755015" w:rsidR="00274D04" w:rsidRPr="00DD7155" w:rsidRDefault="00B7697D" w:rsidP="00670FB1">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w:t>
      </w:r>
      <w:r w:rsidR="00274D04" w:rsidRPr="00DD7155">
        <w:rPr>
          <w:rFonts w:ascii="Tahoma" w:hAnsi="Tahoma" w:cs="Tahoma"/>
          <w:sz w:val="20"/>
        </w:rPr>
        <w:t xml:space="preserve">одрядчик допустил </w:t>
      </w:r>
      <w:r w:rsidR="007F4720" w:rsidRPr="00DD7155">
        <w:rPr>
          <w:rFonts w:ascii="Tahoma" w:hAnsi="Tahoma" w:cs="Tahoma"/>
          <w:sz w:val="20"/>
        </w:rPr>
        <w:t>3</w:t>
      </w:r>
      <w:r w:rsidR="00274D04" w:rsidRPr="00DD7155">
        <w:rPr>
          <w:rFonts w:ascii="Tahoma" w:hAnsi="Tahoma" w:cs="Tahoma"/>
          <w:sz w:val="20"/>
        </w:rPr>
        <w:t xml:space="preserve"> или более случаев документально подтвержденных З</w:t>
      </w:r>
      <w:r w:rsidR="007F4720" w:rsidRPr="00DD7155">
        <w:rPr>
          <w:rFonts w:ascii="Tahoma" w:hAnsi="Tahoma" w:cs="Tahoma"/>
          <w:sz w:val="20"/>
        </w:rPr>
        <w:t>аказчиком отступлений от Требований</w:t>
      </w:r>
      <w:r w:rsidR="002E14C8" w:rsidRPr="00DD7155">
        <w:rPr>
          <w:rFonts w:ascii="Tahoma" w:hAnsi="Tahoma" w:cs="Tahoma"/>
          <w:sz w:val="20"/>
        </w:rPr>
        <w:t>,</w:t>
      </w:r>
      <w:r w:rsidR="00274D04" w:rsidRPr="00DD7155">
        <w:rPr>
          <w:rFonts w:ascii="Tahoma" w:hAnsi="Tahoma" w:cs="Tahoma"/>
          <w:sz w:val="20"/>
        </w:rPr>
        <w:t xml:space="preserve"> ухудшающих результаты Работ</w:t>
      </w:r>
      <w:r w:rsidR="004A37E7" w:rsidRPr="00633C2C">
        <w:rPr>
          <w:rFonts w:ascii="Tahoma" w:hAnsi="Tahoma" w:cs="Tahoma"/>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xml:space="preserve">, Демонтажных работ </w:t>
      </w:r>
      <w:r w:rsidR="00526E69" w:rsidRPr="00526E69">
        <w:rPr>
          <w:rFonts w:ascii="Tahoma" w:hAnsi="Tahoma" w:cs="Tahoma"/>
          <w:b/>
          <w:color w:val="FF0000"/>
          <w:sz w:val="20"/>
        </w:rPr>
        <w:t>]</w:t>
      </w:r>
      <w:r w:rsidR="00274D04" w:rsidRPr="00DD7155">
        <w:rPr>
          <w:rFonts w:ascii="Tahoma" w:hAnsi="Tahoma" w:cs="Tahoma"/>
          <w:sz w:val="20"/>
        </w:rPr>
        <w:t xml:space="preserve">; </w:t>
      </w:r>
    </w:p>
    <w:p w14:paraId="0AE09F9C" w14:textId="77777777" w:rsidR="00274D04" w:rsidRPr="00DD7155" w:rsidRDefault="00B7697D" w:rsidP="00670FB1">
      <w:pPr>
        <w:pStyle w:val="afff1"/>
        <w:numPr>
          <w:ilvl w:val="2"/>
          <w:numId w:val="13"/>
        </w:numPr>
        <w:spacing w:before="120" w:after="240"/>
        <w:ind w:left="142" w:hanging="1135"/>
        <w:rPr>
          <w:rFonts w:ascii="Tahoma" w:hAnsi="Tahoma" w:cs="Tahoma"/>
          <w:sz w:val="20"/>
        </w:rPr>
      </w:pPr>
      <w:r w:rsidRPr="00DD7155">
        <w:rPr>
          <w:rFonts w:ascii="Tahoma" w:hAnsi="Tahoma" w:cs="Tahoma"/>
          <w:sz w:val="20"/>
        </w:rPr>
        <w:t>П</w:t>
      </w:r>
      <w:r w:rsidR="00274D04" w:rsidRPr="00DD7155">
        <w:rPr>
          <w:rFonts w:ascii="Tahoma" w:hAnsi="Tahoma" w:cs="Tahoma"/>
          <w:sz w:val="20"/>
        </w:rPr>
        <w:t xml:space="preserve">одрядчик допустил </w:t>
      </w:r>
      <w:r w:rsidR="007F4720" w:rsidRPr="00DD7155">
        <w:rPr>
          <w:rFonts w:ascii="Tahoma" w:hAnsi="Tahoma" w:cs="Tahoma"/>
          <w:sz w:val="20"/>
        </w:rPr>
        <w:t xml:space="preserve">3 </w:t>
      </w:r>
      <w:r w:rsidR="00274D04" w:rsidRPr="00DD7155">
        <w:rPr>
          <w:rFonts w:ascii="Tahoma" w:hAnsi="Tahoma" w:cs="Tahoma"/>
          <w:sz w:val="20"/>
        </w:rPr>
        <w:t>или более случ</w:t>
      </w:r>
      <w:r w:rsidR="007F4720" w:rsidRPr="00DD7155">
        <w:rPr>
          <w:rFonts w:ascii="Tahoma" w:hAnsi="Tahoma" w:cs="Tahoma"/>
          <w:sz w:val="20"/>
        </w:rPr>
        <w:t>аев нарушения сроков устранения</w:t>
      </w:r>
      <w:r w:rsidR="0038630B" w:rsidRPr="00DD7155">
        <w:rPr>
          <w:rFonts w:ascii="Tahoma" w:hAnsi="Tahoma" w:cs="Tahoma"/>
          <w:sz w:val="20"/>
        </w:rPr>
        <w:t xml:space="preserve"> </w:t>
      </w:r>
      <w:r w:rsidR="00246860" w:rsidRPr="00DD7155">
        <w:rPr>
          <w:rFonts w:ascii="Tahoma" w:hAnsi="Tahoma" w:cs="Tahoma"/>
          <w:sz w:val="20"/>
        </w:rPr>
        <w:t>Недостатков</w:t>
      </w:r>
      <w:r w:rsidR="00274D04" w:rsidRPr="00DD7155">
        <w:rPr>
          <w:rFonts w:ascii="Tahoma" w:hAnsi="Tahoma" w:cs="Tahoma"/>
          <w:sz w:val="20"/>
        </w:rPr>
        <w:t>;</w:t>
      </w:r>
    </w:p>
    <w:p w14:paraId="3C05B763" w14:textId="423314AC" w:rsidR="00812D74" w:rsidRPr="00DD7155" w:rsidRDefault="00812D74" w:rsidP="002F68A6">
      <w:pPr>
        <w:pStyle w:val="afff1"/>
        <w:numPr>
          <w:ilvl w:val="1"/>
          <w:numId w:val="13"/>
        </w:numPr>
        <w:spacing w:before="120" w:after="240"/>
        <w:ind w:left="142" w:hanging="1135"/>
        <w:rPr>
          <w:rFonts w:ascii="Tahoma" w:hAnsi="Tahoma" w:cs="Tahoma"/>
          <w:sz w:val="20"/>
        </w:rPr>
      </w:pPr>
      <w:r w:rsidRPr="00DD7155">
        <w:rPr>
          <w:rFonts w:ascii="Tahoma" w:hAnsi="Tahoma" w:cs="Tahoma"/>
          <w:sz w:val="20"/>
        </w:rPr>
        <w:t>В случае отказа Заказчика от части Работ</w:t>
      </w:r>
      <w:r w:rsidR="004A37E7" w:rsidRPr="00DD7155">
        <w:rPr>
          <w:rFonts w:ascii="Tahoma" w:hAnsi="Tahoma" w:cs="Tahoma"/>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xml:space="preserve">, Демонтажных работ </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green"/>
        </w:rPr>
        <w:t>Услуг</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red"/>
        </w:rPr>
        <w:t>Товара</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magenta"/>
        </w:rPr>
        <w:t>Прав на ПО</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sz w:val="20"/>
          <w:shd w:val="clear" w:color="auto" w:fill="FFFFFF" w:themeFill="background1"/>
        </w:rPr>
        <w:t>Цена Договора уменьш</w:t>
      </w:r>
      <w:r w:rsidR="003F46A4" w:rsidRPr="00DD7155">
        <w:rPr>
          <w:rFonts w:ascii="Tahoma" w:hAnsi="Tahoma" w:cs="Tahoma"/>
          <w:sz w:val="20"/>
          <w:shd w:val="clear" w:color="auto" w:fill="FFFFFF" w:themeFill="background1"/>
        </w:rPr>
        <w:t>ается</w:t>
      </w:r>
      <w:r w:rsidRPr="00DD7155">
        <w:rPr>
          <w:rFonts w:ascii="Tahoma" w:hAnsi="Tahoma" w:cs="Tahoma"/>
          <w:sz w:val="20"/>
          <w:shd w:val="clear" w:color="auto" w:fill="FFFFFF" w:themeFill="background1"/>
        </w:rPr>
        <w:t xml:space="preserve"> </w:t>
      </w:r>
      <w:r w:rsidR="003F46A4" w:rsidRPr="00DD7155">
        <w:rPr>
          <w:rFonts w:ascii="Tahoma" w:hAnsi="Tahoma" w:cs="Tahoma"/>
          <w:sz w:val="20"/>
          <w:shd w:val="clear" w:color="auto" w:fill="FFFFFF" w:themeFill="background1"/>
        </w:rPr>
        <w:t>пропорционально</w:t>
      </w:r>
      <w:r w:rsidR="007F4720" w:rsidRPr="00DD7155">
        <w:rPr>
          <w:rFonts w:ascii="Tahoma" w:hAnsi="Tahoma" w:cs="Tahoma"/>
          <w:sz w:val="20"/>
          <w:shd w:val="clear" w:color="auto" w:fill="FFFFFF" w:themeFill="background1"/>
        </w:rPr>
        <w:t xml:space="preserve"> част</w:t>
      </w:r>
      <w:r w:rsidR="003F46A4" w:rsidRPr="00DD7155">
        <w:rPr>
          <w:rFonts w:ascii="Tahoma" w:hAnsi="Tahoma" w:cs="Tahoma"/>
          <w:sz w:val="20"/>
          <w:shd w:val="clear" w:color="auto" w:fill="FFFFFF" w:themeFill="background1"/>
        </w:rPr>
        <w:t>и</w:t>
      </w:r>
      <w:r w:rsidRPr="00DD7155">
        <w:rPr>
          <w:rFonts w:ascii="Tahoma" w:hAnsi="Tahoma" w:cs="Tahoma"/>
          <w:sz w:val="20"/>
          <w:shd w:val="clear" w:color="auto" w:fill="FFFFFF" w:themeFill="background1"/>
        </w:rPr>
        <w:t xml:space="preserve">, </w:t>
      </w:r>
      <w:r w:rsidR="007F4720" w:rsidRPr="00DD7155">
        <w:rPr>
          <w:rFonts w:ascii="Tahoma" w:hAnsi="Tahoma" w:cs="Tahoma"/>
          <w:sz w:val="20"/>
        </w:rPr>
        <w:t>от которой</w:t>
      </w:r>
      <w:r w:rsidRPr="00DD7155">
        <w:rPr>
          <w:rFonts w:ascii="Tahoma" w:hAnsi="Tahoma" w:cs="Tahoma"/>
          <w:sz w:val="20"/>
        </w:rPr>
        <w:t xml:space="preserve"> отказался Заказчик.</w:t>
      </w:r>
    </w:p>
    <w:p w14:paraId="425929E8" w14:textId="2FE07584" w:rsidR="00812D74" w:rsidRPr="00DD7155" w:rsidRDefault="00812D74" w:rsidP="002F68A6">
      <w:pPr>
        <w:pStyle w:val="1112"/>
        <w:tabs>
          <w:tab w:val="left" w:pos="284"/>
          <w:tab w:val="left" w:pos="924"/>
        </w:tabs>
        <w:spacing w:before="120" w:after="240"/>
        <w:ind w:left="142"/>
        <w:rPr>
          <w:rFonts w:ascii="Tahoma" w:hAnsi="Tahoma" w:cs="Tahoma"/>
          <w:sz w:val="20"/>
        </w:rPr>
      </w:pPr>
      <w:r w:rsidRPr="00DD7155">
        <w:rPr>
          <w:rFonts w:ascii="Tahoma" w:hAnsi="Tahoma" w:cs="Tahoma"/>
          <w:sz w:val="20"/>
        </w:rPr>
        <w:t xml:space="preserve">Отказ Заказчика от части </w:t>
      </w:r>
      <w:r w:rsidR="007F4720" w:rsidRPr="00DD7155">
        <w:rPr>
          <w:rFonts w:ascii="Tahoma" w:hAnsi="Tahoma" w:cs="Tahoma"/>
          <w:sz w:val="20"/>
        </w:rPr>
        <w:t>Работ</w:t>
      </w:r>
      <w:r w:rsidR="004A37E7" w:rsidRPr="00DD7155">
        <w:rPr>
          <w:rFonts w:ascii="Tahoma" w:hAnsi="Tahoma" w:cs="Tahoma"/>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xml:space="preserve">, Демонтажных работ </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green"/>
        </w:rPr>
        <w:t>Услуг</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red"/>
        </w:rPr>
        <w:t>Товара</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007F4720" w:rsidRPr="00DD7155">
        <w:rPr>
          <w:rFonts w:ascii="Tahoma" w:hAnsi="Tahoma" w:cs="Tahoma"/>
          <w:sz w:val="20"/>
          <w:highlight w:val="magenta"/>
        </w:rPr>
        <w:t>Прав на ПО</w:t>
      </w:r>
      <w:r w:rsidR="00526E69" w:rsidRPr="00526E69">
        <w:rPr>
          <w:rFonts w:ascii="Tahoma" w:hAnsi="Tahoma" w:cs="Tahoma"/>
          <w:b/>
          <w:color w:val="FF0000"/>
          <w:sz w:val="20"/>
        </w:rPr>
        <w:t>]</w:t>
      </w:r>
      <w:r w:rsidR="007F4720" w:rsidRPr="00DD7155">
        <w:rPr>
          <w:rFonts w:ascii="Tahoma" w:hAnsi="Tahoma" w:cs="Tahoma"/>
          <w:sz w:val="20"/>
        </w:rPr>
        <w:t xml:space="preserve"> </w:t>
      </w:r>
      <w:r w:rsidRPr="00DD7155">
        <w:rPr>
          <w:rFonts w:ascii="Tahoma" w:hAnsi="Tahoma" w:cs="Tahoma"/>
          <w:sz w:val="20"/>
        </w:rPr>
        <w:t xml:space="preserve">не является основанием для приостановки исполнения Подрядчиком Договора, увеличения </w:t>
      </w:r>
      <w:r w:rsidR="003F46A4" w:rsidRPr="00DD7155">
        <w:rPr>
          <w:rFonts w:ascii="Tahoma" w:hAnsi="Tahoma" w:cs="Tahoma"/>
          <w:sz w:val="20"/>
        </w:rPr>
        <w:t xml:space="preserve">сроков по </w:t>
      </w:r>
      <w:r w:rsidRPr="00DD7155">
        <w:rPr>
          <w:rFonts w:ascii="Tahoma" w:hAnsi="Tahoma" w:cs="Tahoma"/>
          <w:sz w:val="20"/>
        </w:rPr>
        <w:t>Договор</w:t>
      </w:r>
      <w:r w:rsidR="003F46A4" w:rsidRPr="00DD7155">
        <w:rPr>
          <w:rFonts w:ascii="Tahoma" w:hAnsi="Tahoma" w:cs="Tahoma"/>
          <w:sz w:val="20"/>
        </w:rPr>
        <w:t>у</w:t>
      </w:r>
      <w:r w:rsidRPr="00DD7155">
        <w:rPr>
          <w:rFonts w:ascii="Tahoma" w:hAnsi="Tahoma" w:cs="Tahoma"/>
          <w:sz w:val="20"/>
        </w:rPr>
        <w:t>, в том числе промежуточных.</w:t>
      </w:r>
    </w:p>
    <w:p w14:paraId="71A9740F" w14:textId="6B5FFB45" w:rsidR="00274D04" w:rsidRPr="00DD7155" w:rsidRDefault="00274D04" w:rsidP="002F68A6">
      <w:pPr>
        <w:pStyle w:val="afff1"/>
        <w:numPr>
          <w:ilvl w:val="1"/>
          <w:numId w:val="13"/>
        </w:numPr>
        <w:spacing w:before="120" w:after="240"/>
        <w:ind w:left="142" w:hanging="1135"/>
        <w:rPr>
          <w:rFonts w:ascii="Tahoma" w:hAnsi="Tahoma" w:cs="Tahoma"/>
          <w:sz w:val="20"/>
        </w:rPr>
      </w:pPr>
      <w:r w:rsidRPr="00DD7155">
        <w:rPr>
          <w:rFonts w:ascii="Tahoma" w:hAnsi="Tahoma" w:cs="Tahoma"/>
          <w:sz w:val="20"/>
        </w:rPr>
        <w:t xml:space="preserve">При </w:t>
      </w:r>
      <w:r w:rsidRPr="00DD7155">
        <w:rPr>
          <w:rFonts w:ascii="Tahoma" w:hAnsi="Tahoma" w:cs="Tahoma"/>
          <w:sz w:val="20"/>
          <w:lang w:bidi="ru-RU"/>
        </w:rPr>
        <w:t>получении</w:t>
      </w:r>
      <w:r w:rsidRPr="00DD7155">
        <w:rPr>
          <w:rFonts w:ascii="Tahoma" w:hAnsi="Tahoma" w:cs="Tahoma"/>
          <w:sz w:val="20"/>
        </w:rPr>
        <w:t xml:space="preserve"> уведомления об одностороннем отказе от исполнения Договора, </w:t>
      </w:r>
      <w:r w:rsidR="00B7697D" w:rsidRPr="00DD7155">
        <w:rPr>
          <w:rFonts w:ascii="Tahoma" w:hAnsi="Tahoma" w:cs="Tahoma"/>
          <w:sz w:val="20"/>
        </w:rPr>
        <w:t>П</w:t>
      </w:r>
      <w:r w:rsidRPr="00DD7155">
        <w:rPr>
          <w:rFonts w:ascii="Tahoma" w:hAnsi="Tahoma" w:cs="Tahoma"/>
          <w:sz w:val="20"/>
        </w:rPr>
        <w:t xml:space="preserve">одрядчик: </w:t>
      </w:r>
    </w:p>
    <w:p w14:paraId="0CD647EE" w14:textId="70C08E80" w:rsidR="00274D04" w:rsidRPr="00DD7155" w:rsidRDefault="00970193" w:rsidP="00670FB1">
      <w:pPr>
        <w:pStyle w:val="afff1"/>
        <w:numPr>
          <w:ilvl w:val="2"/>
          <w:numId w:val="13"/>
        </w:numPr>
        <w:spacing w:before="120" w:after="240"/>
        <w:ind w:left="142" w:hanging="1135"/>
        <w:rPr>
          <w:rFonts w:ascii="Tahoma" w:hAnsi="Tahoma" w:cs="Tahoma"/>
          <w:sz w:val="20"/>
        </w:rPr>
      </w:pPr>
      <w:r w:rsidRPr="00DD7155">
        <w:rPr>
          <w:rFonts w:ascii="Tahoma" w:hAnsi="Tahoma" w:cs="Tahoma"/>
          <w:sz w:val="20"/>
        </w:rPr>
        <w:t>н</w:t>
      </w:r>
      <w:r w:rsidR="00274D04" w:rsidRPr="00DD7155">
        <w:rPr>
          <w:rFonts w:ascii="Tahoma" w:hAnsi="Tahoma" w:cs="Tahoma"/>
          <w:sz w:val="20"/>
        </w:rPr>
        <w:t xml:space="preserve">е позднее даты </w:t>
      </w:r>
      <w:r w:rsidR="00B34AA9" w:rsidRPr="00DD7155">
        <w:rPr>
          <w:rFonts w:ascii="Tahoma" w:hAnsi="Tahoma" w:cs="Tahoma"/>
          <w:sz w:val="20"/>
        </w:rPr>
        <w:t xml:space="preserve">прекращения </w:t>
      </w:r>
      <w:r w:rsidR="00274D04" w:rsidRPr="00DD7155">
        <w:rPr>
          <w:rFonts w:ascii="Tahoma" w:hAnsi="Tahoma" w:cs="Tahoma"/>
          <w:sz w:val="20"/>
        </w:rPr>
        <w:t xml:space="preserve">Договора </w:t>
      </w:r>
      <w:r w:rsidR="00526E69" w:rsidRPr="00526E69">
        <w:rPr>
          <w:rFonts w:ascii="Tahoma" w:hAnsi="Tahoma" w:cs="Tahoma"/>
          <w:b/>
          <w:color w:val="FF0000"/>
          <w:sz w:val="20"/>
          <w:u w:color="FF0000"/>
        </w:rPr>
        <w:t>[</w:t>
      </w:r>
      <w:r w:rsidR="003F2DFD" w:rsidRPr="00DD7155">
        <w:rPr>
          <w:rFonts w:ascii="Tahoma" w:hAnsi="Tahoma" w:cs="Tahoma"/>
          <w:color w:val="00B0F0"/>
          <w:sz w:val="20"/>
        </w:rPr>
        <w:t>в</w:t>
      </w:r>
      <w:r w:rsidRPr="00DD7155">
        <w:rPr>
          <w:rFonts w:ascii="Tahoma" w:hAnsi="Tahoma" w:cs="Tahoma"/>
          <w:color w:val="00B0F0"/>
          <w:sz w:val="20"/>
        </w:rPr>
        <w:t>озвращает</w:t>
      </w:r>
      <w:r w:rsidR="003F2DFD" w:rsidRPr="00DD7155">
        <w:rPr>
          <w:rFonts w:ascii="Tahoma" w:hAnsi="Tahoma" w:cs="Tahoma"/>
          <w:color w:val="00B0F0"/>
          <w:sz w:val="20"/>
        </w:rPr>
        <w:t xml:space="preserve"> Заказчику Строительную площадку</w:t>
      </w:r>
      <w:r w:rsidR="0049704C" w:rsidRPr="00DD7155">
        <w:rPr>
          <w:rFonts w:ascii="Tahoma" w:hAnsi="Tahoma" w:cs="Tahoma"/>
          <w:b/>
          <w:color w:val="00B0F0"/>
          <w:sz w:val="20"/>
        </w:rPr>
        <w:t xml:space="preserve"> </w:t>
      </w:r>
      <w:r w:rsidR="0049704C" w:rsidRPr="00DD7155">
        <w:rPr>
          <w:rFonts w:ascii="Tahoma" w:hAnsi="Tahoma" w:cs="Tahoma"/>
          <w:color w:val="00B0F0"/>
          <w:sz w:val="20"/>
        </w:rPr>
        <w:t>по Акту приема-передачи Строительной площадки</w:t>
      </w:r>
      <w:r w:rsidR="003F2DFD" w:rsidRPr="00DD7155">
        <w:rPr>
          <w:rFonts w:ascii="Tahoma" w:hAnsi="Tahoma" w:cs="Tahoma"/>
          <w:color w:val="00B0F0"/>
          <w:sz w:val="20"/>
        </w:rPr>
        <w:t xml:space="preserve"> в состоянии</w:t>
      </w:r>
      <w:r w:rsidR="00D66DBC" w:rsidRPr="00DD7155">
        <w:rPr>
          <w:rFonts w:ascii="Tahoma" w:hAnsi="Tahoma" w:cs="Tahoma"/>
          <w:color w:val="00B0F0"/>
          <w:sz w:val="20"/>
        </w:rPr>
        <w:t xml:space="preserve"> не хуже</w:t>
      </w:r>
      <w:r w:rsidR="0049704C" w:rsidRPr="00DD7155">
        <w:rPr>
          <w:rFonts w:ascii="Tahoma" w:hAnsi="Tahoma" w:cs="Tahoma"/>
          <w:color w:val="00B0F0"/>
          <w:sz w:val="20"/>
        </w:rPr>
        <w:t>,</w:t>
      </w:r>
      <w:r w:rsidR="00D66DBC" w:rsidRPr="00DD7155">
        <w:rPr>
          <w:rFonts w:ascii="Tahoma" w:hAnsi="Tahoma" w:cs="Tahoma"/>
          <w:color w:val="00B0F0"/>
          <w:sz w:val="20"/>
        </w:rPr>
        <w:t xml:space="preserve"> </w:t>
      </w:r>
      <w:r w:rsidR="0049704C" w:rsidRPr="00DD7155">
        <w:rPr>
          <w:rFonts w:ascii="Tahoma" w:hAnsi="Tahoma" w:cs="Tahoma"/>
          <w:color w:val="00B0F0"/>
          <w:sz w:val="20"/>
        </w:rPr>
        <w:t>чем</w:t>
      </w:r>
      <w:r w:rsidR="00D66DBC" w:rsidRPr="00DD7155">
        <w:rPr>
          <w:rFonts w:ascii="Tahoma" w:hAnsi="Tahoma" w:cs="Tahoma"/>
          <w:color w:val="00B0F0"/>
          <w:sz w:val="20"/>
        </w:rPr>
        <w:t xml:space="preserve"> она находилась на момент передачи ее Подрядчику</w:t>
      </w:r>
      <w:r w:rsidR="00526E69" w:rsidRPr="00526E69">
        <w:rPr>
          <w:rFonts w:ascii="Tahoma" w:hAnsi="Tahoma" w:cs="Tahoma"/>
          <w:b/>
          <w:color w:val="FF0000"/>
          <w:sz w:val="20"/>
        </w:rPr>
        <w:t>]</w:t>
      </w:r>
      <w:r w:rsidR="00393D53" w:rsidRPr="00DD7155">
        <w:rPr>
          <w:rFonts w:ascii="Tahoma" w:hAnsi="Tahoma" w:cs="Tahoma"/>
          <w:sz w:val="20"/>
        </w:rPr>
        <w:t xml:space="preserve">, </w:t>
      </w:r>
      <w:r w:rsidR="00526E69" w:rsidRPr="00526E69">
        <w:rPr>
          <w:rFonts w:ascii="Tahoma" w:hAnsi="Tahoma" w:cs="Tahoma"/>
          <w:b/>
          <w:color w:val="FF0000"/>
          <w:sz w:val="20"/>
          <w:u w:color="FF0000"/>
        </w:rPr>
        <w:t>[</w:t>
      </w:r>
      <w:r w:rsidR="00393D53" w:rsidRPr="00DD7155">
        <w:rPr>
          <w:rFonts w:ascii="Tahoma" w:hAnsi="Tahoma" w:cs="Tahoma"/>
          <w:color w:val="7030A0"/>
          <w:sz w:val="20"/>
        </w:rPr>
        <w:t>освобо</w:t>
      </w:r>
      <w:r w:rsidRPr="00DD7155">
        <w:rPr>
          <w:rFonts w:ascii="Tahoma" w:hAnsi="Tahoma" w:cs="Tahoma"/>
          <w:color w:val="7030A0"/>
          <w:sz w:val="20"/>
        </w:rPr>
        <w:t>ждает</w:t>
      </w:r>
      <w:r w:rsidR="00393D53" w:rsidRPr="00DD7155">
        <w:rPr>
          <w:rFonts w:ascii="Tahoma" w:hAnsi="Tahoma" w:cs="Tahoma"/>
          <w:color w:val="7030A0"/>
          <w:sz w:val="20"/>
        </w:rPr>
        <w:t xml:space="preserve"> </w:t>
      </w:r>
      <w:r w:rsidR="00393D53" w:rsidRPr="00DD7155">
        <w:rPr>
          <w:rFonts w:ascii="Tahoma" w:hAnsi="Tahoma"/>
          <w:color w:val="7030A0"/>
          <w:sz w:val="20"/>
        </w:rPr>
        <w:t>Объект</w:t>
      </w:r>
      <w:r w:rsidR="00526E69" w:rsidRPr="00526E69">
        <w:rPr>
          <w:rFonts w:ascii="Tahoma" w:hAnsi="Tahoma" w:cs="Tahoma"/>
          <w:b/>
          <w:color w:val="FF0000"/>
          <w:sz w:val="20"/>
        </w:rPr>
        <w:t>]</w:t>
      </w:r>
      <w:r w:rsidR="00274D04" w:rsidRPr="00DD7155">
        <w:rPr>
          <w:rFonts w:ascii="Tahoma" w:hAnsi="Tahoma" w:cs="Tahoma"/>
          <w:sz w:val="20"/>
        </w:rPr>
        <w:t>;</w:t>
      </w:r>
    </w:p>
    <w:p w14:paraId="6C91EA51" w14:textId="10926457" w:rsidR="000B3D6F" w:rsidRPr="00D76FDF" w:rsidRDefault="00970193">
      <w:pPr>
        <w:pStyle w:val="afff1"/>
        <w:numPr>
          <w:ilvl w:val="2"/>
          <w:numId w:val="13"/>
        </w:numPr>
        <w:spacing w:before="120" w:after="240"/>
        <w:ind w:left="142" w:hanging="1135"/>
        <w:rPr>
          <w:rFonts w:ascii="Tahoma" w:hAnsi="Tahoma" w:cs="Tahoma"/>
          <w:sz w:val="20"/>
        </w:rPr>
      </w:pPr>
      <w:r w:rsidRPr="00D76FDF">
        <w:rPr>
          <w:rFonts w:ascii="Tahoma" w:hAnsi="Tahoma" w:cs="Tahoma"/>
          <w:sz w:val="20"/>
        </w:rPr>
        <w:t xml:space="preserve">по требованию Заказчика </w:t>
      </w:r>
      <w:r w:rsidR="000B3D6F" w:rsidRPr="00D76FDF">
        <w:rPr>
          <w:rFonts w:ascii="Tahoma" w:hAnsi="Tahoma" w:cs="Tahoma"/>
          <w:sz w:val="20"/>
        </w:rPr>
        <w:t>прода</w:t>
      </w:r>
      <w:r w:rsidRPr="00D76FDF">
        <w:rPr>
          <w:rFonts w:ascii="Tahoma" w:hAnsi="Tahoma" w:cs="Tahoma"/>
          <w:sz w:val="20"/>
        </w:rPr>
        <w:t>е</w:t>
      </w:r>
      <w:r w:rsidR="000B3D6F" w:rsidRPr="00D76FDF">
        <w:rPr>
          <w:rFonts w:ascii="Tahoma" w:hAnsi="Tahoma" w:cs="Tahoma"/>
          <w:sz w:val="20"/>
        </w:rPr>
        <w:t>т</w:t>
      </w:r>
      <w:r w:rsidRPr="00D76FDF">
        <w:rPr>
          <w:rFonts w:ascii="Tahoma" w:hAnsi="Tahoma" w:cs="Tahoma"/>
          <w:sz w:val="20"/>
        </w:rPr>
        <w:t xml:space="preserve"> </w:t>
      </w:r>
      <w:r w:rsidR="00817C39" w:rsidRPr="00D76FDF">
        <w:rPr>
          <w:rFonts w:ascii="Tahoma" w:hAnsi="Tahoma" w:cs="Tahoma"/>
          <w:sz w:val="20"/>
        </w:rPr>
        <w:t>Заказчику</w:t>
      </w:r>
      <w:r w:rsidR="000B3D6F" w:rsidRPr="00D76FDF">
        <w:rPr>
          <w:rFonts w:ascii="Tahoma" w:hAnsi="Tahoma" w:cs="Tahoma"/>
          <w:sz w:val="20"/>
        </w:rPr>
        <w:t xml:space="preserve"> закупленные, но не смонтированные МТР</w:t>
      </w:r>
      <w:r w:rsidR="00817C39" w:rsidRPr="00D76FDF">
        <w:rPr>
          <w:rFonts w:ascii="Tahoma" w:hAnsi="Tahoma" w:cs="Tahoma"/>
          <w:sz w:val="20"/>
        </w:rPr>
        <w:t xml:space="preserve"> на основании дополнительного соглашения Сторон</w:t>
      </w:r>
      <w:r w:rsidR="00D76FDF" w:rsidRPr="00D76FDF">
        <w:rPr>
          <w:rFonts w:ascii="Tahoma" w:hAnsi="Tahoma" w:cs="Tahoma"/>
          <w:sz w:val="20"/>
        </w:rPr>
        <w:t xml:space="preserve"> и</w:t>
      </w:r>
      <w:r w:rsidR="00D76FDF">
        <w:rPr>
          <w:rFonts w:ascii="Tahoma" w:hAnsi="Tahoma" w:cs="Tahoma"/>
          <w:sz w:val="20"/>
        </w:rPr>
        <w:t xml:space="preserve"> </w:t>
      </w:r>
      <w:r w:rsidR="004835A7" w:rsidRPr="00D76FDF">
        <w:rPr>
          <w:rFonts w:ascii="Tahoma" w:hAnsi="Tahoma" w:cs="Tahoma"/>
          <w:sz w:val="20"/>
        </w:rPr>
        <w:t>осуществ</w:t>
      </w:r>
      <w:r w:rsidRPr="00D76FDF">
        <w:rPr>
          <w:rFonts w:ascii="Tahoma" w:hAnsi="Tahoma" w:cs="Tahoma"/>
          <w:sz w:val="20"/>
        </w:rPr>
        <w:t>ляет</w:t>
      </w:r>
      <w:r w:rsidR="004835A7" w:rsidRPr="00D76FDF">
        <w:rPr>
          <w:rFonts w:ascii="Tahoma" w:hAnsi="Tahoma" w:cs="Tahoma"/>
          <w:sz w:val="20"/>
        </w:rPr>
        <w:t xml:space="preserve"> замену сто</w:t>
      </w:r>
      <w:r w:rsidR="000B7481" w:rsidRPr="00D76FDF">
        <w:rPr>
          <w:rFonts w:ascii="Tahoma" w:hAnsi="Tahoma" w:cs="Tahoma"/>
          <w:sz w:val="20"/>
        </w:rPr>
        <w:t xml:space="preserve">роны Подрядчика на Заказчика в </w:t>
      </w:r>
      <w:r w:rsidR="000B3D6F" w:rsidRPr="00D76FDF">
        <w:rPr>
          <w:rFonts w:ascii="Tahoma" w:hAnsi="Tahoma" w:cs="Tahoma"/>
          <w:sz w:val="20"/>
        </w:rPr>
        <w:t>заключенны</w:t>
      </w:r>
      <w:r w:rsidR="004835A7" w:rsidRPr="00D76FDF">
        <w:rPr>
          <w:rFonts w:ascii="Tahoma" w:hAnsi="Tahoma" w:cs="Tahoma"/>
          <w:sz w:val="20"/>
        </w:rPr>
        <w:t>х</w:t>
      </w:r>
      <w:r w:rsidR="000B3D6F" w:rsidRPr="00D76FDF">
        <w:rPr>
          <w:rFonts w:ascii="Tahoma" w:hAnsi="Tahoma" w:cs="Tahoma"/>
          <w:sz w:val="20"/>
        </w:rPr>
        <w:t xml:space="preserve"> договор</w:t>
      </w:r>
      <w:r w:rsidR="004835A7" w:rsidRPr="00D76FDF">
        <w:rPr>
          <w:rFonts w:ascii="Tahoma" w:hAnsi="Tahoma" w:cs="Tahoma"/>
          <w:sz w:val="20"/>
        </w:rPr>
        <w:t>ах</w:t>
      </w:r>
      <w:r w:rsidR="000B3D6F" w:rsidRPr="00D76FDF">
        <w:rPr>
          <w:rFonts w:ascii="Tahoma" w:hAnsi="Tahoma" w:cs="Tahoma"/>
          <w:sz w:val="20"/>
        </w:rPr>
        <w:t xml:space="preserve"> с субподря</w:t>
      </w:r>
      <w:r w:rsidR="0044560E" w:rsidRPr="00D76FDF">
        <w:rPr>
          <w:rFonts w:ascii="Tahoma" w:hAnsi="Tahoma" w:cs="Tahoma"/>
          <w:sz w:val="20"/>
        </w:rPr>
        <w:t>дчиками, поставщиками.</w:t>
      </w:r>
    </w:p>
    <w:p w14:paraId="3CA8E4CA" w14:textId="00DB8EAE" w:rsidR="00087038" w:rsidRPr="00DD7155" w:rsidRDefault="00CF3F6A" w:rsidP="002F68A6">
      <w:pPr>
        <w:tabs>
          <w:tab w:val="left" w:pos="284"/>
        </w:tabs>
        <w:spacing w:before="120" w:after="240"/>
        <w:ind w:left="142" w:firstLine="0"/>
        <w:rPr>
          <w:rFonts w:ascii="Tahoma" w:hAnsi="Tahoma" w:cs="Tahoma"/>
          <w:i/>
          <w:sz w:val="20"/>
        </w:rPr>
      </w:pPr>
      <w:r w:rsidRPr="00DD7155">
        <w:rPr>
          <w:rFonts w:ascii="Tahoma" w:hAnsi="Tahoma" w:cs="Tahoma"/>
          <w:i/>
          <w:sz w:val="20"/>
        </w:rPr>
        <w:t>ЕСЛИ ЗАКАЗЧИКУ НЕОБХОДИМО ОГРАНИЧИТЬ РАЗМЕР КОМПЕНСИРУЕМЫХ ПОДРЯДЧИКУ УБЫТКОВ ПРИ НЕМОТИВИРОВАННОМ ОТКАЗЕ ЗАКАЗЧИКА ОТ ДОГОВОРА:</w:t>
      </w:r>
    </w:p>
    <w:p w14:paraId="4420E5E2" w14:textId="639C2AE1" w:rsidR="003F215A" w:rsidRDefault="00526E69" w:rsidP="00F16DDB">
      <w:pPr>
        <w:pStyle w:val="afff1"/>
        <w:numPr>
          <w:ilvl w:val="1"/>
          <w:numId w:val="13"/>
        </w:numPr>
        <w:spacing w:before="120" w:after="240"/>
        <w:ind w:left="142" w:hanging="1276"/>
        <w:rPr>
          <w:rFonts w:ascii="Tahoma" w:hAnsi="Tahoma" w:cs="Tahoma"/>
          <w:sz w:val="20"/>
        </w:rPr>
      </w:pPr>
      <w:r w:rsidRPr="00526E69">
        <w:rPr>
          <w:rFonts w:ascii="Tahoma" w:hAnsi="Tahoma" w:cs="Tahoma"/>
          <w:b/>
          <w:color w:val="FF0000"/>
          <w:sz w:val="20"/>
          <w:u w:color="FF0000"/>
        </w:rPr>
        <w:t>[</w:t>
      </w:r>
      <w:r w:rsidR="00F167C1" w:rsidRPr="00DD7155">
        <w:rPr>
          <w:rFonts w:ascii="Tahoma" w:hAnsi="Tahoma" w:cs="Tahoma"/>
          <w:sz w:val="20"/>
        </w:rPr>
        <w:t>Убытки Подрядчика, связанные с</w:t>
      </w:r>
      <w:r w:rsidR="003F215A">
        <w:rPr>
          <w:rFonts w:ascii="Tahoma" w:hAnsi="Tahoma" w:cs="Tahoma"/>
          <w:sz w:val="20"/>
        </w:rPr>
        <w:t xml:space="preserve"> </w:t>
      </w:r>
      <w:r w:rsidR="00F167C1" w:rsidRPr="00DD7155">
        <w:rPr>
          <w:rFonts w:ascii="Tahoma" w:hAnsi="Tahoma" w:cs="Tahoma"/>
          <w:sz w:val="20"/>
        </w:rPr>
        <w:t>односторонним немотивированным отказом Заказчика</w:t>
      </w:r>
      <w:r w:rsidR="003F215A" w:rsidRPr="00F16DDB">
        <w:rPr>
          <w:rFonts w:ascii="Tahoma" w:hAnsi="Tahoma" w:cs="Tahoma"/>
          <w:sz w:val="20"/>
        </w:rPr>
        <w:t>:</w:t>
      </w:r>
    </w:p>
    <w:p w14:paraId="14FA4A94" w14:textId="7925E7CE" w:rsidR="003F215A" w:rsidRDefault="003F215A" w:rsidP="00F16DDB">
      <w:pPr>
        <w:pStyle w:val="afff1"/>
        <w:spacing w:before="120" w:after="240"/>
        <w:ind w:left="142"/>
        <w:rPr>
          <w:rFonts w:ascii="Tahoma" w:hAnsi="Tahoma" w:cs="Tahoma"/>
          <w:sz w:val="20"/>
        </w:rPr>
      </w:pPr>
      <w:r w:rsidRPr="00F16DDB">
        <w:rPr>
          <w:rFonts w:ascii="Tahoma" w:hAnsi="Tahoma" w:cs="Tahoma"/>
          <w:sz w:val="20"/>
          <w:u w:color="FF0000"/>
        </w:rPr>
        <w:t>-</w:t>
      </w:r>
      <w:r>
        <w:rPr>
          <w:rFonts w:ascii="Tahoma" w:hAnsi="Tahoma" w:cs="Tahoma"/>
          <w:b/>
          <w:color w:val="FF0000"/>
          <w:sz w:val="20"/>
          <w:u w:color="FF0000"/>
        </w:rPr>
        <w:t xml:space="preserve"> </w:t>
      </w:r>
      <w:r w:rsidRPr="00F16DDB">
        <w:rPr>
          <w:rFonts w:ascii="Tahoma" w:hAnsi="Tahoma" w:cs="Tahoma"/>
          <w:sz w:val="20"/>
          <w:u w:color="FF0000"/>
        </w:rPr>
        <w:t>При полном отказе</w:t>
      </w:r>
      <w:r w:rsidR="00F167C1" w:rsidRPr="003F215A">
        <w:rPr>
          <w:rFonts w:ascii="Tahoma" w:hAnsi="Tahoma" w:cs="Tahoma"/>
          <w:sz w:val="20"/>
        </w:rPr>
        <w:t xml:space="preserve"> компенсируются Заказчиком в размере не более 10 % от Цены Договора</w:t>
      </w:r>
      <w:r w:rsidRPr="00F16DDB">
        <w:rPr>
          <w:rFonts w:ascii="Tahoma" w:hAnsi="Tahoma" w:cs="Tahoma"/>
          <w:sz w:val="20"/>
        </w:rPr>
        <w:t>,</w:t>
      </w:r>
    </w:p>
    <w:p w14:paraId="365DDE78" w14:textId="3E3AC385" w:rsidR="00F167C1" w:rsidRPr="003F215A" w:rsidRDefault="003F215A" w:rsidP="00F16DDB">
      <w:pPr>
        <w:pStyle w:val="afff1"/>
        <w:spacing w:before="120" w:after="240"/>
        <w:ind w:left="142"/>
        <w:rPr>
          <w:rFonts w:ascii="Tahoma" w:hAnsi="Tahoma" w:cs="Tahoma"/>
          <w:sz w:val="20"/>
        </w:rPr>
      </w:pPr>
      <w:r>
        <w:rPr>
          <w:rFonts w:ascii="Tahoma" w:hAnsi="Tahoma" w:cs="Tahoma"/>
          <w:sz w:val="20"/>
        </w:rPr>
        <w:t>- П</w:t>
      </w:r>
      <w:r w:rsidRPr="003F215A">
        <w:rPr>
          <w:rFonts w:ascii="Tahoma" w:hAnsi="Tahoma" w:cs="Tahoma"/>
          <w:sz w:val="20"/>
        </w:rPr>
        <w:t>ри частичном отказе</w:t>
      </w:r>
      <w:r>
        <w:rPr>
          <w:rFonts w:ascii="Tahoma" w:hAnsi="Tahoma" w:cs="Tahoma"/>
          <w:sz w:val="20"/>
        </w:rPr>
        <w:t xml:space="preserve"> </w:t>
      </w:r>
      <w:r w:rsidRPr="003F215A">
        <w:rPr>
          <w:rFonts w:ascii="Tahoma" w:hAnsi="Tahoma" w:cs="Tahoma"/>
          <w:sz w:val="20"/>
        </w:rPr>
        <w:t xml:space="preserve">компенсируются Заказчиком в размере не более 10 % от Цены Договора </w:t>
      </w:r>
      <w:r>
        <w:rPr>
          <w:rFonts w:ascii="Tahoma" w:hAnsi="Tahoma" w:cs="Tahoma"/>
          <w:sz w:val="20"/>
        </w:rPr>
        <w:t xml:space="preserve">                  в отношении которой</w:t>
      </w:r>
      <w:r w:rsidRPr="003F215A">
        <w:rPr>
          <w:rFonts w:ascii="Tahoma" w:hAnsi="Tahoma" w:cs="Tahoma"/>
          <w:sz w:val="20"/>
        </w:rPr>
        <w:t xml:space="preserve"> состоялся отказ.</w:t>
      </w:r>
    </w:p>
    <w:p w14:paraId="4A2C6734" w14:textId="659F3CCD" w:rsidR="004A63F8" w:rsidRPr="00DD7155" w:rsidRDefault="00F167C1" w:rsidP="002F68A6">
      <w:pPr>
        <w:tabs>
          <w:tab w:val="left" w:pos="284"/>
        </w:tabs>
        <w:spacing w:before="120" w:after="240"/>
        <w:ind w:left="142" w:firstLine="0"/>
        <w:rPr>
          <w:rFonts w:ascii="Tahoma" w:hAnsi="Tahoma" w:cs="Tahoma"/>
          <w:sz w:val="20"/>
        </w:rPr>
      </w:pPr>
      <w:r w:rsidRPr="00DD7155">
        <w:rPr>
          <w:rFonts w:ascii="Tahoma" w:hAnsi="Tahoma" w:cs="Tahoma"/>
          <w:sz w:val="20"/>
        </w:rPr>
        <w:t>В случае если на момент досрочного прекращения Договора Заказчиком при одностороннем немотивированном отказе Заказчика, разница между Ценой Договора и частью цены, выплаченной за выполненные Работы</w:t>
      </w:r>
      <w:r w:rsidR="00EC24A8">
        <w:rPr>
          <w:rFonts w:ascii="Tahoma" w:hAnsi="Tahoma" w:cs="Tahoma"/>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Демонтажные работы</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Pr="00DD7155">
        <w:rPr>
          <w:rFonts w:ascii="Tahoma" w:hAnsi="Tahoma" w:cs="Tahoma"/>
          <w:sz w:val="20"/>
          <w:highlight w:val="green"/>
        </w:rPr>
        <w:t>оказанные Услуг</w:t>
      </w:r>
      <w:r w:rsidR="00CD60EE" w:rsidRPr="00DD7155">
        <w:rPr>
          <w:rFonts w:ascii="Tahoma" w:hAnsi="Tahoma" w:cs="Tahoma"/>
          <w:sz w:val="20"/>
          <w:highlight w:val="green"/>
        </w:rPr>
        <w:t>и</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Pr="00DD7155">
        <w:rPr>
          <w:rFonts w:ascii="Tahoma" w:hAnsi="Tahoma" w:cs="Tahoma"/>
          <w:sz w:val="20"/>
          <w:highlight w:val="red"/>
        </w:rPr>
        <w:t>поставленный</w:t>
      </w:r>
      <w:r w:rsidRPr="00DD7155">
        <w:rPr>
          <w:rFonts w:ascii="Tahoma" w:hAnsi="Tahoma" w:cs="Tahoma"/>
          <w:sz w:val="20"/>
        </w:rPr>
        <w:t xml:space="preserve"> </w:t>
      </w:r>
      <w:r w:rsidR="00CD60EE" w:rsidRPr="00DD7155">
        <w:rPr>
          <w:rFonts w:ascii="Tahoma" w:hAnsi="Tahoma" w:cs="Tahoma"/>
          <w:sz w:val="20"/>
          <w:highlight w:val="red"/>
        </w:rPr>
        <w:t>Товар</w:t>
      </w:r>
      <w:r w:rsidR="00526E69" w:rsidRPr="00526E69">
        <w:rPr>
          <w:rFonts w:ascii="Tahoma" w:hAnsi="Tahoma" w:cs="Tahoma"/>
          <w:b/>
          <w:color w:val="FF0000"/>
          <w:sz w:val="20"/>
        </w:rPr>
        <w:t>]</w:t>
      </w:r>
      <w:r w:rsidR="00EC24A8" w:rsidRPr="00526E69">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EC24A8" w:rsidRPr="00DD7155">
        <w:rPr>
          <w:rFonts w:ascii="Tahoma" w:hAnsi="Tahoma" w:cs="Tahoma"/>
          <w:sz w:val="20"/>
        </w:rPr>
        <w:t>/</w:t>
      </w:r>
      <w:r w:rsidRPr="00DD7155">
        <w:rPr>
          <w:rFonts w:ascii="Tahoma" w:hAnsi="Tahoma" w:cs="Tahoma"/>
          <w:sz w:val="20"/>
          <w:highlight w:val="magenta"/>
        </w:rPr>
        <w:t>переданные Права на ПО</w:t>
      </w:r>
      <w:r w:rsidR="00526E69" w:rsidRPr="00526E69">
        <w:rPr>
          <w:rFonts w:ascii="Tahoma" w:hAnsi="Tahoma" w:cs="Tahoma"/>
          <w:b/>
          <w:color w:val="FF0000"/>
          <w:sz w:val="20"/>
        </w:rPr>
        <w:t>]</w:t>
      </w:r>
      <w:r w:rsidRPr="00DD7155">
        <w:rPr>
          <w:rFonts w:ascii="Tahoma" w:hAnsi="Tahoma" w:cs="Tahoma"/>
          <w:sz w:val="20"/>
        </w:rPr>
        <w:t>, окажется меньше суммы, предусмотренной настоящим пунктом, убытки Подрядчика компенсируются в пределах такой разницы</w:t>
      </w:r>
      <w:r w:rsidR="003A2644" w:rsidRPr="00DD7155">
        <w:rPr>
          <w:rFonts w:ascii="Tahoma" w:hAnsi="Tahoma" w:cs="Tahoma"/>
          <w:sz w:val="20"/>
        </w:rPr>
        <w:t>.</w:t>
      </w:r>
      <w:r w:rsidR="00526E69" w:rsidRPr="00526E69">
        <w:rPr>
          <w:rFonts w:ascii="Tahoma" w:hAnsi="Tahoma" w:cs="Tahoma"/>
          <w:b/>
          <w:color w:val="FF0000"/>
          <w:sz w:val="20"/>
        </w:rPr>
        <w:t>]</w:t>
      </w:r>
    </w:p>
    <w:p w14:paraId="248005EB" w14:textId="6F6B9E8E" w:rsidR="00C0666C" w:rsidRPr="00DD7155" w:rsidRDefault="00C0666C" w:rsidP="002F68A6">
      <w:pPr>
        <w:pStyle w:val="afff1"/>
        <w:numPr>
          <w:ilvl w:val="1"/>
          <w:numId w:val="13"/>
        </w:numPr>
        <w:spacing w:before="120" w:after="240"/>
        <w:ind w:left="142" w:hanging="1135"/>
        <w:rPr>
          <w:rFonts w:ascii="Tahoma" w:hAnsi="Tahoma" w:cs="Tahoma"/>
          <w:sz w:val="20"/>
        </w:rPr>
      </w:pPr>
      <w:r w:rsidRPr="00DD7155">
        <w:rPr>
          <w:rFonts w:ascii="Tahoma" w:hAnsi="Tahoma" w:cs="Tahoma"/>
          <w:sz w:val="20"/>
        </w:rPr>
        <w:t xml:space="preserve">Гарантийный </w:t>
      </w:r>
      <w:r w:rsidR="006C5455" w:rsidRPr="00DD7155">
        <w:rPr>
          <w:rFonts w:ascii="Tahoma" w:hAnsi="Tahoma" w:cs="Tahoma"/>
          <w:sz w:val="20"/>
        </w:rPr>
        <w:t>срок</w:t>
      </w:r>
      <w:r w:rsidRPr="00DD7155">
        <w:rPr>
          <w:rFonts w:ascii="Tahoma" w:hAnsi="Tahoma" w:cs="Tahoma"/>
          <w:sz w:val="20"/>
        </w:rPr>
        <w:t xml:space="preserve"> на Работы</w:t>
      </w:r>
      <w:r w:rsidR="004A37E7" w:rsidRPr="00DD7155">
        <w:rPr>
          <w:rFonts w:ascii="Tahoma" w:hAnsi="Tahoma" w:cs="Tahoma"/>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Демонтажные работы</w:t>
      </w:r>
      <w:r w:rsidR="00526E69" w:rsidRPr="00526E69">
        <w:rPr>
          <w:rFonts w:ascii="Tahoma" w:hAnsi="Tahoma" w:cs="Tahoma"/>
          <w:b/>
          <w:color w:val="FF0000"/>
          <w:sz w:val="20"/>
        </w:rPr>
        <w:t>]</w:t>
      </w:r>
      <w:r w:rsidR="00273F03">
        <w:rPr>
          <w:rFonts w:ascii="Tahoma" w:hAnsi="Tahoma" w:cs="Tahoma"/>
          <w:b/>
          <w:color w:val="FF0000"/>
          <w:sz w:val="20"/>
        </w:rPr>
        <w:t xml:space="preserve"> </w:t>
      </w:r>
      <w:r w:rsidR="00273F03" w:rsidRPr="00526E69">
        <w:rPr>
          <w:rFonts w:ascii="Tahoma" w:hAnsi="Tahoma" w:cs="Tahoma"/>
          <w:b/>
          <w:color w:val="FF0000"/>
          <w:sz w:val="20"/>
          <w:u w:color="FF0000"/>
        </w:rPr>
        <w:t>[</w:t>
      </w:r>
      <w:r w:rsidR="00273F03" w:rsidRPr="00DD7155">
        <w:rPr>
          <w:rFonts w:ascii="Tahoma" w:hAnsi="Tahoma" w:cs="Tahoma"/>
          <w:sz w:val="20"/>
          <w:highlight w:val="red"/>
        </w:rPr>
        <w:t>/Товар</w:t>
      </w:r>
      <w:r w:rsidR="00273F03" w:rsidRPr="00526E69">
        <w:rPr>
          <w:rFonts w:ascii="Tahoma" w:hAnsi="Tahoma" w:cs="Tahoma"/>
          <w:b/>
          <w:color w:val="FF0000"/>
          <w:sz w:val="20"/>
        </w:rPr>
        <w:t>]</w:t>
      </w:r>
      <w:r w:rsidR="00273F03" w:rsidRPr="00DD7155">
        <w:rPr>
          <w:rFonts w:ascii="Tahoma" w:hAnsi="Tahoma" w:cs="Tahoma"/>
          <w:sz w:val="20"/>
        </w:rPr>
        <w:t xml:space="preserve"> </w:t>
      </w:r>
      <w:r w:rsidR="00273F03" w:rsidRPr="00516769">
        <w:rPr>
          <w:rFonts w:ascii="Tahoma" w:hAnsi="Tahoma" w:cs="Tahoma"/>
          <w:b/>
          <w:color w:val="FF0000"/>
          <w:sz w:val="20"/>
          <w:highlight w:val="lightGray"/>
          <w:u w:color="FF0000"/>
        </w:rPr>
        <w:t>[</w:t>
      </w:r>
      <w:r w:rsidR="00273F03" w:rsidRPr="00516769">
        <w:rPr>
          <w:rFonts w:ascii="Tahoma" w:hAnsi="Tahoma" w:cs="Tahoma"/>
          <w:sz w:val="20"/>
          <w:highlight w:val="lightGray"/>
        </w:rPr>
        <w:t>/Документацию</w:t>
      </w:r>
      <w:r w:rsidR="00273F03" w:rsidRPr="00516769">
        <w:rPr>
          <w:rFonts w:ascii="Tahoma" w:hAnsi="Tahoma" w:cs="Tahoma"/>
          <w:b/>
          <w:color w:val="FF0000"/>
          <w:sz w:val="20"/>
          <w:highlight w:val="lightGray"/>
        </w:rPr>
        <w:t>]</w:t>
      </w:r>
      <w:r w:rsidRPr="00DD7155">
        <w:rPr>
          <w:rFonts w:ascii="Tahoma" w:hAnsi="Tahoma" w:cs="Tahoma"/>
          <w:sz w:val="20"/>
        </w:rPr>
        <w:t xml:space="preserve">, </w:t>
      </w:r>
      <w:r w:rsidR="00F23622" w:rsidRPr="00DD7155">
        <w:rPr>
          <w:rFonts w:ascii="Tahoma" w:hAnsi="Tahoma" w:cs="Tahoma"/>
          <w:sz w:val="20"/>
        </w:rPr>
        <w:t>принятые Заказчиком до даты прекращении Договора</w:t>
      </w:r>
      <w:r w:rsidRPr="00DD7155">
        <w:rPr>
          <w:rFonts w:ascii="Tahoma" w:hAnsi="Tahoma" w:cs="Tahoma"/>
          <w:sz w:val="20"/>
        </w:rPr>
        <w:t>, рав</w:t>
      </w:r>
      <w:r w:rsidR="00F831FA" w:rsidRPr="00DD7155">
        <w:rPr>
          <w:rFonts w:ascii="Tahoma" w:hAnsi="Tahoma" w:cs="Tahoma"/>
          <w:sz w:val="20"/>
        </w:rPr>
        <w:t>ен</w:t>
      </w:r>
      <w:r w:rsidRPr="00DD7155">
        <w:rPr>
          <w:rFonts w:ascii="Tahoma" w:hAnsi="Tahoma" w:cs="Tahoma"/>
          <w:sz w:val="20"/>
        </w:rPr>
        <w:t xml:space="preserve"> указанному в </w:t>
      </w:r>
      <w:r w:rsidR="00A71CEB" w:rsidRPr="00DD7155">
        <w:rPr>
          <w:rFonts w:ascii="Tahoma" w:hAnsi="Tahoma" w:cs="Tahoma"/>
          <w:sz w:val="20"/>
        </w:rPr>
        <w:t xml:space="preserve">разделе «Гарантийный </w:t>
      </w:r>
      <w:r w:rsidR="006C5455" w:rsidRPr="00DD7155">
        <w:rPr>
          <w:rFonts w:ascii="Tahoma" w:hAnsi="Tahoma" w:cs="Tahoma"/>
          <w:sz w:val="20"/>
        </w:rPr>
        <w:t>срок</w:t>
      </w:r>
      <w:r w:rsidR="00A71CEB" w:rsidRPr="00DD7155">
        <w:rPr>
          <w:rFonts w:ascii="Tahoma" w:hAnsi="Tahoma" w:cs="Tahoma"/>
          <w:sz w:val="20"/>
        </w:rPr>
        <w:t>»</w:t>
      </w:r>
      <w:r w:rsidRPr="00DD7155">
        <w:rPr>
          <w:rFonts w:ascii="Tahoma" w:hAnsi="Tahoma" w:cs="Tahoma"/>
          <w:sz w:val="20"/>
        </w:rPr>
        <w:t xml:space="preserve">. </w:t>
      </w:r>
      <w:r w:rsidR="00F831FA" w:rsidRPr="00DD7155">
        <w:rPr>
          <w:rFonts w:ascii="Tahoma" w:hAnsi="Tahoma" w:cs="Tahoma"/>
          <w:sz w:val="20"/>
        </w:rPr>
        <w:t>Н</w:t>
      </w:r>
      <w:r w:rsidRPr="00DD7155">
        <w:rPr>
          <w:rFonts w:ascii="Tahoma" w:hAnsi="Tahoma" w:cs="Tahoma"/>
          <w:sz w:val="20"/>
        </w:rPr>
        <w:t xml:space="preserve">ачало Гарантийного </w:t>
      </w:r>
      <w:r w:rsidR="006C5455" w:rsidRPr="00DD7155">
        <w:rPr>
          <w:rFonts w:ascii="Tahoma" w:hAnsi="Tahoma" w:cs="Tahoma"/>
          <w:sz w:val="20"/>
        </w:rPr>
        <w:t xml:space="preserve">срока </w:t>
      </w:r>
      <w:r w:rsidRPr="00DD7155">
        <w:rPr>
          <w:rFonts w:ascii="Tahoma" w:hAnsi="Tahoma" w:cs="Tahoma"/>
          <w:sz w:val="20"/>
        </w:rPr>
        <w:t xml:space="preserve">исчисляется от даты подписания Сторонами последнего Акта </w:t>
      </w:r>
      <w:r w:rsidR="00F3310F" w:rsidRPr="00DD7155">
        <w:rPr>
          <w:rFonts w:ascii="Tahoma" w:hAnsi="Tahoma" w:cs="Tahoma"/>
          <w:sz w:val="20"/>
        </w:rPr>
        <w:t>формы КС-2</w:t>
      </w:r>
      <w:r w:rsidR="00D27315" w:rsidRPr="00DD7155">
        <w:rPr>
          <w:rFonts w:ascii="Tahoma" w:hAnsi="Tahoma" w:cs="Tahoma"/>
          <w:sz w:val="20"/>
        </w:rPr>
        <w:t xml:space="preserve"> </w:t>
      </w:r>
      <w:r w:rsidRPr="00DD7155">
        <w:rPr>
          <w:rFonts w:ascii="Tahoma" w:hAnsi="Tahoma" w:cs="Tahoma"/>
          <w:sz w:val="20"/>
        </w:rPr>
        <w:t>на выполненные Подрядчиком до даты прекращени</w:t>
      </w:r>
      <w:r w:rsidR="004A37E7" w:rsidRPr="00DD7155">
        <w:rPr>
          <w:rFonts w:ascii="Tahoma" w:hAnsi="Tahoma" w:cs="Tahoma"/>
          <w:sz w:val="20"/>
        </w:rPr>
        <w:t>я</w:t>
      </w:r>
      <w:r w:rsidRPr="00DD7155">
        <w:rPr>
          <w:rFonts w:ascii="Tahoma" w:hAnsi="Tahoma" w:cs="Tahoma"/>
          <w:sz w:val="20"/>
        </w:rPr>
        <w:t xml:space="preserve"> Договора Рабо</w:t>
      </w:r>
      <w:r w:rsidRPr="00273F03">
        <w:rPr>
          <w:rFonts w:ascii="Tahoma" w:hAnsi="Tahoma" w:cs="Tahoma"/>
          <w:sz w:val="20"/>
        </w:rPr>
        <w:t>ты</w:t>
      </w:r>
      <w:r w:rsidR="00273F03" w:rsidRPr="00F16DDB">
        <w:rPr>
          <w:rFonts w:ascii="Tahoma" w:hAnsi="Tahoma" w:cs="Tahoma"/>
          <w:b/>
          <w:color w:val="00B050"/>
          <w:sz w:val="20"/>
        </w:rPr>
        <w:t xml:space="preserve"> </w:t>
      </w:r>
      <w:r w:rsidR="00526E69" w:rsidRPr="00526E69">
        <w:rPr>
          <w:rFonts w:ascii="Tahoma" w:hAnsi="Tahoma" w:cs="Tahoma"/>
          <w:b/>
          <w:color w:val="FF0000"/>
          <w:sz w:val="20"/>
        </w:rPr>
        <w:t>[</w:t>
      </w:r>
      <w:r w:rsidR="004A37E7" w:rsidRPr="00DD7155">
        <w:rPr>
          <w:rFonts w:ascii="Tahoma" w:hAnsi="Tahoma" w:cs="Tahoma"/>
          <w:b/>
          <w:color w:val="00B050"/>
          <w:sz w:val="20"/>
          <w:highlight w:val="black"/>
        </w:rPr>
        <w:t>, Демонтажные работы</w:t>
      </w:r>
      <w:r w:rsidR="00526E69" w:rsidRPr="00526E69">
        <w:rPr>
          <w:rFonts w:ascii="Tahoma" w:hAnsi="Tahoma" w:cs="Tahoma"/>
          <w:b/>
          <w:color w:val="FF0000"/>
          <w:sz w:val="20"/>
        </w:rPr>
        <w:t>]</w:t>
      </w:r>
      <w:r w:rsidR="00273F03">
        <w:rPr>
          <w:rFonts w:ascii="Tahoma" w:hAnsi="Tahoma" w:cs="Tahoma"/>
          <w:b/>
          <w:color w:val="FF0000"/>
          <w:sz w:val="20"/>
        </w:rPr>
        <w:t xml:space="preserve"> </w:t>
      </w:r>
      <w:r w:rsidR="00273F03" w:rsidRPr="00526E69">
        <w:rPr>
          <w:rFonts w:ascii="Tahoma" w:hAnsi="Tahoma" w:cs="Tahoma"/>
          <w:b/>
          <w:color w:val="FF0000"/>
          <w:sz w:val="20"/>
          <w:u w:color="FF0000"/>
        </w:rPr>
        <w:t>[</w:t>
      </w:r>
      <w:r w:rsidR="00273F03" w:rsidRPr="00DD7155">
        <w:rPr>
          <w:rFonts w:ascii="Tahoma" w:hAnsi="Tahoma" w:cs="Tahoma"/>
          <w:sz w:val="20"/>
          <w:highlight w:val="red"/>
        </w:rPr>
        <w:t>/Товар</w:t>
      </w:r>
      <w:r w:rsidR="00273F03" w:rsidRPr="00526E69">
        <w:rPr>
          <w:rFonts w:ascii="Tahoma" w:hAnsi="Tahoma" w:cs="Tahoma"/>
          <w:b/>
          <w:color w:val="FF0000"/>
          <w:sz w:val="20"/>
        </w:rPr>
        <w:t>]</w:t>
      </w:r>
      <w:r w:rsidR="00273F03" w:rsidRPr="00DD7155">
        <w:rPr>
          <w:rFonts w:ascii="Tahoma" w:hAnsi="Tahoma" w:cs="Tahoma"/>
          <w:sz w:val="20"/>
        </w:rPr>
        <w:t xml:space="preserve"> </w:t>
      </w:r>
      <w:r w:rsidR="00273F03" w:rsidRPr="00516769">
        <w:rPr>
          <w:rFonts w:ascii="Tahoma" w:hAnsi="Tahoma" w:cs="Tahoma"/>
          <w:b/>
          <w:color w:val="FF0000"/>
          <w:sz w:val="20"/>
          <w:highlight w:val="lightGray"/>
          <w:u w:color="FF0000"/>
        </w:rPr>
        <w:t>[</w:t>
      </w:r>
      <w:r w:rsidR="00273F03" w:rsidRPr="00516769">
        <w:rPr>
          <w:rFonts w:ascii="Tahoma" w:hAnsi="Tahoma" w:cs="Tahoma"/>
          <w:sz w:val="20"/>
          <w:highlight w:val="lightGray"/>
        </w:rPr>
        <w:t>/Документацию</w:t>
      </w:r>
      <w:r w:rsidR="00273F03" w:rsidRPr="00516769">
        <w:rPr>
          <w:rFonts w:ascii="Tahoma" w:hAnsi="Tahoma" w:cs="Tahoma"/>
          <w:b/>
          <w:color w:val="FF0000"/>
          <w:sz w:val="20"/>
          <w:highlight w:val="lightGray"/>
        </w:rPr>
        <w:t>]</w:t>
      </w:r>
      <w:r w:rsidRPr="00DD7155">
        <w:rPr>
          <w:rFonts w:ascii="Tahoma" w:hAnsi="Tahoma" w:cs="Tahoma"/>
          <w:sz w:val="20"/>
        </w:rPr>
        <w:t>.</w:t>
      </w:r>
    </w:p>
    <w:p w14:paraId="5E6FBB8C" w14:textId="77777777" w:rsidR="00C0666C" w:rsidRPr="00DD7155" w:rsidRDefault="00C0666C"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По окончании Гарантийного </w:t>
      </w:r>
      <w:r w:rsidR="006C5455" w:rsidRPr="00DD7155">
        <w:rPr>
          <w:rFonts w:ascii="Tahoma" w:hAnsi="Tahoma" w:cs="Tahoma"/>
          <w:sz w:val="20"/>
        </w:rPr>
        <w:t xml:space="preserve">срока </w:t>
      </w:r>
      <w:r w:rsidRPr="00DD7155">
        <w:rPr>
          <w:rFonts w:ascii="Tahoma" w:hAnsi="Tahoma" w:cs="Tahoma"/>
          <w:sz w:val="20"/>
        </w:rPr>
        <w:t xml:space="preserve">Стороны подписывают соответствующий Акт об окончании Гарантийного </w:t>
      </w:r>
      <w:r w:rsidR="006C5455" w:rsidRPr="00DD7155">
        <w:rPr>
          <w:rFonts w:ascii="Tahoma" w:hAnsi="Tahoma" w:cs="Tahoma"/>
          <w:sz w:val="20"/>
        </w:rPr>
        <w:t>срока</w:t>
      </w:r>
      <w:r w:rsidRPr="00DD7155">
        <w:rPr>
          <w:rFonts w:ascii="Tahoma" w:hAnsi="Tahoma" w:cs="Tahoma"/>
          <w:sz w:val="20"/>
        </w:rPr>
        <w:t>.</w:t>
      </w:r>
    </w:p>
    <w:p w14:paraId="7F7AC605" w14:textId="0C3D0892" w:rsidR="0055165F" w:rsidRDefault="00526E69" w:rsidP="002F68A6">
      <w:pPr>
        <w:tabs>
          <w:tab w:val="left" w:pos="284"/>
        </w:tabs>
        <w:spacing w:before="120" w:after="240"/>
        <w:ind w:left="142" w:firstLine="0"/>
        <w:rPr>
          <w:rFonts w:ascii="Tahoma" w:hAnsi="Tahoma" w:cs="Tahoma"/>
          <w:sz w:val="20"/>
        </w:rPr>
      </w:pPr>
      <w:r w:rsidRPr="00526E69">
        <w:rPr>
          <w:rFonts w:ascii="Tahoma" w:hAnsi="Tahoma" w:cs="Tahoma"/>
          <w:b/>
          <w:color w:val="FF0000"/>
          <w:sz w:val="20"/>
          <w:u w:color="FF0000"/>
        </w:rPr>
        <w:t>[</w:t>
      </w:r>
      <w:r w:rsidR="0055165F" w:rsidRPr="00DD7155">
        <w:rPr>
          <w:rFonts w:ascii="Tahoma" w:hAnsi="Tahoma" w:cs="Tahoma"/>
          <w:sz w:val="20"/>
          <w:highlight w:val="red"/>
        </w:rPr>
        <w:t xml:space="preserve">Гарантийный </w:t>
      </w:r>
      <w:r w:rsidR="006C5455" w:rsidRPr="00DD7155">
        <w:rPr>
          <w:rFonts w:ascii="Tahoma" w:hAnsi="Tahoma" w:cs="Tahoma"/>
          <w:sz w:val="20"/>
          <w:highlight w:val="red"/>
        </w:rPr>
        <w:t>срок</w:t>
      </w:r>
      <w:r w:rsidR="0055165F" w:rsidRPr="00DD7155">
        <w:rPr>
          <w:rFonts w:ascii="Tahoma" w:hAnsi="Tahoma" w:cs="Tahoma"/>
          <w:sz w:val="20"/>
          <w:highlight w:val="red"/>
        </w:rPr>
        <w:t xml:space="preserve"> на </w:t>
      </w:r>
      <w:r w:rsidR="003A1FCD" w:rsidRPr="00DD7155">
        <w:rPr>
          <w:rFonts w:ascii="Tahoma" w:hAnsi="Tahoma" w:cs="Tahoma"/>
          <w:sz w:val="20"/>
          <w:highlight w:val="red"/>
        </w:rPr>
        <w:t xml:space="preserve">принятый Заказчиком </w:t>
      </w:r>
      <w:r w:rsidR="0055165F" w:rsidRPr="00DD7155">
        <w:rPr>
          <w:rFonts w:ascii="Tahoma" w:hAnsi="Tahoma" w:cs="Tahoma"/>
          <w:sz w:val="20"/>
          <w:highlight w:val="red"/>
        </w:rPr>
        <w:t xml:space="preserve">до даты прекращения Договора и несмонтированный Товар, </w:t>
      </w:r>
      <w:r w:rsidR="00702B04" w:rsidRPr="00DD7155">
        <w:rPr>
          <w:rFonts w:ascii="Tahoma" w:hAnsi="Tahoma" w:cs="Tahoma"/>
          <w:sz w:val="20"/>
          <w:highlight w:val="red"/>
        </w:rPr>
        <w:t>равен</w:t>
      </w:r>
      <w:r w:rsidR="0055165F" w:rsidRPr="00DD7155">
        <w:rPr>
          <w:rFonts w:ascii="Tahoma" w:hAnsi="Tahoma" w:cs="Tahoma"/>
          <w:sz w:val="20"/>
          <w:highlight w:val="red"/>
        </w:rPr>
        <w:t xml:space="preserve"> указанному в </w:t>
      </w:r>
      <w:r w:rsidR="00A71CEB" w:rsidRPr="00DD7155">
        <w:rPr>
          <w:rFonts w:ascii="Tahoma" w:hAnsi="Tahoma" w:cs="Tahoma"/>
          <w:sz w:val="20"/>
          <w:highlight w:val="red"/>
        </w:rPr>
        <w:t xml:space="preserve">разделе «Гарантийный </w:t>
      </w:r>
      <w:r w:rsidR="006C5455" w:rsidRPr="00DD7155">
        <w:rPr>
          <w:rFonts w:ascii="Tahoma" w:hAnsi="Tahoma" w:cs="Tahoma"/>
          <w:sz w:val="20"/>
          <w:highlight w:val="red"/>
        </w:rPr>
        <w:t>срок</w:t>
      </w:r>
      <w:r w:rsidR="00A71CEB" w:rsidRPr="00DD7155">
        <w:rPr>
          <w:rFonts w:ascii="Tahoma" w:hAnsi="Tahoma" w:cs="Tahoma"/>
          <w:sz w:val="20"/>
          <w:highlight w:val="red"/>
        </w:rPr>
        <w:t>»</w:t>
      </w:r>
      <w:r w:rsidR="008469AF" w:rsidRPr="00DD7155">
        <w:rPr>
          <w:rFonts w:ascii="Tahoma" w:hAnsi="Tahoma" w:cs="Tahoma"/>
          <w:sz w:val="20"/>
          <w:highlight w:val="red"/>
        </w:rPr>
        <w:t>.</w:t>
      </w:r>
      <w:r w:rsidRPr="00526E69">
        <w:rPr>
          <w:rFonts w:ascii="Tahoma" w:hAnsi="Tahoma" w:cs="Tahoma"/>
          <w:b/>
          <w:color w:val="FF0000"/>
          <w:sz w:val="20"/>
        </w:rPr>
        <w:t>]</w:t>
      </w:r>
      <w:r w:rsidR="0055165F" w:rsidRPr="00DD7155">
        <w:rPr>
          <w:rFonts w:ascii="Tahoma" w:hAnsi="Tahoma" w:cs="Tahoma"/>
          <w:sz w:val="20"/>
        </w:rPr>
        <w:t xml:space="preserve"> </w:t>
      </w:r>
    </w:p>
    <w:p w14:paraId="1C7E7194" w14:textId="6CC60579" w:rsidR="0080684A" w:rsidRPr="00DD7155" w:rsidRDefault="0080684A" w:rsidP="002F68A6">
      <w:pPr>
        <w:tabs>
          <w:tab w:val="left" w:pos="284"/>
        </w:tabs>
        <w:spacing w:before="120" w:after="240"/>
        <w:ind w:left="142" w:firstLine="0"/>
        <w:rPr>
          <w:rFonts w:ascii="Tahoma" w:hAnsi="Tahoma" w:cs="Tahoma"/>
          <w:sz w:val="20"/>
        </w:rPr>
      </w:pPr>
      <w:r w:rsidRPr="00526E69">
        <w:rPr>
          <w:rFonts w:ascii="Tahoma" w:hAnsi="Tahoma" w:cs="Tahoma"/>
          <w:b/>
          <w:color w:val="FF0000"/>
          <w:sz w:val="20"/>
          <w:u w:color="FF0000"/>
        </w:rPr>
        <w:t>[</w:t>
      </w:r>
      <w:r w:rsidRPr="0080684A">
        <w:rPr>
          <w:rFonts w:ascii="Tahoma" w:hAnsi="Tahoma" w:cs="Tahoma"/>
          <w:sz w:val="20"/>
          <w:highlight w:val="darkMagenta"/>
        </w:rPr>
        <w:t>Если иное не согласовано сторонами, условия Договора о коммерческом кредите сохраняют свое действие в случае расторжения договора</w:t>
      </w:r>
      <w:r>
        <w:rPr>
          <w:rFonts w:ascii="Tahoma" w:hAnsi="Tahoma" w:cs="Tahoma"/>
          <w:sz w:val="20"/>
        </w:rPr>
        <w:t>.</w:t>
      </w:r>
      <w:r w:rsidRPr="0080684A">
        <w:rPr>
          <w:rFonts w:ascii="Tahoma" w:hAnsi="Tahoma" w:cs="Tahoma"/>
          <w:b/>
          <w:color w:val="FF0000"/>
          <w:sz w:val="20"/>
        </w:rPr>
        <w:t xml:space="preserve"> </w:t>
      </w:r>
      <w:r w:rsidRPr="00526E69">
        <w:rPr>
          <w:rFonts w:ascii="Tahoma" w:hAnsi="Tahoma" w:cs="Tahoma"/>
          <w:b/>
          <w:color w:val="FF0000"/>
          <w:sz w:val="20"/>
        </w:rPr>
        <w:t>]</w:t>
      </w:r>
    </w:p>
    <w:p w14:paraId="15386B5B" w14:textId="0860F004" w:rsidR="00902640" w:rsidRPr="00DD7155" w:rsidRDefault="00312A58" w:rsidP="002F68A6">
      <w:pPr>
        <w:pStyle w:val="1"/>
        <w:numPr>
          <w:ilvl w:val="0"/>
          <w:numId w:val="13"/>
        </w:numPr>
        <w:spacing w:before="120" w:after="240"/>
        <w:ind w:left="142" w:hanging="1135"/>
        <w:jc w:val="both"/>
        <w:rPr>
          <w:rFonts w:ascii="Tahoma" w:hAnsi="Tahoma" w:cs="Tahoma"/>
          <w:sz w:val="20"/>
        </w:rPr>
      </w:pPr>
      <w:bookmarkStart w:id="367" w:name="_Toc182842279"/>
      <w:bookmarkStart w:id="368" w:name="_Toc182842280"/>
      <w:bookmarkStart w:id="369" w:name="_Toc182842281"/>
      <w:bookmarkStart w:id="370" w:name="_Toc182842282"/>
      <w:bookmarkStart w:id="371" w:name="_Toc528580318"/>
      <w:bookmarkStart w:id="372" w:name="_Toc124437120"/>
      <w:bookmarkStart w:id="373" w:name="_Toc132134360"/>
      <w:bookmarkStart w:id="374" w:name="_Toc133432167"/>
      <w:bookmarkStart w:id="375" w:name="_Toc159513149"/>
      <w:bookmarkStart w:id="376" w:name="_Toc159523014"/>
      <w:bookmarkStart w:id="377" w:name="_Toc182842283"/>
      <w:bookmarkEnd w:id="363"/>
      <w:bookmarkEnd w:id="364"/>
      <w:bookmarkEnd w:id="367"/>
      <w:bookmarkEnd w:id="368"/>
      <w:bookmarkEnd w:id="369"/>
      <w:bookmarkEnd w:id="370"/>
      <w:r w:rsidRPr="00DD7155">
        <w:rPr>
          <w:rFonts w:ascii="Tahoma" w:hAnsi="Tahoma" w:cs="Tahoma"/>
          <w:sz w:val="20"/>
        </w:rPr>
        <w:t>ПРОЧИЕ УСЛОВИЯ</w:t>
      </w:r>
      <w:bookmarkEnd w:id="371"/>
      <w:bookmarkEnd w:id="372"/>
      <w:bookmarkEnd w:id="373"/>
      <w:bookmarkEnd w:id="374"/>
      <w:bookmarkEnd w:id="375"/>
      <w:bookmarkEnd w:id="376"/>
      <w:bookmarkEnd w:id="377"/>
    </w:p>
    <w:p w14:paraId="307B47AB" w14:textId="77777777" w:rsidR="00195B8A" w:rsidRPr="00DD7155" w:rsidRDefault="00195B8A" w:rsidP="002F68A6">
      <w:pPr>
        <w:pStyle w:val="afff1"/>
        <w:numPr>
          <w:ilvl w:val="1"/>
          <w:numId w:val="13"/>
        </w:numPr>
        <w:tabs>
          <w:tab w:val="left" w:pos="284"/>
        </w:tabs>
        <w:spacing w:before="120" w:after="240"/>
        <w:ind w:left="142" w:hanging="1135"/>
        <w:rPr>
          <w:rFonts w:ascii="Tahoma" w:hAnsi="Tahoma" w:cs="Tahoma"/>
          <w:sz w:val="20"/>
        </w:rPr>
      </w:pPr>
      <w:bookmarkStart w:id="378" w:name="_Toc305139567"/>
      <w:bookmarkEnd w:id="365"/>
      <w:bookmarkEnd w:id="366"/>
      <w:r w:rsidRPr="00DD7155">
        <w:rPr>
          <w:rFonts w:ascii="Tahoma" w:hAnsi="Tahoma" w:cs="Tahoma"/>
          <w:sz w:val="20"/>
        </w:rPr>
        <w:t xml:space="preserve">Подрядчик подтверждает, что ознакомлен с </w:t>
      </w:r>
      <w:r w:rsidR="007C1D1B" w:rsidRPr="00DD7155">
        <w:rPr>
          <w:rFonts w:ascii="Tahoma" w:hAnsi="Tahoma" w:cs="Tahoma"/>
          <w:sz w:val="20"/>
        </w:rPr>
        <w:t xml:space="preserve">Общими условиями договоров </w:t>
      </w:r>
      <w:r w:rsidRPr="00DD7155">
        <w:rPr>
          <w:rFonts w:ascii="Tahoma" w:hAnsi="Tahoma" w:cs="Tahoma"/>
          <w:sz w:val="20"/>
        </w:rPr>
        <w:t>до момента заключения Договора, осознает их смысл и полностью согласен с ними.</w:t>
      </w:r>
    </w:p>
    <w:p w14:paraId="04793B26" w14:textId="5659280D" w:rsidR="00195B8A" w:rsidRPr="00DD7155" w:rsidRDefault="00195B8A"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РФ в Арбитражном суде </w:t>
      </w:r>
      <w:r w:rsidR="00526E69" w:rsidRPr="00526E69">
        <w:rPr>
          <w:rFonts w:ascii="Tahoma" w:hAnsi="Tahoma" w:cs="Tahoma"/>
          <w:b/>
          <w:color w:val="FF0000"/>
          <w:sz w:val="20"/>
          <w:u w:color="FF0000"/>
        </w:rPr>
        <w:t>[</w:t>
      </w:r>
      <w:r w:rsidR="00456818" w:rsidRPr="00DD7155">
        <w:rPr>
          <w:rFonts w:ascii="Tahoma" w:hAnsi="Tahoma" w:cs="Tahoma"/>
          <w:sz w:val="20"/>
        </w:rPr>
        <w:t>•</w:t>
      </w:r>
      <w:r w:rsidR="00526E69" w:rsidRPr="00526E69">
        <w:rPr>
          <w:rFonts w:ascii="Tahoma" w:hAnsi="Tahoma" w:cs="Tahoma"/>
          <w:b/>
          <w:color w:val="FF0000"/>
          <w:sz w:val="20"/>
        </w:rPr>
        <w:t>]</w:t>
      </w:r>
      <w:r w:rsidRPr="00F16DDB">
        <w:rPr>
          <w:rFonts w:ascii="Tahoma" w:hAnsi="Tahoma" w:cs="Tahoma"/>
          <w:b/>
          <w:color w:val="FF0000"/>
          <w:sz w:val="20"/>
          <w:vertAlign w:val="superscript"/>
        </w:rPr>
        <w:footnoteReference w:id="338"/>
      </w:r>
      <w:r w:rsidRPr="00DD7155">
        <w:rPr>
          <w:rFonts w:ascii="Tahoma" w:hAnsi="Tahoma" w:cs="Tahoma"/>
          <w:sz w:val="20"/>
        </w:rPr>
        <w:t>.</w:t>
      </w:r>
    </w:p>
    <w:p w14:paraId="39DED3FB" w14:textId="5D2E629E" w:rsidR="00DB2749" w:rsidRDefault="00DB2749" w:rsidP="002F68A6">
      <w:pPr>
        <w:pStyle w:val="afff1"/>
        <w:numPr>
          <w:ilvl w:val="1"/>
          <w:numId w:val="13"/>
        </w:numPr>
        <w:tabs>
          <w:tab w:val="left" w:pos="284"/>
        </w:tabs>
        <w:spacing w:before="120" w:after="240"/>
        <w:ind w:left="142" w:hanging="1135"/>
        <w:rPr>
          <w:rFonts w:ascii="Tahoma" w:hAnsi="Tahoma" w:cs="Tahoma"/>
          <w:sz w:val="20"/>
        </w:rPr>
      </w:pPr>
      <w:bookmarkStart w:id="379" w:name="_Toc528580329"/>
      <w:r w:rsidRPr="00DD7155">
        <w:rPr>
          <w:rFonts w:ascii="Tahoma" w:hAnsi="Tahoma" w:cs="Tahoma"/>
          <w:sz w:val="20"/>
        </w:rPr>
        <w:t xml:space="preserve">Введение каких-либо ограничений (в частности, санкций со стороны </w:t>
      </w:r>
      <w:r w:rsidR="000B0FD6" w:rsidRPr="00DD7155">
        <w:rPr>
          <w:rFonts w:ascii="Tahoma" w:hAnsi="Tahoma" w:cs="Tahoma"/>
          <w:sz w:val="20"/>
        </w:rPr>
        <w:t>Уполно</w:t>
      </w:r>
      <w:r w:rsidRPr="00DD7155">
        <w:rPr>
          <w:rFonts w:ascii="Tahoma" w:hAnsi="Tahoma" w:cs="Tahoma"/>
          <w:sz w:val="20"/>
        </w:rPr>
        <w:t>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w:t>
      </w:r>
      <w:r w:rsidR="006D5673" w:rsidRPr="00DD7155">
        <w:rPr>
          <w:rFonts w:ascii="Tahoma" w:hAnsi="Tahoma" w:cs="Tahoma"/>
          <w:sz w:val="20"/>
        </w:rPr>
        <w:t>сполнения Договора Подрядчиком.</w:t>
      </w:r>
    </w:p>
    <w:p w14:paraId="578A24AF" w14:textId="1DF2FD21" w:rsidR="009822CE" w:rsidRDefault="009822CE" w:rsidP="002F68A6">
      <w:pPr>
        <w:pStyle w:val="afff1"/>
        <w:numPr>
          <w:ilvl w:val="1"/>
          <w:numId w:val="13"/>
        </w:numPr>
        <w:tabs>
          <w:tab w:val="left" w:pos="284"/>
        </w:tabs>
        <w:spacing w:before="120" w:after="240"/>
        <w:ind w:left="142" w:hanging="1135"/>
        <w:rPr>
          <w:rFonts w:ascii="Tahoma" w:hAnsi="Tahoma" w:cs="Tahoma"/>
          <w:sz w:val="20"/>
        </w:rPr>
      </w:pPr>
      <w:r w:rsidRPr="00420A0B">
        <w:rPr>
          <w:rFonts w:ascii="Tahoma" w:hAnsi="Tahoma" w:cs="Tahoma"/>
          <w:b/>
          <w:color w:val="FF0000"/>
          <w:sz w:val="20"/>
          <w:szCs w:val="20"/>
          <w:u w:color="FF0000"/>
        </w:rPr>
        <w:t>[</w:t>
      </w:r>
      <w:r>
        <w:rPr>
          <w:rFonts w:ascii="Tahoma" w:hAnsi="Tahoma" w:cs="Tahoma"/>
          <w:sz w:val="20"/>
        </w:rPr>
        <w:t xml:space="preserve">Договор заключается взамен досрочно расторгнутого договора </w:t>
      </w:r>
      <w:r w:rsidRPr="00420A0B">
        <w:rPr>
          <w:rFonts w:ascii="Tahoma" w:hAnsi="Tahoma" w:cs="Tahoma"/>
          <w:b/>
          <w:color w:val="FF0000"/>
          <w:sz w:val="20"/>
          <w:szCs w:val="20"/>
        </w:rPr>
        <w:t>[</w:t>
      </w:r>
      <w:r w:rsidRPr="00420A0B">
        <w:rPr>
          <w:rFonts w:ascii="Tahoma" w:hAnsi="Tahoma" w:cs="Tahoma"/>
          <w:b/>
          <w:sz w:val="20"/>
          <w:szCs w:val="20"/>
        </w:rPr>
        <w:t>●</w:t>
      </w:r>
      <w:r w:rsidRPr="00420A0B">
        <w:rPr>
          <w:rFonts w:ascii="Tahoma" w:hAnsi="Tahoma" w:cs="Tahoma"/>
          <w:b/>
          <w:color w:val="FF0000"/>
          <w:sz w:val="20"/>
          <w:szCs w:val="20"/>
        </w:rPr>
        <w:t>]</w:t>
      </w:r>
      <w:r>
        <w:rPr>
          <w:rStyle w:val="ad"/>
          <w:b/>
          <w:color w:val="FF0000"/>
          <w:szCs w:val="20"/>
        </w:rPr>
        <w:footnoteReference w:id="339"/>
      </w:r>
      <w:r w:rsidRPr="00526E69">
        <w:rPr>
          <w:rFonts w:ascii="Tahoma" w:hAnsi="Tahoma" w:cs="Tahoma"/>
          <w:b/>
          <w:color w:val="FF0000"/>
          <w:sz w:val="20"/>
        </w:rPr>
        <w:t>]</w:t>
      </w:r>
      <w:r>
        <w:rPr>
          <w:rStyle w:val="ad"/>
          <w:b/>
          <w:color w:val="FF0000"/>
          <w:szCs w:val="20"/>
        </w:rPr>
        <w:footnoteReference w:id="340"/>
      </w:r>
      <w:r w:rsidRPr="00F16DDB">
        <w:rPr>
          <w:rFonts w:ascii="Tahoma" w:hAnsi="Tahoma" w:cs="Tahoma"/>
          <w:sz w:val="20"/>
        </w:rPr>
        <w:t>.</w:t>
      </w:r>
    </w:p>
    <w:p w14:paraId="1FC9DF54" w14:textId="77777777" w:rsidR="009822CE" w:rsidRPr="00EE5904" w:rsidRDefault="009822CE" w:rsidP="00F16DDB">
      <w:pPr>
        <w:tabs>
          <w:tab w:val="left" w:pos="284"/>
        </w:tabs>
        <w:spacing w:before="120" w:after="240"/>
        <w:ind w:left="142" w:firstLine="0"/>
        <w:rPr>
          <w:rFonts w:ascii="Tahoma" w:hAnsi="Tahoma" w:cs="Tahoma"/>
          <w:sz w:val="20"/>
        </w:rPr>
      </w:pPr>
      <w:r w:rsidRPr="00EE5904">
        <w:rPr>
          <w:rFonts w:ascii="Tahoma" w:hAnsi="Tahoma" w:cs="Tahoma"/>
          <w:i/>
          <w:sz w:val="20"/>
        </w:rPr>
        <w:t xml:space="preserve">ЕСЛИ </w:t>
      </w:r>
      <w:r>
        <w:rPr>
          <w:rFonts w:ascii="Tahoma" w:hAnsi="Tahoma" w:cs="Tahoma"/>
          <w:i/>
          <w:sz w:val="20"/>
        </w:rPr>
        <w:t>КОНТРАГЕНТ НА МОМЕНТ ЗАКЛЮЧЕНИЕ ДОГВОРА ОЦЕНИЛ ИСПОЛНЕННОЕ ПО ДОСРОЧНО РАСТОРГНОТОМУ ДОГОВОРУ</w:t>
      </w:r>
      <w:r w:rsidRPr="00EE5904">
        <w:rPr>
          <w:rFonts w:ascii="Tahoma" w:hAnsi="Tahoma" w:cs="Tahoma"/>
          <w:i/>
          <w:sz w:val="20"/>
        </w:rPr>
        <w:t>:</w:t>
      </w:r>
    </w:p>
    <w:p w14:paraId="1E896918" w14:textId="77777777" w:rsidR="009822CE" w:rsidRPr="00EE5904" w:rsidRDefault="009822CE" w:rsidP="009822CE">
      <w:pPr>
        <w:ind w:firstLine="142"/>
        <w:rPr>
          <w:rFonts w:ascii="Tahoma" w:hAnsi="Tahoma" w:cs="Tahoma"/>
          <w:sz w:val="20"/>
          <w:szCs w:val="20"/>
        </w:rPr>
      </w:pPr>
      <w:r w:rsidRPr="00EE5904">
        <w:rPr>
          <w:rFonts w:ascii="Tahoma" w:hAnsi="Tahoma" w:cs="Tahoma"/>
          <w:b/>
          <w:color w:val="FF0000"/>
          <w:sz w:val="20"/>
          <w:szCs w:val="20"/>
          <w:u w:color="FF0000"/>
        </w:rPr>
        <w:t>[</w:t>
      </w:r>
      <w:r w:rsidRPr="00EE5904">
        <w:rPr>
          <w:rFonts w:ascii="Tahoma" w:hAnsi="Tahoma" w:cs="Tahoma"/>
          <w:sz w:val="20"/>
          <w:szCs w:val="20"/>
        </w:rPr>
        <w:t xml:space="preserve">На дату заключения Договора: </w:t>
      </w:r>
    </w:p>
    <w:p w14:paraId="18916D73" w14:textId="77777777" w:rsidR="009822CE" w:rsidRPr="00EE5904" w:rsidRDefault="009822CE" w:rsidP="009822CE">
      <w:pPr>
        <w:ind w:left="142" w:firstLine="0"/>
        <w:rPr>
          <w:rFonts w:ascii="Tahoma" w:hAnsi="Tahoma" w:cs="Tahoma"/>
          <w:sz w:val="20"/>
          <w:szCs w:val="20"/>
        </w:rPr>
      </w:pPr>
      <w:r w:rsidRPr="00EE5904">
        <w:rPr>
          <w:rFonts w:ascii="Tahoma" w:hAnsi="Tahoma" w:cs="Tahoma"/>
          <w:sz w:val="20"/>
          <w:szCs w:val="20"/>
        </w:rPr>
        <w:t>- Заказчик предоставил всю необходимую информацию и документы касательно исполненного по досрочно расторгнутому договору, Контрагент подтверждает полноту и корректность предоставленных сведений;</w:t>
      </w:r>
    </w:p>
    <w:p w14:paraId="1E20A34E" w14:textId="77777777" w:rsidR="009822CE" w:rsidRPr="00EE5904" w:rsidRDefault="009822CE" w:rsidP="009822CE">
      <w:pPr>
        <w:ind w:left="142" w:firstLine="0"/>
        <w:rPr>
          <w:rFonts w:ascii="Tahoma" w:hAnsi="Tahoma" w:cs="Tahoma"/>
          <w:sz w:val="20"/>
          <w:szCs w:val="20"/>
        </w:rPr>
      </w:pPr>
      <w:r w:rsidRPr="00EE5904">
        <w:rPr>
          <w:rFonts w:ascii="Tahoma" w:hAnsi="Tahoma" w:cs="Tahoma"/>
          <w:sz w:val="20"/>
          <w:szCs w:val="20"/>
        </w:rPr>
        <w:t xml:space="preserve">- Контрагент оценил исполнение по досрочно расторгнутому договору и не имеет каких-либо замечаний, </w:t>
      </w:r>
      <w:r>
        <w:rPr>
          <w:rFonts w:ascii="Tahoma" w:hAnsi="Tahoma" w:cs="Tahoma"/>
          <w:sz w:val="20"/>
          <w:szCs w:val="20"/>
        </w:rPr>
        <w:t>препятствующих надлежащему исполнению</w:t>
      </w:r>
      <w:r w:rsidRPr="00EE5904">
        <w:rPr>
          <w:rFonts w:ascii="Tahoma" w:hAnsi="Tahoma" w:cs="Tahoma"/>
          <w:sz w:val="20"/>
          <w:szCs w:val="20"/>
        </w:rPr>
        <w:t xml:space="preserve"> обязательств по Договору, за исключением возможных замечаний по скрытым недостаткам, а также недостаткам, которые в силу своей специфики не могли быть обнаружены. </w:t>
      </w:r>
    </w:p>
    <w:p w14:paraId="6525A899" w14:textId="77777777" w:rsidR="009822CE" w:rsidRDefault="009822CE" w:rsidP="009822CE">
      <w:pPr>
        <w:ind w:left="142" w:firstLine="0"/>
        <w:rPr>
          <w:rFonts w:ascii="Tahoma" w:hAnsi="Tahoma" w:cs="Tahoma"/>
          <w:b/>
          <w:color w:val="FF0000"/>
          <w:sz w:val="20"/>
          <w:szCs w:val="20"/>
          <w:u w:color="FF0000"/>
        </w:rPr>
      </w:pPr>
      <w:r w:rsidRPr="00EE5904">
        <w:rPr>
          <w:rFonts w:ascii="Tahoma" w:hAnsi="Tahoma" w:cs="Tahoma"/>
          <w:sz w:val="20"/>
          <w:szCs w:val="20"/>
        </w:rPr>
        <w:t>Контрагент не вправе впоследствии ссылаться на иное в обоснование нарушения им обязательств по Договору</w:t>
      </w:r>
      <w:r w:rsidRPr="00EE5904">
        <w:rPr>
          <w:rFonts w:ascii="Tahoma" w:hAnsi="Tahoma" w:cs="Tahoma"/>
          <w:b/>
          <w:color w:val="FF0000"/>
          <w:sz w:val="20"/>
          <w:szCs w:val="20"/>
          <w:u w:color="FF0000"/>
        </w:rPr>
        <w:t>]</w:t>
      </w:r>
    </w:p>
    <w:p w14:paraId="70C1D770" w14:textId="77777777" w:rsidR="009822CE" w:rsidRPr="00EE5904" w:rsidRDefault="009822CE" w:rsidP="009822CE">
      <w:pPr>
        <w:pStyle w:val="afff1"/>
        <w:tabs>
          <w:tab w:val="left" w:pos="284"/>
        </w:tabs>
        <w:spacing w:before="120" w:after="240"/>
        <w:ind w:left="142"/>
        <w:rPr>
          <w:rFonts w:ascii="Tahoma" w:hAnsi="Tahoma" w:cs="Tahoma"/>
          <w:sz w:val="20"/>
        </w:rPr>
      </w:pPr>
      <w:r w:rsidRPr="00DD7155">
        <w:rPr>
          <w:rFonts w:ascii="Tahoma" w:hAnsi="Tahoma" w:cs="Tahoma"/>
          <w:b/>
          <w:color w:val="FF0000"/>
          <w:sz w:val="20"/>
        </w:rPr>
        <w:t>/</w:t>
      </w:r>
    </w:p>
    <w:p w14:paraId="5772C611" w14:textId="77777777" w:rsidR="009822CE" w:rsidRPr="00EE5904" w:rsidRDefault="009822CE" w:rsidP="009822CE">
      <w:pPr>
        <w:tabs>
          <w:tab w:val="left" w:pos="284"/>
        </w:tabs>
        <w:spacing w:before="120" w:after="240"/>
        <w:ind w:firstLine="142"/>
        <w:rPr>
          <w:rFonts w:ascii="Tahoma" w:hAnsi="Tahoma" w:cs="Tahoma"/>
          <w:sz w:val="20"/>
        </w:rPr>
      </w:pPr>
      <w:r w:rsidRPr="00EE5904">
        <w:rPr>
          <w:rFonts w:ascii="Tahoma" w:hAnsi="Tahoma" w:cs="Tahoma"/>
          <w:i/>
          <w:sz w:val="20"/>
        </w:rPr>
        <w:t xml:space="preserve">ЕСЛИ </w:t>
      </w:r>
      <w:r>
        <w:rPr>
          <w:rFonts w:ascii="Tahoma" w:hAnsi="Tahoma" w:cs="Tahoma"/>
          <w:i/>
          <w:sz w:val="20"/>
        </w:rPr>
        <w:t>КОНТРАГЕНТ НЕ ОЦЕНИВАЛ ИСПОЛНЕНИЕ ПО ДОСРОЧНО РАСТОРГНОТОМУ ДОГОВОРУ</w:t>
      </w:r>
      <w:r w:rsidRPr="00EE5904">
        <w:rPr>
          <w:rFonts w:ascii="Tahoma" w:hAnsi="Tahoma" w:cs="Tahoma"/>
          <w:i/>
          <w:sz w:val="20"/>
        </w:rPr>
        <w:t>:</w:t>
      </w:r>
    </w:p>
    <w:p w14:paraId="6925670B" w14:textId="77777777" w:rsidR="009822CE" w:rsidRPr="00EE5904" w:rsidRDefault="009822CE" w:rsidP="009822CE">
      <w:pPr>
        <w:pStyle w:val="affffc"/>
        <w:spacing w:before="120" w:after="120"/>
        <w:ind w:left="142" w:firstLine="0"/>
        <w:rPr>
          <w:rFonts w:ascii="Tahoma" w:eastAsiaTheme="minorHAnsi" w:hAnsi="Tahoma" w:cs="Tahoma"/>
          <w:color w:val="auto"/>
          <w:sz w:val="20"/>
          <w:szCs w:val="20"/>
          <w:bdr w:val="none" w:sz="0" w:space="0" w:color="auto"/>
          <w:lang w:eastAsia="en-US"/>
        </w:rPr>
      </w:pPr>
      <w:r w:rsidRPr="00EE5904">
        <w:rPr>
          <w:rFonts w:ascii="Tahoma" w:hAnsi="Tahoma" w:cs="Tahoma"/>
          <w:b/>
          <w:color w:val="FF0000"/>
          <w:sz w:val="20"/>
          <w:szCs w:val="20"/>
          <w:u w:color="FF0000"/>
        </w:rPr>
        <w:t>[</w:t>
      </w:r>
      <w:r w:rsidRPr="00EE5904">
        <w:rPr>
          <w:rFonts w:ascii="Tahoma" w:eastAsiaTheme="minorHAnsi" w:hAnsi="Tahoma" w:cs="Tahoma"/>
          <w:color w:val="auto"/>
          <w:sz w:val="20"/>
          <w:szCs w:val="20"/>
          <w:bdr w:val="none" w:sz="0" w:space="0" w:color="auto"/>
          <w:lang w:eastAsia="en-US"/>
        </w:rPr>
        <w:t xml:space="preserve">В течении </w:t>
      </w:r>
      <w:r w:rsidRPr="00EE5904">
        <w:rPr>
          <w:rFonts w:ascii="Tahoma" w:eastAsiaTheme="minorHAnsi" w:hAnsi="Tahoma" w:cs="Tahoma"/>
          <w:b/>
          <w:color w:val="FF0000"/>
          <w:sz w:val="20"/>
          <w:szCs w:val="20"/>
          <w:bdr w:val="none" w:sz="0" w:space="0" w:color="auto"/>
          <w:lang w:eastAsia="en-US"/>
        </w:rPr>
        <w:t>[</w:t>
      </w:r>
      <w:r w:rsidRPr="00EE5904">
        <w:rPr>
          <w:rFonts w:ascii="Tahoma" w:eastAsiaTheme="minorHAnsi" w:hAnsi="Tahoma" w:cs="Tahoma"/>
          <w:b/>
          <w:color w:val="auto"/>
          <w:sz w:val="20"/>
          <w:szCs w:val="20"/>
          <w:bdr w:val="none" w:sz="0" w:space="0" w:color="auto"/>
          <w:lang w:eastAsia="en-US"/>
        </w:rPr>
        <w:t>●</w:t>
      </w:r>
      <w:r w:rsidRPr="00EE5904">
        <w:rPr>
          <w:rFonts w:ascii="Tahoma" w:eastAsiaTheme="minorHAnsi" w:hAnsi="Tahoma" w:cs="Tahoma"/>
          <w:b/>
          <w:color w:val="FF0000"/>
          <w:sz w:val="20"/>
          <w:szCs w:val="20"/>
          <w:bdr w:val="none" w:sz="0" w:space="0" w:color="auto"/>
          <w:lang w:eastAsia="en-US"/>
        </w:rPr>
        <w:t>]</w:t>
      </w:r>
      <w:r w:rsidRPr="00EE5904">
        <w:rPr>
          <w:rFonts w:ascii="Tahoma" w:eastAsiaTheme="minorHAnsi" w:hAnsi="Tahoma" w:cs="Tahoma"/>
          <w:color w:val="FF0000"/>
          <w:sz w:val="20"/>
          <w:szCs w:val="20"/>
          <w:bdr w:val="none" w:sz="0" w:space="0" w:color="auto"/>
          <w:lang w:eastAsia="en-US"/>
        </w:rPr>
        <w:t xml:space="preserve"> </w:t>
      </w:r>
      <w:r w:rsidRPr="00EE5904">
        <w:rPr>
          <w:rFonts w:ascii="Tahoma" w:eastAsiaTheme="minorHAnsi" w:hAnsi="Tahoma" w:cs="Tahoma"/>
          <w:color w:val="auto"/>
          <w:sz w:val="20"/>
          <w:szCs w:val="20"/>
          <w:bdr w:val="none" w:sz="0" w:space="0" w:color="auto"/>
          <w:lang w:eastAsia="en-US"/>
        </w:rPr>
        <w:t xml:space="preserve">дней с даты заключения Договора Заказчик обязуется передать Контрагенту документацию и иные сведения, касательно исполненного по досрочно расторгнутому договору. </w:t>
      </w:r>
    </w:p>
    <w:p w14:paraId="5AEF0E46" w14:textId="77777777" w:rsidR="009822CE" w:rsidRPr="00EE5904" w:rsidRDefault="009822CE" w:rsidP="009822CE">
      <w:pPr>
        <w:pStyle w:val="affffc"/>
        <w:spacing w:before="120" w:after="120"/>
        <w:ind w:left="142" w:firstLine="0"/>
        <w:rPr>
          <w:rFonts w:ascii="Tahoma" w:eastAsiaTheme="minorHAnsi" w:hAnsi="Tahoma" w:cs="Tahoma"/>
          <w:color w:val="auto"/>
          <w:sz w:val="20"/>
          <w:szCs w:val="20"/>
          <w:bdr w:val="none" w:sz="0" w:space="0" w:color="auto"/>
          <w:lang w:eastAsia="en-US"/>
        </w:rPr>
      </w:pPr>
      <w:r w:rsidRPr="00EE5904">
        <w:rPr>
          <w:rFonts w:ascii="Tahoma" w:eastAsiaTheme="minorHAnsi" w:hAnsi="Tahoma" w:cs="Tahoma"/>
          <w:color w:val="auto"/>
          <w:sz w:val="20"/>
          <w:szCs w:val="20"/>
          <w:bdr w:val="none" w:sz="0" w:space="0" w:color="auto"/>
          <w:lang w:eastAsia="en-US"/>
        </w:rPr>
        <w:t xml:space="preserve">Контрагент в течении </w:t>
      </w:r>
      <w:r w:rsidRPr="00EE5904">
        <w:rPr>
          <w:rFonts w:ascii="Tahoma" w:eastAsiaTheme="minorHAnsi" w:hAnsi="Tahoma" w:cs="Tahoma"/>
          <w:b/>
          <w:color w:val="FF0000"/>
          <w:sz w:val="20"/>
          <w:szCs w:val="20"/>
          <w:bdr w:val="none" w:sz="0" w:space="0" w:color="auto"/>
          <w:lang w:eastAsia="en-US"/>
        </w:rPr>
        <w:t>[</w:t>
      </w:r>
      <w:r w:rsidRPr="00EE5904">
        <w:rPr>
          <w:rFonts w:ascii="Tahoma" w:eastAsiaTheme="minorHAnsi" w:hAnsi="Tahoma" w:cs="Tahoma"/>
          <w:b/>
          <w:color w:val="auto"/>
          <w:sz w:val="20"/>
          <w:szCs w:val="20"/>
          <w:bdr w:val="none" w:sz="0" w:space="0" w:color="auto"/>
          <w:lang w:eastAsia="en-US"/>
        </w:rPr>
        <w:t>●</w:t>
      </w:r>
      <w:r w:rsidRPr="00EE5904">
        <w:rPr>
          <w:rFonts w:ascii="Tahoma" w:eastAsiaTheme="minorHAnsi" w:hAnsi="Tahoma" w:cs="Tahoma"/>
          <w:b/>
          <w:color w:val="FF0000"/>
          <w:sz w:val="20"/>
          <w:szCs w:val="20"/>
          <w:bdr w:val="none" w:sz="0" w:space="0" w:color="auto"/>
          <w:lang w:eastAsia="en-US"/>
        </w:rPr>
        <w:t>]</w:t>
      </w:r>
      <w:r w:rsidRPr="00EE5904">
        <w:rPr>
          <w:rFonts w:ascii="Tahoma" w:eastAsiaTheme="minorHAnsi" w:hAnsi="Tahoma" w:cs="Tahoma"/>
          <w:color w:val="auto"/>
          <w:sz w:val="20"/>
          <w:szCs w:val="20"/>
          <w:bdr w:val="none" w:sz="0" w:space="0" w:color="auto"/>
          <w:lang w:eastAsia="en-US"/>
        </w:rPr>
        <w:t xml:space="preserve"> дней с момента получения от Заказчика документации и сведений оценивает их полноту/ корректность, а также качество исполнения по досрочно расторгнутому договору (далее – Оценка качества), и уведомляет Заказчика:</w:t>
      </w:r>
    </w:p>
    <w:p w14:paraId="2003883F" w14:textId="77777777" w:rsidR="009822CE" w:rsidRPr="00EE5904" w:rsidRDefault="009822CE" w:rsidP="009822CE">
      <w:pPr>
        <w:pStyle w:val="affffc"/>
        <w:numPr>
          <w:ilvl w:val="0"/>
          <w:numId w:val="276"/>
        </w:numPr>
        <w:spacing w:before="120" w:after="120"/>
        <w:ind w:left="1560" w:hanging="1200"/>
        <w:rPr>
          <w:rFonts w:ascii="Tahoma" w:hAnsi="Tahoma" w:cs="Tahoma"/>
          <w:sz w:val="20"/>
          <w:szCs w:val="20"/>
        </w:rPr>
      </w:pPr>
      <w:r w:rsidRPr="00EE5904">
        <w:rPr>
          <w:rFonts w:ascii="Tahoma" w:hAnsi="Tahoma" w:cs="Tahoma"/>
          <w:sz w:val="20"/>
          <w:szCs w:val="20"/>
        </w:rPr>
        <w:t>о выявленных недостатках, препятствующих надлежащему исполнению обязательств Контрагента по Договору;</w:t>
      </w:r>
    </w:p>
    <w:p w14:paraId="428E932E" w14:textId="77777777" w:rsidR="009822CE" w:rsidRPr="00EE5904" w:rsidRDefault="009822CE" w:rsidP="009822CE">
      <w:pPr>
        <w:pStyle w:val="affffc"/>
        <w:numPr>
          <w:ilvl w:val="0"/>
          <w:numId w:val="276"/>
        </w:numPr>
        <w:spacing w:before="120" w:after="120"/>
        <w:rPr>
          <w:rFonts w:ascii="Tahoma" w:hAnsi="Tahoma" w:cs="Tahoma"/>
          <w:sz w:val="20"/>
          <w:szCs w:val="20"/>
        </w:rPr>
      </w:pPr>
      <w:r w:rsidRPr="00EE5904">
        <w:rPr>
          <w:rFonts w:ascii="Tahoma" w:hAnsi="Tahoma" w:cs="Tahoma"/>
          <w:sz w:val="20"/>
          <w:szCs w:val="20"/>
        </w:rPr>
        <w:t>об отсутствии замечаний.</w:t>
      </w:r>
    </w:p>
    <w:p w14:paraId="72B131B0" w14:textId="77777777" w:rsidR="009822CE" w:rsidRPr="00EE5904" w:rsidRDefault="009822CE" w:rsidP="009822CE">
      <w:pPr>
        <w:pStyle w:val="affffc"/>
        <w:spacing w:before="120" w:after="120"/>
        <w:ind w:left="142" w:firstLine="0"/>
        <w:rPr>
          <w:rFonts w:ascii="Tahoma" w:hAnsi="Tahoma" w:cs="Tahoma"/>
          <w:sz w:val="20"/>
          <w:szCs w:val="20"/>
        </w:rPr>
      </w:pPr>
      <w:r w:rsidRPr="00EE5904">
        <w:rPr>
          <w:rFonts w:ascii="Tahoma" w:hAnsi="Tahoma" w:cs="Tahoma"/>
          <w:sz w:val="20"/>
          <w:szCs w:val="20"/>
        </w:rPr>
        <w:t>Если в указанный срок Заказчик не получил уведомление Контрагента, Стороны исходят из отсутствия каких-либо замечаний. При этом Контрагент не вправе впоследствии ссылаться на иное в обоснование нарушения им обязательств по Договору.</w:t>
      </w:r>
    </w:p>
    <w:p w14:paraId="12CC0EF2" w14:textId="77777777" w:rsidR="009822CE" w:rsidRPr="00EE5904" w:rsidRDefault="009822CE" w:rsidP="009822CE">
      <w:pPr>
        <w:pStyle w:val="affffc"/>
        <w:spacing w:before="120" w:after="120"/>
        <w:ind w:left="142" w:firstLine="0"/>
        <w:rPr>
          <w:rFonts w:ascii="Tahoma" w:hAnsi="Tahoma" w:cs="Tahoma"/>
          <w:sz w:val="20"/>
          <w:szCs w:val="20"/>
        </w:rPr>
      </w:pPr>
      <w:r w:rsidRPr="00EE5904">
        <w:rPr>
          <w:rFonts w:ascii="Tahoma" w:hAnsi="Tahoma" w:cs="Tahoma"/>
          <w:sz w:val="20"/>
          <w:szCs w:val="20"/>
        </w:rPr>
        <w:t xml:space="preserve">Уведомление Контрагента о выявленных недостатках, не препятствующих надлежащему исполнению обязательств Контрагента по Договору, приравнивается к уведомлению Контрагента об отсутствии замечаний.  </w:t>
      </w:r>
    </w:p>
    <w:p w14:paraId="396623DE" w14:textId="77777777" w:rsidR="009822CE" w:rsidRPr="00EE5904" w:rsidRDefault="009822CE" w:rsidP="009822CE">
      <w:pPr>
        <w:pBdr>
          <w:top w:val="nil"/>
          <w:left w:val="nil"/>
          <w:bottom w:val="nil"/>
          <w:right w:val="nil"/>
          <w:between w:val="nil"/>
          <w:bar w:val="nil"/>
        </w:pBdr>
        <w:tabs>
          <w:tab w:val="left" w:pos="1560"/>
        </w:tabs>
        <w:spacing w:before="120" w:after="120"/>
        <w:rPr>
          <w:rFonts w:ascii="Tahoma" w:eastAsia="Arial Unicode MS" w:hAnsi="Tahoma" w:cs="Tahoma"/>
          <w:color w:val="000000"/>
          <w:sz w:val="20"/>
          <w:szCs w:val="20"/>
          <w:u w:color="000000"/>
          <w:bdr w:val="nil"/>
        </w:rPr>
      </w:pPr>
      <w:r w:rsidRPr="00EE5904">
        <w:rPr>
          <w:rFonts w:ascii="Tahoma" w:eastAsia="Arial Unicode MS" w:hAnsi="Tahoma" w:cs="Tahoma"/>
          <w:color w:val="000000"/>
          <w:sz w:val="20"/>
          <w:szCs w:val="20"/>
          <w:u w:color="000000"/>
          <w:bdr w:val="nil"/>
        </w:rPr>
        <w:t>Заказчик в течение 10 р.д. с даты получения уведомления о выявленных недостатках:</w:t>
      </w:r>
    </w:p>
    <w:p w14:paraId="1E7AE034" w14:textId="77777777" w:rsidR="009822CE" w:rsidRPr="00EE5904" w:rsidRDefault="009822CE" w:rsidP="009822CE">
      <w:pPr>
        <w:widowControl/>
        <w:numPr>
          <w:ilvl w:val="0"/>
          <w:numId w:val="275"/>
        </w:numPr>
        <w:pBdr>
          <w:top w:val="nil"/>
          <w:left w:val="nil"/>
          <w:bottom w:val="nil"/>
          <w:right w:val="nil"/>
          <w:between w:val="nil"/>
          <w:bar w:val="nil"/>
        </w:pBdr>
        <w:tabs>
          <w:tab w:val="left" w:pos="1560"/>
        </w:tabs>
        <w:autoSpaceDE/>
        <w:autoSpaceDN/>
        <w:adjustRightInd/>
        <w:spacing w:before="120" w:after="120"/>
        <w:rPr>
          <w:rFonts w:ascii="Tahoma" w:eastAsia="Arial Unicode MS" w:hAnsi="Tahoma" w:cs="Tahoma"/>
          <w:color w:val="000000"/>
          <w:sz w:val="20"/>
          <w:szCs w:val="20"/>
          <w:u w:color="000000"/>
          <w:bdr w:val="nil"/>
        </w:rPr>
      </w:pPr>
      <w:r w:rsidRPr="00EE5904">
        <w:rPr>
          <w:rFonts w:ascii="Tahoma" w:eastAsia="Arial Unicode MS" w:hAnsi="Tahoma" w:cs="Tahoma"/>
          <w:color w:val="000000"/>
          <w:sz w:val="20"/>
          <w:szCs w:val="20"/>
          <w:u w:color="000000"/>
          <w:bdr w:val="nil"/>
        </w:rPr>
        <w:t xml:space="preserve">информирует Контрагента о сроках и способе устранении недостатков; </w:t>
      </w:r>
    </w:p>
    <w:p w14:paraId="6AF7FB96" w14:textId="77777777" w:rsidR="009822CE" w:rsidRPr="00EE5904" w:rsidRDefault="009822CE" w:rsidP="009822CE">
      <w:pPr>
        <w:widowControl/>
        <w:numPr>
          <w:ilvl w:val="0"/>
          <w:numId w:val="275"/>
        </w:numPr>
        <w:autoSpaceDE/>
        <w:autoSpaceDN/>
        <w:adjustRightInd/>
        <w:spacing w:after="160" w:line="259" w:lineRule="auto"/>
        <w:contextualSpacing/>
        <w:rPr>
          <w:rFonts w:ascii="Tahoma" w:eastAsia="Arial Unicode MS" w:hAnsi="Tahoma" w:cs="Tahoma"/>
          <w:color w:val="000000"/>
          <w:sz w:val="20"/>
          <w:szCs w:val="20"/>
          <w:u w:color="000000"/>
          <w:bdr w:val="nil"/>
        </w:rPr>
      </w:pPr>
      <w:r w:rsidRPr="00EE5904">
        <w:rPr>
          <w:rFonts w:ascii="Tahoma" w:hAnsi="Tahoma" w:cs="Tahoma"/>
          <w:sz w:val="20"/>
          <w:szCs w:val="20"/>
        </w:rPr>
        <w:t xml:space="preserve">не соглашается с наличием недостатков и дает указание Контрагенту продолжать исполнение Договора. </w:t>
      </w:r>
    </w:p>
    <w:p w14:paraId="467B9B62" w14:textId="77777777" w:rsidR="009822CE" w:rsidRPr="00EE5904" w:rsidRDefault="009822CE" w:rsidP="009822CE">
      <w:pPr>
        <w:pStyle w:val="affffc"/>
        <w:spacing w:before="120" w:after="120"/>
        <w:ind w:left="142" w:firstLine="0"/>
        <w:rPr>
          <w:rFonts w:ascii="Tahoma" w:hAnsi="Tahoma" w:cs="Tahoma"/>
          <w:sz w:val="20"/>
          <w:szCs w:val="20"/>
        </w:rPr>
      </w:pPr>
      <w:r w:rsidRPr="00EE5904">
        <w:rPr>
          <w:rFonts w:ascii="Tahoma" w:hAnsi="Tahoma" w:cs="Tahoma"/>
          <w:sz w:val="20"/>
          <w:szCs w:val="20"/>
        </w:rPr>
        <w:t>Оценка качества не распространяются на скрытые недостатки, а также на недостатки, которые в силу своей специфики не могли быть обнаружены на момент проведения Оценки качества.</w:t>
      </w:r>
    </w:p>
    <w:p w14:paraId="331C0F50" w14:textId="0F04DC0A" w:rsidR="009822CE" w:rsidRPr="00DD7155" w:rsidRDefault="009822CE" w:rsidP="00F16DDB">
      <w:pPr>
        <w:pStyle w:val="afff1"/>
        <w:tabs>
          <w:tab w:val="left" w:pos="284"/>
        </w:tabs>
        <w:spacing w:before="120" w:after="240"/>
        <w:ind w:left="142"/>
        <w:rPr>
          <w:rFonts w:ascii="Tahoma" w:hAnsi="Tahoma" w:cs="Tahoma"/>
          <w:sz w:val="20"/>
        </w:rPr>
      </w:pPr>
      <w:r w:rsidRPr="00EE5904">
        <w:rPr>
          <w:rFonts w:ascii="Tahoma" w:hAnsi="Tahoma" w:cs="Tahoma"/>
          <w:sz w:val="20"/>
          <w:szCs w:val="20"/>
        </w:rPr>
        <w:t>Проведение Оценки качества осуществляется в счет цены Договора, не является основанием для приостановки исполнения обязательств   и учтено при определении сроков по Договору</w:t>
      </w:r>
      <w:r w:rsidRPr="00EE5904">
        <w:rPr>
          <w:rFonts w:ascii="Tahoma" w:hAnsi="Tahoma" w:cs="Tahoma"/>
          <w:b/>
          <w:color w:val="FF0000"/>
          <w:sz w:val="20"/>
          <w:szCs w:val="20"/>
          <w:u w:color="FF0000"/>
        </w:rPr>
        <w:t>]</w:t>
      </w:r>
      <w:r w:rsidRPr="00EE5904">
        <w:rPr>
          <w:rFonts w:ascii="Tahoma" w:hAnsi="Tahoma" w:cs="Tahoma"/>
          <w:sz w:val="20"/>
          <w:szCs w:val="20"/>
        </w:rPr>
        <w:t>.</w:t>
      </w:r>
    </w:p>
    <w:p w14:paraId="34772059" w14:textId="174D55C1" w:rsidR="006D5673" w:rsidRPr="00DD7155" w:rsidRDefault="00526E69" w:rsidP="002F68A6">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6D5673" w:rsidRPr="00DD7155">
        <w:rPr>
          <w:rFonts w:ascii="Tahoma" w:hAnsi="Tahoma" w:cs="Tahoma"/>
          <w:sz w:val="20"/>
        </w:rPr>
        <w:t>Подрядчик заранее выражает свое безусловное согласие на замену стороны Заказчика по Договору – одновременную передачу всех прав и обязанностей по Договору Заказчиком любому третьему лицу (передачу Договора в соответствии со статьей 392.3 Гражданского кодекса РФ), которая может быть осуществлена Заказчиком по своему усмотрению в любой момент времени, независимо от условий соглашения о передаче Договора, заключенного Заказчиком с третьим лицом.</w:t>
      </w:r>
    </w:p>
    <w:p w14:paraId="5920B9D7" w14:textId="15B1C191" w:rsidR="006D5673" w:rsidRPr="00DD7155" w:rsidRDefault="006D5673" w:rsidP="002F68A6">
      <w:pPr>
        <w:shd w:val="clear" w:color="auto" w:fill="FFFFFF"/>
        <w:tabs>
          <w:tab w:val="left" w:pos="1418"/>
          <w:tab w:val="left" w:pos="9498"/>
        </w:tabs>
        <w:spacing w:before="120" w:after="240"/>
        <w:ind w:left="142" w:right="-2" w:hanging="1135"/>
        <w:rPr>
          <w:rFonts w:ascii="Tahoma" w:hAnsi="Tahoma" w:cs="Tahoma"/>
          <w:sz w:val="20"/>
        </w:rPr>
      </w:pPr>
      <w:r w:rsidRPr="00DD7155">
        <w:rPr>
          <w:rFonts w:ascii="Tahoma" w:hAnsi="Tahoma" w:cs="Tahoma"/>
          <w:sz w:val="20"/>
        </w:rPr>
        <w:tab/>
      </w:r>
      <w:r w:rsidR="005440F0" w:rsidRPr="00DD7155">
        <w:rPr>
          <w:rFonts w:ascii="Tahoma" w:hAnsi="Tahoma" w:cs="Tahoma"/>
          <w:sz w:val="20"/>
        </w:rPr>
        <w:t xml:space="preserve">Заказчик направляет уведомление </w:t>
      </w:r>
      <w:r w:rsidRPr="00DD7155">
        <w:rPr>
          <w:rFonts w:ascii="Tahoma" w:hAnsi="Tahoma" w:cs="Tahoma"/>
          <w:sz w:val="20"/>
        </w:rPr>
        <w:t>о состоявшейся передаче Договора, в т.ч. содержащее реквизиты нового заказчика, по адресам в разделе «Реквизиты Сторон».</w:t>
      </w:r>
    </w:p>
    <w:p w14:paraId="57866032" w14:textId="277639E2" w:rsidR="00C524FA" w:rsidRPr="00DD7155" w:rsidRDefault="006D5673" w:rsidP="002F68A6">
      <w:pPr>
        <w:shd w:val="clear" w:color="auto" w:fill="FFFFFF"/>
        <w:tabs>
          <w:tab w:val="left" w:pos="1418"/>
          <w:tab w:val="left" w:pos="9498"/>
        </w:tabs>
        <w:spacing w:before="120" w:after="240"/>
        <w:ind w:left="142" w:right="-2" w:firstLine="0"/>
        <w:rPr>
          <w:rFonts w:ascii="Tahoma" w:hAnsi="Tahoma" w:cs="Tahoma"/>
          <w:sz w:val="20"/>
        </w:rPr>
      </w:pPr>
      <w:r w:rsidRPr="00DD7155">
        <w:rPr>
          <w:rFonts w:ascii="Tahoma" w:hAnsi="Tahoma" w:cs="Tahoma"/>
          <w:sz w:val="20"/>
        </w:rPr>
        <w:t>Подрядчик признает указанное уведомление достаточным доказательством состоявшейся передачи Договора и не вправе требовать предоставления каких-либо иных документов</w:t>
      </w:r>
      <w:r w:rsidR="00DB2749" w:rsidRPr="00DD7155">
        <w:rPr>
          <w:rFonts w:ascii="Tahoma" w:hAnsi="Tahoma" w:cs="Tahoma"/>
          <w:sz w:val="20"/>
        </w:rPr>
        <w:t>.</w:t>
      </w:r>
      <w:r w:rsidR="00526E69" w:rsidRPr="00526E69">
        <w:rPr>
          <w:rFonts w:ascii="Tahoma" w:hAnsi="Tahoma" w:cs="Tahoma"/>
          <w:b/>
          <w:color w:val="FF0000"/>
          <w:sz w:val="20"/>
        </w:rPr>
        <w:t>]</w:t>
      </w:r>
    </w:p>
    <w:bookmarkEnd w:id="379"/>
    <w:p w14:paraId="311074FE" w14:textId="77777777" w:rsidR="00C07E9F" w:rsidRDefault="00526E69" w:rsidP="002F68A6">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9B012A" w:rsidRPr="00DD7155">
        <w:rPr>
          <w:rFonts w:ascii="Tahoma" w:hAnsi="Tahoma" w:cs="Tahoma"/>
          <w:sz w:val="20"/>
        </w:rPr>
        <w:t>Подрядчик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Pr="00526E69">
        <w:rPr>
          <w:rFonts w:ascii="Tahoma" w:hAnsi="Tahoma" w:cs="Tahoma"/>
          <w:b/>
          <w:color w:val="FF0000"/>
          <w:sz w:val="20"/>
          <w:u w:color="FF0000"/>
        </w:rPr>
        <w:t>[</w:t>
      </w:r>
      <w:r w:rsidR="009B012A" w:rsidRPr="00DD7155">
        <w:rPr>
          <w:rFonts w:ascii="Tahoma" w:hAnsi="Tahoma" w:cs="Tahoma"/>
          <w:sz w:val="20"/>
        </w:rPr>
        <w:t>с любого адреса домена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 xml:space="preserve"> </w:t>
      </w:r>
      <w:r w:rsidRPr="00526E69">
        <w:rPr>
          <w:rFonts w:ascii="Tahoma" w:hAnsi="Tahoma" w:cs="Tahoma"/>
          <w:b/>
          <w:color w:val="FF0000"/>
          <w:sz w:val="20"/>
          <w:u w:color="FF0000"/>
        </w:rPr>
        <w:t>[</w:t>
      </w:r>
      <w:r w:rsidR="009B012A"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 xml:space="preserve"> </w:t>
      </w:r>
      <w:r w:rsidRPr="00526E69">
        <w:rPr>
          <w:rFonts w:ascii="Tahoma" w:hAnsi="Tahoma" w:cs="Tahoma"/>
          <w:b/>
          <w:color w:val="FF0000"/>
          <w:sz w:val="20"/>
          <w:u w:color="FF0000"/>
        </w:rPr>
        <w:t>[</w:t>
      </w:r>
      <w:r w:rsidR="009B012A" w:rsidRPr="00DD7155">
        <w:rPr>
          <w:rFonts w:ascii="Tahoma" w:hAnsi="Tahoma" w:cs="Tahoma"/>
          <w:sz w:val="20"/>
        </w:rPr>
        <w:t xml:space="preserve">с адресов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w:t>
      </w:r>
      <w:r w:rsidR="00D4608A" w:rsidRPr="00DD7155">
        <w:rPr>
          <w:rFonts w:ascii="Tahoma" w:hAnsi="Tahoma" w:cs="Tahoma"/>
          <w:sz w:val="20"/>
        </w:rPr>
        <w:t xml:space="preserve"> </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560EE0" w:rsidRPr="00DD7155">
        <w:rPr>
          <w:rFonts w:ascii="Tahoma" w:hAnsi="Tahoma" w:cs="Tahoma"/>
          <w:sz w:val="20"/>
        </w:rPr>
        <w:t>@</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560EE0" w:rsidRPr="00DD7155">
        <w:rPr>
          <w:rFonts w:ascii="Tahoma" w:hAnsi="Tahoma" w:cs="Tahoma"/>
          <w:sz w:val="20"/>
        </w:rPr>
        <w:t>.</w:t>
      </w:r>
      <w:r w:rsidRPr="00526E69">
        <w:rPr>
          <w:rFonts w:ascii="Tahoma" w:hAnsi="Tahoma" w:cs="Tahoma"/>
          <w:b/>
          <w:color w:val="FF0000"/>
          <w:sz w:val="20"/>
          <w:u w:color="FF0000"/>
        </w:rPr>
        <w:t>[</w:t>
      </w:r>
      <w:r w:rsidR="00456818" w:rsidRPr="00DD7155">
        <w:rPr>
          <w:rFonts w:ascii="Tahoma" w:hAnsi="Tahoma" w:cs="Tahoma"/>
          <w:sz w:val="20"/>
        </w:rPr>
        <w:t>•</w:t>
      </w:r>
      <w:r w:rsidRPr="00526E69">
        <w:rPr>
          <w:rFonts w:ascii="Tahoma" w:hAnsi="Tahoma" w:cs="Tahoma"/>
          <w:b/>
          <w:color w:val="FF0000"/>
          <w:sz w:val="20"/>
        </w:rPr>
        <w:t>]]</w:t>
      </w:r>
      <w:r w:rsidR="009B012A" w:rsidRPr="00DD7155">
        <w:rPr>
          <w:rFonts w:ascii="Tahoma" w:hAnsi="Tahoma" w:cs="Tahoma"/>
          <w:sz w:val="20"/>
        </w:rPr>
        <w:t xml:space="preserve">), соответствуют подлинникам документов/соответствует действительности. </w:t>
      </w:r>
    </w:p>
    <w:p w14:paraId="59253800" w14:textId="76FF0930" w:rsidR="009B012A" w:rsidRPr="00DD7155" w:rsidRDefault="009B012A" w:rsidP="00AE5F4C">
      <w:pPr>
        <w:pStyle w:val="afff1"/>
        <w:tabs>
          <w:tab w:val="left" w:pos="284"/>
        </w:tabs>
        <w:spacing w:before="120" w:after="240"/>
        <w:ind w:left="142"/>
        <w:rPr>
          <w:rFonts w:ascii="Tahoma" w:hAnsi="Tahoma" w:cs="Tahoma"/>
          <w:sz w:val="20"/>
        </w:rPr>
      </w:pPr>
      <w:r w:rsidRPr="00DD7155">
        <w:rPr>
          <w:rFonts w:ascii="Tahoma" w:hAnsi="Tahoma" w:cs="Tahoma"/>
          <w:sz w:val="20"/>
        </w:rPr>
        <w:t xml:space="preserve">Сторона подтверждает, что указанные адреса электронной почты на момент направления документов/информации находились под ее контролем или контролем ее </w:t>
      </w:r>
      <w:r w:rsidR="000B0FD6" w:rsidRPr="00DD7155">
        <w:rPr>
          <w:rFonts w:ascii="Tahoma" w:hAnsi="Tahoma" w:cs="Tahoma"/>
          <w:sz w:val="20"/>
        </w:rPr>
        <w:t>Уполно</w:t>
      </w:r>
      <w:r w:rsidRPr="00DD7155">
        <w:rPr>
          <w:rFonts w:ascii="Tahoma" w:hAnsi="Tahoma" w:cs="Tahoma"/>
          <w:sz w:val="20"/>
        </w:rPr>
        <w:t>моченных сотрудников/представителей.</w:t>
      </w:r>
    </w:p>
    <w:p w14:paraId="03E2500A" w14:textId="54D3FC68" w:rsidR="008D0291" w:rsidRPr="00DD7155" w:rsidRDefault="009B012A"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Документы ПАО «ГМК «Норильский никель» размещены на официальном сайте по адресу: </w:t>
      </w:r>
      <w:hyperlink r:id="rId18" w:history="1">
        <w:r w:rsidR="00752801" w:rsidRPr="00DD7155">
          <w:rPr>
            <w:rStyle w:val="ab"/>
            <w:rFonts w:ascii="Tahoma" w:hAnsi="Tahoma" w:cs="Tahoma"/>
            <w:sz w:val="20"/>
          </w:rPr>
          <w:t>https://www.nornickel.ru/company/profile/</w:t>
        </w:r>
      </w:hyperlink>
      <w:r w:rsidRPr="00DD7155">
        <w:rPr>
          <w:rFonts w:ascii="Tahoma" w:hAnsi="Tahoma" w:cs="Tahoma"/>
          <w:sz w:val="20"/>
        </w:rPr>
        <w:t>.</w:t>
      </w:r>
      <w:r w:rsidR="00526E69" w:rsidRPr="00526E69">
        <w:rPr>
          <w:rFonts w:ascii="Tahoma" w:hAnsi="Tahoma" w:cs="Tahoma"/>
          <w:b/>
          <w:color w:val="FF0000"/>
          <w:sz w:val="20"/>
        </w:rPr>
        <w:t>]</w:t>
      </w:r>
    </w:p>
    <w:p w14:paraId="1C2542A9" w14:textId="69170806" w:rsidR="002D1A12" w:rsidRPr="00DD7155" w:rsidRDefault="002D1A12"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За ущерб третьим лицам в процессе исполнения Договора отвечает Подрядчик, если не докажет, что ущерб был причинен по вине Заказчика.</w:t>
      </w:r>
    </w:p>
    <w:p w14:paraId="79DF6E83" w14:textId="61A71DF8" w:rsidR="003A517D" w:rsidRPr="00DD7155" w:rsidRDefault="00312A58" w:rsidP="002F68A6">
      <w:pPr>
        <w:pStyle w:val="1"/>
        <w:numPr>
          <w:ilvl w:val="0"/>
          <w:numId w:val="13"/>
        </w:numPr>
        <w:spacing w:before="120" w:after="240"/>
        <w:ind w:left="142" w:hanging="1135"/>
        <w:jc w:val="both"/>
        <w:rPr>
          <w:rFonts w:ascii="Tahoma" w:hAnsi="Tahoma" w:cs="Tahoma"/>
          <w:sz w:val="20"/>
        </w:rPr>
      </w:pPr>
      <w:bookmarkStart w:id="380" w:name="_Toc159513150"/>
      <w:bookmarkStart w:id="381" w:name="_Toc159523015"/>
      <w:bookmarkStart w:id="382" w:name="_Toc182842284"/>
      <w:r w:rsidRPr="00DD7155">
        <w:rPr>
          <w:rFonts w:ascii="Tahoma" w:hAnsi="Tahoma" w:cs="Tahoma"/>
          <w:sz w:val="20"/>
        </w:rPr>
        <w:t>ОПРЕДЕЛЕНИЕ И ТОЛКОВАНИЕ ТЕРМИНОВ</w:t>
      </w:r>
      <w:bookmarkEnd w:id="380"/>
      <w:bookmarkEnd w:id="381"/>
      <w:bookmarkEnd w:id="382"/>
    </w:p>
    <w:p w14:paraId="0B9F89EF" w14:textId="77777777" w:rsidR="003A517D" w:rsidRPr="00DD7155" w:rsidRDefault="003A517D"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В дополнение к терминам, определенным в других положениях Договора, используемые в нем термины имеют следующие значения: </w:t>
      </w:r>
    </w:p>
    <w:p w14:paraId="027B507F" w14:textId="0B39D581" w:rsidR="003A517D" w:rsidRPr="00DD7155" w:rsidRDefault="00526E69" w:rsidP="002D59C7">
      <w:pPr>
        <w:pStyle w:val="afff1"/>
        <w:numPr>
          <w:ilvl w:val="1"/>
          <w:numId w:val="13"/>
        </w:numPr>
        <w:tabs>
          <w:tab w:val="left" w:pos="284"/>
        </w:tabs>
        <w:spacing w:before="120" w:after="240"/>
        <w:ind w:left="142" w:hanging="1135"/>
        <w:rPr>
          <w:rFonts w:ascii="Tahoma" w:hAnsi="Tahoma" w:cs="Tahoma"/>
          <w:color w:val="FFFF00"/>
          <w:sz w:val="20"/>
          <w:highlight w:val="lightGray"/>
        </w:rPr>
      </w:pPr>
      <w:bookmarkStart w:id="383" w:name="_Toc528579854"/>
      <w:r w:rsidRPr="00526E69">
        <w:rPr>
          <w:rFonts w:ascii="Tahoma" w:hAnsi="Tahoma" w:cs="Tahoma"/>
          <w:b/>
          <w:color w:val="FF0000"/>
          <w:sz w:val="20"/>
          <w:u w:color="FF0000"/>
        </w:rPr>
        <w:t>[</w:t>
      </w:r>
      <w:r w:rsidR="00312A58" w:rsidRPr="00DD7155">
        <w:rPr>
          <w:rFonts w:ascii="Tahoma" w:hAnsi="Tahoma" w:cs="Tahoma"/>
          <w:b/>
          <w:color w:val="FFFF00"/>
          <w:sz w:val="20"/>
          <w:highlight w:val="lightGray"/>
        </w:rPr>
        <w:t>АВТОРСКИЙ НАДЗОР</w:t>
      </w:r>
      <w:r w:rsidR="00312A58" w:rsidRPr="00DD7155">
        <w:rPr>
          <w:rFonts w:ascii="Tahoma" w:hAnsi="Tahoma" w:cs="Tahoma"/>
          <w:color w:val="FFFF00"/>
          <w:sz w:val="20"/>
          <w:highlight w:val="lightGray"/>
        </w:rPr>
        <w:t xml:space="preserve"> </w:t>
      </w:r>
      <w:r w:rsidR="003A517D" w:rsidRPr="00DD7155">
        <w:rPr>
          <w:rFonts w:ascii="Tahoma" w:hAnsi="Tahoma" w:cs="Tahoma"/>
          <w:sz w:val="20"/>
        </w:rPr>
        <w:t>– контроль Подрядчиком</w:t>
      </w:r>
      <w:r w:rsidR="00142634" w:rsidRPr="00DD7155">
        <w:rPr>
          <w:rFonts w:ascii="Tahoma" w:hAnsi="Tahoma" w:cs="Tahoma"/>
          <w:sz w:val="20"/>
        </w:rPr>
        <w:t xml:space="preserve"> (</w:t>
      </w:r>
      <w:r w:rsidR="00413579" w:rsidRPr="00DD7155">
        <w:rPr>
          <w:rFonts w:ascii="Tahoma" w:hAnsi="Tahoma" w:cs="Tahoma"/>
          <w:sz w:val="20"/>
        </w:rPr>
        <w:t xml:space="preserve">соответствующим </w:t>
      </w:r>
      <w:r w:rsidR="00142634" w:rsidRPr="00DD7155">
        <w:rPr>
          <w:rFonts w:ascii="Tahoma" w:hAnsi="Tahoma" w:cs="Tahoma"/>
          <w:sz w:val="20"/>
        </w:rPr>
        <w:t>подразделением Подрядчика)</w:t>
      </w:r>
      <w:r w:rsidR="003A517D" w:rsidRPr="00DD7155">
        <w:rPr>
          <w:rFonts w:ascii="Tahoma" w:hAnsi="Tahoma" w:cs="Tahoma"/>
          <w:sz w:val="20"/>
        </w:rPr>
        <w:t xml:space="preserve">, осуществившим подготовку </w:t>
      </w:r>
      <w:r w:rsidR="00CC0FD8">
        <w:rPr>
          <w:rFonts w:ascii="Tahoma" w:hAnsi="Tahoma" w:cs="Tahoma"/>
          <w:sz w:val="20"/>
        </w:rPr>
        <w:t>ПД</w:t>
      </w:r>
      <w:r w:rsidR="003A517D" w:rsidRPr="00DD7155">
        <w:rPr>
          <w:rFonts w:ascii="Tahoma" w:hAnsi="Tahoma" w:cs="Tahoma"/>
          <w:sz w:val="20"/>
        </w:rPr>
        <w:t xml:space="preserve">, в ходе строительства соблюдения требований </w:t>
      </w:r>
      <w:r w:rsidR="00CC0FD8">
        <w:rPr>
          <w:rFonts w:ascii="Tahoma" w:hAnsi="Tahoma" w:cs="Tahoma"/>
          <w:sz w:val="20"/>
        </w:rPr>
        <w:t>ПД</w:t>
      </w:r>
      <w:r w:rsidR="003A517D" w:rsidRPr="00DD7155">
        <w:rPr>
          <w:rFonts w:ascii="Tahoma" w:hAnsi="Tahoma" w:cs="Tahoma"/>
          <w:sz w:val="20"/>
        </w:rPr>
        <w:t xml:space="preserve"> и подготовленной на её основе </w:t>
      </w:r>
      <w:r w:rsidR="00CC0FD8">
        <w:rPr>
          <w:rFonts w:ascii="Tahoma" w:hAnsi="Tahoma" w:cs="Tahoma"/>
          <w:sz w:val="20"/>
        </w:rPr>
        <w:t>РД</w:t>
      </w:r>
      <w:r w:rsidR="003A517D" w:rsidRPr="00DD7155">
        <w:rPr>
          <w:rFonts w:ascii="Tahoma" w:hAnsi="Tahoma" w:cs="Tahoma"/>
          <w:sz w:val="20"/>
        </w:rPr>
        <w:t>. Порядок проведения Авторского надзора, сроки, порядок приемки услуг указаны в Приложении «Порядок оказания услуг Авторского надзора», стоимость услуг по Авторскому надзору определяется в Приложении «Расчет договорной цены».</w:t>
      </w:r>
      <w:r w:rsidRPr="00526E69">
        <w:rPr>
          <w:rFonts w:ascii="Tahoma" w:hAnsi="Tahoma" w:cs="Tahoma"/>
          <w:b/>
          <w:color w:val="FF0000"/>
          <w:sz w:val="20"/>
        </w:rPr>
        <w:t>]</w:t>
      </w:r>
    </w:p>
    <w:p w14:paraId="4FCBD43B" w14:textId="7278A483"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637679">
        <w:rPr>
          <w:rFonts w:ascii="Tahoma" w:hAnsi="Tahoma" w:cs="Tahoma"/>
          <w:b/>
          <w:sz w:val="20"/>
          <w:shd w:val="clear" w:color="auto" w:fill="EAF1DD" w:themeFill="accent3" w:themeFillTint="33"/>
        </w:rPr>
        <w:t>АКТ ПРИЕМКИ ОБОРУДОВАНИЯ ПОСЛЕ ИНДИВИДУАЛЬНЫХ ИСПЫТАНИЙ</w:t>
      </w:r>
      <w:r w:rsidR="003A517D" w:rsidRPr="00637679">
        <w:rPr>
          <w:rFonts w:ascii="Tahoma" w:hAnsi="Tahoma" w:cs="Tahoma"/>
          <w:sz w:val="20"/>
          <w:shd w:val="clear" w:color="auto" w:fill="EAF1DD" w:themeFill="accent3" w:themeFillTint="33"/>
        </w:rPr>
        <w:t>– документ о завершении индивидуальных испытаний, составляемый по форме, утвержденной СП 68.13330.2017, подтверждающий соответствие Оборудования Требованиям и его готовность для прохождения Комплексного опробования</w:t>
      </w:r>
      <w:r w:rsidR="008008D8">
        <w:rPr>
          <w:rFonts w:ascii="Tahoma" w:hAnsi="Tahoma" w:cs="Tahoma"/>
          <w:sz w:val="20"/>
          <w:shd w:val="clear" w:color="auto" w:fill="EAF1DD" w:themeFill="accent3" w:themeFillTint="33"/>
        </w:rPr>
        <w:t xml:space="preserve"> </w:t>
      </w:r>
      <w:r w:rsidR="008008D8" w:rsidRPr="00637679">
        <w:rPr>
          <w:rFonts w:ascii="Tahoma" w:hAnsi="Tahoma" w:cs="Tahoma"/>
          <w:sz w:val="20"/>
          <w:shd w:val="clear" w:color="auto" w:fill="EAF1DD" w:themeFill="accent3" w:themeFillTint="33"/>
        </w:rPr>
        <w:t>Объект</w:t>
      </w:r>
      <w:r w:rsidR="008008D8">
        <w:rPr>
          <w:rFonts w:ascii="Tahoma" w:hAnsi="Tahoma" w:cs="Tahoma"/>
          <w:sz w:val="20"/>
          <w:shd w:val="clear" w:color="auto" w:fill="EAF1DD" w:themeFill="accent3" w:themeFillTint="33"/>
        </w:rPr>
        <w:t>а</w:t>
      </w:r>
      <w:r w:rsidR="008008D8" w:rsidRPr="00637679">
        <w:rPr>
          <w:rFonts w:ascii="Tahoma" w:hAnsi="Tahoma" w:cs="Tahoma"/>
          <w:sz w:val="20"/>
          <w:shd w:val="clear" w:color="auto" w:fill="EAF1DD" w:themeFill="accent3" w:themeFillTint="33"/>
        </w:rPr>
        <w:t xml:space="preserve"> / </w:t>
      </w:r>
      <w:r w:rsidR="008008D8" w:rsidRPr="00637679">
        <w:rPr>
          <w:rFonts w:ascii="Tahoma" w:hAnsi="Tahoma" w:cs="Tahoma"/>
          <w:b/>
          <w:color w:val="FF0000"/>
          <w:sz w:val="18"/>
          <w:u w:color="FF0000"/>
          <w:shd w:val="clear" w:color="auto" w:fill="EAF1DD" w:themeFill="accent3" w:themeFillTint="33"/>
        </w:rPr>
        <w:t>[</w:t>
      </w:r>
      <w:r w:rsidR="008008D8" w:rsidRPr="00637679">
        <w:rPr>
          <w:rFonts w:ascii="Tahoma" w:hAnsi="Tahoma" w:cs="Tahoma"/>
          <w:sz w:val="20"/>
          <w:highlight w:val="darkGreen"/>
          <w:shd w:val="clear" w:color="auto" w:fill="EAF1DD" w:themeFill="accent3" w:themeFillTint="33"/>
        </w:rPr>
        <w:t>Этап</w:t>
      </w:r>
      <w:r w:rsidR="008008D8" w:rsidRPr="00F16DDB">
        <w:rPr>
          <w:rFonts w:ascii="Tahoma" w:hAnsi="Tahoma" w:cs="Tahoma"/>
          <w:sz w:val="20"/>
          <w:highlight w:val="darkGreen"/>
          <w:shd w:val="clear" w:color="auto" w:fill="EAF1DD" w:themeFill="accent3" w:themeFillTint="33"/>
        </w:rPr>
        <w:t>а</w:t>
      </w:r>
      <w:r w:rsidR="008008D8" w:rsidRPr="00637679">
        <w:rPr>
          <w:rFonts w:ascii="Tahoma" w:hAnsi="Tahoma" w:cs="Tahoma"/>
          <w:b/>
          <w:color w:val="FF0000"/>
          <w:sz w:val="18"/>
          <w:u w:color="FF0000"/>
          <w:shd w:val="clear" w:color="auto" w:fill="EAF1DD" w:themeFill="accent3" w:themeFillTint="33"/>
        </w:rPr>
        <w:t>] / [</w:t>
      </w:r>
      <w:r w:rsidR="008008D8" w:rsidRPr="00637679">
        <w:rPr>
          <w:rFonts w:ascii="Tahoma" w:hAnsi="Tahoma" w:cs="Tahoma"/>
          <w:sz w:val="20"/>
          <w:highlight w:val="darkGreen"/>
          <w:shd w:val="clear" w:color="auto" w:fill="EAF1DD" w:themeFill="accent3" w:themeFillTint="33"/>
        </w:rPr>
        <w:t>ПК</w:t>
      </w:r>
      <w:r w:rsidR="008008D8" w:rsidRPr="00637679">
        <w:rPr>
          <w:rFonts w:ascii="Tahoma" w:hAnsi="Tahoma" w:cs="Tahoma"/>
          <w:b/>
          <w:color w:val="FF0000"/>
          <w:sz w:val="18"/>
          <w:u w:color="FF0000"/>
          <w:shd w:val="clear" w:color="auto" w:fill="EAF1DD" w:themeFill="accent3" w:themeFillTint="33"/>
        </w:rPr>
        <w:t>]/ [</w:t>
      </w:r>
      <w:r w:rsidR="008008D8">
        <w:rPr>
          <w:rFonts w:ascii="Tahoma" w:hAnsi="Tahoma" w:cs="Tahoma"/>
          <w:sz w:val="20"/>
          <w:highlight w:val="darkGreen"/>
          <w:shd w:val="clear" w:color="auto" w:fill="EAF1DD" w:themeFill="accent3" w:themeFillTint="33"/>
        </w:rPr>
        <w:t>Титульного</w:t>
      </w:r>
      <w:r w:rsidR="008008D8" w:rsidRPr="00637679">
        <w:rPr>
          <w:rFonts w:ascii="Tahoma" w:hAnsi="Tahoma" w:cs="Tahoma"/>
          <w:sz w:val="20"/>
          <w:highlight w:val="darkGreen"/>
          <w:shd w:val="clear" w:color="auto" w:fill="EAF1DD" w:themeFill="accent3" w:themeFillTint="33"/>
        </w:rPr>
        <w:t xml:space="preserve"> объект</w:t>
      </w:r>
      <w:r w:rsidR="008008D8" w:rsidRPr="00F16DDB">
        <w:rPr>
          <w:rFonts w:ascii="Tahoma" w:hAnsi="Tahoma" w:cs="Tahoma"/>
          <w:sz w:val="20"/>
          <w:highlight w:val="darkGreen"/>
          <w:shd w:val="clear" w:color="auto" w:fill="EAF1DD" w:themeFill="accent3" w:themeFillTint="33"/>
        </w:rPr>
        <w:t>а</w:t>
      </w:r>
      <w:r w:rsidR="008008D8" w:rsidRPr="00637679">
        <w:rPr>
          <w:rFonts w:ascii="Tahoma" w:hAnsi="Tahoma" w:cs="Tahoma"/>
          <w:b/>
          <w:color w:val="FF0000"/>
          <w:sz w:val="18"/>
          <w:u w:color="FF0000"/>
          <w:shd w:val="clear" w:color="auto" w:fill="EAF1DD" w:themeFill="accent3" w:themeFillTint="33"/>
        </w:rPr>
        <w:t>]</w:t>
      </w:r>
      <w:r w:rsidR="003A517D" w:rsidRPr="00637679">
        <w:rPr>
          <w:rFonts w:ascii="Tahoma" w:hAnsi="Tahoma" w:cs="Tahoma"/>
          <w:sz w:val="20"/>
          <w:shd w:val="clear" w:color="auto" w:fill="EAF1DD" w:themeFill="accent3" w:themeFillTint="33"/>
        </w:rPr>
        <w:t>.</w:t>
      </w:r>
      <w:bookmarkStart w:id="384" w:name="_Toc528579858"/>
      <w:r w:rsidRPr="00526E69">
        <w:rPr>
          <w:rFonts w:ascii="Tahoma" w:hAnsi="Tahoma" w:cs="Tahoma"/>
          <w:b/>
          <w:color w:val="FF0000"/>
          <w:sz w:val="20"/>
        </w:rPr>
        <w:t>]</w:t>
      </w:r>
    </w:p>
    <w:p w14:paraId="5999A8D6" w14:textId="1952FE3B"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637679">
        <w:rPr>
          <w:rFonts w:ascii="Tahoma" w:hAnsi="Tahoma" w:cs="Tahoma"/>
          <w:b/>
          <w:sz w:val="20"/>
          <w:shd w:val="clear" w:color="auto" w:fill="EAF1DD" w:themeFill="accent3" w:themeFillTint="33"/>
        </w:rPr>
        <w:t>АКТ ПРИЕМКИ ОБОРУДОВАНИЯ ПОСЛЕ КОМПЛЕКСНОГО ОПРОБОВАНИЯ</w:t>
      </w:r>
      <w:r w:rsidR="00312A58" w:rsidRPr="00637679">
        <w:rPr>
          <w:rFonts w:ascii="Tahoma" w:hAnsi="Tahoma" w:cs="Tahoma"/>
          <w:sz w:val="20"/>
          <w:shd w:val="clear" w:color="auto" w:fill="EAF1DD" w:themeFill="accent3" w:themeFillTint="33"/>
        </w:rPr>
        <w:t xml:space="preserve"> </w:t>
      </w:r>
      <w:r w:rsidR="003A517D" w:rsidRPr="00637679">
        <w:rPr>
          <w:rFonts w:ascii="Tahoma" w:hAnsi="Tahoma" w:cs="Tahoma"/>
          <w:sz w:val="20"/>
          <w:shd w:val="clear" w:color="auto" w:fill="EAF1DD" w:themeFill="accent3" w:themeFillTint="33"/>
        </w:rPr>
        <w:t>– документ, составляемый по форме, утвержденной СП 68.13330.2017, подтверждающий, что Оборудование на Объекте /</w:t>
      </w:r>
      <w:r w:rsidRPr="00637679">
        <w:rPr>
          <w:rFonts w:ascii="Tahoma" w:hAnsi="Tahoma" w:cs="Tahoma"/>
          <w:b/>
          <w:color w:val="FF0000"/>
          <w:sz w:val="20"/>
          <w:u w:color="FF0000"/>
          <w:shd w:val="clear" w:color="auto" w:fill="EAF1DD" w:themeFill="accent3" w:themeFillTint="33"/>
        </w:rPr>
        <w:t>[</w:t>
      </w:r>
      <w:r w:rsidR="003A517D" w:rsidRPr="00637679">
        <w:rPr>
          <w:rFonts w:ascii="Tahoma" w:hAnsi="Tahoma" w:cs="Tahoma"/>
          <w:sz w:val="20"/>
          <w:shd w:val="clear" w:color="auto" w:fill="EAF1DD" w:themeFill="accent3" w:themeFillTint="33"/>
        </w:rPr>
        <w:t>соответствующий</w:t>
      </w:r>
      <w:r w:rsidRPr="00637679">
        <w:rPr>
          <w:rFonts w:ascii="Tahoma" w:hAnsi="Tahoma" w:cs="Tahoma"/>
          <w:b/>
          <w:color w:val="FF0000"/>
          <w:sz w:val="20"/>
          <w:shd w:val="clear" w:color="auto" w:fill="EAF1DD" w:themeFill="accent3" w:themeFillTint="33"/>
        </w:rPr>
        <w:t>]</w:t>
      </w:r>
      <w:r w:rsidR="003A517D" w:rsidRPr="00637679">
        <w:rPr>
          <w:rFonts w:ascii="Tahoma" w:hAnsi="Tahoma" w:cs="Tahoma"/>
          <w:sz w:val="20"/>
          <w:shd w:val="clear" w:color="auto" w:fill="EAF1DD" w:themeFill="accent3" w:themeFillTint="33"/>
        </w:rPr>
        <w:t xml:space="preserve"> Объект /</w:t>
      </w:r>
      <w:r w:rsidR="00DA0CE0" w:rsidRPr="00637679">
        <w:rPr>
          <w:rFonts w:ascii="Tahoma" w:hAnsi="Tahoma" w:cs="Tahoma"/>
          <w:sz w:val="20"/>
          <w:shd w:val="clear" w:color="auto" w:fill="EAF1DD" w:themeFill="accent3" w:themeFillTint="33"/>
        </w:rPr>
        <w:t xml:space="preserve"> </w:t>
      </w:r>
      <w:r w:rsidRPr="00637679">
        <w:rPr>
          <w:rFonts w:ascii="Tahoma" w:hAnsi="Tahoma" w:cs="Tahoma"/>
          <w:b/>
          <w:color w:val="FF0000"/>
          <w:sz w:val="18"/>
          <w:u w:color="FF0000"/>
          <w:shd w:val="clear" w:color="auto" w:fill="EAF1DD" w:themeFill="accent3" w:themeFillTint="33"/>
        </w:rPr>
        <w:t>[</w:t>
      </w:r>
      <w:r w:rsidR="00917875" w:rsidRPr="00637679">
        <w:rPr>
          <w:rFonts w:ascii="Tahoma" w:hAnsi="Tahoma" w:cs="Tahoma"/>
          <w:sz w:val="20"/>
          <w:highlight w:val="darkGreen"/>
          <w:shd w:val="clear" w:color="auto" w:fill="EAF1DD" w:themeFill="accent3" w:themeFillTint="33"/>
        </w:rPr>
        <w:t>Этап</w:t>
      </w:r>
      <w:r w:rsidRPr="00637679">
        <w:rPr>
          <w:rFonts w:ascii="Tahoma" w:hAnsi="Tahoma" w:cs="Tahoma"/>
          <w:b/>
          <w:color w:val="FF0000"/>
          <w:sz w:val="18"/>
          <w:u w:color="FF0000"/>
          <w:shd w:val="clear" w:color="auto" w:fill="EAF1DD" w:themeFill="accent3" w:themeFillTint="33"/>
        </w:rPr>
        <w:t>]</w:t>
      </w:r>
      <w:r w:rsidR="00DA0CE0" w:rsidRPr="00637679">
        <w:rPr>
          <w:rFonts w:ascii="Tahoma" w:hAnsi="Tahoma" w:cs="Tahoma"/>
          <w:b/>
          <w:color w:val="FF0000"/>
          <w:sz w:val="18"/>
          <w:u w:color="FF0000"/>
          <w:shd w:val="clear" w:color="auto" w:fill="EAF1DD" w:themeFill="accent3" w:themeFillTint="33"/>
        </w:rPr>
        <w:t xml:space="preserve"> / </w:t>
      </w:r>
      <w:r w:rsidRPr="00637679">
        <w:rPr>
          <w:rFonts w:ascii="Tahoma" w:hAnsi="Tahoma" w:cs="Tahoma"/>
          <w:b/>
          <w:color w:val="FF0000"/>
          <w:sz w:val="18"/>
          <w:u w:color="FF0000"/>
          <w:shd w:val="clear" w:color="auto" w:fill="EAF1DD" w:themeFill="accent3" w:themeFillTint="33"/>
        </w:rPr>
        <w:t>[</w:t>
      </w:r>
      <w:r w:rsidR="00532FB9" w:rsidRPr="00637679">
        <w:rPr>
          <w:rFonts w:ascii="Tahoma" w:hAnsi="Tahoma" w:cs="Tahoma"/>
          <w:sz w:val="20"/>
          <w:highlight w:val="darkGreen"/>
          <w:shd w:val="clear" w:color="auto" w:fill="EAF1DD" w:themeFill="accent3" w:themeFillTint="33"/>
        </w:rPr>
        <w:t>ПК</w:t>
      </w:r>
      <w:r w:rsidRPr="00637679">
        <w:rPr>
          <w:rFonts w:ascii="Tahoma" w:hAnsi="Tahoma" w:cs="Tahoma"/>
          <w:b/>
          <w:color w:val="FF0000"/>
          <w:sz w:val="18"/>
          <w:u w:color="FF0000"/>
          <w:shd w:val="clear" w:color="auto" w:fill="EAF1DD" w:themeFill="accent3" w:themeFillTint="33"/>
        </w:rPr>
        <w:t>]</w:t>
      </w:r>
      <w:r w:rsidR="00DA0CE0" w:rsidRPr="00637679">
        <w:rPr>
          <w:rFonts w:ascii="Tahoma" w:hAnsi="Tahoma" w:cs="Tahoma"/>
          <w:b/>
          <w:color w:val="FF0000"/>
          <w:sz w:val="18"/>
          <w:u w:color="FF0000"/>
          <w:shd w:val="clear" w:color="auto" w:fill="EAF1DD" w:themeFill="accent3" w:themeFillTint="33"/>
        </w:rPr>
        <w:t xml:space="preserve">/ </w:t>
      </w:r>
      <w:r w:rsidRPr="00637679">
        <w:rPr>
          <w:rFonts w:ascii="Tahoma" w:hAnsi="Tahoma" w:cs="Tahoma"/>
          <w:b/>
          <w:color w:val="FF0000"/>
          <w:sz w:val="18"/>
          <w:u w:color="FF0000"/>
          <w:shd w:val="clear" w:color="auto" w:fill="EAF1DD" w:themeFill="accent3" w:themeFillTint="33"/>
        </w:rPr>
        <w:t>[</w:t>
      </w:r>
      <w:r w:rsidR="00DA0CE0" w:rsidRPr="00637679">
        <w:rPr>
          <w:rFonts w:ascii="Tahoma" w:hAnsi="Tahoma" w:cs="Tahoma"/>
          <w:sz w:val="20"/>
          <w:highlight w:val="darkGreen"/>
          <w:shd w:val="clear" w:color="auto" w:fill="EAF1DD" w:themeFill="accent3" w:themeFillTint="33"/>
        </w:rPr>
        <w:t>Титульный объект</w:t>
      </w:r>
      <w:r w:rsidRPr="00637679">
        <w:rPr>
          <w:rFonts w:ascii="Tahoma" w:hAnsi="Tahoma" w:cs="Tahoma"/>
          <w:b/>
          <w:color w:val="FF0000"/>
          <w:sz w:val="18"/>
          <w:u w:color="FF0000"/>
          <w:shd w:val="clear" w:color="auto" w:fill="EAF1DD" w:themeFill="accent3" w:themeFillTint="33"/>
        </w:rPr>
        <w:t>]</w:t>
      </w:r>
      <w:r w:rsidR="003A517D" w:rsidRPr="00637679">
        <w:rPr>
          <w:rFonts w:ascii="Tahoma" w:hAnsi="Tahoma" w:cs="Tahoma"/>
          <w:sz w:val="20"/>
          <w:shd w:val="clear" w:color="auto" w:fill="EAF1DD" w:themeFill="accent3" w:themeFillTint="33"/>
        </w:rPr>
        <w:t>, прошел Комплексное опробование (под нагрузкой) и считается готовым к вводу в эксплуатацию.</w:t>
      </w:r>
      <w:r w:rsidRPr="00526E69">
        <w:rPr>
          <w:rFonts w:ascii="Tahoma" w:hAnsi="Tahoma" w:cs="Tahoma"/>
          <w:b/>
          <w:color w:val="FF0000"/>
          <w:sz w:val="20"/>
        </w:rPr>
        <w:t>]</w:t>
      </w:r>
      <w:bookmarkEnd w:id="384"/>
    </w:p>
    <w:p w14:paraId="76EEFC92" w14:textId="7D2335D3"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color w:val="632423" w:themeColor="accent2" w:themeShade="80"/>
          <w:sz w:val="20"/>
        </w:rPr>
        <w:t>АКТ О ЗАВЕРШЕНИИ РАБОТ ПО ДОГОВОРУ</w:t>
      </w:r>
      <w:r w:rsidR="00312A58" w:rsidRPr="00DD7155">
        <w:rPr>
          <w:rFonts w:ascii="Tahoma" w:hAnsi="Tahoma" w:cs="Tahoma"/>
          <w:color w:val="632423" w:themeColor="accent2" w:themeShade="80"/>
          <w:sz w:val="20"/>
        </w:rPr>
        <w:t xml:space="preserve"> </w:t>
      </w:r>
      <w:r w:rsidR="003A517D" w:rsidRPr="00DD7155">
        <w:rPr>
          <w:rFonts w:ascii="Tahoma" w:hAnsi="Tahoma" w:cs="Tahoma"/>
          <w:color w:val="632423" w:themeColor="accent2" w:themeShade="80"/>
          <w:sz w:val="20"/>
        </w:rPr>
        <w:t xml:space="preserve">- документ, составленный по форме Приложения «Акт о завершении работ по Договору», подтверждающий факт выполнения Подрядчиком Работ по </w:t>
      </w:r>
      <w:r w:rsidRPr="00526E69">
        <w:rPr>
          <w:rFonts w:ascii="Tahoma" w:hAnsi="Tahoma" w:cs="Tahoma"/>
          <w:b/>
          <w:color w:val="FF0000"/>
          <w:sz w:val="20"/>
          <w:u w:color="FF0000"/>
        </w:rPr>
        <w:t>[</w:t>
      </w:r>
      <w:r w:rsidR="00FB2A85" w:rsidRPr="00DD7155">
        <w:rPr>
          <w:rFonts w:ascii="Tahoma" w:hAnsi="Tahoma" w:cs="Tahoma"/>
          <w:color w:val="632423" w:themeColor="accent2" w:themeShade="80"/>
          <w:sz w:val="20"/>
        </w:rPr>
        <w:t>Объекту</w:t>
      </w:r>
      <w:r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3A517D" w:rsidRPr="00DD7155">
        <w:rPr>
          <w:rFonts w:ascii="Tahoma" w:hAnsi="Tahoma" w:cs="Tahoma"/>
          <w:color w:val="632423" w:themeColor="accent2" w:themeShade="80"/>
          <w:sz w:val="20"/>
        </w:rPr>
        <w:t>(за исключением обязательств Гарантийного срока), и приемку Заказчиком их результата в установленном Договором порядке</w:t>
      </w:r>
      <w:r w:rsidR="003A517D" w:rsidRPr="00DD7155">
        <w:rPr>
          <w:rFonts w:ascii="Tahoma" w:hAnsi="Tahoma" w:cs="Tahoma"/>
          <w:sz w:val="20"/>
        </w:rPr>
        <w:t>.</w:t>
      </w:r>
      <w:r w:rsidRPr="00526E69">
        <w:rPr>
          <w:rFonts w:ascii="Tahoma" w:hAnsi="Tahoma" w:cs="Tahoma"/>
          <w:b/>
          <w:color w:val="FF0000"/>
          <w:sz w:val="20"/>
        </w:rPr>
        <w:t>]</w:t>
      </w:r>
      <w:r w:rsidR="003A517D" w:rsidRPr="00DD7155">
        <w:rPr>
          <w:rStyle w:val="ad"/>
          <w:rFonts w:ascii="Tahoma" w:hAnsi="Tahoma" w:cs="Tahoma"/>
          <w:sz w:val="20"/>
        </w:rPr>
        <w:footnoteReference w:id="341"/>
      </w:r>
      <w:r w:rsidR="003A517D" w:rsidRPr="00DD7155">
        <w:rPr>
          <w:rFonts w:ascii="Tahoma" w:hAnsi="Tahoma" w:cs="Tahoma"/>
          <w:sz w:val="20"/>
        </w:rPr>
        <w:t xml:space="preserve"> </w:t>
      </w:r>
    </w:p>
    <w:p w14:paraId="777370E3" w14:textId="36B863B7" w:rsidR="00D20CC7" w:rsidRPr="00DD7155" w:rsidRDefault="00526E69" w:rsidP="002D59C7">
      <w:pPr>
        <w:pStyle w:val="afff1"/>
        <w:numPr>
          <w:ilvl w:val="1"/>
          <w:numId w:val="13"/>
        </w:numPr>
        <w:tabs>
          <w:tab w:val="left" w:pos="284"/>
        </w:tabs>
        <w:spacing w:before="120" w:after="240"/>
        <w:ind w:left="142" w:hanging="1135"/>
        <w:rPr>
          <w:rFonts w:ascii="Tahoma" w:hAnsi="Tahoma" w:cs="Tahoma"/>
          <w:sz w:val="20"/>
          <w:highlight w:val="black"/>
        </w:rPr>
      </w:pPr>
      <w:r w:rsidRPr="00526E69">
        <w:rPr>
          <w:rFonts w:ascii="Tahoma" w:hAnsi="Tahoma" w:cs="Tahoma"/>
          <w:b/>
          <w:color w:val="FF0000"/>
          <w:sz w:val="20"/>
          <w:u w:color="FF0000"/>
        </w:rPr>
        <w:t>[</w:t>
      </w:r>
      <w:r w:rsidR="00312A58" w:rsidRPr="00DD7155">
        <w:rPr>
          <w:rFonts w:ascii="Tahoma" w:hAnsi="Tahoma" w:cs="Tahoma"/>
          <w:b/>
          <w:color w:val="00B050"/>
          <w:sz w:val="20"/>
          <w:highlight w:val="black"/>
        </w:rPr>
        <w:t>АКТ О ЗАВЕРШЕНИИ ДЕМОНТАЖНЫХ РАБОТ</w:t>
      </w:r>
      <w:r w:rsidR="00312A58" w:rsidRPr="00DD7155">
        <w:rPr>
          <w:rFonts w:ascii="Tahoma" w:hAnsi="Tahoma" w:cs="Tahoma"/>
          <w:color w:val="00B050"/>
          <w:sz w:val="20"/>
          <w:highlight w:val="black"/>
        </w:rPr>
        <w:t xml:space="preserve"> </w:t>
      </w:r>
      <w:r w:rsidR="00D20CC7" w:rsidRPr="00DD7155">
        <w:rPr>
          <w:rFonts w:ascii="Tahoma" w:hAnsi="Tahoma" w:cs="Tahoma"/>
          <w:sz w:val="20"/>
        </w:rPr>
        <w:t xml:space="preserve">- документ, составленный по форме Приложения «Акт о завершении демонтажных работ», подтверждающий выполнение Подрядчиком в полном объеме </w:t>
      </w:r>
      <w:r w:rsidR="002F7336" w:rsidRPr="00DD7155">
        <w:rPr>
          <w:rFonts w:ascii="Tahoma" w:hAnsi="Tahoma" w:cs="Tahoma"/>
          <w:sz w:val="20"/>
        </w:rPr>
        <w:t>Д</w:t>
      </w:r>
      <w:r w:rsidR="00D20CC7" w:rsidRPr="00DD7155">
        <w:rPr>
          <w:rFonts w:ascii="Tahoma" w:hAnsi="Tahoma" w:cs="Tahoma"/>
          <w:sz w:val="20"/>
        </w:rPr>
        <w:t xml:space="preserve">емонтажных </w:t>
      </w:r>
      <w:r w:rsidR="00FF1B4F" w:rsidRPr="00DD7155">
        <w:rPr>
          <w:rFonts w:ascii="Tahoma" w:hAnsi="Tahoma" w:cs="Tahoma"/>
          <w:sz w:val="20"/>
        </w:rPr>
        <w:t>р</w:t>
      </w:r>
      <w:r w:rsidR="00D20CC7" w:rsidRPr="00DD7155">
        <w:rPr>
          <w:rFonts w:ascii="Tahoma" w:hAnsi="Tahoma" w:cs="Tahoma"/>
          <w:sz w:val="20"/>
        </w:rPr>
        <w:t xml:space="preserve">абот по </w:t>
      </w:r>
      <w:r w:rsidR="00D718A9" w:rsidRPr="00DD7155">
        <w:rPr>
          <w:rFonts w:ascii="Tahoma" w:hAnsi="Tahoma" w:cs="Tahoma"/>
          <w:sz w:val="20"/>
        </w:rPr>
        <w:t>Объекту</w:t>
      </w:r>
      <w:r w:rsidR="008F17A5" w:rsidRPr="00DD7155">
        <w:rPr>
          <w:rFonts w:ascii="Tahoma" w:hAnsi="Tahoma" w:cs="Tahoma"/>
          <w:sz w:val="20"/>
        </w:rPr>
        <w:t xml:space="preserve"> (-</w:t>
      </w:r>
      <w:r w:rsidR="00D20CC7" w:rsidRPr="00DD7155">
        <w:rPr>
          <w:rFonts w:ascii="Tahoma" w:hAnsi="Tahoma" w:cs="Tahoma"/>
          <w:sz w:val="20"/>
        </w:rPr>
        <w:t>ам</w:t>
      </w:r>
      <w:r w:rsidR="008F17A5" w:rsidRPr="00DD7155">
        <w:rPr>
          <w:rFonts w:ascii="Tahoma" w:hAnsi="Tahoma" w:cs="Tahoma"/>
          <w:sz w:val="20"/>
        </w:rPr>
        <w:t>)</w:t>
      </w:r>
      <w:r w:rsidR="00D20CC7" w:rsidRPr="00DD7155">
        <w:rPr>
          <w:rFonts w:ascii="Tahoma" w:hAnsi="Tahoma" w:cs="Tahoma"/>
          <w:sz w:val="20"/>
        </w:rPr>
        <w:t xml:space="preserve"> демонтажа и приемку Заказчиком их результата в установленном Договором порядке.</w:t>
      </w:r>
      <w:r w:rsidRPr="00526E69">
        <w:rPr>
          <w:rFonts w:ascii="Tahoma" w:hAnsi="Tahoma" w:cs="Tahoma"/>
          <w:b/>
          <w:color w:val="FF0000"/>
          <w:sz w:val="20"/>
        </w:rPr>
        <w:t>]</w:t>
      </w:r>
    </w:p>
    <w:p w14:paraId="22BEBD96" w14:textId="34022031" w:rsidR="003A517D" w:rsidRPr="00DD7155" w:rsidRDefault="00526E69" w:rsidP="00EE5F3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C919BC">
        <w:rPr>
          <w:rFonts w:ascii="Tahoma" w:hAnsi="Tahoma" w:cs="Tahoma"/>
          <w:b/>
          <w:sz w:val="20"/>
          <w:shd w:val="clear" w:color="auto" w:fill="E5B8B7" w:themeFill="accent2" w:themeFillTint="66"/>
        </w:rPr>
        <w:t>АКТ О ПРИЕМЕ-СДАЧЕ ОТРЕМОНТИРОВАННЫХ, РЕКОНСТРУИРОВАННЫХ, МОДЕРНИЗИРОВАННЫХ ОБЪЕКТОВ ОСНОВНЫХ СРЕДСТВ (АКТ ФОРМЫ НН.ОС-3.1)</w:t>
      </w:r>
      <w:r w:rsidR="003A517D" w:rsidRPr="00C919BC">
        <w:rPr>
          <w:rFonts w:ascii="Tahoma" w:hAnsi="Tahoma" w:cs="Tahoma"/>
          <w:b/>
          <w:sz w:val="20"/>
          <w:shd w:val="clear" w:color="auto" w:fill="E5B8B7" w:themeFill="accent2" w:themeFillTint="66"/>
        </w:rPr>
        <w:t xml:space="preserve"> </w:t>
      </w:r>
      <w:r w:rsidR="003A517D" w:rsidRPr="00DD7155">
        <w:rPr>
          <w:rFonts w:ascii="Tahoma" w:hAnsi="Tahoma" w:cs="Tahoma"/>
          <w:i/>
          <w:sz w:val="20"/>
        </w:rPr>
        <w:t xml:space="preserve">– </w:t>
      </w:r>
      <w:r w:rsidR="003A517D" w:rsidRPr="00DD7155">
        <w:rPr>
          <w:rFonts w:ascii="Tahoma" w:hAnsi="Tahoma" w:cs="Tahoma"/>
          <w:sz w:val="20"/>
        </w:rPr>
        <w:t xml:space="preserve">документ, составленный по форме НН.ОС-3.1, оформляемый в дополнение к </w:t>
      </w:r>
      <w:r w:rsidRPr="00526E69">
        <w:rPr>
          <w:rFonts w:ascii="Tahoma" w:hAnsi="Tahoma" w:cs="Tahoma"/>
          <w:b/>
          <w:color w:val="FF0000"/>
          <w:sz w:val="20"/>
        </w:rPr>
        <w:t>[</w:t>
      </w:r>
      <w:r w:rsidR="00EE5F37" w:rsidRPr="00C919BC">
        <w:rPr>
          <w:rFonts w:ascii="Tahoma" w:hAnsi="Tahoma" w:cs="Tahoma"/>
          <w:sz w:val="20"/>
          <w:shd w:val="clear" w:color="auto" w:fill="B6DDE8" w:themeFill="accent5" w:themeFillTint="66"/>
        </w:rPr>
        <w:t>Акту приемки законченного строительством объекта</w:t>
      </w:r>
      <w:r w:rsidRPr="00526E69">
        <w:rPr>
          <w:rFonts w:ascii="Tahoma" w:hAnsi="Tahoma" w:cs="Tahoma"/>
          <w:b/>
          <w:color w:val="FF0000"/>
          <w:sz w:val="20"/>
        </w:rPr>
        <w:t>]</w:t>
      </w:r>
      <w:r w:rsidR="00EE5F37" w:rsidRPr="00DD7155">
        <w:rPr>
          <w:rFonts w:ascii="Tahoma" w:hAnsi="Tahoma" w:cs="Tahoma"/>
          <w:sz w:val="20"/>
        </w:rPr>
        <w:t xml:space="preserve"> / </w:t>
      </w:r>
      <w:r w:rsidRPr="00526E69">
        <w:rPr>
          <w:rFonts w:ascii="Tahoma" w:hAnsi="Tahoma" w:cs="Tahoma"/>
          <w:b/>
          <w:color w:val="FF0000"/>
          <w:sz w:val="20"/>
        </w:rPr>
        <w:t>[</w:t>
      </w:r>
      <w:r w:rsidR="00EE5F37" w:rsidRPr="00DD7155">
        <w:rPr>
          <w:rFonts w:ascii="Tahoma" w:hAnsi="Tahoma" w:cs="Tahoma"/>
          <w:color w:val="632423" w:themeColor="accent2" w:themeShade="80"/>
          <w:sz w:val="20"/>
        </w:rPr>
        <w:t>Акту о завершении работ по договору</w:t>
      </w:r>
      <w:r w:rsidRPr="00526E69">
        <w:rPr>
          <w:rFonts w:ascii="Tahoma" w:hAnsi="Tahoma" w:cs="Tahoma"/>
          <w:b/>
          <w:color w:val="FF0000"/>
          <w:sz w:val="20"/>
        </w:rPr>
        <w:t>]</w:t>
      </w:r>
      <w:r w:rsidR="00EE5F37" w:rsidRPr="00DD7155">
        <w:rPr>
          <w:rFonts w:ascii="Tahoma" w:hAnsi="Tahoma" w:cs="Tahoma"/>
          <w:sz w:val="20"/>
        </w:rPr>
        <w:t xml:space="preserve"> </w:t>
      </w:r>
      <w:r w:rsidR="003A517D" w:rsidRPr="00DD7155">
        <w:rPr>
          <w:rFonts w:ascii="Tahoma" w:hAnsi="Tahoma" w:cs="Tahoma"/>
          <w:sz w:val="20"/>
        </w:rPr>
        <w:t>в отношении реконструированных, модернизированных</w:t>
      </w:r>
      <w:r w:rsidR="000E2215" w:rsidRPr="00DD7155">
        <w:rPr>
          <w:rFonts w:ascii="Tahoma" w:hAnsi="Tahoma" w:cs="Tahoma"/>
          <w:sz w:val="20"/>
        </w:rPr>
        <w:t>, технически перевооруженных</w:t>
      </w:r>
      <w:r w:rsidR="003A517D" w:rsidRPr="00DD7155">
        <w:rPr>
          <w:rFonts w:ascii="Tahoma" w:hAnsi="Tahoma" w:cs="Tahoma"/>
          <w:sz w:val="20"/>
        </w:rPr>
        <w:t xml:space="preserve"> объектов основных </w:t>
      </w:r>
      <w:r w:rsidR="00CC20B3" w:rsidRPr="00DD7155">
        <w:rPr>
          <w:rFonts w:ascii="Tahoma" w:hAnsi="Tahoma" w:cs="Tahoma"/>
          <w:sz w:val="20"/>
        </w:rPr>
        <w:t>средств.</w:t>
      </w:r>
      <w:r w:rsidRPr="00526E69">
        <w:rPr>
          <w:rFonts w:ascii="Tahoma" w:hAnsi="Tahoma" w:cs="Tahoma"/>
          <w:b/>
          <w:color w:val="FF0000"/>
          <w:sz w:val="20"/>
        </w:rPr>
        <w:t>]</w:t>
      </w:r>
      <w:r w:rsidR="000E2215" w:rsidRPr="00DD7155" w:rsidDel="000E2215">
        <w:rPr>
          <w:rFonts w:ascii="Tahoma" w:hAnsi="Tahoma" w:cs="Tahoma"/>
          <w:b/>
          <w:color w:val="FF0000"/>
          <w:sz w:val="20"/>
        </w:rPr>
        <w:t xml:space="preserve"> </w:t>
      </w:r>
    </w:p>
    <w:p w14:paraId="70AB70E6" w14:textId="33CDC323" w:rsidR="00772AE1" w:rsidRPr="00DD7155" w:rsidRDefault="00526E69" w:rsidP="00772AE1">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rPr>
        <w:t>[</w:t>
      </w:r>
      <w:r w:rsidR="00772AE1" w:rsidRPr="00DD7155">
        <w:rPr>
          <w:rFonts w:ascii="Tahoma" w:hAnsi="Tahoma" w:cs="Tahoma"/>
          <w:b/>
          <w:sz w:val="20"/>
        </w:rPr>
        <w:t xml:space="preserve">АКТ О ПРИЕМКЕ МАТЕРИАЛОВ ПО ФОРМЕ НН.М-7.1 (АКТ ФОРМЫ НН.М-7.1) </w:t>
      </w:r>
      <w:r w:rsidR="00772AE1" w:rsidRPr="00DD7155">
        <w:rPr>
          <w:rFonts w:ascii="Tahoma" w:hAnsi="Tahoma" w:cs="Tahoma"/>
          <w:sz w:val="20"/>
        </w:rPr>
        <w:t>- документ, составленный по форме НН.М-7.1, оформляемый при приемке Товара, имеющего количественные и качественные расхождения, а также отличия по комплектности.</w:t>
      </w:r>
      <w:r w:rsidR="002B34F0" w:rsidRPr="00DD7155">
        <w:rPr>
          <w:rFonts w:ascii="Tahoma" w:hAnsi="Tahoma" w:cs="Tahoma"/>
          <w:b/>
          <w:color w:val="FF0000"/>
          <w:sz w:val="20"/>
        </w:rPr>
        <w:t xml:space="preserve"> </w:t>
      </w:r>
      <w:r w:rsidRPr="00526E69">
        <w:rPr>
          <w:rFonts w:ascii="Tahoma" w:hAnsi="Tahoma" w:cs="Tahoma"/>
          <w:b/>
          <w:color w:val="FF0000"/>
          <w:sz w:val="20"/>
        </w:rPr>
        <w:t>]</w:t>
      </w:r>
    </w:p>
    <w:p w14:paraId="7C1708CF" w14:textId="30740729" w:rsidR="00772AE1" w:rsidRPr="00DD7155" w:rsidRDefault="00526E69" w:rsidP="00EE5F37">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rPr>
        <w:t>[</w:t>
      </w:r>
      <w:r w:rsidR="00772AE1" w:rsidRPr="0048346E">
        <w:rPr>
          <w:rFonts w:ascii="Tahoma" w:hAnsi="Tahoma" w:cs="Tahoma"/>
          <w:b/>
          <w:sz w:val="20"/>
          <w:shd w:val="clear" w:color="auto" w:fill="CCC0D9" w:themeFill="accent4" w:themeFillTint="66"/>
        </w:rPr>
        <w:t>АКТ О ПРИЕМКЕ-ПЕРЕДАЧЕ ОБОРУДОВАНИЯ В МОНТАЖ ПО ФОРМЕ НН.ОС-15.1</w:t>
      </w:r>
      <w:r w:rsidR="00772AE1" w:rsidRPr="0048346E">
        <w:rPr>
          <w:rFonts w:ascii="Tahoma" w:hAnsi="Tahoma" w:cs="Tahoma"/>
          <w:sz w:val="20"/>
          <w:shd w:val="clear" w:color="auto" w:fill="CCC0D9" w:themeFill="accent4" w:themeFillTint="66"/>
        </w:rPr>
        <w:t xml:space="preserve"> (</w:t>
      </w:r>
      <w:r w:rsidR="00772AE1" w:rsidRPr="0048346E">
        <w:rPr>
          <w:rFonts w:ascii="Tahoma" w:hAnsi="Tahoma" w:cs="Tahoma"/>
          <w:b/>
          <w:sz w:val="20"/>
          <w:shd w:val="clear" w:color="auto" w:fill="CCC0D9" w:themeFill="accent4" w:themeFillTint="66"/>
        </w:rPr>
        <w:t>АКТ ФОРМЫ НН.ОС-15.1</w:t>
      </w:r>
      <w:r w:rsidR="00772AE1" w:rsidRPr="0048346E">
        <w:rPr>
          <w:rFonts w:ascii="Tahoma" w:hAnsi="Tahoma" w:cs="Tahoma"/>
          <w:sz w:val="20"/>
          <w:shd w:val="clear" w:color="auto" w:fill="CCC0D9" w:themeFill="accent4" w:themeFillTint="66"/>
        </w:rPr>
        <w:t xml:space="preserve">)- документ, составленный по форме НН.ОС-15.1, оформляемый </w:t>
      </w:r>
      <w:r w:rsidR="00EE5F37" w:rsidRPr="0048346E">
        <w:rPr>
          <w:rFonts w:ascii="Tahoma" w:hAnsi="Tahoma" w:cs="Tahoma"/>
          <w:sz w:val="20"/>
          <w:shd w:val="clear" w:color="auto" w:fill="CCC0D9" w:themeFill="accent4" w:themeFillTint="66"/>
        </w:rPr>
        <w:t xml:space="preserve">при </w:t>
      </w:r>
      <w:r w:rsidR="00772AE1" w:rsidRPr="0048346E">
        <w:rPr>
          <w:rFonts w:ascii="Tahoma" w:hAnsi="Tahoma" w:cs="Tahoma"/>
          <w:sz w:val="20"/>
          <w:shd w:val="clear" w:color="auto" w:fill="CCC0D9" w:themeFill="accent4" w:themeFillTint="66"/>
        </w:rPr>
        <w:t xml:space="preserve">передаче оборудования </w:t>
      </w:r>
      <w:r w:rsidR="00EE5F37" w:rsidRPr="0048346E">
        <w:rPr>
          <w:rFonts w:ascii="Tahoma" w:hAnsi="Tahoma" w:cs="Tahoma"/>
          <w:sz w:val="20"/>
          <w:shd w:val="clear" w:color="auto" w:fill="CCC0D9" w:themeFill="accent4" w:themeFillTint="66"/>
        </w:rPr>
        <w:t xml:space="preserve">Заказчика </w:t>
      </w:r>
      <w:r w:rsidR="00772AE1" w:rsidRPr="0048346E">
        <w:rPr>
          <w:rFonts w:ascii="Tahoma" w:hAnsi="Tahoma" w:cs="Tahoma"/>
          <w:sz w:val="20"/>
          <w:shd w:val="clear" w:color="auto" w:fill="CCC0D9" w:themeFill="accent4" w:themeFillTint="66"/>
        </w:rPr>
        <w:t>в монтаж, а также в случаях возврата не смонтированного оборудования Заказчику.</w:t>
      </w:r>
      <w:r w:rsidR="007C024A" w:rsidRPr="00DD7155">
        <w:rPr>
          <w:rFonts w:ascii="Tahoma" w:hAnsi="Tahoma" w:cs="Tahoma"/>
          <w:b/>
          <w:color w:val="FF0000"/>
          <w:sz w:val="20"/>
        </w:rPr>
        <w:t xml:space="preserve"> </w:t>
      </w:r>
      <w:r w:rsidRPr="00526E69">
        <w:rPr>
          <w:rFonts w:ascii="Tahoma" w:hAnsi="Tahoma" w:cs="Tahoma"/>
          <w:b/>
          <w:color w:val="FF0000"/>
          <w:sz w:val="20"/>
        </w:rPr>
        <w:t>]</w:t>
      </w:r>
    </w:p>
    <w:p w14:paraId="1AB9E4B6" w14:textId="2927FDAE" w:rsidR="00772AE1" w:rsidRPr="00DD7155" w:rsidRDefault="00526E69" w:rsidP="00254E83">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rPr>
        <w:t>[</w:t>
      </w:r>
      <w:r w:rsidR="00772AE1" w:rsidRPr="00DD7155">
        <w:rPr>
          <w:rFonts w:ascii="Tahoma" w:hAnsi="Tahoma" w:cs="Tahoma"/>
          <w:b/>
          <w:sz w:val="20"/>
        </w:rPr>
        <w:t>АКТ ПРИЕМА-ПЕРЕДАЧИ МАТЕРИАЛЬНЫХ ЦЕННОСТЕЙ ПО ФОРМЕ НН.М-3.1 (АКТ ФОРМЫ НН.М-3.1)</w:t>
      </w:r>
      <w:r w:rsidR="00772AE1" w:rsidRPr="00DD7155">
        <w:rPr>
          <w:rFonts w:ascii="Tahoma" w:hAnsi="Tahoma" w:cs="Tahoma"/>
          <w:sz w:val="20"/>
        </w:rPr>
        <w:t xml:space="preserve"> - документ, составленный по форме НН.М-3.1, оформляемый при передаче </w:t>
      </w:r>
      <w:r w:rsidRPr="00526E69">
        <w:rPr>
          <w:rFonts w:ascii="Tahoma" w:hAnsi="Tahoma" w:cs="Tahoma"/>
          <w:b/>
          <w:color w:val="FF0000"/>
          <w:sz w:val="20"/>
        </w:rPr>
        <w:t>[</w:t>
      </w:r>
      <w:r w:rsidR="00EE5F37" w:rsidRPr="00DD7155">
        <w:rPr>
          <w:rFonts w:ascii="Tahoma" w:hAnsi="Tahoma" w:cs="Tahoma"/>
          <w:sz w:val="20"/>
        </w:rPr>
        <w:t>МТР</w:t>
      </w:r>
      <w:r w:rsidRPr="00526E69">
        <w:rPr>
          <w:rFonts w:ascii="Tahoma" w:hAnsi="Tahoma" w:cs="Tahoma"/>
          <w:b/>
          <w:color w:val="FF0000"/>
          <w:sz w:val="20"/>
        </w:rPr>
        <w:t>]</w:t>
      </w:r>
      <w:r w:rsidR="00EE5F37" w:rsidRPr="00DD7155">
        <w:rPr>
          <w:rFonts w:ascii="Tahoma" w:hAnsi="Tahoma" w:cs="Tahoma"/>
          <w:sz w:val="20"/>
        </w:rPr>
        <w:t xml:space="preserve">  / </w:t>
      </w:r>
      <w:r w:rsidRPr="00526E69">
        <w:rPr>
          <w:rFonts w:ascii="Tahoma" w:hAnsi="Tahoma" w:cs="Tahoma"/>
          <w:b/>
          <w:color w:val="FF0000"/>
          <w:sz w:val="20"/>
        </w:rPr>
        <w:t>[</w:t>
      </w:r>
      <w:r w:rsidR="00EE5F37" w:rsidRPr="00DD7155">
        <w:rPr>
          <w:rFonts w:ascii="Tahoma" w:hAnsi="Tahoma" w:cs="Tahoma"/>
          <w:sz w:val="20"/>
        </w:rPr>
        <w:t>материалов</w:t>
      </w:r>
      <w:r w:rsidRPr="00526E69">
        <w:rPr>
          <w:rFonts w:ascii="Tahoma" w:hAnsi="Tahoma" w:cs="Tahoma"/>
          <w:b/>
          <w:color w:val="FF0000"/>
          <w:sz w:val="20"/>
        </w:rPr>
        <w:t>]</w:t>
      </w:r>
      <w:r w:rsidR="00EE5F37" w:rsidRPr="00DD7155">
        <w:rPr>
          <w:rFonts w:ascii="Tahoma" w:hAnsi="Tahoma" w:cs="Tahoma"/>
          <w:sz w:val="20"/>
        </w:rPr>
        <w:t xml:space="preserve"> Заказчика </w:t>
      </w:r>
      <w:r w:rsidR="00772AE1" w:rsidRPr="00DD7155">
        <w:rPr>
          <w:rFonts w:ascii="Tahoma" w:hAnsi="Tahoma" w:cs="Tahoma"/>
          <w:sz w:val="20"/>
        </w:rPr>
        <w:t xml:space="preserve">для </w:t>
      </w:r>
      <w:r w:rsidR="00EE5F37" w:rsidRPr="00DD7155">
        <w:rPr>
          <w:rFonts w:ascii="Tahoma" w:hAnsi="Tahoma" w:cs="Tahoma"/>
          <w:sz w:val="20"/>
        </w:rPr>
        <w:t>выполнения Работ</w:t>
      </w:r>
      <w:r w:rsidR="00772AE1" w:rsidRPr="00DD7155">
        <w:rPr>
          <w:rFonts w:ascii="Tahoma" w:hAnsi="Tahoma" w:cs="Tahoma"/>
          <w:sz w:val="20"/>
        </w:rPr>
        <w:t xml:space="preserve"> Подрядчику и возврате неиспользованных </w:t>
      </w:r>
      <w:r w:rsidRPr="00526E69">
        <w:rPr>
          <w:rFonts w:ascii="Tahoma" w:hAnsi="Tahoma" w:cs="Tahoma"/>
          <w:b/>
          <w:color w:val="FF0000"/>
          <w:sz w:val="20"/>
        </w:rPr>
        <w:t>[</w:t>
      </w:r>
      <w:r w:rsidR="00EE5F37" w:rsidRPr="00DD7155">
        <w:rPr>
          <w:rFonts w:ascii="Tahoma" w:hAnsi="Tahoma" w:cs="Tahoma"/>
          <w:sz w:val="20"/>
        </w:rPr>
        <w:t>МТР</w:t>
      </w:r>
      <w:r w:rsidRPr="00526E69">
        <w:rPr>
          <w:rFonts w:ascii="Tahoma" w:hAnsi="Tahoma" w:cs="Tahoma"/>
          <w:b/>
          <w:color w:val="FF0000"/>
          <w:sz w:val="20"/>
        </w:rPr>
        <w:t>]</w:t>
      </w:r>
      <w:r w:rsidR="00EE5F37" w:rsidRPr="00DD7155">
        <w:rPr>
          <w:rFonts w:ascii="Tahoma" w:hAnsi="Tahoma" w:cs="Tahoma"/>
          <w:sz w:val="20"/>
        </w:rPr>
        <w:t xml:space="preserve">  / </w:t>
      </w:r>
      <w:r w:rsidRPr="00526E69">
        <w:rPr>
          <w:rFonts w:ascii="Tahoma" w:hAnsi="Tahoma" w:cs="Tahoma"/>
          <w:b/>
          <w:color w:val="FF0000"/>
          <w:sz w:val="20"/>
        </w:rPr>
        <w:t>[</w:t>
      </w:r>
      <w:r w:rsidR="00EE5F37" w:rsidRPr="00DD7155">
        <w:rPr>
          <w:rFonts w:ascii="Tahoma" w:hAnsi="Tahoma" w:cs="Tahoma"/>
          <w:sz w:val="20"/>
        </w:rPr>
        <w:t>материалов</w:t>
      </w:r>
      <w:r w:rsidRPr="00526E69">
        <w:rPr>
          <w:rFonts w:ascii="Tahoma" w:hAnsi="Tahoma" w:cs="Tahoma"/>
          <w:b/>
          <w:color w:val="FF0000"/>
          <w:sz w:val="20"/>
        </w:rPr>
        <w:t>]</w:t>
      </w:r>
      <w:r w:rsidR="00EE5F37" w:rsidRPr="00DD7155">
        <w:rPr>
          <w:rFonts w:ascii="Tahoma" w:hAnsi="Tahoma" w:cs="Tahoma"/>
          <w:sz w:val="20"/>
        </w:rPr>
        <w:t xml:space="preserve"> </w:t>
      </w:r>
      <w:r w:rsidR="00772AE1" w:rsidRPr="00DD7155">
        <w:rPr>
          <w:rFonts w:ascii="Tahoma" w:hAnsi="Tahoma" w:cs="Tahoma"/>
          <w:sz w:val="20"/>
        </w:rPr>
        <w:t>Заказчику.</w:t>
      </w:r>
      <w:r w:rsidR="002B34F0" w:rsidRPr="00DD7155">
        <w:rPr>
          <w:rFonts w:ascii="Tahoma" w:hAnsi="Tahoma" w:cs="Tahoma"/>
          <w:b/>
          <w:color w:val="FF0000"/>
          <w:sz w:val="20"/>
        </w:rPr>
        <w:t xml:space="preserve"> </w:t>
      </w:r>
      <w:r w:rsidRPr="00526E69">
        <w:rPr>
          <w:rFonts w:ascii="Tahoma" w:hAnsi="Tahoma" w:cs="Tahoma"/>
          <w:b/>
          <w:color w:val="FF0000"/>
          <w:sz w:val="20"/>
        </w:rPr>
        <w:t>]</w:t>
      </w:r>
    </w:p>
    <w:p w14:paraId="6887E92A" w14:textId="5805889A" w:rsidR="00772AE1" w:rsidRPr="00DD7155" w:rsidRDefault="00526E69" w:rsidP="00254E83">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rPr>
        <w:t>[</w:t>
      </w:r>
      <w:r w:rsidR="00772AE1" w:rsidRPr="00DD7155">
        <w:rPr>
          <w:rFonts w:ascii="Tahoma" w:hAnsi="Tahoma" w:cs="Tahoma"/>
          <w:b/>
          <w:sz w:val="20"/>
        </w:rPr>
        <w:t xml:space="preserve">АКТ НА СПИСАНИЕ МАТЕРИАЛЬНЫХ ЦЕННОСТЕЙ НА ПРОИЗВОДСТВО СМР ПО ФОРМЕ НН.М-23.1 (АКТ НА СПИСАНИЕ ФОРМЫ НН.М-23.1) </w:t>
      </w:r>
      <w:r w:rsidR="00772AE1" w:rsidRPr="00DD7155">
        <w:rPr>
          <w:rFonts w:ascii="Tahoma" w:hAnsi="Tahoma" w:cs="Tahoma"/>
          <w:sz w:val="20"/>
        </w:rPr>
        <w:t xml:space="preserve">– документ, составленный по форме НН.М-23.1, оформляемый для списания </w:t>
      </w:r>
      <w:r w:rsidR="00EE5F37" w:rsidRPr="00DD7155">
        <w:rPr>
          <w:rFonts w:ascii="Tahoma" w:hAnsi="Tahoma" w:cs="Tahoma"/>
          <w:sz w:val="20"/>
        </w:rPr>
        <w:t>материалов Заказчика</w:t>
      </w:r>
      <w:r w:rsidR="00772AE1" w:rsidRPr="00DD7155">
        <w:rPr>
          <w:rFonts w:ascii="Tahoma" w:hAnsi="Tahoma" w:cs="Tahoma"/>
          <w:sz w:val="20"/>
        </w:rPr>
        <w:t xml:space="preserve">, использованных при выполнении </w:t>
      </w:r>
      <w:r w:rsidR="00EE5F37" w:rsidRPr="00DD7155">
        <w:rPr>
          <w:rFonts w:ascii="Tahoma" w:hAnsi="Tahoma" w:cs="Tahoma"/>
          <w:sz w:val="20"/>
        </w:rPr>
        <w:t>Р</w:t>
      </w:r>
      <w:r w:rsidR="00772AE1" w:rsidRPr="00DD7155">
        <w:rPr>
          <w:rFonts w:ascii="Tahoma" w:hAnsi="Tahoma" w:cs="Tahoma"/>
          <w:sz w:val="20"/>
        </w:rPr>
        <w:t>абот и переданных Подрядчику по давальческой схеме.</w:t>
      </w:r>
      <w:r w:rsidR="002B34F0" w:rsidRPr="00DD7155">
        <w:rPr>
          <w:rFonts w:ascii="Tahoma" w:hAnsi="Tahoma" w:cs="Tahoma"/>
          <w:b/>
          <w:color w:val="FF0000"/>
          <w:sz w:val="20"/>
        </w:rPr>
        <w:t xml:space="preserve"> </w:t>
      </w:r>
      <w:r w:rsidRPr="00526E69">
        <w:rPr>
          <w:rFonts w:ascii="Tahoma" w:hAnsi="Tahoma" w:cs="Tahoma"/>
          <w:b/>
          <w:color w:val="FF0000"/>
          <w:sz w:val="20"/>
        </w:rPr>
        <w:t>]</w:t>
      </w:r>
    </w:p>
    <w:p w14:paraId="0E4FA9A3" w14:textId="4A00F7E6" w:rsidR="00254E83" w:rsidRPr="00DD7155" w:rsidRDefault="00526E69" w:rsidP="00254E83">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rPr>
        <w:t>[</w:t>
      </w:r>
      <w:r w:rsidR="00254E83" w:rsidRPr="00943324">
        <w:rPr>
          <w:rFonts w:ascii="Tahoma" w:hAnsi="Tahoma" w:cs="Tahoma"/>
          <w:b/>
          <w:sz w:val="20"/>
          <w:highlight w:val="blue"/>
        </w:rPr>
        <w:t xml:space="preserve">АКТ СВЕРКИ МАТЕРИАЛЬНЫХ ЦЕННОСТЕЙ, ПЕРЕДАННЫХ </w:t>
      </w:r>
      <w:r w:rsidR="00254E83" w:rsidRPr="00943324">
        <w:rPr>
          <w:rFonts w:ascii="Tahoma" w:hAnsi="Tahoma" w:cs="Tahoma"/>
          <w:b/>
          <w:sz w:val="20"/>
          <w:highlight w:val="red"/>
        </w:rPr>
        <w:t>ЗАКАЗЧИКОМ ПОДРЯДЧИКУ ДЛЯ ПРОИЗВОДСТВА РАБОТ НА ОБЪЕКТАХ ЗАКАЗЧИКА (АКТ СВЕРКИ ПО ФОРМЕ НН.М-49.2)</w:t>
      </w:r>
      <w:r w:rsidR="00254E83" w:rsidRPr="00DD7155">
        <w:rPr>
          <w:rFonts w:ascii="Tahoma" w:hAnsi="Tahoma" w:cs="Tahoma"/>
          <w:sz w:val="20"/>
        </w:rPr>
        <w:t xml:space="preserve"> – документ, составленный по форме НН.М-49.2, оформляемый для подтверждения остатков </w:t>
      </w:r>
      <w:r w:rsidR="00024ABD" w:rsidRPr="00DD7155">
        <w:rPr>
          <w:rFonts w:ascii="Tahoma" w:hAnsi="Tahoma" w:cs="Tahoma"/>
          <w:sz w:val="20"/>
        </w:rPr>
        <w:t>МТР</w:t>
      </w:r>
      <w:r w:rsidR="00254E83" w:rsidRPr="00DD7155">
        <w:rPr>
          <w:rFonts w:ascii="Tahoma" w:hAnsi="Tahoma" w:cs="Tahoma"/>
          <w:sz w:val="20"/>
        </w:rPr>
        <w:t>.</w:t>
      </w:r>
      <w:r w:rsidR="002B34F0" w:rsidRPr="00DD7155">
        <w:rPr>
          <w:rFonts w:ascii="Tahoma" w:hAnsi="Tahoma" w:cs="Tahoma"/>
          <w:b/>
          <w:color w:val="FF0000"/>
          <w:sz w:val="20"/>
        </w:rPr>
        <w:t xml:space="preserve"> </w:t>
      </w:r>
      <w:r w:rsidRPr="00526E69">
        <w:rPr>
          <w:rFonts w:ascii="Tahoma" w:hAnsi="Tahoma" w:cs="Tahoma"/>
          <w:b/>
          <w:color w:val="FF0000"/>
          <w:sz w:val="20"/>
        </w:rPr>
        <w:t>]</w:t>
      </w:r>
      <w:r w:rsidR="00943324">
        <w:rPr>
          <w:rStyle w:val="ad"/>
          <w:b/>
          <w:color w:val="FF0000"/>
        </w:rPr>
        <w:footnoteReference w:id="342"/>
      </w:r>
    </w:p>
    <w:p w14:paraId="0A7BE68E" w14:textId="338942DE" w:rsidR="003A517D" w:rsidRPr="00DD7155" w:rsidRDefault="00312A58" w:rsidP="00254E83">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АКТ О ПРИЕМКЕ ВЫПОЛНЕННЫХ РАБОТ (АКТ ФОРМЫ КС-2)</w:t>
      </w:r>
      <w:r w:rsidR="003A517D" w:rsidRPr="00DD7155">
        <w:rPr>
          <w:rFonts w:ascii="Tahoma" w:hAnsi="Tahoma" w:cs="Tahoma"/>
          <w:sz w:val="20"/>
        </w:rPr>
        <w:t xml:space="preserve"> – документ, составленный по форме </w:t>
      </w:r>
      <w:r w:rsidR="00526E69" w:rsidRPr="00526E69">
        <w:rPr>
          <w:rFonts w:ascii="Tahoma" w:hAnsi="Tahoma" w:cs="Tahoma"/>
          <w:b/>
          <w:color w:val="FF0000"/>
          <w:sz w:val="20"/>
          <w:u w:color="FF0000"/>
        </w:rPr>
        <w:t>[</w:t>
      </w:r>
      <w:r w:rsidR="003A517D" w:rsidRPr="00DD7155">
        <w:rPr>
          <w:rFonts w:ascii="Tahoma" w:hAnsi="Tahoma" w:cs="Tahoma"/>
          <w:sz w:val="20"/>
        </w:rPr>
        <w:t>Приложения «Акт о приемке выполненных работ»</w:t>
      </w:r>
      <w:r w:rsidR="00526E69" w:rsidRPr="00526E69">
        <w:rPr>
          <w:rFonts w:ascii="Tahoma" w:hAnsi="Tahoma" w:cs="Tahoma"/>
          <w:b/>
          <w:color w:val="FF0000"/>
          <w:sz w:val="20"/>
        </w:rPr>
        <w:t>]</w:t>
      </w:r>
      <w:r w:rsidR="003A517D" w:rsidRPr="00DD7155">
        <w:rPr>
          <w:rFonts w:ascii="Tahoma" w:hAnsi="Tahoma"/>
          <w:sz w:val="20"/>
          <w:vertAlign w:val="superscript"/>
        </w:rPr>
        <w:footnoteReference w:id="343"/>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утвержденной Постановлением Госкомстата России от 11 ноября 1999 г. N 100</w:t>
      </w:r>
      <w:r w:rsidR="00526E69" w:rsidRPr="00526E69">
        <w:rPr>
          <w:rFonts w:ascii="Tahoma" w:hAnsi="Tahoma" w:cs="Tahoma"/>
          <w:b/>
          <w:color w:val="FF0000"/>
          <w:sz w:val="20"/>
        </w:rPr>
        <w:t>]</w:t>
      </w:r>
      <w:r w:rsidR="003A517D" w:rsidRPr="00DD7155">
        <w:rPr>
          <w:rFonts w:ascii="Tahoma" w:hAnsi="Tahoma" w:cs="Tahoma"/>
          <w:sz w:val="20"/>
        </w:rPr>
        <w:t xml:space="preserve">, подтверждающий выполнение Подрядчиком соответствующего объема Работ за Отчетный период, подписанный </w:t>
      </w:r>
      <w:r w:rsidR="000B0FD6" w:rsidRPr="00DD7155">
        <w:rPr>
          <w:rFonts w:ascii="Tahoma" w:hAnsi="Tahoma" w:cs="Tahoma"/>
          <w:sz w:val="20"/>
        </w:rPr>
        <w:t>Уполно</w:t>
      </w:r>
      <w:r w:rsidR="003A517D" w:rsidRPr="00DD7155">
        <w:rPr>
          <w:rFonts w:ascii="Tahoma" w:hAnsi="Tahoma" w:cs="Tahoma"/>
          <w:sz w:val="20"/>
        </w:rPr>
        <w:t>моченными представителями Сторон, являющийся основанием для подписания Сторонами Справки о стоимости выполненных работ и затрат, и выставления Подрядчиком счета Заказчику на оплату выполненных Работ.</w:t>
      </w:r>
    </w:p>
    <w:p w14:paraId="4E489EDE" w14:textId="41188689"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АКТ ОБ ОКОНЧАНИИ ГАРАНТИЙНОГО СРОКА</w:t>
      </w:r>
      <w:r w:rsidRPr="00DD7155">
        <w:rPr>
          <w:rFonts w:ascii="Tahoma" w:hAnsi="Tahoma" w:cs="Tahoma"/>
          <w:sz w:val="20"/>
        </w:rPr>
        <w:t xml:space="preserve"> </w:t>
      </w:r>
      <w:r w:rsidR="003A517D" w:rsidRPr="00DD7155">
        <w:rPr>
          <w:rFonts w:ascii="Tahoma" w:hAnsi="Tahoma" w:cs="Tahoma"/>
          <w:sz w:val="20"/>
        </w:rPr>
        <w:t xml:space="preserve">– документ, составленный </w:t>
      </w:r>
      <w:r w:rsidR="0006655D" w:rsidRPr="00DD7155">
        <w:rPr>
          <w:rFonts w:ascii="Tahoma" w:hAnsi="Tahoma" w:cs="Tahoma"/>
          <w:sz w:val="20"/>
        </w:rPr>
        <w:t xml:space="preserve">по </w:t>
      </w:r>
      <w:r w:rsidR="003A517D" w:rsidRPr="00DD7155">
        <w:rPr>
          <w:rFonts w:ascii="Tahoma" w:hAnsi="Tahoma" w:cs="Tahoma"/>
          <w:sz w:val="20"/>
        </w:rPr>
        <w:t>форме</w:t>
      </w:r>
      <w:r w:rsidR="00A71234" w:rsidRPr="00DD7155">
        <w:rPr>
          <w:rFonts w:ascii="Tahoma" w:hAnsi="Tahoma" w:cs="Tahoma"/>
          <w:sz w:val="20"/>
        </w:rPr>
        <w:t xml:space="preserve"> Приложения</w:t>
      </w:r>
      <w:r w:rsidR="003A517D" w:rsidRPr="00DD7155">
        <w:rPr>
          <w:rFonts w:ascii="Tahoma" w:hAnsi="Tahoma" w:cs="Tahoma"/>
          <w:sz w:val="20"/>
        </w:rPr>
        <w:t xml:space="preserve">, подтверждающий полное и надлежащее исполнение Подрядчиком обязательств в течение Гарантийного срока Объекта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003A517D" w:rsidRPr="00DD7155">
        <w:rPr>
          <w:rFonts w:ascii="Tahoma" w:hAnsi="Tahoma" w:cs="Tahoma"/>
          <w:sz w:val="20"/>
        </w:rPr>
        <w:t xml:space="preserve"> соответственно</w:t>
      </w:r>
      <w:r w:rsidR="00526E69" w:rsidRPr="00526E69">
        <w:rPr>
          <w:rFonts w:ascii="Tahoma" w:hAnsi="Tahoma" w:cs="Tahoma"/>
          <w:b/>
          <w:color w:val="FF0000"/>
          <w:sz w:val="20"/>
        </w:rPr>
        <w:t>]</w:t>
      </w:r>
      <w:r w:rsidR="003A517D" w:rsidRPr="00DD7155">
        <w:rPr>
          <w:rFonts w:ascii="Tahoma" w:hAnsi="Tahoma" w:cs="Tahoma"/>
          <w:sz w:val="20"/>
        </w:rPr>
        <w:t>.</w:t>
      </w:r>
      <w:bookmarkStart w:id="385" w:name="_Toc528579857"/>
    </w:p>
    <w:bookmarkEnd w:id="385"/>
    <w:p w14:paraId="530376DA" w14:textId="2DAE059B"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 xml:space="preserve">АКТ ОСВИДЕТЕЛЬСТВОВАНИЯ </w:t>
      </w:r>
      <w:r w:rsidR="003A517D" w:rsidRPr="00DD7155">
        <w:rPr>
          <w:rFonts w:ascii="Tahoma" w:hAnsi="Tahoma" w:cs="Tahoma"/>
          <w:sz w:val="20"/>
        </w:rPr>
        <w:t>– документ, составляемый в соответствии с приказом Минстроя России от 16.05.2023 N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по результатам освидетельствования Скрытых работ или приемки ответственных конструкций.</w:t>
      </w:r>
      <w:bookmarkStart w:id="386" w:name="_Toc528579855"/>
      <w:bookmarkEnd w:id="383"/>
    </w:p>
    <w:p w14:paraId="46F3589F" w14:textId="7B994E03"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387" w:name="_Toc528579859"/>
      <w:bookmarkEnd w:id="386"/>
      <w:r w:rsidRPr="00DD7155">
        <w:rPr>
          <w:rFonts w:ascii="Tahoma" w:hAnsi="Tahoma" w:cs="Tahoma"/>
          <w:b/>
          <w:sz w:val="20"/>
        </w:rPr>
        <w:t xml:space="preserve">АКТ ПРИЕМКИ ЗАКОНЧЕННОГО СТРОИТЕЛЬСТВОМ ОБЪЕКТА </w:t>
      </w:r>
      <w:r w:rsidR="003A517D" w:rsidRPr="00DD7155">
        <w:rPr>
          <w:rFonts w:ascii="Tahoma" w:hAnsi="Tahoma" w:cs="Tahoma"/>
          <w:sz w:val="20"/>
        </w:rPr>
        <w:t>– документ, составленный</w:t>
      </w:r>
      <w:r w:rsidR="00EE5F37" w:rsidRPr="00DD7155">
        <w:rPr>
          <w:rFonts w:ascii="Tahoma" w:hAnsi="Tahoma" w:cs="Tahoma"/>
          <w:sz w:val="20"/>
        </w:rPr>
        <w:t xml:space="preserve"> по форме</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C01392" w:rsidRPr="00774E32">
        <w:rPr>
          <w:rFonts w:ascii="Tahoma" w:hAnsi="Tahoma" w:cs="Tahoma"/>
          <w:sz w:val="20"/>
          <w:shd w:val="clear" w:color="auto" w:fill="B6DDE8" w:themeFill="accent5" w:themeFillTint="66"/>
        </w:rPr>
        <w:t>Акта приемки законченного с</w:t>
      </w:r>
      <w:r w:rsidR="00C14F74" w:rsidRPr="00774E32">
        <w:rPr>
          <w:rFonts w:ascii="Tahoma" w:hAnsi="Tahoma" w:cs="Tahoma"/>
          <w:sz w:val="20"/>
          <w:shd w:val="clear" w:color="auto" w:fill="B6DDE8" w:themeFill="accent5" w:themeFillTint="66"/>
        </w:rPr>
        <w:t>троительством объекта по форме</w:t>
      </w:r>
      <w:r w:rsidR="00C01392" w:rsidRPr="00774E32">
        <w:rPr>
          <w:rFonts w:ascii="Tahoma" w:hAnsi="Tahoma" w:cs="Tahoma"/>
          <w:sz w:val="20"/>
          <w:shd w:val="clear" w:color="auto" w:fill="B6DDE8" w:themeFill="accent5" w:themeFillTint="66"/>
        </w:rPr>
        <w:t xml:space="preserve"> НН.КС-11.1</w:t>
      </w:r>
      <w:r w:rsidR="00526E69" w:rsidRPr="00774E32">
        <w:rPr>
          <w:rFonts w:ascii="Tahoma" w:hAnsi="Tahoma" w:cs="Tahoma"/>
          <w:b/>
          <w:color w:val="FF0000"/>
          <w:sz w:val="20"/>
          <w:shd w:val="clear" w:color="auto" w:fill="B6DDE8" w:themeFill="accent5" w:themeFillTint="66"/>
        </w:rPr>
        <w:t>]</w:t>
      </w:r>
      <w:r w:rsidR="00C01392" w:rsidRPr="00774E32">
        <w:rPr>
          <w:rFonts w:ascii="Tahoma" w:hAnsi="Tahoma" w:cs="Tahoma"/>
          <w:sz w:val="20"/>
          <w:shd w:val="clear" w:color="auto" w:fill="B6DDE8" w:themeFill="accent5" w:themeFillTint="66"/>
        </w:rPr>
        <w:t xml:space="preserve"> / </w:t>
      </w:r>
      <w:r w:rsidR="00526E69" w:rsidRPr="00774E32">
        <w:rPr>
          <w:rFonts w:ascii="Tahoma" w:hAnsi="Tahoma" w:cs="Tahoma"/>
          <w:b/>
          <w:color w:val="FF0000"/>
          <w:sz w:val="20"/>
          <w:u w:color="FF0000"/>
          <w:shd w:val="clear" w:color="auto" w:fill="B6DDE8" w:themeFill="accent5" w:themeFillTint="66"/>
        </w:rPr>
        <w:t>[</w:t>
      </w:r>
      <w:r w:rsidR="00C01392" w:rsidRPr="00774E32">
        <w:rPr>
          <w:rFonts w:ascii="Tahoma" w:hAnsi="Tahoma" w:cs="Tahoma"/>
          <w:sz w:val="20"/>
          <w:shd w:val="clear" w:color="auto" w:fill="B6DDE8" w:themeFill="accent5" w:themeFillTint="66"/>
        </w:rPr>
        <w:t>Акта приемки законченного строительством объекта приемочной комиссией по форме НН.КС-14.1</w:t>
      </w:r>
      <w:r w:rsidR="00526E69" w:rsidRPr="00774E32">
        <w:rPr>
          <w:rFonts w:ascii="Tahoma" w:hAnsi="Tahoma" w:cs="Tahoma"/>
          <w:b/>
          <w:color w:val="FF0000"/>
          <w:sz w:val="20"/>
          <w:shd w:val="clear" w:color="auto" w:fill="B6DDE8" w:themeFill="accent5" w:themeFillTint="66"/>
        </w:rPr>
        <w:t>]</w:t>
      </w:r>
      <w:r w:rsidR="003A517D" w:rsidRPr="00774E32">
        <w:rPr>
          <w:rStyle w:val="ad"/>
          <w:rFonts w:ascii="Tahoma" w:hAnsi="Tahoma" w:cs="Tahoma"/>
          <w:sz w:val="20"/>
          <w:shd w:val="clear" w:color="auto" w:fill="B6DDE8" w:themeFill="accent5" w:themeFillTint="66"/>
        </w:rPr>
        <w:footnoteReference w:id="344"/>
      </w:r>
      <w:r w:rsidR="003A517D" w:rsidRPr="00DD7155">
        <w:rPr>
          <w:rFonts w:ascii="Tahoma" w:hAnsi="Tahoma" w:cs="Tahoma"/>
          <w:sz w:val="20"/>
        </w:rPr>
        <w:t xml:space="preserve"> в соответствии с требованиями СП 68.13330.2017, подтверждающий факт приемки Заказчиком результата выполненных работ по </w:t>
      </w:r>
      <w:r w:rsidR="00526E69" w:rsidRPr="00526E69">
        <w:rPr>
          <w:rFonts w:ascii="Tahoma" w:hAnsi="Tahoma" w:cs="Tahoma"/>
          <w:b/>
          <w:color w:val="FF0000"/>
          <w:sz w:val="20"/>
          <w:u w:color="FF0000"/>
        </w:rPr>
        <w:t>[</w:t>
      </w:r>
      <w:r w:rsidR="003A517D" w:rsidRPr="00DD7155">
        <w:rPr>
          <w:rFonts w:ascii="Tahoma" w:hAnsi="Tahoma" w:cs="Tahoma"/>
          <w:sz w:val="20"/>
        </w:rPr>
        <w:t>Объекту</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3A517D" w:rsidRPr="00DD7155">
        <w:rPr>
          <w:rFonts w:ascii="Tahoma" w:hAnsi="Tahoma" w:cs="Tahoma"/>
          <w:sz w:val="20"/>
        </w:rPr>
        <w:t>.</w:t>
      </w:r>
      <w:bookmarkStart w:id="388" w:name="_Toc528579860"/>
      <w:bookmarkEnd w:id="387"/>
    </w:p>
    <w:p w14:paraId="009B93EC" w14:textId="78C26DF1"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943324">
        <w:rPr>
          <w:rFonts w:ascii="Tahoma" w:hAnsi="Tahoma" w:cs="Tahoma"/>
          <w:b/>
          <w:color w:val="00B0F0"/>
          <w:sz w:val="20"/>
        </w:rPr>
        <w:t>АКТ ПРИЕМА-ПЕРЕДАЧИ СТРОИТЕЛЬНОЙ ПЛОЩАДКИ</w:t>
      </w:r>
      <w:r w:rsidR="00312A58" w:rsidRPr="00DD7155">
        <w:rPr>
          <w:rFonts w:ascii="Tahoma" w:hAnsi="Tahoma" w:cs="Tahoma"/>
          <w:sz w:val="20"/>
        </w:rPr>
        <w:t xml:space="preserve"> </w:t>
      </w:r>
      <w:r w:rsidR="003A517D" w:rsidRPr="001705E9">
        <w:rPr>
          <w:rFonts w:ascii="Tahoma" w:hAnsi="Tahoma" w:cs="Tahoma"/>
          <w:color w:val="00B0F0"/>
          <w:sz w:val="20"/>
        </w:rPr>
        <w:t>– документ, подтверждающий передачу Заказчиком Строительной площадки Подрядчику для проведения Работ, составленный по форме Приложения «Акт приема-передачи Строительной площадки».</w:t>
      </w:r>
      <w:bookmarkEnd w:id="388"/>
      <w:r w:rsidRPr="00526E69">
        <w:rPr>
          <w:rFonts w:ascii="Tahoma" w:hAnsi="Tahoma" w:cs="Tahoma"/>
          <w:b/>
          <w:color w:val="FF0000"/>
          <w:sz w:val="20"/>
        </w:rPr>
        <w:t>]</w:t>
      </w:r>
      <w:bookmarkStart w:id="389" w:name="_Toc528579861"/>
    </w:p>
    <w:p w14:paraId="6B867523" w14:textId="040813A2" w:rsidR="003A517D" w:rsidRPr="00DD7155" w:rsidRDefault="00526E69" w:rsidP="002D59C7">
      <w:pPr>
        <w:pStyle w:val="afff1"/>
        <w:numPr>
          <w:ilvl w:val="1"/>
          <w:numId w:val="13"/>
        </w:numPr>
        <w:tabs>
          <w:tab w:val="left" w:pos="284"/>
        </w:tabs>
        <w:spacing w:before="120" w:after="240"/>
        <w:ind w:left="142" w:hanging="1135"/>
        <w:rPr>
          <w:rFonts w:ascii="Tahoma" w:hAnsi="Tahoma" w:cs="Tahoma"/>
          <w:color w:val="7030A0"/>
          <w:sz w:val="20"/>
        </w:rPr>
      </w:pPr>
      <w:r w:rsidRPr="00526E69">
        <w:rPr>
          <w:rFonts w:ascii="Tahoma" w:hAnsi="Tahoma" w:cs="Tahoma"/>
          <w:b/>
          <w:color w:val="FF0000"/>
          <w:sz w:val="20"/>
          <w:u w:color="FF0000"/>
        </w:rPr>
        <w:t>[</w:t>
      </w:r>
      <w:r w:rsidR="00312A58" w:rsidRPr="00DD7155">
        <w:rPr>
          <w:rFonts w:ascii="Tahoma" w:hAnsi="Tahoma" w:cs="Tahoma"/>
          <w:b/>
          <w:color w:val="7030A0"/>
          <w:sz w:val="20"/>
        </w:rPr>
        <w:t>АКТ-ДОПУСК</w:t>
      </w:r>
      <w:r w:rsidR="00312A58" w:rsidRPr="00DD7155">
        <w:rPr>
          <w:rFonts w:ascii="Tahoma" w:hAnsi="Tahoma" w:cs="Tahoma"/>
          <w:color w:val="7030A0"/>
          <w:sz w:val="20"/>
        </w:rPr>
        <w:t xml:space="preserve"> </w:t>
      </w:r>
      <w:r w:rsidR="003A517D" w:rsidRPr="00DD7155">
        <w:rPr>
          <w:rFonts w:ascii="Tahoma" w:hAnsi="Tahoma" w:cs="Tahoma"/>
          <w:color w:val="7030A0"/>
          <w:sz w:val="20"/>
        </w:rPr>
        <w:t>– оформляемый Сторонами в соответствии с ФНиП «Обеспечение промышленной безопасности при организации работ на опасных производственных объектах горно-металлургической промышленности» (утв. Приказом Ростехнадзора от 13.11.2020 №440) документ, определяющий допуск и условия производства Работ Подрядчиком на территории Заказчика, составленный по форме Приложения</w:t>
      </w:r>
      <w:r w:rsidR="00DB3981" w:rsidRPr="00DD7155">
        <w:rPr>
          <w:rFonts w:ascii="Tahoma" w:hAnsi="Tahoma" w:cs="Tahoma"/>
          <w:color w:val="7030A0"/>
          <w:sz w:val="20"/>
        </w:rPr>
        <w:t xml:space="preserve"> «Акт-допуск»</w:t>
      </w:r>
      <w:r w:rsidR="003A517D" w:rsidRPr="00DD7155">
        <w:rPr>
          <w:rFonts w:ascii="Tahoma" w:hAnsi="Tahoma" w:cs="Tahoma"/>
          <w:color w:val="7030A0"/>
          <w:sz w:val="20"/>
        </w:rPr>
        <w:t>.</w:t>
      </w:r>
      <w:r w:rsidRPr="00526E69">
        <w:rPr>
          <w:rFonts w:ascii="Tahoma" w:hAnsi="Tahoma" w:cs="Tahoma"/>
          <w:b/>
          <w:color w:val="FF0000"/>
          <w:sz w:val="20"/>
        </w:rPr>
        <w:t>]</w:t>
      </w:r>
    </w:p>
    <w:p w14:paraId="2048A698" w14:textId="2C030CF3" w:rsidR="00C20372" w:rsidRPr="00B87AEB" w:rsidRDefault="00312A58" w:rsidP="002D59C7">
      <w:pPr>
        <w:pStyle w:val="afff1"/>
        <w:numPr>
          <w:ilvl w:val="1"/>
          <w:numId w:val="13"/>
        </w:numPr>
        <w:tabs>
          <w:tab w:val="left" w:pos="284"/>
        </w:tabs>
        <w:spacing w:before="120" w:after="240"/>
        <w:ind w:left="142" w:hanging="1135"/>
        <w:rPr>
          <w:rFonts w:ascii="Tahoma" w:hAnsi="Tahoma" w:cs="Tahoma"/>
          <w:sz w:val="20"/>
          <w:szCs w:val="20"/>
        </w:rPr>
      </w:pPr>
      <w:r w:rsidRPr="00DD7155">
        <w:rPr>
          <w:rFonts w:ascii="Tahoma" w:hAnsi="Tahoma" w:cs="Tahoma"/>
          <w:b/>
          <w:sz w:val="20"/>
        </w:rPr>
        <w:t>АКТ СДАЧИ-ПРИЕМКИ РАБОТ (УСЛУГ)</w:t>
      </w:r>
      <w:r w:rsidR="004D1099" w:rsidRPr="00DD7155">
        <w:rPr>
          <w:rFonts w:ascii="Tahoma" w:hAnsi="Tahoma" w:cs="Tahoma"/>
          <w:sz w:val="20"/>
        </w:rPr>
        <w:t xml:space="preserve"> </w:t>
      </w:r>
      <w:r w:rsidR="003A517D" w:rsidRPr="00DD7155">
        <w:rPr>
          <w:rFonts w:ascii="Tahoma" w:hAnsi="Tahoma" w:cs="Tahoma"/>
          <w:sz w:val="20"/>
        </w:rPr>
        <w:t xml:space="preserve">– </w:t>
      </w:r>
      <w:r w:rsidR="00526E69" w:rsidRPr="00B87AEB">
        <w:rPr>
          <w:rFonts w:ascii="Tahoma" w:hAnsi="Tahoma" w:cs="Tahoma"/>
          <w:b/>
          <w:color w:val="FF0000"/>
          <w:sz w:val="20"/>
          <w:szCs w:val="20"/>
        </w:rPr>
        <w:t>[</w:t>
      </w:r>
      <w:r w:rsidR="00886DAF" w:rsidRPr="00B87AEB">
        <w:rPr>
          <w:rFonts w:ascii="Tahoma" w:hAnsi="Tahoma" w:cs="Tahoma"/>
          <w:sz w:val="20"/>
          <w:szCs w:val="20"/>
        </w:rPr>
        <w:t xml:space="preserve"> акт сдачи-приемки работ (услуг)</w:t>
      </w:r>
      <w:r w:rsidR="00EE5F37" w:rsidRPr="00B87AEB">
        <w:rPr>
          <w:rFonts w:ascii="Tahoma" w:hAnsi="Tahoma" w:cs="Tahoma"/>
          <w:sz w:val="20"/>
          <w:szCs w:val="20"/>
        </w:rPr>
        <w:t xml:space="preserve"> по форме</w:t>
      </w:r>
      <w:r w:rsidR="00886DAF" w:rsidRPr="00B87AEB">
        <w:rPr>
          <w:rFonts w:ascii="Tahoma" w:hAnsi="Tahoma" w:cs="Tahoma"/>
          <w:sz w:val="20"/>
          <w:szCs w:val="20"/>
        </w:rPr>
        <w:t xml:space="preserve"> НН.ДК-4.1 </w:t>
      </w:r>
      <w:r w:rsidR="00526E69" w:rsidRPr="00B87AEB">
        <w:rPr>
          <w:rFonts w:ascii="Tahoma" w:hAnsi="Tahoma" w:cs="Tahoma"/>
          <w:b/>
          <w:color w:val="FF0000"/>
          <w:sz w:val="20"/>
          <w:szCs w:val="20"/>
        </w:rPr>
        <w:t>]</w:t>
      </w:r>
      <w:r w:rsidR="00886DAF" w:rsidRPr="00B87AEB">
        <w:rPr>
          <w:rFonts w:ascii="Tahoma" w:hAnsi="Tahoma" w:cs="Tahoma"/>
          <w:b/>
          <w:color w:val="FF0000"/>
          <w:sz w:val="20"/>
          <w:szCs w:val="20"/>
        </w:rPr>
        <w:t xml:space="preserve"> / </w:t>
      </w:r>
      <w:r w:rsidR="00526E69" w:rsidRPr="00B87AEB">
        <w:rPr>
          <w:rFonts w:ascii="Tahoma" w:hAnsi="Tahoma" w:cs="Tahoma"/>
          <w:b/>
          <w:color w:val="FF0000"/>
          <w:sz w:val="20"/>
          <w:szCs w:val="20"/>
        </w:rPr>
        <w:t>[</w:t>
      </w:r>
      <w:r w:rsidR="00886DAF" w:rsidRPr="00B87AEB">
        <w:rPr>
          <w:rFonts w:ascii="Tahoma" w:hAnsi="Tahoma" w:cs="Tahoma"/>
          <w:color w:val="FF0000"/>
          <w:sz w:val="20"/>
          <w:szCs w:val="20"/>
        </w:rPr>
        <w:t xml:space="preserve"> </w:t>
      </w:r>
      <w:r w:rsidR="00AA645A" w:rsidRPr="00B87AEB">
        <w:rPr>
          <w:rFonts w:ascii="Tahoma" w:hAnsi="Tahoma" w:cs="Tahoma"/>
          <w:sz w:val="20"/>
          <w:szCs w:val="20"/>
        </w:rPr>
        <w:t>Универсальный передаточный документ (УПД)</w:t>
      </w:r>
      <w:r w:rsidR="00886DAF" w:rsidRPr="00B87AEB">
        <w:rPr>
          <w:rFonts w:ascii="Tahoma" w:hAnsi="Tahoma" w:cs="Tahoma"/>
          <w:color w:val="FF0000"/>
          <w:sz w:val="20"/>
          <w:szCs w:val="20"/>
        </w:rPr>
        <w:t xml:space="preserve"> </w:t>
      </w:r>
      <w:r w:rsidR="00526E69" w:rsidRPr="00B87AEB">
        <w:rPr>
          <w:rFonts w:ascii="Tahoma" w:hAnsi="Tahoma" w:cs="Tahoma"/>
          <w:b/>
          <w:color w:val="FF0000"/>
          <w:sz w:val="20"/>
          <w:szCs w:val="20"/>
        </w:rPr>
        <w:t>]</w:t>
      </w:r>
      <w:r w:rsidR="00AA645A" w:rsidRPr="00B87AEB">
        <w:rPr>
          <w:rStyle w:val="ad"/>
          <w:rFonts w:ascii="Tahoma" w:hAnsi="Tahoma" w:cs="Tahoma"/>
          <w:b/>
          <w:color w:val="FF0000"/>
          <w:sz w:val="20"/>
          <w:szCs w:val="20"/>
        </w:rPr>
        <w:footnoteReference w:id="345"/>
      </w:r>
      <w:r w:rsidR="003A517D" w:rsidRPr="00B87AEB">
        <w:rPr>
          <w:rFonts w:ascii="Tahoma" w:hAnsi="Tahoma" w:cs="Tahoma"/>
          <w:sz w:val="20"/>
          <w:szCs w:val="20"/>
        </w:rPr>
        <w:t>, подтверждающий приемку Заказчиком</w:t>
      </w:r>
      <w:r w:rsidR="00C20372" w:rsidRPr="00B87AEB">
        <w:rPr>
          <w:rFonts w:ascii="Tahoma" w:hAnsi="Tahoma" w:cs="Tahoma"/>
          <w:sz w:val="20"/>
          <w:szCs w:val="20"/>
        </w:rPr>
        <w:t>:</w:t>
      </w:r>
    </w:p>
    <w:p w14:paraId="1E2BE35F" w14:textId="187B705F" w:rsidR="00C20372" w:rsidRPr="00DD7155" w:rsidRDefault="003A517D" w:rsidP="002F68A6">
      <w:pPr>
        <w:pStyle w:val="1112"/>
        <w:numPr>
          <w:ilvl w:val="0"/>
          <w:numId w:val="28"/>
        </w:numPr>
        <w:tabs>
          <w:tab w:val="left" w:pos="284"/>
          <w:tab w:val="left" w:pos="924"/>
        </w:tabs>
        <w:spacing w:before="120" w:after="240"/>
        <w:rPr>
          <w:rFonts w:ascii="Tahoma" w:hAnsi="Tahoma" w:cs="Tahoma"/>
          <w:sz w:val="20"/>
          <w:highlight w:val="lightGray"/>
        </w:rPr>
      </w:pPr>
      <w:r w:rsidRPr="00B87AEB">
        <w:rPr>
          <w:rFonts w:ascii="Tahoma" w:hAnsi="Tahoma" w:cs="Tahoma"/>
          <w:sz w:val="20"/>
          <w:highlight w:val="lightGray"/>
        </w:rPr>
        <w:t>результата Работ</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highlight w:val="lightGray"/>
        </w:rPr>
        <w:t xml:space="preserve">по </w:t>
      </w:r>
      <w:r w:rsidR="009F1E38" w:rsidRPr="00DD7155">
        <w:rPr>
          <w:rFonts w:ascii="Tahoma" w:hAnsi="Tahoma" w:cs="Tahoma"/>
          <w:sz w:val="20"/>
          <w:highlight w:val="lightGray"/>
        </w:rPr>
        <w:t xml:space="preserve"> </w:t>
      </w:r>
      <w:r w:rsidR="008846BC" w:rsidRPr="00DD7155">
        <w:rPr>
          <w:rFonts w:ascii="Tahoma" w:hAnsi="Tahoma" w:cs="Tahoma"/>
          <w:sz w:val="20"/>
          <w:highlight w:val="lightGray"/>
        </w:rPr>
        <w:t>соответствующе</w:t>
      </w:r>
      <w:r w:rsidR="008846BC">
        <w:rPr>
          <w:rFonts w:ascii="Tahoma" w:hAnsi="Tahoma" w:cs="Tahoma"/>
          <w:sz w:val="20"/>
          <w:highlight w:val="lightGray"/>
        </w:rPr>
        <w:t>му</w:t>
      </w:r>
      <w:r w:rsidR="008846BC" w:rsidRPr="00DD7155">
        <w:rPr>
          <w:rFonts w:ascii="Tahoma" w:hAnsi="Tahoma" w:cs="Tahoma"/>
          <w:sz w:val="20"/>
          <w:highlight w:val="lightGray"/>
        </w:rPr>
        <w:t xml:space="preserve"> </w:t>
      </w:r>
      <w:r w:rsidR="008846BC">
        <w:rPr>
          <w:rFonts w:ascii="Tahoma" w:hAnsi="Tahoma" w:cs="Tahoma"/>
          <w:sz w:val="20"/>
          <w:highlight w:val="lightGray"/>
        </w:rPr>
        <w:t>В</w:t>
      </w:r>
      <w:r w:rsidR="008846BC" w:rsidRPr="00DD7155">
        <w:rPr>
          <w:rFonts w:ascii="Tahoma" w:hAnsi="Tahoma" w:cs="Tahoma"/>
          <w:sz w:val="20"/>
          <w:highlight w:val="lightGray"/>
        </w:rPr>
        <w:t>ид</w:t>
      </w:r>
      <w:r w:rsidR="008846BC">
        <w:rPr>
          <w:rFonts w:ascii="Tahoma" w:hAnsi="Tahoma" w:cs="Tahoma"/>
          <w:sz w:val="20"/>
          <w:highlight w:val="lightGray"/>
        </w:rPr>
        <w:t>у</w:t>
      </w:r>
      <w:r w:rsidR="008846BC" w:rsidRPr="00DD7155">
        <w:rPr>
          <w:rFonts w:ascii="Tahoma" w:hAnsi="Tahoma" w:cs="Tahoma"/>
          <w:sz w:val="20"/>
          <w:highlight w:val="lightGray"/>
        </w:rPr>
        <w:t xml:space="preserve"> </w:t>
      </w:r>
      <w:r w:rsidRPr="00DD7155">
        <w:rPr>
          <w:rFonts w:ascii="Tahoma" w:hAnsi="Tahoma" w:cs="Tahoma"/>
          <w:sz w:val="20"/>
          <w:highlight w:val="lightGray"/>
        </w:rPr>
        <w:t>Документации</w:t>
      </w:r>
      <w:r w:rsidR="00C20372" w:rsidRPr="00DD7155">
        <w:rPr>
          <w:rFonts w:ascii="Tahoma" w:hAnsi="Tahoma" w:cs="Tahoma"/>
          <w:sz w:val="20"/>
          <w:highlight w:val="lightGray"/>
        </w:rPr>
        <w:t>,</w:t>
      </w:r>
      <w:r w:rsidR="00526E69" w:rsidRPr="00526E69">
        <w:rPr>
          <w:rFonts w:ascii="Tahoma" w:hAnsi="Tahoma" w:cs="Tahoma"/>
          <w:b/>
          <w:color w:val="FF0000"/>
          <w:sz w:val="20"/>
        </w:rPr>
        <w:t>]</w:t>
      </w:r>
      <w:r w:rsidRPr="00DD7155">
        <w:rPr>
          <w:rFonts w:ascii="Tahoma" w:hAnsi="Tahoma" w:cs="Tahoma"/>
          <w:sz w:val="20"/>
          <w:highlight w:val="lightGray"/>
        </w:rPr>
        <w:t xml:space="preserve"> </w:t>
      </w:r>
    </w:p>
    <w:p w14:paraId="14BE784D" w14:textId="25EAB9DD" w:rsidR="00C20372" w:rsidRPr="00DD7155" w:rsidRDefault="00526E69" w:rsidP="002F68A6">
      <w:pPr>
        <w:pStyle w:val="1112"/>
        <w:numPr>
          <w:ilvl w:val="0"/>
          <w:numId w:val="28"/>
        </w:numPr>
        <w:tabs>
          <w:tab w:val="left" w:pos="284"/>
          <w:tab w:val="left" w:pos="924"/>
        </w:tabs>
        <w:spacing w:before="120" w:after="240"/>
        <w:rPr>
          <w:rFonts w:ascii="Tahoma" w:hAnsi="Tahoma" w:cs="Tahoma"/>
          <w:color w:val="FFFF00"/>
          <w:sz w:val="20"/>
          <w:highlight w:val="lightGray"/>
        </w:rPr>
      </w:pPr>
      <w:r w:rsidRPr="00526E69">
        <w:rPr>
          <w:rFonts w:ascii="Tahoma" w:hAnsi="Tahoma" w:cs="Tahoma"/>
          <w:b/>
          <w:color w:val="FF0000"/>
          <w:sz w:val="20"/>
          <w:u w:color="FF0000"/>
        </w:rPr>
        <w:t>[</w:t>
      </w:r>
      <w:r w:rsidR="003A517D" w:rsidRPr="00DD7155">
        <w:rPr>
          <w:rFonts w:ascii="Tahoma" w:hAnsi="Tahoma" w:cs="Tahoma"/>
          <w:sz w:val="20"/>
          <w:highlight w:val="lightGray"/>
        </w:rPr>
        <w:t xml:space="preserve">объема работ по </w:t>
      </w:r>
      <w:r w:rsidR="003A517D" w:rsidRPr="00DD7155">
        <w:rPr>
          <w:rFonts w:ascii="Tahoma" w:hAnsi="Tahoma" w:cs="Tahoma"/>
          <w:color w:val="FF0000"/>
          <w:sz w:val="20"/>
          <w:highlight w:val="lightGray"/>
        </w:rPr>
        <w:t>Части Документации</w:t>
      </w:r>
      <w:r w:rsidRPr="00526E69">
        <w:rPr>
          <w:rFonts w:ascii="Tahoma" w:hAnsi="Tahoma" w:cs="Tahoma"/>
          <w:b/>
          <w:color w:val="FF0000"/>
          <w:sz w:val="20"/>
        </w:rPr>
        <w:t>]</w:t>
      </w:r>
      <w:r w:rsidR="003A517D" w:rsidRPr="00DD7155">
        <w:rPr>
          <w:rFonts w:ascii="Tahoma" w:hAnsi="Tahoma" w:cs="Tahoma"/>
          <w:sz w:val="20"/>
          <w:highlight w:val="lightGray"/>
        </w:rPr>
        <w:t xml:space="preserve">, </w:t>
      </w:r>
    </w:p>
    <w:p w14:paraId="6A19CBB5" w14:textId="5FFCE9C4" w:rsidR="00C20372" w:rsidRPr="00DD7155" w:rsidRDefault="00526E69" w:rsidP="002F68A6">
      <w:pPr>
        <w:pStyle w:val="1112"/>
        <w:numPr>
          <w:ilvl w:val="0"/>
          <w:numId w:val="28"/>
        </w:numPr>
        <w:tabs>
          <w:tab w:val="left" w:pos="284"/>
          <w:tab w:val="left" w:pos="924"/>
        </w:tabs>
        <w:spacing w:before="120" w:after="240"/>
        <w:rPr>
          <w:rFonts w:ascii="Tahoma" w:hAnsi="Tahoma" w:cs="Tahoma"/>
          <w:color w:val="FFFF00"/>
          <w:sz w:val="20"/>
          <w:highlight w:val="green"/>
        </w:rPr>
      </w:pPr>
      <w:r w:rsidRPr="00526E69">
        <w:rPr>
          <w:rFonts w:ascii="Tahoma" w:hAnsi="Tahoma" w:cs="Tahoma"/>
          <w:b/>
          <w:color w:val="FF0000"/>
          <w:sz w:val="20"/>
          <w:u w:color="FF0000"/>
        </w:rPr>
        <w:t>[</w:t>
      </w:r>
      <w:r w:rsidR="003A517D" w:rsidRPr="00DD7155">
        <w:rPr>
          <w:rFonts w:ascii="Tahoma" w:hAnsi="Tahoma" w:cs="Tahoma"/>
          <w:color w:val="FFFF00"/>
          <w:sz w:val="20"/>
          <w:highlight w:val="lightGray"/>
        </w:rPr>
        <w:t>услуг по Авторскому надзору</w:t>
      </w:r>
      <w:r w:rsidR="00C20372" w:rsidRPr="00DD7155">
        <w:rPr>
          <w:rFonts w:ascii="Tahoma" w:hAnsi="Tahoma" w:cs="Tahoma"/>
          <w:color w:val="FFFF00"/>
          <w:sz w:val="20"/>
          <w:highlight w:val="lightGray"/>
        </w:rPr>
        <w:t>,</w:t>
      </w:r>
      <w:r w:rsidRPr="00526E69">
        <w:rPr>
          <w:rFonts w:ascii="Tahoma" w:hAnsi="Tahoma" w:cs="Tahoma"/>
          <w:b/>
          <w:color w:val="FF0000"/>
          <w:sz w:val="20"/>
        </w:rPr>
        <w:t>]</w:t>
      </w:r>
    </w:p>
    <w:p w14:paraId="7AA8BF42" w14:textId="2EB76C87" w:rsidR="003A517D" w:rsidRPr="00DD7155" w:rsidRDefault="00526E69" w:rsidP="002F68A6">
      <w:pPr>
        <w:pStyle w:val="1112"/>
        <w:numPr>
          <w:ilvl w:val="0"/>
          <w:numId w:val="28"/>
        </w:numPr>
        <w:tabs>
          <w:tab w:val="left" w:pos="284"/>
          <w:tab w:val="left" w:pos="924"/>
        </w:tabs>
        <w:spacing w:before="120" w:after="240"/>
        <w:rPr>
          <w:rFonts w:ascii="Tahoma" w:hAnsi="Tahoma" w:cs="Tahoma"/>
          <w:b/>
          <w:sz w:val="20"/>
        </w:rPr>
      </w:pPr>
      <w:r w:rsidRPr="00526E69">
        <w:rPr>
          <w:rFonts w:ascii="Tahoma" w:hAnsi="Tahoma" w:cs="Tahoma"/>
          <w:b/>
          <w:color w:val="FF0000"/>
          <w:sz w:val="20"/>
          <w:u w:color="FF0000"/>
        </w:rPr>
        <w:t>[</w:t>
      </w:r>
      <w:r w:rsidR="003A517D" w:rsidRPr="00DD7155">
        <w:rPr>
          <w:rFonts w:ascii="Tahoma" w:hAnsi="Tahoma" w:cs="Tahoma"/>
          <w:sz w:val="20"/>
          <w:highlight w:val="green"/>
        </w:rPr>
        <w:t>Услуг по Стажировке</w:t>
      </w:r>
      <w:r w:rsidRPr="00526E69">
        <w:rPr>
          <w:rFonts w:ascii="Tahoma" w:hAnsi="Tahoma" w:cs="Tahoma"/>
          <w:b/>
          <w:color w:val="FF0000"/>
          <w:sz w:val="20"/>
        </w:rPr>
        <w:t>]</w:t>
      </w:r>
      <w:r w:rsidR="003A517D" w:rsidRPr="00DD7155">
        <w:rPr>
          <w:rFonts w:ascii="Tahoma" w:hAnsi="Tahoma" w:cs="Tahoma"/>
          <w:sz w:val="20"/>
        </w:rPr>
        <w:t>.</w:t>
      </w:r>
      <w:r w:rsidR="003A517D" w:rsidRPr="00DD7155" w:rsidDel="00316AD6">
        <w:rPr>
          <w:rFonts w:ascii="Tahoma" w:hAnsi="Tahoma" w:cs="Tahoma"/>
          <w:sz w:val="20"/>
        </w:rPr>
        <w:t xml:space="preserve"> </w:t>
      </w:r>
    </w:p>
    <w:p w14:paraId="2DF50345" w14:textId="0A935F21" w:rsidR="00A85888" w:rsidRPr="00DD7155" w:rsidRDefault="00526E69" w:rsidP="00EE5F37">
      <w:pPr>
        <w:pStyle w:val="afff1"/>
        <w:tabs>
          <w:tab w:val="left" w:pos="28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004D1099" w:rsidRPr="00DD7155">
        <w:rPr>
          <w:rFonts w:ascii="Tahoma" w:hAnsi="Tahoma" w:cs="Tahoma"/>
          <w:sz w:val="20"/>
          <w:highlight w:val="lightGray"/>
        </w:rPr>
        <w:t>Акт сдачи-приемки работ (услуг)</w:t>
      </w:r>
      <w:r w:rsidR="00A85888" w:rsidRPr="00DD7155">
        <w:rPr>
          <w:rFonts w:ascii="Tahoma" w:hAnsi="Tahoma" w:cs="Tahoma"/>
          <w:sz w:val="20"/>
          <w:highlight w:val="lightGray"/>
        </w:rPr>
        <w:t xml:space="preserve"> оформляется</w:t>
      </w:r>
      <w:r w:rsidR="00C31F08" w:rsidRPr="00DD7155">
        <w:rPr>
          <w:rFonts w:ascii="Tahoma" w:hAnsi="Tahoma" w:cs="Tahoma"/>
          <w:sz w:val="20"/>
          <w:highlight w:val="lightGray"/>
        </w:rPr>
        <w:t xml:space="preserve"> </w:t>
      </w:r>
      <w:r w:rsidR="00A85888" w:rsidRPr="00DD7155">
        <w:rPr>
          <w:rFonts w:ascii="Tahoma" w:hAnsi="Tahoma" w:cs="Tahoma"/>
          <w:sz w:val="20"/>
          <w:highlight w:val="lightGray"/>
        </w:rPr>
        <w:t xml:space="preserve">в разрезе </w:t>
      </w:r>
      <w:r w:rsidRPr="00526E69">
        <w:rPr>
          <w:rFonts w:ascii="Tahoma" w:hAnsi="Tahoma" w:cs="Tahoma"/>
          <w:b/>
          <w:color w:val="FF0000"/>
          <w:sz w:val="18"/>
          <w:u w:color="FF0000"/>
        </w:rPr>
        <w:t>[</w:t>
      </w:r>
      <w:r w:rsidR="00886DAF" w:rsidRPr="00DD7155" w:rsidDel="00886DAF">
        <w:rPr>
          <w:rFonts w:ascii="Tahoma" w:hAnsi="Tahoma" w:cs="Tahoma"/>
          <w:sz w:val="20"/>
          <w:highlight w:val="lightGray"/>
        </w:rPr>
        <w:t xml:space="preserve"> </w:t>
      </w:r>
      <w:r w:rsidR="00B87AEB">
        <w:rPr>
          <w:rFonts w:ascii="Tahoma" w:hAnsi="Tahoma" w:cs="Tahoma"/>
          <w:sz w:val="20"/>
          <w:highlight w:val="lightGray"/>
        </w:rPr>
        <w:t>Объектов</w:t>
      </w:r>
      <w:r w:rsidR="00886DAF" w:rsidRPr="00DD7155">
        <w:rPr>
          <w:rFonts w:ascii="Tahoma" w:hAnsi="Tahoma" w:cs="Tahoma"/>
          <w:b/>
          <w:color w:val="FF0000"/>
          <w:sz w:val="18"/>
          <w:u w:color="FF0000"/>
        </w:rPr>
        <w:t xml:space="preserve"> </w:t>
      </w:r>
      <w:r w:rsidRPr="00526E69">
        <w:rPr>
          <w:rFonts w:ascii="Tahoma" w:hAnsi="Tahoma" w:cs="Tahoma"/>
          <w:b/>
          <w:color w:val="FF0000"/>
          <w:sz w:val="18"/>
          <w:u w:color="FF0000"/>
        </w:rPr>
        <w:t>]</w:t>
      </w:r>
      <w:r w:rsidR="00A85888" w:rsidRPr="00DD7155">
        <w:rPr>
          <w:rFonts w:ascii="Tahoma" w:hAnsi="Tahoma" w:cs="Tahoma"/>
          <w:sz w:val="20"/>
        </w:rPr>
        <w:t xml:space="preserve"> </w:t>
      </w:r>
      <w:r w:rsidRPr="00526E69">
        <w:rPr>
          <w:rFonts w:ascii="Tahoma" w:hAnsi="Tahoma" w:cs="Tahoma"/>
          <w:b/>
          <w:color w:val="FF0000"/>
          <w:sz w:val="18"/>
          <w:u w:color="FF0000"/>
        </w:rPr>
        <w:t>[</w:t>
      </w:r>
      <w:r w:rsidR="00B87AEB" w:rsidRPr="00B87AEB">
        <w:rPr>
          <w:rFonts w:ascii="Tahoma" w:hAnsi="Tahoma" w:cs="Tahoma"/>
          <w:sz w:val="20"/>
          <w:highlight w:val="darkGreen"/>
        </w:rPr>
        <w:t>/</w:t>
      </w:r>
      <w:r w:rsidR="00A71234" w:rsidRPr="00DD7155">
        <w:rPr>
          <w:rFonts w:ascii="Tahoma" w:hAnsi="Tahoma" w:cs="Tahoma"/>
          <w:sz w:val="20"/>
          <w:highlight w:val="darkGreen"/>
        </w:rPr>
        <w:t>Этапов</w:t>
      </w:r>
      <w:r w:rsidRPr="00526E69">
        <w:rPr>
          <w:rFonts w:ascii="Tahoma" w:hAnsi="Tahoma" w:cs="Tahoma"/>
          <w:b/>
          <w:color w:val="FF0000"/>
          <w:sz w:val="18"/>
          <w:u w:color="FF0000"/>
        </w:rPr>
        <w:t>]</w:t>
      </w:r>
      <w:r w:rsidR="00A71234" w:rsidRPr="00DD7155">
        <w:rPr>
          <w:rFonts w:ascii="Tahoma" w:hAnsi="Tahoma" w:cs="Tahoma"/>
          <w:b/>
          <w:color w:val="FF0000"/>
          <w:sz w:val="18"/>
          <w:u w:color="FF0000"/>
        </w:rPr>
        <w:t xml:space="preserve"> / </w:t>
      </w:r>
      <w:r w:rsidRPr="00526E69">
        <w:rPr>
          <w:rFonts w:ascii="Tahoma" w:hAnsi="Tahoma" w:cs="Tahoma"/>
          <w:b/>
          <w:color w:val="FF0000"/>
          <w:sz w:val="18"/>
          <w:u w:color="FF0000"/>
        </w:rPr>
        <w:t>[</w:t>
      </w:r>
      <w:r w:rsidR="00B87AEB" w:rsidRPr="00B87AEB">
        <w:rPr>
          <w:rFonts w:ascii="Tahoma" w:hAnsi="Tahoma" w:cs="Tahoma"/>
          <w:sz w:val="20"/>
          <w:highlight w:val="darkGreen"/>
        </w:rPr>
        <w:t>/</w:t>
      </w:r>
      <w:r w:rsidR="00532FB9" w:rsidRPr="00DD7155">
        <w:rPr>
          <w:rFonts w:ascii="Tahoma" w:hAnsi="Tahoma" w:cs="Tahoma"/>
          <w:sz w:val="20"/>
          <w:highlight w:val="darkGreen"/>
        </w:rPr>
        <w:t>ПК</w:t>
      </w:r>
      <w:r w:rsidRPr="00526E69">
        <w:rPr>
          <w:rFonts w:ascii="Tahoma" w:hAnsi="Tahoma" w:cs="Tahoma"/>
          <w:b/>
          <w:color w:val="FF0000"/>
          <w:sz w:val="18"/>
          <w:u w:color="FF0000"/>
        </w:rPr>
        <w:t>]</w:t>
      </w:r>
      <w:r w:rsidR="00A71234" w:rsidRPr="00DD7155">
        <w:rPr>
          <w:rFonts w:ascii="Tahoma" w:hAnsi="Tahoma" w:cs="Tahoma"/>
          <w:b/>
          <w:color w:val="FF0000"/>
          <w:sz w:val="18"/>
          <w:u w:color="FF0000"/>
        </w:rPr>
        <w:t xml:space="preserve">/ </w:t>
      </w:r>
      <w:r w:rsidRPr="00526E69">
        <w:rPr>
          <w:rFonts w:ascii="Tahoma" w:hAnsi="Tahoma" w:cs="Tahoma"/>
          <w:b/>
          <w:color w:val="FF0000"/>
          <w:sz w:val="18"/>
          <w:u w:color="FF0000"/>
        </w:rPr>
        <w:t>[</w:t>
      </w:r>
      <w:r w:rsidR="00B87AEB" w:rsidRPr="00B87AEB">
        <w:rPr>
          <w:rFonts w:ascii="Tahoma" w:hAnsi="Tahoma" w:cs="Tahoma"/>
          <w:sz w:val="20"/>
          <w:highlight w:val="darkGreen"/>
        </w:rPr>
        <w:t>/</w:t>
      </w:r>
      <w:r w:rsidR="00A71234" w:rsidRPr="00DD7155">
        <w:rPr>
          <w:rFonts w:ascii="Tahoma" w:hAnsi="Tahoma" w:cs="Tahoma"/>
          <w:sz w:val="20"/>
          <w:highlight w:val="darkGreen"/>
        </w:rPr>
        <w:t>Титульных объект</w:t>
      </w:r>
      <w:r w:rsidR="00A71234" w:rsidRPr="00B87AEB">
        <w:rPr>
          <w:rFonts w:ascii="Tahoma" w:hAnsi="Tahoma" w:cs="Tahoma"/>
          <w:sz w:val="20"/>
          <w:highlight w:val="darkGreen"/>
        </w:rPr>
        <w:t>ов</w:t>
      </w:r>
      <w:r w:rsidRPr="00526E69">
        <w:rPr>
          <w:rFonts w:ascii="Tahoma" w:hAnsi="Tahoma" w:cs="Tahoma"/>
          <w:b/>
          <w:color w:val="FF0000"/>
          <w:sz w:val="18"/>
          <w:u w:color="FF0000"/>
        </w:rPr>
        <w:t>]</w:t>
      </w:r>
      <w:r w:rsidR="00A71234" w:rsidRPr="00DD7155" w:rsidDel="00A71234">
        <w:rPr>
          <w:rFonts w:ascii="Tahoma" w:hAnsi="Tahoma" w:cs="Tahoma"/>
          <w:sz w:val="20"/>
        </w:rPr>
        <w:t xml:space="preserve"> </w:t>
      </w:r>
      <w:r w:rsidRPr="00526E69">
        <w:rPr>
          <w:rFonts w:ascii="Tahoma" w:hAnsi="Tahoma" w:cs="Tahoma"/>
          <w:b/>
          <w:color w:val="FF0000"/>
          <w:sz w:val="20"/>
        </w:rPr>
        <w:t>[</w:t>
      </w:r>
      <w:r w:rsidR="00886DAF" w:rsidRPr="00DD7155">
        <w:rPr>
          <w:rFonts w:ascii="Tahoma" w:hAnsi="Tahoma" w:cs="Tahoma"/>
          <w:sz w:val="20"/>
        </w:rPr>
        <w:t xml:space="preserve">, </w:t>
      </w:r>
      <w:r w:rsidR="00A85888" w:rsidRPr="00B87AEB">
        <w:rPr>
          <w:rFonts w:ascii="Tahoma" w:hAnsi="Tahoma" w:cs="Tahoma"/>
          <w:sz w:val="20"/>
          <w:highlight w:val="lightGray"/>
        </w:rPr>
        <w:t>реконструируемых инвентарных объектов</w:t>
      </w:r>
      <w:r w:rsidRPr="00526E69">
        <w:rPr>
          <w:rFonts w:ascii="Tahoma" w:hAnsi="Tahoma" w:cs="Tahoma"/>
          <w:b/>
          <w:color w:val="FF0000"/>
          <w:sz w:val="20"/>
        </w:rPr>
        <w:t>]</w:t>
      </w:r>
      <w:r w:rsidR="00A85888" w:rsidRPr="00DD7155">
        <w:rPr>
          <w:rFonts w:ascii="Tahoma" w:hAnsi="Tahoma" w:cs="Tahoma"/>
          <w:sz w:val="20"/>
        </w:rPr>
        <w:t xml:space="preserve"> </w:t>
      </w:r>
      <w:r w:rsidRPr="00526E69">
        <w:rPr>
          <w:rFonts w:ascii="Tahoma" w:hAnsi="Tahoma" w:cs="Tahoma"/>
          <w:b/>
          <w:color w:val="FF0000"/>
          <w:sz w:val="20"/>
        </w:rPr>
        <w:t>[</w:t>
      </w:r>
      <w:r w:rsidR="00886DAF" w:rsidRPr="00DD7155">
        <w:rPr>
          <w:rFonts w:ascii="Tahoma" w:hAnsi="Tahoma" w:cs="Tahoma"/>
          <w:sz w:val="20"/>
        </w:rPr>
        <w:t>,</w:t>
      </w:r>
      <w:r w:rsidR="00A85888" w:rsidRPr="00DD7155">
        <w:rPr>
          <w:rFonts w:ascii="Tahoma" w:hAnsi="Tahoma" w:cs="Tahoma"/>
          <w:b/>
          <w:color w:val="00B050"/>
          <w:sz w:val="20"/>
          <w:highlight w:val="black"/>
        </w:rPr>
        <w:t>Объектов Демонтажных работ</w:t>
      </w:r>
      <w:r w:rsidRPr="00526E69">
        <w:rPr>
          <w:rFonts w:ascii="Tahoma" w:hAnsi="Tahoma" w:cs="Tahoma"/>
          <w:b/>
          <w:color w:val="FF0000"/>
          <w:sz w:val="20"/>
        </w:rPr>
        <w:t>]</w:t>
      </w:r>
      <w:r w:rsidR="00A85888" w:rsidRPr="00DD7155">
        <w:rPr>
          <w:rFonts w:ascii="Tahoma" w:hAnsi="Tahoma" w:cs="Tahoma"/>
          <w:sz w:val="20"/>
        </w:rPr>
        <w:t>.</w:t>
      </w:r>
      <w:r w:rsidR="00A85888" w:rsidRPr="00DD7155">
        <w:rPr>
          <w:rFonts w:ascii="Tahoma" w:hAnsi="Tahoma" w:cs="Tahoma"/>
          <w:b/>
          <w:color w:val="FF0000"/>
          <w:sz w:val="20"/>
        </w:rPr>
        <w:t xml:space="preserve"> </w:t>
      </w:r>
      <w:r w:rsidRPr="00526E69">
        <w:rPr>
          <w:rFonts w:ascii="Tahoma" w:hAnsi="Tahoma" w:cs="Tahoma"/>
          <w:b/>
          <w:color w:val="FF0000"/>
          <w:sz w:val="20"/>
        </w:rPr>
        <w:t>]</w:t>
      </w:r>
    </w:p>
    <w:p w14:paraId="3C674353" w14:textId="55C4C64C" w:rsidR="00AC4B81" w:rsidRDefault="00526E69" w:rsidP="00866AF6">
      <w:pPr>
        <w:pStyle w:val="1112"/>
        <w:tabs>
          <w:tab w:val="left" w:pos="284"/>
          <w:tab w:val="left" w:pos="924"/>
        </w:tabs>
        <w:spacing w:before="120" w:after="240"/>
        <w:ind w:left="142"/>
        <w:rPr>
          <w:rFonts w:ascii="Tahoma" w:hAnsi="Tahoma" w:cs="Tahoma"/>
          <w:b/>
          <w:color w:val="FF0000"/>
          <w:sz w:val="20"/>
        </w:rPr>
      </w:pPr>
      <w:r w:rsidRPr="00526E69">
        <w:rPr>
          <w:rFonts w:ascii="Tahoma" w:hAnsi="Tahoma" w:cs="Tahoma"/>
          <w:b/>
          <w:color w:val="FF0000"/>
          <w:sz w:val="20"/>
          <w:u w:color="FF0000"/>
        </w:rPr>
        <w:t>[</w:t>
      </w:r>
      <w:r w:rsidR="00AC4B81" w:rsidRPr="00DD7155">
        <w:rPr>
          <w:rFonts w:ascii="Tahoma" w:hAnsi="Tahoma" w:cs="Tahoma"/>
          <w:sz w:val="20"/>
          <w:highlight w:val="lightGray"/>
        </w:rPr>
        <w:t xml:space="preserve">К </w:t>
      </w:r>
      <w:r w:rsidR="004D1099" w:rsidRPr="00DD7155">
        <w:rPr>
          <w:rFonts w:ascii="Tahoma" w:hAnsi="Tahoma" w:cs="Tahoma"/>
          <w:sz w:val="20"/>
          <w:highlight w:val="lightGray"/>
        </w:rPr>
        <w:t>Акту сдачи-приемки работ (услуг)</w:t>
      </w:r>
      <w:r w:rsidR="00AC4B81" w:rsidRPr="00DD7155">
        <w:rPr>
          <w:rFonts w:ascii="Tahoma" w:hAnsi="Tahoma" w:cs="Tahoma"/>
          <w:sz w:val="20"/>
          <w:highlight w:val="lightGray"/>
        </w:rPr>
        <w:t xml:space="preserve"> по </w:t>
      </w:r>
      <w:r w:rsidR="008846BC" w:rsidRPr="00DD7155">
        <w:rPr>
          <w:rFonts w:ascii="Tahoma" w:hAnsi="Tahoma" w:cs="Tahoma"/>
          <w:sz w:val="20"/>
          <w:highlight w:val="lightGray"/>
        </w:rPr>
        <w:t>Вид</w:t>
      </w:r>
      <w:r w:rsidR="008846BC">
        <w:rPr>
          <w:rFonts w:ascii="Tahoma" w:hAnsi="Tahoma" w:cs="Tahoma"/>
          <w:sz w:val="20"/>
          <w:highlight w:val="lightGray"/>
        </w:rPr>
        <w:t>у</w:t>
      </w:r>
      <w:r w:rsidR="00AC4B81" w:rsidRPr="00DD7155">
        <w:rPr>
          <w:rFonts w:ascii="Tahoma" w:hAnsi="Tahoma" w:cs="Tahoma"/>
          <w:sz w:val="20"/>
          <w:highlight w:val="lightGray"/>
        </w:rPr>
        <w:t>/</w:t>
      </w:r>
      <w:r w:rsidR="00AC4B81" w:rsidRPr="00DD7155">
        <w:rPr>
          <w:rFonts w:ascii="Tahoma" w:hAnsi="Tahoma" w:cs="Tahoma"/>
          <w:color w:val="FF0000"/>
          <w:sz w:val="20"/>
          <w:highlight w:val="lightGray"/>
        </w:rPr>
        <w:t>Части</w:t>
      </w:r>
      <w:r w:rsidR="00AC4B81" w:rsidRPr="00DD7155" w:rsidDel="002B654C">
        <w:rPr>
          <w:rFonts w:ascii="Tahoma" w:hAnsi="Tahoma" w:cs="Tahoma"/>
          <w:color w:val="FF0000"/>
          <w:sz w:val="20"/>
          <w:highlight w:val="lightGray"/>
        </w:rPr>
        <w:t xml:space="preserve"> </w:t>
      </w:r>
      <w:r w:rsidR="00AC4B81" w:rsidRPr="00DD7155">
        <w:rPr>
          <w:rFonts w:ascii="Tahoma" w:hAnsi="Tahoma" w:cs="Tahoma"/>
          <w:sz w:val="20"/>
          <w:highlight w:val="lightGray"/>
        </w:rPr>
        <w:t xml:space="preserve">Документации оформляется приложение «Сводный реестр стоимости выполненных </w:t>
      </w:r>
      <w:r w:rsidR="00686A21" w:rsidRPr="00DD7155">
        <w:rPr>
          <w:rFonts w:ascii="Tahoma" w:hAnsi="Tahoma" w:cs="Tahoma"/>
          <w:sz w:val="20"/>
          <w:highlight w:val="lightGray"/>
        </w:rPr>
        <w:t>проектных и изыскательских работ</w:t>
      </w:r>
      <w:r w:rsidR="00AC4B81" w:rsidRPr="00DD7155">
        <w:rPr>
          <w:rFonts w:ascii="Tahoma" w:hAnsi="Tahoma" w:cs="Tahoma"/>
          <w:sz w:val="20"/>
          <w:highlight w:val="lightGray"/>
        </w:rPr>
        <w:t>»</w:t>
      </w:r>
      <w:r w:rsidR="00AB6C3D" w:rsidRPr="00DD7155">
        <w:rPr>
          <w:rFonts w:ascii="Tahoma" w:hAnsi="Tahoma" w:cs="Tahoma"/>
          <w:sz w:val="20"/>
          <w:highlight w:val="lightGray"/>
        </w:rPr>
        <w:t xml:space="preserve"> (Сводный реестр ПИР)</w:t>
      </w:r>
      <w:r w:rsidR="00AC4B81" w:rsidRPr="00DD7155">
        <w:rPr>
          <w:rFonts w:ascii="Tahoma" w:hAnsi="Tahoma" w:cs="Tahoma"/>
          <w:sz w:val="20"/>
          <w:highlight w:val="lightGray"/>
        </w:rPr>
        <w:t xml:space="preserve"> по соответствующей форме Приложения и направляется Подрядчиком в порядке, предусмотренном в разделе «Сдача-приемка».</w:t>
      </w:r>
      <w:r w:rsidR="00AC4B81" w:rsidRPr="00DD7155">
        <w:rPr>
          <w:rFonts w:ascii="Tahoma" w:hAnsi="Tahoma" w:cs="Tahoma"/>
          <w:b/>
          <w:color w:val="FF0000"/>
          <w:sz w:val="20"/>
        </w:rPr>
        <w:t xml:space="preserve"> </w:t>
      </w:r>
      <w:r w:rsidRPr="00526E69">
        <w:rPr>
          <w:rFonts w:ascii="Tahoma" w:hAnsi="Tahoma" w:cs="Tahoma"/>
          <w:b/>
          <w:color w:val="FF0000"/>
          <w:sz w:val="20"/>
        </w:rPr>
        <w:t>]</w:t>
      </w:r>
      <w:r w:rsidR="00AF4D61" w:rsidRPr="00DD7155">
        <w:rPr>
          <w:rStyle w:val="ad"/>
          <w:b/>
          <w:sz w:val="20"/>
        </w:rPr>
        <w:footnoteReference w:id="346"/>
      </w:r>
    </w:p>
    <w:p w14:paraId="3C788490" w14:textId="24950CAE"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390" w:name="_Toc528579864"/>
      <w:bookmarkEnd w:id="389"/>
      <w:r w:rsidRPr="00DD7155">
        <w:rPr>
          <w:rFonts w:ascii="Tahoma" w:hAnsi="Tahoma" w:cs="Tahoma"/>
          <w:b/>
          <w:sz w:val="20"/>
        </w:rPr>
        <w:t>ВРЕМЕННЫЕ ЗДАНИЯ И СООРУЖЕНИЯ (ВЗИС)</w:t>
      </w:r>
      <w:r w:rsidRPr="00DD7155">
        <w:rPr>
          <w:rFonts w:ascii="Tahoma" w:hAnsi="Tahoma" w:cs="Tahoma"/>
          <w:sz w:val="20"/>
        </w:rPr>
        <w:t xml:space="preserve"> </w:t>
      </w:r>
      <w:r w:rsidR="003A517D" w:rsidRPr="00DD7155">
        <w:rPr>
          <w:rFonts w:ascii="Tahoma" w:hAnsi="Tahoma" w:cs="Tahoma"/>
          <w:sz w:val="20"/>
        </w:rPr>
        <w:t xml:space="preserve">– специально возводимые временные объекты и специальные вспомогательные сооружения и устройства и (или) временно приспособленные на период строительства Объекта в счет Цены Договора производственные, складские, вспомогательные, административные, бытовые, жилые и общественные, здания, сооружения и коммуникации любого вида, необходимые для выполнения Работ и обеспечения производственных нужд размещения и обслуживания персонала Подрядчика/Субподрядчика(ов) и которые Подрядчик своими силами по предварительному согласованию с Заказчиком убирает с территории </w:t>
      </w:r>
      <w:r w:rsidR="003A517D" w:rsidRPr="00DD7155">
        <w:rPr>
          <w:rFonts w:ascii="Tahoma" w:hAnsi="Tahoma" w:cs="Tahoma"/>
          <w:color w:val="7030A0"/>
          <w:sz w:val="20"/>
        </w:rPr>
        <w:t>Объекта</w:t>
      </w:r>
      <w:r w:rsidR="003A517D" w:rsidRPr="00DD7155">
        <w:rPr>
          <w:rFonts w:ascii="Tahoma" w:hAnsi="Tahoma" w:cs="Tahoma"/>
          <w:sz w:val="20"/>
        </w:rPr>
        <w:t>/</w:t>
      </w:r>
      <w:r w:rsidR="003A517D" w:rsidRPr="00DD7155">
        <w:rPr>
          <w:rFonts w:ascii="Tahoma" w:hAnsi="Tahoma" w:cs="Tahoma"/>
          <w:color w:val="00B0F0"/>
          <w:sz w:val="20"/>
        </w:rPr>
        <w:t xml:space="preserve">Строительной площадки </w:t>
      </w:r>
      <w:r w:rsidR="003A517D" w:rsidRPr="00DD7155">
        <w:rPr>
          <w:rFonts w:ascii="Tahoma" w:hAnsi="Tahoma" w:cs="Tahoma"/>
          <w:sz w:val="20"/>
        </w:rPr>
        <w:t>после завершения Работ.</w:t>
      </w:r>
      <w:bookmarkStart w:id="391" w:name="_Toc528579865"/>
      <w:bookmarkEnd w:id="390"/>
    </w:p>
    <w:p w14:paraId="7682587C" w14:textId="1542B642" w:rsidR="003A517D" w:rsidRPr="00DD7155" w:rsidRDefault="001705E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3A517D" w:rsidRPr="00DD7155">
        <w:rPr>
          <w:rFonts w:ascii="Tahoma" w:hAnsi="Tahoma" w:cs="Tahoma"/>
          <w:sz w:val="20"/>
        </w:rPr>
        <w:t>При выполнении Работ не создаются титульные временные здания и сооружения, подлежащие передаче Заказчику, в качестве отдельных законченных строительством объектов, подлежащих вводу в эксплуатацию</w:t>
      </w:r>
      <w:r w:rsidRPr="00526E69">
        <w:rPr>
          <w:rFonts w:ascii="Tahoma" w:hAnsi="Tahoma" w:cs="Tahoma"/>
          <w:b/>
          <w:color w:val="FF0000"/>
          <w:sz w:val="20"/>
        </w:rPr>
        <w:t>]</w:t>
      </w:r>
      <w:r w:rsidRPr="00DD7155">
        <w:rPr>
          <w:rFonts w:ascii="Tahoma" w:hAnsi="Tahoma" w:cs="Tahoma"/>
          <w:sz w:val="20"/>
        </w:rPr>
        <w:t xml:space="preserve"> </w:t>
      </w:r>
      <w:r w:rsidR="003A517D" w:rsidRPr="00DD7155">
        <w:rPr>
          <w:rStyle w:val="ad"/>
          <w:rFonts w:ascii="Tahoma" w:hAnsi="Tahoma" w:cs="Tahoma"/>
          <w:sz w:val="20"/>
        </w:rPr>
        <w:footnoteReference w:id="347"/>
      </w:r>
      <w:r w:rsidR="003A517D" w:rsidRPr="00DD7155">
        <w:rPr>
          <w:rFonts w:ascii="Tahoma" w:hAnsi="Tahoma" w:cs="Tahoma"/>
          <w:sz w:val="20"/>
        </w:rPr>
        <w:t xml:space="preserve">. </w:t>
      </w:r>
    </w:p>
    <w:p w14:paraId="01897487" w14:textId="77777777" w:rsidR="003A517D" w:rsidRPr="00DD7155" w:rsidRDefault="003A517D" w:rsidP="002F68A6">
      <w:pPr>
        <w:pStyle w:val="1112"/>
        <w:spacing w:before="120" w:after="240"/>
        <w:ind w:left="142"/>
        <w:rPr>
          <w:rFonts w:ascii="Tahoma" w:hAnsi="Tahoma" w:cs="Tahoma"/>
          <w:sz w:val="20"/>
        </w:rPr>
      </w:pPr>
      <w:r w:rsidRPr="00DD7155">
        <w:rPr>
          <w:rFonts w:ascii="Tahoma" w:hAnsi="Tahoma" w:cs="Tahoma"/>
          <w:sz w:val="20"/>
        </w:rPr>
        <w:t xml:space="preserve">Временные здания и сооружения возводятся, сооружаются и/или временно приспосабливаются на период строительства Объектов для выполнения Работ, обслуживания работников Подрядчика и ликвидируются Подрядчиком с территории </w:t>
      </w:r>
      <w:r w:rsidRPr="00DD7155">
        <w:rPr>
          <w:rFonts w:ascii="Tahoma" w:hAnsi="Tahoma" w:cs="Tahoma"/>
          <w:color w:val="7030A0"/>
          <w:sz w:val="20"/>
        </w:rPr>
        <w:t>Объектов</w:t>
      </w:r>
      <w:r w:rsidRPr="00DD7155">
        <w:rPr>
          <w:rFonts w:ascii="Tahoma" w:hAnsi="Tahoma" w:cs="Tahoma"/>
          <w:sz w:val="20"/>
        </w:rPr>
        <w:t>/</w:t>
      </w:r>
      <w:r w:rsidRPr="00DD7155">
        <w:rPr>
          <w:rFonts w:ascii="Tahoma" w:hAnsi="Tahoma" w:cs="Tahoma"/>
          <w:color w:val="00B0F0"/>
          <w:sz w:val="20"/>
        </w:rPr>
        <w:t xml:space="preserve">Строительной площадки </w:t>
      </w:r>
      <w:r w:rsidRPr="00DD7155">
        <w:rPr>
          <w:rFonts w:ascii="Tahoma" w:hAnsi="Tahoma" w:cs="Tahoma"/>
          <w:sz w:val="20"/>
        </w:rPr>
        <w:t>после завершения Работ своими силами и в счет цены Договора.</w:t>
      </w:r>
    </w:p>
    <w:p w14:paraId="141B1414" w14:textId="2FD9823B"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ГАРАНТИЙНЫЙ СРОК</w:t>
      </w:r>
      <w:r w:rsidRPr="00DD7155">
        <w:rPr>
          <w:rFonts w:ascii="Tahoma" w:hAnsi="Tahoma" w:cs="Tahoma"/>
          <w:sz w:val="20"/>
        </w:rPr>
        <w:t xml:space="preserve"> </w:t>
      </w:r>
      <w:r w:rsidR="003A517D" w:rsidRPr="00DD7155">
        <w:rPr>
          <w:rFonts w:ascii="Tahoma" w:hAnsi="Tahoma" w:cs="Tahoma"/>
          <w:sz w:val="20"/>
        </w:rPr>
        <w:t>– период времени, в течение которого Подрядчик гарантирует Заказчику соответствие</w:t>
      </w:r>
      <w:r w:rsidR="00551E00" w:rsidRPr="00DD7155">
        <w:rPr>
          <w:rFonts w:ascii="Tahoma" w:hAnsi="Tahoma" w:cs="Tahoma"/>
          <w:sz w:val="20"/>
        </w:rPr>
        <w:t xml:space="preserve"> </w:t>
      </w:r>
      <w:r w:rsidR="00526E69" w:rsidRPr="00526E69">
        <w:rPr>
          <w:rFonts w:ascii="Tahoma" w:hAnsi="Tahoma" w:cs="Tahoma"/>
          <w:b/>
          <w:color w:val="FF0000"/>
          <w:sz w:val="20"/>
          <w:u w:color="FF0000"/>
        </w:rPr>
        <w:t>[</w:t>
      </w:r>
      <w:r w:rsidR="00062F42" w:rsidRPr="00DD7155">
        <w:rPr>
          <w:rFonts w:ascii="Tahoma" w:hAnsi="Tahoma" w:cs="Tahoma"/>
          <w:b/>
          <w:color w:val="FF0000"/>
          <w:sz w:val="20"/>
          <w:u w:color="FF0000"/>
        </w:rPr>
        <w:t xml:space="preserve"> </w:t>
      </w:r>
      <w:r w:rsidR="00551E00" w:rsidRPr="00DD7155">
        <w:rPr>
          <w:rFonts w:ascii="Tahoma" w:hAnsi="Tahoma" w:cs="Tahoma"/>
          <w:sz w:val="20"/>
        </w:rPr>
        <w:t>результата Работ</w:t>
      </w:r>
      <w:r w:rsidR="00062F42" w:rsidRPr="00DD7155">
        <w:rPr>
          <w:rFonts w:ascii="Tahoma" w:hAnsi="Tahoma" w:cs="Tahoma"/>
          <w:sz w:val="20"/>
        </w:rPr>
        <w:t xml:space="preserve"> </w:t>
      </w:r>
      <w:r w:rsidR="00526E69" w:rsidRPr="00526E69">
        <w:rPr>
          <w:rFonts w:ascii="Tahoma" w:hAnsi="Tahoma" w:cs="Tahoma"/>
          <w:b/>
          <w:color w:val="FF0000"/>
          <w:sz w:val="20"/>
        </w:rPr>
        <w:t>]</w:t>
      </w:r>
      <w:r w:rsidR="003A517D" w:rsidRPr="00DD7155">
        <w:rPr>
          <w:rFonts w:ascii="Tahoma" w:hAnsi="Tahoma" w:cs="Tahoma"/>
          <w:sz w:val="20"/>
        </w:rPr>
        <w:t xml:space="preserve"> </w:t>
      </w:r>
      <w:r w:rsidR="00062F42" w:rsidRPr="00DD7155">
        <w:rPr>
          <w:rFonts w:ascii="Tahoma" w:hAnsi="Tahoma" w:cs="Tahoma"/>
          <w:sz w:val="20"/>
        </w:rPr>
        <w:t xml:space="preserve">/ </w:t>
      </w:r>
      <w:r w:rsidR="00526E69" w:rsidRPr="00526E69">
        <w:rPr>
          <w:rFonts w:ascii="Tahoma" w:hAnsi="Tahoma" w:cs="Tahoma"/>
          <w:b/>
          <w:color w:val="FF0000"/>
          <w:sz w:val="20"/>
          <w:u w:color="FF0000"/>
        </w:rPr>
        <w:t>[</w:t>
      </w:r>
      <w:r w:rsidR="00062F42" w:rsidRPr="00DD7155">
        <w:rPr>
          <w:rFonts w:ascii="Tahoma" w:hAnsi="Tahoma" w:cs="Tahoma"/>
          <w:b/>
          <w:color w:val="FF0000"/>
          <w:sz w:val="20"/>
          <w:u w:color="FF0000"/>
        </w:rPr>
        <w:t xml:space="preserve"> </w:t>
      </w:r>
      <w:r w:rsidR="003A517D" w:rsidRPr="0048346E">
        <w:rPr>
          <w:rFonts w:ascii="Tahoma" w:hAnsi="Tahoma" w:cs="Tahoma"/>
          <w:sz w:val="20"/>
          <w:shd w:val="clear" w:color="auto" w:fill="B6DDE8" w:themeFill="accent5" w:themeFillTint="66"/>
        </w:rPr>
        <w:t>построенного и сданного в эксплуатацию результата Работ</w:t>
      </w:r>
      <w:r w:rsidR="00062F42" w:rsidRPr="00DD7155">
        <w:rPr>
          <w:rFonts w:ascii="Tahoma" w:hAnsi="Tahoma" w:cs="Tahoma"/>
          <w:sz w:val="20"/>
        </w:rPr>
        <w:t xml:space="preserve"> </w:t>
      </w:r>
      <w:r w:rsidR="00526E69" w:rsidRPr="00526E69">
        <w:rPr>
          <w:rFonts w:ascii="Tahoma" w:hAnsi="Tahoma" w:cs="Tahoma"/>
          <w:b/>
          <w:color w:val="FF0000"/>
          <w:sz w:val="20"/>
        </w:rPr>
        <w:t>]</w:t>
      </w:r>
      <w:r w:rsidR="00062F42" w:rsidRPr="00DD7155">
        <w:rPr>
          <w:rFonts w:ascii="Tahoma" w:hAnsi="Tahoma" w:cs="Tahoma"/>
          <w:b/>
          <w:color w:val="FF0000"/>
          <w:sz w:val="20"/>
        </w:rPr>
        <w:t xml:space="preserve"> </w:t>
      </w:r>
      <w:r w:rsidR="00EB5774" w:rsidRPr="00DD7155">
        <w:rPr>
          <w:rFonts w:ascii="Tahoma" w:hAnsi="Tahoma" w:cs="Tahoma"/>
          <w:b/>
          <w:color w:val="FF0000"/>
          <w:sz w:val="20"/>
        </w:rPr>
        <w:t>/</w:t>
      </w:r>
      <w:r w:rsidR="00062F42" w:rsidRPr="00DD7155">
        <w:rPr>
          <w:rFonts w:ascii="Tahoma" w:hAnsi="Tahoma" w:cs="Tahoma"/>
          <w:b/>
          <w:color w:val="FF0000"/>
          <w:sz w:val="20"/>
        </w:rPr>
        <w:t xml:space="preserve"> </w:t>
      </w:r>
      <w:r w:rsidR="00526E69" w:rsidRPr="00526E69">
        <w:rPr>
          <w:rFonts w:ascii="Tahoma" w:hAnsi="Tahoma" w:cs="Tahoma"/>
          <w:b/>
          <w:color w:val="FF0000"/>
          <w:sz w:val="20"/>
          <w:u w:color="FF0000"/>
        </w:rPr>
        <w:t>[</w:t>
      </w:r>
      <w:r w:rsidR="00EB5774" w:rsidRPr="00DD7155">
        <w:rPr>
          <w:rFonts w:ascii="Tahoma" w:hAnsi="Tahoma" w:cs="Tahoma"/>
          <w:b/>
          <w:color w:val="FF0000"/>
          <w:sz w:val="20"/>
          <w:u w:color="FF0000"/>
        </w:rPr>
        <w:t xml:space="preserve"> </w:t>
      </w:r>
      <w:r w:rsidR="00062F42" w:rsidRPr="00DD7155">
        <w:rPr>
          <w:rFonts w:ascii="Tahoma" w:hAnsi="Tahoma" w:cs="Tahoma"/>
          <w:sz w:val="20"/>
        </w:rPr>
        <w:t>результата Работ по</w:t>
      </w:r>
      <w:r w:rsidR="00062F42"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062F42" w:rsidRPr="00C919BC">
        <w:rPr>
          <w:rFonts w:ascii="Tahoma" w:hAnsi="Tahoma" w:cs="Tahoma"/>
          <w:sz w:val="20"/>
          <w:shd w:val="clear" w:color="auto" w:fill="E5B8B7" w:themeFill="accent2" w:themeFillTint="66"/>
        </w:rPr>
        <w:t>реконструкции</w:t>
      </w:r>
      <w:r w:rsidR="00062F42" w:rsidRPr="00C919BC">
        <w:rPr>
          <w:rFonts w:ascii="Tahoma" w:hAnsi="Tahoma" w:cs="Tahoma"/>
          <w:b/>
          <w:color w:val="FF0000"/>
          <w:sz w:val="20"/>
          <w:shd w:val="clear" w:color="auto" w:fill="E5B8B7" w:themeFill="accent2" w:themeFillTint="66"/>
        </w:rPr>
        <w:t xml:space="preserve"> </w:t>
      </w:r>
      <w:r w:rsidR="00526E69" w:rsidRPr="00C919BC">
        <w:rPr>
          <w:rFonts w:ascii="Tahoma" w:hAnsi="Tahoma" w:cs="Tahoma"/>
          <w:b/>
          <w:color w:val="FF0000"/>
          <w:sz w:val="20"/>
          <w:shd w:val="clear" w:color="auto" w:fill="E5B8B7" w:themeFill="accent2" w:themeFillTint="66"/>
        </w:rPr>
        <w:t>]</w:t>
      </w:r>
      <w:r w:rsidR="00EB5774" w:rsidRPr="00C919BC">
        <w:rPr>
          <w:rFonts w:ascii="Tahoma" w:hAnsi="Tahoma" w:cs="Tahoma"/>
          <w:sz w:val="20"/>
          <w:shd w:val="clear" w:color="auto" w:fill="E5B8B7" w:themeFill="accent2" w:themeFillTint="66"/>
        </w:rPr>
        <w:t>/</w:t>
      </w:r>
      <w:r w:rsidR="00EB5774"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062F42" w:rsidRPr="00C919BC">
        <w:rPr>
          <w:rFonts w:ascii="Tahoma" w:hAnsi="Tahoma" w:cs="Tahoma"/>
          <w:sz w:val="20"/>
          <w:shd w:val="clear" w:color="auto" w:fill="E5B8B7" w:themeFill="accent2" w:themeFillTint="66"/>
        </w:rPr>
        <w:t>модернизации</w:t>
      </w:r>
      <w:r w:rsidR="00526E69" w:rsidRPr="00C919BC">
        <w:rPr>
          <w:rFonts w:ascii="Tahoma" w:hAnsi="Tahoma" w:cs="Tahoma"/>
          <w:b/>
          <w:color w:val="FF0000"/>
          <w:sz w:val="20"/>
          <w:shd w:val="clear" w:color="auto" w:fill="E5B8B7" w:themeFill="accent2" w:themeFillTint="66"/>
        </w:rPr>
        <w:t>]</w:t>
      </w:r>
      <w:r w:rsidR="00EB5774" w:rsidRPr="00C919BC">
        <w:rPr>
          <w:rFonts w:ascii="Tahoma" w:hAnsi="Tahoma" w:cs="Tahoma"/>
          <w:sz w:val="20"/>
          <w:shd w:val="clear" w:color="auto" w:fill="E5B8B7" w:themeFill="accent2" w:themeFillTint="66"/>
        </w:rPr>
        <w:t>/</w:t>
      </w:r>
      <w:r w:rsidR="00EB5774"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062F42" w:rsidRPr="00C919BC">
        <w:rPr>
          <w:rFonts w:ascii="Tahoma" w:hAnsi="Tahoma" w:cs="Tahoma"/>
          <w:sz w:val="20"/>
          <w:shd w:val="clear" w:color="auto" w:fill="E5B8B7" w:themeFill="accent2" w:themeFillTint="66"/>
        </w:rPr>
        <w:t>техническому перевооружению</w:t>
      </w:r>
      <w:r w:rsidR="00526E69" w:rsidRPr="00526E69">
        <w:rPr>
          <w:rFonts w:ascii="Tahoma" w:hAnsi="Tahoma" w:cs="Tahoma"/>
          <w:b/>
          <w:color w:val="FF0000"/>
          <w:sz w:val="20"/>
        </w:rPr>
        <w:t>]</w:t>
      </w:r>
      <w:r w:rsidR="00062F42" w:rsidRPr="00DD7155">
        <w:rPr>
          <w:rFonts w:ascii="Tahoma" w:hAnsi="Tahoma" w:cs="Tahoma"/>
          <w:b/>
          <w:color w:val="FF0000"/>
          <w:sz w:val="20"/>
        </w:rPr>
        <w:t xml:space="preserve"> </w:t>
      </w:r>
      <w:r w:rsidR="00526E69" w:rsidRPr="00526E69">
        <w:rPr>
          <w:rFonts w:ascii="Tahoma" w:hAnsi="Tahoma" w:cs="Tahoma"/>
          <w:b/>
          <w:color w:val="FF0000"/>
          <w:sz w:val="20"/>
        </w:rPr>
        <w:t>]</w:t>
      </w:r>
      <w:r w:rsidR="00062F42" w:rsidRPr="00DD7155">
        <w:rPr>
          <w:rFonts w:ascii="Tahoma" w:hAnsi="Tahoma" w:cs="Tahoma"/>
          <w:b/>
          <w:color w:val="FF0000"/>
          <w:sz w:val="20"/>
        </w:rPr>
        <w:t xml:space="preserve"> </w:t>
      </w:r>
      <w:r w:rsidR="003A517D" w:rsidRPr="00DD7155">
        <w:rPr>
          <w:rFonts w:ascii="Tahoma" w:hAnsi="Tahoma" w:cs="Tahoma"/>
          <w:sz w:val="20"/>
        </w:rPr>
        <w:t xml:space="preserve">по </w:t>
      </w:r>
      <w:r w:rsidR="00526E69" w:rsidRPr="00526E69">
        <w:rPr>
          <w:rFonts w:ascii="Tahoma" w:hAnsi="Tahoma" w:cs="Tahoma"/>
          <w:b/>
          <w:color w:val="FF0000"/>
          <w:sz w:val="20"/>
          <w:u w:color="FF0000"/>
        </w:rPr>
        <w:t>[</w:t>
      </w:r>
      <w:r w:rsidR="003A517D" w:rsidRPr="00DD7155">
        <w:rPr>
          <w:rFonts w:ascii="Tahoma" w:hAnsi="Tahoma" w:cs="Tahoma"/>
          <w:sz w:val="20"/>
        </w:rPr>
        <w:t>каждому</w:t>
      </w:r>
      <w:r w:rsidR="00526E69" w:rsidRPr="00526E69">
        <w:rPr>
          <w:rFonts w:ascii="Tahoma" w:hAnsi="Tahoma" w:cs="Tahoma"/>
          <w:b/>
          <w:color w:val="FF0000"/>
          <w:sz w:val="20"/>
        </w:rPr>
        <w:t>]</w:t>
      </w:r>
      <w:r w:rsidR="003A517D" w:rsidRPr="00DD7155">
        <w:rPr>
          <w:rFonts w:ascii="Tahoma" w:hAnsi="Tahoma" w:cs="Tahoma"/>
          <w:sz w:val="20"/>
        </w:rPr>
        <w:t xml:space="preserve"> Объекту</w:t>
      </w:r>
      <w:r w:rsidR="00DA0CE0" w:rsidRPr="00DD7155">
        <w:rPr>
          <w:rFonts w:ascii="Tahoma" w:hAnsi="Tahoma" w:cs="Tahoma"/>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07253" w:rsidRPr="00E07253">
        <w:rPr>
          <w:rFonts w:ascii="Tahoma" w:hAnsi="Tahoma" w:cs="Tahoma"/>
          <w:sz w:val="22"/>
        </w:rPr>
        <w:t xml:space="preserve"> </w:t>
      </w:r>
      <w:r w:rsidR="00DA0CE0" w:rsidRPr="00DD7155" w:rsidDel="00DA0CE0">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red"/>
        </w:rPr>
        <w:t>, поставленного Товара</w:t>
      </w:r>
      <w:r w:rsidR="00526E69" w:rsidRPr="00526E69">
        <w:rPr>
          <w:rFonts w:ascii="Tahoma" w:hAnsi="Tahoma" w:cs="Tahoma"/>
          <w:b/>
          <w:color w:val="FF0000"/>
          <w:sz w:val="20"/>
        </w:rPr>
        <w:t>]</w:t>
      </w:r>
      <w:r w:rsidR="003A517D" w:rsidRPr="00DD7155">
        <w:rPr>
          <w:rFonts w:ascii="Tahoma" w:hAnsi="Tahoma" w:cs="Tahoma"/>
          <w:sz w:val="20"/>
        </w:rPr>
        <w:t xml:space="preserve"> Требованиям, а также гарантирует достижение указанных в </w:t>
      </w:r>
      <w:r w:rsidR="00CC0FD8">
        <w:rPr>
          <w:rFonts w:ascii="Tahoma" w:hAnsi="Tahoma" w:cs="Tahoma"/>
          <w:sz w:val="20"/>
        </w:rPr>
        <w:t>ПД</w:t>
      </w:r>
      <w:r w:rsidR="003A517D" w:rsidRPr="00DD7155">
        <w:rPr>
          <w:rFonts w:ascii="Tahoma" w:hAnsi="Tahoma" w:cs="Tahoma"/>
          <w:sz w:val="20"/>
        </w:rPr>
        <w:t>/</w:t>
      </w:r>
      <w:r w:rsidR="00CC0FD8">
        <w:rPr>
          <w:rFonts w:ascii="Tahoma" w:hAnsi="Tahoma" w:cs="Tahoma"/>
          <w:sz w:val="20"/>
        </w:rPr>
        <w:t>РД</w:t>
      </w:r>
      <w:r w:rsidR="003A517D" w:rsidRPr="00DD7155">
        <w:rPr>
          <w:rFonts w:ascii="Tahoma" w:hAnsi="Tahoma" w:cs="Tahoma"/>
          <w:sz w:val="20"/>
        </w:rPr>
        <w:t>, ИД, Технической документации и т.д. технических показателей и возможность эксплуатации Объекта</w:t>
      </w:r>
      <w:r w:rsidR="00E07253">
        <w:rPr>
          <w:rFonts w:ascii="Tahoma" w:hAnsi="Tahoma" w:cs="Tahoma"/>
          <w:sz w:val="20"/>
        </w:rPr>
        <w:t xml:space="preserve"> </w:t>
      </w:r>
      <w:r w:rsidR="003A517D" w:rsidRPr="00DD7155">
        <w:rPr>
          <w:rFonts w:ascii="Tahoma" w:hAnsi="Tahoma" w:cs="Tahoma"/>
          <w:sz w:val="20"/>
          <w:highlight w:val="darkGreen"/>
        </w:rPr>
        <w:t xml:space="preserve"> </w:t>
      </w:r>
      <w:r w:rsidR="00526E69" w:rsidRPr="00526E69">
        <w:rPr>
          <w:rFonts w:ascii="Tahoma" w:hAnsi="Tahoma" w:cs="Tahoma"/>
          <w:b/>
          <w:color w:val="FF0000"/>
          <w:sz w:val="18"/>
          <w:u w:color="FF0000"/>
        </w:rPr>
        <w:t>[</w:t>
      </w:r>
      <w:r w:rsidR="00E07253" w:rsidRPr="00DD7155">
        <w:rPr>
          <w:rFonts w:ascii="Tahoma" w:hAnsi="Tahoma" w:cs="Tahoma"/>
          <w:sz w:val="20"/>
        </w:rPr>
        <w:t>/</w:t>
      </w:r>
      <w:r w:rsidR="005E7C46" w:rsidRPr="00DD7155">
        <w:rPr>
          <w:rFonts w:ascii="Tahoma" w:hAnsi="Tahoma" w:cs="Tahoma"/>
          <w:sz w:val="20"/>
          <w:highlight w:val="darkGreen"/>
        </w:rPr>
        <w:t>Этапа</w:t>
      </w:r>
      <w:r w:rsidR="00526E69" w:rsidRPr="00526E69">
        <w:rPr>
          <w:rFonts w:ascii="Tahoma" w:hAnsi="Tahoma" w:cs="Tahoma"/>
          <w:b/>
          <w:color w:val="FF0000"/>
          <w:sz w:val="18"/>
          <w:u w:color="FF0000"/>
        </w:rPr>
        <w:t>]</w:t>
      </w:r>
      <w:r w:rsidR="005E7C46" w:rsidRPr="00DD7155">
        <w:rPr>
          <w:rFonts w:ascii="Tahoma" w:hAnsi="Tahoma" w:cs="Tahoma"/>
          <w:b/>
          <w:color w:val="FF0000"/>
          <w:sz w:val="18"/>
          <w:u w:color="FF0000"/>
        </w:rPr>
        <w:t xml:space="preserve"> / </w:t>
      </w:r>
      <w:r w:rsidR="00526E69" w:rsidRPr="00526E69">
        <w:rPr>
          <w:rFonts w:ascii="Tahoma" w:hAnsi="Tahoma" w:cs="Tahoma"/>
          <w:b/>
          <w:color w:val="FF0000"/>
          <w:sz w:val="18"/>
          <w:u w:color="FF0000"/>
        </w:rPr>
        <w:t>[</w:t>
      </w:r>
      <w:r w:rsidR="00E07253">
        <w:rPr>
          <w:rFonts w:ascii="Tahoma" w:hAnsi="Tahoma" w:cs="Tahoma"/>
          <w:b/>
          <w:color w:val="FF0000"/>
          <w:sz w:val="18"/>
          <w:u w:color="FF0000"/>
        </w:rPr>
        <w:t>/</w:t>
      </w:r>
      <w:r w:rsidR="00C31710" w:rsidRPr="00DD7155">
        <w:rPr>
          <w:rFonts w:ascii="Tahoma" w:hAnsi="Tahoma" w:cs="Tahoma"/>
          <w:sz w:val="20"/>
          <w:highlight w:val="darkGreen"/>
        </w:rPr>
        <w:t>ПК</w:t>
      </w:r>
      <w:r w:rsidR="00526E69" w:rsidRPr="00526E69">
        <w:rPr>
          <w:rFonts w:ascii="Tahoma" w:hAnsi="Tahoma" w:cs="Tahoma"/>
          <w:b/>
          <w:color w:val="FF0000"/>
          <w:sz w:val="18"/>
          <w:u w:color="FF0000"/>
        </w:rPr>
        <w:t>]</w:t>
      </w:r>
      <w:r w:rsidR="005E7C46" w:rsidRPr="00DD7155">
        <w:rPr>
          <w:rFonts w:ascii="Tahoma" w:hAnsi="Tahoma" w:cs="Tahoma"/>
          <w:b/>
          <w:color w:val="FF0000"/>
          <w:sz w:val="18"/>
          <w:u w:color="FF0000"/>
        </w:rPr>
        <w:t xml:space="preserve"> </w:t>
      </w:r>
      <w:r w:rsidR="00526E69" w:rsidRPr="00526E69">
        <w:rPr>
          <w:rFonts w:ascii="Tahoma" w:hAnsi="Tahoma" w:cs="Tahoma"/>
          <w:b/>
          <w:color w:val="FF0000"/>
          <w:sz w:val="18"/>
          <w:u w:color="FF0000"/>
        </w:rPr>
        <w:t>[</w:t>
      </w:r>
      <w:r w:rsidR="00E07253">
        <w:rPr>
          <w:rFonts w:ascii="Tahoma" w:hAnsi="Tahoma" w:cs="Tahoma"/>
          <w:b/>
          <w:color w:val="FF0000"/>
          <w:sz w:val="18"/>
          <w:u w:color="FF0000"/>
        </w:rPr>
        <w:t>/</w:t>
      </w:r>
      <w:r w:rsidR="005E7C46" w:rsidRPr="00DD7155">
        <w:rPr>
          <w:rFonts w:ascii="Tahoma" w:hAnsi="Tahoma" w:cs="Tahoma"/>
          <w:sz w:val="20"/>
          <w:highlight w:val="darkGreen"/>
        </w:rPr>
        <w:t>Титульного объект</w:t>
      </w:r>
      <w:r w:rsidR="005E7C46" w:rsidRPr="00DD7155">
        <w:rPr>
          <w:rFonts w:ascii="Tahoma" w:hAnsi="Tahoma" w:cs="Tahoma"/>
          <w:sz w:val="20"/>
        </w:rPr>
        <w:t>а</w:t>
      </w:r>
      <w:r w:rsidR="00526E69" w:rsidRPr="00526E69">
        <w:rPr>
          <w:rFonts w:ascii="Tahoma" w:hAnsi="Tahoma" w:cs="Tahoma"/>
          <w:b/>
          <w:color w:val="FF0000"/>
          <w:sz w:val="18"/>
          <w:u w:color="FF0000"/>
        </w:rPr>
        <w:t>]</w:t>
      </w:r>
      <w:r w:rsidR="005E7C46" w:rsidRPr="00DD7155" w:rsidDel="005E7C46">
        <w:rPr>
          <w:rFonts w:ascii="Tahoma" w:hAnsi="Tahoma" w:cs="Tahoma"/>
          <w:b/>
          <w:color w:val="FF0000"/>
          <w:sz w:val="20"/>
          <w:highlight w:val="darkGreen"/>
          <w:u w:color="FF0000"/>
        </w:rPr>
        <w:t xml:space="preserve"> </w:t>
      </w:r>
      <w:r w:rsidR="003A517D" w:rsidRPr="00DD7155">
        <w:rPr>
          <w:rFonts w:ascii="Tahoma" w:hAnsi="Tahoma" w:cs="Tahoma"/>
          <w:sz w:val="20"/>
        </w:rPr>
        <w:t xml:space="preserve"> в соответствии с целями, предусмотренными Договором. Гарантии Подрядчика распространяются на все, составляющее результат Работ, то есть на </w:t>
      </w:r>
      <w:r w:rsidR="00526E69" w:rsidRPr="00526E69">
        <w:rPr>
          <w:rFonts w:ascii="Tahoma" w:hAnsi="Tahoma" w:cs="Tahoma"/>
          <w:b/>
          <w:color w:val="FF0000"/>
          <w:sz w:val="20"/>
          <w:u w:color="FF0000"/>
        </w:rPr>
        <w:t>[</w:t>
      </w:r>
      <w:r w:rsidR="003A517D" w:rsidRPr="00DD7155">
        <w:rPr>
          <w:rFonts w:ascii="Tahoma" w:hAnsi="Tahoma" w:cs="Tahoma"/>
          <w:sz w:val="20"/>
        </w:rPr>
        <w:t>каждый</w:t>
      </w:r>
      <w:r w:rsidR="00526E69" w:rsidRPr="00526E69">
        <w:rPr>
          <w:rFonts w:ascii="Tahoma" w:hAnsi="Tahoma" w:cs="Tahoma"/>
          <w:b/>
          <w:color w:val="FF0000"/>
          <w:sz w:val="20"/>
        </w:rPr>
        <w:t>]</w:t>
      </w:r>
      <w:r w:rsidR="003A517D" w:rsidRPr="00DD7155">
        <w:rPr>
          <w:rFonts w:ascii="Tahoma" w:hAnsi="Tahoma" w:cs="Tahoma"/>
          <w:sz w:val="20"/>
        </w:rPr>
        <w:t xml:space="preserve"> Объект в целом и любые отдельные его составляющие </w:t>
      </w:r>
      <w:r w:rsidR="00526E69" w:rsidRPr="00526E69">
        <w:rPr>
          <w:rFonts w:ascii="Tahoma" w:hAnsi="Tahoma"/>
          <w:b/>
          <w:color w:val="FF0000"/>
          <w:sz w:val="20"/>
          <w:u w:color="FF0000"/>
        </w:rPr>
        <w:t>[</w:t>
      </w:r>
      <w:r w:rsidR="003A517D" w:rsidRPr="00DD7155">
        <w:rPr>
          <w:rFonts w:ascii="Tahoma" w:hAnsi="Tahoma" w:cs="Tahoma"/>
          <w:sz w:val="20"/>
          <w:highlight w:val="red"/>
        </w:rPr>
        <w:t>, в том числе использованный Товар</w:t>
      </w:r>
      <w:r w:rsidR="00526E69" w:rsidRPr="00526E69">
        <w:rPr>
          <w:rFonts w:ascii="Tahoma" w:hAnsi="Tahoma"/>
          <w:b/>
          <w:color w:val="FF0000"/>
          <w:sz w:val="20"/>
        </w:rPr>
        <w:t>]</w:t>
      </w:r>
      <w:r w:rsidR="003A517D" w:rsidRPr="00DD7155">
        <w:rPr>
          <w:rFonts w:ascii="Tahoma" w:hAnsi="Tahoma" w:cs="Tahoma"/>
          <w:sz w:val="20"/>
        </w:rPr>
        <w:t xml:space="preserve">. В течение Гарантийного срока Подрядчик обеспечивает собственными силами и за свой счет устранение всех выявленных Недостатков, последствий ненадлежащего качества Работ </w:t>
      </w:r>
      <w:r w:rsidR="00526E69" w:rsidRPr="00526E69">
        <w:rPr>
          <w:rFonts w:ascii="Tahoma" w:hAnsi="Tahoma"/>
          <w:b/>
          <w:color w:val="FF0000"/>
          <w:sz w:val="20"/>
          <w:u w:color="FF0000"/>
        </w:rPr>
        <w:t>[</w:t>
      </w:r>
      <w:r w:rsidR="003A517D" w:rsidRPr="00DD7155">
        <w:rPr>
          <w:rFonts w:ascii="Tahoma" w:hAnsi="Tahoma" w:cs="Tahoma"/>
          <w:sz w:val="20"/>
          <w:highlight w:val="red"/>
        </w:rPr>
        <w:t>,Товара</w:t>
      </w:r>
      <w:r w:rsidR="00526E69" w:rsidRPr="00526E69">
        <w:rPr>
          <w:rFonts w:ascii="Tahoma" w:hAnsi="Tahoma"/>
          <w:b/>
          <w:color w:val="FF0000"/>
          <w:sz w:val="20"/>
        </w:rPr>
        <w:t>]</w:t>
      </w:r>
      <w:r w:rsidR="003A517D" w:rsidRPr="00DD7155">
        <w:rPr>
          <w:rFonts w:ascii="Tahoma" w:hAnsi="Tahoma" w:cs="Tahoma"/>
          <w:sz w:val="20"/>
        </w:rPr>
        <w:t>.</w:t>
      </w:r>
      <w:bookmarkStart w:id="392" w:name="_Toc528579866"/>
      <w:bookmarkEnd w:id="391"/>
    </w:p>
    <w:p w14:paraId="6DDE1054" w14:textId="489AA454"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highlight w:val="lightGray"/>
        </w:rPr>
      </w:pPr>
      <w:r w:rsidRPr="00DD7155">
        <w:rPr>
          <w:rFonts w:ascii="Tahoma" w:hAnsi="Tahoma" w:cs="Tahoma"/>
          <w:b/>
          <w:sz w:val="20"/>
        </w:rPr>
        <w:t>КАЛЕНДАРНЫЙ ПЛАН (ПРИЛОЖЕНИЕ «КАЛЕНДАРНЫЙ ПЛАН»)</w:t>
      </w:r>
      <w:r w:rsidRPr="00DD7155">
        <w:rPr>
          <w:rFonts w:ascii="Tahoma" w:hAnsi="Tahoma" w:cs="Tahoma"/>
          <w:sz w:val="20"/>
        </w:rPr>
        <w:t xml:space="preserve">– </w:t>
      </w:r>
      <w:r w:rsidR="003A517D" w:rsidRPr="00DD7155">
        <w:rPr>
          <w:rFonts w:ascii="Tahoma" w:hAnsi="Tahoma" w:cs="Tahoma"/>
          <w:sz w:val="20"/>
        </w:rPr>
        <w:t xml:space="preserve">календарно-сетевой график производства всего объема Работ по Договору </w:t>
      </w:r>
      <w:r w:rsidR="00526E69" w:rsidRPr="00526E69">
        <w:rPr>
          <w:rFonts w:ascii="Tahoma" w:hAnsi="Tahoma" w:cs="Tahoma"/>
          <w:b/>
          <w:color w:val="FF0000"/>
          <w:sz w:val="20"/>
          <w:u w:color="FF0000"/>
        </w:rPr>
        <w:t>[</w:t>
      </w:r>
      <w:r w:rsidR="003A517D" w:rsidRPr="00DD7155">
        <w:rPr>
          <w:rFonts w:ascii="Tahoma" w:hAnsi="Tahoma" w:cs="Tahoma"/>
          <w:sz w:val="20"/>
          <w:highlight w:val="lightGray"/>
        </w:rPr>
        <w:t xml:space="preserve">, включая </w:t>
      </w:r>
      <w:r w:rsidR="00526E69" w:rsidRPr="00526E69">
        <w:rPr>
          <w:rFonts w:ascii="Tahoma" w:hAnsi="Tahoma" w:cs="Tahoma"/>
          <w:b/>
          <w:color w:val="FF0000"/>
          <w:sz w:val="20"/>
          <w:u w:color="FF0000"/>
        </w:rPr>
        <w:t>[</w:t>
      </w:r>
      <w:r w:rsidR="009F1E38" w:rsidRPr="00DD7155">
        <w:rPr>
          <w:rFonts w:ascii="Tahoma" w:hAnsi="Tahoma" w:cs="Tahoma"/>
          <w:sz w:val="20"/>
          <w:highlight w:val="lightGray"/>
        </w:rPr>
        <w:t>разработку</w:t>
      </w:r>
      <w:r w:rsidR="00526E69" w:rsidRPr="00526E69">
        <w:rPr>
          <w:rFonts w:ascii="Tahoma" w:hAnsi="Tahoma" w:cs="Tahoma"/>
          <w:b/>
          <w:color w:val="FF0000"/>
          <w:sz w:val="20"/>
        </w:rPr>
        <w:t>]</w:t>
      </w:r>
      <w:r w:rsidR="009F1E38" w:rsidRPr="00DD7155">
        <w:rPr>
          <w:rFonts w:ascii="Tahoma" w:hAnsi="Tahoma" w:cs="Tahoma"/>
          <w:sz w:val="20"/>
          <w:highlight w:val="lightGray"/>
        </w:rPr>
        <w:t xml:space="preserve"> / </w:t>
      </w:r>
      <w:r w:rsidR="00526E69" w:rsidRPr="00526E69">
        <w:rPr>
          <w:rFonts w:ascii="Tahoma" w:hAnsi="Tahoma" w:cs="Tahoma"/>
          <w:b/>
          <w:color w:val="FF0000"/>
          <w:sz w:val="20"/>
          <w:u w:color="FF0000"/>
        </w:rPr>
        <w:t>[</w:t>
      </w:r>
      <w:r w:rsidR="009F1E38" w:rsidRPr="00DD7155">
        <w:rPr>
          <w:rFonts w:ascii="Tahoma" w:hAnsi="Tahoma" w:cs="Tahoma"/>
          <w:sz w:val="20"/>
          <w:highlight w:val="lightGray"/>
        </w:rPr>
        <w:t>корректировку</w:t>
      </w:r>
      <w:r w:rsidR="00526E69" w:rsidRPr="00526E69">
        <w:rPr>
          <w:rFonts w:ascii="Tahoma" w:hAnsi="Tahoma" w:cs="Tahoma"/>
          <w:b/>
          <w:color w:val="FF0000"/>
          <w:sz w:val="20"/>
        </w:rPr>
        <w:t>]</w:t>
      </w:r>
      <w:r w:rsidR="009F1E38" w:rsidRPr="00DD7155">
        <w:rPr>
          <w:rFonts w:ascii="Tahoma" w:hAnsi="Tahoma" w:cs="Tahoma"/>
          <w:sz w:val="20"/>
          <w:highlight w:val="lightGray"/>
        </w:rPr>
        <w:t xml:space="preserve"> </w:t>
      </w:r>
      <w:r w:rsidR="003A517D" w:rsidRPr="00DD7155">
        <w:rPr>
          <w:rFonts w:ascii="Tahoma" w:hAnsi="Tahoma" w:cs="Tahoma"/>
          <w:sz w:val="20"/>
          <w:highlight w:val="lightGray"/>
        </w:rPr>
        <w:t xml:space="preserve">Документации в </w:t>
      </w:r>
      <w:r w:rsidR="0076684E" w:rsidRPr="00DD7155">
        <w:rPr>
          <w:rFonts w:ascii="Tahoma" w:hAnsi="Tahoma" w:cs="Tahoma"/>
          <w:sz w:val="20"/>
          <w:highlight w:val="lightGray"/>
        </w:rPr>
        <w:t>Календарном плане</w:t>
      </w:r>
      <w:r w:rsidR="003A517D" w:rsidRPr="00DD7155">
        <w:rPr>
          <w:rFonts w:ascii="Tahoma" w:hAnsi="Tahoma" w:cs="Tahoma"/>
          <w:sz w:val="20"/>
          <w:highlight w:val="lightGray"/>
        </w:rPr>
        <w:t xml:space="preserve"> проектных работ</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green"/>
        </w:rPr>
        <w:t>а также оказания Услуг</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magenta"/>
        </w:rPr>
        <w:t>предоставления Прав на ПО</w:t>
      </w:r>
      <w:r w:rsidR="00526E69" w:rsidRPr="00526E69">
        <w:rPr>
          <w:rFonts w:ascii="Tahoma" w:hAnsi="Tahoma" w:cs="Tahoma"/>
          <w:b/>
          <w:color w:val="FF0000"/>
          <w:sz w:val="20"/>
        </w:rPr>
        <w:t>]</w:t>
      </w:r>
      <w:r w:rsidR="003A517D" w:rsidRPr="00DD7155">
        <w:rPr>
          <w:rFonts w:ascii="Tahoma" w:hAnsi="Tahoma" w:cs="Tahoma"/>
          <w:sz w:val="20"/>
        </w:rPr>
        <w:t xml:space="preserve">. </w:t>
      </w:r>
      <w:r w:rsidR="0076684E" w:rsidRPr="00DD7155">
        <w:rPr>
          <w:rFonts w:ascii="Tahoma" w:hAnsi="Tahoma" w:cs="Tahoma"/>
          <w:sz w:val="20"/>
        </w:rPr>
        <w:t>Календарный план</w:t>
      </w:r>
      <w:r w:rsidR="003A517D" w:rsidRPr="00DD7155">
        <w:rPr>
          <w:rFonts w:ascii="Tahoma" w:hAnsi="Tahoma" w:cs="Tahoma"/>
          <w:sz w:val="20"/>
        </w:rPr>
        <w:t xml:space="preserve"> устанавливает начальные, промеж</w:t>
      </w:r>
      <w:bookmarkStart w:id="393" w:name="_Toc528579867"/>
      <w:bookmarkEnd w:id="392"/>
      <w:r w:rsidR="003A517D" w:rsidRPr="00DD7155">
        <w:rPr>
          <w:rFonts w:ascii="Tahoma" w:hAnsi="Tahoma" w:cs="Tahoma"/>
          <w:sz w:val="20"/>
        </w:rPr>
        <w:t xml:space="preserve">уточные и конечные сроки </w:t>
      </w:r>
      <w:r w:rsidR="00526E69" w:rsidRPr="00526E69">
        <w:rPr>
          <w:rFonts w:ascii="Tahoma" w:hAnsi="Tahoma" w:cs="Tahoma"/>
          <w:b/>
          <w:color w:val="FF0000"/>
          <w:sz w:val="20"/>
          <w:u w:color="FF0000"/>
        </w:rPr>
        <w:t>[</w:t>
      </w:r>
      <w:r w:rsidR="003A517D" w:rsidRPr="00DD7155">
        <w:rPr>
          <w:rFonts w:ascii="Tahoma" w:hAnsi="Tahoma" w:cs="Tahoma"/>
          <w:sz w:val="20"/>
        </w:rPr>
        <w:t>выполнения Работ,</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green"/>
        </w:rPr>
        <w:t>оказания Услуг</w:t>
      </w:r>
      <w:r w:rsidR="00526E69" w:rsidRPr="00526E69">
        <w:rPr>
          <w:rFonts w:ascii="Tahoma" w:hAnsi="Tahoma" w:cs="Tahoma"/>
          <w:b/>
          <w:color w:val="FF0000"/>
          <w:sz w:val="20"/>
        </w:rPr>
        <w:t>]</w:t>
      </w:r>
      <w:r w:rsidR="003A517D" w:rsidRPr="00DD7155">
        <w:rPr>
          <w:rFonts w:ascii="Tahoma" w:hAnsi="Tahoma" w:cs="Tahoma"/>
          <w:sz w:val="20"/>
        </w:rPr>
        <w:t>.</w:t>
      </w:r>
    </w:p>
    <w:p w14:paraId="7B254C87" w14:textId="2B7BA23E" w:rsidR="003A517D" w:rsidRPr="00DD7155" w:rsidRDefault="00800BC5" w:rsidP="002D59C7">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КАЛЕНДАРНЫЙ ПЛАН ПРОЕКТНЫХ РАБОТ</w:t>
      </w:r>
      <w:r w:rsidR="00312A58" w:rsidRPr="00DD7155">
        <w:rPr>
          <w:rFonts w:ascii="Tahoma" w:hAnsi="Tahoma" w:cs="Tahoma"/>
          <w:b/>
          <w:sz w:val="20"/>
          <w:highlight w:val="lightGray"/>
          <w:shd w:val="clear" w:color="auto" w:fill="D9D9D9" w:themeFill="background1" w:themeFillShade="D9"/>
        </w:rPr>
        <w:t xml:space="preserve"> (РАЗДЕЛ ПРИЛОЖЕНИЯ «КАЛЕНДАРНЫЙ ПЛАН»)</w:t>
      </w:r>
      <w:r w:rsidR="00312A58" w:rsidRPr="00DD7155">
        <w:rPr>
          <w:rFonts w:ascii="Tahoma" w:hAnsi="Tahoma" w:cs="Tahoma"/>
          <w:sz w:val="20"/>
          <w:highlight w:val="lightGray"/>
          <w:shd w:val="clear" w:color="auto" w:fill="D9D9D9" w:themeFill="background1" w:themeFillShade="D9"/>
        </w:rPr>
        <w:t xml:space="preserve"> </w:t>
      </w:r>
      <w:r w:rsidR="003A517D" w:rsidRPr="00DD7155">
        <w:rPr>
          <w:rFonts w:ascii="Tahoma" w:hAnsi="Tahoma" w:cs="Tahoma"/>
          <w:sz w:val="20"/>
          <w:shd w:val="clear" w:color="auto" w:fill="D9D9D9" w:themeFill="background1" w:themeFillShade="D9"/>
        </w:rPr>
        <w:t xml:space="preserve">– календарно-сетевой график, устанавливающий </w:t>
      </w:r>
      <w:r w:rsidR="003A517D" w:rsidRPr="00DD7155">
        <w:rPr>
          <w:rFonts w:ascii="Tahoma" w:hAnsi="Tahoma" w:cs="Tahoma"/>
          <w:sz w:val="20"/>
        </w:rPr>
        <w:t xml:space="preserve">начальные, промежуточные и конечные сроки выполнения работ по Документации, являющийся неотъемлемой частью </w:t>
      </w:r>
      <w:r w:rsidR="0076684E" w:rsidRPr="00DD7155">
        <w:rPr>
          <w:rFonts w:ascii="Tahoma" w:hAnsi="Tahoma" w:cs="Tahoma"/>
          <w:sz w:val="20"/>
        </w:rPr>
        <w:t>Календарного плана</w:t>
      </w:r>
      <w:r w:rsidR="00C55166" w:rsidRPr="00DD7155">
        <w:rPr>
          <w:rFonts w:ascii="Tahoma" w:hAnsi="Tahoma" w:cs="Tahoma"/>
          <w:sz w:val="20"/>
        </w:rPr>
        <w:t>.</w:t>
      </w:r>
      <w:r w:rsidR="00526E69" w:rsidRPr="00526E69">
        <w:rPr>
          <w:rFonts w:ascii="Tahoma" w:hAnsi="Tahoma" w:cs="Tahoma"/>
          <w:b/>
          <w:color w:val="FF0000"/>
          <w:sz w:val="20"/>
        </w:rPr>
        <w:t>]</w:t>
      </w:r>
    </w:p>
    <w:p w14:paraId="60F5CFC0" w14:textId="4D7126AB" w:rsidR="003A517D" w:rsidRPr="00DD7155" w:rsidRDefault="0029294E"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shd w:val="clear" w:color="auto" w:fill="FFFFFF" w:themeFill="background1"/>
        </w:rPr>
        <w:t>[</w:t>
      </w:r>
      <w:r w:rsidR="00312A58" w:rsidRPr="0029294E">
        <w:rPr>
          <w:rFonts w:ascii="Tahoma" w:hAnsi="Tahoma" w:cs="Tahoma"/>
          <w:b/>
          <w:sz w:val="20"/>
          <w:shd w:val="clear" w:color="auto" w:fill="FBD4B4" w:themeFill="accent6" w:themeFillTint="66"/>
        </w:rPr>
        <w:t>ДЕТАЛЬНЫЙ КАЛЕНДАРНО-СЕТЕВОЙ ГРАФИК</w:t>
      </w:r>
      <w:r w:rsidR="00312A58" w:rsidRPr="0029294E">
        <w:rPr>
          <w:rFonts w:ascii="Tahoma" w:hAnsi="Tahoma" w:cs="Tahoma"/>
          <w:sz w:val="20"/>
          <w:shd w:val="clear" w:color="auto" w:fill="FBD4B4" w:themeFill="accent6" w:themeFillTint="66"/>
        </w:rPr>
        <w:t xml:space="preserve"> </w:t>
      </w:r>
      <w:r w:rsidR="003A517D" w:rsidRPr="0029294E">
        <w:rPr>
          <w:rFonts w:ascii="Tahoma" w:hAnsi="Tahoma" w:cs="Tahoma"/>
          <w:sz w:val="20"/>
          <w:shd w:val="clear" w:color="auto" w:fill="FBD4B4" w:themeFill="accent6" w:themeFillTint="66"/>
        </w:rPr>
        <w:t xml:space="preserve">– календарно-сетевой график производства всего объема обязательств по Договору, выполненный на основании </w:t>
      </w:r>
      <w:r w:rsidR="0051206C" w:rsidRPr="0029294E">
        <w:rPr>
          <w:rFonts w:ascii="Tahoma" w:hAnsi="Tahoma" w:cs="Tahoma"/>
          <w:sz w:val="20"/>
          <w:shd w:val="clear" w:color="auto" w:fill="FBD4B4" w:themeFill="accent6" w:themeFillTint="66"/>
        </w:rPr>
        <w:t>Календарного плана</w:t>
      </w:r>
      <w:r w:rsidR="003A517D" w:rsidRPr="0029294E">
        <w:rPr>
          <w:rFonts w:ascii="Tahoma" w:hAnsi="Tahoma" w:cs="Tahoma"/>
          <w:sz w:val="20"/>
          <w:shd w:val="clear" w:color="auto" w:fill="FBD4B4" w:themeFill="accent6" w:themeFillTint="66"/>
        </w:rPr>
        <w:t xml:space="preserve">, с детализацией до элементарных операций и видов работ. Требования к Детальному календарно-сетевому графику изложены в </w:t>
      </w:r>
      <w:r w:rsidR="002D638D" w:rsidRPr="0029294E">
        <w:rPr>
          <w:rFonts w:ascii="Tahoma" w:hAnsi="Tahoma" w:cs="Tahoma"/>
          <w:sz w:val="20"/>
          <w:shd w:val="clear" w:color="auto" w:fill="FBD4B4" w:themeFill="accent6" w:themeFillTint="66"/>
        </w:rPr>
        <w:t xml:space="preserve">Приложении </w:t>
      </w:r>
      <w:r w:rsidR="003A517D" w:rsidRPr="0029294E">
        <w:rPr>
          <w:rFonts w:ascii="Tahoma" w:hAnsi="Tahoma" w:cs="Tahoma"/>
          <w:sz w:val="20"/>
          <w:shd w:val="clear" w:color="auto" w:fill="FBD4B4" w:themeFill="accent6" w:themeFillTint="66"/>
        </w:rPr>
        <w:t>«Порядок планирования, контроля и отчетности о выполнении работ по договору».</w:t>
      </w:r>
      <w:r w:rsidRPr="0029294E">
        <w:rPr>
          <w:rFonts w:ascii="Tahoma" w:hAnsi="Tahoma"/>
          <w:b/>
          <w:color w:val="FF0000"/>
          <w:sz w:val="20"/>
        </w:rPr>
        <w:t xml:space="preserve"> </w:t>
      </w:r>
      <w:r w:rsidRPr="00526E69">
        <w:rPr>
          <w:rFonts w:ascii="Tahoma" w:hAnsi="Tahoma"/>
          <w:b/>
          <w:color w:val="FF0000"/>
          <w:sz w:val="20"/>
        </w:rPr>
        <w:t>]</w:t>
      </w:r>
    </w:p>
    <w:p w14:paraId="512FEA91" w14:textId="6A3D40F3"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394" w:name="_Toc528579868"/>
      <w:bookmarkEnd w:id="393"/>
      <w:r w:rsidRPr="00DD7155">
        <w:rPr>
          <w:rFonts w:ascii="Tahoma" w:hAnsi="Tahoma" w:cs="Tahoma"/>
          <w:b/>
          <w:sz w:val="20"/>
        </w:rPr>
        <w:t>НЕДОСТАТКИ</w:t>
      </w:r>
      <w:r w:rsidRPr="00DD7155">
        <w:rPr>
          <w:rFonts w:ascii="Tahoma" w:hAnsi="Tahoma" w:cs="Tahoma"/>
          <w:sz w:val="20"/>
        </w:rPr>
        <w:t xml:space="preserve"> </w:t>
      </w:r>
      <w:r w:rsidR="003A517D" w:rsidRPr="00DD7155">
        <w:rPr>
          <w:rFonts w:ascii="Tahoma" w:hAnsi="Tahoma" w:cs="Tahoma"/>
          <w:sz w:val="20"/>
        </w:rPr>
        <w:t>– любые отступления/ несоответствия в Работах</w:t>
      </w:r>
      <w:r w:rsidR="00526E69" w:rsidRPr="00526E69">
        <w:rPr>
          <w:rFonts w:ascii="Tahoma" w:hAnsi="Tahoma" w:cs="Tahoma"/>
          <w:b/>
          <w:color w:val="FF0000"/>
          <w:sz w:val="20"/>
          <w:u w:color="FF0000"/>
        </w:rPr>
        <w:t>[</w:t>
      </w:r>
      <w:r w:rsidR="003A517D" w:rsidRPr="00DD7155">
        <w:rPr>
          <w:rFonts w:ascii="Tahoma" w:hAnsi="Tahoma" w:cs="Tahoma"/>
          <w:sz w:val="20"/>
          <w:highlight w:val="green"/>
        </w:rPr>
        <w:t>/Услугах</w:t>
      </w:r>
      <w:r w:rsidR="00526E69" w:rsidRPr="00526E69">
        <w:rPr>
          <w:rFonts w:ascii="Tahoma" w:hAnsi="Tahoma" w:cs="Tahoma"/>
          <w:b/>
          <w:color w:val="FF0000"/>
          <w:sz w:val="20"/>
        </w:rPr>
        <w:t>]</w:t>
      </w:r>
      <w:r w:rsidR="00526E69" w:rsidRPr="00526E69">
        <w:rPr>
          <w:rFonts w:ascii="Tahoma" w:hAnsi="Tahoma" w:cs="Tahoma"/>
          <w:b/>
          <w:color w:val="FF0000"/>
          <w:sz w:val="20"/>
          <w:u w:color="FF0000"/>
        </w:rPr>
        <w:t>[</w:t>
      </w:r>
      <w:r w:rsidR="003A517D" w:rsidRPr="00DD7155">
        <w:rPr>
          <w:rFonts w:ascii="Tahoma" w:hAnsi="Tahoma" w:cs="Tahoma"/>
          <w:sz w:val="20"/>
        </w:rPr>
        <w:t>/результате Работ</w:t>
      </w:r>
      <w:r w:rsidR="00526E69" w:rsidRPr="00526E69">
        <w:rPr>
          <w:rFonts w:ascii="Tahoma" w:hAnsi="Tahoma"/>
          <w:b/>
          <w:color w:val="FF0000"/>
          <w:sz w:val="20"/>
        </w:rPr>
        <w:t>]</w:t>
      </w:r>
      <w:r w:rsidR="003A517D" w:rsidRPr="00DD7155">
        <w:rPr>
          <w:rFonts w:ascii="Tahoma" w:hAnsi="Tahoma" w:cs="Tahoma"/>
          <w:sz w:val="20"/>
        </w:rPr>
        <w:t xml:space="preserve"> </w:t>
      </w:r>
      <w:r w:rsidR="00526E69" w:rsidRPr="00526E69">
        <w:rPr>
          <w:rFonts w:ascii="Tahoma" w:hAnsi="Tahoma"/>
          <w:b/>
          <w:color w:val="FF0000"/>
          <w:sz w:val="20"/>
          <w:u w:color="FF0000"/>
        </w:rPr>
        <w:t>[</w:t>
      </w:r>
      <w:r w:rsidR="003A517D" w:rsidRPr="00DD7155">
        <w:rPr>
          <w:rFonts w:ascii="Tahoma" w:hAnsi="Tahoma" w:cs="Tahoma"/>
          <w:sz w:val="20"/>
          <w:highlight w:val="red"/>
        </w:rPr>
        <w:t>/ Товаре</w:t>
      </w:r>
      <w:r w:rsidR="00526E69" w:rsidRPr="00526E69">
        <w:rPr>
          <w:rFonts w:ascii="Tahoma" w:hAnsi="Tahoma"/>
          <w:b/>
          <w:color w:val="FF0000"/>
          <w:sz w:val="20"/>
        </w:rPr>
        <w:t>]</w:t>
      </w:r>
      <w:r w:rsidR="003A517D" w:rsidRPr="00DD7155">
        <w:rPr>
          <w:rFonts w:ascii="Tahoma" w:hAnsi="Tahoma" w:cs="Tahoma"/>
          <w:sz w:val="20"/>
        </w:rPr>
        <w:t xml:space="preserve"> по сравнению с Договором (в том числе, условиями Договора о качестве Работ), Требованиями,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Заданием на проектирование,</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 коллизии Частей Документации</w:t>
      </w:r>
      <w:r w:rsidR="00526E69" w:rsidRPr="00526E69">
        <w:rPr>
          <w:rFonts w:ascii="Tahoma" w:hAnsi="Tahoma" w:cs="Tahoma"/>
          <w:b/>
          <w:color w:val="FF0000"/>
          <w:sz w:val="20"/>
        </w:rPr>
        <w:t>]</w:t>
      </w:r>
      <w:r w:rsidR="003A517D" w:rsidRPr="00DD7155">
        <w:rPr>
          <w:rFonts w:ascii="Tahoma" w:hAnsi="Tahoma" w:cs="Tahoma"/>
          <w:sz w:val="20"/>
        </w:rPr>
        <w:t>, возникшие по обстоятельствам, за которые не отвечает Заказчик, выявленные, в том числе, в Гарантийный срок.</w:t>
      </w:r>
      <w:bookmarkEnd w:id="394"/>
    </w:p>
    <w:p w14:paraId="36469325" w14:textId="487336AC" w:rsidR="003A517D" w:rsidRPr="00DD7155" w:rsidRDefault="00312A58" w:rsidP="002F68A6">
      <w:pPr>
        <w:pStyle w:val="afff1"/>
        <w:numPr>
          <w:ilvl w:val="2"/>
          <w:numId w:val="13"/>
        </w:numPr>
        <w:tabs>
          <w:tab w:val="left" w:pos="284"/>
        </w:tabs>
        <w:spacing w:before="120" w:after="240"/>
        <w:ind w:left="142" w:hanging="1135"/>
        <w:rPr>
          <w:rFonts w:ascii="Tahoma" w:hAnsi="Tahoma" w:cs="Tahoma"/>
          <w:sz w:val="20"/>
        </w:rPr>
      </w:pPr>
      <w:r w:rsidRPr="00DD7155">
        <w:rPr>
          <w:rFonts w:ascii="Tahoma" w:hAnsi="Tahoma" w:cs="Tahoma"/>
          <w:b/>
          <w:sz w:val="20"/>
        </w:rPr>
        <w:t>СУЩЕСТВЕННЫМИ НЕДОСТАТКАМИ</w:t>
      </w:r>
      <w:r w:rsidRPr="00DD7155">
        <w:rPr>
          <w:rFonts w:ascii="Tahoma" w:hAnsi="Tahoma" w:cs="Tahoma"/>
          <w:sz w:val="20"/>
        </w:rPr>
        <w:t xml:space="preserve"> </w:t>
      </w:r>
      <w:r w:rsidR="003A517D" w:rsidRPr="00DD7155">
        <w:rPr>
          <w:rFonts w:ascii="Tahoma" w:hAnsi="Tahoma" w:cs="Tahoma"/>
          <w:sz w:val="20"/>
        </w:rPr>
        <w:t>являются любые отступления/ несоответствия от Требований, выявленные, в том числе, в Гарантийный срок, которые делают результат Работ</w:t>
      </w:r>
      <w:r w:rsidR="00FD5B6B"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green"/>
        </w:rPr>
        <w:t>/ Услуг</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b/>
          <w:color w:val="FF0000"/>
          <w:sz w:val="20"/>
          <w:u w:color="FF0000"/>
        </w:rPr>
        <w:t>[</w:t>
      </w:r>
      <w:r w:rsidR="003A517D" w:rsidRPr="00DD7155">
        <w:rPr>
          <w:rFonts w:ascii="Tahoma" w:hAnsi="Tahoma" w:cs="Tahoma"/>
          <w:sz w:val="20"/>
          <w:highlight w:val="red"/>
        </w:rPr>
        <w:t>/ Товар</w:t>
      </w:r>
      <w:r w:rsidR="00526E69" w:rsidRPr="00526E69">
        <w:rPr>
          <w:rFonts w:ascii="Tahoma" w:hAnsi="Tahoma"/>
          <w:b/>
          <w:color w:val="FF0000"/>
          <w:sz w:val="20"/>
        </w:rPr>
        <w:t>]</w:t>
      </w:r>
      <w:r w:rsidR="003A517D" w:rsidRPr="00DD7155">
        <w:rPr>
          <w:rFonts w:ascii="Tahoma" w:hAnsi="Tahoma" w:cs="Tahoma"/>
          <w:sz w:val="20"/>
        </w:rPr>
        <w:t xml:space="preserve"> непригодным для установленного Договором использования и/или для обычного использования результата Работ</w:t>
      </w:r>
      <w:r w:rsidR="004D407A" w:rsidRPr="00DD7155">
        <w:rPr>
          <w:rFonts w:ascii="Tahoma" w:hAnsi="Tahoma" w:cs="Tahoma"/>
          <w:sz w:val="20"/>
        </w:rPr>
        <w:t xml:space="preserve"> </w:t>
      </w:r>
      <w:r w:rsidR="00526E69" w:rsidRPr="00526E69">
        <w:rPr>
          <w:rFonts w:ascii="Tahoma" w:hAnsi="Tahoma" w:cs="Tahoma"/>
          <w:b/>
          <w:color w:val="FF0000"/>
          <w:sz w:val="20"/>
          <w:u w:color="FF0000"/>
        </w:rPr>
        <w:t>[</w:t>
      </w:r>
      <w:r w:rsidR="004D407A" w:rsidRPr="00DD7155">
        <w:rPr>
          <w:rFonts w:ascii="Tahoma" w:hAnsi="Tahoma" w:cs="Tahoma"/>
          <w:sz w:val="20"/>
          <w:highlight w:val="green"/>
        </w:rPr>
        <w:t>/ Услуг</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b/>
          <w:color w:val="FF0000"/>
          <w:sz w:val="20"/>
          <w:u w:color="FF0000"/>
        </w:rPr>
        <w:t>[</w:t>
      </w:r>
      <w:r w:rsidR="003A517D" w:rsidRPr="00DD7155">
        <w:rPr>
          <w:rFonts w:ascii="Tahoma" w:hAnsi="Tahoma" w:cs="Tahoma"/>
          <w:sz w:val="20"/>
          <w:highlight w:val="red"/>
        </w:rPr>
        <w:t>/ Товара</w:t>
      </w:r>
      <w:r w:rsidR="00526E69" w:rsidRPr="00526E69">
        <w:rPr>
          <w:rFonts w:ascii="Tahoma" w:hAnsi="Tahoma"/>
          <w:b/>
          <w:color w:val="FF0000"/>
          <w:sz w:val="20"/>
        </w:rPr>
        <w:t>]</w:t>
      </w:r>
      <w:r w:rsidR="003A517D" w:rsidRPr="00DD7155">
        <w:rPr>
          <w:rFonts w:ascii="Tahoma" w:hAnsi="Tahoma" w:cs="Tahoma"/>
          <w:sz w:val="20"/>
        </w:rPr>
        <w:t xml:space="preserve"> такого рода, недостижение Объектом </w:t>
      </w:r>
      <w:r w:rsidR="00526E69" w:rsidRPr="00526E69">
        <w:rPr>
          <w:rFonts w:ascii="Tahoma" w:hAnsi="Tahoma" w:cs="Tahoma"/>
          <w:b/>
          <w:color w:val="FF0000"/>
          <w:sz w:val="20"/>
          <w:u w:color="FF0000"/>
        </w:rPr>
        <w:t>[</w:t>
      </w:r>
      <w:r w:rsidR="003A517D" w:rsidRPr="00DD7155">
        <w:rPr>
          <w:rFonts w:ascii="Tahoma" w:hAnsi="Tahoma" w:cs="Tahoma"/>
          <w:sz w:val="20"/>
        </w:rPr>
        <w:t>и/или любой его частью</w:t>
      </w:r>
      <w:r w:rsidR="00526E69" w:rsidRPr="00526E69">
        <w:rPr>
          <w:rFonts w:ascii="Tahoma" w:hAnsi="Tahoma" w:cs="Tahoma"/>
          <w:b/>
          <w:color w:val="FF0000"/>
          <w:sz w:val="20"/>
        </w:rPr>
        <w:t>]</w:t>
      </w:r>
      <w:r w:rsidR="003A517D" w:rsidRPr="00DD7155">
        <w:rPr>
          <w:rFonts w:ascii="Tahoma" w:hAnsi="Tahoma" w:cs="Tahoma"/>
          <w:sz w:val="20"/>
        </w:rPr>
        <w:t xml:space="preserve"> гарантированных параметров/показателей, а также </w:t>
      </w:r>
      <w:r w:rsidR="00526E69" w:rsidRPr="00526E69">
        <w:rPr>
          <w:rFonts w:ascii="Tahoma" w:hAnsi="Tahoma" w:cs="Tahoma"/>
          <w:b/>
          <w:color w:val="FF0000"/>
          <w:sz w:val="20"/>
          <w:u w:color="FF0000"/>
        </w:rPr>
        <w:t>[</w:t>
      </w:r>
      <w:r w:rsidR="003A517D" w:rsidRPr="00DD7155">
        <w:rPr>
          <w:rFonts w:ascii="Tahoma" w:hAnsi="Tahoma" w:cs="Tahoma"/>
          <w:sz w:val="20"/>
        </w:rPr>
        <w:t>•</w:t>
      </w:r>
      <w:r w:rsidR="00526E69" w:rsidRPr="00526E69">
        <w:rPr>
          <w:rFonts w:ascii="Tahoma" w:hAnsi="Tahoma" w:cs="Tahoma"/>
          <w:b/>
          <w:color w:val="FF0000"/>
          <w:sz w:val="20"/>
        </w:rPr>
        <w:t>]</w:t>
      </w:r>
      <w:r w:rsidR="003A517D" w:rsidRPr="00DD7155">
        <w:rPr>
          <w:rFonts w:ascii="Tahoma" w:hAnsi="Tahoma" w:cs="Tahoma"/>
          <w:sz w:val="20"/>
        </w:rPr>
        <w:t xml:space="preserve"> (</w:t>
      </w:r>
      <w:r w:rsidR="003A517D" w:rsidRPr="00DD7155">
        <w:rPr>
          <w:rFonts w:ascii="Tahoma" w:hAnsi="Tahoma" w:cs="Tahoma"/>
          <w:i/>
          <w:sz w:val="20"/>
        </w:rPr>
        <w:t>указать иные критерии существенности Недостатков</w:t>
      </w:r>
      <w:r w:rsidR="003A517D" w:rsidRPr="00DD7155">
        <w:rPr>
          <w:rFonts w:ascii="Tahoma" w:hAnsi="Tahoma" w:cs="Tahoma"/>
          <w:sz w:val="20"/>
        </w:rPr>
        <w:t>).</w:t>
      </w:r>
      <w:bookmarkStart w:id="395" w:name="_Toc528579869"/>
    </w:p>
    <w:p w14:paraId="4C87BD72" w14:textId="410BE410"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bookmarkStart w:id="396" w:name="_Toc528579870"/>
      <w:bookmarkEnd w:id="395"/>
      <w:r w:rsidRPr="00526E69">
        <w:rPr>
          <w:rFonts w:ascii="Tahoma" w:hAnsi="Tahoma" w:cs="Tahoma"/>
          <w:b/>
          <w:color w:val="FF0000"/>
          <w:sz w:val="20"/>
          <w:u w:color="FF0000"/>
        </w:rPr>
        <w:t>[</w:t>
      </w:r>
      <w:r w:rsidR="00312A58" w:rsidRPr="00DD7155">
        <w:rPr>
          <w:rFonts w:ascii="Tahoma" w:hAnsi="Tahoma" w:cs="Tahoma"/>
          <w:b/>
          <w:sz w:val="20"/>
          <w:highlight w:val="lightGray"/>
        </w:rPr>
        <w:t>ДОКУМЕНТАЦИЯ</w:t>
      </w:r>
      <w:r w:rsidR="00312A58" w:rsidRPr="00DD7155">
        <w:rPr>
          <w:rFonts w:ascii="Tahoma" w:hAnsi="Tahoma" w:cs="Tahoma"/>
          <w:sz w:val="20"/>
          <w:highlight w:val="lightGray"/>
        </w:rPr>
        <w:t xml:space="preserve"> </w:t>
      </w:r>
      <w:r w:rsidR="00312A58" w:rsidRPr="00DD7155">
        <w:rPr>
          <w:rFonts w:ascii="Tahoma" w:hAnsi="Tahoma" w:cs="Tahoma"/>
          <w:b/>
          <w:sz w:val="20"/>
          <w:highlight w:val="lightGray"/>
        </w:rPr>
        <w:t xml:space="preserve">(ВИД ДОКУМЕНТАЦИИ) </w:t>
      </w:r>
      <w:r w:rsidR="003A517D" w:rsidRPr="00DD7155">
        <w:rPr>
          <w:rFonts w:ascii="Tahoma" w:hAnsi="Tahoma" w:cs="Tahoma"/>
          <w:sz w:val="20"/>
        </w:rPr>
        <w:t xml:space="preserve">– результат выполненных Подрядчиком работ по </w:t>
      </w:r>
      <w:r w:rsidRPr="00526E69">
        <w:rPr>
          <w:rFonts w:ascii="Tahoma" w:hAnsi="Tahoma" w:cs="Tahoma"/>
          <w:b/>
          <w:color w:val="FF0000"/>
          <w:sz w:val="20"/>
          <w:u w:color="FF0000"/>
        </w:rPr>
        <w:t>[</w:t>
      </w:r>
      <w:r w:rsidRPr="00526E69">
        <w:rPr>
          <w:rFonts w:ascii="Tahoma" w:hAnsi="Tahoma" w:cs="Tahoma"/>
          <w:b/>
          <w:color w:val="FF0000"/>
          <w:sz w:val="18"/>
          <w:szCs w:val="22"/>
          <w:u w:color="FF0000"/>
        </w:rPr>
        <w:t>[</w:t>
      </w:r>
      <w:r w:rsidR="00A41FA1" w:rsidRPr="00DD7155">
        <w:rPr>
          <w:rFonts w:ascii="Tahoma" w:hAnsi="Tahoma"/>
          <w:sz w:val="20"/>
        </w:rPr>
        <w:t>разработке</w:t>
      </w:r>
      <w:r w:rsidRPr="00526E69">
        <w:rPr>
          <w:rFonts w:ascii="Tahoma" w:hAnsi="Tahoma"/>
          <w:b/>
          <w:color w:val="FF0000"/>
          <w:sz w:val="20"/>
        </w:rPr>
        <w:t>]</w:t>
      </w:r>
      <w:r w:rsidR="00A41FA1" w:rsidRPr="00DD7155">
        <w:rPr>
          <w:rFonts w:ascii="Tahoma" w:hAnsi="Tahoma"/>
          <w:sz w:val="20"/>
        </w:rPr>
        <w:t xml:space="preserve"> / </w:t>
      </w:r>
      <w:r w:rsidRPr="00526E69">
        <w:rPr>
          <w:rFonts w:ascii="Tahoma" w:hAnsi="Tahoma"/>
          <w:b/>
          <w:color w:val="FF0000"/>
          <w:sz w:val="20"/>
          <w:u w:color="FF0000"/>
        </w:rPr>
        <w:t>[</w:t>
      </w:r>
      <w:r w:rsidR="00A41FA1" w:rsidRPr="00DD7155">
        <w:rPr>
          <w:rFonts w:ascii="Tahoma" w:hAnsi="Tahoma"/>
          <w:sz w:val="20"/>
        </w:rPr>
        <w:t>корректировке</w:t>
      </w:r>
      <w:r w:rsidRPr="00526E69">
        <w:rPr>
          <w:rFonts w:ascii="Tahoma" w:hAnsi="Tahoma" w:cs="Tahoma"/>
          <w:b/>
          <w:color w:val="FF0000"/>
          <w:sz w:val="18"/>
          <w:szCs w:val="22"/>
        </w:rPr>
        <w:t>]</w:t>
      </w:r>
      <w:r w:rsidR="00A41FA1" w:rsidRPr="00DD7155">
        <w:rPr>
          <w:rFonts w:ascii="Tahoma" w:hAnsi="Tahoma" w:cs="Tahoma"/>
          <w:sz w:val="18"/>
          <w:szCs w:val="22"/>
        </w:rPr>
        <w:t xml:space="preserve"> </w:t>
      </w:r>
      <w:r w:rsidRPr="00526E69">
        <w:rPr>
          <w:rFonts w:ascii="Tahoma" w:hAnsi="Tahoma"/>
          <w:b/>
          <w:color w:val="FF0000"/>
          <w:sz w:val="20"/>
          <w:u w:color="FF0000"/>
        </w:rPr>
        <w:t>[</w:t>
      </w:r>
      <w:r w:rsidR="00807210" w:rsidRPr="00DD7155">
        <w:rPr>
          <w:rFonts w:ascii="Tahoma" w:hAnsi="Tahoma" w:cs="Tahoma"/>
          <w:sz w:val="20"/>
          <w:highlight w:val="lightGray"/>
        </w:rPr>
        <w:t>БИ</w:t>
      </w:r>
      <w:r w:rsidRPr="00526E69">
        <w:rPr>
          <w:rFonts w:ascii="Tahoma" w:hAnsi="Tahoma" w:cs="Tahoma"/>
          <w:b/>
          <w:color w:val="FF0000"/>
          <w:sz w:val="20"/>
        </w:rPr>
        <w:t>]</w:t>
      </w:r>
      <w:r w:rsidR="00807210" w:rsidRPr="00DD7155">
        <w:rPr>
          <w:rFonts w:ascii="Tahoma" w:hAnsi="Tahoma" w:cs="Tahoma"/>
          <w:sz w:val="20"/>
          <w:highlight w:val="lightGray"/>
        </w:rPr>
        <w:t>/</w:t>
      </w:r>
      <w:r w:rsidR="00C1742F"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807210" w:rsidRPr="00DD7155">
        <w:rPr>
          <w:rFonts w:ascii="Tahoma" w:hAnsi="Tahoma" w:cs="Tahoma"/>
          <w:sz w:val="20"/>
          <w:highlight w:val="lightGray"/>
        </w:rPr>
        <w:t>ДИ,</w:t>
      </w:r>
      <w:r w:rsidRPr="00526E69">
        <w:rPr>
          <w:rFonts w:ascii="Tahoma" w:hAnsi="Tahoma" w:cs="Tahoma"/>
          <w:b/>
          <w:color w:val="FF0000"/>
          <w:sz w:val="20"/>
        </w:rPr>
        <w:t>]</w:t>
      </w:r>
      <w:r w:rsidR="00807210" w:rsidRPr="00DD7155">
        <w:rPr>
          <w:rFonts w:ascii="Tahoma" w:hAnsi="Tahoma" w:cs="Tahoma"/>
          <w:sz w:val="20"/>
          <w:highlight w:val="lightGray"/>
        </w:rPr>
        <w:t xml:space="preserve"> </w:t>
      </w:r>
      <w:r w:rsidR="00807210" w:rsidRPr="00DD7155">
        <w:rPr>
          <w:rFonts w:ascii="Tahoma" w:hAnsi="Tahoma" w:cs="Tahoma"/>
          <w:b/>
          <w:color w:val="FF0000"/>
          <w:sz w:val="20"/>
          <w:u w:color="FF0000"/>
        </w:rPr>
        <w:t xml:space="preserve"> </w:t>
      </w:r>
      <w:r w:rsidRPr="00526E69">
        <w:rPr>
          <w:rFonts w:ascii="Tahoma" w:hAnsi="Tahoma" w:cs="Tahoma"/>
          <w:b/>
          <w:color w:val="FF0000"/>
          <w:sz w:val="20"/>
          <w:u w:color="FF0000"/>
        </w:rPr>
        <w:t>[</w:t>
      </w:r>
      <w:r w:rsidR="003A517D" w:rsidRPr="00DD7155">
        <w:rPr>
          <w:rFonts w:ascii="Tahoma" w:hAnsi="Tahoma" w:cs="Tahoma"/>
          <w:sz w:val="20"/>
        </w:rPr>
        <w:t>ТР,</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ТП,</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ОТС,</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ОТР,</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ПД,</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РД,</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КДНО,</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8846BC" w:rsidRPr="00F16DDB">
        <w:rPr>
          <w:rFonts w:ascii="Tahoma" w:hAnsi="Tahoma"/>
          <w:sz w:val="20"/>
        </w:rPr>
        <w:t>выполнению</w:t>
      </w:r>
      <w:r w:rsidR="003A517D" w:rsidRPr="008846BC">
        <w:rPr>
          <w:rFonts w:ascii="Tahoma" w:hAnsi="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ИИ,</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КО,</w:t>
      </w:r>
      <w:r w:rsidRPr="00526E69">
        <w:rPr>
          <w:rFonts w:ascii="Tahoma" w:hAnsi="Tahoma" w:cs="Tahoma"/>
          <w:b/>
          <w:color w:val="FF0000"/>
          <w:sz w:val="20"/>
        </w:rPr>
        <w:t>]]</w:t>
      </w:r>
      <w:r w:rsidR="003A517D" w:rsidRPr="00DD7155">
        <w:rPr>
          <w:rFonts w:ascii="Tahoma" w:hAnsi="Tahoma" w:cs="Tahoma"/>
          <w:sz w:val="20"/>
        </w:rPr>
        <w:t xml:space="preserve"> указанный в </w:t>
      </w:r>
      <w:r w:rsidR="0051206C" w:rsidRPr="00DD7155">
        <w:rPr>
          <w:rFonts w:ascii="Tahoma" w:hAnsi="Tahoma" w:cs="Tahoma"/>
          <w:sz w:val="20"/>
        </w:rPr>
        <w:t>Календарном плане</w:t>
      </w:r>
      <w:r w:rsidR="003A517D" w:rsidRPr="00DD7155">
        <w:rPr>
          <w:rFonts w:ascii="Tahoma" w:hAnsi="Tahoma" w:cs="Tahoma"/>
          <w:sz w:val="20"/>
        </w:rPr>
        <w:t xml:space="preserve"> проектных работ. </w:t>
      </w:r>
      <w:r w:rsidRPr="00526E69">
        <w:rPr>
          <w:rFonts w:ascii="Tahoma" w:hAnsi="Tahoma" w:cs="Tahoma"/>
          <w:b/>
          <w:color w:val="FF0000"/>
          <w:sz w:val="20"/>
        </w:rPr>
        <w:t>]</w:t>
      </w:r>
    </w:p>
    <w:p w14:paraId="2F755908" w14:textId="648F9299" w:rsidR="00CD6110" w:rsidRPr="00DD7155" w:rsidRDefault="00526E69" w:rsidP="00CD6110">
      <w:pPr>
        <w:pStyle w:val="afff1"/>
        <w:numPr>
          <w:ilvl w:val="2"/>
          <w:numId w:val="13"/>
        </w:numPr>
        <w:ind w:left="142" w:hanging="1135"/>
        <w:rPr>
          <w:rFonts w:ascii="Tahoma" w:hAnsi="Tahoma" w:cs="Tahoma"/>
          <w:sz w:val="20"/>
        </w:rPr>
      </w:pPr>
      <w:r w:rsidRPr="00526E69">
        <w:rPr>
          <w:rFonts w:ascii="Tahoma" w:hAnsi="Tahoma" w:cs="Tahoma"/>
          <w:b/>
          <w:color w:val="FF0000"/>
          <w:sz w:val="20"/>
          <w:u w:color="FF0000"/>
        </w:rPr>
        <w:t>[</w:t>
      </w:r>
      <w:r w:rsidR="00CD6110" w:rsidRPr="00DD7155">
        <w:rPr>
          <w:rFonts w:ascii="Tahoma" w:hAnsi="Tahoma" w:cs="Tahoma"/>
          <w:b/>
          <w:sz w:val="20"/>
          <w:highlight w:val="lightGray"/>
        </w:rPr>
        <w:t>БАЗОВЫЙ ИНЖИНИРИНГ (БИ)</w:t>
      </w:r>
      <w:r w:rsidR="00CD6110" w:rsidRPr="00DD7155">
        <w:rPr>
          <w:rStyle w:val="ad"/>
          <w:sz w:val="20"/>
        </w:rPr>
        <w:footnoteReference w:id="348"/>
      </w:r>
      <w:r w:rsidR="00CD6110" w:rsidRPr="00DD7155">
        <w:rPr>
          <w:rFonts w:ascii="Tahoma" w:hAnsi="Tahoma" w:cs="Tahoma"/>
          <w:sz w:val="20"/>
        </w:rPr>
        <w:t>– документация с результатами работ по расчёту технологических схем и подбору основного и вспомогательного оборудования, обеспечивающего выполнение всех целевых показателей проекта с последующим предоставлением технологических гарантий на поставляемое оборудование.</w:t>
      </w:r>
      <w:r w:rsidR="00CD6110" w:rsidRPr="00DD7155">
        <w:rPr>
          <w:rFonts w:ascii="Tahoma" w:hAnsi="Tahoma" w:cs="Tahoma"/>
          <w:b/>
          <w:bCs/>
          <w:color w:val="FF0000"/>
          <w:sz w:val="20"/>
        </w:rPr>
        <w:t xml:space="preserve"> </w:t>
      </w:r>
      <w:r w:rsidRPr="00526E69">
        <w:rPr>
          <w:rFonts w:ascii="Tahoma" w:hAnsi="Tahoma" w:cs="Tahoma"/>
          <w:b/>
          <w:bCs/>
          <w:color w:val="FF0000"/>
          <w:sz w:val="20"/>
        </w:rPr>
        <w:t>]</w:t>
      </w:r>
    </w:p>
    <w:p w14:paraId="69F5D5EF" w14:textId="2AD04F63" w:rsidR="00CD6110" w:rsidRPr="00DD7155" w:rsidRDefault="00526E69" w:rsidP="00EE5F37">
      <w:pPr>
        <w:pStyle w:val="afff1"/>
        <w:widowControl/>
        <w:numPr>
          <w:ilvl w:val="2"/>
          <w:numId w:val="13"/>
        </w:numPr>
        <w:adjustRightInd/>
        <w:spacing w:before="120" w:after="240"/>
        <w:ind w:left="142" w:hanging="1135"/>
        <w:rPr>
          <w:rFonts w:ascii="Tahoma" w:hAnsi="Tahoma" w:cs="Tahoma"/>
          <w:sz w:val="16"/>
          <w:szCs w:val="20"/>
        </w:rPr>
      </w:pPr>
      <w:r w:rsidRPr="00526E69">
        <w:rPr>
          <w:rFonts w:ascii="Tahoma" w:hAnsi="Tahoma" w:cs="Tahoma"/>
          <w:b/>
          <w:bCs/>
          <w:color w:val="FF0000"/>
          <w:sz w:val="20"/>
        </w:rPr>
        <w:t>[</w:t>
      </w:r>
      <w:r w:rsidR="00CD6110" w:rsidRPr="00DD7155">
        <w:rPr>
          <w:rFonts w:ascii="Tahoma" w:hAnsi="Tahoma" w:cs="Tahoma"/>
          <w:b/>
          <w:sz w:val="20"/>
          <w:highlight w:val="lightGray"/>
        </w:rPr>
        <w:t>ДЕТАЛЬНЫЙ ИНЖИНИРИНГ (ДИ)</w:t>
      </w:r>
      <w:r w:rsidR="00CD6110" w:rsidRPr="00DD7155">
        <w:rPr>
          <w:rStyle w:val="ad"/>
          <w:b/>
          <w:bCs/>
          <w:sz w:val="20"/>
        </w:rPr>
        <w:footnoteReference w:id="349"/>
      </w:r>
      <w:r w:rsidR="00CD6110" w:rsidRPr="00DD7155">
        <w:rPr>
          <w:rFonts w:ascii="Tahoma" w:hAnsi="Tahoma" w:cs="Tahoma"/>
          <w:b/>
          <w:bCs/>
          <w:sz w:val="20"/>
        </w:rPr>
        <w:t xml:space="preserve"> - </w:t>
      </w:r>
      <w:r w:rsidR="00CD6110" w:rsidRPr="00DD7155">
        <w:rPr>
          <w:rFonts w:ascii="Tahoma" w:hAnsi="Tahoma" w:cs="Tahoma"/>
          <w:sz w:val="20"/>
        </w:rPr>
        <w:t>документация в отношении оборудования длительного цикла изготовления и связанных с ним поставляемых конструкций, содержащая текстовые документы, подробные чертежи и графические документы, разработанные на основе Базового инжиниринга, необходимая для изготовления оборудования длительного цикла изготовления и связанных с ним конструкций и описывающие подробные проектные решения отдельных секций и компонентов оборудования, достаточные для (i) подключения оборудования к вспомогательным системам и строительным конструкциям, и (ii) обеспечения работы или работоспособности данного оборудования (его компонентов) по отдельности или в составе системы с техническими параметрами</w:t>
      </w:r>
      <w:r w:rsidR="00CD6110" w:rsidRPr="00DD7155">
        <w:rPr>
          <w:rFonts w:ascii="Tahoma" w:hAnsi="Tahoma" w:cs="Tahoma"/>
          <w:i/>
          <w:iCs/>
          <w:sz w:val="20"/>
        </w:rPr>
        <w:t xml:space="preserve">, </w:t>
      </w:r>
      <w:r w:rsidR="00CD6110" w:rsidRPr="00DD7155">
        <w:rPr>
          <w:rFonts w:ascii="Tahoma" w:hAnsi="Tahoma" w:cs="Tahoma"/>
          <w:sz w:val="20"/>
        </w:rPr>
        <w:t>указанными в Базовом инжиниринге и в соответствии с применимыми требованиями.</w:t>
      </w:r>
      <w:r w:rsidRPr="00526E69">
        <w:rPr>
          <w:rFonts w:ascii="Tahoma" w:hAnsi="Tahoma" w:cs="Tahoma"/>
          <w:b/>
          <w:bCs/>
          <w:color w:val="FF0000"/>
          <w:sz w:val="20"/>
        </w:rPr>
        <w:t>]</w:t>
      </w:r>
    </w:p>
    <w:p w14:paraId="0E7B9170" w14:textId="6704624D"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ТЕХНОЛОГИЧЕСКИЙ РЕГЛАМЕНТ (ТР)</w:t>
      </w:r>
      <w:r w:rsidR="00312A58" w:rsidRPr="00DD7155">
        <w:rPr>
          <w:rFonts w:ascii="Tahoma" w:hAnsi="Tahoma" w:cs="Tahoma"/>
          <w:sz w:val="20"/>
          <w:highlight w:val="lightGray"/>
        </w:rPr>
        <w:t xml:space="preserve"> </w:t>
      </w:r>
      <w:r w:rsidR="003A517D" w:rsidRPr="00DD7155">
        <w:rPr>
          <w:rFonts w:ascii="Tahoma" w:hAnsi="Tahoma" w:cs="Tahoma"/>
          <w:sz w:val="20"/>
        </w:rPr>
        <w:t>– текстовый документ, в котором содержатся технические и технологические требования к исходному сырью, условиям и порядку осуществления технологических процессов и требования к оборудованию и техническим средствам, к оптимальным технологическим режимам, производимой продукции и состоянию поставки продукции, безопасности, экологической оценки и метрологическому обеспечению технологического процесса, а также материальные балансы технологического процесса (или процессов).</w:t>
      </w:r>
      <w:r w:rsidRPr="00526E69">
        <w:rPr>
          <w:rFonts w:ascii="Tahoma" w:hAnsi="Tahoma" w:cs="Tahoma"/>
          <w:b/>
          <w:color w:val="FF0000"/>
          <w:sz w:val="20"/>
        </w:rPr>
        <w:t>]</w:t>
      </w:r>
    </w:p>
    <w:p w14:paraId="3F1B3FD9" w14:textId="52DA7450" w:rsidR="00835DD0" w:rsidRPr="00DD7155" w:rsidRDefault="00526E69" w:rsidP="002F68A6">
      <w:pPr>
        <w:pStyle w:val="afff1"/>
        <w:numPr>
          <w:ilvl w:val="2"/>
          <w:numId w:val="13"/>
        </w:numPr>
        <w:tabs>
          <w:tab w:val="left" w:pos="284"/>
        </w:tabs>
        <w:spacing w:before="120" w:after="240"/>
        <w:ind w:left="142" w:hanging="1135"/>
        <w:rPr>
          <w:rFonts w:ascii="Tahoma" w:hAnsi="Tahoma" w:cs="Tahoma"/>
          <w:b/>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 xml:space="preserve">ТЕХНИЧЕСКИЙ ПРОЕКТ (ТП) </w:t>
      </w:r>
      <w:r w:rsidR="003A517D" w:rsidRPr="00DD7155">
        <w:rPr>
          <w:rFonts w:ascii="Tahoma" w:hAnsi="Tahoma" w:cs="Tahoma"/>
          <w:sz w:val="20"/>
        </w:rPr>
        <w:t>–</w:t>
      </w:r>
      <w:r w:rsidR="008D4E00" w:rsidRPr="00DD7155">
        <w:rPr>
          <w:rFonts w:ascii="Tahoma" w:hAnsi="Tahoma" w:cs="Tahoma"/>
          <w:sz w:val="20"/>
        </w:rPr>
        <w:t xml:space="preserve"> согласованная и утвержденная в установленном порядке </w:t>
      </w:r>
      <w:r w:rsidR="003A517D" w:rsidRPr="00DD7155">
        <w:rPr>
          <w:rFonts w:ascii="Tahoma" w:hAnsi="Tahoma" w:cs="Tahoma"/>
          <w:sz w:val="20"/>
        </w:rPr>
        <w:t xml:space="preserve">совокупность конструкторских документов, </w:t>
      </w:r>
      <w:r w:rsidR="008D4E00" w:rsidRPr="00DD7155">
        <w:rPr>
          <w:rFonts w:ascii="Tahoma" w:hAnsi="Tahoma" w:cs="Tahoma"/>
          <w:sz w:val="20"/>
        </w:rPr>
        <w:t xml:space="preserve">содержащих обоснованные </w:t>
      </w:r>
      <w:r w:rsidR="003A517D" w:rsidRPr="00DD7155">
        <w:rPr>
          <w:rFonts w:ascii="Tahoma" w:hAnsi="Tahoma" w:cs="Tahoma"/>
          <w:sz w:val="20"/>
        </w:rPr>
        <w:t xml:space="preserve">технические </w:t>
      </w:r>
      <w:r w:rsidR="008D4E00" w:rsidRPr="00DD7155">
        <w:rPr>
          <w:rFonts w:ascii="Tahoma" w:hAnsi="Tahoma" w:cs="Tahoma"/>
          <w:sz w:val="20"/>
        </w:rPr>
        <w:t xml:space="preserve">и технологические </w:t>
      </w:r>
      <w:r w:rsidR="003A517D" w:rsidRPr="00DD7155">
        <w:rPr>
          <w:rFonts w:ascii="Tahoma" w:hAnsi="Tahoma" w:cs="Tahoma"/>
          <w:sz w:val="20"/>
        </w:rPr>
        <w:t>решения, дающие полное представление об устройстве разрабатываемого изделия</w:t>
      </w:r>
      <w:r w:rsidR="008D4E00" w:rsidRPr="00DD7155">
        <w:rPr>
          <w:rFonts w:ascii="Tahoma" w:hAnsi="Tahoma" w:cs="Tahoma"/>
          <w:sz w:val="20"/>
        </w:rPr>
        <w:t>/объекта</w:t>
      </w:r>
      <w:r w:rsidR="003A517D" w:rsidRPr="00DD7155">
        <w:rPr>
          <w:rFonts w:ascii="Tahoma" w:hAnsi="Tahoma" w:cs="Tahoma"/>
          <w:sz w:val="20"/>
        </w:rPr>
        <w:t>, и исходные данные для разработки рабочей документации.</w:t>
      </w:r>
      <w:r w:rsidRPr="00526E69">
        <w:rPr>
          <w:rFonts w:ascii="Tahoma" w:hAnsi="Tahoma" w:cs="Tahoma"/>
          <w:b/>
          <w:color w:val="FF0000"/>
          <w:sz w:val="20"/>
        </w:rPr>
        <w:t>]</w:t>
      </w:r>
    </w:p>
    <w:p w14:paraId="7C545444" w14:textId="6AC9D246" w:rsidR="00835DD0" w:rsidRPr="00DD7155" w:rsidRDefault="00835DD0" w:rsidP="00625528">
      <w:pPr>
        <w:pStyle w:val="afff1"/>
        <w:tabs>
          <w:tab w:val="left" w:pos="284"/>
        </w:tabs>
        <w:spacing w:before="120" w:after="240"/>
        <w:ind w:left="142"/>
        <w:rPr>
          <w:rFonts w:ascii="Tahoma" w:hAnsi="Tahoma" w:cs="Tahoma"/>
          <w:b/>
          <w:color w:val="FF0000"/>
          <w:sz w:val="20"/>
        </w:rPr>
      </w:pPr>
      <w:r w:rsidRPr="00DD7155">
        <w:rPr>
          <w:rFonts w:ascii="Tahoma" w:hAnsi="Tahoma" w:cs="Tahoma"/>
          <w:b/>
          <w:color w:val="FF0000"/>
          <w:sz w:val="20"/>
        </w:rPr>
        <w:t>/</w:t>
      </w:r>
    </w:p>
    <w:p w14:paraId="3587330E" w14:textId="07249EEF" w:rsidR="003A517D" w:rsidRPr="00DD7155" w:rsidRDefault="00526E69" w:rsidP="00625528">
      <w:pPr>
        <w:pStyle w:val="afff1"/>
        <w:tabs>
          <w:tab w:val="left" w:pos="284"/>
        </w:tabs>
        <w:spacing w:before="120" w:after="240"/>
        <w:ind w:left="142"/>
        <w:rPr>
          <w:rFonts w:ascii="Tahoma" w:hAnsi="Tahoma" w:cs="Tahoma"/>
          <w:b/>
          <w:sz w:val="20"/>
          <w:highlight w:val="lightGray"/>
        </w:rPr>
      </w:pPr>
      <w:r w:rsidRPr="00526E69">
        <w:rPr>
          <w:rFonts w:ascii="Tahoma" w:hAnsi="Tahoma" w:cs="Tahoma"/>
          <w:b/>
          <w:color w:val="FF0000"/>
          <w:sz w:val="20"/>
        </w:rPr>
        <w:t>[</w:t>
      </w:r>
      <w:r w:rsidR="00835DD0" w:rsidRPr="00DD7155">
        <w:rPr>
          <w:rFonts w:ascii="Tahoma" w:hAnsi="Tahoma" w:cs="Tahoma"/>
          <w:b/>
          <w:sz w:val="20"/>
          <w:highlight w:val="lightGray"/>
        </w:rPr>
        <w:t>ТЕХНИЧЕСКИЙ ПРОЕКТ (ТП)</w:t>
      </w:r>
      <w:r w:rsidR="00835DD0" w:rsidRPr="00DD7155">
        <w:rPr>
          <w:rFonts w:ascii="Tahoma" w:hAnsi="Tahoma" w:cs="Tahoma"/>
          <w:sz w:val="20"/>
          <w:highlight w:val="lightGray"/>
        </w:rPr>
        <w:t xml:space="preserve"> </w:t>
      </w:r>
      <w:r w:rsidR="00835DD0" w:rsidRPr="00DD7155">
        <w:rPr>
          <w:rFonts w:ascii="Tahoma" w:hAnsi="Tahoma" w:cs="Tahoma"/>
          <w:sz w:val="20"/>
        </w:rPr>
        <w:t>– согласованная и утвержденная в установленном порядке совокупность документов, содержащих обоснованные технические и технологические решения разработки месторождения полезных ископаемых, дающие полное представление об устройстве месторождения, обеспечивающие выполнение условий пользования участком недр, рациональное комплексное использование и охрану недр, а также выполнение требований законодательства РФ о недрах</w:t>
      </w:r>
      <w:r w:rsidR="00835DD0" w:rsidRPr="00DD7155">
        <w:rPr>
          <w:sz w:val="20"/>
        </w:rPr>
        <w:t>.</w:t>
      </w:r>
      <w:r w:rsidRPr="00526E69">
        <w:rPr>
          <w:rFonts w:ascii="Tahoma" w:hAnsi="Tahoma" w:cs="Tahoma"/>
          <w:b/>
          <w:color w:val="FF0000"/>
          <w:sz w:val="20"/>
        </w:rPr>
        <w:t>]</w:t>
      </w:r>
    </w:p>
    <w:p w14:paraId="12F13430" w14:textId="36DB9074"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highlight w:val="lightGray"/>
        </w:rPr>
        <w:t>ОСНОВНЫЕ ТЕХНИЧЕСКИЕ РЕШЕНИЯ (ОТР)</w:t>
      </w:r>
      <w:r w:rsidR="00312A58" w:rsidRPr="00DD7155">
        <w:rPr>
          <w:rFonts w:ascii="Tahoma" w:hAnsi="Tahoma" w:cs="Tahoma"/>
          <w:sz w:val="20"/>
          <w:highlight w:val="lightGray"/>
        </w:rPr>
        <w:t xml:space="preserve"> </w:t>
      </w:r>
      <w:r w:rsidR="003A517D" w:rsidRPr="00DD7155">
        <w:rPr>
          <w:rFonts w:ascii="Tahoma" w:hAnsi="Tahoma" w:cs="Tahoma"/>
          <w:sz w:val="20"/>
        </w:rPr>
        <w:t xml:space="preserve">– </w:t>
      </w:r>
      <w:r w:rsidR="00B0550D" w:rsidRPr="00DD7155">
        <w:rPr>
          <w:rFonts w:ascii="Tahoma" w:hAnsi="Tahoma" w:cs="Tahoma"/>
          <w:sz w:val="20"/>
        </w:rPr>
        <w:t>совокупность текстовых и графических документов, разрабатываемых при проектировании объектов. Требования по наполнению, необходимой вариативности</w:t>
      </w:r>
      <w:r w:rsidR="00795D86" w:rsidRPr="00DD7155">
        <w:rPr>
          <w:rFonts w:ascii="Tahoma" w:hAnsi="Tahoma" w:cs="Tahoma"/>
          <w:sz w:val="20"/>
        </w:rPr>
        <w:t xml:space="preserve"> проектных</w:t>
      </w:r>
      <w:r w:rsidR="00F556EB" w:rsidRPr="00DD7155">
        <w:rPr>
          <w:rFonts w:ascii="Tahoma" w:hAnsi="Tahoma" w:cs="Tahoma"/>
          <w:sz w:val="20"/>
        </w:rPr>
        <w:t xml:space="preserve"> технических</w:t>
      </w:r>
      <w:r w:rsidR="00B0550D" w:rsidRPr="00DD7155">
        <w:rPr>
          <w:rFonts w:ascii="Tahoma" w:hAnsi="Tahoma" w:cs="Tahoma"/>
          <w:sz w:val="20"/>
        </w:rPr>
        <w:t xml:space="preserve"> решений, методам сравнения, оценки и анализа оптимальности, точности и детализации определяются в Задании. ОТР должны содержать разработанные и обоснованные решения, с учетом вариативной проработки и проведенного функционально-стоимостного анализа</w:t>
      </w:r>
      <w:r w:rsidR="003A517D" w:rsidRPr="00DD7155">
        <w:rPr>
          <w:rFonts w:ascii="Tahoma" w:hAnsi="Tahoma" w:cs="Tahoma"/>
          <w:sz w:val="20"/>
        </w:rPr>
        <w:t>.</w:t>
      </w:r>
      <w:r w:rsidRPr="00526E69">
        <w:rPr>
          <w:rFonts w:ascii="Tahoma" w:hAnsi="Tahoma" w:cs="Tahoma"/>
          <w:b/>
          <w:color w:val="FF0000"/>
          <w:sz w:val="20"/>
        </w:rPr>
        <w:t>]</w:t>
      </w:r>
    </w:p>
    <w:p w14:paraId="4A6BDCB2" w14:textId="057712C0" w:rsidR="003A517D" w:rsidRPr="00DD7155" w:rsidRDefault="003A517D" w:rsidP="002F68A6">
      <w:pPr>
        <w:pStyle w:val="afff1"/>
        <w:numPr>
          <w:ilvl w:val="2"/>
          <w:numId w:val="13"/>
        </w:numPr>
        <w:tabs>
          <w:tab w:val="left" w:pos="284"/>
        </w:tabs>
        <w:spacing w:before="120" w:after="240"/>
        <w:ind w:left="142" w:hanging="1135"/>
        <w:rPr>
          <w:rFonts w:ascii="Tahoma" w:hAnsi="Tahoma" w:cs="Tahoma"/>
          <w:sz w:val="20"/>
          <w:highlight w:val="lightGray"/>
        </w:rPr>
      </w:pPr>
      <w:r w:rsidRPr="00DD7155" w:rsidDel="00AF2D18">
        <w:rPr>
          <w:rFonts w:ascii="Tahoma" w:hAnsi="Tahoma" w:cs="Tahoma"/>
          <w:sz w:val="20"/>
          <w:highlight w:val="lightGray"/>
        </w:rPr>
        <w:t xml:space="preserve"> </w:t>
      </w:r>
      <w:r w:rsidR="00526E69" w:rsidRPr="00526E69">
        <w:rPr>
          <w:rFonts w:ascii="Tahoma" w:hAnsi="Tahoma" w:cs="Tahoma"/>
          <w:b/>
          <w:color w:val="FF0000"/>
          <w:sz w:val="20"/>
          <w:u w:color="FF0000"/>
        </w:rPr>
        <w:t>[</w:t>
      </w:r>
      <w:r w:rsidR="00312A58" w:rsidRPr="00DD7155">
        <w:rPr>
          <w:rFonts w:ascii="Tahoma" w:hAnsi="Tahoma" w:cs="Tahoma"/>
          <w:b/>
          <w:sz w:val="20"/>
          <w:highlight w:val="lightGray"/>
        </w:rPr>
        <w:t>ИНЖЕНЕРНЫЕ ИЗЫСКАНИЯ (ИИ)</w:t>
      </w:r>
      <w:r w:rsidR="00312A58" w:rsidRPr="00DD7155">
        <w:rPr>
          <w:rFonts w:ascii="Tahoma" w:hAnsi="Tahoma" w:cs="Tahoma"/>
          <w:sz w:val="20"/>
          <w:highlight w:val="lightGray"/>
        </w:rPr>
        <w:t xml:space="preserve"> </w:t>
      </w:r>
      <w:r w:rsidRPr="00DD7155">
        <w:rPr>
          <w:rFonts w:ascii="Tahoma" w:hAnsi="Tahoma" w:cs="Tahoma"/>
          <w:sz w:val="20"/>
        </w:rPr>
        <w:t xml:space="preserve">– работы, осуществляемые с целью изучения природных условий и факторов техногенного воздействия для подготовки данных по обоснованию материалов для архитектурно-строительного проектирования, строительства, эксплуатации, сноса (демонтажа) зданий или сооружений, а также для документов территориального планирования и документации по планировке территории. </w:t>
      </w:r>
      <w:r w:rsidR="00526E69" w:rsidRPr="00526E69">
        <w:rPr>
          <w:rFonts w:ascii="Tahoma" w:hAnsi="Tahoma" w:cs="Tahoma"/>
          <w:b/>
          <w:color w:val="FF0000"/>
          <w:sz w:val="20"/>
          <w:u w:color="FF0000"/>
        </w:rPr>
        <w:t>[</w:t>
      </w:r>
      <w:r w:rsidRPr="00DD7155">
        <w:rPr>
          <w:rFonts w:ascii="Tahoma" w:hAnsi="Tahoma" w:cs="Tahoma"/>
          <w:sz w:val="20"/>
        </w:rPr>
        <w:t xml:space="preserve">При выполнении нескольких видов ИИ, результат работ по каждому из них считается отдельным </w:t>
      </w:r>
      <w:r w:rsidR="00B93094" w:rsidRPr="00DD7155">
        <w:rPr>
          <w:rFonts w:ascii="Tahoma" w:hAnsi="Tahoma" w:cs="Tahoma"/>
          <w:sz w:val="20"/>
        </w:rPr>
        <w:t xml:space="preserve">Видом </w:t>
      </w:r>
      <w:r w:rsidRPr="00DD7155">
        <w:rPr>
          <w:rFonts w:ascii="Tahoma" w:hAnsi="Tahoma" w:cs="Tahoma"/>
          <w:sz w:val="20"/>
        </w:rPr>
        <w:t>Документации</w:t>
      </w:r>
      <w:r w:rsidRPr="00DD7155">
        <w:rPr>
          <w:rFonts w:ascii="Tahoma" w:hAnsi="Tahoma" w:cs="Tahoma"/>
          <w:sz w:val="20"/>
          <w:highlight w:val="lightGray"/>
        </w:rPr>
        <w:t>.</w:t>
      </w:r>
      <w:r w:rsidR="00526E69" w:rsidRPr="00526E69">
        <w:rPr>
          <w:rFonts w:ascii="Tahoma" w:hAnsi="Tahoma" w:cs="Tahoma"/>
          <w:b/>
          <w:color w:val="FF0000"/>
          <w:sz w:val="20"/>
        </w:rPr>
        <w:t>]</w:t>
      </w:r>
    </w:p>
    <w:p w14:paraId="26FE688A" w14:textId="42D50EE1"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КОМПЛЕКСНОЕ ОБСЛЕДОВАНИЕ (КО)</w:t>
      </w:r>
      <w:r w:rsidR="00312A58" w:rsidRPr="00DD7155">
        <w:rPr>
          <w:rFonts w:ascii="Tahoma" w:hAnsi="Tahoma" w:cs="Tahoma"/>
          <w:sz w:val="20"/>
          <w:highlight w:val="lightGray"/>
        </w:rPr>
        <w:t xml:space="preserve"> </w:t>
      </w:r>
      <w:r w:rsidR="003A517D" w:rsidRPr="00DD7155">
        <w:rPr>
          <w:rFonts w:ascii="Tahoma" w:hAnsi="Tahoma" w:cs="Tahoma"/>
          <w:sz w:val="20"/>
        </w:rPr>
        <w:t>– комплекс мероприятий по определению и оценке фактических значений контролируемых параметров, характеризующих эксплуатационное состояние, пригодность и работоспособность объектов обследования и определяющих возможность их дальнейшей эксплуатации, реконструкции или необходимость восстановления, усиления, ремонта и включающий в себя обследование грунтов основания и строительных конструкций на предмет выявления изменения свойств грунтов, деформационных повреждений, дефектов несущих конструкций и определения их фактической несущей способности, а также оценка технического состояния зданий и сооружений</w:t>
      </w:r>
      <w:r w:rsidR="003A517D" w:rsidRPr="00DD7155">
        <w:rPr>
          <w:rFonts w:ascii="Tahoma" w:hAnsi="Tahoma" w:cs="Tahoma"/>
          <w:sz w:val="20"/>
          <w:highlight w:val="lightGray"/>
        </w:rPr>
        <w:t>.</w:t>
      </w:r>
      <w:r w:rsidRPr="00526E69">
        <w:rPr>
          <w:rFonts w:ascii="Tahoma" w:hAnsi="Tahoma" w:cs="Tahoma"/>
          <w:b/>
          <w:color w:val="FF0000"/>
          <w:sz w:val="20"/>
        </w:rPr>
        <w:t>]</w:t>
      </w:r>
    </w:p>
    <w:p w14:paraId="08FD41BD" w14:textId="1AFDECC5"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 xml:space="preserve">ОЦЕНКА ТЕХНИЧЕСКОГО СОСТОЯНИЯ (ОТС) </w:t>
      </w:r>
      <w:r w:rsidR="003A517D" w:rsidRPr="00DD7155">
        <w:rPr>
          <w:rFonts w:ascii="Tahoma" w:hAnsi="Tahoma" w:cs="Tahoma"/>
          <w:sz w:val="20"/>
        </w:rPr>
        <w:t>– установление степени повреждения и категории технического состояния строительных конструкций или зданий и сооружений в целом на основе сопоставления фактических значений количественно оцениваемых признаков со значениями этих же признаков, установленных проектом или нормативным документом</w:t>
      </w:r>
      <w:r w:rsidR="00C55166" w:rsidRPr="00DD7155">
        <w:rPr>
          <w:rFonts w:ascii="Tahoma" w:hAnsi="Tahoma" w:cs="Tahoma"/>
          <w:sz w:val="20"/>
        </w:rPr>
        <w:t>.</w:t>
      </w:r>
      <w:r w:rsidRPr="00526E69">
        <w:rPr>
          <w:rFonts w:ascii="Tahoma" w:hAnsi="Tahoma" w:cs="Tahoma"/>
          <w:b/>
          <w:color w:val="FF0000"/>
          <w:sz w:val="20"/>
        </w:rPr>
        <w:t>]</w:t>
      </w:r>
    </w:p>
    <w:p w14:paraId="76CFADB3" w14:textId="7A0294D7" w:rsidR="003A517D" w:rsidRPr="00DD7155" w:rsidRDefault="00526E69" w:rsidP="00C1742F">
      <w:pPr>
        <w:pStyle w:val="afff1"/>
        <w:numPr>
          <w:ilvl w:val="2"/>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312A58" w:rsidRPr="00DD7155">
        <w:rPr>
          <w:rFonts w:ascii="Tahoma" w:hAnsi="Tahoma" w:cs="Tahoma"/>
          <w:b/>
          <w:sz w:val="20"/>
          <w:highlight w:val="lightGray"/>
        </w:rPr>
        <w:t>КОНСТРУКТОРСКАЯ ДОКУМЕНТАЦИЯ НЕСТАНДАРТИЗИРОВАННОГО ОБОРУДОВАНИЯ (КДНО)</w:t>
      </w:r>
      <w:r w:rsidR="00312A58" w:rsidRPr="00DD7155">
        <w:rPr>
          <w:rFonts w:ascii="Tahoma" w:hAnsi="Tahoma" w:cs="Tahoma"/>
          <w:sz w:val="20"/>
          <w:highlight w:val="lightGray"/>
        </w:rPr>
        <w:t xml:space="preserve"> </w:t>
      </w:r>
      <w:r w:rsidR="00312A58" w:rsidRPr="00DD7155">
        <w:rPr>
          <w:rFonts w:ascii="Tahoma" w:hAnsi="Tahoma" w:cs="Tahoma"/>
          <w:sz w:val="20"/>
        </w:rPr>
        <w:t xml:space="preserve">– </w:t>
      </w:r>
      <w:r w:rsidR="003A517D" w:rsidRPr="00DD7155">
        <w:rPr>
          <w:rFonts w:ascii="Tahoma" w:hAnsi="Tahoma" w:cs="Tahoma"/>
          <w:sz w:val="20"/>
        </w:rPr>
        <w:t>совокупность конструкторских документов, содержащих данные, необходимые для проектирования (разработки), изготовления, контроля, приемки, поставки, эксплуатации, ремонта, модернизации, утилизации нестандартизированного оборудования. Под нестандартизированным оборудованием понимается неповторяющееся (уникальное) оборудование, применяемое лишь в силу особых технических решений Объекта.</w:t>
      </w:r>
      <w:r w:rsidRPr="00526E69">
        <w:rPr>
          <w:rFonts w:ascii="Tahoma" w:hAnsi="Tahoma" w:cs="Tahoma"/>
          <w:b/>
          <w:color w:val="FF0000"/>
          <w:sz w:val="20"/>
        </w:rPr>
        <w:t>]</w:t>
      </w:r>
    </w:p>
    <w:p w14:paraId="3C39AA7F" w14:textId="4744B636" w:rsidR="001D6C44" w:rsidRPr="00DD7155" w:rsidRDefault="00526E69" w:rsidP="00C1742F">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1D6C44" w:rsidRPr="00DD7155">
        <w:rPr>
          <w:rFonts w:ascii="Tahoma" w:hAnsi="Tahoma" w:cs="Tahoma"/>
          <w:b/>
          <w:color w:val="FF0000"/>
          <w:sz w:val="20"/>
          <w:highlight w:val="lightGray"/>
        </w:rPr>
        <w:t>ЧАСТЬ ДОКУМЕНТАЦИИ</w:t>
      </w:r>
      <w:r w:rsidR="001D6C44" w:rsidRPr="00DD7155">
        <w:rPr>
          <w:rStyle w:val="ad"/>
          <w:rFonts w:ascii="Tahoma" w:hAnsi="Tahoma" w:cs="Tahoma"/>
          <w:b/>
          <w:color w:val="FF0000"/>
          <w:sz w:val="20"/>
          <w:highlight w:val="lightGray"/>
        </w:rPr>
        <w:footnoteReference w:id="350"/>
      </w:r>
      <w:r w:rsidR="001D6C44" w:rsidRPr="00DD7155">
        <w:rPr>
          <w:rFonts w:ascii="Tahoma" w:hAnsi="Tahoma" w:cs="Tahoma"/>
          <w:b/>
          <w:sz w:val="20"/>
          <w:highlight w:val="lightGray"/>
        </w:rPr>
        <w:t xml:space="preserve"> </w:t>
      </w:r>
      <w:r w:rsidR="001D6C44" w:rsidRPr="00DD7155">
        <w:rPr>
          <w:rFonts w:ascii="Tahoma" w:hAnsi="Tahoma" w:cs="Tahoma"/>
          <w:b/>
          <w:sz w:val="20"/>
        </w:rPr>
        <w:t>–</w:t>
      </w:r>
      <w:r w:rsidR="001D6C44" w:rsidRPr="00DD7155">
        <w:rPr>
          <w:rFonts w:ascii="Tahoma" w:hAnsi="Tahoma" w:cs="Tahoma"/>
          <w:sz w:val="20"/>
        </w:rPr>
        <w:t xml:space="preserve"> части </w:t>
      </w:r>
      <w:r w:rsidRPr="00526E69">
        <w:rPr>
          <w:rFonts w:ascii="Tahoma" w:hAnsi="Tahoma" w:cs="Tahoma"/>
          <w:b/>
          <w:color w:val="FF0000"/>
          <w:sz w:val="20"/>
          <w:u w:color="FF0000"/>
        </w:rPr>
        <w:t>[</w:t>
      </w:r>
      <w:r w:rsidR="001D6C44" w:rsidRPr="00DD7155">
        <w:rPr>
          <w:rFonts w:ascii="Tahoma" w:hAnsi="Tahoma" w:cs="Tahoma"/>
          <w:sz w:val="20"/>
        </w:rPr>
        <w:t>•</w:t>
      </w:r>
      <w:r w:rsidRPr="00526E69">
        <w:rPr>
          <w:rFonts w:ascii="Tahoma" w:hAnsi="Tahoma" w:cs="Tahoma"/>
          <w:b/>
          <w:color w:val="FF0000"/>
          <w:sz w:val="20"/>
        </w:rPr>
        <w:t>]</w:t>
      </w:r>
      <w:r w:rsidR="00866719" w:rsidRPr="00DD7155">
        <w:rPr>
          <w:rFonts w:ascii="Tahoma" w:hAnsi="Tahoma" w:cs="Tahoma"/>
          <w:b/>
          <w:color w:val="FF0000"/>
          <w:sz w:val="20"/>
        </w:rPr>
        <w:t xml:space="preserve"> </w:t>
      </w:r>
      <w:r w:rsidR="00866719" w:rsidRPr="00DD7155">
        <w:rPr>
          <w:rFonts w:ascii="Tahoma" w:hAnsi="Tahoma" w:cs="Tahoma"/>
          <w:i/>
          <w:color w:val="FF0000"/>
          <w:sz w:val="20"/>
          <w:highlight w:val="lightGray"/>
        </w:rPr>
        <w:t>(указать Вид Документации, разрабатываемой частями</w:t>
      </w:r>
      <w:r w:rsidR="00866719" w:rsidRPr="00DD7155">
        <w:rPr>
          <w:rFonts w:ascii="Tahoma" w:hAnsi="Tahoma" w:cs="Tahoma"/>
          <w:i/>
          <w:color w:val="FF0000"/>
          <w:sz w:val="20"/>
        </w:rPr>
        <w:t>)</w:t>
      </w:r>
      <w:r w:rsidR="001D6C44" w:rsidRPr="00DD7155">
        <w:rPr>
          <w:rFonts w:ascii="Tahoma" w:hAnsi="Tahoma" w:cs="Tahoma"/>
          <w:sz w:val="20"/>
        </w:rPr>
        <w:t xml:space="preserve">, предусмотренные Календарным планом проектных работ, которые принимаются отдельно на основании </w:t>
      </w:r>
      <w:r w:rsidR="00C1742F" w:rsidRPr="00DD7155">
        <w:rPr>
          <w:rFonts w:ascii="Tahoma" w:hAnsi="Tahoma" w:cs="Tahoma"/>
          <w:sz w:val="20"/>
        </w:rPr>
        <w:t>Акта сдачи-приемки работ (услуг)</w:t>
      </w:r>
      <w:r w:rsidR="001D6C44" w:rsidRPr="00DD7155">
        <w:rPr>
          <w:rFonts w:ascii="Tahoma" w:hAnsi="Tahoma" w:cs="Tahoma"/>
          <w:sz w:val="20"/>
        </w:rPr>
        <w:t>.</w:t>
      </w:r>
      <w:r w:rsidRPr="00526E69">
        <w:rPr>
          <w:rFonts w:ascii="Tahoma" w:hAnsi="Tahoma" w:cs="Tahoma"/>
          <w:b/>
          <w:color w:val="FF0000"/>
          <w:sz w:val="20"/>
        </w:rPr>
        <w:t>]</w:t>
      </w:r>
    </w:p>
    <w:p w14:paraId="0B4EAFAB" w14:textId="5993C0B8" w:rsidR="001D6C44" w:rsidRPr="00DD7155" w:rsidRDefault="001D6C44" w:rsidP="00C1742F">
      <w:pPr>
        <w:pStyle w:val="afff1"/>
        <w:numPr>
          <w:ilvl w:val="1"/>
          <w:numId w:val="13"/>
        </w:numPr>
        <w:tabs>
          <w:tab w:val="left" w:pos="284"/>
        </w:tabs>
        <w:spacing w:before="120" w:after="240"/>
        <w:ind w:left="142" w:hanging="1135"/>
        <w:rPr>
          <w:rFonts w:ascii="Tahoma" w:hAnsi="Tahoma" w:cs="Tahoma"/>
          <w:sz w:val="20"/>
          <w:highlight w:val="lightGray"/>
        </w:rPr>
      </w:pPr>
      <w:r w:rsidRPr="00DD7155">
        <w:rPr>
          <w:rFonts w:ascii="Tahoma" w:hAnsi="Tahoma" w:cs="Tahoma"/>
          <w:b/>
          <w:sz w:val="20"/>
          <w:highlight w:val="lightGray"/>
        </w:rPr>
        <w:t>ЭКСПЕРТИЗА</w:t>
      </w:r>
      <w:r w:rsidRPr="00DD7155">
        <w:rPr>
          <w:rFonts w:ascii="Tahoma" w:hAnsi="Tahoma" w:cs="Tahoma"/>
          <w:sz w:val="20"/>
          <w:highlight w:val="lightGray"/>
        </w:rPr>
        <w:t xml:space="preserve">– </w:t>
      </w:r>
      <w:r w:rsidRPr="00DD7155">
        <w:rPr>
          <w:rFonts w:ascii="Tahoma" w:hAnsi="Tahoma" w:cs="Tahoma"/>
          <w:sz w:val="20"/>
        </w:rPr>
        <w:t xml:space="preserve">все необходимые экспертизы результатов </w:t>
      </w:r>
      <w:r w:rsidR="00526E69" w:rsidRPr="00526E69">
        <w:rPr>
          <w:rFonts w:ascii="Tahoma" w:hAnsi="Tahoma" w:cs="Tahoma"/>
          <w:b/>
          <w:color w:val="FF0000"/>
          <w:sz w:val="20"/>
          <w:u w:color="FF0000"/>
        </w:rPr>
        <w:t>[</w:t>
      </w:r>
      <w:r w:rsidRPr="00DD7155">
        <w:rPr>
          <w:rFonts w:ascii="Tahoma" w:hAnsi="Tahoma" w:cs="Tahoma"/>
          <w:sz w:val="20"/>
        </w:rPr>
        <w:t>ПД</w:t>
      </w:r>
      <w:r w:rsidR="00526E69" w:rsidRPr="00526E69">
        <w:rPr>
          <w:rFonts w:ascii="Tahoma" w:hAnsi="Tahoma" w:cs="Tahoma"/>
          <w:b/>
          <w:color w:val="FF0000"/>
          <w:sz w:val="20"/>
        </w:rPr>
        <w:t>]</w:t>
      </w:r>
      <w:r w:rsidRPr="00DD7155">
        <w:rPr>
          <w:rFonts w:ascii="Tahoma" w:hAnsi="Tahoma" w:cs="Tahoma"/>
          <w:sz w:val="20"/>
        </w:rPr>
        <w:t>,</w:t>
      </w:r>
      <w:r w:rsidR="00526E69" w:rsidRPr="00526E69">
        <w:rPr>
          <w:rFonts w:ascii="Tahoma" w:hAnsi="Tahoma" w:cs="Tahoma"/>
          <w:b/>
          <w:color w:val="FF0000"/>
          <w:sz w:val="20"/>
          <w:u w:color="FF0000"/>
        </w:rPr>
        <w:t>[</w:t>
      </w:r>
      <w:r w:rsidRPr="00DD7155">
        <w:rPr>
          <w:rFonts w:ascii="Tahoma" w:hAnsi="Tahoma" w:cs="Tahoma"/>
          <w:sz w:val="20"/>
        </w:rPr>
        <w:t>ИИ</w:t>
      </w:r>
      <w:r w:rsidR="00526E69" w:rsidRPr="00526E69">
        <w:rPr>
          <w:rFonts w:ascii="Tahoma" w:hAnsi="Tahoma" w:cs="Tahoma"/>
          <w:b/>
          <w:color w:val="FF0000"/>
          <w:sz w:val="20"/>
        </w:rPr>
        <w:t>]</w:t>
      </w: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00DA1460">
        <w:rPr>
          <w:rFonts w:ascii="Tahoma" w:hAnsi="Tahoma" w:cs="Tahoma"/>
          <w:b/>
          <w:color w:val="FF0000"/>
          <w:sz w:val="20"/>
        </w:rPr>
        <w:t xml:space="preserve"> </w:t>
      </w:r>
      <w:r w:rsidR="00DA1460" w:rsidRPr="00DA1460">
        <w:rPr>
          <w:rFonts w:ascii="Tahoma" w:hAnsi="Tahoma" w:cs="Tahoma"/>
          <w:b/>
          <w:color w:val="FF0000"/>
          <w:sz w:val="20"/>
        </w:rPr>
        <w:t>[</w:t>
      </w:r>
      <w:r w:rsidRPr="00DD7155">
        <w:rPr>
          <w:rFonts w:ascii="Tahoma" w:hAnsi="Tahoma" w:cs="Tahoma"/>
          <w:sz w:val="20"/>
        </w:rPr>
        <w:t xml:space="preserve">, в том числе </w:t>
      </w:r>
      <w:r w:rsidR="00526E69" w:rsidRPr="00526E69">
        <w:rPr>
          <w:rFonts w:ascii="Tahoma" w:hAnsi="Tahoma" w:cs="Tahoma"/>
          <w:b/>
          <w:color w:val="FF0000"/>
          <w:sz w:val="20"/>
          <w:u w:color="FF0000"/>
        </w:rPr>
        <w:t>[</w:t>
      </w:r>
      <w:r w:rsidRPr="00DD7155">
        <w:rPr>
          <w:rFonts w:ascii="Tahoma" w:hAnsi="Tahoma" w:cs="Tahoma"/>
          <w:sz w:val="20"/>
        </w:rPr>
        <w:t>государственная экологическая экспертиза,</w:t>
      </w:r>
      <w:r w:rsidR="00DA1460" w:rsidRPr="00DA1460">
        <w:rPr>
          <w:rFonts w:ascii="Tahoma" w:hAnsi="Tahoma" w:cs="Tahoma"/>
          <w:b/>
          <w:color w:val="FF0000"/>
          <w:sz w:val="20"/>
        </w:rPr>
        <w:t xml:space="preserve"> </w:t>
      </w:r>
      <w:r w:rsidR="00DA1460" w:rsidRPr="00526E69">
        <w:rPr>
          <w:rFonts w:ascii="Tahoma" w:hAnsi="Tahoma" w:cs="Tahoma"/>
          <w:b/>
          <w:color w:val="FF0000"/>
          <w:sz w:val="20"/>
        </w:rPr>
        <w:t>]</w:t>
      </w:r>
      <w:r w:rsidRPr="00DD7155">
        <w:rPr>
          <w:rFonts w:ascii="Tahoma" w:hAnsi="Tahoma" w:cs="Tahoma"/>
          <w:sz w:val="20"/>
        </w:rPr>
        <w:t xml:space="preserve"> </w:t>
      </w:r>
      <w:r w:rsidR="00DA1460" w:rsidRPr="00526E69">
        <w:rPr>
          <w:rFonts w:ascii="Tahoma" w:hAnsi="Tahoma" w:cs="Tahoma"/>
          <w:b/>
          <w:color w:val="FF0000"/>
          <w:sz w:val="20"/>
          <w:u w:color="FF0000"/>
        </w:rPr>
        <w:t>[</w:t>
      </w:r>
      <w:r w:rsidR="00DA1460" w:rsidRPr="00DD7155">
        <w:rPr>
          <w:rFonts w:ascii="Tahoma" w:hAnsi="Tahoma" w:cs="Tahoma"/>
          <w:sz w:val="20"/>
        </w:rPr>
        <w:t>/</w:t>
      </w:r>
      <w:r w:rsidRPr="00DD7155">
        <w:rPr>
          <w:rFonts w:ascii="Tahoma" w:hAnsi="Tahoma" w:cs="Tahoma"/>
          <w:sz w:val="20"/>
        </w:rPr>
        <w:t>государственная экспертиза</w:t>
      </w:r>
      <w:r w:rsidR="00DA1460" w:rsidRPr="00526E69">
        <w:rPr>
          <w:rFonts w:ascii="Tahoma" w:hAnsi="Tahoma" w:cs="Tahoma"/>
          <w:b/>
          <w:color w:val="FF0000"/>
          <w:sz w:val="20"/>
        </w:rPr>
        <w:t>]</w:t>
      </w:r>
      <w:r w:rsidR="00DA1460">
        <w:rPr>
          <w:rFonts w:ascii="Tahoma" w:hAnsi="Tahoma" w:cs="Tahoma"/>
          <w:b/>
          <w:color w:val="FF0000"/>
          <w:sz w:val="20"/>
        </w:rPr>
        <w:t xml:space="preserve"> /</w:t>
      </w:r>
      <w:r w:rsidR="00DA1460" w:rsidRPr="00526E69">
        <w:rPr>
          <w:rFonts w:ascii="Tahoma" w:hAnsi="Tahoma" w:cs="Tahoma"/>
          <w:b/>
          <w:color w:val="FF0000"/>
          <w:sz w:val="20"/>
          <w:u w:color="FF0000"/>
        </w:rPr>
        <w:t>[</w:t>
      </w:r>
      <w:r w:rsidR="00DA1460">
        <w:rPr>
          <w:rFonts w:ascii="Tahoma" w:hAnsi="Tahoma" w:cs="Tahoma"/>
          <w:sz w:val="20"/>
        </w:rPr>
        <w:t>/негосударственная экспертиза</w:t>
      </w:r>
      <w:r w:rsidR="00DA1460" w:rsidRPr="00DA1460">
        <w:rPr>
          <w:rFonts w:ascii="Tahoma" w:hAnsi="Tahoma" w:cs="Tahoma"/>
          <w:b/>
          <w:color w:val="FF0000"/>
          <w:sz w:val="20"/>
        </w:rPr>
        <w:t xml:space="preserve"> </w:t>
      </w:r>
      <w:r w:rsidR="00DA1460" w:rsidRPr="00526E69">
        <w:rPr>
          <w:rFonts w:ascii="Tahoma" w:hAnsi="Tahoma" w:cs="Tahoma"/>
          <w:b/>
          <w:color w:val="FF0000"/>
          <w:sz w:val="20"/>
        </w:rPr>
        <w:t>]</w:t>
      </w:r>
      <w:r w:rsidRPr="00DD7155">
        <w:rPr>
          <w:rFonts w:ascii="Tahoma" w:hAnsi="Tahoma" w:cs="Tahoma"/>
          <w:sz w:val="20"/>
        </w:rPr>
        <w:t xml:space="preserve"> </w:t>
      </w:r>
      <w:r w:rsidR="00DA1460" w:rsidRPr="00DA1460">
        <w:rPr>
          <w:rFonts w:ascii="Tahoma" w:hAnsi="Tahoma" w:cs="Tahoma"/>
          <w:sz w:val="20"/>
        </w:rPr>
        <w:t xml:space="preserve">/ </w:t>
      </w:r>
      <w:r w:rsidR="00DA1460" w:rsidRPr="00526E69">
        <w:rPr>
          <w:rFonts w:ascii="Tahoma" w:hAnsi="Tahoma" w:cs="Tahoma"/>
          <w:b/>
          <w:color w:val="FF0000"/>
          <w:sz w:val="20"/>
          <w:u w:color="FF0000"/>
        </w:rPr>
        <w:t>[</w:t>
      </w:r>
      <w:r w:rsidR="00DA1460" w:rsidRPr="00DD7155">
        <w:rPr>
          <w:rFonts w:ascii="Tahoma" w:hAnsi="Tahoma" w:cs="Tahoma"/>
          <w:sz w:val="20"/>
        </w:rPr>
        <w:t>/</w:t>
      </w:r>
      <w:r w:rsidRPr="00DD7155">
        <w:rPr>
          <w:rFonts w:ascii="Tahoma" w:hAnsi="Tahoma" w:cs="Tahoma"/>
          <w:sz w:val="20"/>
        </w:rPr>
        <w:t>экспертиза промышленной безопасности</w:t>
      </w:r>
      <w:r w:rsidR="00DA1460" w:rsidRPr="00526E69">
        <w:rPr>
          <w:rFonts w:ascii="Tahoma" w:hAnsi="Tahoma" w:cs="Tahoma"/>
          <w:b/>
          <w:color w:val="FF0000"/>
          <w:sz w:val="20"/>
        </w:rPr>
        <w:t>]</w:t>
      </w:r>
      <w:r w:rsidRPr="00DD7155">
        <w:rPr>
          <w:rStyle w:val="ad"/>
          <w:rFonts w:ascii="Tahoma" w:hAnsi="Tahoma" w:cs="Tahoma"/>
          <w:sz w:val="20"/>
        </w:rPr>
        <w:t xml:space="preserve"> </w:t>
      </w:r>
      <w:r w:rsidRPr="00DD7155">
        <w:rPr>
          <w:rFonts w:ascii="Tahoma" w:hAnsi="Tahoma" w:cs="Tahoma"/>
          <w:sz w:val="20"/>
        </w:rPr>
        <w:t>и т.д.</w:t>
      </w:r>
      <w:r w:rsidR="00526E69" w:rsidRPr="00526E69">
        <w:rPr>
          <w:rFonts w:ascii="Tahoma" w:hAnsi="Tahoma" w:cs="Tahoma"/>
          <w:b/>
          <w:color w:val="FF0000"/>
          <w:sz w:val="20"/>
        </w:rPr>
        <w:t>]</w:t>
      </w:r>
      <w:r w:rsidRPr="00DD7155">
        <w:rPr>
          <w:rFonts w:ascii="Tahoma" w:hAnsi="Tahoma" w:cs="Tahoma"/>
          <w:sz w:val="20"/>
          <w:highlight w:val="lightGray"/>
        </w:rPr>
        <w:t xml:space="preserve">. </w:t>
      </w:r>
      <w:r w:rsidR="00DA1460" w:rsidRPr="00526E69">
        <w:rPr>
          <w:rFonts w:ascii="Tahoma" w:hAnsi="Tahoma" w:cs="Tahoma"/>
          <w:b/>
          <w:color w:val="FF0000"/>
          <w:sz w:val="20"/>
        </w:rPr>
        <w:t>]</w:t>
      </w:r>
    </w:p>
    <w:p w14:paraId="18479528" w14:textId="003914DB"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rPr>
        <w:t>ПРОЕКТНАЯ ДОКУМЕНТАЦИЯ</w:t>
      </w:r>
      <w:r w:rsidR="00312A58" w:rsidRPr="00DD7155">
        <w:rPr>
          <w:rFonts w:ascii="Tahoma" w:hAnsi="Tahoma" w:cs="Tahoma"/>
          <w:sz w:val="20"/>
        </w:rPr>
        <w:t xml:space="preserve"> </w:t>
      </w:r>
      <w:r w:rsidR="00312A58" w:rsidRPr="00DD7155">
        <w:rPr>
          <w:rFonts w:ascii="Tahoma" w:hAnsi="Tahoma" w:cs="Tahoma"/>
          <w:b/>
          <w:sz w:val="20"/>
        </w:rPr>
        <w:t>(ПД)</w:t>
      </w:r>
      <w:r w:rsidR="00312A58" w:rsidRPr="00DD7155">
        <w:rPr>
          <w:rFonts w:ascii="Tahoma" w:hAnsi="Tahoma" w:cs="Tahoma"/>
          <w:sz w:val="20"/>
        </w:rPr>
        <w:t xml:space="preserve"> </w:t>
      </w:r>
      <w:r w:rsidR="003A517D" w:rsidRPr="00DD7155">
        <w:rPr>
          <w:rFonts w:ascii="Tahoma" w:hAnsi="Tahoma" w:cs="Tahoma"/>
          <w:sz w:val="20"/>
        </w:rPr>
        <w:t xml:space="preserve">– результат архитектурно-строительного проектирования, документация в составе текстовых и графических материалов, содержащих архитектурные, функциональные, технологические, конструктивные, инженерно-технические и другие решения в объеме, необходимом для утверждения и разработки </w:t>
      </w:r>
      <w:r w:rsidR="006E02A7">
        <w:rPr>
          <w:rFonts w:ascii="Tahoma" w:hAnsi="Tahoma" w:cs="Tahoma"/>
          <w:sz w:val="20"/>
        </w:rPr>
        <w:t>РД</w:t>
      </w:r>
      <w:r w:rsidR="003A517D" w:rsidRPr="00DD7155">
        <w:rPr>
          <w:rFonts w:ascii="Tahoma" w:hAnsi="Tahoma" w:cs="Tahoma"/>
          <w:sz w:val="20"/>
        </w:rPr>
        <w:t>, предназначенной для обеспечения строительства, реконструкции, капитального ремонта объектов капитального строительства.</w:t>
      </w:r>
      <w:r w:rsidRPr="00526E69">
        <w:rPr>
          <w:rFonts w:ascii="Tahoma" w:hAnsi="Tahoma" w:cs="Tahoma"/>
          <w:b/>
          <w:color w:val="FF0000"/>
          <w:sz w:val="20"/>
        </w:rPr>
        <w:t>]</w:t>
      </w:r>
      <w:r w:rsidR="00B52399" w:rsidRPr="00B52399">
        <w:rPr>
          <w:rStyle w:val="ad"/>
          <w:b/>
          <w:color w:val="FF0000"/>
        </w:rPr>
        <w:t xml:space="preserve"> </w:t>
      </w:r>
      <w:r w:rsidR="00B52399">
        <w:rPr>
          <w:rStyle w:val="ad"/>
          <w:b/>
          <w:color w:val="FF0000"/>
        </w:rPr>
        <w:footnoteReference w:id="351"/>
      </w:r>
    </w:p>
    <w:p w14:paraId="0D31CD04" w14:textId="2A0F277E" w:rsidR="003A517D" w:rsidRPr="00DD7155" w:rsidRDefault="00526E69" w:rsidP="002F68A6">
      <w:pPr>
        <w:pStyle w:val="afff1"/>
        <w:numPr>
          <w:ilvl w:val="2"/>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rPr>
        <w:t>РАБОЧАЯ ДОКУМЕНТАЦИЯ (РД)</w:t>
      </w:r>
      <w:r w:rsidR="00312A58" w:rsidRPr="00DD7155">
        <w:rPr>
          <w:rFonts w:ascii="Tahoma" w:hAnsi="Tahoma" w:cs="Tahoma"/>
          <w:sz w:val="20"/>
        </w:rPr>
        <w:t xml:space="preserve"> </w:t>
      </w:r>
      <w:r w:rsidR="003A517D" w:rsidRPr="00DD7155">
        <w:rPr>
          <w:rFonts w:ascii="Tahoma" w:hAnsi="Tahoma" w:cs="Tahoma"/>
          <w:sz w:val="20"/>
        </w:rPr>
        <w:t xml:space="preserve">- документация, разрабатываемая в целях реализации в процессе строительства архитектурных, технических и технологических решений, содержащихся в </w:t>
      </w:r>
      <w:r w:rsidR="00CC0FD8">
        <w:rPr>
          <w:rFonts w:ascii="Tahoma" w:hAnsi="Tahoma" w:cs="Tahoma"/>
          <w:sz w:val="20"/>
        </w:rPr>
        <w:t>ПД</w:t>
      </w:r>
      <w:r w:rsidR="003A517D" w:rsidRPr="00DD7155">
        <w:rPr>
          <w:rFonts w:ascii="Tahoma" w:hAnsi="Tahoma" w:cs="Tahoma"/>
          <w:sz w:val="20"/>
        </w:rPr>
        <w:t xml:space="preserve"> на объект капитального строительства, состоящая из документов в текстовой форме, рабочих чертежей, спецификации оборудования и изделий</w:t>
      </w:r>
      <w:r w:rsidR="00AC5077">
        <w:rPr>
          <w:rFonts w:ascii="Tahoma" w:hAnsi="Tahoma" w:cs="Tahoma"/>
          <w:sz w:val="20"/>
        </w:rPr>
        <w:t>.</w:t>
      </w:r>
      <w:r w:rsidRPr="00526E69">
        <w:rPr>
          <w:rFonts w:ascii="Tahoma" w:hAnsi="Tahoma" w:cs="Tahoma"/>
          <w:b/>
          <w:color w:val="FF0000"/>
          <w:sz w:val="20"/>
        </w:rPr>
        <w:t>]</w:t>
      </w:r>
      <w:r w:rsidR="00B52399">
        <w:rPr>
          <w:rStyle w:val="ad"/>
          <w:b/>
          <w:color w:val="FF0000"/>
        </w:rPr>
        <w:footnoteReference w:id="352"/>
      </w:r>
    </w:p>
    <w:p w14:paraId="4A92CFBF" w14:textId="6DA8645F" w:rsidR="003A517D"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ДОПОЛНИТЕЛЬНЫЕ РАБОТЫ</w:t>
      </w:r>
      <w:r w:rsidRPr="00DD7155">
        <w:rPr>
          <w:rFonts w:ascii="Tahoma" w:hAnsi="Tahoma" w:cs="Tahoma"/>
          <w:sz w:val="20"/>
        </w:rPr>
        <w:t xml:space="preserve"> </w:t>
      </w:r>
      <w:r w:rsidR="003A517D" w:rsidRPr="00DD7155">
        <w:rPr>
          <w:rFonts w:ascii="Tahoma" w:hAnsi="Tahoma" w:cs="Tahoma"/>
          <w:sz w:val="20"/>
        </w:rPr>
        <w:t xml:space="preserve">– виды объемы работ, неучтенные в </w:t>
      </w:r>
      <w:r w:rsidR="00526E69" w:rsidRPr="00526E69">
        <w:rPr>
          <w:rFonts w:ascii="Tahoma" w:hAnsi="Tahoma" w:cs="Tahoma"/>
          <w:b/>
          <w:color w:val="FF0000"/>
          <w:sz w:val="20"/>
          <w:u w:color="FF0000"/>
        </w:rPr>
        <w:t>[</w:t>
      </w:r>
      <w:r w:rsidR="00CC0FD8">
        <w:rPr>
          <w:rFonts w:ascii="Tahoma" w:hAnsi="Tahoma" w:cs="Tahoma"/>
          <w:sz w:val="20"/>
        </w:rPr>
        <w:t>ПД</w:t>
      </w:r>
      <w:r w:rsidR="00297769" w:rsidRPr="00526E69">
        <w:rPr>
          <w:rFonts w:ascii="Tahoma" w:hAnsi="Tahoma" w:cs="Tahoma"/>
          <w:b/>
          <w:color w:val="FF0000"/>
          <w:sz w:val="20"/>
        </w:rPr>
        <w:t>]</w:t>
      </w:r>
      <w:r w:rsidR="003A517D" w:rsidRPr="00DD7155">
        <w:rPr>
          <w:rFonts w:ascii="Tahoma" w:hAnsi="Tahoma" w:cs="Tahoma"/>
          <w:sz w:val="20"/>
        </w:rPr>
        <w:t>/</w:t>
      </w:r>
      <w:r w:rsidR="00297769" w:rsidRPr="00526E69">
        <w:rPr>
          <w:rFonts w:ascii="Tahoma" w:hAnsi="Tahoma" w:cs="Tahoma"/>
          <w:b/>
          <w:color w:val="FF0000"/>
          <w:sz w:val="20"/>
          <w:u w:color="FF0000"/>
        </w:rPr>
        <w:t>[</w:t>
      </w:r>
      <w:r w:rsidR="00CC0FD8">
        <w:rPr>
          <w:rFonts w:ascii="Tahoma" w:hAnsi="Tahoma" w:cs="Tahoma"/>
          <w:sz w:val="20"/>
        </w:rPr>
        <w:t>РД</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и/или Задании</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Документации</w:t>
      </w:r>
      <w:r w:rsidR="00526E69" w:rsidRPr="00526E69">
        <w:rPr>
          <w:rFonts w:ascii="Tahoma" w:hAnsi="Tahoma" w:cs="Tahoma"/>
          <w:b/>
          <w:color w:val="FF0000"/>
          <w:sz w:val="20"/>
        </w:rPr>
        <w:t>]</w:t>
      </w:r>
      <w:r w:rsidR="003A517D" w:rsidRPr="00DD7155">
        <w:rPr>
          <w:rFonts w:ascii="Tahoma" w:hAnsi="Tahoma" w:cs="Tahoma"/>
          <w:sz w:val="20"/>
        </w:rPr>
        <w:t xml:space="preserve"> (кроме случаев, связанных с неисполнением или ненадлежащим исполнением Подрядчиком своих обязательств по Договору), обнаруженные Подрядчиком в ходе выполнения Работ, либо работы, неучтенные в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Документации</w:t>
      </w:r>
      <w:r w:rsidR="00526E69" w:rsidRPr="00526E69">
        <w:rPr>
          <w:rFonts w:ascii="Tahoma" w:hAnsi="Tahoma" w:cs="Tahoma"/>
          <w:b/>
          <w:color w:val="FF0000"/>
          <w:sz w:val="20"/>
        </w:rPr>
        <w:t>]</w:t>
      </w:r>
      <w:r w:rsidR="003A517D" w:rsidRPr="00DD7155">
        <w:rPr>
          <w:rFonts w:ascii="Tahoma" w:hAnsi="Tahoma" w:cs="Tahoma"/>
          <w:sz w:val="20"/>
        </w:rPr>
        <w:t>, Исходных данных и/или Задании, необходимость которых определена Заказчиком в одностороннем порядке, либо Сторонами согласно разделу «Дополнительные работы».</w:t>
      </w:r>
    </w:p>
    <w:p w14:paraId="7D389C30" w14:textId="7B4F2548" w:rsidR="003A517D"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ЖУРНАЛЫ РАБОТ</w:t>
      </w:r>
      <w:r w:rsidRPr="00DD7155">
        <w:rPr>
          <w:rFonts w:ascii="Tahoma" w:hAnsi="Tahoma" w:cs="Tahoma"/>
          <w:sz w:val="20"/>
        </w:rPr>
        <w:t xml:space="preserve"> </w:t>
      </w:r>
      <w:r w:rsidR="003A517D" w:rsidRPr="00DD7155">
        <w:rPr>
          <w:rFonts w:ascii="Tahoma" w:hAnsi="Tahoma" w:cs="Tahoma"/>
          <w:sz w:val="20"/>
        </w:rPr>
        <w:t>– вместе и/или по-отдельности: общий журнал работ, журнал учета выполненных работ, специальные и иные необходимые журналы работ.</w:t>
      </w:r>
    </w:p>
    <w:p w14:paraId="7FCCDA6A" w14:textId="701F70DE" w:rsidR="003A517D" w:rsidRPr="00DD7155" w:rsidRDefault="00AC5077" w:rsidP="002D59C7">
      <w:pPr>
        <w:pStyle w:val="afff1"/>
        <w:numPr>
          <w:ilvl w:val="1"/>
          <w:numId w:val="13"/>
        </w:numPr>
        <w:tabs>
          <w:tab w:val="left" w:pos="284"/>
        </w:tabs>
        <w:spacing w:before="120" w:after="240"/>
        <w:ind w:left="142" w:hanging="1135"/>
        <w:rPr>
          <w:rFonts w:ascii="Tahoma" w:hAnsi="Tahoma" w:cs="Tahoma"/>
          <w:sz w:val="20"/>
        </w:rPr>
      </w:pPr>
      <w:r w:rsidRPr="00AC5077" w:rsidDel="00AC5077">
        <w:rPr>
          <w:rFonts w:ascii="Tahoma" w:hAnsi="Tahoma" w:cs="Tahoma"/>
          <w:sz w:val="20"/>
        </w:rPr>
        <w:t xml:space="preserve"> </w:t>
      </w:r>
      <w:bookmarkStart w:id="397" w:name="_Toc528579876"/>
      <w:bookmarkEnd w:id="396"/>
      <w:r w:rsidR="00526E69" w:rsidRPr="00526E69">
        <w:rPr>
          <w:rFonts w:ascii="Tahoma" w:hAnsi="Tahoma" w:cs="Tahoma"/>
          <w:b/>
          <w:color w:val="FF0000"/>
          <w:sz w:val="20"/>
          <w:u w:color="FF0000"/>
        </w:rPr>
        <w:t>[</w:t>
      </w:r>
      <w:r w:rsidR="00312A58" w:rsidRPr="00DD7155">
        <w:rPr>
          <w:rFonts w:ascii="Tahoma" w:hAnsi="Tahoma" w:cs="Tahoma"/>
          <w:b/>
          <w:sz w:val="20"/>
        </w:rPr>
        <w:t>ЗАДАНИЕ</w:t>
      </w:r>
      <w:r w:rsidR="003A517D" w:rsidRPr="00DD7155">
        <w:rPr>
          <w:rFonts w:ascii="Tahoma" w:hAnsi="Tahoma" w:cs="Tahoma"/>
          <w:sz w:val="20"/>
        </w:rPr>
        <w:t xml:space="preserve"> – система текстовых документов, чертежей, расчетов, в соответствии с которой осуществляются Работы, а именно </w:t>
      </w:r>
      <w:r w:rsidR="00526E69" w:rsidRPr="00526E69">
        <w:rPr>
          <w:rFonts w:ascii="Tahoma" w:hAnsi="Tahoma" w:cs="Tahoma"/>
          <w:b/>
          <w:color w:val="FF0000"/>
          <w:sz w:val="20"/>
          <w:u w:color="FF0000"/>
        </w:rPr>
        <w:t>[</w:t>
      </w:r>
      <w:r w:rsidR="003A517D" w:rsidRPr="00DD7155">
        <w:rPr>
          <w:rFonts w:ascii="Tahoma" w:hAnsi="Tahoma" w:cs="Tahoma"/>
          <w:sz w:val="20"/>
        </w:rPr>
        <w:t>Техническое задание</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 xml:space="preserve">Задание на проектирование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на разработку</w:t>
      </w:r>
      <w:r w:rsidR="00526E69" w:rsidRPr="00526E69">
        <w:rPr>
          <w:rFonts w:ascii="Tahoma" w:hAnsi="Tahoma" w:cs="Tahoma"/>
          <w:b/>
          <w:color w:val="FF0000"/>
          <w:sz w:val="20"/>
        </w:rPr>
        <w:t>]</w:t>
      </w:r>
      <w:r w:rsidR="000E2215" w:rsidRPr="00DD7155">
        <w:rPr>
          <w:rFonts w:ascii="Tahoma" w:hAnsi="Tahoma" w:cs="Tahoma"/>
          <w:b/>
          <w:color w:val="FF0000"/>
          <w:sz w:val="20"/>
          <w:highlight w:val="lightGray"/>
        </w:rPr>
        <w:t xml:space="preserve">/ </w:t>
      </w:r>
      <w:r w:rsidR="00526E69" w:rsidRPr="00526E69">
        <w:rPr>
          <w:rFonts w:ascii="Tahoma" w:hAnsi="Tahoma" w:cs="Tahoma"/>
          <w:b/>
          <w:color w:val="FF0000"/>
          <w:sz w:val="20"/>
          <w:u w:color="FF0000"/>
        </w:rPr>
        <w:t>[</w:t>
      </w:r>
      <w:r w:rsidR="000E2215" w:rsidRPr="00DD7155">
        <w:rPr>
          <w:rFonts w:ascii="Tahoma" w:hAnsi="Tahoma" w:cs="Tahoma"/>
          <w:sz w:val="20"/>
          <w:highlight w:val="lightGray"/>
        </w:rPr>
        <w:t>корректировку</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b/>
          <w:color w:val="FF0000"/>
          <w:sz w:val="20"/>
          <w:u w:color="FF0000"/>
        </w:rPr>
        <w:t>[</w:t>
      </w:r>
      <w:r w:rsidR="00C1742F" w:rsidRPr="00DD7155">
        <w:rPr>
          <w:rFonts w:ascii="Tahoma" w:hAnsi="Tahoma" w:cs="Tahoma"/>
          <w:sz w:val="20"/>
          <w:highlight w:val="lightGray"/>
        </w:rPr>
        <w:t>БИ</w:t>
      </w:r>
      <w:r w:rsidR="00526E69" w:rsidRPr="00526E69">
        <w:rPr>
          <w:rFonts w:ascii="Tahoma" w:hAnsi="Tahoma" w:cs="Tahoma"/>
          <w:b/>
          <w:color w:val="FF0000"/>
          <w:sz w:val="20"/>
        </w:rPr>
        <w:t>]</w:t>
      </w:r>
      <w:r w:rsidR="00C1742F" w:rsidRPr="00DD7155">
        <w:rPr>
          <w:rFonts w:ascii="Tahoma" w:hAnsi="Tahoma" w:cs="Tahoma"/>
          <w:sz w:val="20"/>
          <w:highlight w:val="lightGray"/>
        </w:rPr>
        <w:t>/</w:t>
      </w:r>
      <w:r w:rsidR="00C1742F"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C1742F" w:rsidRPr="00DD7155">
        <w:rPr>
          <w:rFonts w:ascii="Tahoma" w:hAnsi="Tahoma" w:cs="Tahoma"/>
          <w:sz w:val="20"/>
          <w:highlight w:val="lightGray"/>
        </w:rPr>
        <w:t>ДИ,</w:t>
      </w:r>
      <w:r w:rsidR="00526E69" w:rsidRPr="00526E69">
        <w:rPr>
          <w:rFonts w:ascii="Tahoma" w:hAnsi="Tahoma" w:cs="Tahoma"/>
          <w:b/>
          <w:color w:val="FF0000"/>
          <w:sz w:val="20"/>
        </w:rPr>
        <w:t>]</w:t>
      </w:r>
      <w:r w:rsidR="00C1742F" w:rsidRPr="00DD7155" w:rsidDel="00C1742F">
        <w:rPr>
          <w:rFonts w:ascii="Tahoma" w:hAnsi="Tahoma" w:cs="Tahoma"/>
          <w:b/>
          <w:color w:val="FF0000"/>
          <w:sz w:val="20"/>
          <w:u w:color="FF0000"/>
        </w:rPr>
        <w:t xml:space="preserve"> </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ТР/ТП,</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ОТР,</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ОТС,</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ПД,</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РД,</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КДНО</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A548A1" w:rsidRPr="00DD7155">
        <w:rPr>
          <w:rFonts w:ascii="Tahoma" w:hAnsi="Tahoma" w:cs="Tahoma"/>
          <w:sz w:val="20"/>
          <w:highlight w:val="lightGray"/>
        </w:rPr>
        <w:t xml:space="preserve">выполнение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ИИ,</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КО</w:t>
      </w:r>
      <w:r w:rsidR="00526E69" w:rsidRPr="00526E69">
        <w:rPr>
          <w:rFonts w:ascii="Tahoma" w:hAnsi="Tahoma" w:cs="Tahoma"/>
          <w:b/>
          <w:color w:val="FF0000"/>
          <w:sz w:val="20"/>
        </w:rPr>
        <w:t>]]</w:t>
      </w:r>
      <w:r w:rsidR="001A64F4" w:rsidRPr="00DD7155">
        <w:rPr>
          <w:rFonts w:ascii="Tahoma" w:hAnsi="Tahoma" w:cs="Tahoma"/>
          <w:b/>
          <w:color w:val="FF0000"/>
          <w:sz w:val="20"/>
          <w:highlight w:val="lightGray"/>
          <w:u w:color="FF0000"/>
        </w:rPr>
        <w:t xml:space="preserve"> </w:t>
      </w:r>
      <w:r w:rsidR="00526E69" w:rsidRPr="00526E69">
        <w:rPr>
          <w:rFonts w:ascii="Tahoma" w:hAnsi="Tahoma" w:cs="Tahoma"/>
          <w:b/>
          <w:color w:val="FF0000"/>
          <w:sz w:val="20"/>
          <w:u w:color="FF0000"/>
        </w:rPr>
        <w:t>[</w:t>
      </w:r>
      <w:r w:rsidR="00366BBB" w:rsidRPr="00DD7155">
        <w:rPr>
          <w:rFonts w:ascii="Tahoma" w:hAnsi="Tahoma" w:cs="Tahoma"/>
          <w:color w:val="00B050"/>
          <w:sz w:val="20"/>
          <w:highlight w:val="black"/>
        </w:rPr>
        <w:t xml:space="preserve">, </w:t>
      </w:r>
      <w:r w:rsidR="001A64F4" w:rsidRPr="00DD7155">
        <w:rPr>
          <w:rFonts w:ascii="Tahoma" w:hAnsi="Tahoma" w:cs="Tahoma"/>
          <w:color w:val="00B050"/>
          <w:sz w:val="20"/>
          <w:highlight w:val="black"/>
        </w:rPr>
        <w:t>Демонтажные работы</w:t>
      </w:r>
      <w:r w:rsidR="00526E69" w:rsidRPr="00526E69">
        <w:rPr>
          <w:rFonts w:ascii="Tahoma" w:hAnsi="Tahoma" w:cs="Tahoma"/>
          <w:b/>
          <w:color w:val="FF0000"/>
          <w:sz w:val="20"/>
        </w:rPr>
        <w:t>]</w:t>
      </w:r>
      <w:r w:rsidR="003A517D" w:rsidRPr="00DD7155">
        <w:rPr>
          <w:rFonts w:ascii="Tahoma" w:hAnsi="Tahoma" w:cs="Tahoma"/>
          <w:sz w:val="20"/>
          <w:highlight w:val="lightGray"/>
        </w:rPr>
        <w:t xml:space="preserve">. </w:t>
      </w:r>
    </w:p>
    <w:p w14:paraId="70E413CF" w14:textId="3CE1EFE4"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highlight w:val="red"/>
        </w:rPr>
        <w:t>ЗАПАСНЫЕ ЧАСТИ И ПРИНАДЛЕЖНОСТИ (ЗИП)</w:t>
      </w:r>
      <w:r w:rsidR="003A517D" w:rsidRPr="00DD7155">
        <w:rPr>
          <w:rFonts w:ascii="Tahoma" w:hAnsi="Tahoma" w:cs="Tahoma"/>
          <w:sz w:val="20"/>
        </w:rPr>
        <w:t xml:space="preserve"> – необходимые для обеспечения бесперебойной работы Оборудования на Гарантийный </w:t>
      </w:r>
      <w:r w:rsidR="00366BBB" w:rsidRPr="00DD7155">
        <w:rPr>
          <w:rFonts w:ascii="Tahoma" w:hAnsi="Tahoma" w:cs="Tahoma"/>
          <w:sz w:val="20"/>
        </w:rPr>
        <w:t xml:space="preserve">срок </w:t>
      </w:r>
      <w:r w:rsidR="003A517D" w:rsidRPr="00DD7155">
        <w:rPr>
          <w:rFonts w:ascii="Tahoma" w:hAnsi="Tahoma" w:cs="Tahoma"/>
          <w:sz w:val="20"/>
        </w:rPr>
        <w:t>конструктивные элементы, принадлежности, узлы, агрегаты Оборудования и их компоненты, масла, смазочные материалы, химическая продукция (в т.ч. газы), реактивы, катализаторы и их компоненты, расходные материалы, предназначенные для замены частей Оборудования, вышедшего из строя и непригодного для дальнейшего использования или подлежащих замене согласно Технической документации, поставляемые Подрядчиком согласно условиям Договора и принимаемые Заказчиком по Товарной накладной</w:t>
      </w:r>
      <w:r w:rsidR="00813779" w:rsidRPr="00DD7155">
        <w:rPr>
          <w:rFonts w:ascii="Tahoma" w:hAnsi="Tahoma" w:cs="Tahoma"/>
          <w:sz w:val="20"/>
        </w:rPr>
        <w:t>.</w:t>
      </w:r>
      <w:r w:rsidRPr="00526E69">
        <w:rPr>
          <w:rFonts w:ascii="Tahoma" w:hAnsi="Tahoma"/>
          <w:b/>
          <w:color w:val="FF0000"/>
          <w:sz w:val="20"/>
        </w:rPr>
        <w:t>]</w:t>
      </w:r>
      <w:bookmarkStart w:id="398" w:name="_Toc528579877"/>
      <w:bookmarkEnd w:id="397"/>
    </w:p>
    <w:p w14:paraId="78D8DD6A" w14:textId="0139E545" w:rsidR="003A517D" w:rsidRPr="00DD7155" w:rsidRDefault="003A517D" w:rsidP="0048346E">
      <w:pPr>
        <w:pStyle w:val="afff1"/>
        <w:numPr>
          <w:ilvl w:val="1"/>
          <w:numId w:val="13"/>
        </w:numPr>
        <w:shd w:val="clear" w:color="auto" w:fill="B6DDE8" w:themeFill="accent5" w:themeFillTint="66"/>
        <w:tabs>
          <w:tab w:val="left" w:pos="284"/>
        </w:tabs>
        <w:spacing w:before="120" w:after="240"/>
        <w:ind w:left="142" w:hanging="1135"/>
        <w:rPr>
          <w:rFonts w:ascii="Tahoma" w:hAnsi="Tahoma" w:cs="Tahoma"/>
          <w:sz w:val="20"/>
        </w:rPr>
      </w:pPr>
      <w:r w:rsidRPr="00DD7155">
        <w:rPr>
          <w:rFonts w:ascii="Tahoma" w:hAnsi="Tahoma" w:cs="Tahoma"/>
          <w:b/>
          <w:sz w:val="20"/>
        </w:rPr>
        <w:t xml:space="preserve">ЗОС </w:t>
      </w:r>
      <w:r w:rsidRPr="00DD7155">
        <w:rPr>
          <w:rFonts w:ascii="Tahoma" w:hAnsi="Tahoma" w:cs="Tahoma"/>
          <w:sz w:val="20"/>
        </w:rPr>
        <w:t>–</w:t>
      </w:r>
      <w:r w:rsidRPr="00DD7155">
        <w:rPr>
          <w:rFonts w:ascii="Tahoma" w:hAnsi="Tahoma" w:cs="Tahoma"/>
          <w:b/>
          <w:sz w:val="20"/>
        </w:rPr>
        <w:t xml:space="preserve"> </w:t>
      </w:r>
      <w:r w:rsidRPr="00DD7155">
        <w:rPr>
          <w:rFonts w:ascii="Tahoma" w:hAnsi="Tahoma" w:cs="Tahoma"/>
          <w:sz w:val="20"/>
        </w:rPr>
        <w:t xml:space="preserve">заключение органа государственного строительного надзора о соответствии результата Работ по Объекту требованиям </w:t>
      </w:r>
      <w:r w:rsidR="00CC0FD8">
        <w:rPr>
          <w:rFonts w:ascii="Tahoma" w:hAnsi="Tahoma" w:cs="Tahoma"/>
          <w:sz w:val="20"/>
        </w:rPr>
        <w:t>ПД</w:t>
      </w:r>
      <w:r w:rsidRPr="00DD7155">
        <w:rPr>
          <w:rFonts w:ascii="Tahoma" w:hAnsi="Tahoma" w:cs="Tahoma"/>
          <w:sz w:val="20"/>
        </w:rPr>
        <w:t xml:space="preserve"> и иным документам, предусмотренное пунктом 9 части 3 Статьи 55 Градостроительного кодекса.</w:t>
      </w:r>
      <w:bookmarkStart w:id="399" w:name="_Toc528579878"/>
      <w:bookmarkEnd w:id="398"/>
    </w:p>
    <w:p w14:paraId="32B31708" w14:textId="251D3BD8" w:rsidR="003A517D" w:rsidRPr="00DD7155" w:rsidRDefault="003A517D" w:rsidP="0048346E">
      <w:pPr>
        <w:pStyle w:val="afff1"/>
        <w:numPr>
          <w:ilvl w:val="2"/>
          <w:numId w:val="13"/>
        </w:numPr>
        <w:shd w:val="clear" w:color="auto" w:fill="B6DDE8" w:themeFill="accent5" w:themeFillTint="66"/>
        <w:tabs>
          <w:tab w:val="left" w:pos="284"/>
        </w:tabs>
        <w:spacing w:before="120" w:after="240"/>
        <w:ind w:left="142" w:hanging="1135"/>
        <w:rPr>
          <w:rFonts w:ascii="Tahoma" w:hAnsi="Tahoma" w:cs="Tahoma"/>
          <w:sz w:val="20"/>
        </w:rPr>
      </w:pPr>
      <w:r w:rsidRPr="00DD7155">
        <w:rPr>
          <w:rFonts w:ascii="Tahoma" w:hAnsi="Tahoma" w:cs="Tahoma"/>
          <w:b/>
          <w:sz w:val="20"/>
        </w:rPr>
        <w:t>ЭКОЗОС</w:t>
      </w:r>
      <w:r w:rsidRPr="00DD7155">
        <w:rPr>
          <w:rFonts w:ascii="Tahoma" w:hAnsi="Tahoma" w:cs="Tahoma"/>
          <w:sz w:val="20"/>
        </w:rPr>
        <w:t xml:space="preserve"> – заключение органа </w:t>
      </w:r>
      <w:r w:rsidR="000B0FD6" w:rsidRPr="00DD7155">
        <w:rPr>
          <w:rFonts w:ascii="Tahoma" w:hAnsi="Tahoma" w:cs="Tahoma"/>
          <w:sz w:val="20"/>
        </w:rPr>
        <w:t>Уполно</w:t>
      </w:r>
      <w:r w:rsidRPr="00DD7155">
        <w:rPr>
          <w:rFonts w:ascii="Tahoma" w:hAnsi="Tahoma" w:cs="Tahoma"/>
          <w:sz w:val="20"/>
        </w:rPr>
        <w:t xml:space="preserve">моченного на осуществление федерального государственного экологического контроля (надзора) о соответствии объекта I категории документации, получившей положительное заключение государственной экологической экспертизы, в том числе выполнение всех мероприятий по предотвращению и (или) снижению негативного воздействия на окружающую среду и рациональному использованию природных ресурсов, предусмотренных </w:t>
      </w:r>
      <w:r w:rsidR="00CC0FD8">
        <w:rPr>
          <w:rFonts w:ascii="Tahoma" w:hAnsi="Tahoma" w:cs="Tahoma"/>
          <w:sz w:val="20"/>
        </w:rPr>
        <w:t>ПД</w:t>
      </w:r>
      <w:r w:rsidRPr="00DD7155">
        <w:rPr>
          <w:rFonts w:ascii="Tahoma" w:hAnsi="Tahoma" w:cs="Tahoma"/>
          <w:sz w:val="20"/>
        </w:rPr>
        <w:t xml:space="preserve"> и положительным заключением государственной экологической экспертизы (при необходимости).</w:t>
      </w:r>
    </w:p>
    <w:p w14:paraId="1B875A8F" w14:textId="257658F9" w:rsidR="003A517D"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rPr>
        <w:t>ИНДИВИДУАЛЬНЫЕ ИСПЫТАНИЯ</w:t>
      </w:r>
      <w:r w:rsidR="003A517D" w:rsidRPr="00DD7155">
        <w:rPr>
          <w:rFonts w:ascii="Tahoma" w:hAnsi="Tahoma" w:cs="Tahoma"/>
          <w:b/>
          <w:sz w:val="20"/>
        </w:rPr>
        <w:t xml:space="preserve"> – </w:t>
      </w:r>
      <w:r w:rsidR="003A517D" w:rsidRPr="00DD7155">
        <w:rPr>
          <w:rFonts w:ascii="Tahoma" w:hAnsi="Tahoma" w:cs="Tahoma"/>
          <w:sz w:val="20"/>
        </w:rPr>
        <w:t xml:space="preserve">комплекс работ </w:t>
      </w:r>
      <w:r w:rsidRPr="00526E69">
        <w:rPr>
          <w:rFonts w:ascii="Tahoma" w:hAnsi="Tahoma" w:cs="Tahoma"/>
          <w:b/>
          <w:color w:val="FF0000"/>
          <w:sz w:val="20"/>
          <w:u w:color="FF0000"/>
        </w:rPr>
        <w:t>[</w:t>
      </w:r>
      <w:r w:rsidR="003A517D" w:rsidRPr="00DD7155">
        <w:rPr>
          <w:rFonts w:ascii="Tahoma" w:hAnsi="Tahoma" w:cs="Tahoma"/>
          <w:sz w:val="20"/>
        </w:rPr>
        <w:t>вхолостую,</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под нагрузкой,</w:t>
      </w:r>
      <w:r w:rsidRPr="00526E69">
        <w:rPr>
          <w:rFonts w:ascii="Tahoma" w:hAnsi="Tahoma" w:cs="Tahoma"/>
          <w:b/>
          <w:color w:val="FF0000"/>
          <w:sz w:val="20"/>
        </w:rPr>
        <w:t>]</w:t>
      </w:r>
      <w:r w:rsidR="003A517D" w:rsidRPr="00DD7155">
        <w:rPr>
          <w:rFonts w:ascii="Tahoma" w:hAnsi="Tahoma" w:cs="Tahoma"/>
          <w:sz w:val="20"/>
        </w:rPr>
        <w:t xml:space="preserve"> выполняемых в составе </w:t>
      </w:r>
      <w:r w:rsidRPr="00526E69">
        <w:rPr>
          <w:rFonts w:ascii="Tahoma" w:hAnsi="Tahoma" w:cs="Tahoma"/>
          <w:b/>
          <w:color w:val="FF0000"/>
          <w:sz w:val="20"/>
          <w:u w:color="FF0000"/>
        </w:rPr>
        <w:t>[</w:t>
      </w:r>
      <w:r w:rsidR="003A517D" w:rsidRPr="00DD7155">
        <w:rPr>
          <w:rFonts w:ascii="Tahoma" w:hAnsi="Tahoma" w:cs="Tahoma"/>
          <w:sz w:val="20"/>
        </w:rPr>
        <w:t>монтажных и/или пусконаладочных</w:t>
      </w:r>
      <w:r w:rsidRPr="00526E69">
        <w:rPr>
          <w:rFonts w:ascii="Tahoma" w:hAnsi="Tahoma" w:cs="Tahoma"/>
          <w:b/>
          <w:color w:val="FF0000"/>
          <w:sz w:val="20"/>
        </w:rPr>
        <w:t>]</w:t>
      </w:r>
      <w:r w:rsidR="003A517D" w:rsidRPr="00DD7155">
        <w:rPr>
          <w:rFonts w:ascii="Tahoma" w:hAnsi="Tahoma" w:cs="Tahoma"/>
          <w:sz w:val="20"/>
        </w:rPr>
        <w:t xml:space="preserve"> работ, обеспечивающих выполнение требований, предусмотренных Рабочей документацией, стандартами и техническими условиями, необходимыми для проведения индивидуальных испытаний отдельных машин, механизмов и агрегатов с целью подготовки оборудования к Комплексному опробованию.</w:t>
      </w:r>
      <w:r w:rsidRPr="00526E69">
        <w:rPr>
          <w:rFonts w:ascii="Tahoma" w:hAnsi="Tahoma" w:cs="Tahoma"/>
          <w:b/>
          <w:color w:val="FF0000"/>
          <w:sz w:val="20"/>
        </w:rPr>
        <w:t>]</w:t>
      </w:r>
    </w:p>
    <w:p w14:paraId="32A9F2D2" w14:textId="5073C973"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ИСПОЛНИТЕЛЬНАЯ ДОКУМЕНТАЦИЯ</w:t>
      </w:r>
      <w:r w:rsidRPr="00DD7155">
        <w:rPr>
          <w:rFonts w:ascii="Tahoma" w:hAnsi="Tahoma" w:cs="Tahoma"/>
          <w:sz w:val="20"/>
        </w:rPr>
        <w:t xml:space="preserve"> </w:t>
      </w:r>
      <w:r w:rsidR="003A517D" w:rsidRPr="00DD7155">
        <w:rPr>
          <w:rFonts w:ascii="Tahoma" w:hAnsi="Tahoma" w:cs="Tahoma"/>
          <w:sz w:val="20"/>
        </w:rPr>
        <w:t>– полный комплект рабочих чертежей на строительство Объекта с надписями о соответствии выполненных в натуре Работ этим чертежам или внесенным в них изменениям, согласованным Сторонами с разработчиками (авторами) проекта;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акты об освидетельствовании Скрытых работ, отдельных ответственных конструкций; Журналы работ и другая документация, необходимая для выполнения Работ и эксплуатации Объекта, предусмотренная Приложением «Перечень Исполнительной документации» и Требованиями.</w:t>
      </w:r>
      <w:bookmarkStart w:id="400" w:name="_Toc528579881"/>
      <w:bookmarkEnd w:id="399"/>
    </w:p>
    <w:p w14:paraId="3CD53815" w14:textId="6D8D94A6"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 xml:space="preserve">ИСХОДНЫЕ ДАННЫЕ (ИД) </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ПД</w:t>
      </w:r>
      <w:r w:rsidR="00297769" w:rsidRPr="00526E69">
        <w:rPr>
          <w:rFonts w:ascii="Tahoma" w:hAnsi="Tahoma" w:cs="Tahoma"/>
          <w:b/>
          <w:color w:val="FF0000"/>
          <w:sz w:val="20"/>
        </w:rPr>
        <w:t>]</w:t>
      </w:r>
      <w:r w:rsidR="003A517D" w:rsidRPr="00DD7155">
        <w:rPr>
          <w:rFonts w:ascii="Tahoma" w:hAnsi="Tahoma" w:cs="Tahoma"/>
          <w:sz w:val="20"/>
        </w:rPr>
        <w:t>/</w:t>
      </w:r>
      <w:r w:rsidR="00297769" w:rsidRPr="00297769">
        <w:rPr>
          <w:rFonts w:ascii="Tahoma" w:hAnsi="Tahoma" w:cs="Tahoma"/>
          <w:b/>
          <w:color w:val="FF0000"/>
          <w:sz w:val="20"/>
          <w:u w:color="FF0000"/>
        </w:rPr>
        <w:t xml:space="preserve"> </w:t>
      </w:r>
      <w:r w:rsidR="00297769" w:rsidRPr="00526E69">
        <w:rPr>
          <w:rFonts w:ascii="Tahoma" w:hAnsi="Tahoma" w:cs="Tahoma"/>
          <w:b/>
          <w:color w:val="FF0000"/>
          <w:sz w:val="20"/>
          <w:u w:color="FF0000"/>
        </w:rPr>
        <w:t>[</w:t>
      </w:r>
      <w:r w:rsidR="003A517D" w:rsidRPr="00DD7155">
        <w:rPr>
          <w:rFonts w:ascii="Tahoma" w:hAnsi="Tahoma" w:cs="Tahoma"/>
          <w:sz w:val="20"/>
        </w:rPr>
        <w:t>РД,</w:t>
      </w:r>
      <w:r w:rsidR="00526E69" w:rsidRPr="00526E69">
        <w:rPr>
          <w:rFonts w:ascii="Tahoma" w:hAnsi="Tahoma" w:cs="Tahoma"/>
          <w:b/>
          <w:color w:val="FF0000"/>
          <w:sz w:val="20"/>
        </w:rPr>
        <w:t>]</w:t>
      </w:r>
      <w:r w:rsidR="003A517D" w:rsidRPr="00DD7155">
        <w:rPr>
          <w:rFonts w:ascii="Tahoma" w:hAnsi="Tahoma" w:cs="Tahoma"/>
          <w:sz w:val="20"/>
        </w:rPr>
        <w:t xml:space="preserve"> сведения и документы (разрешительные, правоустанавливающие и т.д.), </w:t>
      </w:r>
      <w:r w:rsidR="00526E69" w:rsidRPr="00526E69">
        <w:rPr>
          <w:rFonts w:ascii="Tahoma" w:hAnsi="Tahoma" w:cs="Tahoma"/>
          <w:b/>
          <w:color w:val="FF0000"/>
          <w:sz w:val="20"/>
          <w:u w:color="FF0000"/>
        </w:rPr>
        <w:t>[</w:t>
      </w:r>
      <w:r w:rsidR="003A517D" w:rsidRPr="00DD7155">
        <w:rPr>
          <w:rFonts w:ascii="Tahoma" w:hAnsi="Tahoma" w:cs="Tahoma"/>
          <w:sz w:val="20"/>
        </w:rPr>
        <w:t>относящиеся к Объекту и необходимые для выполнения Работ.</w:t>
      </w:r>
      <w:r w:rsidR="00526E69" w:rsidRPr="00526E69">
        <w:rPr>
          <w:rFonts w:ascii="Tahoma" w:hAnsi="Tahoma" w:cs="Tahoma"/>
          <w:b/>
          <w:color w:val="FF0000"/>
          <w:sz w:val="20"/>
        </w:rPr>
        <w:t>]</w:t>
      </w:r>
    </w:p>
    <w:p w14:paraId="5AD556A4" w14:textId="28C703C1" w:rsidR="003A517D"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rPr>
        <w:t>КОМПЛЕКСНОЕ</w:t>
      </w:r>
      <w:r w:rsidR="00312A58" w:rsidRPr="00DD7155">
        <w:rPr>
          <w:rFonts w:ascii="Tahoma" w:hAnsi="Tahoma" w:cs="Tahoma"/>
          <w:sz w:val="20"/>
        </w:rPr>
        <w:t xml:space="preserve"> </w:t>
      </w:r>
      <w:r w:rsidR="00312A58" w:rsidRPr="00DD7155">
        <w:rPr>
          <w:rFonts w:ascii="Tahoma" w:hAnsi="Tahoma" w:cs="Tahoma"/>
          <w:b/>
          <w:sz w:val="20"/>
        </w:rPr>
        <w:t>ОПРОБОВАНИЕ</w:t>
      </w:r>
      <w:r w:rsidR="00312A58" w:rsidRPr="00DD7155">
        <w:rPr>
          <w:rFonts w:ascii="Tahoma" w:hAnsi="Tahoma" w:cs="Tahoma"/>
          <w:sz w:val="20"/>
        </w:rPr>
        <w:t xml:space="preserve"> </w:t>
      </w:r>
      <w:r w:rsidR="003A517D" w:rsidRPr="00DD7155">
        <w:rPr>
          <w:rFonts w:ascii="Tahoma" w:hAnsi="Tahoma" w:cs="Tahoma"/>
          <w:sz w:val="20"/>
        </w:rPr>
        <w:t xml:space="preserve">– комплекс работ </w:t>
      </w:r>
      <w:r w:rsidRPr="00526E69">
        <w:rPr>
          <w:rFonts w:ascii="Tahoma" w:hAnsi="Tahoma" w:cs="Tahoma"/>
          <w:b/>
          <w:color w:val="FF0000"/>
          <w:sz w:val="20"/>
          <w:u w:color="FF0000"/>
        </w:rPr>
        <w:t>[</w:t>
      </w:r>
      <w:r w:rsidR="003A517D" w:rsidRPr="00DD7155">
        <w:rPr>
          <w:rFonts w:ascii="Tahoma" w:hAnsi="Tahoma" w:cs="Tahoma"/>
          <w:sz w:val="20"/>
        </w:rPr>
        <w:t>под нагрузкой,</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вхолостую</w:t>
      </w:r>
      <w:r w:rsidRPr="00526E69">
        <w:rPr>
          <w:rFonts w:ascii="Tahoma" w:hAnsi="Tahoma" w:cs="Tahoma"/>
          <w:b/>
          <w:color w:val="FF0000"/>
          <w:sz w:val="20"/>
        </w:rPr>
        <w:t>]</w:t>
      </w:r>
      <w:r w:rsidR="003A517D" w:rsidRPr="00DD7155">
        <w:rPr>
          <w:rFonts w:ascii="Tahoma" w:hAnsi="Tahoma" w:cs="Tahoma"/>
          <w:sz w:val="20"/>
        </w:rPr>
        <w:t xml:space="preserve">, выполняемых в составе </w:t>
      </w:r>
      <w:r w:rsidR="007B4F0C">
        <w:rPr>
          <w:rFonts w:ascii="Tahoma" w:hAnsi="Tahoma" w:cs="Tahoma"/>
          <w:sz w:val="20"/>
        </w:rPr>
        <w:t>ПНР</w:t>
      </w:r>
      <w:r w:rsidR="003A517D" w:rsidRPr="00DD7155">
        <w:rPr>
          <w:rFonts w:ascii="Tahoma" w:hAnsi="Tahoma" w:cs="Tahoma"/>
          <w:sz w:val="20"/>
        </w:rPr>
        <w:t xml:space="preserve">, в том числе проверка, регулировка и обеспечение совместной взаимосвязанной работы оборудования в технологическом процессе на холостом ходу с последующим переводом оборудования на работу под нагрузкой и выводом на устойчивый технологический режим с достижением параметров, указанных в </w:t>
      </w:r>
      <w:r w:rsidR="00CC0FD8">
        <w:rPr>
          <w:rFonts w:ascii="Tahoma" w:hAnsi="Tahoma" w:cs="Tahoma"/>
          <w:sz w:val="20"/>
        </w:rPr>
        <w:t>ПД</w:t>
      </w:r>
      <w:r w:rsidR="003A517D" w:rsidRPr="00DD7155">
        <w:rPr>
          <w:rFonts w:ascii="Tahoma" w:hAnsi="Tahoma" w:cs="Tahoma"/>
          <w:sz w:val="20"/>
        </w:rPr>
        <w:t>/</w:t>
      </w:r>
      <w:r w:rsidR="00CC0FD8">
        <w:rPr>
          <w:rFonts w:ascii="Tahoma" w:hAnsi="Tahoma" w:cs="Tahoma"/>
          <w:sz w:val="20"/>
        </w:rPr>
        <w:t>РД</w:t>
      </w:r>
      <w:r w:rsidR="003A517D" w:rsidRPr="00DD7155">
        <w:rPr>
          <w:rFonts w:ascii="Tahoma" w:hAnsi="Tahoma" w:cs="Tahoma"/>
          <w:sz w:val="20"/>
        </w:rPr>
        <w:t>, Технической документации, Программе испытаний, Исходных данных.</w:t>
      </w:r>
      <w:r w:rsidRPr="00526E69">
        <w:rPr>
          <w:rFonts w:ascii="Tahoma" w:hAnsi="Tahoma" w:cs="Tahoma"/>
          <w:b/>
          <w:color w:val="FF0000"/>
          <w:sz w:val="20"/>
        </w:rPr>
        <w:t>]</w:t>
      </w:r>
    </w:p>
    <w:p w14:paraId="4569C9B0" w14:textId="5842CEC6"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highlight w:val="red"/>
        </w:rPr>
      </w:pPr>
      <w:r w:rsidRPr="00526E69">
        <w:rPr>
          <w:rFonts w:ascii="Tahoma" w:hAnsi="Tahoma" w:cs="Tahoma"/>
          <w:b/>
          <w:color w:val="FF0000"/>
          <w:sz w:val="20"/>
          <w:u w:color="FF0000"/>
        </w:rPr>
        <w:t>[</w:t>
      </w:r>
      <w:r w:rsidR="00312A58" w:rsidRPr="00DD7155">
        <w:rPr>
          <w:rFonts w:ascii="Tahoma" w:hAnsi="Tahoma" w:cs="Tahoma"/>
          <w:b/>
          <w:sz w:val="20"/>
          <w:highlight w:val="red"/>
        </w:rPr>
        <w:t>МАТЕРИАЛЫ ПОСТАВКИ ПОДРЯДЧИКА</w:t>
      </w:r>
      <w:r w:rsidR="00312A58" w:rsidRPr="00DD7155">
        <w:rPr>
          <w:rFonts w:ascii="Tahoma" w:hAnsi="Tahoma" w:cs="Tahoma"/>
          <w:sz w:val="20"/>
        </w:rPr>
        <w:t xml:space="preserve"> </w:t>
      </w:r>
      <w:r w:rsidR="003A517D" w:rsidRPr="00DD7155">
        <w:rPr>
          <w:rFonts w:ascii="Tahoma" w:hAnsi="Tahoma" w:cs="Tahoma"/>
          <w:sz w:val="20"/>
        </w:rPr>
        <w:t xml:space="preserve">- материалы, предназначенные для использования в процессе исполнения Договора, качество и технические характеристики которых определены в </w:t>
      </w:r>
      <w:r w:rsidRPr="00526E69">
        <w:rPr>
          <w:rFonts w:ascii="Tahoma" w:hAnsi="Tahoma" w:cs="Tahoma"/>
          <w:b/>
          <w:color w:val="FF0000"/>
          <w:sz w:val="20"/>
          <w:u w:color="FF0000"/>
        </w:rPr>
        <w:t>[</w:t>
      </w:r>
      <w:r w:rsidR="003A517D" w:rsidRPr="00DD7155">
        <w:rPr>
          <w:rFonts w:ascii="Tahoma" w:hAnsi="Tahoma" w:cs="Tahoma"/>
          <w:sz w:val="20"/>
        </w:rPr>
        <w:t>Приложении «Спецификация Товара»,</w:t>
      </w:r>
      <w:r w:rsidRPr="00526E69">
        <w:rPr>
          <w:rFonts w:ascii="Tahoma" w:hAnsi="Tahoma" w:cs="Tahoma"/>
          <w:b/>
          <w:color w:val="FF0000"/>
          <w:sz w:val="20"/>
        </w:rPr>
        <w:t>]</w:t>
      </w:r>
      <w:r w:rsidR="003A517D" w:rsidRPr="00DD7155">
        <w:rPr>
          <w:rFonts w:ascii="Tahoma" w:hAnsi="Tahoma" w:cs="Tahoma"/>
          <w:sz w:val="20"/>
        </w:rPr>
        <w:t xml:space="preserve"> </w:t>
      </w:r>
      <w:r w:rsidR="0065527F">
        <w:rPr>
          <w:rFonts w:ascii="Tahoma" w:hAnsi="Tahoma" w:cs="Tahoma"/>
          <w:sz w:val="20"/>
        </w:rPr>
        <w:t>ПД</w:t>
      </w:r>
      <w:r w:rsidR="003A517D" w:rsidRPr="00DD7155">
        <w:rPr>
          <w:rFonts w:ascii="Tahoma" w:hAnsi="Tahoma" w:cs="Tahoma"/>
          <w:sz w:val="20"/>
        </w:rPr>
        <w:t xml:space="preserve">, </w:t>
      </w:r>
      <w:r w:rsidR="0065527F">
        <w:rPr>
          <w:rFonts w:ascii="Tahoma" w:hAnsi="Tahoma" w:cs="Tahoma"/>
          <w:sz w:val="20"/>
        </w:rPr>
        <w:t>РД</w:t>
      </w:r>
      <w:r w:rsidR="003A517D" w:rsidRPr="00DD7155">
        <w:rPr>
          <w:rFonts w:ascii="Tahoma" w:hAnsi="Tahoma" w:cs="Tahoma"/>
          <w:sz w:val="20"/>
        </w:rPr>
        <w:t>, конструкторской и иной документации, поставляемые Подрядчиком, принимаемые Заказчиком по Товарной накладной</w:t>
      </w:r>
      <w:r w:rsidR="00C55166" w:rsidRPr="00DD7155">
        <w:rPr>
          <w:rFonts w:ascii="Tahoma" w:hAnsi="Tahoma" w:cs="Tahoma"/>
          <w:sz w:val="20"/>
          <w:highlight w:val="red"/>
        </w:rPr>
        <w:t>.</w:t>
      </w:r>
      <w:r w:rsidR="003A517D" w:rsidRPr="00DD7155">
        <w:rPr>
          <w:rFonts w:ascii="Tahoma" w:hAnsi="Tahoma" w:cs="Tahoma"/>
          <w:sz w:val="20"/>
        </w:rPr>
        <w:t xml:space="preserve"> </w:t>
      </w:r>
      <w:r w:rsidRPr="00526E69">
        <w:rPr>
          <w:rFonts w:ascii="Tahoma" w:hAnsi="Tahoma"/>
          <w:b/>
          <w:color w:val="FF0000"/>
          <w:sz w:val="20"/>
        </w:rPr>
        <w:t>]</w:t>
      </w:r>
    </w:p>
    <w:p w14:paraId="066B454D" w14:textId="678EF1B4" w:rsidR="003A517D" w:rsidRDefault="003A517D"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МТР</w:t>
      </w:r>
      <w:r w:rsidRPr="00DD7155">
        <w:rPr>
          <w:rFonts w:ascii="Tahoma" w:hAnsi="Tahoma" w:cs="Tahoma"/>
          <w:sz w:val="20"/>
        </w:rPr>
        <w:t xml:space="preserve"> – материалы, конструкции, </w:t>
      </w:r>
      <w:r w:rsidR="00526E69" w:rsidRPr="00526E69">
        <w:rPr>
          <w:rFonts w:ascii="Tahoma" w:hAnsi="Tahoma" w:cs="Tahoma"/>
          <w:b/>
          <w:color w:val="FF0000"/>
          <w:sz w:val="20"/>
          <w:u w:color="FF0000"/>
        </w:rPr>
        <w:t>[</w:t>
      </w:r>
      <w:r w:rsidR="00C1742F" w:rsidRPr="00DD7155">
        <w:rPr>
          <w:rFonts w:ascii="Tahoma" w:hAnsi="Tahoma" w:cs="Tahoma"/>
          <w:b/>
          <w:color w:val="FF0000"/>
          <w:sz w:val="20"/>
          <w:u w:color="FF0000"/>
        </w:rPr>
        <w:t xml:space="preserve"> </w:t>
      </w:r>
      <w:r w:rsidRPr="00DD7155">
        <w:rPr>
          <w:rFonts w:ascii="Tahoma" w:hAnsi="Tahoma" w:cs="Tahoma"/>
          <w:sz w:val="20"/>
        </w:rPr>
        <w:t>Оборудование,</w:t>
      </w:r>
      <w:r w:rsidR="00C1742F" w:rsidRPr="00DD7155">
        <w:rPr>
          <w:rFonts w:ascii="Tahoma" w:hAnsi="Tahoma" w:cs="Tahoma"/>
          <w:sz w:val="20"/>
        </w:rPr>
        <w:t xml:space="preserve"> </w:t>
      </w:r>
      <w:r w:rsidR="00526E69" w:rsidRPr="00526E69">
        <w:rPr>
          <w:rFonts w:ascii="Tahoma" w:hAnsi="Tahoma" w:cs="Tahoma"/>
          <w:b/>
          <w:color w:val="FF0000"/>
          <w:sz w:val="20"/>
        </w:rPr>
        <w:t>]</w:t>
      </w:r>
      <w:r w:rsidRPr="00DD7155">
        <w:rPr>
          <w:rFonts w:ascii="Tahoma" w:hAnsi="Tahoma" w:cs="Tahoma"/>
          <w:sz w:val="20"/>
        </w:rPr>
        <w:t xml:space="preserve"> строительные изделия, в том числе вспомогательные и расходные материалы (например, сварочные электроды, сварочный газ и т.п.), необходимые для исполнения Договора. </w:t>
      </w:r>
      <w:bookmarkStart w:id="401" w:name="_Toc528579882"/>
      <w:bookmarkEnd w:id="400"/>
    </w:p>
    <w:p w14:paraId="5C4E3EB6" w14:textId="160359F9" w:rsidR="003A517D" w:rsidRPr="00DD7155" w:rsidRDefault="00AC5077" w:rsidP="002D59C7">
      <w:pPr>
        <w:pStyle w:val="afff1"/>
        <w:numPr>
          <w:ilvl w:val="1"/>
          <w:numId w:val="13"/>
        </w:numPr>
        <w:tabs>
          <w:tab w:val="left" w:pos="284"/>
        </w:tabs>
        <w:spacing w:before="120" w:after="240"/>
        <w:ind w:left="142" w:hanging="1135"/>
        <w:rPr>
          <w:rFonts w:ascii="Tahoma" w:hAnsi="Tahoma" w:cs="Tahoma"/>
          <w:sz w:val="20"/>
        </w:rPr>
      </w:pPr>
      <w:r w:rsidRPr="00DD7155" w:rsidDel="00AC5077">
        <w:rPr>
          <w:rFonts w:ascii="Tahoma" w:hAnsi="Tahoma" w:cs="Tahoma"/>
          <w:sz w:val="20"/>
        </w:rPr>
        <w:t xml:space="preserve"> </w:t>
      </w:r>
      <w:r w:rsidR="00526E69" w:rsidRPr="00526E69">
        <w:rPr>
          <w:rFonts w:ascii="Tahoma" w:hAnsi="Tahoma" w:cs="Tahoma"/>
          <w:b/>
          <w:color w:val="FF0000"/>
          <w:sz w:val="20"/>
          <w:u w:color="FF0000"/>
        </w:rPr>
        <w:t>[</w:t>
      </w:r>
      <w:r w:rsidR="00312A58" w:rsidRPr="00DD7155">
        <w:rPr>
          <w:rFonts w:ascii="Tahoma" w:hAnsi="Tahoma" w:cs="Tahoma"/>
          <w:b/>
          <w:sz w:val="20"/>
          <w:highlight w:val="blue"/>
        </w:rPr>
        <w:t>МТР ЗАКАЗЧИКА</w:t>
      </w:r>
      <w:r w:rsidR="00312A58" w:rsidRPr="00DD7155">
        <w:rPr>
          <w:rFonts w:ascii="Tahoma" w:hAnsi="Tahoma" w:cs="Tahoma"/>
          <w:sz w:val="20"/>
          <w:highlight w:val="blue"/>
        </w:rPr>
        <w:t xml:space="preserve"> </w:t>
      </w:r>
      <w:r w:rsidR="003A517D" w:rsidRPr="00DD7155">
        <w:rPr>
          <w:rFonts w:ascii="Tahoma" w:hAnsi="Tahoma" w:cs="Tahoma"/>
          <w:sz w:val="20"/>
          <w:highlight w:val="blue"/>
        </w:rPr>
        <w:t xml:space="preserve">– </w:t>
      </w:r>
      <w:r w:rsidR="003A517D" w:rsidRPr="00DD7155">
        <w:rPr>
          <w:rFonts w:ascii="Tahoma" w:hAnsi="Tahoma" w:cs="Tahoma"/>
          <w:sz w:val="20"/>
        </w:rPr>
        <w:t>давальческие МТР передаваемые Подрядчику Заказчиком, указанные в Разделительн</w:t>
      </w:r>
      <w:r w:rsidR="00D52D9A" w:rsidRPr="00DD7155">
        <w:rPr>
          <w:rFonts w:ascii="Tahoma" w:hAnsi="Tahoma" w:cs="Tahoma"/>
          <w:sz w:val="20"/>
        </w:rPr>
        <w:t>ой</w:t>
      </w:r>
      <w:r w:rsidR="003A517D" w:rsidRPr="00DD7155">
        <w:rPr>
          <w:rFonts w:ascii="Tahoma" w:hAnsi="Tahoma" w:cs="Tahoma"/>
          <w:sz w:val="20"/>
        </w:rPr>
        <w:t xml:space="preserve"> ведомост</w:t>
      </w:r>
      <w:r w:rsidR="00D52D9A" w:rsidRPr="00DD7155">
        <w:rPr>
          <w:rFonts w:ascii="Tahoma" w:hAnsi="Tahoma" w:cs="Tahoma"/>
          <w:sz w:val="20"/>
        </w:rPr>
        <w:t>и</w:t>
      </w:r>
      <w:r w:rsidR="003A517D" w:rsidRPr="00DD7155">
        <w:rPr>
          <w:rFonts w:ascii="Tahoma" w:hAnsi="Tahoma" w:cs="Tahoma"/>
          <w:sz w:val="20"/>
        </w:rPr>
        <w:t xml:space="preserve"> в зоне ответственности Заказчика</w:t>
      </w:r>
      <w:r w:rsidR="003A517D" w:rsidRPr="00DD7155">
        <w:rPr>
          <w:rFonts w:ascii="Tahoma" w:hAnsi="Tahoma" w:cs="Tahoma"/>
          <w:sz w:val="20"/>
          <w:highlight w:val="blue"/>
        </w:rPr>
        <w:t>.</w:t>
      </w:r>
      <w:r w:rsidR="00526E69" w:rsidRPr="00526E69">
        <w:rPr>
          <w:rFonts w:ascii="Tahoma" w:hAnsi="Tahoma" w:cs="Tahoma"/>
          <w:b/>
          <w:color w:val="FF0000"/>
          <w:sz w:val="20"/>
        </w:rPr>
        <w:t>]</w:t>
      </w:r>
      <w:bookmarkStart w:id="402" w:name="_Toc528579883"/>
      <w:bookmarkEnd w:id="401"/>
    </w:p>
    <w:p w14:paraId="40C8BE9C" w14:textId="13991E2D"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D6497D" w:rsidRPr="00DD7155">
        <w:rPr>
          <w:rFonts w:ascii="Tahoma" w:hAnsi="Tahoma" w:cs="Tahoma"/>
          <w:b/>
          <w:sz w:val="20"/>
        </w:rPr>
        <w:t>МТР ПОДРЯДЧИКА</w:t>
      </w:r>
      <w:r w:rsidR="00D6497D" w:rsidRPr="00DD7155">
        <w:rPr>
          <w:rFonts w:ascii="Tahoma" w:hAnsi="Tahoma" w:cs="Tahoma"/>
          <w:sz w:val="20"/>
        </w:rPr>
        <w:t xml:space="preserve"> </w:t>
      </w:r>
      <w:r w:rsidR="003A517D" w:rsidRPr="00DD7155">
        <w:rPr>
          <w:rFonts w:ascii="Tahoma" w:hAnsi="Tahoma" w:cs="Tahoma"/>
          <w:sz w:val="20"/>
        </w:rPr>
        <w:t xml:space="preserve">– любые МТР, предусмотренные в </w:t>
      </w:r>
      <w:r w:rsidR="0065527F">
        <w:rPr>
          <w:rFonts w:ascii="Tahoma" w:hAnsi="Tahoma" w:cs="Tahoma"/>
          <w:sz w:val="20"/>
        </w:rPr>
        <w:t>ПД</w:t>
      </w:r>
      <w:r w:rsidR="003A517D" w:rsidRPr="00DD7155">
        <w:rPr>
          <w:rFonts w:ascii="Tahoma" w:hAnsi="Tahoma" w:cs="Tahoma"/>
          <w:sz w:val="20"/>
        </w:rPr>
        <w:t xml:space="preserve">, </w:t>
      </w:r>
      <w:r w:rsidR="0065527F">
        <w:rPr>
          <w:rFonts w:ascii="Tahoma" w:hAnsi="Tahoma" w:cs="Tahoma"/>
          <w:sz w:val="20"/>
        </w:rPr>
        <w:t>РД</w:t>
      </w:r>
      <w:r w:rsidR="0065527F" w:rsidRPr="00DD7155">
        <w:rPr>
          <w:rFonts w:ascii="Tahoma" w:hAnsi="Tahoma" w:cs="Tahoma"/>
          <w:sz w:val="20"/>
        </w:rPr>
        <w:t xml:space="preserve"> </w:t>
      </w:r>
      <w:r w:rsidR="003A517D" w:rsidRPr="00DD7155">
        <w:rPr>
          <w:rFonts w:ascii="Tahoma" w:hAnsi="Tahoma" w:cs="Tahoma"/>
          <w:sz w:val="20"/>
        </w:rPr>
        <w:t>и иной документации, Требованиях, необходимые для выполнения Работ</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highlight w:val="blue"/>
        </w:rPr>
        <w:t>, за исключением МТР Заказчика, обозначенных в Разделительной ведомости</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 xml:space="preserve">, </w:t>
      </w:r>
      <w:r w:rsidR="003A517D" w:rsidRPr="00DD7155">
        <w:rPr>
          <w:rFonts w:ascii="Tahoma" w:hAnsi="Tahoma" w:cs="Tahoma"/>
          <w:sz w:val="20"/>
          <w:highlight w:val="red"/>
        </w:rPr>
        <w:t>а также за исключением Товара</w:t>
      </w:r>
      <w:r w:rsidRPr="00526E69">
        <w:rPr>
          <w:rFonts w:ascii="Tahoma" w:hAnsi="Tahoma" w:cs="Tahoma"/>
          <w:b/>
          <w:color w:val="FF0000"/>
          <w:sz w:val="20"/>
        </w:rPr>
        <w:t>]</w:t>
      </w:r>
      <w:r w:rsidR="003A517D" w:rsidRPr="00DD7155">
        <w:rPr>
          <w:rFonts w:ascii="Tahoma" w:hAnsi="Tahoma" w:cs="Tahoma"/>
          <w:sz w:val="20"/>
        </w:rPr>
        <w:t>.</w:t>
      </w:r>
      <w:bookmarkStart w:id="403" w:name="_Toc528579884"/>
      <w:bookmarkEnd w:id="402"/>
    </w:p>
    <w:p w14:paraId="70452F20" w14:textId="5B202875" w:rsidR="003A517D" w:rsidRPr="00DD7155" w:rsidRDefault="00D6497D"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18"/>
          <w:szCs w:val="22"/>
        </w:rPr>
        <w:t>ОБЪЕКТ</w:t>
      </w:r>
      <w:r w:rsidR="004B7819" w:rsidRPr="00DD7155">
        <w:rPr>
          <w:rFonts w:ascii="Tahoma" w:hAnsi="Tahoma" w:cs="Tahoma"/>
          <w:b/>
          <w:sz w:val="18"/>
          <w:szCs w:val="22"/>
        </w:rPr>
        <w:t xml:space="preserve"> (-Ы)</w:t>
      </w:r>
      <w:r w:rsidRPr="00DD7155">
        <w:rPr>
          <w:rFonts w:ascii="Tahoma" w:hAnsi="Tahoma" w:cs="Tahoma"/>
          <w:b/>
          <w:sz w:val="18"/>
          <w:szCs w:val="22"/>
        </w:rPr>
        <w:t xml:space="preserve"> (</w:t>
      </w:r>
      <w:r w:rsidR="00FA7CB7" w:rsidRPr="00DD7155">
        <w:rPr>
          <w:rFonts w:ascii="Tahoma" w:hAnsi="Tahoma" w:cs="Tahoma"/>
          <w:b/>
          <w:sz w:val="18"/>
          <w:szCs w:val="22"/>
        </w:rPr>
        <w:t>Объект</w:t>
      </w:r>
      <w:r w:rsidRPr="00DD7155">
        <w:rPr>
          <w:rFonts w:ascii="Tahoma" w:hAnsi="Tahoma" w:cs="Tahoma"/>
          <w:b/>
          <w:sz w:val="18"/>
        </w:rPr>
        <w:t>)</w:t>
      </w:r>
      <w:r w:rsidR="003A517D" w:rsidRPr="00DD7155">
        <w:rPr>
          <w:rStyle w:val="ad"/>
          <w:rFonts w:ascii="Tahoma" w:hAnsi="Tahoma" w:cs="Tahoma"/>
          <w:b/>
          <w:sz w:val="18"/>
        </w:rPr>
        <w:footnoteReference w:id="353"/>
      </w:r>
      <w:r w:rsidRPr="00DD7155">
        <w:rPr>
          <w:rFonts w:ascii="Tahoma" w:hAnsi="Tahoma" w:cs="Tahoma"/>
          <w:sz w:val="18"/>
        </w:rPr>
        <w:t xml:space="preserve"> </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здание (-я), строение (-я), сооружение (-я) или иной (-ые) объект (-ы) капитального строительства</w:t>
      </w:r>
      <w:r w:rsidR="00526E69" w:rsidRPr="00526E69">
        <w:rPr>
          <w:rFonts w:ascii="Tahoma" w:hAnsi="Tahoma" w:cs="Tahoma"/>
          <w:b/>
          <w:color w:val="FF0000"/>
          <w:sz w:val="20"/>
        </w:rPr>
        <w:t>]</w:t>
      </w:r>
      <w:r w:rsidR="003A517D" w:rsidRPr="00DD7155">
        <w:rPr>
          <w:rFonts w:ascii="Tahoma" w:hAnsi="Tahoma" w:cs="Tahoma"/>
          <w:sz w:val="20"/>
        </w:rPr>
        <w:t xml:space="preserve"> / </w:t>
      </w:r>
      <w:r w:rsidR="00526E69" w:rsidRPr="00526E69">
        <w:rPr>
          <w:rFonts w:ascii="Tahoma" w:hAnsi="Tahoma" w:cs="Tahoma"/>
          <w:b/>
          <w:color w:val="FF0000"/>
          <w:sz w:val="20"/>
          <w:u w:color="FF0000"/>
        </w:rPr>
        <w:t>[</w:t>
      </w:r>
      <w:r w:rsidR="004C45BF" w:rsidRPr="00033813">
        <w:rPr>
          <w:rFonts w:ascii="Tahoma" w:hAnsi="Tahoma" w:cs="Tahoma"/>
          <w:sz w:val="20"/>
          <w:highlight w:val="darkGreen"/>
        </w:rPr>
        <w:t>ПК</w:t>
      </w:r>
      <w:r w:rsidR="00526E69" w:rsidRPr="00526E69">
        <w:rPr>
          <w:rFonts w:ascii="Tahoma" w:hAnsi="Tahoma" w:cs="Tahoma"/>
          <w:b/>
          <w:color w:val="FF0000"/>
          <w:sz w:val="20"/>
        </w:rPr>
        <w:t>]</w:t>
      </w:r>
      <w:r w:rsidR="003A517D" w:rsidRPr="00DD7155">
        <w:rPr>
          <w:rFonts w:ascii="Tahoma" w:hAnsi="Tahoma" w:cs="Tahoma"/>
          <w:sz w:val="20"/>
        </w:rPr>
        <w:t xml:space="preserve"> </w:t>
      </w:r>
      <w:r w:rsidR="00E15CD1" w:rsidRPr="00DD7155">
        <w:rPr>
          <w:rFonts w:ascii="Tahoma" w:hAnsi="Tahoma" w:cs="Tahoma"/>
          <w:sz w:val="20"/>
        </w:rPr>
        <w:t xml:space="preserve">/ </w:t>
      </w:r>
      <w:r w:rsidR="00526E69" w:rsidRPr="00526E69">
        <w:rPr>
          <w:rFonts w:ascii="Tahoma" w:hAnsi="Tahoma" w:cs="Tahoma"/>
          <w:b/>
          <w:color w:val="FF0000"/>
          <w:sz w:val="20"/>
          <w:u w:color="FF0000"/>
        </w:rPr>
        <w:t>[</w:t>
      </w:r>
      <w:r w:rsidR="00917875" w:rsidRPr="00033813">
        <w:rPr>
          <w:rFonts w:ascii="Tahoma" w:hAnsi="Tahoma" w:cs="Tahoma"/>
          <w:sz w:val="20"/>
          <w:highlight w:val="darkGreen"/>
        </w:rPr>
        <w:t>Этап</w:t>
      </w:r>
      <w:r w:rsidR="00526E69" w:rsidRPr="00526E69">
        <w:rPr>
          <w:rFonts w:ascii="Tahoma" w:hAnsi="Tahoma" w:cs="Tahoma"/>
          <w:b/>
          <w:color w:val="FF0000"/>
          <w:sz w:val="20"/>
        </w:rPr>
        <w:t>]</w:t>
      </w:r>
      <w:r w:rsidR="00E15CD1" w:rsidRPr="00DD7155">
        <w:rPr>
          <w:rFonts w:ascii="Tahoma" w:hAnsi="Tahoma" w:cs="Tahoma"/>
          <w:sz w:val="20"/>
        </w:rPr>
        <w:t xml:space="preserve"> </w:t>
      </w:r>
      <w:r w:rsidR="003A517D" w:rsidRPr="00DD7155">
        <w:rPr>
          <w:rFonts w:ascii="Tahoma" w:hAnsi="Tahoma" w:cs="Tahoma"/>
          <w:sz w:val="20"/>
        </w:rPr>
        <w:t xml:space="preserve">(со всем относящимся к нему (ним) оборудованием, инструментом и инвентарем, галереями, эстакадами, внутренними инженерными сетями водоснабжения, канализации, газопроводов, теплопроводов, электроснабжения, радиофикации, подсобными и вспомогательными надворными постройками, благоустройством и другими работами и затратами), </w:t>
      </w:r>
      <w:r w:rsidR="00526E69" w:rsidRPr="00526E69">
        <w:rPr>
          <w:rFonts w:ascii="Tahoma" w:hAnsi="Tahoma" w:cs="Tahoma"/>
          <w:b/>
          <w:color w:val="FF0000"/>
          <w:sz w:val="20"/>
          <w:u w:color="FF0000"/>
        </w:rPr>
        <w:t>[</w:t>
      </w:r>
      <w:r w:rsidR="003A517D" w:rsidRPr="00DD7155">
        <w:rPr>
          <w:rFonts w:ascii="Tahoma" w:hAnsi="Tahoma" w:cs="Tahoma"/>
          <w:sz w:val="20"/>
        </w:rPr>
        <w:t>строительство</w:t>
      </w:r>
      <w:r w:rsidR="00526E69" w:rsidRPr="00526E69">
        <w:rPr>
          <w:rFonts w:ascii="Tahoma" w:hAnsi="Tahoma" w:cs="Tahoma"/>
          <w:b/>
          <w:color w:val="FF0000"/>
          <w:sz w:val="20"/>
        </w:rPr>
        <w:t>]</w:t>
      </w:r>
      <w:r w:rsidR="003A517D" w:rsidRPr="00DD7155">
        <w:rPr>
          <w:rFonts w:ascii="Tahoma" w:hAnsi="Tahoma" w:cs="Tahoma"/>
          <w:sz w:val="20"/>
        </w:rPr>
        <w:t xml:space="preserve"> / </w:t>
      </w:r>
      <w:r w:rsidR="00526E69" w:rsidRPr="00526E69">
        <w:rPr>
          <w:rFonts w:ascii="Tahoma" w:hAnsi="Tahoma" w:cs="Tahoma"/>
          <w:b/>
          <w:color w:val="FF0000"/>
          <w:sz w:val="20"/>
          <w:u w:color="FF0000"/>
        </w:rPr>
        <w:t>[</w:t>
      </w:r>
      <w:r w:rsidR="003A517D" w:rsidRPr="00C919BC">
        <w:rPr>
          <w:rFonts w:ascii="Tahoma" w:hAnsi="Tahoma" w:cs="Tahoma"/>
          <w:sz w:val="20"/>
          <w:shd w:val="clear" w:color="auto" w:fill="E5B8B7" w:themeFill="accent2" w:themeFillTint="66"/>
        </w:rPr>
        <w:t>реконструкция</w:t>
      </w:r>
      <w:r w:rsidR="00B0550D" w:rsidRPr="00C919BC">
        <w:rPr>
          <w:rFonts w:ascii="Tahoma" w:hAnsi="Tahoma" w:cs="Tahoma"/>
          <w:b/>
          <w:color w:val="FF0000"/>
          <w:sz w:val="20"/>
          <w:shd w:val="clear" w:color="auto" w:fill="E5B8B7" w:themeFill="accent2" w:themeFillTint="66"/>
        </w:rPr>
        <w:t xml:space="preserve"> </w:t>
      </w:r>
      <w:r w:rsidR="00526E69" w:rsidRPr="00C919BC">
        <w:rPr>
          <w:rFonts w:ascii="Tahoma" w:hAnsi="Tahoma" w:cs="Tahoma"/>
          <w:b/>
          <w:color w:val="FF0000"/>
          <w:sz w:val="20"/>
          <w:shd w:val="clear" w:color="auto" w:fill="E5B8B7" w:themeFill="accent2" w:themeFillTint="66"/>
        </w:rPr>
        <w:t>]</w:t>
      </w:r>
      <w:r w:rsidR="00B91A78"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413579" w:rsidRPr="00C919BC">
        <w:rPr>
          <w:rFonts w:ascii="Tahoma" w:hAnsi="Tahoma" w:cs="Tahoma"/>
          <w:sz w:val="20"/>
          <w:shd w:val="clear" w:color="auto" w:fill="E5B8B7" w:themeFill="accent2" w:themeFillTint="66"/>
        </w:rPr>
        <w:t>модернизация</w:t>
      </w:r>
      <w:r w:rsidR="00526E69" w:rsidRPr="00C919BC">
        <w:rPr>
          <w:rFonts w:ascii="Tahoma" w:hAnsi="Tahoma" w:cs="Tahoma"/>
          <w:b/>
          <w:color w:val="FF0000"/>
          <w:sz w:val="20"/>
          <w:shd w:val="clear" w:color="auto" w:fill="E5B8B7" w:themeFill="accent2" w:themeFillTint="66"/>
        </w:rPr>
        <w:t>]</w:t>
      </w:r>
      <w:r w:rsidR="00413579"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техническое перевооружение</w:t>
      </w:r>
      <w:r w:rsidR="00526E69" w:rsidRPr="00526E69">
        <w:rPr>
          <w:rFonts w:ascii="Tahoma" w:hAnsi="Tahoma" w:cs="Tahoma"/>
          <w:b/>
          <w:color w:val="FF0000"/>
          <w:sz w:val="20"/>
        </w:rPr>
        <w:t>]</w:t>
      </w:r>
      <w:r w:rsidR="003A517D" w:rsidRPr="00DD7155">
        <w:rPr>
          <w:rFonts w:ascii="Tahoma" w:hAnsi="Tahoma" w:cs="Tahoma"/>
          <w:sz w:val="20"/>
        </w:rPr>
        <w:t xml:space="preserve"> которых осуществляется на основании разработанной и утвержденной в установленном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Договором,</w:t>
      </w:r>
      <w:r w:rsidR="00526E69" w:rsidRPr="00526E69">
        <w:rPr>
          <w:rFonts w:ascii="Tahoma" w:hAnsi="Tahoma" w:cs="Tahoma"/>
          <w:b/>
          <w:color w:val="FF0000"/>
          <w:sz w:val="20"/>
        </w:rPr>
        <w:t>]</w:t>
      </w:r>
      <w:r w:rsidR="003A517D" w:rsidRPr="00DD7155">
        <w:rPr>
          <w:rFonts w:ascii="Tahoma" w:hAnsi="Tahoma" w:cs="Tahoma"/>
          <w:sz w:val="20"/>
        </w:rPr>
        <w:t xml:space="preserve"> законодательством РФ порядке Проектной и Рабочей документации в рамках реализации Проекта.</w:t>
      </w:r>
      <w:bookmarkEnd w:id="403"/>
    </w:p>
    <w:p w14:paraId="292DD144" w14:textId="40583D85" w:rsidR="00A53A4E" w:rsidRPr="00DD7155" w:rsidRDefault="00526E69" w:rsidP="002F68A6">
      <w:pPr>
        <w:pStyle w:val="afff1"/>
        <w:tabs>
          <w:tab w:val="left" w:pos="284"/>
        </w:tabs>
        <w:spacing w:before="120" w:after="240"/>
        <w:ind w:left="142"/>
        <w:rPr>
          <w:rFonts w:ascii="Tahoma" w:hAnsi="Tahoma" w:cs="Tahoma"/>
          <w:sz w:val="20"/>
          <w:highlight w:val="darkGreen"/>
        </w:rPr>
      </w:pPr>
      <w:r w:rsidRPr="00526E69">
        <w:rPr>
          <w:rFonts w:ascii="Tahoma" w:hAnsi="Tahoma" w:cs="Tahoma"/>
          <w:b/>
          <w:color w:val="FF0000"/>
          <w:sz w:val="20"/>
          <w:u w:color="FF0000"/>
        </w:rPr>
        <w:t>[</w:t>
      </w:r>
      <w:r w:rsidR="00645379" w:rsidRPr="00DD7155">
        <w:rPr>
          <w:rFonts w:ascii="Tahoma" w:hAnsi="Tahoma" w:cs="Tahoma"/>
          <w:sz w:val="20"/>
          <w:highlight w:val="darkGreen"/>
        </w:rPr>
        <w:t>В состав Объекта входят</w:t>
      </w:r>
      <w:r w:rsidR="00A53A4E" w:rsidRPr="00DD7155">
        <w:rPr>
          <w:rFonts w:ascii="Tahoma" w:hAnsi="Tahoma" w:cs="Tahoma"/>
          <w:sz w:val="20"/>
          <w:highlight w:val="darkGreen"/>
        </w:rPr>
        <w:t>:</w:t>
      </w:r>
      <w:r w:rsidR="00645379" w:rsidRPr="00DD7155">
        <w:rPr>
          <w:rFonts w:ascii="Tahoma" w:hAnsi="Tahoma" w:cs="Tahoma"/>
          <w:sz w:val="20"/>
          <w:highlight w:val="darkGreen"/>
        </w:rPr>
        <w:t xml:space="preserve"> </w:t>
      </w:r>
    </w:p>
    <w:p w14:paraId="74C3E6DB" w14:textId="4510F506" w:rsidR="00645379" w:rsidRPr="00DD7155" w:rsidRDefault="00A53A4E" w:rsidP="002F68A6">
      <w:pPr>
        <w:pStyle w:val="afff1"/>
        <w:tabs>
          <w:tab w:val="left" w:pos="284"/>
        </w:tabs>
        <w:spacing w:before="120" w:after="240"/>
        <w:ind w:left="142"/>
        <w:rPr>
          <w:rFonts w:ascii="Tahoma" w:hAnsi="Tahoma" w:cs="Tahoma"/>
          <w:sz w:val="20"/>
        </w:rPr>
      </w:pPr>
      <w:r w:rsidRPr="00DD7155">
        <w:rPr>
          <w:rFonts w:ascii="Tahoma" w:hAnsi="Tahoma" w:cs="Tahoma"/>
          <w:b/>
          <w:i/>
          <w:sz w:val="20"/>
        </w:rPr>
        <w:t>Вариант 1.</w:t>
      </w:r>
      <w:r w:rsidRPr="00DD7155">
        <w:rPr>
          <w:rFonts w:ascii="Tahoma" w:hAnsi="Tahoma" w:cs="Tahoma"/>
          <w:sz w:val="20"/>
        </w:rPr>
        <w:t xml:space="preserve"> Т</w:t>
      </w:r>
      <w:r w:rsidR="00645379" w:rsidRPr="00DD7155">
        <w:rPr>
          <w:rFonts w:ascii="Tahoma" w:hAnsi="Tahoma" w:cs="Tahoma"/>
          <w:sz w:val="20"/>
        </w:rPr>
        <w:t>итульные объекты строительства (</w:t>
      </w:r>
      <w:r w:rsidR="00917875" w:rsidRPr="00DD7155">
        <w:rPr>
          <w:rFonts w:ascii="Tahoma" w:hAnsi="Tahoma" w:cs="Tahoma"/>
          <w:sz w:val="20"/>
        </w:rPr>
        <w:t>по тексту</w:t>
      </w:r>
      <w:r w:rsidR="00645379" w:rsidRPr="00DD7155">
        <w:rPr>
          <w:rFonts w:ascii="Tahoma" w:hAnsi="Tahoma" w:cs="Tahoma"/>
          <w:sz w:val="20"/>
        </w:rPr>
        <w:t xml:space="preserve"> – Титульный объект): </w:t>
      </w:r>
    </w:p>
    <w:p w14:paraId="1A7C54D3" w14:textId="5BBB115B" w:rsidR="00645379" w:rsidRPr="00DD7155" w:rsidRDefault="00645379" w:rsidP="002F68A6">
      <w:pPr>
        <w:tabs>
          <w:tab w:val="left" w:pos="284"/>
        </w:tabs>
        <w:spacing w:before="120" w:after="240"/>
        <w:ind w:left="142" w:firstLine="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i/>
          <w:sz w:val="20"/>
        </w:rPr>
        <w:t>(указать наименование титульного объекта строительства)</w:t>
      </w:r>
      <w:r w:rsidR="00551E00" w:rsidRPr="00DD7155">
        <w:rPr>
          <w:rFonts w:ascii="Tahoma" w:hAnsi="Tahoma" w:cs="Tahoma"/>
          <w:i/>
          <w:sz w:val="20"/>
        </w:rPr>
        <w:t xml:space="preserve"> </w:t>
      </w:r>
      <w:r w:rsidR="00526E69" w:rsidRPr="00C919BC">
        <w:rPr>
          <w:rFonts w:ascii="Tahoma" w:hAnsi="Tahoma" w:cs="Tahoma"/>
          <w:b/>
          <w:color w:val="FF0000"/>
          <w:sz w:val="20"/>
          <w:u w:color="FF0000"/>
          <w:shd w:val="clear" w:color="auto" w:fill="E5B8B7" w:themeFill="accent2" w:themeFillTint="66"/>
        </w:rPr>
        <w:t>[</w:t>
      </w:r>
      <w:r w:rsidR="00551E00" w:rsidRPr="00C919BC">
        <w:rPr>
          <w:rFonts w:ascii="Tahoma" w:hAnsi="Tahoma" w:cs="Tahoma"/>
          <w:sz w:val="20"/>
          <w:shd w:val="clear" w:color="auto" w:fill="E5B8B7" w:themeFill="accent2" w:themeFillTint="66"/>
        </w:rPr>
        <w:t xml:space="preserve">(инвентарный номер </w:t>
      </w:r>
      <w:r w:rsidR="00526E69" w:rsidRPr="00C919BC">
        <w:rPr>
          <w:rFonts w:ascii="Tahoma" w:hAnsi="Tahoma" w:cs="Tahoma"/>
          <w:b/>
          <w:color w:val="FF0000"/>
          <w:sz w:val="20"/>
          <w:u w:color="FF0000"/>
          <w:shd w:val="clear" w:color="auto" w:fill="E5B8B7" w:themeFill="accent2" w:themeFillTint="66"/>
        </w:rPr>
        <w:t>[</w:t>
      </w:r>
      <w:r w:rsidR="00551E00" w:rsidRPr="00C919BC">
        <w:rPr>
          <w:rFonts w:ascii="Tahoma" w:hAnsi="Tahoma" w:cs="Tahoma"/>
          <w:sz w:val="20"/>
          <w:shd w:val="clear" w:color="auto" w:fill="E5B8B7" w:themeFill="accent2" w:themeFillTint="66"/>
        </w:rPr>
        <w:t>•</w:t>
      </w:r>
      <w:r w:rsidR="00526E69" w:rsidRPr="00C919BC">
        <w:rPr>
          <w:rFonts w:ascii="Tahoma" w:hAnsi="Tahoma" w:cs="Tahoma"/>
          <w:b/>
          <w:color w:val="FF0000"/>
          <w:sz w:val="20"/>
          <w:shd w:val="clear" w:color="auto" w:fill="E5B8B7" w:themeFill="accent2" w:themeFillTint="66"/>
        </w:rPr>
        <w:t>]</w:t>
      </w:r>
      <w:r w:rsidR="00551E00" w:rsidRPr="00C919BC">
        <w:rPr>
          <w:rFonts w:ascii="Tahoma" w:hAnsi="Tahoma" w:cs="Tahoma"/>
          <w:sz w:val="20"/>
          <w:shd w:val="clear" w:color="auto" w:fill="E5B8B7" w:themeFill="accent2" w:themeFillTint="66"/>
        </w:rPr>
        <w:t>)</w:t>
      </w:r>
      <w:r w:rsidR="00526E69" w:rsidRPr="00C919BC">
        <w:rPr>
          <w:rFonts w:ascii="Tahoma" w:hAnsi="Tahoma" w:cs="Tahoma"/>
          <w:b/>
          <w:color w:val="FF0000"/>
          <w:sz w:val="20"/>
          <w:shd w:val="clear" w:color="auto" w:fill="E5B8B7" w:themeFill="accent2" w:themeFillTint="66"/>
        </w:rPr>
        <w:t>]</w:t>
      </w:r>
      <w:r w:rsidR="00551E00" w:rsidRPr="00C919BC">
        <w:rPr>
          <w:rStyle w:val="ad"/>
          <w:b/>
          <w:sz w:val="20"/>
          <w:shd w:val="clear" w:color="auto" w:fill="E5B8B7" w:themeFill="accent2" w:themeFillTint="66"/>
        </w:rPr>
        <w:footnoteReference w:id="354"/>
      </w:r>
      <w:r w:rsidR="00551E00" w:rsidRPr="00C919BC">
        <w:rPr>
          <w:rFonts w:ascii="Tahoma" w:hAnsi="Tahoma" w:cs="Tahoma"/>
          <w:sz w:val="20"/>
          <w:shd w:val="clear" w:color="auto" w:fill="E5B8B7" w:themeFill="accent2" w:themeFillTint="66"/>
        </w:rPr>
        <w:t>.</w:t>
      </w:r>
      <w:r w:rsidR="00526E69" w:rsidRPr="00C919BC">
        <w:rPr>
          <w:rFonts w:ascii="Tahoma" w:hAnsi="Tahoma" w:cs="Tahoma"/>
          <w:b/>
          <w:color w:val="FF0000"/>
          <w:sz w:val="20"/>
          <w:shd w:val="clear" w:color="auto" w:fill="E5B8B7" w:themeFill="accent2" w:themeFillTint="66"/>
        </w:rPr>
        <w:t>]</w:t>
      </w:r>
      <w:r w:rsidR="00526E69" w:rsidRPr="00526E69">
        <w:rPr>
          <w:rFonts w:ascii="Tahoma" w:hAnsi="Tahoma" w:cs="Tahoma"/>
          <w:b/>
          <w:color w:val="FF0000"/>
          <w:sz w:val="20"/>
        </w:rPr>
        <w:t>]</w:t>
      </w:r>
      <w:r w:rsidRPr="00DD7155">
        <w:rPr>
          <w:rStyle w:val="ad"/>
          <w:rFonts w:ascii="Tahoma" w:hAnsi="Tahoma" w:cs="Tahoma"/>
          <w:sz w:val="20"/>
        </w:rPr>
        <w:t xml:space="preserve"> </w:t>
      </w:r>
    </w:p>
    <w:p w14:paraId="51862FD0" w14:textId="51C85B8F" w:rsidR="00645379" w:rsidRPr="00DD7155" w:rsidRDefault="00A53A4E" w:rsidP="002F68A6">
      <w:pPr>
        <w:tabs>
          <w:tab w:val="left" w:pos="284"/>
        </w:tabs>
        <w:spacing w:before="120" w:after="240"/>
        <w:ind w:left="142" w:firstLine="0"/>
        <w:rPr>
          <w:rFonts w:ascii="Tahoma" w:hAnsi="Tahoma" w:cs="Tahoma"/>
          <w:sz w:val="20"/>
        </w:rPr>
      </w:pPr>
      <w:r w:rsidRPr="00DD7155">
        <w:rPr>
          <w:rFonts w:ascii="Tahoma" w:hAnsi="Tahoma" w:cs="Tahoma"/>
          <w:b/>
          <w:i/>
          <w:sz w:val="20"/>
        </w:rPr>
        <w:t>Вариант 2</w:t>
      </w:r>
      <w:r w:rsidRPr="00DD7155">
        <w:rPr>
          <w:rFonts w:ascii="Tahoma" w:hAnsi="Tahoma" w:cs="Tahoma"/>
          <w:i/>
          <w:sz w:val="20"/>
        </w:rPr>
        <w:t>.</w:t>
      </w:r>
      <w:r w:rsidRPr="00DD7155">
        <w:rPr>
          <w:rFonts w:ascii="Tahoma" w:hAnsi="Tahoma" w:cs="Tahoma"/>
          <w:sz w:val="20"/>
        </w:rPr>
        <w:t xml:space="preserve"> </w:t>
      </w:r>
      <w:r w:rsidR="00917875" w:rsidRPr="00DD7155">
        <w:rPr>
          <w:rFonts w:ascii="Tahoma" w:hAnsi="Tahoma" w:cs="Tahoma"/>
          <w:sz w:val="20"/>
        </w:rPr>
        <w:t>ПК</w:t>
      </w:r>
      <w:r w:rsidR="00645379" w:rsidRPr="00DD7155">
        <w:rPr>
          <w:rFonts w:ascii="Tahoma" w:hAnsi="Tahoma" w:cs="Tahoma"/>
          <w:sz w:val="20"/>
        </w:rPr>
        <w:t xml:space="preserve">: </w:t>
      </w:r>
    </w:p>
    <w:p w14:paraId="23E51EB3" w14:textId="68927E02" w:rsidR="00645379" w:rsidRPr="00DD7155" w:rsidRDefault="00645379" w:rsidP="002F68A6">
      <w:pPr>
        <w:pStyle w:val="afff1"/>
        <w:numPr>
          <w:ilvl w:val="0"/>
          <w:numId w:val="17"/>
        </w:numPr>
        <w:tabs>
          <w:tab w:val="left" w:pos="284"/>
        </w:tabs>
        <w:spacing w:before="120" w:after="240"/>
        <w:rPr>
          <w:rFonts w:ascii="Tahoma" w:hAnsi="Tahoma" w:cs="Tahoma"/>
          <w:sz w:val="20"/>
        </w:rPr>
      </w:pPr>
      <w:r w:rsidRPr="00DD7155">
        <w:rPr>
          <w:rFonts w:ascii="Tahoma" w:hAnsi="Tahoma" w:cs="Tahoma"/>
          <w:sz w:val="20"/>
        </w:rPr>
        <w:t xml:space="preserve">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r w:rsidRPr="00DD7155">
        <w:rPr>
          <w:rFonts w:ascii="Tahoma" w:hAnsi="Tahoma" w:cs="Tahoma"/>
          <w:sz w:val="20"/>
        </w:rPr>
        <w:t xml:space="preserve"> </w:t>
      </w:r>
      <w:r w:rsidRPr="00DD7155">
        <w:rPr>
          <w:rFonts w:ascii="Tahoma" w:hAnsi="Tahoma" w:cs="Tahoma"/>
          <w:i/>
          <w:sz w:val="20"/>
        </w:rPr>
        <w:t>(указать наименование)</w:t>
      </w:r>
      <w:r w:rsidR="00551E00" w:rsidRPr="00DD7155">
        <w:rPr>
          <w:rFonts w:ascii="Tahoma" w:hAnsi="Tahoma" w:cs="Tahoma"/>
          <w:b/>
          <w:sz w:val="20"/>
          <w:u w:color="FF0000"/>
        </w:rPr>
        <w:t xml:space="preserve"> </w:t>
      </w:r>
      <w:r w:rsidR="00526E69" w:rsidRPr="00526E69">
        <w:rPr>
          <w:rFonts w:ascii="Tahoma" w:hAnsi="Tahoma" w:cs="Tahoma"/>
          <w:b/>
          <w:color w:val="FF0000"/>
          <w:sz w:val="20"/>
          <w:u w:color="FF0000"/>
        </w:rPr>
        <w:t>[</w:t>
      </w:r>
      <w:r w:rsidR="00551E00" w:rsidRPr="00DD7155">
        <w:rPr>
          <w:rFonts w:ascii="Tahoma" w:hAnsi="Tahoma" w:cs="Tahoma"/>
          <w:sz w:val="20"/>
        </w:rPr>
        <w:t xml:space="preserve">(инвентарный номер </w:t>
      </w:r>
      <w:r w:rsidR="00526E69" w:rsidRPr="00526E69">
        <w:rPr>
          <w:rFonts w:ascii="Tahoma" w:hAnsi="Tahoma" w:cs="Tahoma"/>
          <w:b/>
          <w:color w:val="FF0000"/>
          <w:sz w:val="20"/>
          <w:u w:color="FF0000"/>
        </w:rPr>
        <w:t>[</w:t>
      </w:r>
      <w:r w:rsidR="00551E00" w:rsidRPr="00DD7155">
        <w:rPr>
          <w:rFonts w:ascii="Tahoma" w:hAnsi="Tahoma" w:cs="Tahoma"/>
          <w:sz w:val="20"/>
        </w:rPr>
        <w:t>•</w:t>
      </w:r>
      <w:r w:rsidR="00526E69" w:rsidRPr="00526E69">
        <w:rPr>
          <w:rFonts w:ascii="Tahoma" w:hAnsi="Tahoma" w:cs="Tahoma"/>
          <w:b/>
          <w:color w:val="FF0000"/>
          <w:sz w:val="20"/>
        </w:rPr>
        <w:t>]</w:t>
      </w:r>
      <w:r w:rsidR="00551E00" w:rsidRPr="00DD7155">
        <w:rPr>
          <w:rFonts w:ascii="Tahoma" w:hAnsi="Tahoma" w:cs="Tahoma"/>
          <w:sz w:val="20"/>
        </w:rPr>
        <w:t>)</w:t>
      </w:r>
      <w:r w:rsidR="00526E69" w:rsidRPr="00526E69">
        <w:rPr>
          <w:rFonts w:ascii="Tahoma" w:hAnsi="Tahoma" w:cs="Tahoma"/>
          <w:b/>
          <w:color w:val="FF0000"/>
          <w:sz w:val="20"/>
        </w:rPr>
        <w:t>]</w:t>
      </w:r>
      <w:r w:rsidR="00551E00" w:rsidRPr="00DD7155">
        <w:rPr>
          <w:rStyle w:val="ad"/>
          <w:b/>
          <w:sz w:val="20"/>
        </w:rPr>
        <w:footnoteReference w:id="355"/>
      </w:r>
      <w:r w:rsidR="00551E00" w:rsidRPr="00DD7155">
        <w:rPr>
          <w:rFonts w:ascii="Tahoma" w:hAnsi="Tahoma" w:cs="Tahoma"/>
          <w:sz w:val="20"/>
        </w:rPr>
        <w:t>.</w:t>
      </w:r>
      <w:r w:rsidR="00526E69" w:rsidRPr="00526E69">
        <w:rPr>
          <w:rFonts w:ascii="Tahoma" w:hAnsi="Tahoma" w:cs="Tahoma"/>
          <w:b/>
          <w:color w:val="FF0000"/>
          <w:sz w:val="20"/>
        </w:rPr>
        <w:t>]</w:t>
      </w:r>
    </w:p>
    <w:p w14:paraId="0EAC7F90" w14:textId="2FF64ACD" w:rsidR="00645379" w:rsidRPr="00DD7155" w:rsidRDefault="00A53A4E" w:rsidP="002F68A6">
      <w:pPr>
        <w:tabs>
          <w:tab w:val="left" w:pos="284"/>
        </w:tabs>
        <w:spacing w:before="120" w:after="240"/>
        <w:ind w:left="142" w:firstLine="0"/>
        <w:rPr>
          <w:rFonts w:ascii="Tahoma" w:hAnsi="Tahoma" w:cs="Tahoma"/>
          <w:sz w:val="20"/>
        </w:rPr>
      </w:pPr>
      <w:r w:rsidRPr="00DD7155">
        <w:rPr>
          <w:rFonts w:ascii="Tahoma" w:hAnsi="Tahoma" w:cs="Tahoma"/>
          <w:b/>
          <w:i/>
          <w:sz w:val="20"/>
        </w:rPr>
        <w:t>Вариант 3.</w:t>
      </w:r>
      <w:r w:rsidRPr="00DD7155">
        <w:rPr>
          <w:rFonts w:ascii="Tahoma" w:hAnsi="Tahoma" w:cs="Tahoma"/>
          <w:sz w:val="20"/>
        </w:rPr>
        <w:t xml:space="preserve"> </w:t>
      </w:r>
      <w:r w:rsidR="00917875" w:rsidRPr="00DD7155">
        <w:rPr>
          <w:rFonts w:ascii="Tahoma" w:hAnsi="Tahoma" w:cs="Tahoma"/>
          <w:sz w:val="20"/>
        </w:rPr>
        <w:t>Этап</w:t>
      </w:r>
      <w:r w:rsidR="00645379" w:rsidRPr="00DD7155">
        <w:rPr>
          <w:rFonts w:ascii="Tahoma" w:hAnsi="Tahoma" w:cs="Tahoma"/>
          <w:sz w:val="20"/>
        </w:rPr>
        <w:t xml:space="preserve">: </w:t>
      </w:r>
    </w:p>
    <w:p w14:paraId="0AA67EA6" w14:textId="2E121512" w:rsidR="00645379" w:rsidRPr="00DD7155" w:rsidRDefault="00526E69" w:rsidP="002F68A6">
      <w:pPr>
        <w:pStyle w:val="1112"/>
        <w:spacing w:before="120" w:after="240"/>
        <w:ind w:left="142"/>
        <w:rPr>
          <w:rFonts w:ascii="Tahoma" w:hAnsi="Tahoma" w:cs="Tahoma"/>
          <w:sz w:val="20"/>
        </w:rPr>
      </w:pPr>
      <w:r w:rsidRPr="00526E69">
        <w:rPr>
          <w:rFonts w:ascii="Tahoma" w:hAnsi="Tahoma" w:cs="Tahoma"/>
          <w:b/>
          <w:color w:val="FF0000"/>
          <w:sz w:val="20"/>
          <w:u w:color="FF0000"/>
        </w:rPr>
        <w:t>[</w:t>
      </w:r>
      <w:r w:rsidR="00645379" w:rsidRPr="00DD7155">
        <w:rPr>
          <w:rFonts w:ascii="Tahoma" w:hAnsi="Tahoma" w:cs="Tahoma"/>
          <w:sz w:val="20"/>
        </w:rPr>
        <w:t>•</w:t>
      </w:r>
      <w:r w:rsidRPr="00526E69">
        <w:rPr>
          <w:rFonts w:ascii="Tahoma" w:hAnsi="Tahoma" w:cs="Tahoma"/>
          <w:b/>
          <w:color w:val="FF0000"/>
          <w:sz w:val="20"/>
        </w:rPr>
        <w:t>]</w:t>
      </w:r>
      <w:r w:rsidR="00645379" w:rsidRPr="00DD7155">
        <w:rPr>
          <w:rFonts w:ascii="Tahoma" w:hAnsi="Tahoma" w:cs="Tahoma"/>
          <w:i/>
          <w:sz w:val="20"/>
        </w:rPr>
        <w:t xml:space="preserve"> (указать наименование)</w:t>
      </w:r>
      <w:r w:rsidR="00551E00" w:rsidRPr="00DD7155">
        <w:rPr>
          <w:rFonts w:ascii="Tahoma" w:hAnsi="Tahoma" w:cs="Tahoma"/>
          <w:b/>
          <w:sz w:val="20"/>
          <w:u w:color="FF0000"/>
        </w:rPr>
        <w:t xml:space="preserve"> </w:t>
      </w:r>
      <w:r w:rsidRPr="00526E69">
        <w:rPr>
          <w:rFonts w:ascii="Tahoma" w:hAnsi="Tahoma" w:cs="Tahoma"/>
          <w:b/>
          <w:color w:val="FF0000"/>
          <w:sz w:val="20"/>
          <w:u w:color="FF0000"/>
        </w:rPr>
        <w:t>[</w:t>
      </w:r>
      <w:r w:rsidR="00551E00" w:rsidRPr="00DD7155">
        <w:rPr>
          <w:rFonts w:ascii="Tahoma" w:hAnsi="Tahoma" w:cs="Tahoma"/>
          <w:sz w:val="20"/>
        </w:rPr>
        <w:t xml:space="preserve">(инвентарный номер </w:t>
      </w:r>
      <w:r w:rsidRPr="00526E69">
        <w:rPr>
          <w:rFonts w:ascii="Tahoma" w:hAnsi="Tahoma" w:cs="Tahoma"/>
          <w:b/>
          <w:color w:val="FF0000"/>
          <w:sz w:val="20"/>
          <w:u w:color="FF0000"/>
        </w:rPr>
        <w:t>[</w:t>
      </w:r>
      <w:r w:rsidR="00551E00" w:rsidRPr="00DD7155">
        <w:rPr>
          <w:rFonts w:ascii="Tahoma" w:hAnsi="Tahoma" w:cs="Tahoma"/>
          <w:sz w:val="20"/>
        </w:rPr>
        <w:t>•</w:t>
      </w:r>
      <w:r w:rsidRPr="00526E69">
        <w:rPr>
          <w:rFonts w:ascii="Tahoma" w:hAnsi="Tahoma" w:cs="Tahoma"/>
          <w:b/>
          <w:color w:val="FF0000"/>
          <w:sz w:val="20"/>
        </w:rPr>
        <w:t>]</w:t>
      </w:r>
      <w:r w:rsidR="00551E00" w:rsidRPr="00DD7155">
        <w:rPr>
          <w:rFonts w:ascii="Tahoma" w:hAnsi="Tahoma" w:cs="Tahoma"/>
          <w:sz w:val="20"/>
        </w:rPr>
        <w:t>)</w:t>
      </w:r>
      <w:r w:rsidRPr="00526E69">
        <w:rPr>
          <w:rFonts w:ascii="Tahoma" w:hAnsi="Tahoma" w:cs="Tahoma"/>
          <w:b/>
          <w:color w:val="FF0000"/>
          <w:sz w:val="20"/>
        </w:rPr>
        <w:t>]</w:t>
      </w:r>
      <w:r w:rsidR="00551E00" w:rsidRPr="00DD7155">
        <w:rPr>
          <w:rStyle w:val="ad"/>
          <w:b/>
          <w:sz w:val="20"/>
        </w:rPr>
        <w:footnoteReference w:id="356"/>
      </w:r>
      <w:r w:rsidR="00551E00" w:rsidRPr="00DD7155">
        <w:rPr>
          <w:rFonts w:ascii="Tahoma" w:hAnsi="Tahoma" w:cs="Tahoma"/>
          <w:sz w:val="20"/>
        </w:rPr>
        <w:t>.</w:t>
      </w:r>
      <w:r w:rsidRPr="00526E69">
        <w:rPr>
          <w:rFonts w:ascii="Tahoma" w:hAnsi="Tahoma" w:cs="Tahoma"/>
          <w:b/>
          <w:color w:val="FF0000"/>
          <w:sz w:val="20"/>
        </w:rPr>
        <w:t>]</w:t>
      </w:r>
    </w:p>
    <w:p w14:paraId="5AB7E650" w14:textId="3EDBF2F2" w:rsidR="003A517D" w:rsidRPr="00DD7155" w:rsidRDefault="00526E69" w:rsidP="00EE5F37">
      <w:pPr>
        <w:pStyle w:val="afff1"/>
        <w:numPr>
          <w:ilvl w:val="2"/>
          <w:numId w:val="13"/>
        </w:numPr>
        <w:tabs>
          <w:tab w:val="left" w:pos="284"/>
        </w:tabs>
        <w:spacing w:before="120" w:after="240"/>
        <w:ind w:left="142" w:hanging="1135"/>
        <w:rPr>
          <w:sz w:val="20"/>
        </w:rPr>
      </w:pPr>
      <w:r w:rsidRPr="00526E69">
        <w:rPr>
          <w:rFonts w:ascii="Tahoma" w:hAnsi="Tahoma" w:cs="Tahoma"/>
          <w:b/>
          <w:color w:val="FF0000"/>
          <w:sz w:val="20"/>
          <w:u w:color="FF0000"/>
        </w:rPr>
        <w:t>[</w:t>
      </w:r>
      <w:r w:rsidR="00917875" w:rsidRPr="00DD7155">
        <w:rPr>
          <w:rFonts w:ascii="Tahoma" w:hAnsi="Tahoma" w:cs="Tahoma"/>
          <w:b/>
          <w:sz w:val="20"/>
          <w:highlight w:val="darkGreen"/>
        </w:rPr>
        <w:t>ЭТАП СТРОИТЕЛЬСТВА</w:t>
      </w:r>
      <w:r w:rsidR="00312A58" w:rsidRPr="00DD7155">
        <w:rPr>
          <w:rFonts w:ascii="Tahoma" w:hAnsi="Tahoma" w:cs="Tahoma"/>
          <w:b/>
          <w:sz w:val="20"/>
          <w:highlight w:val="darkGreen"/>
        </w:rPr>
        <w:t xml:space="preserve"> (ЭТАП)</w:t>
      </w:r>
      <w:r w:rsidRPr="00526E69">
        <w:rPr>
          <w:rFonts w:ascii="Tahoma" w:hAnsi="Tahoma" w:cs="Tahoma"/>
          <w:b/>
          <w:color w:val="FF0000"/>
          <w:sz w:val="20"/>
        </w:rPr>
        <w:t>]</w:t>
      </w:r>
      <w:r w:rsidR="00312A58" w:rsidRPr="00DD7155">
        <w:rPr>
          <w:rFonts w:ascii="Tahoma" w:hAnsi="Tahoma" w:cs="Tahoma"/>
          <w:b/>
          <w:sz w:val="20"/>
          <w:highlight w:val="darkGreen"/>
        </w:rPr>
        <w:t xml:space="preserve"> /</w:t>
      </w:r>
      <w:r w:rsidR="00312A58" w:rsidRPr="00DD7155">
        <w:rPr>
          <w:rFonts w:ascii="Tahoma" w:hAnsi="Tahoma" w:cs="Tahoma"/>
          <w:sz w:val="20"/>
          <w:highlight w:val="darkGreen"/>
        </w:rPr>
        <w:t xml:space="preserve"> </w:t>
      </w:r>
      <w:r w:rsidRPr="00526E69">
        <w:rPr>
          <w:rFonts w:ascii="Tahoma" w:hAnsi="Tahoma" w:cs="Tahoma"/>
          <w:b/>
          <w:color w:val="FF0000"/>
          <w:sz w:val="20"/>
          <w:u w:color="FF0000"/>
        </w:rPr>
        <w:t>[</w:t>
      </w:r>
      <w:r w:rsidR="00312A58" w:rsidRPr="00DD7155">
        <w:rPr>
          <w:rFonts w:ascii="Tahoma" w:hAnsi="Tahoma" w:cs="Tahoma"/>
          <w:b/>
          <w:sz w:val="20"/>
          <w:highlight w:val="darkGreen"/>
        </w:rPr>
        <w:t>ПУСКОВОЙ КОМПЛЕКС</w:t>
      </w:r>
      <w:r w:rsidR="0021795F" w:rsidRPr="00DD7155">
        <w:rPr>
          <w:rFonts w:ascii="Tahoma" w:hAnsi="Tahoma" w:cs="Tahoma"/>
          <w:b/>
          <w:sz w:val="20"/>
          <w:highlight w:val="darkGreen"/>
        </w:rPr>
        <w:t xml:space="preserve"> (ПК)</w:t>
      </w:r>
      <w:r w:rsidR="00312A58" w:rsidRPr="00DD7155">
        <w:rPr>
          <w:rFonts w:ascii="Tahoma" w:hAnsi="Tahoma" w:cs="Tahoma"/>
          <w:b/>
          <w:sz w:val="20"/>
          <w:highlight w:val="darkGreen"/>
        </w:rPr>
        <w:t xml:space="preserve"> </w:t>
      </w:r>
      <w:r w:rsidRPr="00526E69">
        <w:rPr>
          <w:rFonts w:ascii="Tahoma" w:hAnsi="Tahoma" w:cs="Tahoma"/>
          <w:b/>
          <w:color w:val="FF0000"/>
          <w:sz w:val="20"/>
        </w:rPr>
        <w:t>]</w:t>
      </w:r>
      <w:r w:rsidR="00A53A4E" w:rsidRPr="00DD7155">
        <w:rPr>
          <w:rFonts w:ascii="Tahoma" w:hAnsi="Tahoma" w:cs="Tahoma"/>
          <w:sz w:val="20"/>
        </w:rPr>
        <w:t xml:space="preserve">- </w:t>
      </w:r>
      <w:r w:rsidRPr="00526E69">
        <w:rPr>
          <w:rFonts w:ascii="Tahoma" w:hAnsi="Tahoma" w:cs="Tahoma"/>
          <w:b/>
          <w:color w:val="FF0000"/>
          <w:sz w:val="20"/>
          <w:u w:color="FF0000"/>
        </w:rPr>
        <w:t>[</w:t>
      </w:r>
      <w:r w:rsidR="00B0550D" w:rsidRPr="00DD7155">
        <w:rPr>
          <w:rFonts w:ascii="Tahoma" w:hAnsi="Tahoma" w:cs="Tahoma"/>
          <w:sz w:val="20"/>
        </w:rPr>
        <w:t>строительство</w:t>
      </w:r>
      <w:r w:rsidRPr="00526E69">
        <w:rPr>
          <w:rFonts w:ascii="Tahoma" w:hAnsi="Tahoma" w:cs="Tahoma"/>
          <w:b/>
          <w:color w:val="FF0000"/>
          <w:sz w:val="20"/>
        </w:rPr>
        <w:t>]</w:t>
      </w:r>
      <w:r w:rsidR="00B0550D" w:rsidRPr="00DD7155">
        <w:rPr>
          <w:rFonts w:ascii="Tahoma" w:hAnsi="Tahoma" w:cs="Tahoma"/>
          <w:sz w:val="20"/>
        </w:rPr>
        <w:t xml:space="preserve"> / </w:t>
      </w:r>
      <w:r w:rsidRPr="00526E69">
        <w:rPr>
          <w:rFonts w:ascii="Tahoma" w:hAnsi="Tahoma" w:cs="Tahoma"/>
          <w:b/>
          <w:color w:val="FF0000"/>
          <w:sz w:val="20"/>
          <w:u w:color="FF0000"/>
        </w:rPr>
        <w:t>[</w:t>
      </w:r>
      <w:r w:rsidR="00B0550D" w:rsidRPr="00C919BC">
        <w:rPr>
          <w:rFonts w:ascii="Tahoma" w:hAnsi="Tahoma" w:cs="Tahoma"/>
          <w:sz w:val="20"/>
          <w:shd w:val="clear" w:color="auto" w:fill="E5B8B7" w:themeFill="accent2" w:themeFillTint="66"/>
        </w:rPr>
        <w:t>реконструкция</w:t>
      </w:r>
      <w:r w:rsidR="00B0550D" w:rsidRPr="00C919BC">
        <w:rPr>
          <w:rFonts w:ascii="Tahoma" w:hAnsi="Tahoma" w:cs="Tahoma"/>
          <w:b/>
          <w:color w:val="FF0000"/>
          <w:sz w:val="20"/>
          <w:shd w:val="clear" w:color="auto" w:fill="E5B8B7" w:themeFill="accent2" w:themeFillTint="66"/>
        </w:rPr>
        <w:t xml:space="preserve"> </w:t>
      </w:r>
      <w:r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B0550D" w:rsidRPr="00C919BC">
        <w:rPr>
          <w:rFonts w:ascii="Tahoma" w:hAnsi="Tahoma" w:cs="Tahoma"/>
          <w:sz w:val="20"/>
          <w:shd w:val="clear" w:color="auto" w:fill="E5B8B7" w:themeFill="accent2" w:themeFillTint="66"/>
        </w:rPr>
        <w:t>модернизация</w:t>
      </w:r>
      <w:r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техническое перевооружение</w:t>
      </w:r>
      <w:r w:rsidRPr="00526E69">
        <w:rPr>
          <w:rFonts w:ascii="Tahoma" w:hAnsi="Tahoma" w:cs="Tahoma"/>
          <w:b/>
          <w:color w:val="FF0000"/>
          <w:sz w:val="20"/>
        </w:rPr>
        <w:t>]</w:t>
      </w:r>
      <w:r w:rsidR="00A53A4E" w:rsidRPr="00DD7155">
        <w:rPr>
          <w:rFonts w:ascii="Tahoma" w:hAnsi="Tahoma" w:cs="Tahoma"/>
          <w:sz w:val="20"/>
        </w:rPr>
        <w:t xml:space="preserve"> объекта капитального строительства из числа объектов капитального строительства, планируемых к </w:t>
      </w:r>
      <w:r w:rsidRPr="00526E69">
        <w:rPr>
          <w:rFonts w:ascii="Tahoma" w:hAnsi="Tahoma" w:cs="Tahoma"/>
          <w:b/>
          <w:color w:val="FF0000"/>
          <w:sz w:val="20"/>
          <w:u w:color="FF0000"/>
        </w:rPr>
        <w:t>[</w:t>
      </w:r>
      <w:r w:rsidR="00366BBB" w:rsidRPr="00DD7155">
        <w:rPr>
          <w:rFonts w:ascii="Tahoma" w:hAnsi="Tahoma" w:cs="Tahoma"/>
          <w:sz w:val="20"/>
        </w:rPr>
        <w:t>строительству</w:t>
      </w:r>
      <w:r w:rsidRPr="00526E69">
        <w:rPr>
          <w:rFonts w:ascii="Tahoma" w:hAnsi="Tahoma" w:cs="Tahoma"/>
          <w:b/>
          <w:color w:val="FF0000"/>
          <w:sz w:val="20"/>
        </w:rPr>
        <w:t>]</w:t>
      </w:r>
      <w:r w:rsidR="00B0550D" w:rsidRPr="00DD7155">
        <w:rPr>
          <w:rFonts w:ascii="Tahoma" w:hAnsi="Tahoma" w:cs="Tahoma"/>
          <w:sz w:val="20"/>
        </w:rPr>
        <w:t xml:space="preserve"> / </w:t>
      </w:r>
      <w:r w:rsidRPr="00526E69">
        <w:rPr>
          <w:rFonts w:ascii="Tahoma" w:hAnsi="Tahoma" w:cs="Tahoma"/>
          <w:b/>
          <w:color w:val="FF0000"/>
          <w:sz w:val="20"/>
          <w:u w:color="FF0000"/>
        </w:rPr>
        <w:t>[</w:t>
      </w:r>
      <w:r w:rsidR="00366BBB" w:rsidRPr="00033813">
        <w:rPr>
          <w:rFonts w:ascii="Tahoma" w:hAnsi="Tahoma" w:cs="Tahoma"/>
          <w:sz w:val="20"/>
          <w:shd w:val="clear" w:color="auto" w:fill="E5B8B7" w:themeFill="accent2" w:themeFillTint="66"/>
        </w:rPr>
        <w:t>реконструкции</w:t>
      </w:r>
      <w:r w:rsidR="00366BBB" w:rsidRPr="00033813">
        <w:rPr>
          <w:rFonts w:ascii="Tahoma" w:hAnsi="Tahoma" w:cs="Tahoma"/>
          <w:b/>
          <w:color w:val="FF0000"/>
          <w:sz w:val="20"/>
          <w:shd w:val="clear" w:color="auto" w:fill="E5B8B7" w:themeFill="accent2" w:themeFillTint="66"/>
        </w:rPr>
        <w:t xml:space="preserve"> </w:t>
      </w:r>
      <w:r w:rsidRPr="00033813">
        <w:rPr>
          <w:rFonts w:ascii="Tahoma" w:hAnsi="Tahoma" w:cs="Tahoma"/>
          <w:b/>
          <w:color w:val="FF0000"/>
          <w:sz w:val="20"/>
          <w:shd w:val="clear" w:color="auto" w:fill="E5B8B7" w:themeFill="accent2" w:themeFillTint="66"/>
        </w:rPr>
        <w:t>]</w:t>
      </w:r>
      <w:r w:rsidR="00B0550D" w:rsidRPr="00033813">
        <w:rPr>
          <w:rFonts w:ascii="Tahoma" w:hAnsi="Tahoma" w:cs="Tahoma"/>
          <w:sz w:val="20"/>
          <w:shd w:val="clear" w:color="auto" w:fill="E5B8B7" w:themeFill="accent2" w:themeFillTint="66"/>
        </w:rPr>
        <w:t>/</w:t>
      </w:r>
      <w:r w:rsidR="00B0550D" w:rsidRPr="00033813">
        <w:rPr>
          <w:rFonts w:ascii="Tahoma" w:hAnsi="Tahoma" w:cs="Tahoma"/>
          <w:b/>
          <w:color w:val="FF0000"/>
          <w:sz w:val="20"/>
          <w:u w:color="FF0000"/>
          <w:shd w:val="clear" w:color="auto" w:fill="E5B8B7" w:themeFill="accent2" w:themeFillTint="66"/>
        </w:rPr>
        <w:t xml:space="preserve"> </w:t>
      </w:r>
      <w:r w:rsidRPr="00033813">
        <w:rPr>
          <w:rFonts w:ascii="Tahoma" w:hAnsi="Tahoma" w:cs="Tahoma"/>
          <w:b/>
          <w:color w:val="FF0000"/>
          <w:sz w:val="20"/>
          <w:u w:color="FF0000"/>
          <w:shd w:val="clear" w:color="auto" w:fill="E5B8B7" w:themeFill="accent2" w:themeFillTint="66"/>
        </w:rPr>
        <w:t>[</w:t>
      </w:r>
      <w:r w:rsidR="00366BBB" w:rsidRPr="00033813">
        <w:rPr>
          <w:rFonts w:ascii="Tahoma" w:hAnsi="Tahoma" w:cs="Tahoma"/>
          <w:sz w:val="20"/>
          <w:shd w:val="clear" w:color="auto" w:fill="E5B8B7" w:themeFill="accent2" w:themeFillTint="66"/>
        </w:rPr>
        <w:t>модернизации</w:t>
      </w:r>
      <w:r w:rsidRPr="00033813">
        <w:rPr>
          <w:rFonts w:ascii="Tahoma" w:hAnsi="Tahoma" w:cs="Tahoma"/>
          <w:b/>
          <w:color w:val="FF0000"/>
          <w:sz w:val="20"/>
          <w:shd w:val="clear" w:color="auto" w:fill="E5B8B7" w:themeFill="accent2" w:themeFillTint="66"/>
        </w:rPr>
        <w:t>]</w:t>
      </w:r>
      <w:r w:rsidR="00B0550D" w:rsidRPr="00033813">
        <w:rPr>
          <w:rFonts w:ascii="Tahoma" w:hAnsi="Tahoma" w:cs="Tahoma"/>
          <w:sz w:val="20"/>
          <w:shd w:val="clear" w:color="auto" w:fill="E5B8B7" w:themeFill="accent2" w:themeFillTint="66"/>
        </w:rPr>
        <w:t>/</w:t>
      </w:r>
      <w:r w:rsidR="00B0550D" w:rsidRPr="00033813">
        <w:rPr>
          <w:rFonts w:ascii="Tahoma" w:hAnsi="Tahoma" w:cs="Tahoma"/>
          <w:b/>
          <w:color w:val="FF0000"/>
          <w:sz w:val="20"/>
          <w:u w:color="FF0000"/>
          <w:shd w:val="clear" w:color="auto" w:fill="E5B8B7" w:themeFill="accent2" w:themeFillTint="66"/>
        </w:rPr>
        <w:t xml:space="preserve"> </w:t>
      </w:r>
      <w:r w:rsidRPr="00033813">
        <w:rPr>
          <w:rFonts w:ascii="Tahoma" w:hAnsi="Tahoma" w:cs="Tahoma"/>
          <w:b/>
          <w:color w:val="FF0000"/>
          <w:sz w:val="20"/>
          <w:u w:color="FF0000"/>
          <w:shd w:val="clear" w:color="auto" w:fill="E5B8B7" w:themeFill="accent2" w:themeFillTint="66"/>
        </w:rPr>
        <w:t>[</w:t>
      </w:r>
      <w:r w:rsidR="00366BBB" w:rsidRPr="00033813">
        <w:rPr>
          <w:rFonts w:ascii="Tahoma" w:hAnsi="Tahoma" w:cs="Tahoma"/>
          <w:sz w:val="20"/>
          <w:shd w:val="clear" w:color="auto" w:fill="E5B8B7" w:themeFill="accent2" w:themeFillTint="66"/>
        </w:rPr>
        <w:t>техническому перевооружению</w:t>
      </w:r>
      <w:r w:rsidRPr="00526E69">
        <w:rPr>
          <w:rFonts w:ascii="Tahoma" w:hAnsi="Tahoma" w:cs="Tahoma"/>
          <w:b/>
          <w:color w:val="FF0000"/>
          <w:sz w:val="20"/>
        </w:rPr>
        <w:t>]</w:t>
      </w:r>
      <w:r w:rsidR="00A53A4E" w:rsidRPr="00DD7155">
        <w:rPr>
          <w:rFonts w:ascii="Tahoma" w:hAnsi="Tahoma" w:cs="Tahoma"/>
          <w:sz w:val="20"/>
        </w:rPr>
        <w:t xml:space="preserve"> на одном земельном участке, если такой объект может быть </w:t>
      </w:r>
      <w:r w:rsidRPr="00526E69">
        <w:rPr>
          <w:rFonts w:ascii="Tahoma" w:hAnsi="Tahoma" w:cs="Tahoma"/>
          <w:b/>
          <w:color w:val="FF0000"/>
          <w:sz w:val="20"/>
          <w:u w:color="FF0000"/>
        </w:rPr>
        <w:t>[</w:t>
      </w:r>
      <w:r w:rsidR="00A53A4E" w:rsidRPr="00033813">
        <w:rPr>
          <w:rFonts w:ascii="Tahoma" w:hAnsi="Tahoma" w:cs="Tahoma"/>
          <w:sz w:val="20"/>
          <w:shd w:val="clear" w:color="auto" w:fill="B6DDE8" w:themeFill="accent5" w:themeFillTint="66"/>
        </w:rPr>
        <w:t xml:space="preserve">введен в эксплуатацию </w:t>
      </w:r>
      <w:r w:rsidR="00366BBB" w:rsidRPr="00033813">
        <w:rPr>
          <w:rFonts w:ascii="Tahoma" w:hAnsi="Tahoma" w:cs="Tahoma"/>
          <w:sz w:val="20"/>
          <w:shd w:val="clear" w:color="auto" w:fill="B6DDE8" w:themeFill="accent5" w:themeFillTint="66"/>
        </w:rPr>
        <w:t xml:space="preserve"> </w:t>
      </w:r>
      <w:r w:rsidR="00366BBB" w:rsidRPr="00033813">
        <w:rPr>
          <w:rFonts w:ascii="Tahoma" w:hAnsi="Tahoma" w:cs="Tahoma"/>
          <w:b/>
          <w:color w:val="FF0000"/>
          <w:sz w:val="20"/>
          <w:shd w:val="clear" w:color="auto" w:fill="B6DDE8" w:themeFill="accent5" w:themeFillTint="66"/>
        </w:rPr>
        <w:t xml:space="preserve"> </w:t>
      </w:r>
      <w:r w:rsidR="00A53A4E" w:rsidRPr="00033813">
        <w:rPr>
          <w:rFonts w:ascii="Tahoma" w:hAnsi="Tahoma" w:cs="Tahoma"/>
          <w:sz w:val="20"/>
          <w:shd w:val="clear" w:color="auto" w:fill="B6DDE8" w:themeFill="accent5" w:themeFillTint="66"/>
        </w:rPr>
        <w:t>и</w:t>
      </w:r>
      <w:r w:rsidRPr="00526E69">
        <w:rPr>
          <w:rFonts w:ascii="Tahoma" w:hAnsi="Tahoma" w:cs="Tahoma"/>
          <w:b/>
          <w:color w:val="FF0000"/>
          <w:sz w:val="20"/>
        </w:rPr>
        <w:t>]</w:t>
      </w:r>
      <w:r w:rsidR="00A53A4E" w:rsidRPr="00DD7155">
        <w:rPr>
          <w:rFonts w:ascii="Tahoma" w:hAnsi="Tahoma" w:cs="Tahoma"/>
          <w:sz w:val="20"/>
        </w:rPr>
        <w:t xml:space="preserve"> эксплуатироваться автономно (то есть независимо от </w:t>
      </w:r>
      <w:r w:rsidRPr="00526E69">
        <w:rPr>
          <w:rFonts w:ascii="Tahoma" w:hAnsi="Tahoma" w:cs="Tahoma"/>
          <w:b/>
          <w:color w:val="FF0000"/>
          <w:sz w:val="20"/>
          <w:u w:color="FF0000"/>
        </w:rPr>
        <w:t>[</w:t>
      </w:r>
      <w:r w:rsidR="00A53A4E" w:rsidRPr="00DD7155">
        <w:rPr>
          <w:rFonts w:ascii="Tahoma" w:hAnsi="Tahoma" w:cs="Tahoma"/>
          <w:sz w:val="20"/>
        </w:rPr>
        <w:t>строительства</w:t>
      </w:r>
      <w:r w:rsidR="00C919BC" w:rsidRPr="00526E69">
        <w:rPr>
          <w:rFonts w:ascii="Tahoma" w:hAnsi="Tahoma" w:cs="Tahoma"/>
          <w:b/>
          <w:color w:val="FF0000"/>
          <w:sz w:val="20"/>
        </w:rPr>
        <w:t>]</w:t>
      </w:r>
      <w:r w:rsidR="00A53A4E" w:rsidRPr="00DD7155">
        <w:rPr>
          <w:rFonts w:ascii="Tahoma" w:hAnsi="Tahoma" w:cs="Tahoma"/>
          <w:sz w:val="20"/>
        </w:rPr>
        <w:t xml:space="preserve"> </w:t>
      </w:r>
      <w:r w:rsidR="00C919BC" w:rsidRPr="00DD7155">
        <w:rPr>
          <w:rFonts w:ascii="Tahoma" w:hAnsi="Tahoma" w:cs="Tahoma"/>
          <w:sz w:val="20"/>
        </w:rPr>
        <w:t>/</w:t>
      </w:r>
      <w:r w:rsidR="00C919BC" w:rsidRPr="00526E69">
        <w:rPr>
          <w:rFonts w:ascii="Tahoma" w:hAnsi="Tahoma" w:cs="Tahoma"/>
          <w:b/>
          <w:color w:val="FF0000"/>
          <w:sz w:val="20"/>
          <w:u w:color="FF0000"/>
        </w:rPr>
        <w:t>[</w:t>
      </w:r>
      <w:r w:rsidR="00A53A4E" w:rsidRPr="00DD7155">
        <w:rPr>
          <w:rFonts w:ascii="Tahoma" w:hAnsi="Tahoma" w:cs="Tahoma"/>
          <w:sz w:val="20"/>
        </w:rPr>
        <w:t xml:space="preserve"> </w:t>
      </w:r>
      <w:r w:rsidR="00A53A4E" w:rsidRPr="00C919BC">
        <w:rPr>
          <w:rFonts w:ascii="Tahoma" w:hAnsi="Tahoma" w:cs="Tahoma"/>
          <w:sz w:val="20"/>
          <w:shd w:val="clear" w:color="auto" w:fill="E5B8B7" w:themeFill="accent2" w:themeFillTint="66"/>
        </w:rPr>
        <w:t>реконструкции</w:t>
      </w:r>
      <w:r w:rsidRPr="00C919BC">
        <w:rPr>
          <w:rFonts w:ascii="Tahoma" w:hAnsi="Tahoma" w:cs="Tahoma"/>
          <w:b/>
          <w:color w:val="FF0000"/>
          <w:sz w:val="20"/>
          <w:shd w:val="clear" w:color="auto" w:fill="E5B8B7" w:themeFill="accent2" w:themeFillTint="66"/>
        </w:rPr>
        <w:t>]</w:t>
      </w:r>
      <w:r w:rsidR="00A53A4E" w:rsidRPr="00C919BC">
        <w:rPr>
          <w:rFonts w:ascii="Tahoma" w:hAnsi="Tahoma" w:cs="Tahoma"/>
          <w:sz w:val="20"/>
          <w:shd w:val="clear" w:color="auto" w:fill="E5B8B7" w:themeFill="accent2" w:themeFillTint="66"/>
        </w:rPr>
        <w:t xml:space="preserve"> </w:t>
      </w:r>
      <w:r w:rsidR="00366BBB" w:rsidRPr="00C919BC">
        <w:rPr>
          <w:rFonts w:ascii="Tahoma" w:hAnsi="Tahoma" w:cs="Tahoma"/>
          <w:sz w:val="20"/>
          <w:shd w:val="clear" w:color="auto" w:fill="E5B8B7" w:themeFill="accent2" w:themeFillTint="66"/>
        </w:rPr>
        <w:t>/</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модернизации</w:t>
      </w:r>
      <w:r w:rsidRPr="00C919BC">
        <w:rPr>
          <w:rFonts w:ascii="Tahoma" w:hAnsi="Tahoma" w:cs="Tahoma"/>
          <w:b/>
          <w:color w:val="FF0000"/>
          <w:sz w:val="20"/>
          <w:shd w:val="clear" w:color="auto" w:fill="E5B8B7" w:themeFill="accent2" w:themeFillTint="66"/>
        </w:rPr>
        <w:t>]</w:t>
      </w:r>
      <w:r w:rsidR="00366BBB" w:rsidRPr="00C919BC">
        <w:rPr>
          <w:rFonts w:ascii="Tahoma" w:hAnsi="Tahoma" w:cs="Tahoma"/>
          <w:sz w:val="20"/>
          <w:shd w:val="clear" w:color="auto" w:fill="E5B8B7" w:themeFill="accent2" w:themeFillTint="66"/>
        </w:rPr>
        <w:t>/</w:t>
      </w:r>
      <w:r w:rsidR="00366BBB"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технического перевооружения</w:t>
      </w:r>
      <w:r w:rsidRPr="00526E69">
        <w:rPr>
          <w:rFonts w:ascii="Tahoma" w:hAnsi="Tahoma" w:cs="Tahoma"/>
          <w:b/>
          <w:color w:val="FF0000"/>
          <w:sz w:val="20"/>
        </w:rPr>
        <w:t>]</w:t>
      </w:r>
      <w:r w:rsidR="00366BBB" w:rsidRPr="00DD7155">
        <w:rPr>
          <w:rFonts w:ascii="Tahoma" w:hAnsi="Tahoma" w:cs="Tahoma"/>
          <w:b/>
          <w:color w:val="FF0000"/>
          <w:sz w:val="20"/>
        </w:rPr>
        <w:t xml:space="preserve"> </w:t>
      </w:r>
      <w:r w:rsidR="00A53A4E" w:rsidRPr="00DD7155">
        <w:rPr>
          <w:rFonts w:ascii="Tahoma" w:hAnsi="Tahoma" w:cs="Tahoma"/>
          <w:sz w:val="20"/>
        </w:rPr>
        <w:t xml:space="preserve">иных объектов капитального строительства на этом земельном участке), </w:t>
      </w:r>
      <w:r w:rsidRPr="00526E69">
        <w:rPr>
          <w:rFonts w:ascii="Tahoma" w:hAnsi="Tahoma" w:cs="Tahoma"/>
          <w:b/>
          <w:color w:val="FF0000"/>
          <w:sz w:val="20"/>
          <w:u w:color="FF0000"/>
        </w:rPr>
        <w:t>[</w:t>
      </w:r>
      <w:r w:rsidR="00B0550D" w:rsidRPr="00DD7155">
        <w:rPr>
          <w:rFonts w:ascii="Tahoma" w:hAnsi="Tahoma" w:cs="Tahoma"/>
          <w:sz w:val="20"/>
        </w:rPr>
        <w:t>строительство</w:t>
      </w:r>
      <w:r w:rsidRPr="00526E69">
        <w:rPr>
          <w:rFonts w:ascii="Tahoma" w:hAnsi="Tahoma" w:cs="Tahoma"/>
          <w:b/>
          <w:color w:val="FF0000"/>
          <w:sz w:val="20"/>
        </w:rPr>
        <w:t>]</w:t>
      </w:r>
      <w:r w:rsidR="00B0550D" w:rsidRPr="00DD7155">
        <w:rPr>
          <w:rFonts w:ascii="Tahoma" w:hAnsi="Tahoma" w:cs="Tahoma"/>
          <w:sz w:val="20"/>
        </w:rPr>
        <w:t xml:space="preserve"> / </w:t>
      </w:r>
      <w:r w:rsidRPr="00526E69">
        <w:rPr>
          <w:rFonts w:ascii="Tahoma" w:hAnsi="Tahoma" w:cs="Tahoma"/>
          <w:b/>
          <w:color w:val="FF0000"/>
          <w:sz w:val="20"/>
          <w:u w:color="FF0000"/>
        </w:rPr>
        <w:t>[</w:t>
      </w:r>
      <w:r w:rsidR="00B0550D" w:rsidRPr="00C919BC">
        <w:rPr>
          <w:rFonts w:ascii="Tahoma" w:hAnsi="Tahoma" w:cs="Tahoma"/>
          <w:sz w:val="20"/>
          <w:shd w:val="clear" w:color="auto" w:fill="E5B8B7" w:themeFill="accent2" w:themeFillTint="66"/>
        </w:rPr>
        <w:t>реконструкция</w:t>
      </w:r>
      <w:r w:rsidR="00B0550D" w:rsidRPr="00C919BC">
        <w:rPr>
          <w:rFonts w:ascii="Tahoma" w:hAnsi="Tahoma" w:cs="Tahoma"/>
          <w:b/>
          <w:color w:val="FF0000"/>
          <w:sz w:val="20"/>
          <w:shd w:val="clear" w:color="auto" w:fill="E5B8B7" w:themeFill="accent2" w:themeFillTint="66"/>
        </w:rPr>
        <w:t xml:space="preserve"> </w:t>
      </w:r>
      <w:r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B0550D" w:rsidRPr="00C919BC">
        <w:rPr>
          <w:rFonts w:ascii="Tahoma" w:hAnsi="Tahoma" w:cs="Tahoma"/>
          <w:sz w:val="20"/>
          <w:shd w:val="clear" w:color="auto" w:fill="E5B8B7" w:themeFill="accent2" w:themeFillTint="66"/>
        </w:rPr>
        <w:t>модернизация</w:t>
      </w:r>
      <w:r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техническое перевооружение</w:t>
      </w:r>
      <w:r w:rsidRPr="00526E69">
        <w:rPr>
          <w:rFonts w:ascii="Tahoma" w:hAnsi="Tahoma" w:cs="Tahoma"/>
          <w:b/>
          <w:color w:val="FF0000"/>
          <w:sz w:val="20"/>
        </w:rPr>
        <w:t>]</w:t>
      </w:r>
      <w:r w:rsidR="00366BBB" w:rsidRPr="00DD7155">
        <w:rPr>
          <w:rFonts w:ascii="Tahoma" w:hAnsi="Tahoma" w:cs="Tahoma"/>
          <w:b/>
          <w:color w:val="FF0000"/>
          <w:sz w:val="20"/>
        </w:rPr>
        <w:t xml:space="preserve"> </w:t>
      </w:r>
      <w:r w:rsidR="00A53A4E" w:rsidRPr="00DD7155">
        <w:rPr>
          <w:rFonts w:ascii="Tahoma" w:hAnsi="Tahoma" w:cs="Tahoma"/>
          <w:sz w:val="20"/>
        </w:rPr>
        <w:t xml:space="preserve">части объекта капитального строительства, которая может быть </w:t>
      </w:r>
      <w:r w:rsidRPr="00526E69">
        <w:rPr>
          <w:rFonts w:ascii="Tahoma" w:hAnsi="Tahoma" w:cs="Tahoma"/>
          <w:b/>
          <w:color w:val="FF0000"/>
          <w:sz w:val="20"/>
          <w:u w:color="FF0000"/>
        </w:rPr>
        <w:t>[</w:t>
      </w:r>
      <w:r w:rsidR="00A53A4E" w:rsidRPr="00033813">
        <w:rPr>
          <w:rFonts w:ascii="Tahoma" w:hAnsi="Tahoma" w:cs="Tahoma"/>
          <w:sz w:val="20"/>
          <w:shd w:val="clear" w:color="auto" w:fill="B6DDE8" w:themeFill="accent5" w:themeFillTint="66"/>
        </w:rPr>
        <w:t>введена в эксплуатацию и</w:t>
      </w:r>
      <w:r w:rsidRPr="00526E69">
        <w:rPr>
          <w:rFonts w:ascii="Tahoma" w:hAnsi="Tahoma" w:cs="Tahoma"/>
          <w:b/>
          <w:color w:val="FF0000"/>
          <w:sz w:val="20"/>
        </w:rPr>
        <w:t>]</w:t>
      </w:r>
      <w:r w:rsidR="00A53A4E" w:rsidRPr="00DD7155">
        <w:rPr>
          <w:rFonts w:ascii="Tahoma" w:hAnsi="Tahoma" w:cs="Tahoma"/>
          <w:sz w:val="20"/>
        </w:rPr>
        <w:t xml:space="preserve"> эксплуатироваться автономно (то есть независимо от </w:t>
      </w:r>
      <w:r w:rsidRPr="00526E69">
        <w:rPr>
          <w:rFonts w:ascii="Tahoma" w:hAnsi="Tahoma" w:cs="Tahoma"/>
          <w:b/>
          <w:color w:val="FF0000"/>
          <w:sz w:val="20"/>
          <w:u w:color="FF0000"/>
        </w:rPr>
        <w:t>[</w:t>
      </w:r>
      <w:r w:rsidR="00366BBB" w:rsidRPr="00DD7155">
        <w:rPr>
          <w:rFonts w:ascii="Tahoma" w:hAnsi="Tahoma" w:cs="Tahoma"/>
          <w:sz w:val="20"/>
        </w:rPr>
        <w:t xml:space="preserve">строительства </w:t>
      </w:r>
      <w:r w:rsidR="00C919BC" w:rsidRPr="00526E69">
        <w:rPr>
          <w:rFonts w:ascii="Tahoma" w:hAnsi="Tahoma" w:cs="Tahoma"/>
          <w:b/>
          <w:color w:val="FF0000"/>
          <w:sz w:val="20"/>
        </w:rPr>
        <w:t>]</w:t>
      </w:r>
      <w:r w:rsidR="00C919BC" w:rsidRPr="00DD7155">
        <w:rPr>
          <w:rFonts w:ascii="Tahoma" w:hAnsi="Tahoma" w:cs="Tahoma"/>
          <w:sz w:val="20"/>
        </w:rPr>
        <w:t xml:space="preserve"> /</w:t>
      </w:r>
      <w:r w:rsidR="00C919BC" w:rsidRPr="00526E69">
        <w:rPr>
          <w:rFonts w:ascii="Tahoma" w:hAnsi="Tahoma" w:cs="Tahoma"/>
          <w:b/>
          <w:color w:val="FF0000"/>
          <w:sz w:val="20"/>
          <w:u w:color="FF0000"/>
        </w:rPr>
        <w:t>[</w:t>
      </w:r>
      <w:r w:rsidR="00C919BC" w:rsidRPr="00DD7155">
        <w:rPr>
          <w:rFonts w:ascii="Tahoma" w:hAnsi="Tahoma" w:cs="Tahoma"/>
          <w:sz w:val="20"/>
        </w:rPr>
        <w:t xml:space="preserve"> </w:t>
      </w:r>
      <w:r w:rsidR="00366BBB" w:rsidRPr="00C919BC">
        <w:rPr>
          <w:rFonts w:ascii="Tahoma" w:hAnsi="Tahoma" w:cs="Tahoma"/>
          <w:sz w:val="20"/>
          <w:shd w:val="clear" w:color="auto" w:fill="E5B8B7" w:themeFill="accent2" w:themeFillTint="66"/>
        </w:rPr>
        <w:t>реконструкции</w:t>
      </w:r>
      <w:r w:rsidRPr="00C919BC">
        <w:rPr>
          <w:rFonts w:ascii="Tahoma" w:hAnsi="Tahoma" w:cs="Tahoma"/>
          <w:b/>
          <w:color w:val="FF0000"/>
          <w:sz w:val="20"/>
          <w:shd w:val="clear" w:color="auto" w:fill="E5B8B7" w:themeFill="accent2" w:themeFillTint="66"/>
        </w:rPr>
        <w:t>]</w:t>
      </w:r>
      <w:r w:rsidR="00366BBB" w:rsidRPr="00C919BC">
        <w:rPr>
          <w:rFonts w:ascii="Tahoma" w:hAnsi="Tahoma" w:cs="Tahoma"/>
          <w:sz w:val="2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модернизации</w:t>
      </w:r>
      <w:r w:rsidRPr="00C919BC">
        <w:rPr>
          <w:rFonts w:ascii="Tahoma" w:hAnsi="Tahoma" w:cs="Tahoma"/>
          <w:b/>
          <w:color w:val="FF0000"/>
          <w:sz w:val="20"/>
          <w:shd w:val="clear" w:color="auto" w:fill="E5B8B7" w:themeFill="accent2" w:themeFillTint="66"/>
        </w:rPr>
        <w:t>]</w:t>
      </w:r>
      <w:r w:rsidR="00366BBB" w:rsidRPr="00C919BC">
        <w:rPr>
          <w:rFonts w:ascii="Tahoma" w:hAnsi="Tahoma" w:cs="Tahoma"/>
          <w:sz w:val="20"/>
          <w:shd w:val="clear" w:color="auto" w:fill="E5B8B7" w:themeFill="accent2" w:themeFillTint="66"/>
        </w:rPr>
        <w:t>/</w:t>
      </w:r>
      <w:r w:rsidR="00366BBB"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366BBB" w:rsidRPr="00C919BC">
        <w:rPr>
          <w:rFonts w:ascii="Tahoma" w:hAnsi="Tahoma" w:cs="Tahoma"/>
          <w:sz w:val="20"/>
          <w:shd w:val="clear" w:color="auto" w:fill="E5B8B7" w:themeFill="accent2" w:themeFillTint="66"/>
        </w:rPr>
        <w:t>технического перевооружения</w:t>
      </w:r>
      <w:r w:rsidRPr="00526E69">
        <w:rPr>
          <w:rFonts w:ascii="Tahoma" w:hAnsi="Tahoma" w:cs="Tahoma"/>
          <w:b/>
          <w:color w:val="FF0000"/>
          <w:sz w:val="20"/>
        </w:rPr>
        <w:t>]</w:t>
      </w:r>
      <w:r w:rsidR="000F12CF">
        <w:rPr>
          <w:rFonts w:ascii="Tahoma" w:hAnsi="Tahoma" w:cs="Tahoma"/>
          <w:b/>
          <w:color w:val="FF0000"/>
          <w:sz w:val="20"/>
        </w:rPr>
        <w:t xml:space="preserve"> </w:t>
      </w:r>
      <w:r w:rsidR="00A53A4E" w:rsidRPr="00DD7155">
        <w:rPr>
          <w:rFonts w:ascii="Tahoma" w:hAnsi="Tahoma" w:cs="Tahoma"/>
          <w:sz w:val="20"/>
        </w:rPr>
        <w:t>иных частей этого объекта капитального строительства), а также комплекс работ по подготовке территории строительства, включающий в себя оформление прав владения и пользования земельными участками, необходимыми для размещения объекта капитального строительства (части объекта капитального строительства), снос зданий, строений и сооружений, переустройство (перенос) инженерных коммуникаций, строительство временных зданий и сооружений, вырубку леса и другие работы.</w:t>
      </w:r>
      <w:r w:rsidRPr="00526E69">
        <w:rPr>
          <w:rFonts w:ascii="Tahoma" w:hAnsi="Tahoma" w:cs="Tahoma"/>
          <w:b/>
          <w:color w:val="FF0000"/>
          <w:sz w:val="20"/>
        </w:rPr>
        <w:t>]</w:t>
      </w:r>
    </w:p>
    <w:p w14:paraId="5C0B7250" w14:textId="0723D8CB"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404" w:name="_Toc528579885"/>
      <w:r w:rsidRPr="00DD7155">
        <w:rPr>
          <w:rFonts w:ascii="Tahoma" w:hAnsi="Tahoma" w:cs="Tahoma"/>
          <w:b/>
          <w:sz w:val="20"/>
        </w:rPr>
        <w:t>ОБОРУДОВАНИЕ</w:t>
      </w:r>
      <w:r w:rsidRPr="00DD7155">
        <w:rPr>
          <w:rFonts w:ascii="Tahoma" w:hAnsi="Tahoma" w:cs="Tahoma"/>
          <w:sz w:val="20"/>
        </w:rPr>
        <w:t xml:space="preserve"> </w:t>
      </w:r>
      <w:r w:rsidR="003A517D" w:rsidRPr="00DD7155">
        <w:rPr>
          <w:rFonts w:ascii="Tahoma" w:hAnsi="Tahoma" w:cs="Tahoma"/>
          <w:sz w:val="20"/>
        </w:rPr>
        <w:t xml:space="preserve">– механизмы, приборы, изделия и их конструктивные элементы, комплектующие, аппаратура, </w:t>
      </w:r>
      <w:r w:rsidR="00526E69" w:rsidRPr="00526E69">
        <w:rPr>
          <w:rFonts w:ascii="Tahoma" w:hAnsi="Tahoma" w:cs="Tahoma"/>
          <w:b/>
          <w:color w:val="FF0000"/>
          <w:sz w:val="20"/>
          <w:u w:color="FF0000"/>
        </w:rPr>
        <w:t>[</w:t>
      </w:r>
      <w:r w:rsidR="003A517D" w:rsidRPr="00DD7155">
        <w:rPr>
          <w:rFonts w:ascii="Tahoma" w:hAnsi="Tahoma" w:cs="Tahoma"/>
          <w:sz w:val="20"/>
        </w:rPr>
        <w:t>мебель</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инвентарь</w:t>
      </w:r>
      <w:r w:rsidR="00526E69" w:rsidRPr="00526E69">
        <w:rPr>
          <w:rFonts w:ascii="Tahoma" w:hAnsi="Tahoma" w:cs="Tahoma"/>
          <w:b/>
          <w:color w:val="FF0000"/>
          <w:sz w:val="20"/>
        </w:rPr>
        <w:t>]</w:t>
      </w:r>
      <w:r w:rsidR="003A517D" w:rsidRPr="00DD7155">
        <w:rPr>
          <w:rFonts w:ascii="Tahoma" w:hAnsi="Tahoma" w:cs="Tahoma"/>
          <w:sz w:val="20"/>
        </w:rPr>
        <w:t xml:space="preserve"> и другие технические устройства, необходимые для строительства и ввода в эксплуатацию Объекта, используемые (монтируемые/ устанавливаемые) в составе Объекта, качество и технические характеристики которых определены в </w:t>
      </w:r>
      <w:r w:rsidR="00526E69" w:rsidRPr="00526E69">
        <w:rPr>
          <w:rFonts w:ascii="Tahoma" w:hAnsi="Tahoma" w:cs="Tahoma"/>
          <w:b/>
          <w:color w:val="FF0000"/>
          <w:sz w:val="20"/>
          <w:u w:color="FF0000"/>
        </w:rPr>
        <w:t>[</w:t>
      </w:r>
      <w:r w:rsidR="003A517D" w:rsidRPr="00DD7155">
        <w:rPr>
          <w:rFonts w:ascii="Tahoma" w:hAnsi="Tahoma" w:cs="Tahoma"/>
          <w:sz w:val="20"/>
          <w:highlight w:val="red"/>
        </w:rPr>
        <w:t>Спецификации Товара</w:t>
      </w:r>
      <w:r w:rsidR="003A517D" w:rsidRPr="00DD7155">
        <w:rPr>
          <w:rFonts w:ascii="Tahoma" w:hAnsi="Tahoma" w:cs="Tahoma"/>
          <w:sz w:val="20"/>
        </w:rPr>
        <w:t>,</w:t>
      </w:r>
      <w:r w:rsidR="00526E69" w:rsidRPr="00526E69">
        <w:rPr>
          <w:rFonts w:ascii="Tahoma" w:hAnsi="Tahoma" w:cs="Tahoma"/>
          <w:b/>
          <w:color w:val="FF0000"/>
          <w:sz w:val="20"/>
        </w:rPr>
        <w:t>]</w:t>
      </w:r>
      <w:r w:rsidR="003A517D" w:rsidRPr="00DD7155">
        <w:rPr>
          <w:rFonts w:ascii="Tahoma" w:hAnsi="Tahoma" w:cs="Tahoma"/>
          <w:sz w:val="20"/>
        </w:rPr>
        <w:t xml:space="preserve"> Проектной, Рабочей, конструкторской и иной документации.</w:t>
      </w:r>
      <w:bookmarkStart w:id="405" w:name="_Toc528579886"/>
      <w:bookmarkEnd w:id="404"/>
    </w:p>
    <w:p w14:paraId="3E2D4C71" w14:textId="1D04AAC9"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DD7155">
        <w:rPr>
          <w:rFonts w:ascii="Tahoma" w:hAnsi="Tahoma" w:cs="Tahoma"/>
          <w:b/>
          <w:sz w:val="20"/>
          <w:highlight w:val="red"/>
        </w:rPr>
        <w:t>ОБОРУДОВАНИЕ ПОСТАВКИ ПОДРЯДЧИКА (ПОСТАВЛЯЕМОЕ ОБОРУДОВАНИЕ)</w:t>
      </w:r>
      <w:r w:rsidR="003A517D" w:rsidRPr="00DD7155">
        <w:rPr>
          <w:rFonts w:ascii="Tahoma" w:hAnsi="Tahoma" w:cs="Tahoma"/>
          <w:b/>
          <w:sz w:val="20"/>
          <w:highlight w:val="red"/>
        </w:rPr>
        <w:t xml:space="preserve"> </w:t>
      </w:r>
      <w:r w:rsidR="003A517D" w:rsidRPr="00DD7155">
        <w:rPr>
          <w:rFonts w:ascii="Tahoma" w:hAnsi="Tahoma" w:cs="Tahoma"/>
          <w:b/>
          <w:sz w:val="20"/>
        </w:rPr>
        <w:t>-</w:t>
      </w:r>
      <w:r w:rsidR="005451AD" w:rsidRPr="00DD7155">
        <w:rPr>
          <w:rFonts w:ascii="Tahoma" w:hAnsi="Tahoma" w:cs="Tahoma"/>
          <w:b/>
          <w:sz w:val="20"/>
        </w:rPr>
        <w:t xml:space="preserve"> </w:t>
      </w:r>
      <w:r w:rsidR="003A517D" w:rsidRPr="00DD7155">
        <w:rPr>
          <w:rFonts w:ascii="Tahoma" w:hAnsi="Tahoma" w:cs="Tahoma"/>
          <w:sz w:val="20"/>
        </w:rPr>
        <w:t xml:space="preserve">механизмы, приборы, изделия и их конструктивные элементы, комплектующие, аппаратура, </w:t>
      </w:r>
      <w:r w:rsidRPr="00526E69">
        <w:rPr>
          <w:rFonts w:ascii="Tahoma" w:hAnsi="Tahoma" w:cs="Tahoma"/>
          <w:b/>
          <w:color w:val="FF0000"/>
          <w:sz w:val="20"/>
          <w:u w:color="FF0000"/>
        </w:rPr>
        <w:t>[</w:t>
      </w:r>
      <w:r w:rsidR="003A517D" w:rsidRPr="00DD7155">
        <w:rPr>
          <w:rFonts w:ascii="Tahoma" w:hAnsi="Tahoma" w:cs="Tahoma"/>
          <w:sz w:val="20"/>
        </w:rPr>
        <w:t>мебель</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инвентарь</w:t>
      </w:r>
      <w:r w:rsidRPr="00526E69">
        <w:rPr>
          <w:rFonts w:ascii="Tahoma" w:hAnsi="Tahoma" w:cs="Tahoma"/>
          <w:b/>
          <w:color w:val="FF0000"/>
          <w:sz w:val="20"/>
        </w:rPr>
        <w:t>]</w:t>
      </w:r>
      <w:r w:rsidR="003A517D" w:rsidRPr="00DD7155">
        <w:rPr>
          <w:rFonts w:ascii="Tahoma" w:hAnsi="Tahoma" w:cs="Tahoma"/>
          <w:sz w:val="20"/>
        </w:rPr>
        <w:t xml:space="preserve"> и другие технические устройства, необходимые для </w:t>
      </w:r>
      <w:r w:rsidRPr="00526E69">
        <w:rPr>
          <w:rFonts w:ascii="Tahoma" w:hAnsi="Tahoma" w:cs="Tahoma"/>
          <w:b/>
          <w:color w:val="FF0000"/>
          <w:sz w:val="20"/>
          <w:u w:color="FF0000"/>
        </w:rPr>
        <w:t>[</w:t>
      </w:r>
      <w:r w:rsidR="003A517D" w:rsidRPr="00DD7155">
        <w:rPr>
          <w:rFonts w:ascii="Tahoma" w:hAnsi="Tahoma" w:cs="Tahoma"/>
          <w:sz w:val="20"/>
        </w:rPr>
        <w:t>строительства и ввода в эксплуатацию</w:t>
      </w:r>
      <w:r w:rsidRPr="00526E69">
        <w:rPr>
          <w:rFonts w:ascii="Tahoma" w:hAnsi="Tahoma" w:cs="Tahoma"/>
          <w:b/>
          <w:color w:val="FF0000"/>
          <w:sz w:val="20"/>
        </w:rPr>
        <w:t>]</w:t>
      </w:r>
      <w:r w:rsidR="003A517D" w:rsidRPr="00DD7155">
        <w:rPr>
          <w:rFonts w:ascii="Tahoma" w:hAnsi="Tahoma" w:cs="Tahoma"/>
          <w:sz w:val="20"/>
        </w:rPr>
        <w:t xml:space="preserve"> </w:t>
      </w:r>
      <w:r w:rsidR="006F453C" w:rsidRPr="00DD7155">
        <w:rPr>
          <w:rFonts w:ascii="Tahoma" w:hAnsi="Tahoma" w:cs="Tahoma"/>
          <w:sz w:val="20"/>
        </w:rPr>
        <w:t xml:space="preserve"> </w:t>
      </w:r>
      <w:r w:rsidRPr="00526E69">
        <w:rPr>
          <w:rFonts w:ascii="Tahoma" w:hAnsi="Tahoma" w:cs="Tahoma"/>
          <w:b/>
          <w:color w:val="FF0000"/>
          <w:sz w:val="20"/>
          <w:u w:color="FF0000"/>
        </w:rPr>
        <w:t>[</w:t>
      </w:r>
      <w:r w:rsidR="006F453C" w:rsidRPr="00DD7155">
        <w:rPr>
          <w:rFonts w:ascii="Tahoma" w:hAnsi="Tahoma" w:cs="Tahoma"/>
          <w:sz w:val="20"/>
        </w:rPr>
        <w:t>/</w:t>
      </w:r>
      <w:r w:rsidR="006F453C" w:rsidRPr="00C919BC">
        <w:rPr>
          <w:rFonts w:ascii="Tahoma" w:hAnsi="Tahoma" w:cs="Tahoma"/>
          <w:sz w:val="20"/>
          <w:shd w:val="clear" w:color="auto" w:fill="E5B8B7" w:themeFill="accent2" w:themeFillTint="66"/>
        </w:rPr>
        <w:t>реконструкции</w:t>
      </w:r>
      <w:r w:rsidRPr="00C919BC">
        <w:rPr>
          <w:rFonts w:ascii="Tahoma" w:hAnsi="Tahoma" w:cs="Tahoma"/>
          <w:b/>
          <w:color w:val="FF0000"/>
          <w:sz w:val="20"/>
          <w:shd w:val="clear" w:color="auto" w:fill="E5B8B7" w:themeFill="accent2" w:themeFillTint="66"/>
        </w:rPr>
        <w:t>]</w:t>
      </w:r>
      <w:r w:rsidR="006F453C" w:rsidRPr="00C919BC">
        <w:rPr>
          <w:rFonts w:ascii="Tahoma" w:hAnsi="Tahoma" w:cs="Tahoma"/>
          <w:sz w:val="2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6F453C" w:rsidRPr="00C919BC">
        <w:rPr>
          <w:rFonts w:ascii="Tahoma" w:hAnsi="Tahoma" w:cs="Tahoma"/>
          <w:sz w:val="20"/>
          <w:shd w:val="clear" w:color="auto" w:fill="E5B8B7" w:themeFill="accent2" w:themeFillTint="66"/>
        </w:rPr>
        <w:t>модернизации</w:t>
      </w:r>
      <w:r w:rsidRPr="00C919BC">
        <w:rPr>
          <w:rFonts w:ascii="Tahoma" w:hAnsi="Tahoma" w:cs="Tahoma"/>
          <w:b/>
          <w:color w:val="FF0000"/>
          <w:sz w:val="20"/>
          <w:shd w:val="clear" w:color="auto" w:fill="E5B8B7" w:themeFill="accent2" w:themeFillTint="66"/>
        </w:rPr>
        <w:t>]</w:t>
      </w:r>
      <w:r w:rsidR="006F453C" w:rsidRPr="00C919BC">
        <w:rPr>
          <w:rFonts w:ascii="Tahoma" w:hAnsi="Tahoma" w:cs="Tahoma"/>
          <w:sz w:val="20"/>
          <w:shd w:val="clear" w:color="auto" w:fill="E5B8B7" w:themeFill="accent2" w:themeFillTint="66"/>
        </w:rPr>
        <w:t>/</w:t>
      </w:r>
      <w:r w:rsidR="006F453C" w:rsidRPr="00C919BC">
        <w:rPr>
          <w:rFonts w:ascii="Tahoma" w:hAnsi="Tahoma" w:cs="Tahoma"/>
          <w:b/>
          <w:color w:val="FF0000"/>
          <w:sz w:val="20"/>
          <w:u w:color="FF0000"/>
          <w:shd w:val="clear" w:color="auto" w:fill="E5B8B7" w:themeFill="accent2" w:themeFillTint="66"/>
        </w:rPr>
        <w:t xml:space="preserve"> </w:t>
      </w:r>
      <w:r w:rsidRPr="00C919BC">
        <w:rPr>
          <w:rFonts w:ascii="Tahoma" w:hAnsi="Tahoma" w:cs="Tahoma"/>
          <w:b/>
          <w:color w:val="FF0000"/>
          <w:sz w:val="20"/>
          <w:u w:color="FF0000"/>
          <w:shd w:val="clear" w:color="auto" w:fill="E5B8B7" w:themeFill="accent2" w:themeFillTint="66"/>
        </w:rPr>
        <w:t>[</w:t>
      </w:r>
      <w:r w:rsidR="006F453C" w:rsidRPr="00C919BC">
        <w:rPr>
          <w:rFonts w:ascii="Tahoma" w:hAnsi="Tahoma" w:cs="Tahoma"/>
          <w:sz w:val="20"/>
          <w:shd w:val="clear" w:color="auto" w:fill="E5B8B7" w:themeFill="accent2" w:themeFillTint="66"/>
        </w:rPr>
        <w:t>технического перевооружения</w:t>
      </w:r>
      <w:r w:rsidRPr="00526E69">
        <w:rPr>
          <w:rFonts w:ascii="Tahoma" w:hAnsi="Tahoma" w:cs="Tahoma"/>
          <w:b/>
          <w:color w:val="FF0000"/>
          <w:sz w:val="20"/>
        </w:rPr>
        <w:t>]</w:t>
      </w:r>
      <w:r w:rsidR="006F453C" w:rsidRPr="00DD7155">
        <w:rPr>
          <w:rFonts w:ascii="Tahoma" w:hAnsi="Tahoma" w:cs="Tahoma"/>
          <w:b/>
          <w:color w:val="FF0000"/>
          <w:sz w:val="20"/>
        </w:rPr>
        <w:t xml:space="preserve"> </w:t>
      </w:r>
      <w:r w:rsidR="003A517D" w:rsidRPr="00DD7155">
        <w:rPr>
          <w:rFonts w:ascii="Tahoma" w:hAnsi="Tahoma" w:cs="Tahoma"/>
          <w:sz w:val="20"/>
        </w:rPr>
        <w:t xml:space="preserve">Объекта, качество и технические характеристики которого определены в </w:t>
      </w:r>
      <w:r w:rsidRPr="00526E69">
        <w:rPr>
          <w:rFonts w:ascii="Tahoma" w:hAnsi="Tahoma" w:cs="Tahoma"/>
          <w:b/>
          <w:color w:val="FF0000"/>
          <w:sz w:val="20"/>
          <w:u w:color="FF0000"/>
        </w:rPr>
        <w:t>[</w:t>
      </w:r>
      <w:r w:rsidR="003A517D" w:rsidRPr="00DD7155">
        <w:rPr>
          <w:rFonts w:ascii="Tahoma" w:hAnsi="Tahoma" w:cs="Tahoma"/>
          <w:sz w:val="20"/>
        </w:rPr>
        <w:t>Приложении «Спецификация Товара»,</w:t>
      </w:r>
      <w:r w:rsidRPr="00526E69">
        <w:rPr>
          <w:rFonts w:ascii="Tahoma" w:hAnsi="Tahoma" w:cs="Tahoma"/>
          <w:b/>
          <w:color w:val="FF0000"/>
          <w:sz w:val="20"/>
        </w:rPr>
        <w:t>]</w:t>
      </w:r>
      <w:r w:rsidR="003A517D" w:rsidRPr="00DD7155">
        <w:rPr>
          <w:rFonts w:ascii="Tahoma" w:hAnsi="Tahoma" w:cs="Tahoma"/>
          <w:sz w:val="20"/>
        </w:rPr>
        <w:t xml:space="preserve"> Проектной, Рабочей, конструкторской и иной документации, поставляемое Подрядчиком</w:t>
      </w:r>
      <w:bookmarkStart w:id="406" w:name="_Toc528579887"/>
      <w:bookmarkEnd w:id="405"/>
      <w:r w:rsidR="003A517D" w:rsidRPr="00DD7155">
        <w:rPr>
          <w:rFonts w:ascii="Tahoma" w:hAnsi="Tahoma" w:cs="Tahoma"/>
          <w:sz w:val="20"/>
        </w:rPr>
        <w:t xml:space="preserve">, принимаемое Заказчиком по Товарной накладной </w:t>
      </w:r>
      <w:r w:rsidRPr="00526E69">
        <w:rPr>
          <w:rFonts w:ascii="Tahoma" w:hAnsi="Tahoma" w:cs="Tahoma"/>
          <w:b/>
          <w:color w:val="FF0000"/>
          <w:sz w:val="20"/>
        </w:rPr>
        <w:t>]</w:t>
      </w:r>
      <w:r w:rsidR="003A517D" w:rsidRPr="00DD7155">
        <w:rPr>
          <w:rFonts w:ascii="Tahoma" w:hAnsi="Tahoma" w:cs="Tahoma"/>
          <w:sz w:val="20"/>
        </w:rPr>
        <w:t>.</w:t>
      </w:r>
    </w:p>
    <w:p w14:paraId="6ADA5BAC" w14:textId="21788677"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 xml:space="preserve">ОБЩИЕ УСЛОВИЯ ДОГОВОРОВ </w:t>
      </w:r>
      <w:r w:rsidR="003A517D" w:rsidRPr="00DD7155">
        <w:rPr>
          <w:rFonts w:ascii="Tahoma" w:hAnsi="Tahoma" w:cs="Tahoma"/>
          <w:sz w:val="20"/>
        </w:rPr>
        <w:t xml:space="preserve">- условия договоров, заключаемых ПАО «ГМК «Норильский никель» и организациями входящими в его группу лиц, в редакции на дату заключения Договора, размещенные на сайте ПАО «ГМК «Норильский никель» по адресу: </w:t>
      </w:r>
      <w:hyperlink r:id="rId19" w:anchor="obshchie-usloviya-dogovorov" w:history="1">
        <w:r w:rsidR="003A517D" w:rsidRPr="00DD7155">
          <w:rPr>
            <w:rFonts w:ascii="Tahoma" w:hAnsi="Tahoma" w:cs="Tahoma"/>
            <w:sz w:val="20"/>
          </w:rPr>
          <w:t>www.nornickel.ru/suppliers/contractual-documentation/#obshchie-usloviya-dogovorov</w:t>
        </w:r>
      </w:hyperlink>
      <w:r w:rsidR="003A517D" w:rsidRPr="00DD7155">
        <w:rPr>
          <w:rFonts w:ascii="Tahoma" w:hAnsi="Tahoma" w:cs="Tahoma"/>
          <w:sz w:val="20"/>
        </w:rPr>
        <w:t xml:space="preserve">, являющиеся неотъемлемой частью Договора. </w:t>
      </w:r>
    </w:p>
    <w:p w14:paraId="55FBC068" w14:textId="69836A13"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bookmarkStart w:id="407" w:name="_Toc528579888"/>
      <w:bookmarkEnd w:id="406"/>
      <w:r w:rsidRPr="00526E69">
        <w:rPr>
          <w:rFonts w:ascii="Tahoma" w:hAnsi="Tahoma" w:cs="Tahoma"/>
          <w:b/>
          <w:color w:val="FF0000"/>
          <w:sz w:val="20"/>
          <w:u w:color="FF0000"/>
        </w:rPr>
        <w:t>[</w:t>
      </w:r>
      <w:r w:rsidR="00312A58" w:rsidRPr="00DD7155">
        <w:rPr>
          <w:rFonts w:ascii="Tahoma" w:hAnsi="Tahoma" w:cs="Tahoma"/>
          <w:b/>
          <w:sz w:val="20"/>
        </w:rPr>
        <w:t>ОТЧЕТНЫЙ ПЕРИОД</w:t>
      </w:r>
      <w:r w:rsidR="00312A58" w:rsidRPr="00DD7155">
        <w:rPr>
          <w:rFonts w:ascii="Tahoma" w:hAnsi="Tahoma" w:cs="Tahoma"/>
          <w:sz w:val="20"/>
        </w:rPr>
        <w:t xml:space="preserve"> </w:t>
      </w:r>
      <w:r w:rsidR="003A517D" w:rsidRPr="00DD7155">
        <w:rPr>
          <w:rFonts w:ascii="Tahoma" w:hAnsi="Tahoma" w:cs="Tahoma"/>
          <w:sz w:val="20"/>
        </w:rPr>
        <w:t>– период времени, в котором Подрядчиком фактически выполнялись работы, который начинается с первого календарного дня месяца и заканчивается последним календарным днем месяца</w:t>
      </w:r>
      <w:bookmarkEnd w:id="407"/>
      <w:r w:rsidRPr="00526E69">
        <w:rPr>
          <w:rFonts w:ascii="Tahoma" w:hAnsi="Tahoma" w:cs="Tahoma"/>
          <w:b/>
          <w:color w:val="FF0000"/>
          <w:sz w:val="20"/>
        </w:rPr>
        <w:t>]</w:t>
      </w:r>
    </w:p>
    <w:p w14:paraId="3611376A" w14:textId="3D95AB30" w:rsidR="003A517D" w:rsidRPr="00DD7155" w:rsidRDefault="003A517D" w:rsidP="002F68A6">
      <w:pPr>
        <w:pStyle w:val="afff1"/>
        <w:tabs>
          <w:tab w:val="left" w:pos="284"/>
        </w:tabs>
        <w:spacing w:before="120" w:after="240"/>
        <w:ind w:left="142"/>
        <w:rPr>
          <w:rFonts w:ascii="Tahoma" w:hAnsi="Tahoma" w:cs="Tahoma"/>
          <w:sz w:val="20"/>
        </w:rPr>
      </w:pPr>
      <w:r w:rsidRPr="00DD7155">
        <w:rPr>
          <w:rFonts w:ascii="Tahoma" w:hAnsi="Tahoma" w:cs="Tahoma"/>
          <w:sz w:val="20"/>
        </w:rPr>
        <w:t>/</w:t>
      </w:r>
      <w:r w:rsidR="00526E69" w:rsidRPr="00526E69">
        <w:rPr>
          <w:rFonts w:ascii="Tahoma" w:hAnsi="Tahoma" w:cs="Tahoma"/>
          <w:b/>
          <w:color w:val="FF0000"/>
          <w:sz w:val="20"/>
          <w:u w:color="FF0000"/>
        </w:rPr>
        <w:t>[</w:t>
      </w:r>
      <w:r w:rsidR="00312A58" w:rsidRPr="00DD7155">
        <w:rPr>
          <w:rFonts w:ascii="Tahoma" w:hAnsi="Tahoma" w:cs="Tahoma"/>
          <w:b/>
          <w:sz w:val="20"/>
        </w:rPr>
        <w:t>ОТЧЕТНЫЙ ПЕРИОД</w:t>
      </w:r>
      <w:r w:rsidR="00312A58" w:rsidRPr="00DD7155">
        <w:rPr>
          <w:rFonts w:ascii="Tahoma" w:hAnsi="Tahoma" w:cs="Tahoma"/>
          <w:sz w:val="20"/>
        </w:rPr>
        <w:t xml:space="preserve"> </w:t>
      </w:r>
      <w:r w:rsidRPr="00DD7155">
        <w:rPr>
          <w:rFonts w:ascii="Tahoma" w:hAnsi="Tahoma" w:cs="Tahoma"/>
          <w:sz w:val="20"/>
        </w:rPr>
        <w:t>– период времени, в котором Подрядчиком фактически выполнялись работы. Отчетным периодом признаются следующие периоды:</w:t>
      </w:r>
    </w:p>
    <w:p w14:paraId="4D87AAFC" w14:textId="77777777" w:rsidR="003A517D" w:rsidRPr="00DD7155" w:rsidRDefault="003A517D"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период, который начинается с 26 числа предыдущего месяца и заканчивается 25 числа текущего месяца (исключение указанные ниже периоды).</w:t>
      </w:r>
    </w:p>
    <w:p w14:paraId="68B75857" w14:textId="77777777" w:rsidR="003A517D" w:rsidRPr="00DD7155" w:rsidRDefault="003A517D"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с 26 ноября по 31 декабря;</w:t>
      </w:r>
    </w:p>
    <w:p w14:paraId="5CC4F6CB" w14:textId="7B80124B" w:rsidR="003A517D" w:rsidRPr="00DD7155" w:rsidRDefault="003A517D" w:rsidP="002F68A6">
      <w:pPr>
        <w:pStyle w:val="1112"/>
        <w:numPr>
          <w:ilvl w:val="0"/>
          <w:numId w:val="28"/>
        </w:numPr>
        <w:tabs>
          <w:tab w:val="left" w:pos="284"/>
          <w:tab w:val="left" w:pos="924"/>
        </w:tabs>
        <w:spacing w:before="120" w:after="240"/>
        <w:rPr>
          <w:rFonts w:ascii="Tahoma" w:hAnsi="Tahoma" w:cs="Tahoma"/>
          <w:sz w:val="20"/>
        </w:rPr>
      </w:pPr>
      <w:r w:rsidRPr="00DD7155">
        <w:rPr>
          <w:rFonts w:ascii="Tahoma" w:hAnsi="Tahoma" w:cs="Tahoma"/>
          <w:sz w:val="20"/>
        </w:rPr>
        <w:t>с 01 января по 25 января.</w:t>
      </w:r>
      <w:r w:rsidR="00526E69" w:rsidRPr="00526E69">
        <w:rPr>
          <w:rFonts w:ascii="Tahoma" w:hAnsi="Tahoma" w:cs="Tahoma"/>
          <w:b/>
          <w:color w:val="FF0000"/>
          <w:sz w:val="20"/>
        </w:rPr>
        <w:t>]</w:t>
      </w:r>
      <w:r w:rsidRPr="00DD7155">
        <w:rPr>
          <w:rStyle w:val="ad"/>
          <w:rFonts w:ascii="Tahoma" w:hAnsi="Tahoma" w:cs="Tahoma"/>
          <w:sz w:val="20"/>
        </w:rPr>
        <w:footnoteReference w:id="357"/>
      </w:r>
    </w:p>
    <w:p w14:paraId="77DD4B97" w14:textId="59453D27" w:rsidR="008D4E00"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bookmarkStart w:id="408" w:name="_Toc528579889"/>
      <w:r w:rsidRPr="00526E69">
        <w:rPr>
          <w:rFonts w:ascii="Tahoma" w:hAnsi="Tahoma" w:cs="Tahoma"/>
          <w:b/>
          <w:color w:val="FF0000"/>
          <w:sz w:val="20"/>
        </w:rPr>
        <w:t>[</w:t>
      </w:r>
      <w:r w:rsidR="00084F51" w:rsidRPr="00033813">
        <w:rPr>
          <w:rFonts w:ascii="Tahoma" w:hAnsi="Tahoma" w:cs="Tahoma"/>
          <w:b/>
          <w:sz w:val="20"/>
          <w:highlight w:val="darkMagenta"/>
        </w:rPr>
        <w:t>ОТЧЕТНЫЙ МЕСЯЦ ПО КОММЕРЧЕСКОМУ КРЕДИТУ (ОТЧЕТНЫЙ МЕСЯЦ)</w:t>
      </w:r>
      <w:r w:rsidR="00084F51" w:rsidRPr="00DD7155">
        <w:rPr>
          <w:rFonts w:ascii="Tahoma" w:hAnsi="Tahoma" w:cs="Tahoma"/>
          <w:b/>
          <w:sz w:val="20"/>
        </w:rPr>
        <w:t xml:space="preserve"> </w:t>
      </w:r>
      <w:r w:rsidR="008D4E00" w:rsidRPr="00DD7155">
        <w:rPr>
          <w:rFonts w:ascii="Tahoma" w:hAnsi="Tahoma" w:cs="Tahoma"/>
          <w:sz w:val="20"/>
        </w:rPr>
        <w:t>– период времени для расчета Процентов за пользование коммерческим кредитом, который начинается с первого календарного дня месяца и заканчивается последним календарным днем месяца.</w:t>
      </w:r>
      <w:r w:rsidRPr="00526E69">
        <w:rPr>
          <w:rFonts w:ascii="Tahoma" w:hAnsi="Tahoma" w:cs="Tahoma"/>
          <w:b/>
          <w:color w:val="FF0000"/>
          <w:sz w:val="20"/>
        </w:rPr>
        <w:t>]</w:t>
      </w:r>
    </w:p>
    <w:p w14:paraId="7FC8A451" w14:textId="0A227D3B" w:rsidR="00EC1BA0" w:rsidRPr="00DD7155" w:rsidRDefault="00EF04F1" w:rsidP="00EC1BA0">
      <w:pPr>
        <w:pStyle w:val="afff1"/>
        <w:numPr>
          <w:ilvl w:val="1"/>
          <w:numId w:val="13"/>
        </w:numPr>
        <w:tabs>
          <w:tab w:val="left" w:pos="284"/>
        </w:tabs>
        <w:spacing w:before="120" w:after="240"/>
        <w:ind w:left="142" w:hanging="1135"/>
        <w:rPr>
          <w:rFonts w:ascii="Tahoma" w:hAnsi="Tahoma" w:cs="Tahoma"/>
          <w:sz w:val="20"/>
          <w:highlight w:val="lightGray"/>
        </w:rPr>
      </w:pPr>
      <w:r w:rsidRPr="00526E69">
        <w:rPr>
          <w:rFonts w:ascii="Tahoma" w:hAnsi="Tahoma" w:cs="Tahoma"/>
          <w:b/>
          <w:color w:val="FF0000"/>
          <w:sz w:val="20"/>
          <w:u w:color="FF0000"/>
        </w:rPr>
        <w:t>[</w:t>
      </w:r>
      <w:r w:rsidR="00EC1BA0" w:rsidRPr="00DD7155">
        <w:rPr>
          <w:rFonts w:ascii="Tahoma" w:hAnsi="Tahoma" w:cs="Tahoma"/>
          <w:b/>
          <w:sz w:val="20"/>
        </w:rPr>
        <w:t>ПЕРЕЧЕНЬ СМОНТИРОВАННОГО/УСТАНОВЛЕННОГО ОБОРУДОВАНИЯ ПО ОБЪЕКТУ ПО ФОРМЕ НН.КС-2.3 (ПЕРЕЧЕНЬ ОБОРУДОВАНИЯ ФОРМЫ НН.КС-2.3)</w:t>
      </w:r>
      <w:r w:rsidR="00EC1BA0" w:rsidRPr="00DD7155">
        <w:rPr>
          <w:rFonts w:ascii="Tahoma" w:hAnsi="Tahoma" w:cs="Tahoma"/>
          <w:sz w:val="20"/>
        </w:rPr>
        <w:t xml:space="preserve"> - документ, составленный по форме НН.КС-2.3, оформляемый для расшифровки смонтированного /установленного /не подлежащего монтажу (за исключением транспортных средств) оборудования между Подрядчиком и Заказчиком.</w:t>
      </w:r>
      <w:r w:rsidRPr="00526E69">
        <w:rPr>
          <w:rFonts w:ascii="Tahoma" w:hAnsi="Tahoma" w:cs="Tahoma"/>
          <w:b/>
          <w:color w:val="FF0000"/>
          <w:sz w:val="20"/>
        </w:rPr>
        <w:t>]</w:t>
      </w:r>
      <w:r>
        <w:rPr>
          <w:rStyle w:val="ad"/>
          <w:b/>
          <w:color w:val="FF0000"/>
        </w:rPr>
        <w:footnoteReference w:id="358"/>
      </w:r>
    </w:p>
    <w:p w14:paraId="0B3CA6E3" w14:textId="6A0B1DAE"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ПЕРСОНАЛ</w:t>
      </w:r>
      <w:r w:rsidRPr="00DD7155">
        <w:rPr>
          <w:rFonts w:ascii="Tahoma" w:hAnsi="Tahoma" w:cs="Tahoma"/>
          <w:sz w:val="20"/>
        </w:rPr>
        <w:t xml:space="preserve"> </w:t>
      </w:r>
      <w:r w:rsidR="003A517D" w:rsidRPr="00DD7155">
        <w:rPr>
          <w:rFonts w:ascii="Tahoma" w:hAnsi="Tahoma" w:cs="Tahoma"/>
          <w:sz w:val="20"/>
        </w:rPr>
        <w:t>– работники Подрядчика, Субподрядчиков и иные привлеченные к выполнению Договора физические лица, которые непосредственно будут выполнять Договор на стороне Подрядчика.</w:t>
      </w:r>
      <w:bookmarkEnd w:id="408"/>
    </w:p>
    <w:p w14:paraId="30DAFD7A" w14:textId="74276994" w:rsidR="003A517D" w:rsidRPr="00DD7155" w:rsidRDefault="00297769" w:rsidP="002D59C7">
      <w:pPr>
        <w:pStyle w:val="afff1"/>
        <w:numPr>
          <w:ilvl w:val="1"/>
          <w:numId w:val="13"/>
        </w:numPr>
        <w:tabs>
          <w:tab w:val="left" w:pos="284"/>
        </w:tabs>
        <w:spacing w:before="120" w:after="240"/>
        <w:ind w:left="142" w:hanging="1135"/>
        <w:rPr>
          <w:rFonts w:ascii="Tahoma" w:hAnsi="Tahoma" w:cs="Tahoma"/>
          <w:b/>
          <w:sz w:val="20"/>
        </w:rPr>
      </w:pPr>
      <w:bookmarkStart w:id="409" w:name="_Toc528579891"/>
      <w:r w:rsidRPr="00526E69">
        <w:rPr>
          <w:rFonts w:ascii="Tahoma" w:hAnsi="Tahoma" w:cs="Tahoma"/>
          <w:b/>
          <w:color w:val="FF0000"/>
          <w:sz w:val="20"/>
          <w:u w:color="FF0000"/>
        </w:rPr>
        <w:t>[</w:t>
      </w:r>
      <w:r w:rsidR="00312A58" w:rsidRPr="00DD7155">
        <w:rPr>
          <w:rFonts w:ascii="Tahoma" w:hAnsi="Tahoma" w:cs="Tahoma"/>
          <w:b/>
          <w:sz w:val="20"/>
        </w:rPr>
        <w:t>ПОС</w:t>
      </w:r>
      <w:r w:rsidR="00312A58" w:rsidRPr="00DD7155">
        <w:rPr>
          <w:rFonts w:ascii="Tahoma" w:hAnsi="Tahoma" w:cs="Tahoma"/>
          <w:sz w:val="20"/>
        </w:rPr>
        <w:t xml:space="preserve"> </w:t>
      </w:r>
      <w:r w:rsidR="003A517D" w:rsidRPr="00DD7155">
        <w:rPr>
          <w:rFonts w:ascii="Tahoma" w:hAnsi="Tahoma" w:cs="Tahoma"/>
          <w:sz w:val="20"/>
        </w:rPr>
        <w:t xml:space="preserve">– проект организации строительства, являющийся неотъемлемой частью </w:t>
      </w:r>
      <w:r w:rsidR="0065527F">
        <w:rPr>
          <w:rFonts w:ascii="Tahoma" w:hAnsi="Tahoma" w:cs="Tahoma"/>
          <w:sz w:val="20"/>
        </w:rPr>
        <w:t>ПД</w:t>
      </w:r>
      <w:r w:rsidR="003A517D" w:rsidRPr="00DD7155">
        <w:rPr>
          <w:rFonts w:ascii="Tahoma" w:hAnsi="Tahoma" w:cs="Tahoma"/>
          <w:sz w:val="20"/>
        </w:rPr>
        <w:t xml:space="preserve"> в соответствии с СП 48.13330.2019.</w:t>
      </w:r>
      <w:bookmarkEnd w:id="409"/>
      <w:r w:rsidR="000151BA" w:rsidRPr="000151BA">
        <w:rPr>
          <w:rFonts w:ascii="Tahoma" w:hAnsi="Tahoma" w:cs="Tahoma"/>
          <w:b/>
          <w:color w:val="FF0000"/>
          <w:sz w:val="20"/>
        </w:rPr>
        <w:t xml:space="preserve"> </w:t>
      </w:r>
      <w:r w:rsidR="000151BA" w:rsidRPr="00526E69">
        <w:rPr>
          <w:rFonts w:ascii="Tahoma" w:hAnsi="Tahoma" w:cs="Tahoma"/>
          <w:b/>
          <w:color w:val="FF0000"/>
          <w:sz w:val="20"/>
        </w:rPr>
        <w:t>]</w:t>
      </w:r>
      <w:r w:rsidR="000151BA">
        <w:rPr>
          <w:rStyle w:val="ad"/>
          <w:b/>
          <w:color w:val="FF0000"/>
        </w:rPr>
        <w:footnoteReference w:id="359"/>
      </w:r>
    </w:p>
    <w:p w14:paraId="5C3AEED6" w14:textId="73C5BE10"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highlight w:val="magenta"/>
        </w:rPr>
      </w:pPr>
      <w:bookmarkStart w:id="410" w:name="_Toc528579892"/>
      <w:r w:rsidRPr="00526E69">
        <w:rPr>
          <w:rFonts w:ascii="Tahoma" w:hAnsi="Tahoma" w:cs="Tahoma"/>
          <w:b/>
          <w:color w:val="FF0000"/>
          <w:sz w:val="20"/>
          <w:u w:color="FF0000"/>
        </w:rPr>
        <w:t>[</w:t>
      </w:r>
      <w:r w:rsidR="00312A58" w:rsidRPr="00DD7155">
        <w:rPr>
          <w:rFonts w:ascii="Tahoma" w:hAnsi="Tahoma" w:cs="Tahoma"/>
          <w:b/>
          <w:sz w:val="20"/>
          <w:highlight w:val="magenta"/>
        </w:rPr>
        <w:t xml:space="preserve">ПРАВА НА ПРОГРАММНОЕ ОБЕСПЕЧЕНИЕ (ПРАВА НА ПО) </w:t>
      </w:r>
      <w:r w:rsidR="003A517D" w:rsidRPr="00DD7155">
        <w:rPr>
          <w:rFonts w:ascii="Tahoma" w:hAnsi="Tahoma" w:cs="Tahoma"/>
          <w:sz w:val="20"/>
        </w:rPr>
        <w:t>– права использования программного обеспечения, передаваемые Подрядчиком Заказчику по Договору за вознаграждение на условиях, изложенных в Приложении «Порядок передачи и использования прав на ПО».</w:t>
      </w:r>
      <w:r w:rsidRPr="00526E69">
        <w:rPr>
          <w:rFonts w:ascii="Tahoma" w:hAnsi="Tahoma" w:cs="Tahoma"/>
          <w:b/>
          <w:color w:val="FF0000"/>
          <w:sz w:val="20"/>
        </w:rPr>
        <w:t>]</w:t>
      </w:r>
    </w:p>
    <w:p w14:paraId="5BE96673" w14:textId="270A4CAD"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312A58" w:rsidRPr="001705E9">
        <w:rPr>
          <w:rFonts w:ascii="Tahoma" w:hAnsi="Tahoma" w:cs="Tahoma"/>
          <w:b/>
          <w:sz w:val="20"/>
        </w:rPr>
        <w:t>ПРИЕМОЧНАЯ КОМИССИЯ</w:t>
      </w:r>
      <w:r w:rsidR="00312A58" w:rsidRPr="001705E9">
        <w:rPr>
          <w:rFonts w:ascii="Tahoma" w:hAnsi="Tahoma" w:cs="Tahoma"/>
          <w:sz w:val="20"/>
        </w:rPr>
        <w:t xml:space="preserve"> </w:t>
      </w:r>
      <w:r w:rsidR="003A517D" w:rsidRPr="001705E9">
        <w:rPr>
          <w:rFonts w:ascii="Tahoma" w:hAnsi="Tahoma" w:cs="Tahoma"/>
          <w:sz w:val="20"/>
        </w:rPr>
        <w:t xml:space="preserve">– комиссия, назначаемая распоряжением Заказчика для приемки в эксплуатацию законченного строительством Объекта </w:t>
      </w:r>
      <w:r w:rsidRPr="001705E9">
        <w:rPr>
          <w:rFonts w:ascii="Tahoma" w:hAnsi="Tahoma" w:cs="Tahoma"/>
          <w:b/>
          <w:color w:val="FF0000"/>
          <w:sz w:val="20"/>
          <w:u w:color="FF0000"/>
        </w:rPr>
        <w:t>[</w:t>
      </w:r>
      <w:r w:rsidR="003A517D" w:rsidRPr="001705E9">
        <w:rPr>
          <w:rFonts w:ascii="Tahoma" w:hAnsi="Tahoma" w:cs="Tahoma"/>
          <w:sz w:val="20"/>
          <w:highlight w:val="darkGreen"/>
        </w:rPr>
        <w:t xml:space="preserve">и/или </w:t>
      </w:r>
      <w:r w:rsidR="00B95B32" w:rsidRPr="001705E9">
        <w:rPr>
          <w:rFonts w:ascii="Tahoma" w:hAnsi="Tahoma" w:cs="Tahoma"/>
          <w:sz w:val="20"/>
        </w:rPr>
        <w:t xml:space="preserve"> </w:t>
      </w:r>
      <w:r w:rsidR="00B95B32" w:rsidRPr="001705E9">
        <w:rPr>
          <w:rFonts w:ascii="Tahoma" w:hAnsi="Tahoma" w:cs="Tahoma"/>
          <w:b/>
          <w:color w:val="FF0000"/>
          <w:sz w:val="18"/>
          <w:u w:color="FF0000"/>
        </w:rPr>
        <w:t>[</w:t>
      </w:r>
      <w:r w:rsidR="00B95B32" w:rsidRPr="001705E9">
        <w:rPr>
          <w:rFonts w:ascii="Tahoma" w:hAnsi="Tahoma" w:cs="Tahoma"/>
          <w:sz w:val="20"/>
          <w:highlight w:val="darkGreen"/>
        </w:rPr>
        <w:t>Этапа</w:t>
      </w:r>
      <w:r w:rsidR="00B95B32" w:rsidRPr="001705E9">
        <w:rPr>
          <w:rFonts w:ascii="Tahoma" w:hAnsi="Tahoma" w:cs="Tahoma"/>
          <w:b/>
          <w:color w:val="FF0000"/>
          <w:sz w:val="18"/>
          <w:u w:color="FF0000"/>
        </w:rPr>
        <w:t>]  [</w:t>
      </w:r>
      <w:r w:rsidR="00B95B32" w:rsidRPr="001705E9">
        <w:rPr>
          <w:rFonts w:ascii="Tahoma" w:hAnsi="Tahoma" w:cs="Tahoma"/>
          <w:sz w:val="20"/>
        </w:rPr>
        <w:t>/</w:t>
      </w:r>
      <w:r w:rsidR="00B95B32" w:rsidRPr="001705E9">
        <w:rPr>
          <w:rFonts w:ascii="Tahoma" w:hAnsi="Tahoma" w:cs="Tahoma"/>
          <w:sz w:val="20"/>
          <w:highlight w:val="darkGreen"/>
        </w:rPr>
        <w:t>ПК</w:t>
      </w:r>
      <w:r w:rsidR="00B95B32" w:rsidRPr="001705E9">
        <w:rPr>
          <w:rFonts w:ascii="Tahoma" w:hAnsi="Tahoma" w:cs="Tahoma"/>
          <w:b/>
          <w:color w:val="FF0000"/>
          <w:sz w:val="18"/>
          <w:u w:color="FF0000"/>
        </w:rPr>
        <w:t>] [</w:t>
      </w:r>
      <w:r w:rsidR="00B95B32" w:rsidRPr="001705E9">
        <w:rPr>
          <w:rFonts w:ascii="Tahoma" w:hAnsi="Tahoma" w:cs="Tahoma"/>
          <w:sz w:val="20"/>
        </w:rPr>
        <w:t>/</w:t>
      </w:r>
      <w:r w:rsidR="00B95B32" w:rsidRPr="001705E9">
        <w:rPr>
          <w:rFonts w:ascii="Tahoma" w:hAnsi="Tahoma" w:cs="Tahoma"/>
          <w:sz w:val="20"/>
          <w:highlight w:val="darkGreen"/>
        </w:rPr>
        <w:t>Титульного объект</w:t>
      </w:r>
      <w:r w:rsidR="00B95B32" w:rsidRPr="001705E9">
        <w:rPr>
          <w:rFonts w:ascii="Tahoma" w:hAnsi="Tahoma" w:cs="Tahoma"/>
          <w:sz w:val="20"/>
        </w:rPr>
        <w:t>а</w:t>
      </w:r>
      <w:r w:rsidR="00B95B32" w:rsidRPr="001705E9">
        <w:rPr>
          <w:rFonts w:ascii="Tahoma" w:hAnsi="Tahoma" w:cs="Tahoma"/>
          <w:b/>
          <w:color w:val="FF0000"/>
          <w:sz w:val="18"/>
          <w:u w:color="FF0000"/>
        </w:rPr>
        <w:t>]</w:t>
      </w:r>
      <w:r w:rsidR="00445B40" w:rsidRPr="001705E9">
        <w:rPr>
          <w:rFonts w:ascii="Tahoma" w:hAnsi="Tahoma" w:cs="Tahoma"/>
          <w:b/>
          <w:color w:val="FF0000"/>
          <w:sz w:val="18"/>
          <w:u w:color="FF0000"/>
        </w:rPr>
        <w:t xml:space="preserve"> </w:t>
      </w:r>
      <w:r w:rsidRPr="001705E9">
        <w:rPr>
          <w:rFonts w:ascii="Tahoma" w:hAnsi="Tahoma" w:cs="Tahoma"/>
          <w:b/>
          <w:color w:val="FF0000"/>
          <w:sz w:val="18"/>
          <w:u w:color="FF0000"/>
        </w:rPr>
        <w:t>]</w:t>
      </w:r>
      <w:r w:rsidR="003A517D" w:rsidRPr="001705E9">
        <w:rPr>
          <w:rFonts w:ascii="Tahoma" w:hAnsi="Tahoma" w:cs="Tahoma"/>
          <w:sz w:val="20"/>
        </w:rPr>
        <w:t>.</w:t>
      </w:r>
      <w:bookmarkEnd w:id="410"/>
      <w:r w:rsidRPr="00526E69">
        <w:rPr>
          <w:rFonts w:ascii="Tahoma" w:hAnsi="Tahoma" w:cs="Tahoma"/>
          <w:b/>
          <w:color w:val="FF0000"/>
          <w:sz w:val="20"/>
        </w:rPr>
        <w:t>]</w:t>
      </w:r>
      <w:r w:rsidR="000151BA" w:rsidRPr="000151BA">
        <w:rPr>
          <w:rStyle w:val="ad"/>
          <w:b/>
          <w:color w:val="FF0000"/>
          <w:u w:color="FF0000"/>
        </w:rPr>
        <w:t xml:space="preserve"> </w:t>
      </w:r>
    </w:p>
    <w:p w14:paraId="240C3A66" w14:textId="4BFF77A2"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411" w:name="_Toc528579893"/>
      <w:r w:rsidRPr="00DD7155">
        <w:rPr>
          <w:rFonts w:ascii="Tahoma" w:hAnsi="Tahoma" w:cs="Tahoma"/>
          <w:b/>
          <w:sz w:val="20"/>
        </w:rPr>
        <w:t>ПРИОБЪЕКТНЫЙ СКЛАД</w:t>
      </w:r>
      <w:r w:rsidRPr="00DD7155">
        <w:rPr>
          <w:rFonts w:ascii="Tahoma" w:hAnsi="Tahoma" w:cs="Tahoma"/>
          <w:sz w:val="20"/>
        </w:rPr>
        <w:t xml:space="preserve"> </w:t>
      </w:r>
      <w:r w:rsidR="003A517D" w:rsidRPr="00DD7155">
        <w:rPr>
          <w:rFonts w:ascii="Tahoma" w:hAnsi="Tahoma" w:cs="Tahoma"/>
          <w:sz w:val="20"/>
        </w:rPr>
        <w:t xml:space="preserve">– склад для хранения всех МТР Подрядчика </w:t>
      </w:r>
      <w:r w:rsidR="00526E69" w:rsidRPr="00526E69">
        <w:rPr>
          <w:rFonts w:ascii="Tahoma" w:hAnsi="Tahoma" w:cs="Tahoma"/>
          <w:b/>
          <w:color w:val="FF0000"/>
          <w:sz w:val="20"/>
          <w:u w:color="FF0000"/>
        </w:rPr>
        <w:t>[</w:t>
      </w:r>
      <w:r w:rsidR="003A517D" w:rsidRPr="00DD7155">
        <w:rPr>
          <w:rFonts w:ascii="Tahoma" w:hAnsi="Tahoma" w:cs="Tahoma"/>
          <w:sz w:val="20"/>
        </w:rPr>
        <w:t>и Заказчика</w:t>
      </w:r>
      <w:r w:rsidR="00526E69" w:rsidRPr="00526E69">
        <w:rPr>
          <w:rFonts w:ascii="Tahoma" w:hAnsi="Tahoma" w:cs="Tahoma"/>
          <w:b/>
          <w:color w:val="FF0000"/>
          <w:sz w:val="20"/>
        </w:rPr>
        <w:t>]</w:t>
      </w:r>
      <w:r w:rsidR="003A517D" w:rsidRPr="00DD7155">
        <w:rPr>
          <w:rFonts w:ascii="Tahoma" w:hAnsi="Tahoma" w:cs="Tahoma"/>
          <w:sz w:val="20"/>
        </w:rPr>
        <w:t>, находящийся в непосредственной близости от Объекта.</w:t>
      </w:r>
      <w:bookmarkEnd w:id="411"/>
      <w:r w:rsidR="003A517D" w:rsidRPr="00DD7155">
        <w:rPr>
          <w:rFonts w:ascii="Tahoma" w:hAnsi="Tahoma" w:cs="Tahoma"/>
          <w:sz w:val="20"/>
        </w:rPr>
        <w:t xml:space="preserve"> </w:t>
      </w:r>
    </w:p>
    <w:p w14:paraId="04290EC2" w14:textId="5F7D588B" w:rsidR="003A517D" w:rsidRPr="00DD7155" w:rsidRDefault="00312A58" w:rsidP="002D59C7">
      <w:pPr>
        <w:pStyle w:val="afff1"/>
        <w:numPr>
          <w:ilvl w:val="1"/>
          <w:numId w:val="13"/>
        </w:numPr>
        <w:tabs>
          <w:tab w:val="left" w:pos="284"/>
        </w:tabs>
        <w:spacing w:before="120" w:after="240"/>
        <w:ind w:left="142" w:hanging="1135"/>
        <w:rPr>
          <w:rFonts w:ascii="Tahoma" w:hAnsi="Tahoma" w:cs="Tahoma"/>
          <w:sz w:val="20"/>
        </w:rPr>
      </w:pPr>
      <w:bookmarkStart w:id="412" w:name="_Toc528579894"/>
      <w:r w:rsidRPr="00DD7155">
        <w:rPr>
          <w:rFonts w:ascii="Tahoma" w:hAnsi="Tahoma" w:cs="Tahoma"/>
          <w:b/>
          <w:sz w:val="20"/>
        </w:rPr>
        <w:t>ПРОЕКТ ПРОИЗВОДСТВА РАБОТ (ППР)</w:t>
      </w:r>
      <w:r w:rsidRPr="00DD7155">
        <w:rPr>
          <w:rFonts w:ascii="Tahoma" w:hAnsi="Tahoma" w:cs="Tahoma"/>
          <w:sz w:val="20"/>
        </w:rPr>
        <w:t xml:space="preserve"> </w:t>
      </w:r>
      <w:r w:rsidR="003A517D" w:rsidRPr="00DD7155">
        <w:rPr>
          <w:rFonts w:ascii="Tahoma" w:hAnsi="Tahoma" w:cs="Tahoma"/>
          <w:sz w:val="20"/>
        </w:rPr>
        <w:t xml:space="preserve">– организационно-технологический документ, разрабатываемый Подрядчиком </w:t>
      </w:r>
      <w:bookmarkEnd w:id="412"/>
      <w:r w:rsidR="003A517D" w:rsidRPr="00DD7155">
        <w:rPr>
          <w:rFonts w:ascii="Tahoma" w:hAnsi="Tahoma" w:cs="Tahoma"/>
          <w:sz w:val="20"/>
        </w:rPr>
        <w:t xml:space="preserve">на основе ПОС на выполнение отдельного вида строительно-монтажных работ с целью отражения технологии строительно-монтажных работ и обеспечения безопасных условий труда. </w:t>
      </w:r>
    </w:p>
    <w:p w14:paraId="3627E8B1" w14:textId="0B5D3542"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highlight w:val="darkRed"/>
        </w:rPr>
      </w:pPr>
      <w:r w:rsidRPr="00526E69">
        <w:rPr>
          <w:rFonts w:ascii="Tahoma" w:hAnsi="Tahoma" w:cs="Tahoma"/>
          <w:b/>
          <w:color w:val="FF0000"/>
          <w:sz w:val="20"/>
          <w:u w:color="FF0000"/>
        </w:rPr>
        <w:t>[</w:t>
      </w:r>
      <w:r w:rsidR="00312A58" w:rsidRPr="00DD7155">
        <w:rPr>
          <w:rFonts w:ascii="Tahoma" w:hAnsi="Tahoma" w:cs="Tahoma"/>
          <w:b/>
          <w:sz w:val="20"/>
          <w:highlight w:val="darkRed"/>
        </w:rPr>
        <w:t xml:space="preserve">ПРОЧИЕ КОМПЕНСИРУЕМЫ ЗАТРАТЫ (ПКЗ) </w:t>
      </w:r>
      <w:r w:rsidR="003A517D" w:rsidRPr="00DD7155">
        <w:rPr>
          <w:rFonts w:ascii="Tahoma" w:hAnsi="Tahoma" w:cs="Tahoma"/>
          <w:b/>
          <w:sz w:val="20"/>
        </w:rPr>
        <w:t>-</w:t>
      </w:r>
      <w:r w:rsidR="003A517D" w:rsidRPr="00DD7155">
        <w:rPr>
          <w:rFonts w:ascii="Tahoma" w:hAnsi="Tahoma" w:cs="Tahoma"/>
          <w:sz w:val="20"/>
        </w:rPr>
        <w:t xml:space="preserve"> прочие компенсируемые затраты, перечисленные в Приложении «Перечень ПКЗ», а также в РДЦ и подлежащие компенсации на условиях Договора.</w:t>
      </w:r>
      <w:r w:rsidR="00C55166" w:rsidRPr="00DD7155">
        <w:rPr>
          <w:rFonts w:ascii="Tahoma" w:hAnsi="Tahoma" w:cs="Tahoma"/>
          <w:b/>
          <w:color w:val="FF0000"/>
          <w:sz w:val="20"/>
        </w:rPr>
        <w:t xml:space="preserve"> </w:t>
      </w:r>
      <w:r w:rsidRPr="00526E69">
        <w:rPr>
          <w:rFonts w:ascii="Tahoma" w:hAnsi="Tahoma" w:cs="Tahoma"/>
          <w:b/>
          <w:color w:val="FF0000"/>
          <w:sz w:val="20"/>
        </w:rPr>
        <w:t>]</w:t>
      </w:r>
    </w:p>
    <w:p w14:paraId="34169B54" w14:textId="512C50B4" w:rsidR="003A517D" w:rsidRPr="00DD7155" w:rsidRDefault="00526E69" w:rsidP="00845344">
      <w:pPr>
        <w:pStyle w:val="afff1"/>
        <w:numPr>
          <w:ilvl w:val="1"/>
          <w:numId w:val="13"/>
        </w:numPr>
        <w:shd w:val="clear" w:color="auto" w:fill="EAF1DD" w:themeFill="accent3" w:themeFillTint="33"/>
        <w:tabs>
          <w:tab w:val="left" w:pos="284"/>
        </w:tabs>
        <w:spacing w:before="120" w:after="240"/>
        <w:ind w:left="142" w:hanging="1135"/>
        <w:rPr>
          <w:rFonts w:ascii="Tahoma" w:hAnsi="Tahoma" w:cs="Tahoma"/>
          <w:sz w:val="20"/>
        </w:rPr>
      </w:pPr>
      <w:bookmarkStart w:id="413" w:name="_Toc528579897"/>
      <w:r w:rsidRPr="00526E69">
        <w:rPr>
          <w:rFonts w:ascii="Tahoma" w:hAnsi="Tahoma" w:cs="Tahoma"/>
          <w:b/>
          <w:color w:val="FF0000"/>
          <w:sz w:val="20"/>
          <w:u w:color="FF0000"/>
        </w:rPr>
        <w:t>[</w:t>
      </w:r>
      <w:r w:rsidR="00312A58" w:rsidRPr="00DD7155">
        <w:rPr>
          <w:rFonts w:ascii="Tahoma" w:hAnsi="Tahoma" w:cs="Tahoma"/>
          <w:b/>
          <w:sz w:val="20"/>
        </w:rPr>
        <w:t>ПУСКОНАЛАДОЧНЫЕ РАБОТЫ (ПНР)</w:t>
      </w:r>
      <w:r w:rsidR="00312A58" w:rsidRPr="00DD7155">
        <w:rPr>
          <w:rFonts w:ascii="Tahoma" w:hAnsi="Tahoma" w:cs="Tahoma"/>
          <w:sz w:val="20"/>
        </w:rPr>
        <w:t xml:space="preserve"> </w:t>
      </w:r>
      <w:r w:rsidR="003A517D" w:rsidRPr="00DD7155">
        <w:rPr>
          <w:rFonts w:ascii="Tahoma" w:hAnsi="Tahoma" w:cs="Tahoma"/>
          <w:sz w:val="20"/>
        </w:rPr>
        <w:t xml:space="preserve">– это комплекс работ, выполняемых в период подготовки и проведения </w:t>
      </w:r>
      <w:r w:rsidRPr="00526E69">
        <w:rPr>
          <w:rFonts w:ascii="Tahoma" w:hAnsi="Tahoma" w:cs="Tahoma"/>
          <w:b/>
          <w:color w:val="FF0000"/>
          <w:sz w:val="20"/>
          <w:u w:color="FF0000"/>
        </w:rPr>
        <w:t>[</w:t>
      </w:r>
      <w:r w:rsidR="003A517D" w:rsidRPr="00DD7155">
        <w:rPr>
          <w:rFonts w:ascii="Tahoma" w:hAnsi="Tahoma" w:cs="Tahoma"/>
          <w:sz w:val="20"/>
        </w:rPr>
        <w:t>Индивидуальных испытаний</w:t>
      </w:r>
      <w:r w:rsidRPr="00526E69">
        <w:rPr>
          <w:rFonts w:ascii="Tahoma" w:hAnsi="Tahoma" w:cs="Tahoma"/>
          <w:b/>
          <w:color w:val="FF0000"/>
          <w:sz w:val="20"/>
        </w:rPr>
        <w:t>]</w:t>
      </w:r>
      <w:r w:rsidR="003A517D" w:rsidRPr="00DD7155">
        <w:rPr>
          <w:rFonts w:ascii="Tahoma" w:hAnsi="Tahoma" w:cs="Tahoma"/>
          <w:sz w:val="20"/>
        </w:rPr>
        <w:t xml:space="preserve"> и </w:t>
      </w:r>
      <w:r w:rsidRPr="00526E69">
        <w:rPr>
          <w:rFonts w:ascii="Tahoma" w:hAnsi="Tahoma" w:cs="Tahoma"/>
          <w:b/>
          <w:color w:val="FF0000"/>
          <w:sz w:val="20"/>
          <w:u w:color="FF0000"/>
        </w:rPr>
        <w:t>[</w:t>
      </w:r>
      <w:r w:rsidR="003A517D" w:rsidRPr="00DD7155">
        <w:rPr>
          <w:rFonts w:ascii="Tahoma" w:hAnsi="Tahoma" w:cs="Tahoma"/>
          <w:sz w:val="20"/>
        </w:rPr>
        <w:t>Комплексного опробования</w:t>
      </w:r>
      <w:r w:rsidRPr="00526E69">
        <w:rPr>
          <w:rFonts w:ascii="Tahoma" w:hAnsi="Tahoma" w:cs="Tahoma"/>
          <w:b/>
          <w:color w:val="FF0000"/>
          <w:sz w:val="20"/>
        </w:rPr>
        <w:t>]</w:t>
      </w:r>
      <w:r w:rsidR="003A517D" w:rsidRPr="00DD7155">
        <w:rPr>
          <w:rFonts w:ascii="Tahoma" w:hAnsi="Tahoma" w:cs="Tahoma"/>
          <w:sz w:val="20"/>
        </w:rPr>
        <w:t xml:space="preserve"> </w:t>
      </w:r>
      <w:r w:rsidRPr="00526E69">
        <w:rPr>
          <w:rFonts w:ascii="Tahoma" w:hAnsi="Tahoma" w:cs="Tahoma"/>
          <w:b/>
          <w:color w:val="FF0000"/>
          <w:sz w:val="20"/>
          <w:u w:color="FF0000"/>
        </w:rPr>
        <w:t>[</w:t>
      </w:r>
      <w:r w:rsidR="003A517D" w:rsidRPr="00DD7155">
        <w:rPr>
          <w:rFonts w:ascii="Tahoma" w:hAnsi="Tahoma" w:cs="Tahoma"/>
          <w:sz w:val="20"/>
        </w:rPr>
        <w:t>Оборудования/Объекта</w:t>
      </w:r>
      <w:r w:rsidR="00B95B32">
        <w:rPr>
          <w:rFonts w:ascii="Tahoma" w:hAnsi="Tahoma" w:cs="Tahoma"/>
          <w:sz w:val="2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Этапа</w:t>
      </w:r>
      <w:r w:rsidR="00B95B32" w:rsidRPr="00526E69">
        <w:rPr>
          <w:rFonts w:ascii="Tahoma" w:hAnsi="Tahoma" w:cs="Tahoma"/>
          <w:b/>
          <w:color w:val="FF0000"/>
          <w:sz w:val="18"/>
          <w:u w:color="FF0000"/>
        </w:rPr>
        <w:t>]</w:t>
      </w:r>
      <w:r w:rsidR="00B95B32">
        <w:rPr>
          <w:rFonts w:ascii="Tahoma" w:hAnsi="Tahoma" w:cs="Tahoma"/>
          <w:b/>
          <w:color w:val="FF0000"/>
          <w:sz w:val="18"/>
          <w:u w:color="FF0000"/>
        </w:rPr>
        <w:t xml:space="preserve"> </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ПК</w:t>
      </w:r>
      <w:r w:rsidR="00B95B32" w:rsidRPr="00526E69">
        <w:rPr>
          <w:rFonts w:ascii="Tahoma" w:hAnsi="Tahoma" w:cs="Tahoma"/>
          <w:b/>
          <w:color w:val="FF0000"/>
          <w:sz w:val="18"/>
          <w:u w:color="FF0000"/>
        </w:rPr>
        <w:t>]</w:t>
      </w:r>
      <w:r w:rsidR="00B95B32" w:rsidRPr="00DD7155">
        <w:rPr>
          <w:rFonts w:ascii="Tahoma" w:hAnsi="Tahoma" w:cs="Tahoma"/>
          <w:b/>
          <w:color w:val="FF0000"/>
          <w:sz w:val="18"/>
          <w:u w:color="FF0000"/>
        </w:rPr>
        <w:t xml:space="preserve"> </w:t>
      </w:r>
      <w:r w:rsidR="00B95B32" w:rsidRPr="00526E69">
        <w:rPr>
          <w:rFonts w:ascii="Tahoma" w:hAnsi="Tahoma" w:cs="Tahoma"/>
          <w:b/>
          <w:color w:val="FF0000"/>
          <w:sz w:val="18"/>
          <w:u w:color="FF0000"/>
        </w:rPr>
        <w:t>[</w:t>
      </w:r>
      <w:r w:rsidR="00B95B32" w:rsidRPr="00DD7155">
        <w:rPr>
          <w:rFonts w:ascii="Tahoma" w:hAnsi="Tahoma" w:cs="Tahoma"/>
          <w:sz w:val="20"/>
        </w:rPr>
        <w:t>/</w:t>
      </w:r>
      <w:r w:rsidR="00B95B32" w:rsidRPr="00DD7155">
        <w:rPr>
          <w:rFonts w:ascii="Tahoma" w:hAnsi="Tahoma" w:cs="Tahoma"/>
          <w:sz w:val="20"/>
          <w:highlight w:val="darkGreen"/>
        </w:rPr>
        <w:t>Титульного объект</w:t>
      </w:r>
      <w:r w:rsidR="00B95B32" w:rsidRPr="00DD7155">
        <w:rPr>
          <w:rFonts w:ascii="Tahoma" w:hAnsi="Tahoma" w:cs="Tahoma"/>
          <w:sz w:val="20"/>
        </w:rPr>
        <w:t>а</w:t>
      </w:r>
      <w:r w:rsidR="00B95B32" w:rsidRPr="00526E69">
        <w:rPr>
          <w:rFonts w:ascii="Tahoma" w:hAnsi="Tahoma" w:cs="Tahoma"/>
          <w:b/>
          <w:color w:val="FF0000"/>
          <w:sz w:val="18"/>
          <w:u w:color="FF0000"/>
        </w:rPr>
        <w:t>]</w:t>
      </w:r>
      <w:r w:rsidRPr="00526E69">
        <w:rPr>
          <w:rFonts w:ascii="Tahoma" w:hAnsi="Tahoma" w:cs="Tahoma"/>
          <w:b/>
          <w:color w:val="FF0000"/>
          <w:sz w:val="20"/>
        </w:rPr>
        <w:t>]</w:t>
      </w:r>
      <w:r w:rsidR="003A517D" w:rsidRPr="00DD7155">
        <w:rPr>
          <w:rFonts w:ascii="Tahoma" w:hAnsi="Tahoma" w:cs="Tahoma"/>
          <w:sz w:val="20"/>
        </w:rPr>
        <w:t xml:space="preserve"> с разделением работ на ("вхолостую") и ("под нагрузкой"). Состав и объем выполняемых </w:t>
      </w:r>
      <w:r w:rsidR="007B4F0C">
        <w:rPr>
          <w:rFonts w:ascii="Tahoma" w:hAnsi="Tahoma" w:cs="Tahoma"/>
          <w:sz w:val="20"/>
        </w:rPr>
        <w:t>ПНР</w:t>
      </w:r>
      <w:r w:rsidR="003A517D" w:rsidRPr="00DD7155">
        <w:rPr>
          <w:rFonts w:ascii="Tahoma" w:hAnsi="Tahoma" w:cs="Tahoma"/>
          <w:sz w:val="20"/>
        </w:rPr>
        <w:t xml:space="preserve"> должны соответствовать Требованиям и согласованной Сторонами Программе проведения пусконаладочных работ.</w:t>
      </w:r>
      <w:r w:rsidRPr="00526E69">
        <w:rPr>
          <w:rFonts w:ascii="Tahoma" w:hAnsi="Tahoma" w:cs="Tahoma"/>
          <w:b/>
          <w:color w:val="FF0000"/>
          <w:sz w:val="20"/>
        </w:rPr>
        <w:t>]</w:t>
      </w:r>
      <w:bookmarkEnd w:id="413"/>
    </w:p>
    <w:p w14:paraId="6251B4DD" w14:textId="752DB3C0" w:rsidR="003A517D" w:rsidRPr="00F16DDB" w:rsidRDefault="00312A58" w:rsidP="002D59C7">
      <w:pPr>
        <w:pStyle w:val="afff1"/>
        <w:numPr>
          <w:ilvl w:val="1"/>
          <w:numId w:val="13"/>
        </w:numPr>
        <w:tabs>
          <w:tab w:val="left" w:pos="284"/>
        </w:tabs>
        <w:spacing w:before="120" w:after="240"/>
        <w:ind w:left="142" w:hanging="1135"/>
        <w:rPr>
          <w:rFonts w:ascii="Tahoma" w:hAnsi="Tahoma" w:cs="Tahoma"/>
          <w:sz w:val="20"/>
          <w:highlight w:val="yellow"/>
        </w:rPr>
      </w:pPr>
      <w:bookmarkStart w:id="414" w:name="_Toc528579898"/>
      <w:r w:rsidRPr="00DD7155">
        <w:rPr>
          <w:rFonts w:ascii="Tahoma" w:hAnsi="Tahoma" w:cs="Tahoma"/>
          <w:b/>
          <w:sz w:val="20"/>
        </w:rPr>
        <w:t>РАБОТЫ</w:t>
      </w:r>
      <w:r w:rsidRPr="00DD7155">
        <w:rPr>
          <w:rFonts w:ascii="Tahoma" w:hAnsi="Tahoma" w:cs="Tahoma"/>
          <w:sz w:val="20"/>
        </w:rPr>
        <w:t xml:space="preserve"> </w:t>
      </w:r>
      <w:r w:rsidR="003A517D" w:rsidRPr="00DD7155">
        <w:rPr>
          <w:rFonts w:ascii="Tahoma" w:hAnsi="Tahoma" w:cs="Tahoma"/>
          <w:sz w:val="20"/>
        </w:rPr>
        <w:t xml:space="preserve">– весь комплекс работ и услуг </w:t>
      </w:r>
      <w:r w:rsidR="00526E69" w:rsidRPr="00526E69">
        <w:rPr>
          <w:rFonts w:ascii="Tahoma" w:hAnsi="Tahoma" w:cs="Tahoma"/>
          <w:b/>
          <w:color w:val="FF0000"/>
          <w:sz w:val="20"/>
          <w:u w:color="FF0000"/>
        </w:rPr>
        <w:t>[</w:t>
      </w:r>
      <w:r w:rsidR="00413579" w:rsidRPr="00DD7155">
        <w:rPr>
          <w:rFonts w:ascii="Tahoma" w:hAnsi="Tahoma" w:cs="Tahoma"/>
          <w:b/>
          <w:color w:val="FF0000"/>
          <w:sz w:val="20"/>
          <w:highlight w:val="green"/>
          <w:u w:color="FF0000"/>
        </w:rPr>
        <w:t xml:space="preserve"> </w:t>
      </w:r>
      <w:r w:rsidR="003A517D" w:rsidRPr="00DD7155">
        <w:rPr>
          <w:rFonts w:ascii="Tahoma" w:hAnsi="Tahoma" w:cs="Tahoma"/>
          <w:sz w:val="20"/>
          <w:highlight w:val="green"/>
        </w:rPr>
        <w:t xml:space="preserve">за исключением </w:t>
      </w:r>
      <w:r w:rsidR="00526E69" w:rsidRPr="00526E69">
        <w:rPr>
          <w:rFonts w:ascii="Tahoma" w:hAnsi="Tahoma" w:cs="Tahoma"/>
          <w:b/>
          <w:color w:val="FF0000"/>
          <w:sz w:val="20"/>
          <w:u w:color="FF0000"/>
        </w:rPr>
        <w:t>[</w:t>
      </w:r>
      <w:r w:rsidR="003A517D" w:rsidRPr="00DD7155">
        <w:rPr>
          <w:rFonts w:ascii="Tahoma" w:hAnsi="Tahoma" w:cs="Tahoma"/>
          <w:sz w:val="20"/>
          <w:highlight w:val="green"/>
        </w:rPr>
        <w:t>услуг, включенных в термин Услуги</w:t>
      </w:r>
      <w:r w:rsidR="00526E69" w:rsidRPr="00526E69">
        <w:rPr>
          <w:rFonts w:ascii="Tahoma" w:hAnsi="Tahoma" w:cs="Tahoma"/>
          <w:b/>
          <w:color w:val="FF0000"/>
          <w:sz w:val="20"/>
        </w:rPr>
        <w:t>]</w:t>
      </w:r>
      <w:r w:rsidR="003A517D" w:rsidRPr="00DD7155">
        <w:rPr>
          <w:rFonts w:ascii="Tahoma" w:hAnsi="Tahoma" w:cs="Tahoma"/>
          <w:sz w:val="20"/>
        </w:rPr>
        <w:t>,</w:t>
      </w:r>
      <w:r w:rsidR="00F15F2B" w:rsidRPr="00DD7155">
        <w:rPr>
          <w:rFonts w:ascii="Tahoma" w:hAnsi="Tahoma" w:cs="Tahoma"/>
          <w:sz w:val="20"/>
        </w:rPr>
        <w:t xml:space="preserve"> </w:t>
      </w:r>
      <w:r w:rsidR="00526E69" w:rsidRPr="00526E69">
        <w:rPr>
          <w:rFonts w:ascii="Tahoma" w:hAnsi="Tahoma" w:cs="Tahoma"/>
          <w:b/>
          <w:color w:val="FF0000"/>
          <w:sz w:val="20"/>
          <w:u w:color="FF0000"/>
        </w:rPr>
        <w:t>[</w:t>
      </w:r>
      <w:r w:rsidR="00F15F2B" w:rsidRPr="00DD7155">
        <w:rPr>
          <w:rFonts w:ascii="Tahoma" w:hAnsi="Tahoma" w:cs="Tahoma"/>
          <w:color w:val="00B050"/>
          <w:sz w:val="20"/>
          <w:highlight w:val="black"/>
        </w:rPr>
        <w:t>и Демонтажных работ</w:t>
      </w:r>
      <w:r w:rsidR="00526E69" w:rsidRPr="00526E69">
        <w:rPr>
          <w:rFonts w:ascii="Tahoma" w:hAnsi="Tahoma" w:cs="Tahoma"/>
          <w:b/>
          <w:color w:val="FF0000"/>
          <w:sz w:val="20"/>
        </w:rPr>
        <w:t>]</w:t>
      </w:r>
      <w:r w:rsidR="00E817AF" w:rsidRPr="00DD7155">
        <w:rPr>
          <w:rFonts w:ascii="Tahoma" w:hAnsi="Tahoma" w:cs="Tahoma"/>
          <w:b/>
          <w:color w:val="FF0000"/>
          <w:sz w:val="20"/>
          <w:highlight w:val="yellow"/>
        </w:rPr>
        <w:t>,</w:t>
      </w:r>
      <w:r w:rsidR="00413579" w:rsidRPr="00DD7155">
        <w:rPr>
          <w:rFonts w:ascii="Tahoma" w:hAnsi="Tahoma" w:cs="Tahoma"/>
          <w:b/>
          <w:color w:val="FF0000"/>
          <w:sz w:val="20"/>
        </w:rPr>
        <w:t xml:space="preserve"> </w:t>
      </w:r>
      <w:r w:rsidR="00526E69" w:rsidRPr="00526E69">
        <w:rPr>
          <w:rFonts w:ascii="Tahoma" w:hAnsi="Tahoma" w:cs="Tahoma"/>
          <w:b/>
          <w:color w:val="FF0000"/>
          <w:sz w:val="20"/>
        </w:rPr>
        <w:t>]</w:t>
      </w:r>
      <w:r w:rsidR="003A517D" w:rsidRPr="00DD7155">
        <w:rPr>
          <w:rFonts w:ascii="Tahoma" w:hAnsi="Tahoma" w:cs="Tahoma"/>
          <w:sz w:val="20"/>
          <w:highlight w:val="yellow"/>
        </w:rPr>
        <w:t xml:space="preserve"> </w:t>
      </w:r>
      <w:r w:rsidR="003A517D" w:rsidRPr="00DD7155">
        <w:rPr>
          <w:rFonts w:ascii="Tahoma" w:hAnsi="Tahoma" w:cs="Tahoma"/>
          <w:sz w:val="20"/>
        </w:rPr>
        <w:t xml:space="preserve">необходимый для </w:t>
      </w:r>
      <w:r w:rsidR="00526E69" w:rsidRPr="00526E69">
        <w:rPr>
          <w:rFonts w:ascii="Tahoma" w:hAnsi="Tahoma" w:cs="Tahoma"/>
          <w:b/>
          <w:color w:val="FF0000"/>
          <w:sz w:val="20"/>
          <w:u w:color="FF0000"/>
        </w:rPr>
        <w:t>[</w:t>
      </w:r>
      <w:r w:rsidR="004903F4" w:rsidRPr="00DD7155">
        <w:rPr>
          <w:rFonts w:ascii="Tahoma" w:hAnsi="Tahoma" w:cs="Tahoma"/>
          <w:sz w:val="20"/>
        </w:rPr>
        <w:t>строительства</w:t>
      </w:r>
      <w:r w:rsidR="00526E69" w:rsidRPr="00526E69">
        <w:rPr>
          <w:rFonts w:ascii="Tahoma" w:hAnsi="Tahoma" w:cs="Tahoma"/>
          <w:b/>
          <w:color w:val="FF0000"/>
          <w:sz w:val="20"/>
        </w:rPr>
        <w:t>]</w:t>
      </w:r>
      <w:r w:rsidR="00B0550D" w:rsidRPr="00DD7155">
        <w:rPr>
          <w:rFonts w:ascii="Tahoma" w:hAnsi="Tahoma" w:cs="Tahoma"/>
          <w:sz w:val="20"/>
        </w:rPr>
        <w:t xml:space="preserve"> / </w:t>
      </w:r>
      <w:r w:rsidR="00526E69" w:rsidRPr="00526E69">
        <w:rPr>
          <w:rFonts w:ascii="Tahoma" w:hAnsi="Tahoma" w:cs="Tahoma"/>
          <w:b/>
          <w:color w:val="FF0000"/>
          <w:sz w:val="20"/>
          <w:u w:color="FF0000"/>
        </w:rPr>
        <w:t>[</w:t>
      </w:r>
      <w:r w:rsidR="004903F4" w:rsidRPr="00C919BC">
        <w:rPr>
          <w:rFonts w:ascii="Tahoma" w:hAnsi="Tahoma" w:cs="Tahoma"/>
          <w:sz w:val="20"/>
          <w:shd w:val="clear" w:color="auto" w:fill="E5B8B7" w:themeFill="accent2" w:themeFillTint="66"/>
        </w:rPr>
        <w:t>реконструкции</w:t>
      </w:r>
      <w:r w:rsidR="004903F4" w:rsidRPr="00C919BC">
        <w:rPr>
          <w:rFonts w:ascii="Tahoma" w:hAnsi="Tahoma" w:cs="Tahoma"/>
          <w:b/>
          <w:color w:val="FF0000"/>
          <w:sz w:val="20"/>
          <w:shd w:val="clear" w:color="auto" w:fill="E5B8B7" w:themeFill="accent2" w:themeFillTint="66"/>
        </w:rPr>
        <w:t xml:space="preserve"> </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4903F4" w:rsidRPr="00C919BC">
        <w:rPr>
          <w:rFonts w:ascii="Tahoma" w:hAnsi="Tahoma" w:cs="Tahoma"/>
          <w:sz w:val="20"/>
          <w:shd w:val="clear" w:color="auto" w:fill="E5B8B7" w:themeFill="accent2" w:themeFillTint="66"/>
        </w:rPr>
        <w:t>модернизации</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B0550D" w:rsidRPr="00C919BC">
        <w:rPr>
          <w:rFonts w:ascii="Tahoma" w:hAnsi="Tahoma" w:cs="Tahoma"/>
          <w:sz w:val="20"/>
          <w:shd w:val="clear" w:color="auto" w:fill="E5B8B7" w:themeFill="accent2" w:themeFillTint="66"/>
        </w:rPr>
        <w:t>технического перевооружения</w:t>
      </w:r>
      <w:r w:rsidR="00526E69" w:rsidRPr="00526E69">
        <w:rPr>
          <w:rFonts w:ascii="Tahoma" w:hAnsi="Tahoma" w:cs="Tahoma"/>
          <w:b/>
          <w:color w:val="FF0000"/>
          <w:sz w:val="20"/>
        </w:rPr>
        <w:t>]</w:t>
      </w:r>
      <w:r w:rsidR="00B0550D" w:rsidRPr="00DD7155" w:rsidDel="00B0550D">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и ввода в эксплуатацию</w:t>
      </w:r>
      <w:r w:rsidR="00526E69" w:rsidRPr="00526E69">
        <w:rPr>
          <w:rFonts w:ascii="Tahoma" w:hAnsi="Tahoma" w:cs="Tahoma"/>
          <w:b/>
          <w:color w:val="FF0000"/>
          <w:sz w:val="20"/>
        </w:rPr>
        <w:t>]</w:t>
      </w:r>
      <w:r w:rsidR="003A517D" w:rsidRPr="00DD7155">
        <w:rPr>
          <w:rStyle w:val="ad"/>
          <w:rFonts w:ascii="Tahoma" w:hAnsi="Tahoma" w:cs="Tahoma"/>
          <w:sz w:val="20"/>
        </w:rPr>
        <w:footnoteReference w:id="360"/>
      </w:r>
      <w:r w:rsidR="00526E69" w:rsidRPr="00526E69">
        <w:rPr>
          <w:rFonts w:ascii="Tahoma" w:hAnsi="Tahoma" w:cs="Tahoma"/>
          <w:b/>
          <w:color w:val="FF0000"/>
          <w:sz w:val="20"/>
        </w:rPr>
        <w:t>]</w:t>
      </w:r>
      <w:r w:rsidR="004903F4" w:rsidRPr="00DD7155" w:rsidDel="004903F4">
        <w:rPr>
          <w:rStyle w:val="ac"/>
          <w:color w:val="FF0000"/>
          <w:sz w:val="12"/>
          <w:szCs w:val="20"/>
        </w:rPr>
        <w:t xml:space="preserve"> </w:t>
      </w:r>
      <w:r w:rsidR="003A517D" w:rsidRPr="00DD7155">
        <w:rPr>
          <w:rFonts w:ascii="Tahoma" w:hAnsi="Tahoma" w:cs="Tahoma"/>
          <w:color w:val="FF0000"/>
          <w:sz w:val="20"/>
        </w:rPr>
        <w:t xml:space="preserve"> </w:t>
      </w:r>
      <w:r w:rsidR="003A517D" w:rsidRPr="00DD7155">
        <w:rPr>
          <w:rFonts w:ascii="Tahoma" w:hAnsi="Tahoma" w:cs="Tahoma"/>
          <w:sz w:val="20"/>
        </w:rPr>
        <w:t xml:space="preserve">Объекта/Объектов, включая </w:t>
      </w:r>
      <w:r w:rsidR="00526E69" w:rsidRPr="00033813">
        <w:rPr>
          <w:rFonts w:ascii="Tahoma" w:hAnsi="Tahoma" w:cs="Tahoma"/>
          <w:b/>
          <w:color w:val="FF0000"/>
          <w:sz w:val="20"/>
          <w:highlight w:val="lightGray"/>
          <w:u w:color="FF0000"/>
        </w:rPr>
        <w:t>[</w:t>
      </w:r>
      <w:r w:rsidR="00975D9B" w:rsidRPr="00033813">
        <w:rPr>
          <w:rFonts w:ascii="Tahoma" w:hAnsi="Tahoma" w:cs="Tahoma"/>
          <w:sz w:val="18"/>
          <w:szCs w:val="22"/>
          <w:highlight w:val="lightGray"/>
        </w:rPr>
        <w:t xml:space="preserve"> </w:t>
      </w:r>
      <w:r w:rsidR="006E02A7" w:rsidRPr="006E02A7">
        <w:rPr>
          <w:rFonts w:ascii="Tahoma" w:hAnsi="Tahoma" w:cs="Tahoma"/>
          <w:sz w:val="20"/>
          <w:highlight w:val="lightGray"/>
        </w:rPr>
        <w:t>работы по</w:t>
      </w:r>
      <w:r w:rsidR="00975D9B" w:rsidRPr="00033813">
        <w:rPr>
          <w:rFonts w:ascii="Tahoma" w:hAnsi="Tahoma" w:cs="Tahoma"/>
          <w:sz w:val="18"/>
          <w:szCs w:val="22"/>
          <w:highlight w:val="lightGray"/>
        </w:rPr>
        <w:t xml:space="preserve"> </w:t>
      </w:r>
      <w:r w:rsidR="003A517D" w:rsidRPr="00033813">
        <w:rPr>
          <w:rFonts w:ascii="Tahoma" w:hAnsi="Tahoma" w:cs="Tahoma"/>
          <w:sz w:val="20"/>
          <w:highlight w:val="lightGray"/>
        </w:rPr>
        <w:t>Документации</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3A517D" w:rsidRPr="00DD7155">
        <w:rPr>
          <w:rFonts w:ascii="Tahoma" w:hAnsi="Tahoma" w:cs="Tahoma"/>
          <w:sz w:val="20"/>
        </w:rPr>
        <w:t>обеспечение МТР Подрядчика,</w:t>
      </w:r>
      <w:r w:rsidR="00526E69" w:rsidRPr="00526E69">
        <w:rPr>
          <w:rFonts w:ascii="Tahoma" w:hAnsi="Tahoma" w:cs="Tahoma"/>
          <w:b/>
          <w:color w:val="FF0000"/>
          <w:sz w:val="20"/>
        </w:rPr>
        <w:t>]</w:t>
      </w:r>
      <w:r w:rsidR="003A517D" w:rsidRPr="00DD7155">
        <w:rPr>
          <w:rFonts w:ascii="Tahoma" w:hAnsi="Tahoma" w:cs="Tahoma"/>
          <w:sz w:val="20"/>
        </w:rPr>
        <w:t xml:space="preserve">, </w:t>
      </w:r>
      <w:r w:rsidR="007B4F0C">
        <w:rPr>
          <w:rFonts w:ascii="Tahoma" w:hAnsi="Tahoma" w:cs="Tahoma"/>
          <w:sz w:val="20"/>
        </w:rPr>
        <w:t>СМР</w:t>
      </w:r>
      <w:r w:rsidR="003A517D" w:rsidRPr="00DD7155">
        <w:rPr>
          <w:rFonts w:ascii="Tahoma" w:hAnsi="Tahoma" w:cs="Tahoma"/>
          <w:sz w:val="20"/>
        </w:rPr>
        <w:t xml:space="preserve"> </w:t>
      </w:r>
      <w:r w:rsidR="00526E69" w:rsidRPr="00845344">
        <w:rPr>
          <w:rFonts w:ascii="Tahoma" w:hAnsi="Tahoma" w:cs="Tahoma"/>
          <w:b/>
          <w:color w:val="FF0000"/>
          <w:sz w:val="20"/>
          <w:u w:color="FF0000"/>
          <w:shd w:val="clear" w:color="auto" w:fill="EAF1DD" w:themeFill="accent3" w:themeFillTint="33"/>
        </w:rPr>
        <w:t>[</w:t>
      </w:r>
      <w:r w:rsidR="003A517D" w:rsidRPr="00845344">
        <w:rPr>
          <w:rFonts w:ascii="Tahoma" w:hAnsi="Tahoma" w:cs="Tahoma"/>
          <w:sz w:val="20"/>
          <w:shd w:val="clear" w:color="auto" w:fill="EAF1DD" w:themeFill="accent3" w:themeFillTint="33"/>
        </w:rPr>
        <w:t xml:space="preserve">, </w:t>
      </w:r>
      <w:r w:rsidR="007B4F0C">
        <w:rPr>
          <w:rFonts w:ascii="Tahoma" w:hAnsi="Tahoma" w:cs="Tahoma"/>
          <w:sz w:val="20"/>
          <w:shd w:val="clear" w:color="auto" w:fill="EAF1DD" w:themeFill="accent3" w:themeFillTint="33"/>
        </w:rPr>
        <w:t>ПНР</w:t>
      </w:r>
      <w:r w:rsidR="00526E69" w:rsidRPr="00526E69">
        <w:rPr>
          <w:rFonts w:ascii="Tahoma" w:hAnsi="Tahoma" w:cs="Tahoma"/>
          <w:b/>
          <w:color w:val="FF0000"/>
          <w:sz w:val="20"/>
        </w:rPr>
        <w:t>]</w:t>
      </w:r>
      <w:r w:rsidR="003A517D" w:rsidRPr="00DD7155">
        <w:rPr>
          <w:rFonts w:ascii="Tahoma" w:hAnsi="Tahoma" w:cs="Tahoma"/>
          <w:sz w:val="20"/>
        </w:rPr>
        <w:t>,</w:t>
      </w:r>
      <w:r w:rsidR="003A517D" w:rsidRPr="00DD7155">
        <w:rPr>
          <w:rFonts w:ascii="Tahoma" w:hAnsi="Tahoma" w:cs="Tahoma"/>
          <w:i/>
          <w:sz w:val="20"/>
        </w:rPr>
        <w:t xml:space="preserve"> </w:t>
      </w:r>
      <w:r w:rsidR="003A517D" w:rsidRPr="00DD7155">
        <w:rPr>
          <w:rFonts w:ascii="Tahoma" w:hAnsi="Tahoma" w:cs="Tahoma"/>
          <w:sz w:val="20"/>
        </w:rPr>
        <w:t xml:space="preserve">работы по устранению Недостатков в </w:t>
      </w:r>
      <w:r w:rsidR="00366BBB" w:rsidRPr="00DD7155">
        <w:rPr>
          <w:rFonts w:ascii="Tahoma" w:hAnsi="Tahoma" w:cs="Tahoma"/>
          <w:sz w:val="20"/>
        </w:rPr>
        <w:t xml:space="preserve">Гарантийный </w:t>
      </w:r>
      <w:r w:rsidR="003A517D" w:rsidRPr="00DD7155">
        <w:rPr>
          <w:rFonts w:ascii="Tahoma" w:hAnsi="Tahoma" w:cs="Tahoma"/>
          <w:sz w:val="20"/>
        </w:rPr>
        <w:t>срок и прочие работы, подлежащие выполнению Подрядчиком в соответствии с Договором</w:t>
      </w:r>
      <w:r w:rsidR="000D1A74" w:rsidRPr="00DD7155">
        <w:rPr>
          <w:rFonts w:ascii="Tahoma" w:hAnsi="Tahoma" w:cs="Tahoma"/>
          <w:sz w:val="20"/>
        </w:rPr>
        <w:t>, приложениями и</w:t>
      </w:r>
      <w:r w:rsidR="003A517D" w:rsidRPr="00DD7155">
        <w:rPr>
          <w:rFonts w:ascii="Tahoma" w:hAnsi="Tahoma" w:cs="Tahoma"/>
          <w:sz w:val="20"/>
        </w:rPr>
        <w:t xml:space="preserve"> Требованиями</w:t>
      </w:r>
      <w:r w:rsidR="004903F4" w:rsidRPr="00DD7155">
        <w:rPr>
          <w:rFonts w:ascii="Tahoma" w:hAnsi="Tahoma" w:cs="Tahoma"/>
          <w:sz w:val="20"/>
        </w:rPr>
        <w:t>.</w:t>
      </w:r>
      <w:r w:rsidR="00EF418C" w:rsidRPr="00DD7155">
        <w:rPr>
          <w:rFonts w:ascii="Tahoma" w:hAnsi="Tahoma" w:cs="Tahoma"/>
          <w:sz w:val="20"/>
        </w:rPr>
        <w:t xml:space="preserve"> </w:t>
      </w:r>
    </w:p>
    <w:bookmarkEnd w:id="414"/>
    <w:p w14:paraId="1FAD11A2" w14:textId="1E11BA85" w:rsidR="003A517D" w:rsidRPr="00DD7155" w:rsidRDefault="00D6497D" w:rsidP="002D59C7">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РДЦ (ПРИЛОЖЕНИЕ «РАСЧЕТ ДОГОВОРНОЙ ЦЕНЫ»)</w:t>
      </w:r>
      <w:r w:rsidR="003A517D" w:rsidRPr="00DD7155">
        <w:rPr>
          <w:rFonts w:ascii="Tahoma" w:hAnsi="Tahoma" w:cs="Tahoma"/>
          <w:sz w:val="20"/>
        </w:rPr>
        <w:t xml:space="preserve"> - Расчет Договорной цены.</w:t>
      </w:r>
    </w:p>
    <w:p w14:paraId="4D8A3411" w14:textId="21F1885E" w:rsidR="003A517D" w:rsidRPr="00DD7155" w:rsidRDefault="00526E69" w:rsidP="002D59C7">
      <w:pPr>
        <w:pStyle w:val="afff1"/>
        <w:numPr>
          <w:ilvl w:val="1"/>
          <w:numId w:val="13"/>
        </w:numPr>
        <w:tabs>
          <w:tab w:val="left" w:pos="284"/>
        </w:tabs>
        <w:spacing w:before="120" w:after="240"/>
        <w:ind w:left="142" w:hanging="1135"/>
        <w:rPr>
          <w:rFonts w:ascii="Tahoma" w:hAnsi="Tahoma" w:cs="Tahoma"/>
          <w:sz w:val="20"/>
          <w:highlight w:val="blue"/>
        </w:rPr>
      </w:pPr>
      <w:bookmarkStart w:id="415" w:name="_Toc528579905"/>
      <w:r w:rsidRPr="00526E69">
        <w:rPr>
          <w:rFonts w:ascii="Tahoma" w:hAnsi="Tahoma" w:cs="Tahoma"/>
          <w:b/>
          <w:color w:val="FF0000"/>
          <w:sz w:val="20"/>
          <w:u w:color="FF0000"/>
        </w:rPr>
        <w:t>[</w:t>
      </w:r>
      <w:r w:rsidR="001D6C44" w:rsidRPr="00DD7155">
        <w:rPr>
          <w:rFonts w:ascii="Tahoma" w:hAnsi="Tahoma" w:cs="Tahoma"/>
          <w:b/>
          <w:sz w:val="20"/>
          <w:highlight w:val="blue"/>
        </w:rPr>
        <w:t xml:space="preserve">СКЛАД ЗАКАЗЧИКА </w:t>
      </w:r>
      <w:r w:rsidR="003A517D" w:rsidRPr="00DD7155">
        <w:rPr>
          <w:rFonts w:ascii="Tahoma" w:hAnsi="Tahoma" w:cs="Tahoma"/>
          <w:sz w:val="20"/>
        </w:rPr>
        <w:t xml:space="preserve">– склад, на котором организовано хранение номенклатуры МТР Заказчика, находящийся на территории Заказчика, расположенный по адресу </w:t>
      </w:r>
      <w:r w:rsidRPr="00526E69">
        <w:rPr>
          <w:rFonts w:ascii="Tahoma" w:hAnsi="Tahoma" w:cs="Tahoma"/>
          <w:b/>
          <w:color w:val="FF0000"/>
          <w:sz w:val="20"/>
          <w:u w:color="FF0000"/>
        </w:rPr>
        <w:t>[</w:t>
      </w:r>
      <w:r w:rsidR="003A517D" w:rsidRPr="00DD7155">
        <w:rPr>
          <w:rFonts w:ascii="Tahoma" w:hAnsi="Tahoma" w:cs="Tahoma"/>
          <w:sz w:val="20"/>
        </w:rPr>
        <w:t>•</w:t>
      </w:r>
      <w:r w:rsidRPr="00526E69">
        <w:rPr>
          <w:rFonts w:ascii="Tahoma" w:hAnsi="Tahoma" w:cs="Tahoma"/>
          <w:b/>
          <w:color w:val="FF0000"/>
          <w:sz w:val="20"/>
        </w:rPr>
        <w:t>]</w:t>
      </w:r>
      <w:r w:rsidR="003A517D" w:rsidRPr="00DD7155">
        <w:rPr>
          <w:rFonts w:ascii="Tahoma" w:hAnsi="Tahoma" w:cs="Tahoma"/>
          <w:sz w:val="20"/>
        </w:rPr>
        <w:t>/</w:t>
      </w:r>
      <w:r w:rsidRPr="00526E69">
        <w:rPr>
          <w:rFonts w:ascii="Tahoma" w:hAnsi="Tahoma" w:cs="Tahoma"/>
          <w:b/>
          <w:color w:val="FF0000"/>
          <w:sz w:val="20"/>
          <w:u w:color="FF0000"/>
        </w:rPr>
        <w:t>[</w:t>
      </w:r>
      <w:r w:rsidR="003A517D" w:rsidRPr="00DD7155">
        <w:rPr>
          <w:rFonts w:ascii="Tahoma" w:hAnsi="Tahoma" w:cs="Tahoma"/>
          <w:sz w:val="20"/>
        </w:rPr>
        <w:t>ПЕСХ</w:t>
      </w:r>
      <w:r w:rsidRPr="00526E69">
        <w:rPr>
          <w:rFonts w:ascii="Tahoma" w:hAnsi="Tahoma" w:cs="Tahoma"/>
          <w:b/>
          <w:color w:val="FF0000"/>
          <w:sz w:val="20"/>
        </w:rPr>
        <w:t>]</w:t>
      </w:r>
      <w:r w:rsidR="003A517D" w:rsidRPr="00DD7155">
        <w:rPr>
          <w:rFonts w:ascii="Tahoma" w:hAnsi="Tahoma" w:cs="Tahoma"/>
          <w:sz w:val="20"/>
        </w:rPr>
        <w:t>.</w:t>
      </w:r>
      <w:r w:rsidRPr="00526E69">
        <w:rPr>
          <w:rFonts w:ascii="Tahoma" w:hAnsi="Tahoma" w:cs="Tahoma"/>
          <w:b/>
          <w:color w:val="FF0000"/>
          <w:sz w:val="20"/>
        </w:rPr>
        <w:t>]</w:t>
      </w:r>
      <w:bookmarkEnd w:id="415"/>
    </w:p>
    <w:p w14:paraId="49FC3D34" w14:textId="5FAFC210" w:rsidR="003A517D" w:rsidRPr="00DD7155" w:rsidRDefault="00526E69" w:rsidP="00C55166">
      <w:pPr>
        <w:pStyle w:val="afff1"/>
        <w:numPr>
          <w:ilvl w:val="1"/>
          <w:numId w:val="13"/>
        </w:numPr>
        <w:tabs>
          <w:tab w:val="left" w:pos="284"/>
        </w:tabs>
        <w:spacing w:before="120" w:after="240"/>
        <w:ind w:left="142" w:hanging="1135"/>
        <w:rPr>
          <w:rFonts w:ascii="Tahoma" w:hAnsi="Tahoma" w:cs="Tahoma"/>
          <w:sz w:val="20"/>
        </w:rPr>
      </w:pPr>
      <w:r w:rsidRPr="00526E69">
        <w:rPr>
          <w:rFonts w:ascii="Tahoma" w:hAnsi="Tahoma" w:cs="Tahoma"/>
          <w:b/>
          <w:color w:val="FF0000"/>
          <w:sz w:val="20"/>
          <w:u w:color="FF0000"/>
        </w:rPr>
        <w:t>[</w:t>
      </w:r>
      <w:r w:rsidR="001D6C44" w:rsidRPr="00033813">
        <w:rPr>
          <w:rFonts w:ascii="Tahoma" w:hAnsi="Tahoma" w:cs="Tahoma"/>
          <w:b/>
          <w:sz w:val="20"/>
          <w:highlight w:val="blue"/>
        </w:rPr>
        <w:t>ПЕСХ</w:t>
      </w:r>
      <w:r w:rsidR="003A517D" w:rsidRPr="00DD7155">
        <w:rPr>
          <w:rFonts w:ascii="Tahoma" w:hAnsi="Tahoma" w:cs="Tahoma"/>
          <w:b/>
          <w:sz w:val="20"/>
        </w:rPr>
        <w:t xml:space="preserve"> </w:t>
      </w:r>
      <w:r w:rsidR="003A517D" w:rsidRPr="00DD7155">
        <w:rPr>
          <w:rFonts w:ascii="Tahoma" w:hAnsi="Tahoma" w:cs="Tahoma"/>
          <w:sz w:val="20"/>
        </w:rPr>
        <w:t>– складской комплекс Предприятия «Единое складское хозяйство» Заполярного филиала ПАО «ГМК «Норильский Никель».</w:t>
      </w:r>
      <w:r w:rsidRPr="00526E69">
        <w:rPr>
          <w:rFonts w:ascii="Tahoma" w:hAnsi="Tahoma" w:cs="Tahoma"/>
          <w:b/>
          <w:color w:val="FF0000"/>
          <w:sz w:val="20"/>
        </w:rPr>
        <w:t>]</w:t>
      </w:r>
      <w:r w:rsidR="00033813" w:rsidRPr="00033813">
        <w:rPr>
          <w:rFonts w:ascii="Tahoma" w:hAnsi="Tahoma" w:cs="Tahoma"/>
          <w:sz w:val="20"/>
          <w:vertAlign w:val="superscript"/>
        </w:rPr>
        <w:t xml:space="preserve"> </w:t>
      </w:r>
      <w:r w:rsidR="00033813" w:rsidRPr="00DD7155">
        <w:rPr>
          <w:rFonts w:ascii="Tahoma" w:hAnsi="Tahoma" w:cs="Tahoma"/>
          <w:sz w:val="20"/>
          <w:vertAlign w:val="superscript"/>
        </w:rPr>
        <w:footnoteReference w:id="361"/>
      </w:r>
    </w:p>
    <w:p w14:paraId="6CC4C33D" w14:textId="5FE433A3"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bookmarkStart w:id="416" w:name="_Toc528579906"/>
      <w:r w:rsidRPr="00DD7155">
        <w:rPr>
          <w:rFonts w:ascii="Tahoma" w:hAnsi="Tahoma" w:cs="Tahoma"/>
          <w:b/>
          <w:sz w:val="20"/>
        </w:rPr>
        <w:t>СКРЫТЫЕ РАБОТЫ</w:t>
      </w:r>
      <w:r w:rsidRPr="00DD7155">
        <w:rPr>
          <w:rFonts w:ascii="Tahoma" w:hAnsi="Tahoma" w:cs="Tahoma"/>
          <w:sz w:val="20"/>
        </w:rPr>
        <w:t xml:space="preserve"> </w:t>
      </w:r>
      <w:r w:rsidR="003A517D" w:rsidRPr="00DD7155">
        <w:rPr>
          <w:rFonts w:ascii="Tahoma" w:hAnsi="Tahoma" w:cs="Tahoma"/>
          <w:sz w:val="20"/>
        </w:rPr>
        <w:t>– работы, скрываемые последующими работами и/или конструкциями, качество и точность которых влияет на безопасность и (или) долговечность Объекта и в соответствии с положениями, в том числе рекомендуемыми, действующих в РФ нормативных документов и правил, невозможно определить после выполнения последующих работ без их нарушения, предъявляемые к осмотру и приемке до их закрытия в ходе последующих работ.</w:t>
      </w:r>
      <w:bookmarkEnd w:id="416"/>
      <w:r w:rsidR="003A517D" w:rsidRPr="00DD7155">
        <w:rPr>
          <w:rFonts w:ascii="Tahoma" w:hAnsi="Tahoma" w:cs="Tahoma"/>
          <w:sz w:val="20"/>
        </w:rPr>
        <w:t xml:space="preserve"> Скрытые работы подлежат освидетельствованию Актом освидетельствования.</w:t>
      </w:r>
      <w:bookmarkStart w:id="417" w:name="_Toc528579907"/>
    </w:p>
    <w:p w14:paraId="5382E2B6" w14:textId="1A663828"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highlight w:val="darkRed"/>
        </w:rPr>
      </w:pPr>
      <w:r w:rsidRPr="00DD7155">
        <w:rPr>
          <w:rFonts w:ascii="Tahoma" w:hAnsi="Tahoma" w:cs="Tahoma"/>
          <w:b/>
          <w:sz w:val="20"/>
          <w:highlight w:val="darkRed"/>
        </w:rPr>
        <w:t>СПРАВКА О СТОИМОСТИ ВЫПОЛНЕННЫХ РАБОТ И ЗАТРАТ</w:t>
      </w:r>
      <w:r w:rsidRPr="00DD7155">
        <w:rPr>
          <w:rFonts w:ascii="Tahoma" w:hAnsi="Tahoma" w:cs="Tahoma"/>
          <w:sz w:val="20"/>
          <w:highlight w:val="darkRed"/>
        </w:rPr>
        <w:t xml:space="preserve"> (</w:t>
      </w:r>
      <w:r w:rsidRPr="00DD7155">
        <w:rPr>
          <w:rFonts w:ascii="Tahoma" w:hAnsi="Tahoma" w:cs="Tahoma"/>
          <w:b/>
          <w:sz w:val="20"/>
          <w:highlight w:val="darkRed"/>
        </w:rPr>
        <w:t>СПРАВКА ФОРМЫ НН.КС-3.1)</w:t>
      </w:r>
      <w:r w:rsidRPr="00DD7155">
        <w:rPr>
          <w:rFonts w:ascii="Tahoma" w:hAnsi="Tahoma" w:cs="Tahoma"/>
          <w:b/>
          <w:sz w:val="20"/>
        </w:rPr>
        <w:t xml:space="preserve"> </w:t>
      </w:r>
      <w:r w:rsidR="003A517D" w:rsidRPr="00DD7155">
        <w:rPr>
          <w:rFonts w:ascii="Tahoma" w:hAnsi="Tahoma" w:cs="Tahoma"/>
          <w:sz w:val="20"/>
        </w:rPr>
        <w:t>– документ, составленный по форме НН.КС-3.1, подтверждающий стоимость выполненных Подрядчиком по Договору Работ,</w:t>
      </w:r>
      <w:r w:rsidR="00F67093" w:rsidRPr="00DD7155">
        <w:rPr>
          <w:rFonts w:ascii="Tahoma" w:hAnsi="Tahoma" w:cs="Tahoma"/>
          <w:b/>
          <w:color w:val="FF0000"/>
          <w:sz w:val="20"/>
          <w:u w:color="FF0000"/>
        </w:rPr>
        <w:t xml:space="preserve"> </w:t>
      </w:r>
      <w:r w:rsidR="00526E69" w:rsidRPr="00526E69">
        <w:rPr>
          <w:rFonts w:ascii="Tahoma" w:hAnsi="Tahoma" w:cs="Tahoma"/>
          <w:b/>
          <w:color w:val="FF0000"/>
          <w:sz w:val="20"/>
          <w:u w:color="FF0000"/>
        </w:rPr>
        <w:t>[</w:t>
      </w:r>
      <w:r w:rsidR="00F67093" w:rsidRPr="00DD7155">
        <w:rPr>
          <w:rFonts w:ascii="Tahoma" w:hAnsi="Tahoma" w:cs="Tahoma"/>
          <w:color w:val="00B050"/>
          <w:sz w:val="20"/>
          <w:highlight w:val="black"/>
        </w:rPr>
        <w:t xml:space="preserve"> Демонтажных работ</w:t>
      </w:r>
      <w:r w:rsidR="00526E69" w:rsidRPr="00526E69">
        <w:rPr>
          <w:rFonts w:ascii="Tahoma" w:hAnsi="Tahoma" w:cs="Tahoma"/>
          <w:b/>
          <w:color w:val="FF0000"/>
          <w:sz w:val="20"/>
        </w:rPr>
        <w:t>]</w:t>
      </w:r>
      <w:r w:rsidR="003A517D" w:rsidRPr="00DD7155">
        <w:rPr>
          <w:rFonts w:ascii="Tahoma" w:hAnsi="Tahoma" w:cs="Tahoma"/>
          <w:sz w:val="20"/>
        </w:rPr>
        <w:t xml:space="preserve"> и предназначенный для расчетов с Заказчиком за все выполненные по Договору Работы. Данные приводятся в целом по выполненным Работам,</w:t>
      </w:r>
      <w:r w:rsidR="00F67093" w:rsidRPr="00DD7155">
        <w:rPr>
          <w:rFonts w:ascii="Tahoma" w:hAnsi="Tahoma" w:cs="Tahoma"/>
          <w:sz w:val="20"/>
        </w:rPr>
        <w:t xml:space="preserve"> </w:t>
      </w:r>
      <w:r w:rsidR="00526E69" w:rsidRPr="00526E69">
        <w:rPr>
          <w:rFonts w:ascii="Tahoma" w:hAnsi="Tahoma" w:cs="Tahoma"/>
          <w:b/>
          <w:color w:val="FF0000"/>
          <w:sz w:val="20"/>
          <w:u w:color="FF0000"/>
        </w:rPr>
        <w:t>[</w:t>
      </w:r>
      <w:r w:rsidR="00F67093" w:rsidRPr="00DD7155">
        <w:rPr>
          <w:rFonts w:ascii="Tahoma" w:hAnsi="Tahoma" w:cs="Tahoma"/>
          <w:color w:val="00B050"/>
          <w:sz w:val="20"/>
          <w:highlight w:val="black"/>
        </w:rPr>
        <w:t xml:space="preserve"> Демонтажным работам</w:t>
      </w:r>
      <w:r w:rsidR="00526E69" w:rsidRPr="00526E69">
        <w:rPr>
          <w:rFonts w:ascii="Tahoma" w:hAnsi="Tahoma" w:cs="Tahoma"/>
          <w:b/>
          <w:color w:val="FF0000"/>
          <w:sz w:val="20"/>
        </w:rPr>
        <w:t>]</w:t>
      </w:r>
      <w:r w:rsidR="00F67093" w:rsidRPr="00DD7155">
        <w:rPr>
          <w:rFonts w:ascii="Tahoma" w:hAnsi="Tahoma" w:cs="Tahoma"/>
          <w:sz w:val="20"/>
        </w:rPr>
        <w:t xml:space="preserve"> </w:t>
      </w:r>
      <w:r w:rsidR="003A517D" w:rsidRPr="00DD7155">
        <w:rPr>
          <w:rFonts w:ascii="Tahoma" w:hAnsi="Tahoma" w:cs="Tahoma"/>
          <w:sz w:val="20"/>
        </w:rPr>
        <w:t xml:space="preserve"> с выделением данных по каждому входящему в ее состав </w:t>
      </w:r>
      <w:r w:rsidR="00526E69" w:rsidRPr="00526E69">
        <w:rPr>
          <w:rFonts w:ascii="Tahoma" w:hAnsi="Tahoma" w:cs="Tahoma"/>
          <w:b/>
          <w:color w:val="FF0000"/>
          <w:sz w:val="20"/>
          <w:u w:color="FF0000"/>
        </w:rPr>
        <w:t>[</w:t>
      </w:r>
      <w:r w:rsidR="003A517D" w:rsidRPr="00DD7155">
        <w:rPr>
          <w:rFonts w:ascii="Tahoma" w:hAnsi="Tahoma" w:cs="Tahoma"/>
          <w:sz w:val="20"/>
        </w:rPr>
        <w:t>Объекту</w:t>
      </w:r>
      <w:r w:rsidR="00526E69" w:rsidRPr="00526E69">
        <w:rPr>
          <w:rFonts w:ascii="Tahoma" w:hAnsi="Tahoma" w:cs="Tahoma"/>
          <w:b/>
          <w:color w:val="FF0000"/>
          <w:sz w:val="20"/>
        </w:rPr>
        <w:t>]</w:t>
      </w:r>
      <w:r w:rsidR="00E07253">
        <w:rPr>
          <w:rFonts w:ascii="Tahoma" w:hAnsi="Tahoma" w:cs="Tahoma"/>
          <w:b/>
          <w:color w:val="FF0000"/>
          <w:sz w:val="20"/>
        </w:rPr>
        <w:t xml:space="preserve"> </w:t>
      </w:r>
      <w:r w:rsidR="00E07253" w:rsidRPr="00E07253">
        <w:rPr>
          <w:rFonts w:ascii="Tahoma" w:hAnsi="Tahoma" w:cs="Tahoma"/>
          <w:b/>
          <w:color w:val="FF0000"/>
          <w:sz w:val="20"/>
          <w:u w:color="FF0000"/>
        </w:rPr>
        <w:t>[</w:t>
      </w:r>
      <w:r w:rsidR="00E07253" w:rsidRPr="00E07253">
        <w:rPr>
          <w:rFonts w:ascii="Tahoma" w:hAnsi="Tahoma" w:cs="Tahoma"/>
          <w:sz w:val="20"/>
        </w:rPr>
        <w:t>/</w:t>
      </w:r>
      <w:r w:rsidR="00E07253" w:rsidRPr="00E07253">
        <w:rPr>
          <w:rFonts w:ascii="Tahoma" w:hAnsi="Tahoma" w:cs="Tahoma"/>
          <w:sz w:val="20"/>
          <w:highlight w:val="darkGreen"/>
          <w:u w:color="FF0000"/>
        </w:rPr>
        <w:t>Этап</w:t>
      </w:r>
      <w:r w:rsidR="00E07253" w:rsidRPr="00E07253">
        <w:rPr>
          <w:rFonts w:ascii="Tahoma" w:hAnsi="Tahoma" w:cs="Tahoma"/>
          <w:sz w:val="20"/>
          <w:u w:color="FF0000"/>
        </w:rPr>
        <w:t>у</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/ПК</w:t>
      </w:r>
      <w:r w:rsidR="00E07253" w:rsidRPr="00E07253">
        <w:rPr>
          <w:rFonts w:ascii="Tahoma" w:hAnsi="Tahoma" w:cs="Tahoma"/>
          <w:b/>
          <w:color w:val="FF0000"/>
          <w:sz w:val="20"/>
          <w:u w:color="FF0000"/>
        </w:rPr>
        <w:t>] [</w:t>
      </w:r>
      <w:r w:rsidR="00E07253" w:rsidRPr="00E07253">
        <w:rPr>
          <w:rFonts w:ascii="Tahoma" w:hAnsi="Tahoma" w:cs="Tahoma"/>
          <w:sz w:val="20"/>
          <w:highlight w:val="darkGreen"/>
          <w:u w:color="FF0000"/>
        </w:rPr>
        <w:t>/Титульному объект</w:t>
      </w:r>
      <w:r w:rsidR="00E07253" w:rsidRPr="00E07253">
        <w:rPr>
          <w:rFonts w:ascii="Tahoma" w:hAnsi="Tahoma" w:cs="Tahoma"/>
          <w:sz w:val="20"/>
          <w:u w:color="FF0000"/>
        </w:rPr>
        <w:t>у</w:t>
      </w:r>
      <w:r w:rsidR="00E07253" w:rsidRPr="00E07253">
        <w:rPr>
          <w:rFonts w:ascii="Tahoma" w:hAnsi="Tahoma" w:cs="Tahoma"/>
          <w:b/>
          <w:color w:val="FF0000"/>
          <w:sz w:val="20"/>
          <w:u w:color="FF0000"/>
        </w:rPr>
        <w:t>]</w:t>
      </w:r>
      <w:r w:rsidR="00EF418C" w:rsidRPr="00DD7155">
        <w:rPr>
          <w:rFonts w:ascii="Tahoma" w:hAnsi="Tahoma" w:cs="Tahoma"/>
          <w:sz w:val="20"/>
          <w:highlight w:val="darkGreen"/>
        </w:rPr>
        <w:t>,</w:t>
      </w:r>
      <w:r w:rsidR="00526E69" w:rsidRPr="00526E69">
        <w:rPr>
          <w:rFonts w:ascii="Tahoma" w:hAnsi="Tahoma" w:cs="Tahoma"/>
          <w:b/>
          <w:color w:val="FF0000"/>
          <w:sz w:val="20"/>
        </w:rPr>
        <w:t>]</w:t>
      </w:r>
      <w:r w:rsidR="003A517D" w:rsidRPr="00DD7155">
        <w:rPr>
          <w:rFonts w:ascii="Tahoma" w:hAnsi="Tahoma" w:cs="Tahoma"/>
          <w:sz w:val="20"/>
        </w:rPr>
        <w:t>/</w:t>
      </w:r>
      <w:r w:rsidR="004A283C" w:rsidRPr="00DD7155">
        <w:rPr>
          <w:rFonts w:ascii="Tahoma" w:hAnsi="Tahoma" w:cs="Tahoma"/>
          <w:sz w:val="20"/>
        </w:rPr>
        <w:t>/</w:t>
      </w:r>
      <w:r w:rsidR="00526E69" w:rsidRPr="00526E69">
        <w:rPr>
          <w:rFonts w:ascii="Tahoma" w:hAnsi="Tahoma" w:cs="Tahoma"/>
          <w:b/>
          <w:color w:val="FF0000"/>
          <w:sz w:val="20"/>
          <w:u w:color="FF0000"/>
        </w:rPr>
        <w:t>[</w:t>
      </w:r>
      <w:r w:rsidR="004A283C" w:rsidRPr="00DD7155">
        <w:rPr>
          <w:rFonts w:ascii="Tahoma" w:hAnsi="Tahoma" w:cs="Tahoma"/>
          <w:color w:val="00B050"/>
          <w:sz w:val="20"/>
          <w:highlight w:val="black"/>
        </w:rPr>
        <w:t xml:space="preserve"> </w:t>
      </w:r>
      <w:r w:rsidR="001214BC" w:rsidRPr="00DD7155">
        <w:rPr>
          <w:rFonts w:ascii="Tahoma" w:hAnsi="Tahoma" w:cs="Tahoma"/>
          <w:color w:val="00B050"/>
          <w:sz w:val="20"/>
          <w:highlight w:val="black"/>
        </w:rPr>
        <w:t>Объектов Д</w:t>
      </w:r>
      <w:r w:rsidR="004A283C" w:rsidRPr="00DD7155">
        <w:rPr>
          <w:rFonts w:ascii="Tahoma" w:hAnsi="Tahoma" w:cs="Tahoma"/>
          <w:color w:val="00B050"/>
          <w:sz w:val="20"/>
          <w:highlight w:val="black"/>
        </w:rPr>
        <w:t>емонтажных работ</w:t>
      </w:r>
      <w:r w:rsidR="00526E69" w:rsidRPr="00526E69">
        <w:rPr>
          <w:rFonts w:ascii="Tahoma" w:hAnsi="Tahoma" w:cs="Tahoma"/>
          <w:b/>
          <w:color w:val="FF0000"/>
          <w:sz w:val="20"/>
        </w:rPr>
        <w:t>]</w:t>
      </w:r>
      <w:r w:rsidR="003A517D" w:rsidRPr="00DD7155">
        <w:rPr>
          <w:rFonts w:ascii="Tahoma" w:hAnsi="Tahoma" w:cs="Tahoma"/>
          <w:sz w:val="20"/>
        </w:rPr>
        <w:t xml:space="preserve"> </w:t>
      </w:r>
      <w:r w:rsidR="00526E69" w:rsidRPr="00526E69">
        <w:rPr>
          <w:rFonts w:ascii="Calibri" w:hAnsi="Calibri" w:cs="Calibri"/>
          <w:b/>
          <w:color w:val="FF0000"/>
          <w:sz w:val="20"/>
        </w:rPr>
        <w:t>]</w:t>
      </w:r>
      <w:r w:rsidR="00EF418C" w:rsidRPr="00DD7155">
        <w:rPr>
          <w:rFonts w:ascii="Calibri" w:hAnsi="Calibri" w:cs="Calibri"/>
          <w:color w:val="FF0000"/>
          <w:sz w:val="20"/>
        </w:rPr>
        <w:t xml:space="preserve">, </w:t>
      </w:r>
      <w:r w:rsidR="001214BC" w:rsidRPr="00DD7155">
        <w:rPr>
          <w:rFonts w:ascii="Tahoma" w:hAnsi="Tahoma" w:cs="Tahoma"/>
          <w:sz w:val="20"/>
        </w:rPr>
        <w:t xml:space="preserve">в разрезе структуры капитальных затрат на СМР, </w:t>
      </w:r>
      <w:r w:rsidR="00526E69" w:rsidRPr="00526E69">
        <w:rPr>
          <w:rFonts w:ascii="Tahoma" w:hAnsi="Tahoma" w:cs="Tahoma"/>
          <w:b/>
          <w:color w:val="FF0000"/>
          <w:sz w:val="20"/>
          <w:u w:color="FF0000"/>
        </w:rPr>
        <w:t>[</w:t>
      </w:r>
      <w:r w:rsidR="001214BC" w:rsidRPr="00DD7155">
        <w:rPr>
          <w:rFonts w:ascii="Tahoma" w:hAnsi="Tahoma" w:cs="Tahoma"/>
          <w:sz w:val="20"/>
        </w:rPr>
        <w:t>Оборудование,</w:t>
      </w:r>
      <w:r w:rsidR="00526E69" w:rsidRPr="00526E69">
        <w:rPr>
          <w:rFonts w:ascii="Tahoma" w:hAnsi="Tahoma" w:cs="Tahoma"/>
          <w:b/>
          <w:color w:val="FF0000"/>
          <w:sz w:val="20"/>
        </w:rPr>
        <w:t>]</w:t>
      </w:r>
      <w:r w:rsidR="001214BC" w:rsidRPr="00DD7155">
        <w:rPr>
          <w:rFonts w:ascii="Tahoma" w:hAnsi="Tahoma" w:cs="Tahoma"/>
          <w:sz w:val="20"/>
        </w:rPr>
        <w:t xml:space="preserve"> </w:t>
      </w:r>
      <w:r w:rsidR="00526E69" w:rsidRPr="00526E69">
        <w:rPr>
          <w:rFonts w:ascii="Tahoma" w:hAnsi="Tahoma" w:cs="Tahoma"/>
          <w:b/>
          <w:color w:val="FF0000"/>
          <w:sz w:val="20"/>
          <w:u w:color="FF0000"/>
        </w:rPr>
        <w:t>[</w:t>
      </w:r>
      <w:r w:rsidR="001214BC" w:rsidRPr="00DD7155">
        <w:rPr>
          <w:rFonts w:ascii="Tahoma" w:hAnsi="Tahoma" w:cs="Tahoma"/>
          <w:sz w:val="20"/>
        </w:rPr>
        <w:t>ПНР,</w:t>
      </w:r>
      <w:r w:rsidR="00526E69" w:rsidRPr="00526E69">
        <w:rPr>
          <w:rFonts w:ascii="Tahoma" w:hAnsi="Tahoma" w:cs="Tahoma"/>
          <w:b/>
          <w:color w:val="FF0000"/>
          <w:sz w:val="20"/>
        </w:rPr>
        <w:t>]</w:t>
      </w:r>
      <w:r w:rsidR="001214BC" w:rsidRPr="00DD7155">
        <w:rPr>
          <w:rFonts w:ascii="Tahoma" w:hAnsi="Tahoma" w:cs="Tahoma"/>
          <w:sz w:val="20"/>
        </w:rPr>
        <w:t xml:space="preserve"> </w:t>
      </w:r>
      <w:r w:rsidR="00526E69" w:rsidRPr="00526E69">
        <w:rPr>
          <w:rFonts w:ascii="Tahoma" w:hAnsi="Tahoma" w:cs="Tahoma"/>
          <w:b/>
          <w:color w:val="FF0000"/>
          <w:sz w:val="20"/>
          <w:u w:color="FF0000"/>
        </w:rPr>
        <w:t>[</w:t>
      </w:r>
      <w:r w:rsidR="001214BC" w:rsidRPr="00DD7155">
        <w:rPr>
          <w:rFonts w:ascii="Tahoma" w:hAnsi="Tahoma" w:cs="Tahoma"/>
          <w:sz w:val="20"/>
          <w:highlight w:val="darkRed"/>
        </w:rPr>
        <w:t>ПКЗ</w:t>
      </w:r>
      <w:r w:rsidR="00526E69" w:rsidRPr="00526E69">
        <w:rPr>
          <w:rFonts w:ascii="Tahoma" w:hAnsi="Tahoma" w:cs="Tahoma"/>
          <w:b/>
          <w:color w:val="FF0000"/>
          <w:sz w:val="20"/>
        </w:rPr>
        <w:t>]</w:t>
      </w:r>
      <w:r w:rsidR="001214BC" w:rsidRPr="00DD7155">
        <w:rPr>
          <w:rFonts w:ascii="Tahoma" w:hAnsi="Tahoma" w:cs="Tahoma"/>
          <w:b/>
          <w:color w:val="FF0000"/>
          <w:sz w:val="20"/>
        </w:rPr>
        <w:t xml:space="preserve">, </w:t>
      </w:r>
      <w:r w:rsidR="00526E69" w:rsidRPr="00526E69">
        <w:rPr>
          <w:rFonts w:ascii="Tahoma" w:hAnsi="Tahoma" w:cs="Tahoma"/>
          <w:b/>
          <w:color w:val="FF0000"/>
          <w:sz w:val="20"/>
          <w:u w:color="FF0000"/>
        </w:rPr>
        <w:t>[</w:t>
      </w:r>
      <w:r w:rsidR="001214BC" w:rsidRPr="00DD7155">
        <w:rPr>
          <w:rFonts w:ascii="Tahoma" w:hAnsi="Tahoma" w:cs="Tahoma"/>
          <w:color w:val="00B050"/>
          <w:sz w:val="20"/>
          <w:highlight w:val="black"/>
        </w:rPr>
        <w:t>Демонтажных работ</w:t>
      </w:r>
      <w:r w:rsidR="00526E69" w:rsidRPr="00526E69">
        <w:rPr>
          <w:rFonts w:ascii="Tahoma" w:hAnsi="Tahoma" w:cs="Tahoma"/>
          <w:b/>
          <w:color w:val="FF0000"/>
          <w:sz w:val="20"/>
        </w:rPr>
        <w:t>]</w:t>
      </w:r>
      <w:r w:rsidR="001214BC" w:rsidRPr="00DD7155">
        <w:rPr>
          <w:rFonts w:ascii="Tahoma" w:hAnsi="Tahoma" w:cs="Tahoma"/>
          <w:sz w:val="20"/>
        </w:rPr>
        <w:t>,</w:t>
      </w:r>
      <w:r w:rsidR="001214BC" w:rsidRPr="00DD7155">
        <w:rPr>
          <w:rFonts w:ascii="Tahoma" w:hAnsi="Tahoma" w:cs="Tahoma"/>
          <w:b/>
          <w:color w:val="FF0000"/>
          <w:sz w:val="20"/>
        </w:rPr>
        <w:t xml:space="preserve"> </w:t>
      </w:r>
      <w:r w:rsidR="00526E69" w:rsidRPr="00526E69">
        <w:rPr>
          <w:rFonts w:ascii="Tahoma" w:hAnsi="Tahoma" w:cs="Tahoma"/>
          <w:b/>
          <w:color w:val="FF0000"/>
          <w:sz w:val="20"/>
        </w:rPr>
        <w:t>[</w:t>
      </w:r>
      <w:r w:rsidR="001214BC" w:rsidRPr="00DD7155">
        <w:rPr>
          <w:rFonts w:ascii="Tahoma" w:hAnsi="Tahoma" w:cs="Tahoma"/>
          <w:color w:val="00B050"/>
          <w:sz w:val="20"/>
          <w:highlight w:val="black"/>
        </w:rPr>
        <w:t>ПКЗ на Демонтажные работы</w:t>
      </w:r>
      <w:r w:rsidR="00526E69" w:rsidRPr="00526E69">
        <w:rPr>
          <w:rFonts w:ascii="Tahoma" w:hAnsi="Tahoma" w:cs="Tahoma"/>
          <w:b/>
          <w:color w:val="FF0000"/>
          <w:sz w:val="20"/>
        </w:rPr>
        <w:t>]</w:t>
      </w:r>
      <w:r w:rsidR="001214BC" w:rsidRPr="00DD7155">
        <w:rPr>
          <w:rFonts w:ascii="Tahoma" w:hAnsi="Tahoma" w:cs="Tahoma"/>
          <w:sz w:val="20"/>
        </w:rPr>
        <w:t xml:space="preserve"> и т.д.</w:t>
      </w:r>
      <w:r w:rsidR="003A517D" w:rsidRPr="00DD7155">
        <w:rPr>
          <w:rFonts w:ascii="Tahoma" w:hAnsi="Tahoma" w:cs="Tahoma"/>
          <w:sz w:val="20"/>
        </w:rPr>
        <w:t>.</w:t>
      </w:r>
    </w:p>
    <w:p w14:paraId="5F403B27" w14:textId="0DBED343" w:rsidR="003A517D" w:rsidRPr="00DD7155" w:rsidRDefault="00526E69" w:rsidP="00C55166">
      <w:pPr>
        <w:pStyle w:val="afff1"/>
        <w:numPr>
          <w:ilvl w:val="1"/>
          <w:numId w:val="13"/>
        </w:numPr>
        <w:tabs>
          <w:tab w:val="left" w:pos="284"/>
        </w:tabs>
        <w:spacing w:before="120" w:after="240"/>
        <w:ind w:left="142" w:hanging="1135"/>
        <w:rPr>
          <w:rFonts w:ascii="Tahoma" w:hAnsi="Tahoma" w:cs="Tahoma"/>
          <w:sz w:val="20"/>
          <w:highlight w:val="green"/>
        </w:rPr>
      </w:pPr>
      <w:bookmarkStart w:id="418" w:name="_Toc528579908"/>
      <w:bookmarkEnd w:id="417"/>
      <w:r w:rsidRPr="00526E69">
        <w:rPr>
          <w:rFonts w:ascii="Tahoma" w:hAnsi="Tahoma" w:cs="Tahoma"/>
          <w:b/>
          <w:color w:val="FF0000"/>
          <w:sz w:val="20"/>
          <w:u w:color="FF0000"/>
        </w:rPr>
        <w:t>[</w:t>
      </w:r>
      <w:r w:rsidR="001D6C44" w:rsidRPr="00DD7155">
        <w:rPr>
          <w:rFonts w:ascii="Tahoma" w:hAnsi="Tahoma" w:cs="Tahoma"/>
          <w:b/>
          <w:sz w:val="20"/>
          <w:highlight w:val="green"/>
        </w:rPr>
        <w:t>СТАЖИРОВКА</w:t>
      </w:r>
      <w:r w:rsidR="001D6C44" w:rsidRPr="00DD7155">
        <w:rPr>
          <w:rFonts w:ascii="Tahoma" w:hAnsi="Tahoma" w:cs="Tahoma"/>
          <w:sz w:val="20"/>
          <w:highlight w:val="green"/>
        </w:rPr>
        <w:t xml:space="preserve"> </w:t>
      </w:r>
      <w:r w:rsidR="003A517D" w:rsidRPr="00DD7155">
        <w:rPr>
          <w:rFonts w:ascii="Tahoma" w:hAnsi="Tahoma" w:cs="Tahoma"/>
          <w:sz w:val="20"/>
          <w:highlight w:val="green"/>
        </w:rPr>
        <w:t xml:space="preserve">– </w:t>
      </w:r>
      <w:r w:rsidR="003A517D" w:rsidRPr="00DD7155">
        <w:rPr>
          <w:rFonts w:ascii="Tahoma" w:hAnsi="Tahoma" w:cs="Tahoma"/>
          <w:sz w:val="20"/>
        </w:rPr>
        <w:t xml:space="preserve">услуги по организации и проведению Подрядчиком в соответствии с согласованной с Заказчиком программой теоретического и практического обучения специалистов Заказчика </w:t>
      </w:r>
      <w:r w:rsidRPr="00526E69">
        <w:rPr>
          <w:rFonts w:ascii="Tahoma" w:hAnsi="Tahoma" w:cs="Tahoma"/>
          <w:b/>
          <w:color w:val="FF0000"/>
          <w:sz w:val="20"/>
          <w:u w:color="FF0000"/>
        </w:rPr>
        <w:t>[</w:t>
      </w:r>
      <w:r w:rsidR="003A517D" w:rsidRPr="00DD7155">
        <w:rPr>
          <w:rFonts w:ascii="Tahoma" w:hAnsi="Tahoma" w:cs="Tahoma"/>
          <w:sz w:val="20"/>
        </w:rPr>
        <w:t>, по завершении которой Подрядчик выдает специалистам Заказчика документы, подтверждающие успешное прохождение специалистом Заказчика соответствующей подготовки и удостоверяющих возможность эксплуатации и обслуживания Объекта.</w:t>
      </w:r>
      <w:r w:rsidRPr="00526E69">
        <w:rPr>
          <w:rFonts w:ascii="Tahoma" w:hAnsi="Tahoma" w:cs="Tahoma"/>
          <w:b/>
          <w:color w:val="FF0000"/>
          <w:sz w:val="20"/>
        </w:rPr>
        <w:t>]]</w:t>
      </w:r>
      <w:bookmarkEnd w:id="418"/>
    </w:p>
    <w:p w14:paraId="3E2A3B9B" w14:textId="6F421320" w:rsidR="003A517D" w:rsidRPr="00DD7155" w:rsidRDefault="00526E69" w:rsidP="00C55166">
      <w:pPr>
        <w:pStyle w:val="afff1"/>
        <w:numPr>
          <w:ilvl w:val="1"/>
          <w:numId w:val="13"/>
        </w:numPr>
        <w:tabs>
          <w:tab w:val="left" w:pos="284"/>
        </w:tabs>
        <w:spacing w:before="120" w:after="240"/>
        <w:ind w:left="142" w:hanging="1135"/>
        <w:rPr>
          <w:rFonts w:ascii="Tahoma" w:hAnsi="Tahoma" w:cs="Tahoma"/>
          <w:sz w:val="20"/>
        </w:rPr>
      </w:pPr>
      <w:bookmarkStart w:id="419" w:name="_Toc528579909"/>
      <w:r w:rsidRPr="00526E69">
        <w:rPr>
          <w:rFonts w:ascii="Tahoma" w:hAnsi="Tahoma" w:cs="Tahoma"/>
          <w:b/>
          <w:color w:val="FF0000"/>
          <w:sz w:val="20"/>
          <w:u w:color="FF0000"/>
        </w:rPr>
        <w:t>[</w:t>
      </w:r>
      <w:r w:rsidR="001D6C44" w:rsidRPr="00033813">
        <w:rPr>
          <w:rFonts w:ascii="Tahoma" w:hAnsi="Tahoma" w:cs="Tahoma"/>
          <w:b/>
          <w:color w:val="00B0F0"/>
          <w:sz w:val="20"/>
        </w:rPr>
        <w:t>СТРОИТЕЛЬНАЯ (-ЫЕ) ПЛОЩАДКА (-И)</w:t>
      </w:r>
      <w:r w:rsidR="001D6C44" w:rsidRPr="00DD7155">
        <w:rPr>
          <w:rFonts w:ascii="Tahoma" w:hAnsi="Tahoma" w:cs="Tahoma"/>
          <w:sz w:val="20"/>
        </w:rPr>
        <w:t xml:space="preserve"> </w:t>
      </w:r>
      <w:r w:rsidR="003A517D" w:rsidRPr="00DD7155">
        <w:rPr>
          <w:rFonts w:ascii="Tahoma" w:hAnsi="Tahoma" w:cs="Tahoma"/>
          <w:sz w:val="20"/>
        </w:rPr>
        <w:t>– переданный по акту Заказчиком Подрядчику на период выполнения Работ земельный участок или его часть в пределах строительного генерального плана, организованный в соответствии с требованиями действующего законодательства РФ, в том числе ГОСТ, СНиП, Свода правил СП 48.13330.2019, используемый Подрядчиком для строительства и размещения Объекта, ВЗиС, техники, отвалов грунта, складирования строительных материалов, изделий, оборудования, инвентаря и выполнения Работ и иных обязательств Подрядчика по Договору.</w:t>
      </w:r>
      <w:bookmarkEnd w:id="419"/>
      <w:r w:rsidRPr="00526E69">
        <w:rPr>
          <w:rFonts w:ascii="Tahoma" w:hAnsi="Tahoma" w:cs="Tahoma"/>
          <w:b/>
          <w:color w:val="FF0000"/>
          <w:sz w:val="20"/>
        </w:rPr>
        <w:t>]</w:t>
      </w:r>
      <w:r w:rsidR="003A517D" w:rsidRPr="00DD7155">
        <w:rPr>
          <w:rStyle w:val="ad"/>
          <w:rFonts w:ascii="Tahoma" w:hAnsi="Tahoma" w:cs="Tahoma"/>
          <w:color w:val="00B0F0"/>
          <w:sz w:val="20"/>
        </w:rPr>
        <w:footnoteReference w:id="362"/>
      </w:r>
    </w:p>
    <w:p w14:paraId="753D8D7C" w14:textId="1FE7A587"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bookmarkStart w:id="420" w:name="_Toc528579910"/>
      <w:r w:rsidRPr="00DD7155">
        <w:rPr>
          <w:rFonts w:ascii="Tahoma" w:hAnsi="Tahoma" w:cs="Tahoma"/>
          <w:b/>
          <w:sz w:val="20"/>
        </w:rPr>
        <w:t>СТРОИТЕЛЬНАЯ ТЕХНИКА</w:t>
      </w:r>
      <w:r w:rsidRPr="00DD7155">
        <w:rPr>
          <w:rFonts w:ascii="Tahoma" w:hAnsi="Tahoma" w:cs="Tahoma"/>
          <w:sz w:val="20"/>
        </w:rPr>
        <w:t xml:space="preserve"> </w:t>
      </w:r>
      <w:r w:rsidR="003A517D" w:rsidRPr="00DD7155">
        <w:rPr>
          <w:rFonts w:ascii="Tahoma" w:hAnsi="Tahoma" w:cs="Tahoma"/>
          <w:sz w:val="20"/>
        </w:rPr>
        <w:t xml:space="preserve">– автотранспортные средства, оборудование, приспособления и механизмы, оснастка, инструменты, устройства и приборы, используемые Подрядчиком и/или его Субподрядчиком(ами) при выполнении Работ на </w:t>
      </w:r>
      <w:r w:rsidR="003A517D" w:rsidRPr="00DD7155">
        <w:rPr>
          <w:rFonts w:ascii="Tahoma" w:hAnsi="Tahoma" w:cs="Tahoma"/>
          <w:color w:val="7030A0"/>
          <w:sz w:val="20"/>
        </w:rPr>
        <w:t>Объекте/</w:t>
      </w:r>
      <w:r w:rsidR="003A517D" w:rsidRPr="00DD7155">
        <w:rPr>
          <w:rFonts w:ascii="Tahoma" w:hAnsi="Tahoma" w:cs="Tahoma"/>
          <w:color w:val="00B0F0"/>
          <w:sz w:val="20"/>
        </w:rPr>
        <w:t>Строительной площадке</w:t>
      </w:r>
      <w:r w:rsidR="003A517D" w:rsidRPr="00DD7155">
        <w:rPr>
          <w:rFonts w:ascii="Tahoma" w:hAnsi="Tahoma" w:cs="Tahoma"/>
          <w:sz w:val="20"/>
        </w:rPr>
        <w:t xml:space="preserve">, принадлежащие Подрядчику и/или его Субподрядчику(ам) на праве собственности или ином основании и подлежащие вывозу с </w:t>
      </w:r>
      <w:r w:rsidR="003A517D" w:rsidRPr="00DD7155">
        <w:rPr>
          <w:rFonts w:ascii="Tahoma" w:hAnsi="Tahoma" w:cs="Tahoma"/>
          <w:color w:val="7030A0"/>
          <w:sz w:val="20"/>
        </w:rPr>
        <w:t>Объекта</w:t>
      </w:r>
      <w:r w:rsidR="003A517D" w:rsidRPr="00DD7155">
        <w:rPr>
          <w:rFonts w:ascii="Tahoma" w:hAnsi="Tahoma" w:cs="Tahoma"/>
          <w:sz w:val="20"/>
        </w:rPr>
        <w:t>/</w:t>
      </w:r>
      <w:r w:rsidR="003A517D" w:rsidRPr="00DD7155">
        <w:rPr>
          <w:rFonts w:ascii="Tahoma" w:hAnsi="Tahoma" w:cs="Tahoma"/>
          <w:color w:val="00B0F0"/>
          <w:sz w:val="20"/>
        </w:rPr>
        <w:t>Строительной площадки</w:t>
      </w:r>
      <w:r w:rsidR="003A517D" w:rsidRPr="00DD7155">
        <w:rPr>
          <w:rFonts w:ascii="Tahoma" w:hAnsi="Tahoma" w:cs="Tahoma"/>
          <w:sz w:val="20"/>
        </w:rPr>
        <w:t xml:space="preserve"> силами и за счет средств Подрядчика по завершении работ по Договору на </w:t>
      </w:r>
      <w:r w:rsidR="003A517D" w:rsidRPr="00DD7155">
        <w:rPr>
          <w:rFonts w:ascii="Tahoma" w:hAnsi="Tahoma" w:cs="Tahoma"/>
          <w:color w:val="7030A0"/>
          <w:sz w:val="20"/>
        </w:rPr>
        <w:t>Объекте</w:t>
      </w:r>
      <w:r w:rsidR="003A517D" w:rsidRPr="00DD7155">
        <w:rPr>
          <w:rFonts w:ascii="Tahoma" w:hAnsi="Tahoma" w:cs="Tahoma"/>
          <w:sz w:val="20"/>
        </w:rPr>
        <w:t>/</w:t>
      </w:r>
      <w:r w:rsidR="003A517D" w:rsidRPr="00DD7155">
        <w:rPr>
          <w:rFonts w:ascii="Tahoma" w:hAnsi="Tahoma" w:cs="Tahoma"/>
          <w:color w:val="00B0F0"/>
          <w:sz w:val="20"/>
        </w:rPr>
        <w:t>Строительной площадке</w:t>
      </w:r>
      <w:r w:rsidR="003A517D" w:rsidRPr="00DD7155">
        <w:rPr>
          <w:rFonts w:ascii="Tahoma" w:hAnsi="Tahoma" w:cs="Tahoma"/>
          <w:sz w:val="20"/>
        </w:rPr>
        <w:t>.</w:t>
      </w:r>
      <w:bookmarkEnd w:id="420"/>
    </w:p>
    <w:p w14:paraId="5569C8A1" w14:textId="2C7FD1D4"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bookmarkStart w:id="421" w:name="_Toc528579911"/>
      <w:r w:rsidRPr="00DD7155">
        <w:rPr>
          <w:rFonts w:ascii="Tahoma" w:hAnsi="Tahoma" w:cs="Tahoma"/>
          <w:b/>
          <w:sz w:val="20"/>
        </w:rPr>
        <w:t>СТРОИТЕЛЬНО-МОНТАЖНЫЕ РАБОТЫ (СМР)</w:t>
      </w:r>
      <w:r w:rsidRPr="00DD7155">
        <w:rPr>
          <w:rFonts w:ascii="Tahoma" w:hAnsi="Tahoma" w:cs="Tahoma"/>
          <w:sz w:val="20"/>
        </w:rPr>
        <w:t xml:space="preserve"> </w:t>
      </w:r>
      <w:r w:rsidR="003A517D" w:rsidRPr="00DD7155">
        <w:rPr>
          <w:rFonts w:ascii="Tahoma" w:hAnsi="Tahoma" w:cs="Tahoma"/>
          <w:sz w:val="20"/>
        </w:rPr>
        <w:t xml:space="preserve">– работы по </w:t>
      </w:r>
      <w:r w:rsidR="00526E69" w:rsidRPr="00526E69">
        <w:rPr>
          <w:rFonts w:ascii="Tahoma" w:hAnsi="Tahoma" w:cs="Tahoma"/>
          <w:b/>
          <w:color w:val="FF0000"/>
          <w:sz w:val="20"/>
          <w:u w:color="FF0000"/>
        </w:rPr>
        <w:t>[</w:t>
      </w:r>
      <w:r w:rsidR="00A751FF" w:rsidRPr="00DD7155">
        <w:rPr>
          <w:rFonts w:ascii="Tahoma" w:hAnsi="Tahoma" w:cs="Tahoma"/>
          <w:sz w:val="20"/>
        </w:rPr>
        <w:t>строительству,</w:t>
      </w:r>
      <w:r w:rsidR="00526E69" w:rsidRPr="00526E69">
        <w:rPr>
          <w:rFonts w:ascii="Tahoma" w:hAnsi="Tahoma" w:cs="Tahoma"/>
          <w:b/>
          <w:color w:val="FF0000"/>
          <w:sz w:val="20"/>
        </w:rPr>
        <w:t>]</w:t>
      </w:r>
      <w:r w:rsidR="00A751FF" w:rsidRPr="00DD7155">
        <w:rPr>
          <w:rFonts w:ascii="Tahoma" w:hAnsi="Tahoma" w:cs="Tahoma"/>
          <w:sz w:val="20"/>
        </w:rPr>
        <w:t xml:space="preserve">  </w:t>
      </w:r>
      <w:r w:rsidR="00B0550D" w:rsidRPr="00DD7155">
        <w:rPr>
          <w:rFonts w:ascii="Tahoma" w:hAnsi="Tahoma" w:cs="Tahoma"/>
          <w:sz w:val="20"/>
        </w:rPr>
        <w:t xml:space="preserve">/ </w:t>
      </w:r>
      <w:r w:rsidR="00526E69" w:rsidRPr="00526E69">
        <w:rPr>
          <w:rFonts w:ascii="Tahoma" w:hAnsi="Tahoma" w:cs="Tahoma"/>
          <w:b/>
          <w:color w:val="FF0000"/>
          <w:sz w:val="20"/>
          <w:u w:color="FF0000"/>
        </w:rPr>
        <w:t>[</w:t>
      </w:r>
      <w:r w:rsidR="000E2215" w:rsidRPr="00C919BC">
        <w:rPr>
          <w:rFonts w:ascii="Tahoma" w:hAnsi="Tahoma" w:cs="Tahoma"/>
          <w:sz w:val="20"/>
          <w:shd w:val="clear" w:color="auto" w:fill="E5B8B7" w:themeFill="accent2" w:themeFillTint="66"/>
        </w:rPr>
        <w:t>реконструкции</w:t>
      </w:r>
      <w:r w:rsidR="000E2215" w:rsidRPr="00C919BC">
        <w:rPr>
          <w:rFonts w:ascii="Tahoma" w:hAnsi="Tahoma" w:cs="Tahoma"/>
          <w:b/>
          <w:color w:val="FF0000"/>
          <w:sz w:val="20"/>
          <w:shd w:val="clear" w:color="auto" w:fill="E5B8B7" w:themeFill="accent2" w:themeFillTint="66"/>
        </w:rPr>
        <w:t xml:space="preserve"> </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0E2215" w:rsidRPr="00C919BC">
        <w:rPr>
          <w:rFonts w:ascii="Tahoma" w:hAnsi="Tahoma" w:cs="Tahoma"/>
          <w:sz w:val="20"/>
          <w:shd w:val="clear" w:color="auto" w:fill="E5B8B7" w:themeFill="accent2" w:themeFillTint="66"/>
        </w:rPr>
        <w:t>модернизации</w:t>
      </w:r>
      <w:r w:rsidR="00526E69" w:rsidRPr="00C919BC">
        <w:rPr>
          <w:rFonts w:ascii="Tahoma" w:hAnsi="Tahoma" w:cs="Tahoma"/>
          <w:b/>
          <w:color w:val="FF0000"/>
          <w:sz w:val="20"/>
          <w:shd w:val="clear" w:color="auto" w:fill="E5B8B7" w:themeFill="accent2" w:themeFillTint="66"/>
        </w:rPr>
        <w:t>]</w:t>
      </w:r>
      <w:r w:rsidR="00B0550D" w:rsidRPr="00C919BC">
        <w:rPr>
          <w:rFonts w:ascii="Tahoma" w:hAnsi="Tahoma" w:cs="Tahoma"/>
          <w:sz w:val="20"/>
          <w:shd w:val="clear" w:color="auto" w:fill="E5B8B7" w:themeFill="accent2" w:themeFillTint="66"/>
        </w:rPr>
        <w:t>/</w:t>
      </w:r>
      <w:r w:rsidR="00B0550D" w:rsidRPr="00C919BC">
        <w:rPr>
          <w:rFonts w:ascii="Tahoma" w:hAnsi="Tahoma" w:cs="Tahoma"/>
          <w:b/>
          <w:color w:val="FF0000"/>
          <w:sz w:val="20"/>
          <w:u w:color="FF0000"/>
          <w:shd w:val="clear" w:color="auto" w:fill="E5B8B7" w:themeFill="accent2" w:themeFillTint="66"/>
        </w:rPr>
        <w:t xml:space="preserve"> </w:t>
      </w:r>
      <w:r w:rsidR="00526E69" w:rsidRPr="00C919BC">
        <w:rPr>
          <w:rFonts w:ascii="Tahoma" w:hAnsi="Tahoma" w:cs="Tahoma"/>
          <w:b/>
          <w:color w:val="FF0000"/>
          <w:sz w:val="20"/>
          <w:u w:color="FF0000"/>
          <w:shd w:val="clear" w:color="auto" w:fill="E5B8B7" w:themeFill="accent2" w:themeFillTint="66"/>
        </w:rPr>
        <w:t>[</w:t>
      </w:r>
      <w:r w:rsidR="000E2215" w:rsidRPr="00C919BC">
        <w:rPr>
          <w:rFonts w:ascii="Tahoma" w:hAnsi="Tahoma" w:cs="Tahoma"/>
          <w:sz w:val="20"/>
          <w:shd w:val="clear" w:color="auto" w:fill="E5B8B7" w:themeFill="accent2" w:themeFillTint="66"/>
        </w:rPr>
        <w:t>техническому перевооружению</w:t>
      </w:r>
      <w:r w:rsidR="00526E69" w:rsidRPr="00526E69">
        <w:rPr>
          <w:rFonts w:ascii="Tahoma" w:hAnsi="Tahoma" w:cs="Tahoma"/>
          <w:b/>
          <w:color w:val="FF0000"/>
          <w:sz w:val="20"/>
        </w:rPr>
        <w:t>]</w:t>
      </w:r>
      <w:r w:rsidR="003A517D" w:rsidRPr="00DD7155">
        <w:rPr>
          <w:rFonts w:ascii="Tahoma" w:hAnsi="Tahoma" w:cs="Tahoma"/>
          <w:sz w:val="20"/>
        </w:rPr>
        <w:t xml:space="preserve"> Объекта, сборке, монтажу и обвязке Оборудования</w:t>
      </w:r>
      <w:r w:rsidR="00A751FF" w:rsidRPr="00DD7155">
        <w:rPr>
          <w:rFonts w:ascii="Tahoma" w:hAnsi="Tahoma" w:cs="Tahoma"/>
          <w:sz w:val="20"/>
        </w:rPr>
        <w:t>, демонтажу</w:t>
      </w:r>
      <w:r w:rsidR="003A517D" w:rsidRPr="00DD7155">
        <w:rPr>
          <w:rFonts w:ascii="Tahoma" w:hAnsi="Tahoma" w:cs="Tahoma"/>
          <w:sz w:val="20"/>
        </w:rPr>
        <w:t xml:space="preserve"> </w:t>
      </w:r>
      <w:r w:rsidR="00526E69" w:rsidRPr="00526E69">
        <w:rPr>
          <w:rFonts w:ascii="Tahoma" w:hAnsi="Tahoma" w:cs="Tahoma"/>
          <w:b/>
          <w:color w:val="FF0000"/>
          <w:sz w:val="20"/>
          <w:u w:color="FF0000"/>
        </w:rPr>
        <w:t>[</w:t>
      </w:r>
      <w:r w:rsidR="00EF418C" w:rsidRPr="00DD7155">
        <w:rPr>
          <w:rFonts w:ascii="Tahoma" w:hAnsi="Tahoma" w:cs="Tahoma"/>
          <w:color w:val="00B050"/>
          <w:sz w:val="20"/>
          <w:highlight w:val="black"/>
        </w:rPr>
        <w:t>за исключением Демонтажных работ</w:t>
      </w:r>
      <w:r w:rsidR="00526E69" w:rsidRPr="00526E69">
        <w:rPr>
          <w:rFonts w:ascii="Tahoma" w:hAnsi="Tahoma" w:cs="Tahoma"/>
          <w:b/>
          <w:color w:val="FF0000"/>
          <w:sz w:val="20"/>
        </w:rPr>
        <w:t>]</w:t>
      </w:r>
      <w:r w:rsidR="00EF418C" w:rsidRPr="00DD7155">
        <w:rPr>
          <w:rFonts w:ascii="Tahoma" w:hAnsi="Tahoma" w:cs="Tahoma"/>
          <w:b/>
          <w:color w:val="FF0000"/>
          <w:sz w:val="20"/>
        </w:rPr>
        <w:t xml:space="preserve"> </w:t>
      </w:r>
      <w:r w:rsidR="003A517D" w:rsidRPr="00DD7155">
        <w:rPr>
          <w:rFonts w:ascii="Tahoma" w:hAnsi="Tahoma" w:cs="Tahoma"/>
          <w:sz w:val="20"/>
        </w:rPr>
        <w:t xml:space="preserve">и т.д., выполняемые Подрядчиком и/или его Субподрядчиком(ами) на </w:t>
      </w:r>
      <w:r w:rsidR="003A517D" w:rsidRPr="00DD7155">
        <w:rPr>
          <w:rFonts w:ascii="Tahoma" w:hAnsi="Tahoma" w:cs="Tahoma"/>
          <w:color w:val="7030A0"/>
          <w:sz w:val="20"/>
        </w:rPr>
        <w:t>Объекте</w:t>
      </w:r>
      <w:r w:rsidR="003A517D" w:rsidRPr="00DD7155">
        <w:rPr>
          <w:rFonts w:ascii="Tahoma" w:hAnsi="Tahoma" w:cs="Tahoma"/>
          <w:sz w:val="20"/>
        </w:rPr>
        <w:t>/</w:t>
      </w:r>
      <w:r w:rsidR="003A517D" w:rsidRPr="00DD7155">
        <w:rPr>
          <w:rFonts w:ascii="Tahoma" w:hAnsi="Tahoma" w:cs="Tahoma"/>
          <w:color w:val="00B0F0"/>
          <w:sz w:val="20"/>
        </w:rPr>
        <w:t xml:space="preserve">Строительной площадке </w:t>
      </w:r>
      <w:r w:rsidR="003A517D" w:rsidRPr="00DD7155">
        <w:rPr>
          <w:rFonts w:ascii="Tahoma" w:hAnsi="Tahoma" w:cs="Tahoma"/>
          <w:sz w:val="20"/>
        </w:rPr>
        <w:t>в соответствии с Требованиями.</w:t>
      </w:r>
      <w:bookmarkEnd w:id="421"/>
    </w:p>
    <w:p w14:paraId="2CA493DE" w14:textId="5237F381" w:rsidR="0071303C" w:rsidRPr="00DD7155" w:rsidRDefault="00526E69" w:rsidP="00C55166">
      <w:pPr>
        <w:pStyle w:val="afff1"/>
        <w:numPr>
          <w:ilvl w:val="1"/>
          <w:numId w:val="13"/>
        </w:numPr>
        <w:tabs>
          <w:tab w:val="left" w:pos="284"/>
        </w:tabs>
        <w:spacing w:before="120" w:after="240"/>
        <w:ind w:left="142" w:hanging="1135"/>
        <w:rPr>
          <w:rFonts w:ascii="Tahoma" w:hAnsi="Tahoma" w:cs="Tahoma"/>
          <w:color w:val="00B050"/>
          <w:sz w:val="20"/>
          <w:highlight w:val="black"/>
        </w:rPr>
      </w:pPr>
      <w:r w:rsidRPr="00526E69">
        <w:rPr>
          <w:rFonts w:ascii="Tahoma" w:hAnsi="Tahoma" w:cs="Tahoma"/>
          <w:b/>
          <w:color w:val="FF0000"/>
          <w:sz w:val="20"/>
          <w:u w:color="FF0000"/>
        </w:rPr>
        <w:t>[</w:t>
      </w:r>
      <w:r w:rsidR="001D6C44" w:rsidRPr="00DD7155">
        <w:rPr>
          <w:rFonts w:ascii="Tahoma" w:hAnsi="Tahoma" w:cs="Tahoma"/>
          <w:b/>
          <w:color w:val="00B050"/>
          <w:sz w:val="20"/>
          <w:highlight w:val="black"/>
        </w:rPr>
        <w:t xml:space="preserve">ДЕМОНТАЖНЫЕ РАБОТЫ, НЕ ВХОДЯЩИЕ В СОСТАВ </w:t>
      </w:r>
      <w:r w:rsidR="00EF314B" w:rsidRPr="00DD7155">
        <w:rPr>
          <w:rFonts w:ascii="Tahoma" w:hAnsi="Tahoma" w:cs="Tahoma"/>
          <w:color w:val="00B050"/>
          <w:sz w:val="20"/>
          <w:highlight w:val="black"/>
        </w:rPr>
        <w:t>РАБОТ,</w:t>
      </w:r>
      <w:r w:rsidR="001D6C44" w:rsidRPr="00DD7155">
        <w:rPr>
          <w:rFonts w:ascii="Tahoma" w:hAnsi="Tahoma" w:cs="Tahoma"/>
          <w:b/>
          <w:color w:val="00B050"/>
          <w:sz w:val="20"/>
          <w:highlight w:val="black"/>
        </w:rPr>
        <w:t xml:space="preserve"> (ДЕМОНТАЖНЫЕ РАБОТЫ)</w:t>
      </w:r>
      <w:r w:rsidR="001D6C44" w:rsidRPr="00DD7155">
        <w:rPr>
          <w:rFonts w:ascii="Tahoma" w:hAnsi="Tahoma" w:cs="Tahoma"/>
          <w:color w:val="00B050"/>
          <w:sz w:val="20"/>
          <w:highlight w:val="black"/>
        </w:rPr>
        <w:t xml:space="preserve"> </w:t>
      </w:r>
      <w:r w:rsidR="00A751FF" w:rsidRPr="00DD7155">
        <w:rPr>
          <w:rFonts w:ascii="Tahoma" w:hAnsi="Tahoma" w:cs="Tahoma"/>
          <w:color w:val="00B050"/>
          <w:sz w:val="20"/>
          <w:highlight w:val="black"/>
        </w:rPr>
        <w:t xml:space="preserve">– </w:t>
      </w:r>
      <w:r w:rsidR="00A751FF" w:rsidRPr="00DD7155">
        <w:rPr>
          <w:rFonts w:ascii="Tahoma" w:hAnsi="Tahoma" w:cs="Tahoma"/>
          <w:sz w:val="20"/>
        </w:rPr>
        <w:t xml:space="preserve">работы </w:t>
      </w:r>
      <w:r w:rsidR="0071303C" w:rsidRPr="00DD7155">
        <w:rPr>
          <w:rFonts w:ascii="Tahoma" w:hAnsi="Tahoma" w:cs="Tahoma"/>
          <w:sz w:val="20"/>
        </w:rPr>
        <w:t xml:space="preserve">на </w:t>
      </w:r>
      <w:r w:rsidR="00EF314B" w:rsidRPr="00DD7155">
        <w:rPr>
          <w:rFonts w:ascii="Tahoma" w:hAnsi="Tahoma" w:cs="Tahoma"/>
          <w:sz w:val="20"/>
        </w:rPr>
        <w:t>снос,</w:t>
      </w:r>
      <w:r w:rsidR="00A751FF" w:rsidRPr="00DD7155">
        <w:rPr>
          <w:rFonts w:ascii="Tahoma" w:hAnsi="Tahoma" w:cs="Tahoma"/>
          <w:sz w:val="20"/>
        </w:rPr>
        <w:t xml:space="preserve"> </w:t>
      </w:r>
      <w:r w:rsidR="0071303C" w:rsidRPr="00DD7155">
        <w:rPr>
          <w:rFonts w:ascii="Tahoma" w:hAnsi="Tahoma" w:cs="Tahoma"/>
          <w:sz w:val="20"/>
        </w:rPr>
        <w:t xml:space="preserve">ликвидацию </w:t>
      </w:r>
      <w:r w:rsidR="00461D65" w:rsidRPr="00DD7155">
        <w:rPr>
          <w:rFonts w:ascii="Tahoma" w:hAnsi="Tahoma" w:cs="Tahoma"/>
          <w:sz w:val="20"/>
        </w:rPr>
        <w:t>существующих объектов</w:t>
      </w:r>
      <w:r w:rsidR="00A751FF" w:rsidRPr="00DD7155">
        <w:rPr>
          <w:rFonts w:ascii="Tahoma" w:hAnsi="Tahoma" w:cs="Tahoma"/>
          <w:sz w:val="20"/>
        </w:rPr>
        <w:t xml:space="preserve"> основных средств</w:t>
      </w:r>
      <w:r w:rsidR="00461D65" w:rsidRPr="00DD7155">
        <w:rPr>
          <w:rFonts w:ascii="Tahoma" w:hAnsi="Tahoma" w:cs="Tahoma"/>
          <w:sz w:val="20"/>
        </w:rPr>
        <w:t xml:space="preserve"> </w:t>
      </w:r>
      <w:r w:rsidR="00EF314B" w:rsidRPr="00DD7155">
        <w:rPr>
          <w:rFonts w:ascii="Tahoma" w:hAnsi="Tahoma" w:cs="Tahoma"/>
          <w:sz w:val="20"/>
        </w:rPr>
        <w:t>(в т.ч. затраты на</w:t>
      </w:r>
      <w:r w:rsidR="00A751FF" w:rsidRPr="00DD7155">
        <w:rPr>
          <w:rFonts w:ascii="Tahoma" w:hAnsi="Tahoma" w:cs="Tahoma"/>
          <w:sz w:val="20"/>
        </w:rPr>
        <w:t xml:space="preserve"> утилизацию</w:t>
      </w:r>
      <w:r w:rsidR="00EF314B" w:rsidRPr="00DD7155">
        <w:rPr>
          <w:rFonts w:ascii="Tahoma" w:hAnsi="Tahoma" w:cs="Tahoma"/>
          <w:sz w:val="20"/>
        </w:rPr>
        <w:t xml:space="preserve"> отходов</w:t>
      </w:r>
      <w:r w:rsidR="00461D65" w:rsidRPr="00DD7155">
        <w:rPr>
          <w:rFonts w:ascii="Tahoma" w:hAnsi="Tahoma" w:cs="Tahoma"/>
          <w:sz w:val="20"/>
        </w:rPr>
        <w:t xml:space="preserve"> демонтажа)</w:t>
      </w:r>
      <w:r w:rsidR="008C65F8" w:rsidRPr="00DD7155">
        <w:rPr>
          <w:rFonts w:ascii="Tahoma" w:hAnsi="Tahoma" w:cs="Tahoma"/>
          <w:sz w:val="20"/>
        </w:rPr>
        <w:t>:</w:t>
      </w:r>
      <w:r w:rsidR="00A751FF" w:rsidRPr="00DD7155">
        <w:rPr>
          <w:rFonts w:ascii="Tahoma" w:hAnsi="Tahoma" w:cs="Tahoma"/>
          <w:sz w:val="20"/>
        </w:rPr>
        <w:t xml:space="preserve"> </w:t>
      </w:r>
    </w:p>
    <w:p w14:paraId="63538D4A" w14:textId="6585B19F" w:rsidR="0071303C" w:rsidRPr="00DD7155" w:rsidRDefault="00526E69" w:rsidP="00D27B02">
      <w:pPr>
        <w:pStyle w:val="afff1"/>
        <w:numPr>
          <w:ilvl w:val="0"/>
          <w:numId w:val="17"/>
        </w:numPr>
        <w:tabs>
          <w:tab w:val="left" w:pos="284"/>
        </w:tabs>
        <w:spacing w:before="120" w:after="240"/>
        <w:ind w:left="142" w:firstLine="0"/>
        <w:rPr>
          <w:rFonts w:ascii="Tahoma" w:hAnsi="Tahoma" w:cs="Tahoma"/>
          <w:color w:val="00B050"/>
          <w:sz w:val="20"/>
        </w:rPr>
      </w:pPr>
      <w:r w:rsidRPr="00526E69">
        <w:rPr>
          <w:rFonts w:ascii="Tahoma" w:hAnsi="Tahoma" w:cs="Tahoma"/>
          <w:b/>
          <w:color w:val="FF0000"/>
          <w:sz w:val="20"/>
          <w:u w:color="FF0000"/>
        </w:rPr>
        <w:t>[</w:t>
      </w:r>
      <w:r w:rsidR="009D39C0" w:rsidRPr="00DD7155">
        <w:rPr>
          <w:rFonts w:ascii="Tahoma" w:hAnsi="Tahoma" w:cs="Tahoma"/>
          <w:sz w:val="20"/>
        </w:rPr>
        <w:t xml:space="preserve">не предусмотренные проектом капитального строительства, </w:t>
      </w:r>
      <w:r w:rsidRPr="00526E69">
        <w:rPr>
          <w:rFonts w:ascii="Tahoma" w:hAnsi="Tahoma" w:cs="Tahoma"/>
          <w:b/>
          <w:color w:val="FF0000"/>
          <w:sz w:val="20"/>
        </w:rPr>
        <w:t>]</w:t>
      </w:r>
    </w:p>
    <w:p w14:paraId="2A0DFAF2" w14:textId="5E85280D" w:rsidR="0071303C" w:rsidRPr="00DD7155" w:rsidRDefault="00A751FF" w:rsidP="00D27B02">
      <w:pPr>
        <w:pStyle w:val="afff1"/>
        <w:numPr>
          <w:ilvl w:val="0"/>
          <w:numId w:val="17"/>
        </w:numPr>
        <w:tabs>
          <w:tab w:val="left" w:pos="284"/>
        </w:tabs>
        <w:spacing w:before="120" w:after="240"/>
        <w:ind w:left="142" w:firstLine="0"/>
        <w:rPr>
          <w:rFonts w:ascii="Tahoma" w:hAnsi="Tahoma" w:cs="Tahoma"/>
          <w:color w:val="00B050"/>
          <w:sz w:val="20"/>
        </w:rPr>
      </w:pPr>
      <w:r w:rsidRPr="00DD7155">
        <w:rPr>
          <w:rFonts w:ascii="Tahoma" w:hAnsi="Tahoma" w:cs="Tahoma"/>
          <w:sz w:val="20"/>
        </w:rPr>
        <w:t xml:space="preserve">не связанные с подготовкой строительной площадки под </w:t>
      </w:r>
      <w:r w:rsidR="00526E69" w:rsidRPr="00526E69">
        <w:rPr>
          <w:rFonts w:ascii="Tahoma" w:hAnsi="Tahoma" w:cs="Tahoma"/>
          <w:b/>
          <w:color w:val="FF0000"/>
          <w:sz w:val="20"/>
          <w:u w:color="FF0000"/>
        </w:rPr>
        <w:t>[</w:t>
      </w:r>
      <w:r w:rsidR="00D27B02" w:rsidRPr="00DD7155">
        <w:rPr>
          <w:rFonts w:ascii="Tahoma" w:hAnsi="Tahoma" w:cs="Tahoma"/>
          <w:sz w:val="20"/>
        </w:rPr>
        <w:t xml:space="preserve"> новое </w:t>
      </w:r>
      <w:r w:rsidR="00B0550D" w:rsidRPr="00DD7155">
        <w:rPr>
          <w:rFonts w:ascii="Tahoma" w:hAnsi="Tahoma" w:cs="Tahoma"/>
          <w:sz w:val="20"/>
        </w:rPr>
        <w:t>строительство</w:t>
      </w:r>
      <w:r w:rsidR="00526E69" w:rsidRPr="00526E69">
        <w:rPr>
          <w:rFonts w:ascii="Tahoma" w:hAnsi="Tahoma" w:cs="Tahoma"/>
          <w:b/>
          <w:color w:val="FF0000"/>
          <w:sz w:val="20"/>
        </w:rPr>
        <w:t>]</w:t>
      </w:r>
      <w:r w:rsidR="00B0550D" w:rsidRPr="00DD7155">
        <w:rPr>
          <w:rFonts w:ascii="Tahoma" w:hAnsi="Tahoma" w:cs="Tahoma"/>
          <w:sz w:val="20"/>
        </w:rPr>
        <w:t xml:space="preserve"> / </w:t>
      </w:r>
      <w:r w:rsidR="00526E69" w:rsidRPr="00526E69">
        <w:rPr>
          <w:rFonts w:ascii="Tahoma" w:hAnsi="Tahoma" w:cs="Tahoma"/>
          <w:b/>
          <w:color w:val="FF0000"/>
          <w:sz w:val="20"/>
          <w:u w:color="FF0000"/>
        </w:rPr>
        <w:t>[</w:t>
      </w:r>
      <w:r w:rsidR="00932465" w:rsidRPr="00C919BC">
        <w:rPr>
          <w:rFonts w:ascii="Tahoma" w:hAnsi="Tahoma" w:cs="Tahoma"/>
          <w:sz w:val="20"/>
          <w:shd w:val="clear" w:color="auto" w:fill="E5B8B7" w:themeFill="accent2" w:themeFillTint="66"/>
        </w:rPr>
        <w:t>реконструкцию</w:t>
      </w:r>
      <w:r w:rsidR="00932465" w:rsidRPr="00C919BC">
        <w:rPr>
          <w:rFonts w:ascii="Tahoma" w:hAnsi="Tahoma" w:cs="Tahoma"/>
          <w:b/>
          <w:color w:val="FF0000"/>
          <w:sz w:val="20"/>
          <w:shd w:val="clear" w:color="auto" w:fill="E5B8B7" w:themeFill="accent2" w:themeFillTint="66"/>
        </w:rPr>
        <w:t xml:space="preserve"> </w:t>
      </w:r>
      <w:r w:rsidR="00526E69" w:rsidRPr="00526E69">
        <w:rPr>
          <w:rFonts w:ascii="Tahoma" w:hAnsi="Tahoma" w:cs="Tahoma"/>
          <w:b/>
          <w:color w:val="FF0000"/>
          <w:sz w:val="20"/>
        </w:rPr>
        <w:t>]</w:t>
      </w:r>
      <w:r w:rsidR="00B0550D" w:rsidRPr="00DD7155">
        <w:rPr>
          <w:rFonts w:ascii="Tahoma" w:hAnsi="Tahoma" w:cs="Tahoma"/>
          <w:b/>
          <w:color w:val="FF0000"/>
          <w:sz w:val="20"/>
        </w:rPr>
        <w:t xml:space="preserve">, </w:t>
      </w:r>
    </w:p>
    <w:p w14:paraId="5CD734B8" w14:textId="7993557A" w:rsidR="008C65F8" w:rsidRPr="00DD7155" w:rsidRDefault="00526E69" w:rsidP="00D27B02">
      <w:pPr>
        <w:pStyle w:val="afff1"/>
        <w:numPr>
          <w:ilvl w:val="0"/>
          <w:numId w:val="17"/>
        </w:numPr>
        <w:tabs>
          <w:tab w:val="left" w:pos="284"/>
        </w:tabs>
        <w:spacing w:before="120" w:after="240"/>
        <w:ind w:left="142" w:firstLine="0"/>
        <w:rPr>
          <w:rFonts w:ascii="Tahoma" w:hAnsi="Tahoma" w:cs="Tahoma"/>
          <w:sz w:val="20"/>
        </w:rPr>
      </w:pPr>
      <w:r w:rsidRPr="00526E69">
        <w:rPr>
          <w:rFonts w:ascii="Tahoma" w:hAnsi="Tahoma" w:cs="Tahoma"/>
          <w:b/>
          <w:color w:val="FF0000"/>
          <w:sz w:val="20"/>
          <w:u w:color="FF0000"/>
        </w:rPr>
        <w:t>[</w:t>
      </w:r>
      <w:r w:rsidR="008C65F8" w:rsidRPr="00DD7155">
        <w:rPr>
          <w:rFonts w:ascii="Tahoma" w:hAnsi="Tahoma" w:cs="Tahoma"/>
          <w:sz w:val="20"/>
        </w:rPr>
        <w:t>выполняемые после ввода в эксплуатацию построенного объекта и отключения (вывода из эксплуатации) существующего объекта,</w:t>
      </w:r>
      <w:r w:rsidR="00D27B02" w:rsidRPr="00DD7155">
        <w:rPr>
          <w:rFonts w:ascii="Tahoma" w:hAnsi="Tahoma" w:cs="Tahoma"/>
          <w:b/>
          <w:color w:val="FF0000"/>
          <w:sz w:val="20"/>
        </w:rPr>
        <w:t xml:space="preserve"> </w:t>
      </w:r>
      <w:r w:rsidRPr="00526E69">
        <w:rPr>
          <w:rFonts w:ascii="Tahoma" w:hAnsi="Tahoma" w:cs="Tahoma"/>
          <w:b/>
          <w:color w:val="FF0000"/>
          <w:sz w:val="20"/>
        </w:rPr>
        <w:t>]</w:t>
      </w:r>
    </w:p>
    <w:p w14:paraId="41A974B2" w14:textId="0E3202ED" w:rsidR="00A751FF" w:rsidRPr="00DD7155" w:rsidRDefault="00EF418C" w:rsidP="00EE5F37">
      <w:pPr>
        <w:pStyle w:val="afff1"/>
        <w:numPr>
          <w:ilvl w:val="0"/>
          <w:numId w:val="17"/>
        </w:numPr>
        <w:tabs>
          <w:tab w:val="left" w:pos="284"/>
        </w:tabs>
        <w:spacing w:before="120" w:after="240"/>
        <w:ind w:left="142" w:firstLine="0"/>
        <w:rPr>
          <w:rFonts w:ascii="Tahoma" w:hAnsi="Tahoma" w:cs="Tahoma"/>
          <w:color w:val="00B050"/>
          <w:sz w:val="20"/>
        </w:rPr>
      </w:pPr>
      <w:r w:rsidRPr="00DD7155">
        <w:rPr>
          <w:rFonts w:ascii="Tahoma" w:hAnsi="Tahoma" w:cs="Tahoma"/>
          <w:sz w:val="20"/>
        </w:rPr>
        <w:t>и/или демонтажные работы, не связанные с внесением изменений в проектно-сметную документацию в связи с расширением, улучшением технического уровня объекта строительства</w:t>
      </w:r>
      <w:r w:rsidR="00A751FF" w:rsidRPr="00DD7155">
        <w:rPr>
          <w:rFonts w:ascii="Tahoma" w:hAnsi="Tahoma" w:cs="Tahoma"/>
          <w:sz w:val="20"/>
        </w:rPr>
        <w:t>.</w:t>
      </w:r>
      <w:r w:rsidR="00526E69" w:rsidRPr="00526E69">
        <w:rPr>
          <w:rFonts w:ascii="Tahoma" w:hAnsi="Tahoma" w:cs="Tahoma"/>
          <w:b/>
          <w:color w:val="FF0000"/>
          <w:sz w:val="20"/>
        </w:rPr>
        <w:t>]</w:t>
      </w:r>
    </w:p>
    <w:p w14:paraId="11EA0560" w14:textId="3BFC60AA" w:rsidR="00DE7D42" w:rsidRPr="00DD7155" w:rsidRDefault="00526E69" w:rsidP="002F68A6">
      <w:pPr>
        <w:pStyle w:val="1112"/>
        <w:numPr>
          <w:ilvl w:val="3"/>
          <w:numId w:val="13"/>
        </w:numPr>
        <w:spacing w:before="120" w:after="240"/>
        <w:ind w:left="142" w:hanging="1135"/>
        <w:rPr>
          <w:rFonts w:ascii="Tahoma" w:hAnsi="Tahoma" w:cs="Tahoma"/>
          <w:color w:val="00B050"/>
          <w:sz w:val="20"/>
          <w:highlight w:val="black"/>
        </w:rPr>
      </w:pPr>
      <w:r w:rsidRPr="00526E69">
        <w:rPr>
          <w:rFonts w:ascii="Tahoma" w:hAnsi="Tahoma" w:cs="Tahoma"/>
          <w:b/>
          <w:color w:val="FF0000"/>
          <w:sz w:val="20"/>
          <w:u w:color="FF0000"/>
        </w:rPr>
        <w:t>[</w:t>
      </w:r>
      <w:r w:rsidR="00DE7D42" w:rsidRPr="00DD7155">
        <w:rPr>
          <w:rFonts w:ascii="Tahoma" w:hAnsi="Tahoma" w:cs="Tahoma"/>
          <w:b/>
          <w:color w:val="00B050"/>
          <w:sz w:val="20"/>
          <w:highlight w:val="black"/>
        </w:rPr>
        <w:t>Объект</w:t>
      </w:r>
      <w:r w:rsidR="00FF1B4F" w:rsidRPr="00DD7155">
        <w:rPr>
          <w:rFonts w:ascii="Tahoma" w:hAnsi="Tahoma" w:cs="Tahoma"/>
          <w:b/>
          <w:color w:val="00B050"/>
          <w:sz w:val="20"/>
          <w:highlight w:val="black"/>
        </w:rPr>
        <w:t>ы</w:t>
      </w:r>
      <w:r w:rsidR="00EF314B" w:rsidRPr="00DD7155">
        <w:rPr>
          <w:rFonts w:ascii="Tahoma" w:hAnsi="Tahoma" w:cs="Tahoma"/>
          <w:b/>
          <w:color w:val="00B050"/>
          <w:sz w:val="20"/>
          <w:highlight w:val="black"/>
        </w:rPr>
        <w:t xml:space="preserve"> Демонтажных работ</w:t>
      </w:r>
      <w:r w:rsidR="00DE7D42" w:rsidRPr="00DD7155">
        <w:rPr>
          <w:rFonts w:ascii="Tahoma" w:hAnsi="Tahoma" w:cs="Tahoma"/>
          <w:color w:val="00B050"/>
          <w:sz w:val="20"/>
          <w:highlight w:val="black"/>
        </w:rPr>
        <w:t>:</w:t>
      </w:r>
    </w:p>
    <w:p w14:paraId="5BA5D17E" w14:textId="24D6F21B" w:rsidR="00DE7D42" w:rsidRPr="00DD7155" w:rsidRDefault="00DE7D42" w:rsidP="00C55166">
      <w:pPr>
        <w:pStyle w:val="1112"/>
        <w:spacing w:before="120" w:after="240"/>
        <w:ind w:left="142"/>
        <w:rPr>
          <w:rFonts w:ascii="Tahoma" w:hAnsi="Tahoma" w:cs="Tahoma"/>
          <w:color w:val="00B050"/>
          <w:sz w:val="20"/>
          <w:highlight w:val="black"/>
        </w:rPr>
      </w:pPr>
      <w:r w:rsidRPr="00DD7155">
        <w:rPr>
          <w:rFonts w:ascii="Tahoma" w:hAnsi="Tahoma" w:cs="Tahoma"/>
          <w:color w:val="00B050"/>
          <w:sz w:val="20"/>
          <w:highlight w:val="black"/>
        </w:rPr>
        <w:t xml:space="preserve">- </w:t>
      </w:r>
      <w:r w:rsidR="00526E69" w:rsidRPr="00526E69">
        <w:rPr>
          <w:rFonts w:ascii="Tahoma" w:hAnsi="Tahoma" w:cs="Tahoma"/>
          <w:b/>
          <w:color w:val="FF0000"/>
          <w:sz w:val="20"/>
          <w:u w:color="FF0000"/>
        </w:rPr>
        <w:t>[</w:t>
      </w:r>
      <w:r w:rsidRPr="00DD7155">
        <w:rPr>
          <w:rFonts w:ascii="Tahoma" w:hAnsi="Tahoma" w:cs="Tahoma"/>
          <w:color w:val="00B050"/>
          <w:sz w:val="20"/>
          <w:highlight w:val="black"/>
        </w:rPr>
        <w:t>•</w:t>
      </w:r>
      <w:r w:rsidR="00526E69" w:rsidRPr="00526E69">
        <w:rPr>
          <w:rFonts w:ascii="Tahoma" w:hAnsi="Tahoma" w:cs="Tahoma"/>
          <w:b/>
          <w:color w:val="FF0000"/>
          <w:sz w:val="20"/>
        </w:rPr>
        <w:t>]</w:t>
      </w:r>
      <w:r w:rsidRPr="00DD7155">
        <w:rPr>
          <w:rFonts w:ascii="Tahoma" w:hAnsi="Tahoma" w:cs="Tahoma"/>
          <w:color w:val="00B050"/>
          <w:sz w:val="20"/>
          <w:highlight w:val="black"/>
        </w:rPr>
        <w:t xml:space="preserve"> (инвентарный номер </w:t>
      </w:r>
      <w:r w:rsidR="00526E69" w:rsidRPr="00526E69">
        <w:rPr>
          <w:rFonts w:ascii="Tahoma" w:hAnsi="Tahoma" w:cs="Tahoma"/>
          <w:b/>
          <w:color w:val="FF0000"/>
          <w:sz w:val="20"/>
          <w:u w:color="FF0000"/>
        </w:rPr>
        <w:t>[</w:t>
      </w:r>
      <w:r w:rsidRPr="00DD7155">
        <w:rPr>
          <w:rFonts w:ascii="Tahoma" w:hAnsi="Tahoma" w:cs="Tahoma"/>
          <w:color w:val="00B050"/>
          <w:sz w:val="20"/>
          <w:highlight w:val="black"/>
        </w:rPr>
        <w:t>•</w:t>
      </w:r>
      <w:r w:rsidR="00526E69" w:rsidRPr="00526E69">
        <w:rPr>
          <w:rFonts w:ascii="Tahoma" w:hAnsi="Tahoma" w:cs="Tahoma"/>
          <w:b/>
          <w:color w:val="FF0000"/>
          <w:sz w:val="20"/>
        </w:rPr>
        <w:t>]</w:t>
      </w:r>
      <w:r w:rsidRPr="00DD7155">
        <w:rPr>
          <w:rFonts w:ascii="Tahoma" w:hAnsi="Tahoma" w:cs="Tahoma"/>
          <w:color w:val="00B050"/>
          <w:sz w:val="20"/>
          <w:highlight w:val="black"/>
        </w:rPr>
        <w:t>).</w:t>
      </w:r>
      <w:r w:rsidR="00526E69" w:rsidRPr="00526E69">
        <w:rPr>
          <w:rFonts w:ascii="Tahoma" w:hAnsi="Tahoma" w:cs="Tahoma"/>
          <w:b/>
          <w:color w:val="FF0000"/>
          <w:sz w:val="20"/>
        </w:rPr>
        <w:t>]</w:t>
      </w:r>
    </w:p>
    <w:p w14:paraId="5642A89F" w14:textId="3D8DC0B4"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bookmarkStart w:id="422" w:name="_Toc528579912"/>
      <w:r w:rsidRPr="00DD7155">
        <w:rPr>
          <w:rFonts w:ascii="Tahoma" w:hAnsi="Tahoma" w:cs="Tahoma"/>
          <w:b/>
          <w:sz w:val="20"/>
        </w:rPr>
        <w:t>СТРОИТЕЛЬНЫЙ КОНТРОЛЬ (НАДЗОР)</w:t>
      </w:r>
      <w:r w:rsidRPr="00DD7155">
        <w:rPr>
          <w:rFonts w:ascii="Tahoma" w:hAnsi="Tahoma" w:cs="Tahoma"/>
          <w:sz w:val="20"/>
        </w:rPr>
        <w:t xml:space="preserve"> </w:t>
      </w:r>
      <w:r w:rsidR="003A517D" w:rsidRPr="00DD7155">
        <w:rPr>
          <w:rFonts w:ascii="Tahoma" w:hAnsi="Tahoma" w:cs="Tahoma"/>
          <w:sz w:val="20"/>
        </w:rPr>
        <w:t>- процедура проверки соответствия выполняемых Работ Требованиям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технических регламентов, результатам инженерных изысканий, требованиям к строительству Объекта, а также разрешенному использованию земельного участка и ограничениям, установленным в соответствии с земельным и иным законодательством РФ при строительстве Объекта), в том числе непрерывное (постоянное или регулярно повторяемое) наблюдение и проверка состояния Объекта, а также анализ Исполнительной документации.</w:t>
      </w:r>
      <w:bookmarkEnd w:id="422"/>
    </w:p>
    <w:p w14:paraId="564BB753" w14:textId="7363F498"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bookmarkStart w:id="423" w:name="_Toc528579914"/>
      <w:r w:rsidRPr="00DD7155">
        <w:rPr>
          <w:rFonts w:ascii="Tahoma" w:hAnsi="Tahoma" w:cs="Tahoma"/>
          <w:b/>
          <w:sz w:val="20"/>
        </w:rPr>
        <w:t>СУЩЕСТВЕННОЕ НАРУШЕНИЕ ДОГОВОР</w:t>
      </w:r>
      <w:r w:rsidR="00AE051F">
        <w:rPr>
          <w:rFonts w:ascii="Tahoma" w:hAnsi="Tahoma" w:cs="Tahoma"/>
          <w:b/>
          <w:sz w:val="20"/>
        </w:rPr>
        <w:t>А</w:t>
      </w:r>
      <w:r w:rsidRPr="00DD7155">
        <w:rPr>
          <w:rFonts w:ascii="Tahoma" w:hAnsi="Tahoma" w:cs="Tahoma"/>
          <w:sz w:val="20"/>
        </w:rPr>
        <w:t xml:space="preserve"> </w:t>
      </w:r>
      <w:r w:rsidR="003A517D" w:rsidRPr="00DD7155">
        <w:rPr>
          <w:rFonts w:ascii="Tahoma" w:hAnsi="Tahoma" w:cs="Tahoma"/>
          <w:sz w:val="20"/>
        </w:rPr>
        <w:t>– допущенное Подрядчиком в рамках исполнения обязательств по Договору нарушение, признаваемые существенными в соответствии с Договором</w:t>
      </w:r>
      <w:r w:rsidR="00157BB4" w:rsidRPr="00DD7155">
        <w:rPr>
          <w:rFonts w:ascii="Tahoma" w:hAnsi="Tahoma" w:cs="Tahoma"/>
          <w:sz w:val="20"/>
        </w:rPr>
        <w:t>, в т.ч. Общими условиями договоров,</w:t>
      </w:r>
      <w:r w:rsidR="003A517D" w:rsidRPr="00DD7155">
        <w:rPr>
          <w:rFonts w:ascii="Tahoma" w:hAnsi="Tahoma" w:cs="Tahoma"/>
          <w:sz w:val="20"/>
        </w:rPr>
        <w:t xml:space="preserve"> и/или законодательством РФ.</w:t>
      </w:r>
      <w:bookmarkEnd w:id="423"/>
    </w:p>
    <w:p w14:paraId="039632D3" w14:textId="1BF75906" w:rsidR="00032734" w:rsidRPr="00DD7155" w:rsidRDefault="00526E69" w:rsidP="00C55166">
      <w:pPr>
        <w:pStyle w:val="afff1"/>
        <w:numPr>
          <w:ilvl w:val="1"/>
          <w:numId w:val="13"/>
        </w:numPr>
        <w:tabs>
          <w:tab w:val="left" w:pos="284"/>
        </w:tabs>
        <w:spacing w:before="120" w:after="240"/>
        <w:ind w:left="142" w:hanging="1135"/>
        <w:rPr>
          <w:rStyle w:val="ad"/>
          <w:rFonts w:ascii="Tahoma" w:hAnsi="Tahoma" w:cs="Tahoma"/>
          <w:sz w:val="20"/>
          <w:vertAlign w:val="baseline"/>
        </w:rPr>
      </w:pPr>
      <w:bookmarkStart w:id="424" w:name="_Toc528579915"/>
      <w:r w:rsidRPr="00526E69">
        <w:rPr>
          <w:rFonts w:ascii="Tahoma" w:hAnsi="Tahoma" w:cs="Tahoma"/>
          <w:b/>
          <w:color w:val="FF0000"/>
          <w:sz w:val="20"/>
        </w:rPr>
        <w:t>[</w:t>
      </w:r>
      <w:r w:rsidR="001D6C44" w:rsidRPr="00DD7155">
        <w:rPr>
          <w:rFonts w:ascii="Tahoma" w:hAnsi="Tahoma" w:cs="Tahoma"/>
          <w:b/>
          <w:sz w:val="20"/>
        </w:rPr>
        <w:t>ТЕХНИЧЕСКАЯ ДОКУМЕНТАЦИЯ</w:t>
      </w:r>
      <w:r w:rsidR="001D6C44" w:rsidRPr="00DD7155">
        <w:rPr>
          <w:rFonts w:ascii="Tahoma" w:hAnsi="Tahoma" w:cs="Tahoma"/>
          <w:sz w:val="20"/>
        </w:rPr>
        <w:t xml:space="preserve"> </w:t>
      </w:r>
      <w:r w:rsidR="001D6C44" w:rsidRPr="00DD7155">
        <w:rPr>
          <w:rFonts w:ascii="Tahoma" w:hAnsi="Tahoma" w:cs="Tahoma"/>
          <w:b/>
          <w:sz w:val="20"/>
        </w:rPr>
        <w:t>ОБОРУДОВАНИЯ</w:t>
      </w:r>
      <w:r w:rsidR="001D6C44" w:rsidRPr="00DD7155">
        <w:rPr>
          <w:rFonts w:ascii="Tahoma" w:hAnsi="Tahoma" w:cs="Tahoma"/>
          <w:sz w:val="20"/>
        </w:rPr>
        <w:t xml:space="preserve"> </w:t>
      </w:r>
      <w:r w:rsidR="003A517D" w:rsidRPr="00DD7155">
        <w:rPr>
          <w:rFonts w:ascii="Tahoma" w:hAnsi="Tahoma" w:cs="Tahoma"/>
          <w:sz w:val="20"/>
        </w:rPr>
        <w:t>(Техническая документация)–система документов, чертежей, расчетов, в соответствии с которой осуществляются сборка, монтаж, наладка, пуск в эксплуатацию, эксплуатация, техническое обслуживание, поверка и калибровка, ремонт оборудования, которая включает паспорта, формуляры, сертификаты утверждения типа средств измерений, допущенных к применению на территории, где расположен Объект, сертификаты таможенного союза (где требуется), сертификаты соответствия техническим регламентам, каталоги, позволяющие заказывать запасные части и принадлежности к оборудованию у его изготовителей а также иную документацию</w:t>
      </w:r>
      <w:bookmarkEnd w:id="424"/>
      <w:r w:rsidR="003A517D" w:rsidRPr="00DD7155">
        <w:rPr>
          <w:rFonts w:ascii="Tahoma" w:hAnsi="Tahoma" w:cs="Tahoma"/>
          <w:sz w:val="20"/>
        </w:rPr>
        <w:t>. Техническая документация предоставляется на русском языке и должна соответствовать законодательству РФ, нормам и правилам, действующим в РФ.</w:t>
      </w:r>
      <w:r w:rsidRPr="00526E69">
        <w:rPr>
          <w:rFonts w:ascii="Tahoma" w:hAnsi="Tahoma" w:cs="Tahoma"/>
          <w:b/>
          <w:color w:val="FF0000"/>
          <w:sz w:val="20"/>
        </w:rPr>
        <w:t>]</w:t>
      </w:r>
    </w:p>
    <w:p w14:paraId="52EB2A3C" w14:textId="2F69CB7E" w:rsidR="00413579" w:rsidRPr="00DD7155" w:rsidRDefault="00413579" w:rsidP="00413579">
      <w:pPr>
        <w:pStyle w:val="afff1"/>
        <w:tabs>
          <w:tab w:val="left" w:pos="284"/>
        </w:tabs>
        <w:spacing w:before="120" w:after="240"/>
        <w:ind w:left="142"/>
        <w:rPr>
          <w:rFonts w:ascii="Tahoma" w:hAnsi="Tahoma" w:cs="Tahoma"/>
          <w:sz w:val="20"/>
        </w:rPr>
      </w:pPr>
      <w:r w:rsidRPr="00DD7155">
        <w:rPr>
          <w:rStyle w:val="ad"/>
          <w:rFonts w:ascii="Tahoma" w:hAnsi="Tahoma" w:cs="Tahoma"/>
          <w:sz w:val="20"/>
        </w:rPr>
        <w:t>/</w:t>
      </w:r>
    </w:p>
    <w:p w14:paraId="31C4C3A5" w14:textId="70626A69" w:rsidR="003A517D" w:rsidRPr="00DD7155" w:rsidRDefault="00526E69" w:rsidP="00032734">
      <w:pPr>
        <w:pStyle w:val="1112"/>
        <w:spacing w:before="120" w:after="240"/>
        <w:ind w:left="142"/>
        <w:rPr>
          <w:rFonts w:ascii="Tahoma" w:hAnsi="Tahoma" w:cs="Tahoma"/>
          <w:sz w:val="20"/>
        </w:rPr>
      </w:pPr>
      <w:r w:rsidRPr="00526E69">
        <w:rPr>
          <w:rFonts w:ascii="Tahoma" w:hAnsi="Tahoma" w:cs="Tahoma"/>
          <w:b/>
          <w:color w:val="FF0000"/>
          <w:sz w:val="20"/>
        </w:rPr>
        <w:t>[</w:t>
      </w:r>
      <w:r w:rsidR="00F90D97" w:rsidRPr="00DD7155">
        <w:rPr>
          <w:rFonts w:ascii="Tahoma" w:hAnsi="Tahoma" w:cs="Tahoma"/>
          <w:b/>
          <w:sz w:val="20"/>
        </w:rPr>
        <w:t>ТЕХНИЧЕСКАЯ ДОКУМЕНТАЦИЯ</w:t>
      </w:r>
      <w:r w:rsidR="00F90D97" w:rsidRPr="00DD7155">
        <w:rPr>
          <w:rFonts w:ascii="Tahoma" w:hAnsi="Tahoma" w:cs="Tahoma"/>
          <w:sz w:val="20"/>
        </w:rPr>
        <w:t xml:space="preserve"> – система документов, чертежей, расчетов, включая проектную и сметную документацию, а также содержащая другие документы, чертежи, эскизы, расчеты, характеризующие эксплуатационные свойства объекта, его физическое и моральное состояние в процессе эксплуатации.</w:t>
      </w:r>
      <w:r w:rsidRPr="00526E69">
        <w:rPr>
          <w:rFonts w:ascii="Tahoma" w:hAnsi="Tahoma" w:cs="Tahoma"/>
          <w:b/>
          <w:color w:val="FF0000"/>
          <w:sz w:val="20"/>
        </w:rPr>
        <w:t>]</w:t>
      </w:r>
      <w:bookmarkStart w:id="425" w:name="_Toc528579916"/>
    </w:p>
    <w:p w14:paraId="64925845" w14:textId="650E1930" w:rsidR="003A517D" w:rsidRPr="00DD7155" w:rsidRDefault="00526E69" w:rsidP="00DB355A">
      <w:pPr>
        <w:pStyle w:val="afff1"/>
        <w:numPr>
          <w:ilvl w:val="1"/>
          <w:numId w:val="13"/>
        </w:numPr>
        <w:tabs>
          <w:tab w:val="left" w:pos="284"/>
        </w:tabs>
        <w:spacing w:before="120" w:after="240"/>
        <w:ind w:left="142" w:hanging="1135"/>
        <w:rPr>
          <w:sz w:val="20"/>
          <w:highlight w:val="red"/>
        </w:rPr>
      </w:pPr>
      <w:r w:rsidRPr="00526E69">
        <w:rPr>
          <w:rFonts w:ascii="Tahoma" w:hAnsi="Tahoma"/>
          <w:b/>
          <w:color w:val="FF0000"/>
          <w:sz w:val="20"/>
          <w:u w:color="FF0000"/>
        </w:rPr>
        <w:t>[</w:t>
      </w:r>
      <w:r w:rsidR="001D6C44" w:rsidRPr="00DD7155">
        <w:rPr>
          <w:rFonts w:ascii="Tahoma" w:hAnsi="Tahoma" w:cs="Tahoma"/>
          <w:b/>
          <w:sz w:val="20"/>
          <w:highlight w:val="red"/>
        </w:rPr>
        <w:t>ТОВАР</w:t>
      </w:r>
      <w:r w:rsidR="001D6C44" w:rsidRPr="00DD7155">
        <w:rPr>
          <w:rFonts w:ascii="Tahoma" w:hAnsi="Tahoma" w:cs="Tahoma"/>
          <w:sz w:val="20"/>
          <w:highlight w:val="red"/>
        </w:rPr>
        <w:t xml:space="preserve"> </w:t>
      </w:r>
      <w:r w:rsidR="003A517D" w:rsidRPr="00DD7155">
        <w:rPr>
          <w:rFonts w:ascii="Tahoma" w:hAnsi="Tahoma" w:cs="Tahoma"/>
          <w:sz w:val="20"/>
        </w:rPr>
        <w:t xml:space="preserve">– </w:t>
      </w:r>
      <w:r w:rsidRPr="00526E69">
        <w:rPr>
          <w:rFonts w:ascii="Tahoma" w:hAnsi="Tahoma"/>
          <w:b/>
          <w:color w:val="FF0000"/>
          <w:sz w:val="20"/>
          <w:u w:color="FF0000"/>
        </w:rPr>
        <w:t>[</w:t>
      </w:r>
      <w:r w:rsidR="003A517D" w:rsidRPr="00DD7155">
        <w:rPr>
          <w:rFonts w:ascii="Tahoma" w:hAnsi="Tahoma" w:cs="Tahoma"/>
          <w:sz w:val="20"/>
        </w:rPr>
        <w:t>Оборудование поставки Подрядчика,</w:t>
      </w:r>
      <w:r w:rsidR="004916BD" w:rsidRPr="00DD7155">
        <w:rPr>
          <w:rFonts w:ascii="Tahoma" w:hAnsi="Tahoma"/>
          <w:b/>
          <w:sz w:val="20"/>
        </w:rPr>
        <w:t xml:space="preserve"> </w:t>
      </w:r>
      <w:r w:rsidRPr="00526E69">
        <w:rPr>
          <w:rFonts w:ascii="Tahoma" w:hAnsi="Tahoma"/>
          <w:b/>
          <w:color w:val="FF0000"/>
          <w:sz w:val="20"/>
        </w:rPr>
        <w:t>]</w:t>
      </w:r>
      <w:r w:rsidR="003A517D" w:rsidRPr="00DD7155">
        <w:rPr>
          <w:rFonts w:ascii="Tahoma" w:hAnsi="Tahoma" w:cs="Tahoma"/>
          <w:sz w:val="20"/>
        </w:rPr>
        <w:t xml:space="preserve"> </w:t>
      </w:r>
      <w:r w:rsidRPr="00526E69">
        <w:rPr>
          <w:rFonts w:ascii="Tahoma" w:hAnsi="Tahoma"/>
          <w:b/>
          <w:color w:val="FF0000"/>
          <w:sz w:val="20"/>
          <w:u w:color="FF0000"/>
        </w:rPr>
        <w:t>[</w:t>
      </w:r>
      <w:r w:rsidR="003A517D" w:rsidRPr="00DD7155">
        <w:rPr>
          <w:rFonts w:ascii="Tahoma" w:hAnsi="Tahoma" w:cs="Tahoma"/>
          <w:sz w:val="20"/>
        </w:rPr>
        <w:t>ЗИП,</w:t>
      </w:r>
      <w:r w:rsidR="004916BD" w:rsidRPr="00DD7155">
        <w:rPr>
          <w:rFonts w:ascii="Tahoma" w:hAnsi="Tahoma"/>
          <w:b/>
          <w:sz w:val="20"/>
        </w:rPr>
        <w:t xml:space="preserve"> </w:t>
      </w:r>
      <w:r w:rsidRPr="00526E69">
        <w:rPr>
          <w:rFonts w:ascii="Tahoma" w:hAnsi="Tahoma"/>
          <w:b/>
          <w:color w:val="FF0000"/>
          <w:sz w:val="20"/>
        </w:rPr>
        <w:t>]</w:t>
      </w:r>
      <w:r w:rsidR="003A517D" w:rsidRPr="00DD7155">
        <w:rPr>
          <w:rFonts w:ascii="Tahoma" w:hAnsi="Tahoma" w:cs="Tahoma"/>
          <w:sz w:val="20"/>
        </w:rPr>
        <w:t xml:space="preserve"> </w:t>
      </w:r>
      <w:r w:rsidRPr="00526E69">
        <w:rPr>
          <w:rFonts w:ascii="Tahoma" w:hAnsi="Tahoma"/>
          <w:b/>
          <w:color w:val="FF0000"/>
          <w:sz w:val="20"/>
          <w:u w:color="FF0000"/>
        </w:rPr>
        <w:t>[</w:t>
      </w:r>
      <w:r w:rsidR="003A517D" w:rsidRPr="00DD7155">
        <w:rPr>
          <w:rFonts w:ascii="Tahoma" w:hAnsi="Tahoma" w:cs="Tahoma"/>
          <w:sz w:val="20"/>
        </w:rPr>
        <w:t>Материалы поставки Подрядчика</w:t>
      </w:r>
      <w:r w:rsidRPr="00526E69">
        <w:rPr>
          <w:rFonts w:ascii="Tahoma" w:hAnsi="Tahoma"/>
          <w:b/>
          <w:color w:val="FF0000"/>
          <w:sz w:val="20"/>
        </w:rPr>
        <w:t>]</w:t>
      </w:r>
      <w:r w:rsidR="003A517D" w:rsidRPr="00DD7155">
        <w:rPr>
          <w:rFonts w:ascii="Tahoma" w:hAnsi="Tahoma" w:cs="Tahoma"/>
          <w:sz w:val="20"/>
        </w:rPr>
        <w:t>, поставляемые Подрядчиком, предусмотренные в Приложении «Спецификации Товара», Проектной, Рабочей, конструкторской и иной документации, ИД, поставляемые Подрядчиком в соответствии с разделом «Товар поставки Подрядчика» и принимаемые Заказчиком по Товарной накладной</w:t>
      </w:r>
      <w:r w:rsidR="00C55166" w:rsidRPr="00DD7155">
        <w:rPr>
          <w:rFonts w:ascii="Tahoma" w:hAnsi="Tahoma" w:cs="Tahoma"/>
          <w:sz w:val="20"/>
        </w:rPr>
        <w:t>.</w:t>
      </w:r>
      <w:r w:rsidRPr="00526E69">
        <w:rPr>
          <w:rFonts w:ascii="Tahoma" w:hAnsi="Tahoma"/>
          <w:b/>
          <w:color w:val="FF0000"/>
          <w:sz w:val="20"/>
        </w:rPr>
        <w:t>]</w:t>
      </w:r>
    </w:p>
    <w:p w14:paraId="15ACEBC2" w14:textId="35351A11" w:rsidR="00FD6D82" w:rsidRPr="00DD7155" w:rsidRDefault="00526E69" w:rsidP="00DB355A">
      <w:pPr>
        <w:pStyle w:val="1112"/>
        <w:numPr>
          <w:ilvl w:val="3"/>
          <w:numId w:val="13"/>
        </w:numPr>
        <w:spacing w:before="120" w:after="240"/>
        <w:ind w:left="142" w:hanging="1135"/>
        <w:rPr>
          <w:rStyle w:val="ac"/>
          <w:rFonts w:ascii="Tahoma" w:hAnsi="Tahoma" w:cs="Tahoma"/>
          <w:sz w:val="20"/>
          <w:highlight w:val="red"/>
          <w:vertAlign w:val="baseline"/>
        </w:rPr>
      </w:pPr>
      <w:r w:rsidRPr="00526E69">
        <w:rPr>
          <w:rFonts w:ascii="Tahoma" w:hAnsi="Tahoma"/>
          <w:b/>
          <w:color w:val="FF0000"/>
          <w:sz w:val="20"/>
          <w:u w:color="FF0000"/>
        </w:rPr>
        <w:t>[</w:t>
      </w:r>
      <w:r w:rsidR="00FD6D82" w:rsidRPr="00DD7155">
        <w:rPr>
          <w:rFonts w:ascii="Tahoma" w:hAnsi="Tahoma" w:cs="Tahoma"/>
          <w:b/>
          <w:sz w:val="20"/>
          <w:highlight w:val="red"/>
        </w:rPr>
        <w:t xml:space="preserve">ТОВАРНАЯ НАКЛАДНАЯ </w:t>
      </w:r>
      <w:r w:rsidR="00FD6D82" w:rsidRPr="00DD7155">
        <w:rPr>
          <w:rFonts w:ascii="Tahoma" w:hAnsi="Tahoma" w:cs="Tahoma"/>
          <w:sz w:val="20"/>
          <w:highlight w:val="red"/>
        </w:rPr>
        <w:t xml:space="preserve">– </w:t>
      </w:r>
      <w:r w:rsidR="00FD6D82" w:rsidRPr="00DD7155">
        <w:rPr>
          <w:rFonts w:ascii="Tahoma" w:hAnsi="Tahoma" w:cs="Tahoma"/>
          <w:sz w:val="20"/>
        </w:rPr>
        <w:t xml:space="preserve">документ, составленный по форме </w:t>
      </w:r>
      <w:r w:rsidRPr="00526E69">
        <w:rPr>
          <w:rFonts w:ascii="Tahoma" w:hAnsi="Tahoma" w:cs="Tahoma"/>
          <w:b/>
          <w:color w:val="FF0000"/>
          <w:sz w:val="16"/>
          <w:szCs w:val="20"/>
        </w:rPr>
        <w:t>[</w:t>
      </w:r>
      <w:r w:rsidR="00FD6D82" w:rsidRPr="00DD7155">
        <w:rPr>
          <w:rFonts w:ascii="Tahoma" w:hAnsi="Tahoma" w:cs="Tahoma"/>
          <w:sz w:val="20"/>
        </w:rPr>
        <w:t>Товарной накладной НН.ТОРГ-12.1</w:t>
      </w:r>
      <w:r w:rsidR="00886DAF" w:rsidRPr="00DD7155">
        <w:rPr>
          <w:rFonts w:ascii="Tahoma" w:hAnsi="Tahoma" w:cs="Tahoma"/>
          <w:sz w:val="20"/>
        </w:rPr>
        <w:t xml:space="preserve"> </w:t>
      </w:r>
      <w:r w:rsidRPr="00526E69">
        <w:rPr>
          <w:rFonts w:ascii="Tahoma" w:hAnsi="Tahoma" w:cs="Tahoma"/>
          <w:b/>
          <w:color w:val="FF0000"/>
          <w:sz w:val="16"/>
          <w:szCs w:val="20"/>
        </w:rPr>
        <w:t>]</w:t>
      </w:r>
      <w:r w:rsidR="00886DAF" w:rsidRPr="00DD7155">
        <w:rPr>
          <w:rFonts w:ascii="Tahoma" w:hAnsi="Tahoma" w:cs="Tahoma"/>
          <w:b/>
          <w:color w:val="FF0000"/>
          <w:sz w:val="16"/>
          <w:szCs w:val="20"/>
        </w:rPr>
        <w:t xml:space="preserve"> / </w:t>
      </w:r>
      <w:r w:rsidRPr="00526E69">
        <w:rPr>
          <w:rFonts w:ascii="Tahoma" w:hAnsi="Tahoma" w:cs="Tahoma"/>
          <w:b/>
          <w:color w:val="FF0000"/>
          <w:sz w:val="16"/>
          <w:szCs w:val="20"/>
        </w:rPr>
        <w:t>[</w:t>
      </w:r>
      <w:r w:rsidR="00886DAF" w:rsidRPr="00DD7155">
        <w:rPr>
          <w:rFonts w:ascii="Tahoma" w:hAnsi="Tahoma" w:cs="Tahoma"/>
          <w:color w:val="FF0000"/>
          <w:sz w:val="16"/>
          <w:szCs w:val="20"/>
        </w:rPr>
        <w:t xml:space="preserve"> </w:t>
      </w:r>
      <w:r w:rsidR="00DB355A" w:rsidRPr="00DD7155">
        <w:rPr>
          <w:rFonts w:ascii="Tahoma" w:hAnsi="Tahoma" w:cs="Tahoma"/>
          <w:sz w:val="20"/>
        </w:rPr>
        <w:t>Универсальный передаточный документ (УПД)</w:t>
      </w:r>
      <w:r w:rsidR="00886DAF" w:rsidRPr="00DD7155">
        <w:rPr>
          <w:rFonts w:ascii="Tahoma" w:hAnsi="Tahoma" w:cs="Tahoma"/>
          <w:color w:val="FF0000"/>
          <w:sz w:val="16"/>
          <w:szCs w:val="20"/>
        </w:rPr>
        <w:t xml:space="preserve"> </w:t>
      </w:r>
      <w:r w:rsidRPr="00526E69">
        <w:rPr>
          <w:rFonts w:ascii="Tahoma" w:hAnsi="Tahoma" w:cs="Tahoma"/>
          <w:b/>
          <w:color w:val="FF0000"/>
          <w:sz w:val="16"/>
          <w:szCs w:val="20"/>
        </w:rPr>
        <w:t>]</w:t>
      </w:r>
      <w:r w:rsidR="00AA645A" w:rsidRPr="00DD7155">
        <w:rPr>
          <w:rStyle w:val="ad"/>
          <w:b/>
          <w:color w:val="FF0000"/>
          <w:sz w:val="20"/>
          <w:szCs w:val="20"/>
        </w:rPr>
        <w:footnoteReference w:id="363"/>
      </w:r>
      <w:r w:rsidR="00FD6D82" w:rsidRPr="00DD7155">
        <w:rPr>
          <w:rFonts w:ascii="Tahoma" w:hAnsi="Tahoma" w:cs="Tahoma"/>
          <w:sz w:val="20"/>
        </w:rPr>
        <w:t>, в отношении Товара, поставленного Подрядчиком</w:t>
      </w:r>
      <w:r w:rsidR="00FD6D82" w:rsidRPr="00DD7155">
        <w:rPr>
          <w:rFonts w:ascii="Tahoma" w:hAnsi="Tahoma" w:cs="Tahoma"/>
          <w:sz w:val="20"/>
          <w:highlight w:val="red"/>
        </w:rPr>
        <w:t>.</w:t>
      </w:r>
      <w:r w:rsidR="00C55166" w:rsidRPr="00DD7155">
        <w:rPr>
          <w:rFonts w:ascii="Tahoma" w:hAnsi="Tahoma"/>
          <w:b/>
          <w:sz w:val="20"/>
          <w:highlight w:val="red"/>
        </w:rPr>
        <w:t xml:space="preserve"> </w:t>
      </w:r>
      <w:r w:rsidRPr="00526E69">
        <w:rPr>
          <w:rFonts w:ascii="Tahoma" w:hAnsi="Tahoma"/>
          <w:b/>
          <w:color w:val="FF0000"/>
          <w:sz w:val="20"/>
        </w:rPr>
        <w:t>]</w:t>
      </w:r>
    </w:p>
    <w:p w14:paraId="5D514C45" w14:textId="1DF2CEA2" w:rsidR="003A517D" w:rsidRPr="00DD7155" w:rsidRDefault="001D6C44" w:rsidP="00C55166">
      <w:pPr>
        <w:pStyle w:val="afff1"/>
        <w:numPr>
          <w:ilvl w:val="1"/>
          <w:numId w:val="13"/>
        </w:numPr>
        <w:tabs>
          <w:tab w:val="left" w:pos="284"/>
        </w:tabs>
        <w:spacing w:before="120" w:after="240"/>
        <w:ind w:left="142" w:hanging="1135"/>
        <w:rPr>
          <w:rFonts w:ascii="Tahoma" w:hAnsi="Tahoma" w:cs="Tahoma"/>
          <w:b/>
          <w:sz w:val="20"/>
        </w:rPr>
      </w:pPr>
      <w:r w:rsidRPr="00DD7155">
        <w:rPr>
          <w:rFonts w:ascii="Tahoma" w:hAnsi="Tahoma" w:cs="Tahoma"/>
          <w:b/>
          <w:sz w:val="20"/>
        </w:rPr>
        <w:t xml:space="preserve">ТРЕБОВАНИЯ </w:t>
      </w:r>
      <w:r w:rsidR="003A517D" w:rsidRPr="00DD7155">
        <w:rPr>
          <w:rFonts w:ascii="Tahoma" w:hAnsi="Tahoma" w:cs="Tahoma"/>
          <w:b/>
          <w:sz w:val="20"/>
        </w:rPr>
        <w:t xml:space="preserve">– </w:t>
      </w:r>
      <w:r w:rsidR="003A517D" w:rsidRPr="00DD7155">
        <w:rPr>
          <w:rFonts w:ascii="Tahoma" w:hAnsi="Tahoma" w:cs="Tahoma"/>
          <w:sz w:val="20"/>
        </w:rPr>
        <w:t xml:space="preserve">действующее законодательство РФ, включая, но не ограничиваясь, Градостроительный кодекс РФ, применимые СНИП, ГОСТ и СП, </w:t>
      </w:r>
      <w:r w:rsidR="00526E69" w:rsidRPr="00526E69">
        <w:rPr>
          <w:rFonts w:ascii="Tahoma" w:hAnsi="Tahoma" w:cs="Tahoma"/>
          <w:b/>
          <w:color w:val="FF0000"/>
          <w:sz w:val="20"/>
          <w:u w:color="FF0000"/>
        </w:rPr>
        <w:t>[</w:t>
      </w:r>
      <w:r w:rsidR="003A517D" w:rsidRPr="00DD7155">
        <w:rPr>
          <w:rFonts w:ascii="Tahoma" w:hAnsi="Tahoma" w:cs="Tahoma"/>
          <w:sz w:val="20"/>
        </w:rPr>
        <w:t>Задание</w:t>
      </w:r>
      <w:r w:rsidR="00526E69" w:rsidRPr="00526E69">
        <w:rPr>
          <w:rFonts w:ascii="Tahoma" w:hAnsi="Tahoma" w:cs="Tahoma"/>
          <w:b/>
          <w:color w:val="FF0000"/>
          <w:sz w:val="20"/>
        </w:rPr>
        <w:t>]</w:t>
      </w:r>
      <w:r w:rsidR="003A517D" w:rsidRPr="00DD7155">
        <w:rPr>
          <w:rFonts w:ascii="Tahoma" w:hAnsi="Tahoma" w:cs="Tahoma"/>
          <w:sz w:val="20"/>
        </w:rPr>
        <w:t xml:space="preserve">, Исходные данные, </w:t>
      </w:r>
      <w:r w:rsidR="00526E69" w:rsidRPr="00526E69">
        <w:rPr>
          <w:rFonts w:ascii="Tahoma" w:hAnsi="Tahoma" w:cs="Tahoma"/>
          <w:b/>
          <w:color w:val="FF0000"/>
          <w:sz w:val="20"/>
          <w:u w:color="FF0000"/>
        </w:rPr>
        <w:t>[</w:t>
      </w:r>
      <w:r w:rsidR="003A517D" w:rsidRPr="00DD7155">
        <w:rPr>
          <w:rFonts w:ascii="Tahoma" w:hAnsi="Tahoma" w:cs="Tahoma"/>
          <w:sz w:val="20"/>
        </w:rPr>
        <w:t xml:space="preserve">Проектная и Рабочая документация </w:t>
      </w:r>
      <w:r w:rsidR="00526E69" w:rsidRPr="00526E69">
        <w:rPr>
          <w:rFonts w:ascii="Tahoma" w:hAnsi="Tahoma" w:cs="Tahoma"/>
          <w:b/>
          <w:color w:val="FF0000"/>
          <w:sz w:val="20"/>
          <w:u w:color="FF0000"/>
        </w:rPr>
        <w:t>[</w:t>
      </w:r>
      <w:r w:rsidR="003A517D" w:rsidRPr="00DD7155">
        <w:rPr>
          <w:rFonts w:ascii="Tahoma" w:hAnsi="Tahoma" w:cs="Tahoma"/>
          <w:sz w:val="20"/>
          <w:highlight w:val="lightGray"/>
        </w:rPr>
        <w:t>после ее утверждения Заказчиком</w:t>
      </w:r>
      <w:r w:rsidR="00526E69" w:rsidRPr="00526E69">
        <w:rPr>
          <w:rFonts w:ascii="Tahoma" w:hAnsi="Tahoma" w:cs="Tahoma"/>
          <w:b/>
          <w:color w:val="FF0000"/>
          <w:sz w:val="20"/>
        </w:rPr>
        <w:t>]</w:t>
      </w:r>
      <w:r w:rsidR="003A517D" w:rsidRPr="00DD7155">
        <w:rPr>
          <w:rFonts w:ascii="Tahoma" w:hAnsi="Tahoma" w:cs="Tahoma"/>
          <w:sz w:val="20"/>
        </w:rPr>
        <w:t xml:space="preserve"> и обычно предъявляемые требования.</w:t>
      </w:r>
    </w:p>
    <w:p w14:paraId="12E7E0EA" w14:textId="6E36AE6E"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highlight w:val="green"/>
        </w:rPr>
      </w:pPr>
      <w:r w:rsidRPr="00DD7155">
        <w:rPr>
          <w:rFonts w:ascii="Tahoma" w:hAnsi="Tahoma" w:cs="Tahoma"/>
          <w:b/>
          <w:sz w:val="20"/>
          <w:highlight w:val="green"/>
        </w:rPr>
        <w:t xml:space="preserve">УСЛУГИ </w:t>
      </w:r>
      <w:r w:rsidR="003A517D" w:rsidRPr="00DD7155">
        <w:rPr>
          <w:rFonts w:ascii="Tahoma" w:hAnsi="Tahoma" w:cs="Tahoma"/>
          <w:b/>
          <w:sz w:val="20"/>
          <w:highlight w:val="green"/>
        </w:rPr>
        <w:t xml:space="preserve">– </w:t>
      </w:r>
      <w:r w:rsidR="003A517D" w:rsidRPr="00DD7155">
        <w:rPr>
          <w:rFonts w:ascii="Tahoma" w:hAnsi="Tahoma" w:cs="Tahoma"/>
          <w:sz w:val="20"/>
        </w:rPr>
        <w:t xml:space="preserve">услуги, подлежащие выполнению по Договору, принимаемые по Акту </w:t>
      </w:r>
      <w:r w:rsidR="00DB355A" w:rsidRPr="00AB196B">
        <w:rPr>
          <w:rFonts w:ascii="Tahoma" w:hAnsi="Tahoma" w:cs="Tahoma"/>
          <w:sz w:val="20"/>
        </w:rPr>
        <w:t>сдачи-приемки работ (услуг)</w:t>
      </w:r>
      <w:r w:rsidR="003A517D" w:rsidRPr="00DD7155">
        <w:rPr>
          <w:rFonts w:ascii="Tahoma" w:hAnsi="Tahoma" w:cs="Tahoma"/>
          <w:sz w:val="20"/>
        </w:rPr>
        <w:t xml:space="preserve">, а именно, </w:t>
      </w:r>
      <w:r w:rsidR="00526E69" w:rsidRPr="00526E69">
        <w:rPr>
          <w:rFonts w:ascii="Tahoma" w:hAnsi="Tahoma" w:cs="Tahoma"/>
          <w:b/>
          <w:color w:val="FF0000"/>
          <w:sz w:val="20"/>
          <w:u w:color="FF0000"/>
        </w:rPr>
        <w:t>[</w:t>
      </w:r>
      <w:r w:rsidR="003A517D" w:rsidRPr="00DD7155">
        <w:rPr>
          <w:rFonts w:ascii="Tahoma" w:hAnsi="Tahoma" w:cs="Tahoma"/>
          <w:color w:val="FFFF00"/>
          <w:sz w:val="20"/>
          <w:highlight w:val="lightGray"/>
        </w:rPr>
        <w:t>оказание услуг по Авторскому надзору,</w:t>
      </w:r>
      <w:r w:rsidR="00526E69" w:rsidRPr="00526E69">
        <w:rPr>
          <w:rFonts w:ascii="Tahoma" w:hAnsi="Tahoma" w:cs="Tahoma"/>
          <w:b/>
          <w:color w:val="FF0000"/>
          <w:sz w:val="20"/>
        </w:rPr>
        <w:t>]</w:t>
      </w:r>
      <w:r w:rsidR="003A517D" w:rsidRPr="00DD7155">
        <w:rPr>
          <w:rFonts w:ascii="Tahoma" w:hAnsi="Tahoma" w:cs="Tahoma"/>
          <w:color w:val="FFFF00"/>
          <w:sz w:val="20"/>
          <w:highlight w:val="lightGray"/>
        </w:rPr>
        <w:t xml:space="preserve"> </w:t>
      </w:r>
      <w:r w:rsidR="00526E69" w:rsidRPr="00AB196B">
        <w:rPr>
          <w:rFonts w:ascii="Tahoma" w:hAnsi="Tahoma" w:cs="Tahoma"/>
          <w:b/>
          <w:color w:val="FF0000"/>
          <w:sz w:val="20"/>
          <w:highlight w:val="green"/>
          <w:u w:color="FF0000"/>
        </w:rPr>
        <w:t>[</w:t>
      </w:r>
      <w:r w:rsidR="003A517D" w:rsidRPr="00AB196B">
        <w:rPr>
          <w:rFonts w:ascii="Tahoma" w:hAnsi="Tahoma" w:cs="Tahoma"/>
          <w:sz w:val="20"/>
          <w:highlight w:val="green"/>
        </w:rPr>
        <w:t>, оказание услуг по Стажировке</w:t>
      </w:r>
      <w:r w:rsidR="00526E69" w:rsidRPr="00526E69">
        <w:rPr>
          <w:rFonts w:ascii="Tahoma" w:hAnsi="Tahoma" w:cs="Tahoma"/>
          <w:b/>
          <w:color w:val="FF0000"/>
          <w:sz w:val="20"/>
        </w:rPr>
        <w:t>]</w:t>
      </w:r>
      <w:r w:rsidR="003A517D" w:rsidRPr="00DD7155">
        <w:rPr>
          <w:rFonts w:ascii="Tahoma" w:hAnsi="Tahoma" w:cs="Tahoma"/>
          <w:sz w:val="20"/>
        </w:rPr>
        <w:t>.</w:t>
      </w:r>
      <w:r w:rsidR="003A517D" w:rsidRPr="00DD7155">
        <w:rPr>
          <w:rFonts w:ascii="Tahoma" w:hAnsi="Tahoma" w:cs="Tahoma"/>
          <w:sz w:val="20"/>
          <w:highlight w:val="green"/>
        </w:rPr>
        <w:t xml:space="preserve"> </w:t>
      </w:r>
    </w:p>
    <w:p w14:paraId="64AC2F6C" w14:textId="5D8A37EE"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b/>
          <w:sz w:val="20"/>
        </w:rPr>
        <w:t xml:space="preserve">УПОЛНОМОЧЕННЫЙ ПРЕДСТАВИТЕЛЬ </w:t>
      </w:r>
      <w:r w:rsidR="003A517D" w:rsidRPr="00DD7155">
        <w:rPr>
          <w:rFonts w:ascii="Tahoma" w:hAnsi="Tahoma" w:cs="Tahoma"/>
          <w:sz w:val="20"/>
        </w:rPr>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bookmarkStart w:id="426" w:name="_Toc528579918"/>
      <w:bookmarkEnd w:id="425"/>
    </w:p>
    <w:bookmarkEnd w:id="426"/>
    <w:p w14:paraId="00992246" w14:textId="64222FC7" w:rsidR="003A517D" w:rsidRPr="00DD7155" w:rsidRDefault="001D6C44" w:rsidP="00C55166">
      <w:pPr>
        <w:pStyle w:val="afff1"/>
        <w:numPr>
          <w:ilvl w:val="1"/>
          <w:numId w:val="13"/>
        </w:numPr>
        <w:tabs>
          <w:tab w:val="left" w:pos="284"/>
        </w:tabs>
        <w:spacing w:before="120" w:after="240"/>
        <w:ind w:left="142" w:hanging="1135"/>
        <w:rPr>
          <w:rFonts w:ascii="Tahoma" w:hAnsi="Tahoma" w:cs="Tahoma"/>
          <w:sz w:val="20"/>
          <w:highlight w:val="lightGray"/>
        </w:rPr>
      </w:pPr>
      <w:r w:rsidRPr="00DD7155">
        <w:rPr>
          <w:rFonts w:ascii="Tahoma" w:hAnsi="Tahoma" w:cs="Tahoma"/>
          <w:b/>
          <w:sz w:val="20"/>
        </w:rPr>
        <w:t>ЦЕНА ДОГОВОРА</w:t>
      </w:r>
      <w:r w:rsidRPr="00DD7155">
        <w:rPr>
          <w:rFonts w:ascii="Tahoma" w:hAnsi="Tahoma" w:cs="Tahoma"/>
          <w:sz w:val="20"/>
        </w:rPr>
        <w:t xml:space="preserve"> </w:t>
      </w:r>
      <w:r w:rsidR="003A517D" w:rsidRPr="00DD7155">
        <w:rPr>
          <w:rFonts w:ascii="Tahoma" w:hAnsi="Tahoma" w:cs="Tahoma"/>
          <w:sz w:val="20"/>
        </w:rPr>
        <w:t xml:space="preserve">– общая цена Договора, а именно денежная сумма, оговоренная в разделе «Цена Договора», которая выплачивается Подрядчику за полное и надлежащее выполнение им всех обязательств по Договору в порядке и на условиях настоящего Договора. </w:t>
      </w:r>
    </w:p>
    <w:p w14:paraId="0E1EFFA6" w14:textId="40D8BE96" w:rsidR="00AF7BF3" w:rsidRPr="00DD7155" w:rsidRDefault="001F3B34" w:rsidP="002F68A6">
      <w:pPr>
        <w:pStyle w:val="1"/>
        <w:numPr>
          <w:ilvl w:val="0"/>
          <w:numId w:val="13"/>
        </w:numPr>
        <w:spacing w:before="120" w:after="240"/>
        <w:ind w:left="142" w:hanging="1135"/>
        <w:jc w:val="both"/>
        <w:rPr>
          <w:rFonts w:ascii="Tahoma" w:hAnsi="Tahoma" w:cs="Tahoma"/>
          <w:sz w:val="20"/>
        </w:rPr>
      </w:pPr>
      <w:bookmarkStart w:id="427" w:name="_Toc182842285"/>
      <w:bookmarkStart w:id="428" w:name="_Toc528580330"/>
      <w:bookmarkStart w:id="429" w:name="_Toc124437121"/>
      <w:bookmarkStart w:id="430" w:name="_Toc132134361"/>
      <w:bookmarkStart w:id="431" w:name="_Toc133432168"/>
      <w:bookmarkStart w:id="432" w:name="_Toc159513151"/>
      <w:bookmarkStart w:id="433" w:name="_Toc159523016"/>
      <w:bookmarkStart w:id="434" w:name="_Toc182842286"/>
      <w:bookmarkEnd w:id="427"/>
      <w:r w:rsidRPr="00DD7155">
        <w:rPr>
          <w:rFonts w:ascii="Tahoma" w:hAnsi="Tahoma" w:cs="Tahoma"/>
          <w:sz w:val="20"/>
        </w:rPr>
        <w:t>ПЕРЕЧЕНЬ ПРИЛОЖЕНИЙ К ДОГОВОРУ</w:t>
      </w:r>
      <w:bookmarkEnd w:id="428"/>
      <w:bookmarkEnd w:id="429"/>
      <w:bookmarkEnd w:id="430"/>
      <w:bookmarkEnd w:id="431"/>
      <w:bookmarkEnd w:id="432"/>
      <w:bookmarkEnd w:id="433"/>
      <w:bookmarkEnd w:id="434"/>
    </w:p>
    <w:p w14:paraId="56422B04" w14:textId="39ED1485" w:rsidR="00AF7BF3" w:rsidRPr="00DD7155" w:rsidRDefault="00BC7B33" w:rsidP="002F68A6">
      <w:pPr>
        <w:pStyle w:val="afff1"/>
        <w:numPr>
          <w:ilvl w:val="1"/>
          <w:numId w:val="13"/>
        </w:numPr>
        <w:tabs>
          <w:tab w:val="left" w:pos="284"/>
        </w:tabs>
        <w:spacing w:before="120" w:after="240"/>
        <w:ind w:left="142" w:hanging="1135"/>
        <w:rPr>
          <w:rFonts w:ascii="Tahoma" w:hAnsi="Tahoma" w:cs="Tahoma"/>
          <w:sz w:val="20"/>
        </w:rPr>
      </w:pPr>
      <w:bookmarkStart w:id="435" w:name="_Toc528580331"/>
      <w:r w:rsidRPr="00DD7155">
        <w:rPr>
          <w:rFonts w:ascii="Tahoma" w:hAnsi="Tahoma" w:cs="Tahoma"/>
          <w:sz w:val="20"/>
        </w:rPr>
        <w:t>Приложения</w:t>
      </w:r>
      <w:r w:rsidRPr="00DD7155">
        <w:rPr>
          <w:rFonts w:ascii="Tahoma" w:hAnsi="Tahoma" w:cs="Tahoma"/>
          <w:sz w:val="20"/>
          <w:lang w:eastAsia="en-US"/>
        </w:rPr>
        <w:t xml:space="preserve"> к Договору</w:t>
      </w:r>
      <w:r w:rsidR="00F90D97" w:rsidRPr="00DD7155">
        <w:rPr>
          <w:rFonts w:ascii="Tahoma" w:hAnsi="Tahoma" w:cs="Tahoma"/>
          <w:sz w:val="20"/>
          <w:lang w:eastAsia="en-US"/>
        </w:rPr>
        <w:t xml:space="preserve"> </w:t>
      </w:r>
      <w:r w:rsidRPr="00DD7155">
        <w:rPr>
          <w:rFonts w:ascii="Tahoma" w:hAnsi="Tahoma" w:cs="Tahoma"/>
          <w:sz w:val="20"/>
          <w:lang w:eastAsia="en-US"/>
        </w:rPr>
        <w:t>являются его неотъемлемой частью. При противоречии между Договором и приложениями, Договор имеет приоритет</w:t>
      </w:r>
      <w:r w:rsidR="00AF7BF3" w:rsidRPr="00DD7155">
        <w:rPr>
          <w:rFonts w:ascii="Tahoma" w:hAnsi="Tahoma" w:cs="Tahoma"/>
          <w:sz w:val="20"/>
        </w:rPr>
        <w:t>.</w:t>
      </w:r>
      <w:bookmarkEnd w:id="435"/>
    </w:p>
    <w:p w14:paraId="43791CA2" w14:textId="7BBCFBF3" w:rsidR="00AF7BF3" w:rsidRPr="00DD7155" w:rsidRDefault="00D90932" w:rsidP="002F68A6">
      <w:pPr>
        <w:pStyle w:val="afff1"/>
        <w:numPr>
          <w:ilvl w:val="1"/>
          <w:numId w:val="13"/>
        </w:numPr>
        <w:tabs>
          <w:tab w:val="left" w:pos="284"/>
        </w:tabs>
        <w:spacing w:before="120" w:after="240"/>
        <w:ind w:left="142" w:hanging="1135"/>
        <w:rPr>
          <w:rFonts w:ascii="Tahoma" w:hAnsi="Tahoma" w:cs="Tahoma"/>
          <w:sz w:val="20"/>
        </w:rPr>
      </w:pPr>
      <w:r w:rsidRPr="00DD7155">
        <w:rPr>
          <w:rFonts w:ascii="Tahoma" w:hAnsi="Tahoma" w:cs="Tahoma"/>
          <w:sz w:val="20"/>
        </w:rPr>
        <w:t xml:space="preserve">Упомянутые в тексте Договора приложения, но не приложенные к Договору, содержатся в </w:t>
      </w:r>
      <w:r w:rsidR="00DD7155">
        <w:rPr>
          <w:rFonts w:ascii="Tahoma" w:hAnsi="Tahoma" w:cs="Tahoma"/>
          <w:sz w:val="20"/>
        </w:rPr>
        <w:t>Сборнике</w:t>
      </w:r>
      <w:r w:rsidRPr="00DD7155">
        <w:rPr>
          <w:rFonts w:ascii="Tahoma" w:hAnsi="Tahoma" w:cs="Tahoma"/>
          <w:sz w:val="20"/>
        </w:rPr>
        <w:t xml:space="preserve"> </w:t>
      </w:r>
      <w:r w:rsidR="00DD67BD">
        <w:rPr>
          <w:rFonts w:ascii="Tahoma" w:hAnsi="Tahoma" w:cs="Tahoma"/>
          <w:sz w:val="20"/>
        </w:rPr>
        <w:t>приложений к договорам</w:t>
      </w:r>
      <w:r w:rsidRPr="00DD7155">
        <w:rPr>
          <w:rFonts w:ascii="Tahoma" w:hAnsi="Tahoma" w:cs="Tahoma"/>
          <w:sz w:val="20"/>
        </w:rPr>
        <w:t>, используемых при заключении и исполнении договоров согласно Общим условиям договоров.</w:t>
      </w:r>
      <w:r w:rsidR="00C5064F" w:rsidRPr="00DD7155">
        <w:rPr>
          <w:rFonts w:ascii="Tahoma" w:hAnsi="Tahoma" w:cs="Tahoma"/>
          <w:sz w:val="20"/>
        </w:rPr>
        <w:t xml:space="preserve"> </w:t>
      </w:r>
      <w:r w:rsidR="00084F51" w:rsidRPr="00DD7155">
        <w:rPr>
          <w:rFonts w:ascii="Tahoma" w:hAnsi="Tahoma" w:cs="Tahoma"/>
          <w:sz w:val="20"/>
          <w:lang w:eastAsia="en-US"/>
        </w:rPr>
        <w:t>Подписанием Договора Стороны подтверждают согласие со следующими Приложениями:</w:t>
      </w:r>
    </w:p>
    <w:p w14:paraId="761C83D9" w14:textId="51C3EC51" w:rsidR="00350C92" w:rsidRDefault="009755CD" w:rsidP="00DD7155">
      <w:pPr>
        <w:tabs>
          <w:tab w:val="left" w:pos="-142"/>
        </w:tabs>
        <w:spacing w:before="120" w:after="240"/>
        <w:ind w:left="142" w:firstLine="0"/>
        <w:rPr>
          <w:rFonts w:ascii="Tahoma" w:hAnsi="Tahoma" w:cs="Tahoma"/>
          <w:b/>
          <w:color w:val="FF0000"/>
          <w:sz w:val="20"/>
        </w:rPr>
      </w:pPr>
      <w:bookmarkStart w:id="436" w:name="_Ref12788025"/>
      <w:bookmarkStart w:id="437" w:name="_Ref494801202"/>
      <w:r w:rsidRPr="00DD7155">
        <w:rPr>
          <w:rFonts w:ascii="Tahoma" w:hAnsi="Tahoma" w:cs="Tahoma"/>
          <w:sz w:val="20"/>
          <w:szCs w:val="22"/>
        </w:rPr>
        <w:t xml:space="preserve">Приложение </w:t>
      </w:r>
      <w:r w:rsidRPr="00DD7155">
        <w:rPr>
          <w:rFonts w:ascii="Tahoma" w:hAnsi="Tahoma" w:cs="Tahoma"/>
          <w:spacing w:val="3"/>
          <w:sz w:val="20"/>
          <w:szCs w:val="22"/>
        </w:rPr>
        <w:t>–</w:t>
      </w:r>
      <w:r w:rsidRPr="00C445BB">
        <w:rPr>
          <w:rFonts w:ascii="Tahoma" w:hAnsi="Tahoma" w:cs="Tahoma"/>
          <w:spacing w:val="3"/>
          <w:sz w:val="20"/>
          <w:szCs w:val="22"/>
        </w:rPr>
        <w:t xml:space="preserve"> </w:t>
      </w:r>
      <w:r w:rsidR="00526E69" w:rsidRPr="00526E69">
        <w:rPr>
          <w:rFonts w:ascii="Tahoma" w:hAnsi="Tahoma" w:cs="Tahoma"/>
          <w:b/>
          <w:color w:val="FF0000"/>
          <w:sz w:val="20"/>
          <w:u w:color="FF0000"/>
        </w:rPr>
        <w:t>[</w:t>
      </w:r>
      <w:r w:rsidR="00350C92" w:rsidRPr="00DD7155">
        <w:rPr>
          <w:rFonts w:ascii="Tahoma" w:hAnsi="Tahoma" w:cs="Tahoma"/>
          <w:sz w:val="20"/>
        </w:rPr>
        <w:t>Техническое задание</w:t>
      </w:r>
      <w:r w:rsidR="00526E69" w:rsidRPr="00526E69">
        <w:rPr>
          <w:rFonts w:ascii="Tahoma" w:hAnsi="Tahoma" w:cs="Tahoma"/>
          <w:b/>
          <w:color w:val="FF0000"/>
          <w:sz w:val="20"/>
        </w:rPr>
        <w:t>]</w:t>
      </w:r>
    </w:p>
    <w:bookmarkEnd w:id="436"/>
    <w:p w14:paraId="3EFB0987" w14:textId="2A09CA28" w:rsidR="004C31E0" w:rsidRPr="00DD7155" w:rsidRDefault="009755CD" w:rsidP="00DD7155">
      <w:pPr>
        <w:tabs>
          <w:tab w:val="left" w:pos="-142"/>
        </w:tabs>
        <w:spacing w:before="120" w:after="240"/>
        <w:ind w:left="142" w:firstLine="0"/>
        <w:rPr>
          <w:rFonts w:ascii="Tahoma" w:hAnsi="Tahoma" w:cs="Tahoma"/>
          <w:sz w:val="20"/>
          <w:highlight w:val="lightGray"/>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Pr="00C445BB">
        <w:rPr>
          <w:rFonts w:ascii="Tahoma" w:hAnsi="Tahoma" w:cs="Tahoma"/>
          <w:spacing w:val="3"/>
          <w:sz w:val="20"/>
          <w:szCs w:val="22"/>
        </w:rPr>
        <w:t xml:space="preserve"> </w:t>
      </w:r>
      <w:r w:rsidR="00526E69" w:rsidRPr="00526E69">
        <w:rPr>
          <w:rFonts w:ascii="Tahoma" w:hAnsi="Tahoma" w:cs="Tahoma"/>
          <w:b/>
          <w:color w:val="FF0000"/>
          <w:sz w:val="20"/>
          <w:u w:color="FF0000"/>
        </w:rPr>
        <w:t>[</w:t>
      </w:r>
      <w:r w:rsidR="00350C92" w:rsidRPr="00DD7155">
        <w:rPr>
          <w:rFonts w:ascii="Tahoma" w:hAnsi="Tahoma" w:cs="Tahoma"/>
          <w:sz w:val="20"/>
          <w:highlight w:val="lightGray"/>
        </w:rPr>
        <w:t xml:space="preserve">Задание на проектирование </w:t>
      </w:r>
      <w:r w:rsidR="00526E69" w:rsidRPr="00526E69">
        <w:rPr>
          <w:rFonts w:ascii="Tahoma" w:hAnsi="Tahoma" w:cs="Tahoma"/>
          <w:b/>
          <w:color w:val="FF0000"/>
          <w:sz w:val="20"/>
          <w:u w:color="FF0000"/>
        </w:rPr>
        <w:t>[</w:t>
      </w:r>
      <w:r w:rsidR="00350C92" w:rsidRPr="00DD7155">
        <w:rPr>
          <w:rFonts w:ascii="Tahoma" w:hAnsi="Tahoma" w:cs="Tahoma"/>
          <w:sz w:val="20"/>
          <w:highlight w:val="lightGray"/>
        </w:rPr>
        <w:t>ф</w:t>
      </w:r>
      <w:r w:rsidR="00C44605" w:rsidRPr="00DD7155">
        <w:rPr>
          <w:rFonts w:ascii="Tahoma" w:hAnsi="Tahoma" w:cs="Tahoma"/>
          <w:sz w:val="20"/>
          <w:highlight w:val="lightGray"/>
        </w:rPr>
        <w:t>.</w:t>
      </w:r>
      <w:r w:rsidR="00526E69" w:rsidRPr="00526E69">
        <w:rPr>
          <w:rFonts w:ascii="Tahoma" w:hAnsi="Tahoma" w:cs="Tahoma"/>
          <w:b/>
          <w:color w:val="FF0000"/>
          <w:sz w:val="20"/>
        </w:rPr>
        <w:t>]</w:t>
      </w:r>
      <w:r w:rsidR="00350C92" w:rsidRPr="00DD7155">
        <w:rPr>
          <w:rStyle w:val="ad"/>
          <w:rFonts w:ascii="Tahoma" w:hAnsi="Tahoma" w:cs="Tahoma"/>
          <w:sz w:val="20"/>
          <w:highlight w:val="lightGray"/>
          <w:lang w:val="en-US"/>
        </w:rPr>
        <w:footnoteReference w:id="364"/>
      </w:r>
      <w:r w:rsidR="00526E69" w:rsidRPr="00526E69">
        <w:rPr>
          <w:rFonts w:ascii="Tahoma" w:hAnsi="Tahoma" w:cs="Tahoma"/>
          <w:b/>
          <w:color w:val="FF0000"/>
          <w:sz w:val="20"/>
        </w:rPr>
        <w:t>]</w:t>
      </w:r>
    </w:p>
    <w:p w14:paraId="3FA956E3" w14:textId="2D960E8A" w:rsidR="004C31E0" w:rsidRPr="00DD7155" w:rsidRDefault="009755CD" w:rsidP="00DD7155">
      <w:pPr>
        <w:tabs>
          <w:tab w:val="left" w:pos="-142"/>
        </w:tabs>
        <w:spacing w:before="120" w:after="240"/>
        <w:ind w:left="142" w:firstLine="0"/>
        <w:rPr>
          <w:rFonts w:ascii="Tahoma" w:hAnsi="Tahoma" w:cs="Tahoma"/>
          <w:sz w:val="20"/>
          <w:highlight w:val="lightGray"/>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Pr="00C445BB">
        <w:rPr>
          <w:rFonts w:ascii="Tahoma" w:hAnsi="Tahoma" w:cs="Tahoma"/>
          <w:spacing w:val="3"/>
          <w:sz w:val="20"/>
          <w:szCs w:val="22"/>
        </w:rPr>
        <w:t xml:space="preserve"> </w:t>
      </w:r>
      <w:r w:rsidR="00526E69" w:rsidRPr="00526E69">
        <w:rPr>
          <w:rFonts w:ascii="Tahoma" w:hAnsi="Tahoma" w:cs="Tahoma"/>
          <w:b/>
          <w:color w:val="FF0000"/>
          <w:sz w:val="20"/>
          <w:u w:color="FF0000"/>
        </w:rPr>
        <w:t>[</w:t>
      </w:r>
      <w:r w:rsidR="004C31E0" w:rsidRPr="00DD7155">
        <w:rPr>
          <w:rFonts w:ascii="Tahoma" w:hAnsi="Tahoma" w:cs="Tahoma"/>
          <w:sz w:val="20"/>
          <w:highlight w:val="lightGray"/>
        </w:rPr>
        <w:t>Справка о составе Документации (ф</w:t>
      </w:r>
      <w:r w:rsidR="00C44605" w:rsidRPr="00DD7155">
        <w:rPr>
          <w:rFonts w:ascii="Tahoma" w:hAnsi="Tahoma" w:cs="Tahoma"/>
          <w:sz w:val="20"/>
          <w:highlight w:val="lightGray"/>
        </w:rPr>
        <w:t>.</w:t>
      </w:r>
      <w:r w:rsidR="004C31E0" w:rsidRPr="00DD7155">
        <w:rPr>
          <w:rFonts w:ascii="Tahoma" w:hAnsi="Tahoma" w:cs="Tahoma"/>
          <w:sz w:val="20"/>
          <w:highlight w:val="lightGray"/>
        </w:rPr>
        <w:t>)</w:t>
      </w:r>
      <w:r w:rsidR="00526E69" w:rsidRPr="00526E69">
        <w:rPr>
          <w:rFonts w:ascii="Tahoma" w:hAnsi="Tahoma" w:cs="Tahoma"/>
          <w:b/>
          <w:color w:val="FF0000"/>
          <w:sz w:val="20"/>
        </w:rPr>
        <w:t>]</w:t>
      </w:r>
    </w:p>
    <w:bookmarkEnd w:id="437"/>
    <w:p w14:paraId="5E7709F2" w14:textId="42FD01E0" w:rsidR="00E457F7"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 xml:space="preserve">– </w:t>
      </w:r>
      <w:r w:rsidR="00142BDF" w:rsidRPr="00DD7155">
        <w:rPr>
          <w:rFonts w:ascii="Tahoma" w:hAnsi="Tahoma" w:cs="Tahoma"/>
          <w:sz w:val="20"/>
        </w:rPr>
        <w:t>Календарный план</w:t>
      </w:r>
    </w:p>
    <w:p w14:paraId="17C56DB2" w14:textId="60E20B94" w:rsidR="002C7967"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C445BB">
        <w:rPr>
          <w:rFonts w:ascii="Tahoma" w:hAnsi="Tahoma" w:cs="Tahoma"/>
          <w:spacing w:val="3"/>
          <w:sz w:val="20"/>
          <w:szCs w:val="22"/>
        </w:rPr>
        <w:t xml:space="preserve"> </w:t>
      </w:r>
      <w:r w:rsidR="00526E69" w:rsidRPr="00526E69">
        <w:rPr>
          <w:rFonts w:ascii="Tahoma" w:hAnsi="Tahoma" w:cs="Tahoma"/>
          <w:b/>
          <w:color w:val="FF0000"/>
          <w:sz w:val="20"/>
          <w:u w:color="FF0000"/>
        </w:rPr>
        <w:t>[</w:t>
      </w:r>
      <w:r w:rsidR="0051206C" w:rsidRPr="00DD7155">
        <w:rPr>
          <w:rFonts w:ascii="Tahoma" w:hAnsi="Tahoma" w:cs="Tahoma"/>
          <w:sz w:val="20"/>
          <w:highlight w:val="lightGray"/>
        </w:rPr>
        <w:t>Календарный план</w:t>
      </w:r>
      <w:r w:rsidR="0018583D" w:rsidRPr="00DD7155">
        <w:rPr>
          <w:rFonts w:ascii="Tahoma" w:hAnsi="Tahoma" w:cs="Tahoma"/>
          <w:sz w:val="20"/>
          <w:highlight w:val="lightGray"/>
        </w:rPr>
        <w:t xml:space="preserve"> </w:t>
      </w:r>
      <w:r w:rsidR="00485E92" w:rsidRPr="00DD7155">
        <w:rPr>
          <w:rFonts w:ascii="Tahoma" w:hAnsi="Tahoma" w:cs="Tahoma"/>
          <w:sz w:val="20"/>
          <w:highlight w:val="lightGray"/>
        </w:rPr>
        <w:t>проектных работ</w:t>
      </w:r>
      <w:r w:rsidR="00526E69" w:rsidRPr="00526E69">
        <w:rPr>
          <w:rFonts w:ascii="Tahoma" w:hAnsi="Tahoma" w:cs="Tahoma"/>
          <w:b/>
          <w:color w:val="FF0000"/>
          <w:sz w:val="20"/>
        </w:rPr>
        <w:t>]</w:t>
      </w:r>
    </w:p>
    <w:p w14:paraId="0C0E04E8" w14:textId="30B148EF" w:rsidR="003C20D0" w:rsidRDefault="009755CD" w:rsidP="00DD7155">
      <w:pPr>
        <w:tabs>
          <w:tab w:val="left" w:pos="-142"/>
        </w:tabs>
        <w:spacing w:before="120" w:after="240"/>
        <w:ind w:left="142" w:firstLine="0"/>
        <w:rPr>
          <w:rFonts w:ascii="Tahoma" w:hAnsi="Tahoma" w:cs="Tahoma"/>
          <w:sz w:val="20"/>
        </w:rPr>
      </w:pPr>
      <w:bookmarkStart w:id="438" w:name="_Ref494805541"/>
      <w:bookmarkStart w:id="439" w:name="_Ref494809104"/>
      <w:r w:rsidRPr="00DD7155">
        <w:rPr>
          <w:rFonts w:ascii="Tahoma" w:hAnsi="Tahoma" w:cs="Tahoma"/>
          <w:sz w:val="20"/>
          <w:szCs w:val="22"/>
        </w:rPr>
        <w:t xml:space="preserve">Приложение </w:t>
      </w:r>
      <w:r w:rsidRPr="00DD7155">
        <w:rPr>
          <w:rFonts w:ascii="Tahoma" w:hAnsi="Tahoma" w:cs="Tahoma"/>
          <w:spacing w:val="3"/>
          <w:sz w:val="20"/>
          <w:szCs w:val="22"/>
        </w:rPr>
        <w:t>–</w:t>
      </w:r>
      <w:r w:rsidR="000D7D2E" w:rsidRPr="00DD7155">
        <w:rPr>
          <w:rFonts w:ascii="Tahoma" w:hAnsi="Tahoma" w:cs="Tahoma"/>
          <w:sz w:val="20"/>
        </w:rPr>
        <w:t xml:space="preserve"> </w:t>
      </w:r>
      <w:r w:rsidR="00413471" w:rsidRPr="00DD7155">
        <w:rPr>
          <w:rFonts w:ascii="Tahoma" w:hAnsi="Tahoma" w:cs="Tahoma"/>
          <w:sz w:val="20"/>
        </w:rPr>
        <w:t>Расчет д</w:t>
      </w:r>
      <w:r w:rsidR="003B037D" w:rsidRPr="00DD7155">
        <w:rPr>
          <w:rFonts w:ascii="Tahoma" w:hAnsi="Tahoma" w:cs="Tahoma"/>
          <w:sz w:val="20"/>
        </w:rPr>
        <w:t>оговорной цены</w:t>
      </w:r>
      <w:bookmarkStart w:id="440" w:name="_Ref499820478"/>
      <w:bookmarkEnd w:id="438"/>
      <w:bookmarkEnd w:id="439"/>
    </w:p>
    <w:p w14:paraId="10DEF773" w14:textId="1106A04A" w:rsidR="000A0328" w:rsidRPr="00DD7155" w:rsidRDefault="009755CD" w:rsidP="00DD7155">
      <w:pPr>
        <w:tabs>
          <w:tab w:val="left" w:pos="-142"/>
        </w:tabs>
        <w:spacing w:before="120" w:after="240"/>
        <w:ind w:left="142" w:firstLine="0"/>
        <w:rPr>
          <w:rFonts w:ascii="Tahoma" w:hAnsi="Tahoma" w:cs="Tahoma"/>
          <w:sz w:val="20"/>
          <w:highlight w:val="lightGray"/>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E6357F" w:rsidRPr="00C445BB">
        <w:rPr>
          <w:rFonts w:ascii="Tahoma" w:hAnsi="Tahoma" w:cs="Tahoma"/>
          <w:sz w:val="20"/>
        </w:rPr>
        <w:t xml:space="preserve"> </w:t>
      </w:r>
      <w:r w:rsidR="00526E69" w:rsidRPr="00526E69">
        <w:rPr>
          <w:rFonts w:ascii="Tahoma" w:hAnsi="Tahoma" w:cs="Tahoma"/>
          <w:b/>
          <w:color w:val="FF0000"/>
          <w:sz w:val="20"/>
          <w:u w:color="FF0000"/>
        </w:rPr>
        <w:t>[</w:t>
      </w:r>
      <w:r w:rsidR="00C44605" w:rsidRPr="00DD7155">
        <w:rPr>
          <w:rFonts w:ascii="Tahoma" w:hAnsi="Tahoma" w:cs="Tahoma"/>
          <w:sz w:val="20"/>
          <w:highlight w:val="lightGray"/>
        </w:rPr>
        <w:t>Сметная документация</w:t>
      </w:r>
      <w:r w:rsidR="005F009B" w:rsidRPr="00DD7155">
        <w:rPr>
          <w:rFonts w:ascii="Tahoma" w:hAnsi="Tahoma" w:cs="Tahoma"/>
          <w:sz w:val="20"/>
          <w:highlight w:val="lightGray"/>
        </w:rPr>
        <w:t xml:space="preserve"> </w:t>
      </w:r>
      <w:r w:rsidR="00956FA2" w:rsidRPr="00DD7155">
        <w:rPr>
          <w:rFonts w:ascii="Tahoma" w:hAnsi="Tahoma" w:cs="Tahoma"/>
          <w:sz w:val="20"/>
          <w:highlight w:val="lightGray"/>
        </w:rPr>
        <w:t xml:space="preserve">на </w:t>
      </w:r>
      <w:r w:rsidR="005F009B" w:rsidRPr="00DD7155">
        <w:rPr>
          <w:rFonts w:ascii="Tahoma" w:hAnsi="Tahoma" w:cs="Tahoma"/>
          <w:sz w:val="20"/>
          <w:highlight w:val="lightGray"/>
        </w:rPr>
        <w:t>работы по разработке Документации</w:t>
      </w:r>
      <w:r w:rsidR="00526E69" w:rsidRPr="00526E69">
        <w:rPr>
          <w:rFonts w:ascii="Tahoma" w:hAnsi="Tahoma" w:cs="Tahoma"/>
          <w:b/>
          <w:color w:val="FF0000"/>
          <w:sz w:val="20"/>
        </w:rPr>
        <w:t>]</w:t>
      </w:r>
    </w:p>
    <w:p w14:paraId="54C7AEF9" w14:textId="3617130D" w:rsidR="001F1664"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2F6CB0" w:rsidRPr="00DD7155">
        <w:rPr>
          <w:rFonts w:ascii="Tahoma" w:hAnsi="Tahoma" w:cs="Tahoma"/>
          <w:spacing w:val="3"/>
          <w:sz w:val="20"/>
          <w:szCs w:val="22"/>
        </w:rPr>
        <w:t xml:space="preserve"> </w:t>
      </w:r>
      <w:bookmarkEnd w:id="440"/>
      <w:r w:rsidR="00AC34FA" w:rsidRPr="00DD7155">
        <w:rPr>
          <w:rFonts w:ascii="Tahoma" w:hAnsi="Tahoma" w:cs="Tahoma"/>
          <w:sz w:val="20"/>
        </w:rPr>
        <w:t>Перечень Исходных данных</w:t>
      </w:r>
    </w:p>
    <w:p w14:paraId="0B906924" w14:textId="2E42B9A2" w:rsidR="003C20D0" w:rsidRPr="00DD7155" w:rsidRDefault="009755CD" w:rsidP="00DD7155">
      <w:pPr>
        <w:tabs>
          <w:tab w:val="left" w:pos="-142"/>
        </w:tabs>
        <w:spacing w:before="120" w:after="240"/>
        <w:ind w:left="142" w:firstLine="0"/>
        <w:rPr>
          <w:rFonts w:ascii="Tahoma" w:hAnsi="Tahoma" w:cs="Tahoma"/>
          <w:sz w:val="20"/>
        </w:rPr>
      </w:pPr>
      <w:bookmarkStart w:id="441" w:name="_Ref496516813"/>
      <w:bookmarkStart w:id="442" w:name="_Ref494813078"/>
      <w:r w:rsidRPr="00DD7155">
        <w:rPr>
          <w:rFonts w:ascii="Tahoma" w:hAnsi="Tahoma" w:cs="Tahoma"/>
          <w:sz w:val="20"/>
          <w:szCs w:val="22"/>
        </w:rPr>
        <w:t xml:space="preserve">Приложение </w:t>
      </w:r>
      <w:r w:rsidRPr="00DD7155">
        <w:rPr>
          <w:rFonts w:ascii="Tahoma" w:hAnsi="Tahoma" w:cs="Tahoma"/>
          <w:spacing w:val="3"/>
          <w:sz w:val="20"/>
          <w:szCs w:val="22"/>
        </w:rPr>
        <w:t>–</w:t>
      </w:r>
      <w:r w:rsidR="005672FF" w:rsidRPr="00DD7155">
        <w:rPr>
          <w:rFonts w:ascii="Tahoma" w:hAnsi="Tahoma" w:cs="Tahoma"/>
          <w:sz w:val="20"/>
        </w:rPr>
        <w:t xml:space="preserve"> </w:t>
      </w:r>
      <w:r w:rsidR="003C20D0" w:rsidRPr="00DD7155">
        <w:rPr>
          <w:rFonts w:ascii="Tahoma" w:hAnsi="Tahoma" w:cs="Tahoma"/>
          <w:sz w:val="20"/>
        </w:rPr>
        <w:t>Порядок планирования, контроля и отчетности о выполнении работ</w:t>
      </w:r>
    </w:p>
    <w:p w14:paraId="4F0B7503" w14:textId="50D84282" w:rsidR="00E367F7" w:rsidRPr="00DD7155" w:rsidRDefault="009755CD" w:rsidP="00DD7155">
      <w:pPr>
        <w:tabs>
          <w:tab w:val="left" w:pos="-142"/>
        </w:tabs>
        <w:spacing w:before="120" w:after="240"/>
        <w:ind w:left="142" w:firstLine="0"/>
        <w:rPr>
          <w:rFonts w:ascii="Tahoma" w:hAnsi="Tahoma" w:cs="Tahoma"/>
          <w:sz w:val="20"/>
          <w:szCs w:val="22"/>
        </w:rPr>
      </w:pPr>
      <w:bookmarkStart w:id="443" w:name="_Ref494815112"/>
      <w:bookmarkEnd w:id="441"/>
      <w:bookmarkEnd w:id="442"/>
      <w:r w:rsidRPr="00DD7155">
        <w:rPr>
          <w:rFonts w:ascii="Tahoma" w:hAnsi="Tahoma" w:cs="Tahoma"/>
          <w:sz w:val="20"/>
          <w:szCs w:val="22"/>
        </w:rPr>
        <w:t>Приложение –</w:t>
      </w:r>
      <w:r w:rsidR="004A70FF" w:rsidRPr="00DD7155">
        <w:rPr>
          <w:rFonts w:ascii="Tahoma" w:hAnsi="Tahoma" w:cs="Tahoma"/>
          <w:sz w:val="20"/>
          <w:szCs w:val="22"/>
        </w:rPr>
        <w:t xml:space="preserve"> </w:t>
      </w:r>
      <w:r w:rsidR="00E367F7" w:rsidRPr="00DD7155">
        <w:rPr>
          <w:rFonts w:ascii="Tahoma" w:hAnsi="Tahoma" w:cs="Tahoma"/>
          <w:sz w:val="20"/>
          <w:szCs w:val="22"/>
        </w:rPr>
        <w:t>Разделительная ведомость</w:t>
      </w:r>
    </w:p>
    <w:p w14:paraId="0594C64A" w14:textId="1C22E7B3" w:rsidR="005D04AC" w:rsidRPr="00DD7155" w:rsidRDefault="009755CD" w:rsidP="00DD7155">
      <w:pPr>
        <w:tabs>
          <w:tab w:val="left" w:pos="-142"/>
        </w:tabs>
        <w:spacing w:before="120" w:after="240"/>
        <w:ind w:left="142" w:firstLine="0"/>
        <w:rPr>
          <w:rFonts w:ascii="Tahoma" w:hAnsi="Tahoma" w:cs="Tahoma"/>
          <w:sz w:val="20"/>
          <w:szCs w:val="22"/>
        </w:rPr>
      </w:pPr>
      <w:r w:rsidRPr="00DD7155">
        <w:rPr>
          <w:rFonts w:ascii="Tahoma" w:hAnsi="Tahoma" w:cs="Tahoma"/>
          <w:sz w:val="20"/>
          <w:szCs w:val="22"/>
        </w:rPr>
        <w:t>Приложение –</w:t>
      </w:r>
      <w:r w:rsidR="002F6CB0" w:rsidRPr="00DD7155">
        <w:rPr>
          <w:rFonts w:ascii="Tahoma" w:hAnsi="Tahoma" w:cs="Tahoma"/>
          <w:sz w:val="20"/>
          <w:szCs w:val="22"/>
        </w:rPr>
        <w:t xml:space="preserve"> </w:t>
      </w:r>
      <w:r w:rsidR="00526E69" w:rsidRPr="00526E69">
        <w:rPr>
          <w:rFonts w:ascii="Tahoma" w:hAnsi="Tahoma" w:cs="Tahoma"/>
          <w:b/>
          <w:color w:val="FF0000"/>
          <w:sz w:val="20"/>
          <w:szCs w:val="22"/>
        </w:rPr>
        <w:t>[</w:t>
      </w:r>
      <w:r w:rsidR="005D04AC" w:rsidRPr="00DD7155">
        <w:rPr>
          <w:rFonts w:ascii="Tahoma" w:hAnsi="Tahoma" w:cs="Tahoma"/>
          <w:sz w:val="20"/>
          <w:szCs w:val="22"/>
          <w:highlight w:val="red"/>
        </w:rPr>
        <w:t>Спецификация Товара</w:t>
      </w:r>
      <w:r w:rsidR="00526E69" w:rsidRPr="00526E69">
        <w:rPr>
          <w:rFonts w:ascii="Tahoma" w:hAnsi="Tahoma" w:cs="Tahoma"/>
          <w:b/>
          <w:color w:val="FF0000"/>
          <w:sz w:val="20"/>
          <w:szCs w:val="22"/>
        </w:rPr>
        <w:t>]</w:t>
      </w:r>
      <w:r w:rsidR="005D04AC" w:rsidRPr="00DD7155">
        <w:rPr>
          <w:rFonts w:ascii="Tahoma" w:hAnsi="Tahoma" w:cs="Tahoma"/>
          <w:sz w:val="20"/>
          <w:szCs w:val="22"/>
        </w:rPr>
        <w:t xml:space="preserve"> </w:t>
      </w:r>
    </w:p>
    <w:bookmarkEnd w:id="443"/>
    <w:p w14:paraId="6E36C1E4" w14:textId="0FE6FEC6" w:rsidR="00BF2E36" w:rsidRPr="00DD7155" w:rsidRDefault="009755CD" w:rsidP="00DD7155">
      <w:pPr>
        <w:tabs>
          <w:tab w:val="left" w:pos="-142"/>
        </w:tabs>
        <w:spacing w:before="120" w:after="240"/>
        <w:ind w:left="142" w:firstLine="0"/>
        <w:rPr>
          <w:rFonts w:ascii="Tahoma" w:hAnsi="Tahoma" w:cs="Tahoma"/>
          <w:sz w:val="20"/>
          <w:highlight w:val="blue"/>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526E69" w:rsidRPr="00526E69">
        <w:rPr>
          <w:rFonts w:ascii="Tahoma" w:hAnsi="Tahoma" w:cs="Tahoma"/>
          <w:b/>
          <w:color w:val="FF0000"/>
          <w:sz w:val="20"/>
          <w:u w:color="FF0000"/>
        </w:rPr>
        <w:t>[</w:t>
      </w:r>
      <w:r w:rsidR="002A5DCB" w:rsidRPr="00DD7155">
        <w:rPr>
          <w:rFonts w:ascii="Tahoma" w:hAnsi="Tahoma" w:cs="Tahoma"/>
          <w:sz w:val="20"/>
          <w:highlight w:val="blue"/>
        </w:rPr>
        <w:t>Г</w:t>
      </w:r>
      <w:r w:rsidR="00C0514A" w:rsidRPr="00DD7155">
        <w:rPr>
          <w:rFonts w:ascii="Tahoma" w:hAnsi="Tahoma" w:cs="Tahoma"/>
          <w:sz w:val="20"/>
          <w:highlight w:val="blue"/>
        </w:rPr>
        <w:t xml:space="preserve">рафик обеспечения МТР </w:t>
      </w:r>
      <w:r w:rsidR="00FD337D" w:rsidRPr="00DD7155">
        <w:rPr>
          <w:rFonts w:ascii="Tahoma" w:hAnsi="Tahoma" w:cs="Tahoma"/>
          <w:sz w:val="20"/>
          <w:highlight w:val="blue"/>
        </w:rPr>
        <w:t>Заказчика</w:t>
      </w:r>
      <w:r w:rsidR="00187D94" w:rsidRPr="00DD7155">
        <w:rPr>
          <w:rFonts w:ascii="Tahoma" w:hAnsi="Tahoma" w:cs="Tahoma"/>
          <w:sz w:val="20"/>
          <w:highlight w:val="blue"/>
        </w:rPr>
        <w:t xml:space="preserve"> (ф.)</w:t>
      </w:r>
      <w:r w:rsidR="00526E69" w:rsidRPr="00526E69">
        <w:rPr>
          <w:rFonts w:ascii="Tahoma" w:hAnsi="Tahoma" w:cs="Tahoma"/>
          <w:b/>
          <w:color w:val="FF0000"/>
          <w:sz w:val="20"/>
        </w:rPr>
        <w:t>]</w:t>
      </w:r>
    </w:p>
    <w:p w14:paraId="6E556083" w14:textId="5FF3E79C" w:rsidR="00FD3BE1"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FD3BE1" w:rsidRPr="00DD7155">
        <w:rPr>
          <w:rFonts w:ascii="Tahoma" w:hAnsi="Tahoma" w:cs="Tahoma"/>
          <w:sz w:val="20"/>
        </w:rPr>
        <w:t xml:space="preserve"> </w:t>
      </w:r>
      <w:r w:rsidR="00B7345A" w:rsidRPr="00DD7155">
        <w:rPr>
          <w:rFonts w:ascii="Tahoma" w:hAnsi="Tahoma" w:cs="Tahoma"/>
          <w:sz w:val="20"/>
        </w:rPr>
        <w:t>Требования к порядку обеспечения МТР</w:t>
      </w:r>
    </w:p>
    <w:p w14:paraId="1CEA0A3F" w14:textId="4C6A24DA" w:rsidR="00FD3BE1" w:rsidRPr="00DD7155" w:rsidRDefault="009755CD" w:rsidP="00DD7155">
      <w:pPr>
        <w:tabs>
          <w:tab w:val="left" w:pos="-142"/>
        </w:tabs>
        <w:spacing w:before="120" w:after="240"/>
        <w:ind w:left="142" w:firstLine="0"/>
        <w:rPr>
          <w:rFonts w:ascii="Tahoma" w:hAnsi="Tahoma" w:cs="Tahoma"/>
          <w:sz w:val="20"/>
          <w:highlight w:val="yellow"/>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4906F2" w:rsidRPr="00C445BB">
        <w:rPr>
          <w:rFonts w:ascii="Tahoma" w:hAnsi="Tahoma" w:cs="Tahoma"/>
          <w:sz w:val="20"/>
        </w:rPr>
        <w:t xml:space="preserve"> </w:t>
      </w:r>
      <w:r w:rsidR="00526E69" w:rsidRPr="00526E69">
        <w:rPr>
          <w:rFonts w:ascii="Tahoma" w:hAnsi="Tahoma" w:cs="Tahoma"/>
          <w:b/>
          <w:color w:val="FF0000"/>
          <w:sz w:val="20"/>
          <w:u w:color="FF0000"/>
        </w:rPr>
        <w:t>[</w:t>
      </w:r>
      <w:r w:rsidR="007A263B" w:rsidRPr="00DD7155">
        <w:rPr>
          <w:rFonts w:ascii="Tahoma" w:hAnsi="Tahoma" w:cs="Tahoma"/>
          <w:sz w:val="20"/>
          <w:highlight w:val="yellow"/>
        </w:rPr>
        <w:t>П</w:t>
      </w:r>
      <w:r w:rsidR="00FD3BE1" w:rsidRPr="00DD7155">
        <w:rPr>
          <w:rFonts w:ascii="Tahoma" w:hAnsi="Tahoma" w:cs="Tahoma"/>
          <w:sz w:val="20"/>
          <w:highlight w:val="yellow"/>
        </w:rPr>
        <w:t>орядок авансирования Подрядчика с использованием Спецсчета</w:t>
      </w:r>
      <w:r w:rsidR="00526E69" w:rsidRPr="00526E69">
        <w:rPr>
          <w:rFonts w:ascii="Tahoma" w:hAnsi="Tahoma" w:cs="Tahoma"/>
          <w:b/>
          <w:color w:val="FF0000"/>
          <w:sz w:val="20"/>
        </w:rPr>
        <w:t>]</w:t>
      </w:r>
    </w:p>
    <w:p w14:paraId="63F460C6" w14:textId="37E92AE6" w:rsidR="004211A9"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0259E1" w:rsidRPr="00DD7155">
        <w:rPr>
          <w:rFonts w:ascii="Tahoma" w:hAnsi="Tahoma" w:cs="Tahoma"/>
          <w:sz w:val="20"/>
        </w:rPr>
        <w:t xml:space="preserve"> </w:t>
      </w:r>
      <w:r w:rsidR="00526E69" w:rsidRPr="00526E69">
        <w:rPr>
          <w:rFonts w:ascii="Tahoma" w:hAnsi="Tahoma" w:cs="Tahoma"/>
          <w:b/>
          <w:color w:val="FF0000"/>
          <w:sz w:val="20"/>
          <w:u w:color="FF0000"/>
        </w:rPr>
        <w:t>[</w:t>
      </w:r>
      <w:r w:rsidR="00CB3011" w:rsidRPr="00DD7155">
        <w:rPr>
          <w:rFonts w:ascii="Tahoma" w:hAnsi="Tahoma" w:cs="Tahoma"/>
          <w:color w:val="FFFF00"/>
          <w:sz w:val="20"/>
          <w:highlight w:val="lightGray"/>
          <w:u w:color="000000"/>
          <w:bdr w:val="nil"/>
        </w:rPr>
        <w:t>Порядок оказания услуг Авторского надзора</w:t>
      </w:r>
      <w:r w:rsidR="00526E69" w:rsidRPr="00526E69">
        <w:rPr>
          <w:rFonts w:ascii="Tahoma" w:hAnsi="Tahoma" w:cs="Tahoma"/>
          <w:b/>
          <w:color w:val="FF0000"/>
          <w:sz w:val="20"/>
          <w:u w:color="000000"/>
          <w:bdr w:val="nil"/>
        </w:rPr>
        <w:t>]</w:t>
      </w:r>
    </w:p>
    <w:p w14:paraId="3131720F" w14:textId="5D58AA0C" w:rsidR="00B02F0D" w:rsidRPr="00DD7155" w:rsidRDefault="009755CD" w:rsidP="00DD7155">
      <w:pPr>
        <w:tabs>
          <w:tab w:val="left" w:pos="-142"/>
        </w:tabs>
        <w:spacing w:before="120" w:after="240"/>
        <w:ind w:left="142" w:firstLine="0"/>
        <w:rPr>
          <w:rFonts w:ascii="Tahoma" w:hAnsi="Tahoma" w:cs="Tahoma"/>
          <w:sz w:val="20"/>
          <w:highlight w:val="magenta"/>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C20D24" w:rsidRPr="00DD7155">
        <w:rPr>
          <w:rFonts w:ascii="Tahoma" w:hAnsi="Tahoma" w:cs="Tahoma"/>
          <w:sz w:val="20"/>
          <w:highlight w:val="magenta"/>
        </w:rPr>
        <w:t xml:space="preserve"> </w:t>
      </w:r>
      <w:r w:rsidR="00526E69" w:rsidRPr="00526E69">
        <w:rPr>
          <w:rFonts w:ascii="Tahoma" w:hAnsi="Tahoma" w:cs="Tahoma"/>
          <w:b/>
          <w:color w:val="FF0000"/>
          <w:sz w:val="20"/>
          <w:u w:color="FF0000"/>
        </w:rPr>
        <w:t>[</w:t>
      </w:r>
      <w:r w:rsidR="00C20D24" w:rsidRPr="00DD7155">
        <w:rPr>
          <w:rFonts w:ascii="Tahoma" w:hAnsi="Tahoma" w:cs="Tahoma"/>
          <w:sz w:val="20"/>
          <w:highlight w:val="magenta"/>
        </w:rPr>
        <w:t>Порядок пере</w:t>
      </w:r>
      <w:r w:rsidR="006F2DAD" w:rsidRPr="00DD7155">
        <w:rPr>
          <w:rFonts w:ascii="Tahoma" w:hAnsi="Tahoma" w:cs="Tahoma"/>
          <w:sz w:val="20"/>
          <w:highlight w:val="magenta"/>
        </w:rPr>
        <w:t>дачи и использования прав на ПО</w:t>
      </w:r>
      <w:r w:rsidR="00526E69" w:rsidRPr="00526E69">
        <w:rPr>
          <w:rFonts w:ascii="Tahoma" w:hAnsi="Tahoma" w:cs="Tahoma"/>
          <w:b/>
          <w:color w:val="FF0000"/>
          <w:sz w:val="20"/>
        </w:rPr>
        <w:t>]</w:t>
      </w:r>
    </w:p>
    <w:p w14:paraId="50F17307" w14:textId="2D0167F1" w:rsidR="00035061" w:rsidRPr="00DD7155" w:rsidRDefault="009755CD" w:rsidP="00DD7155">
      <w:pPr>
        <w:tabs>
          <w:tab w:val="left" w:pos="-142"/>
        </w:tabs>
        <w:spacing w:before="120" w:after="240"/>
        <w:ind w:left="142" w:firstLine="0"/>
        <w:rPr>
          <w:rFonts w:ascii="Tahoma" w:hAnsi="Tahoma" w:cs="Tahoma"/>
          <w:sz w:val="20"/>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035061" w:rsidRPr="00DD7155">
        <w:rPr>
          <w:rFonts w:ascii="Tahoma" w:hAnsi="Tahoma" w:cs="Tahoma"/>
          <w:sz w:val="20"/>
        </w:rPr>
        <w:t xml:space="preserve"> Перечень Исполнительной Документации</w:t>
      </w:r>
    </w:p>
    <w:p w14:paraId="59D6BB9E" w14:textId="3693EB60" w:rsidR="00B16449" w:rsidRPr="00DD7155" w:rsidRDefault="009755CD" w:rsidP="00DD7155">
      <w:pPr>
        <w:tabs>
          <w:tab w:val="left" w:pos="-142"/>
        </w:tabs>
        <w:spacing w:before="120" w:after="240"/>
        <w:ind w:left="142" w:firstLine="0"/>
        <w:rPr>
          <w:rFonts w:ascii="Tahoma" w:hAnsi="Tahoma" w:cs="Tahoma"/>
          <w:sz w:val="20"/>
          <w:highlight w:val="darkRed"/>
        </w:rPr>
      </w:pPr>
      <w:r w:rsidRPr="00DD7155">
        <w:rPr>
          <w:rFonts w:ascii="Tahoma" w:hAnsi="Tahoma" w:cs="Tahoma"/>
          <w:sz w:val="20"/>
          <w:szCs w:val="22"/>
        </w:rPr>
        <w:t xml:space="preserve">Приложение </w:t>
      </w:r>
      <w:r w:rsidRPr="00DD7155">
        <w:rPr>
          <w:rFonts w:ascii="Tahoma" w:hAnsi="Tahoma" w:cs="Tahoma"/>
          <w:spacing w:val="3"/>
          <w:sz w:val="20"/>
          <w:szCs w:val="22"/>
        </w:rPr>
        <w:t>–</w:t>
      </w:r>
      <w:r w:rsidR="00E31CE3" w:rsidRPr="00C445BB">
        <w:rPr>
          <w:rFonts w:ascii="Tahoma" w:hAnsi="Tahoma" w:cs="Tahoma"/>
          <w:sz w:val="20"/>
        </w:rPr>
        <w:t xml:space="preserve"> </w:t>
      </w:r>
      <w:r w:rsidR="00526E69" w:rsidRPr="00526E69">
        <w:rPr>
          <w:rFonts w:ascii="Tahoma" w:hAnsi="Tahoma" w:cs="Tahoma"/>
          <w:b/>
          <w:color w:val="FF0000"/>
          <w:sz w:val="20"/>
          <w:u w:color="FF0000"/>
        </w:rPr>
        <w:t>[</w:t>
      </w:r>
      <w:r w:rsidR="00E31CE3" w:rsidRPr="00DD7155">
        <w:rPr>
          <w:rFonts w:ascii="Tahoma" w:hAnsi="Tahoma" w:cs="Tahoma"/>
          <w:sz w:val="20"/>
          <w:highlight w:val="darkRed"/>
        </w:rPr>
        <w:t xml:space="preserve">Перечень </w:t>
      </w:r>
      <w:r w:rsidR="007A1B25" w:rsidRPr="00DD7155">
        <w:rPr>
          <w:rFonts w:ascii="Tahoma" w:hAnsi="Tahoma" w:cs="Tahoma"/>
          <w:sz w:val="20"/>
          <w:highlight w:val="darkRed"/>
        </w:rPr>
        <w:t>ПКЗ</w:t>
      </w:r>
      <w:r w:rsidR="00526E69" w:rsidRPr="00526E69">
        <w:rPr>
          <w:rFonts w:ascii="Tahoma" w:hAnsi="Tahoma" w:cs="Tahoma"/>
          <w:b/>
          <w:color w:val="FF0000"/>
          <w:sz w:val="20"/>
        </w:rPr>
        <w:t>]</w:t>
      </w:r>
    </w:p>
    <w:p w14:paraId="50FA21F7" w14:textId="4E7C9CF4" w:rsidR="00DE57FA" w:rsidRPr="00DD7155" w:rsidRDefault="00312A58" w:rsidP="002F68A6">
      <w:pPr>
        <w:pStyle w:val="1"/>
        <w:numPr>
          <w:ilvl w:val="0"/>
          <w:numId w:val="13"/>
        </w:numPr>
        <w:spacing w:before="120" w:after="240"/>
        <w:ind w:left="142" w:hanging="1135"/>
        <w:jc w:val="both"/>
        <w:rPr>
          <w:rFonts w:ascii="Tahoma" w:hAnsi="Tahoma" w:cs="Tahoma"/>
          <w:sz w:val="20"/>
        </w:rPr>
      </w:pPr>
      <w:bookmarkStart w:id="444" w:name="_Toc305139569"/>
      <w:bookmarkStart w:id="445" w:name="_Ref494901175"/>
      <w:bookmarkStart w:id="446" w:name="_Toc528580334"/>
      <w:bookmarkStart w:id="447" w:name="_Toc124437122"/>
      <w:bookmarkStart w:id="448" w:name="_Toc132134362"/>
      <w:bookmarkStart w:id="449" w:name="_Toc133432169"/>
      <w:bookmarkStart w:id="450" w:name="_Toc159513152"/>
      <w:bookmarkStart w:id="451" w:name="_Toc159523017"/>
      <w:bookmarkStart w:id="452" w:name="_Toc182842287"/>
      <w:bookmarkEnd w:id="378"/>
      <w:r w:rsidRPr="00DD7155">
        <w:rPr>
          <w:rFonts w:ascii="Tahoma" w:hAnsi="Tahoma" w:cs="Tahoma"/>
          <w:sz w:val="20"/>
        </w:rPr>
        <w:t>РЕКВИЗИТЫ СТОРОН</w:t>
      </w:r>
      <w:bookmarkEnd w:id="327"/>
      <w:bookmarkEnd w:id="328"/>
      <w:bookmarkEnd w:id="329"/>
      <w:bookmarkEnd w:id="330"/>
      <w:bookmarkEnd w:id="331"/>
      <w:bookmarkEnd w:id="332"/>
      <w:bookmarkEnd w:id="333"/>
      <w:bookmarkEnd w:id="334"/>
      <w:bookmarkEnd w:id="335"/>
      <w:bookmarkEnd w:id="336"/>
      <w:bookmarkEnd w:id="444"/>
      <w:bookmarkEnd w:id="445"/>
      <w:bookmarkEnd w:id="446"/>
      <w:bookmarkEnd w:id="447"/>
      <w:bookmarkEnd w:id="448"/>
      <w:bookmarkEnd w:id="449"/>
      <w:bookmarkEnd w:id="450"/>
      <w:bookmarkEnd w:id="451"/>
      <w:bookmarkEnd w:id="452"/>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082ACF" w:rsidRPr="00DD7155" w14:paraId="17489C3E" w14:textId="77777777" w:rsidTr="00084F51">
        <w:trPr>
          <w:trHeight w:val="107"/>
        </w:trPr>
        <w:tc>
          <w:tcPr>
            <w:tcW w:w="4678" w:type="dxa"/>
            <w:shd w:val="clear" w:color="auto" w:fill="F2F2F2" w:themeFill="background1" w:themeFillShade="F2"/>
          </w:tcPr>
          <w:p w14:paraId="26F5D8B3" w14:textId="77777777" w:rsidR="00082ACF" w:rsidRPr="00DD7155" w:rsidRDefault="00082ACF" w:rsidP="002F68A6">
            <w:pPr>
              <w:widowControl/>
              <w:tabs>
                <w:tab w:val="left" w:pos="1134"/>
              </w:tabs>
              <w:autoSpaceDE/>
              <w:autoSpaceDN/>
              <w:adjustRightInd/>
              <w:spacing w:before="120" w:after="240"/>
              <w:ind w:left="34" w:right="140" w:firstLine="0"/>
              <w:rPr>
                <w:rFonts w:ascii="Tahoma" w:hAnsi="Tahoma" w:cs="Tahoma"/>
                <w:b/>
                <w:sz w:val="20"/>
              </w:rPr>
            </w:pPr>
            <w:r w:rsidRPr="00DD7155">
              <w:rPr>
                <w:rFonts w:ascii="Tahoma" w:hAnsi="Tahoma" w:cs="Tahoma"/>
                <w:b/>
                <w:sz w:val="20"/>
              </w:rPr>
              <w:t>Заказчик</w:t>
            </w:r>
          </w:p>
        </w:tc>
        <w:tc>
          <w:tcPr>
            <w:tcW w:w="4678" w:type="dxa"/>
            <w:shd w:val="clear" w:color="auto" w:fill="F2F2F2" w:themeFill="background1" w:themeFillShade="F2"/>
          </w:tcPr>
          <w:p w14:paraId="408707F2" w14:textId="77777777" w:rsidR="00082ACF" w:rsidRPr="00DD7155" w:rsidRDefault="00082ACF" w:rsidP="002F68A6">
            <w:pPr>
              <w:autoSpaceDE/>
              <w:autoSpaceDN/>
              <w:adjustRightInd/>
              <w:spacing w:before="120" w:after="240"/>
              <w:ind w:left="34" w:right="140" w:firstLine="0"/>
              <w:jc w:val="left"/>
              <w:rPr>
                <w:rFonts w:ascii="Tahoma" w:hAnsi="Tahoma" w:cs="Tahoma"/>
                <w:sz w:val="20"/>
              </w:rPr>
            </w:pPr>
            <w:r w:rsidRPr="00DD7155">
              <w:rPr>
                <w:rFonts w:ascii="Tahoma" w:hAnsi="Tahoma" w:cs="Tahoma"/>
                <w:b/>
                <w:sz w:val="20"/>
              </w:rPr>
              <w:t>Подрядчик</w:t>
            </w:r>
          </w:p>
        </w:tc>
      </w:tr>
      <w:tr w:rsidR="00082ACF" w:rsidRPr="00DD7155" w14:paraId="782382DB" w14:textId="77777777" w:rsidTr="00084F51">
        <w:trPr>
          <w:trHeight w:val="58"/>
        </w:trPr>
        <w:tc>
          <w:tcPr>
            <w:tcW w:w="4678" w:type="dxa"/>
            <w:shd w:val="clear" w:color="auto" w:fill="F2F2F2" w:themeFill="background1" w:themeFillShade="F2"/>
          </w:tcPr>
          <w:p w14:paraId="579EBB62" w14:textId="4D918FCD" w:rsidR="00082ACF" w:rsidRPr="00DD7155" w:rsidRDefault="00082ACF" w:rsidP="00D85B48">
            <w:pPr>
              <w:autoSpaceDE/>
              <w:autoSpaceDN/>
              <w:adjustRightInd/>
              <w:ind w:left="34" w:right="140" w:firstLine="0"/>
              <w:jc w:val="left"/>
              <w:rPr>
                <w:rFonts w:ascii="Tahoma" w:hAnsi="Tahoma" w:cs="Tahoma"/>
                <w:sz w:val="20"/>
              </w:rPr>
            </w:pPr>
            <w:r w:rsidRPr="00DD7155">
              <w:rPr>
                <w:rFonts w:ascii="Tahoma" w:hAnsi="Tahoma" w:cs="Tahoma"/>
                <w:sz w:val="20"/>
              </w:rPr>
              <w:t xml:space="preserve">Адрес места нахождения: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7F8775AA" w14:textId="02AB6643" w:rsidR="00082ACF" w:rsidRPr="00DD7155" w:rsidRDefault="00082ACF" w:rsidP="00D85B48">
            <w:pPr>
              <w:autoSpaceDE/>
              <w:autoSpaceDN/>
              <w:adjustRightInd/>
              <w:ind w:left="34" w:right="140" w:firstLine="0"/>
              <w:jc w:val="left"/>
              <w:rPr>
                <w:rFonts w:ascii="Tahoma" w:hAnsi="Tahoma" w:cs="Tahoma"/>
                <w:sz w:val="20"/>
              </w:rPr>
            </w:pPr>
            <w:r w:rsidRPr="00DD7155">
              <w:rPr>
                <w:rFonts w:ascii="Tahoma" w:hAnsi="Tahoma" w:cs="Tahoma"/>
                <w:sz w:val="20"/>
              </w:rPr>
              <w:t xml:space="preserve">Почтовый адрес: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0AB9FD83" w14:textId="77777777" w:rsidR="00082ACF" w:rsidRPr="00DD7155" w:rsidRDefault="00082ACF" w:rsidP="00D85B48">
            <w:pPr>
              <w:autoSpaceDE/>
              <w:autoSpaceDN/>
              <w:adjustRightInd/>
              <w:ind w:left="34" w:right="140" w:firstLine="0"/>
              <w:jc w:val="left"/>
              <w:rPr>
                <w:rFonts w:ascii="Tahoma" w:hAnsi="Tahoma" w:cs="Tahoma"/>
                <w:sz w:val="20"/>
              </w:rPr>
            </w:pPr>
            <w:r w:rsidRPr="00DD7155">
              <w:rPr>
                <w:rFonts w:ascii="Tahoma" w:hAnsi="Tahoma" w:cs="Tahoma"/>
                <w:sz w:val="20"/>
                <w:highlight w:val="darkCyan"/>
              </w:rPr>
              <w:t>Адрес для оформления счетов-фактур</w:t>
            </w:r>
          </w:p>
          <w:p w14:paraId="1C3F3CB8" w14:textId="0E5E0E1D" w:rsidR="00082ACF" w:rsidRPr="00DD7155" w:rsidRDefault="00082ACF" w:rsidP="00D85B48">
            <w:pPr>
              <w:autoSpaceDE/>
              <w:autoSpaceDN/>
              <w:adjustRightInd/>
              <w:ind w:left="34" w:right="140" w:firstLine="0"/>
              <w:jc w:val="left"/>
              <w:rPr>
                <w:rFonts w:ascii="Tahoma" w:hAnsi="Tahoma" w:cs="Tahoma"/>
                <w:sz w:val="20"/>
              </w:rPr>
            </w:pPr>
            <w:r w:rsidRPr="00DD7155">
              <w:rPr>
                <w:rFonts w:ascii="Tahoma" w:hAnsi="Tahoma" w:cs="Tahoma"/>
                <w:sz w:val="20"/>
              </w:rPr>
              <w:t xml:space="preserve">(в соответствии с ЕГРЮЛ):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4109262D" w14:textId="230FB8F6" w:rsidR="00082ACF" w:rsidRPr="00DD7155" w:rsidRDefault="00082ACF" w:rsidP="00D85B48">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ИНН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170A6331" w14:textId="43D1C037" w:rsidR="00082ACF" w:rsidRPr="00DD7155" w:rsidRDefault="00082ACF" w:rsidP="00D85B48">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КПП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048C1649" w14:textId="6E58FD54" w:rsidR="00082ACF" w:rsidRPr="00DD7155" w:rsidRDefault="00082ACF" w:rsidP="00D85B48">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р/с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0D3FACF0" w14:textId="575CFEAA" w:rsidR="00082ACF" w:rsidRPr="00DD7155" w:rsidRDefault="00082ACF" w:rsidP="00D85B48">
            <w:pPr>
              <w:widowControl/>
              <w:autoSpaceDE/>
              <w:autoSpaceDN/>
              <w:adjustRightInd/>
              <w:ind w:left="34" w:right="142" w:firstLine="0"/>
              <w:jc w:val="left"/>
              <w:rPr>
                <w:rFonts w:ascii="Tahoma" w:hAnsi="Tahoma" w:cs="Tahoma"/>
                <w:sz w:val="20"/>
              </w:rPr>
            </w:pPr>
            <w:r w:rsidRPr="00DD7155">
              <w:rPr>
                <w:rFonts w:ascii="Tahoma" w:hAnsi="Tahoma" w:cs="Tahoma"/>
                <w:sz w:val="20"/>
              </w:rPr>
              <w:t>к/с</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5EDA326D" w14:textId="6B2A65E5" w:rsidR="00082ACF" w:rsidRPr="00DD7155" w:rsidRDefault="00082ACF" w:rsidP="00D85B48">
            <w:pPr>
              <w:autoSpaceDE/>
              <w:autoSpaceDN/>
              <w:adjustRightInd/>
              <w:ind w:left="34" w:right="142" w:firstLine="0"/>
              <w:jc w:val="left"/>
              <w:rPr>
                <w:rFonts w:ascii="Tahoma" w:hAnsi="Tahoma" w:cs="Tahoma"/>
                <w:sz w:val="20"/>
              </w:rPr>
            </w:pPr>
            <w:r w:rsidRPr="00DD7155">
              <w:rPr>
                <w:rFonts w:ascii="Tahoma" w:hAnsi="Tahoma" w:cs="Tahoma"/>
                <w:sz w:val="20"/>
              </w:rPr>
              <w:t>БИК</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73CD651F" w14:textId="4D8B8A18" w:rsidR="00082ACF" w:rsidRPr="00DD7155" w:rsidRDefault="00082ACF" w:rsidP="00D85B48">
            <w:pPr>
              <w:autoSpaceDE/>
              <w:autoSpaceDN/>
              <w:adjustRightInd/>
              <w:ind w:left="34" w:right="142" w:firstLine="0"/>
              <w:jc w:val="left"/>
              <w:rPr>
                <w:rFonts w:ascii="Tahoma" w:hAnsi="Tahoma" w:cs="Tahoma"/>
                <w:sz w:val="20"/>
              </w:rPr>
            </w:pPr>
            <w:r w:rsidRPr="00DD7155">
              <w:rPr>
                <w:rFonts w:ascii="Tahoma" w:hAnsi="Tahoma" w:cs="Tahoma"/>
                <w:sz w:val="20"/>
              </w:rPr>
              <w:t xml:space="preserve">тел.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7418954E" w14:textId="77777777" w:rsidR="00082ACF" w:rsidRDefault="00082ACF" w:rsidP="00D85B48">
            <w:pPr>
              <w:autoSpaceDE/>
              <w:autoSpaceDN/>
              <w:adjustRightInd/>
              <w:ind w:left="34" w:right="142" w:firstLine="0"/>
              <w:jc w:val="left"/>
              <w:rPr>
                <w:rFonts w:ascii="Tahoma" w:hAnsi="Tahoma" w:cs="Tahoma"/>
                <w:b/>
                <w:color w:val="FF0000"/>
                <w:sz w:val="20"/>
              </w:rPr>
            </w:pPr>
            <w:r w:rsidRPr="00DD7155">
              <w:rPr>
                <w:rFonts w:ascii="Tahoma" w:hAnsi="Tahoma" w:cs="Tahoma"/>
                <w:sz w:val="20"/>
              </w:rPr>
              <w:t xml:space="preserve">E-mail: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364C22CC" w14:textId="77777777" w:rsidR="00D85B48" w:rsidRPr="00450BF5" w:rsidRDefault="00D85B48" w:rsidP="00D85B48">
            <w:pPr>
              <w:ind w:left="34" w:right="142" w:firstLine="0"/>
              <w:rPr>
                <w:rFonts w:ascii="Tahoma" w:hAnsi="Tahoma" w:cs="Tahoma"/>
                <w:sz w:val="20"/>
                <w:szCs w:val="22"/>
              </w:rPr>
            </w:pPr>
            <w:r w:rsidRPr="006D486E">
              <w:rPr>
                <w:rFonts w:ascii="Tahoma" w:hAnsi="Tahoma" w:cs="Tahoma"/>
                <w:b/>
                <w:color w:val="FF0000"/>
                <w:sz w:val="20"/>
                <w:szCs w:val="22"/>
              </w:rPr>
              <w:t>[</w:t>
            </w:r>
            <w:r w:rsidRPr="00450BF5">
              <w:rPr>
                <w:rFonts w:ascii="Tahoma" w:hAnsi="Tahoma" w:cs="Tahoma"/>
                <w:sz w:val="20"/>
                <w:szCs w:val="22"/>
              </w:rPr>
              <w:t>Адрес для уведомлений в соответствии с антикоррупционной оговоркой:</w:t>
            </w:r>
          </w:p>
          <w:p w14:paraId="21DFC9EC" w14:textId="77777777" w:rsidR="00D85B48" w:rsidRPr="00450BF5" w:rsidRDefault="00BA4D1C" w:rsidP="00D85B48">
            <w:pPr>
              <w:ind w:left="34" w:right="142" w:firstLine="0"/>
              <w:rPr>
                <w:rFonts w:ascii="Tahoma" w:hAnsi="Tahoma" w:cs="Tahoma"/>
                <w:sz w:val="20"/>
                <w:szCs w:val="22"/>
              </w:rPr>
            </w:pPr>
            <w:hyperlink r:id="rId20" w:history="1">
              <w:r w:rsidR="00D85B48" w:rsidRPr="00450BF5">
                <w:rPr>
                  <w:rStyle w:val="ab"/>
                  <w:rFonts w:ascii="Tahoma" w:hAnsi="Tahoma" w:cs="Tahoma"/>
                  <w:sz w:val="20"/>
                  <w:szCs w:val="22"/>
                </w:rPr>
                <w:t>serovpm@nornik.ru</w:t>
              </w:r>
            </w:hyperlink>
            <w:r w:rsidR="00D85B48" w:rsidRPr="00450BF5">
              <w:rPr>
                <w:rFonts w:ascii="Tahoma" w:hAnsi="Tahoma" w:cs="Tahoma"/>
                <w:sz w:val="20"/>
                <w:szCs w:val="22"/>
              </w:rPr>
              <w:t xml:space="preserve"> (Департамент расследований и экономической защиты ПАО «ГМК «Норильский никель»)</w:t>
            </w:r>
          </w:p>
          <w:p w14:paraId="29AD5B30" w14:textId="21522619" w:rsidR="00D85B48" w:rsidRPr="00DD7155" w:rsidRDefault="00BA4D1C" w:rsidP="00D85B48">
            <w:pPr>
              <w:autoSpaceDE/>
              <w:autoSpaceDN/>
              <w:adjustRightInd/>
              <w:ind w:left="34" w:right="142" w:firstLine="0"/>
              <w:jc w:val="left"/>
              <w:rPr>
                <w:rFonts w:ascii="Tahoma" w:hAnsi="Tahoma" w:cs="Tahoma"/>
                <w:sz w:val="20"/>
              </w:rPr>
            </w:pPr>
            <w:hyperlink r:id="rId21" w:history="1">
              <w:r w:rsidR="00D85B48" w:rsidRPr="00450BF5">
                <w:rPr>
                  <w:rStyle w:val="ab"/>
                  <w:rFonts w:ascii="Tahoma" w:hAnsi="Tahoma" w:cs="Tahoma"/>
                  <w:sz w:val="20"/>
                  <w:szCs w:val="22"/>
                </w:rPr>
                <w:t>skd@nornik.ru</w:t>
              </w:r>
            </w:hyperlink>
            <w:r w:rsidR="00D85B48" w:rsidRPr="00450BF5">
              <w:rPr>
                <w:rFonts w:ascii="Tahoma" w:hAnsi="Tahoma" w:cs="Tahoma"/>
                <w:sz w:val="20"/>
                <w:szCs w:val="22"/>
              </w:rPr>
              <w:t xml:space="preserve"> (Служба корпоративного доверия ПАО «ГМК «Норильский никель»)</w:t>
            </w:r>
            <w:r w:rsidR="00D85B48" w:rsidRPr="006D486E">
              <w:rPr>
                <w:rFonts w:ascii="Tahoma" w:hAnsi="Tahoma" w:cs="Tahoma"/>
                <w:b/>
                <w:color w:val="FF0000"/>
                <w:sz w:val="20"/>
                <w:szCs w:val="22"/>
              </w:rPr>
              <w:t>]</w:t>
            </w:r>
            <w:r w:rsidR="00D85B48" w:rsidRPr="00450BF5">
              <w:rPr>
                <w:rFonts w:ascii="Tahoma" w:hAnsi="Tahoma" w:cs="Tahoma"/>
                <w:sz w:val="20"/>
                <w:szCs w:val="22"/>
                <w:vertAlign w:val="superscript"/>
              </w:rPr>
              <w:t xml:space="preserve"> </w:t>
            </w:r>
            <w:r w:rsidR="00D85B48" w:rsidRPr="00450BF5">
              <w:rPr>
                <w:rFonts w:ascii="Tahoma" w:hAnsi="Tahoma" w:cs="Tahoma"/>
                <w:sz w:val="20"/>
                <w:szCs w:val="22"/>
                <w:vertAlign w:val="superscript"/>
              </w:rPr>
              <w:footnoteReference w:id="365"/>
            </w:r>
          </w:p>
        </w:tc>
        <w:tc>
          <w:tcPr>
            <w:tcW w:w="4678" w:type="dxa"/>
            <w:shd w:val="clear" w:color="auto" w:fill="F2F2F2" w:themeFill="background1" w:themeFillShade="F2"/>
          </w:tcPr>
          <w:p w14:paraId="7A8FFCE7" w14:textId="76FBD84A"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Адрес места нахождения: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00E61A2A" w14:textId="06A3256F"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Почтовый адрес: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168674A2" w14:textId="77777777" w:rsidR="00082ACF" w:rsidRPr="00DD7155" w:rsidRDefault="00082ACF" w:rsidP="002F68A6">
            <w:pPr>
              <w:autoSpaceDE/>
              <w:autoSpaceDN/>
              <w:adjustRightInd/>
              <w:ind w:left="34" w:right="140" w:firstLine="0"/>
              <w:jc w:val="left"/>
              <w:rPr>
                <w:rFonts w:ascii="Tahoma" w:hAnsi="Tahoma" w:cs="Tahoma"/>
                <w:sz w:val="20"/>
              </w:rPr>
            </w:pPr>
            <w:r w:rsidRPr="00DD7155">
              <w:rPr>
                <w:rFonts w:ascii="Tahoma" w:hAnsi="Tahoma" w:cs="Tahoma"/>
                <w:sz w:val="20"/>
                <w:highlight w:val="darkCyan"/>
              </w:rPr>
              <w:t>Адрес для оформления счетов-фактур</w:t>
            </w:r>
          </w:p>
          <w:p w14:paraId="3F35273F" w14:textId="14E8807B" w:rsidR="00082ACF" w:rsidRPr="00DD7155" w:rsidRDefault="00082ACF" w:rsidP="002F68A6">
            <w:pPr>
              <w:autoSpaceDE/>
              <w:autoSpaceDN/>
              <w:adjustRightInd/>
              <w:ind w:left="34" w:right="140" w:firstLine="0"/>
              <w:jc w:val="left"/>
              <w:rPr>
                <w:rFonts w:ascii="Tahoma" w:hAnsi="Tahoma" w:cs="Tahoma"/>
                <w:sz w:val="20"/>
              </w:rPr>
            </w:pPr>
            <w:r w:rsidRPr="00DD7155">
              <w:rPr>
                <w:rFonts w:ascii="Tahoma" w:hAnsi="Tahoma" w:cs="Tahoma"/>
                <w:sz w:val="20"/>
              </w:rPr>
              <w:t xml:space="preserve">(в соответствии с ЕГРЮЛ):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752F6A4C" w14:textId="27609AB6"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ИНН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370DD601" w14:textId="0EF560AC"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КПП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28D7A986" w14:textId="35595C27"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 xml:space="preserve">р/с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748F4641" w14:textId="341D29A5" w:rsidR="00082ACF" w:rsidRPr="00DD7155" w:rsidRDefault="00082ACF" w:rsidP="002F68A6">
            <w:pPr>
              <w:widowControl/>
              <w:autoSpaceDE/>
              <w:autoSpaceDN/>
              <w:adjustRightInd/>
              <w:ind w:left="34" w:right="142" w:firstLine="0"/>
              <w:jc w:val="left"/>
              <w:rPr>
                <w:rFonts w:ascii="Tahoma" w:hAnsi="Tahoma" w:cs="Tahoma"/>
                <w:sz w:val="20"/>
              </w:rPr>
            </w:pPr>
            <w:r w:rsidRPr="00DD7155">
              <w:rPr>
                <w:rFonts w:ascii="Tahoma" w:hAnsi="Tahoma" w:cs="Tahoma"/>
                <w:sz w:val="20"/>
              </w:rPr>
              <w:t>к/с</w:t>
            </w:r>
            <w:r w:rsidR="00526E69" w:rsidRPr="00526E69">
              <w:rPr>
                <w:rFonts w:ascii="Tahoma" w:eastAsia="Times New Roman" w:hAnsi="Tahoma" w:cs="Tahoma"/>
                <w:b/>
                <w:color w:val="FF0000"/>
                <w:sz w:val="20"/>
                <w:u w:color="FF0000"/>
              </w:rPr>
              <w:t>[</w:t>
            </w:r>
            <w:r w:rsidRPr="00DD7155">
              <w:rPr>
                <w:rFonts w:ascii="Tahoma" w:eastAsia="Times New Roman" w:hAnsi="Tahoma" w:cs="Tahoma"/>
                <w:sz w:val="20"/>
              </w:rPr>
              <w:t>•</w:t>
            </w:r>
            <w:r w:rsidR="00526E69" w:rsidRPr="00526E69">
              <w:rPr>
                <w:rFonts w:ascii="Tahoma" w:eastAsia="Times New Roman" w:hAnsi="Tahoma" w:cs="Tahoma"/>
                <w:b/>
                <w:color w:val="FF0000"/>
                <w:sz w:val="20"/>
              </w:rPr>
              <w:t>]</w:t>
            </w:r>
          </w:p>
          <w:p w14:paraId="37871DE1" w14:textId="1460273F" w:rsidR="00082ACF" w:rsidRPr="00DD7155" w:rsidRDefault="00082ACF" w:rsidP="002F68A6">
            <w:pPr>
              <w:autoSpaceDE/>
              <w:autoSpaceDN/>
              <w:adjustRightInd/>
              <w:ind w:left="34" w:right="142" w:firstLine="0"/>
              <w:jc w:val="left"/>
              <w:rPr>
                <w:rFonts w:ascii="Tahoma" w:hAnsi="Tahoma" w:cs="Tahoma"/>
                <w:sz w:val="20"/>
              </w:rPr>
            </w:pPr>
            <w:r w:rsidRPr="00DD7155">
              <w:rPr>
                <w:rFonts w:ascii="Tahoma" w:hAnsi="Tahoma" w:cs="Tahoma"/>
                <w:sz w:val="20"/>
              </w:rPr>
              <w:t>БИК</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55921ABA" w14:textId="512EEFCD" w:rsidR="00082ACF" w:rsidRPr="00DD7155" w:rsidRDefault="00082ACF" w:rsidP="002F68A6">
            <w:pPr>
              <w:autoSpaceDE/>
              <w:autoSpaceDN/>
              <w:adjustRightInd/>
              <w:ind w:left="34" w:right="142" w:firstLine="0"/>
              <w:jc w:val="left"/>
              <w:rPr>
                <w:rFonts w:ascii="Tahoma" w:hAnsi="Tahoma" w:cs="Tahoma"/>
                <w:sz w:val="20"/>
              </w:rPr>
            </w:pPr>
            <w:r w:rsidRPr="00DD7155">
              <w:rPr>
                <w:rFonts w:ascii="Tahoma" w:hAnsi="Tahoma" w:cs="Tahoma"/>
                <w:sz w:val="20"/>
              </w:rPr>
              <w:t xml:space="preserve">тел.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p w14:paraId="6118312D" w14:textId="2797B7B8" w:rsidR="00082ACF" w:rsidRPr="00DD7155" w:rsidRDefault="00082ACF" w:rsidP="002F68A6">
            <w:pPr>
              <w:autoSpaceDE/>
              <w:autoSpaceDN/>
              <w:adjustRightInd/>
              <w:ind w:left="34" w:right="142" w:firstLine="0"/>
              <w:jc w:val="left"/>
              <w:rPr>
                <w:rFonts w:ascii="Tahoma" w:hAnsi="Tahoma" w:cs="Tahoma"/>
                <w:b/>
                <w:sz w:val="20"/>
              </w:rPr>
            </w:pPr>
            <w:r w:rsidRPr="00DD7155">
              <w:rPr>
                <w:rFonts w:ascii="Tahoma" w:hAnsi="Tahoma" w:cs="Tahoma"/>
                <w:sz w:val="20"/>
              </w:rPr>
              <w:t xml:space="preserve">E-mail: </w:t>
            </w:r>
            <w:r w:rsidR="00526E69" w:rsidRPr="00526E69">
              <w:rPr>
                <w:rFonts w:ascii="Tahoma" w:hAnsi="Tahoma" w:cs="Tahoma"/>
                <w:b/>
                <w:color w:val="FF0000"/>
                <w:sz w:val="20"/>
                <w:u w:color="FF0000"/>
              </w:rPr>
              <w:t>[</w:t>
            </w:r>
            <w:r w:rsidRPr="00DD7155">
              <w:rPr>
                <w:rFonts w:ascii="Tahoma" w:hAnsi="Tahoma" w:cs="Tahoma"/>
                <w:sz w:val="20"/>
              </w:rPr>
              <w:t>•</w:t>
            </w:r>
            <w:r w:rsidR="00526E69" w:rsidRPr="00526E69">
              <w:rPr>
                <w:rFonts w:ascii="Tahoma" w:hAnsi="Tahoma" w:cs="Tahoma"/>
                <w:b/>
                <w:color w:val="FF0000"/>
                <w:sz w:val="20"/>
              </w:rPr>
              <w:t>]</w:t>
            </w:r>
          </w:p>
        </w:tc>
      </w:tr>
    </w:tbl>
    <w:p w14:paraId="056000E6" w14:textId="77777777" w:rsidR="00DE57FA" w:rsidRPr="00DD7155" w:rsidRDefault="00DE57FA" w:rsidP="002F68A6">
      <w:pPr>
        <w:tabs>
          <w:tab w:val="left" w:pos="284"/>
        </w:tabs>
        <w:spacing w:before="120" w:after="240"/>
        <w:ind w:left="142" w:firstLine="0"/>
        <w:rPr>
          <w:rFonts w:ascii="Tahoma" w:hAnsi="Tahoma" w:cs="Tahoma"/>
          <w:sz w:val="20"/>
        </w:rPr>
      </w:pPr>
    </w:p>
    <w:sectPr w:rsidR="00DE57FA" w:rsidRPr="00DD7155" w:rsidSect="00EA23FF">
      <w:pgSz w:w="11906" w:h="16838" w:code="9"/>
      <w:pgMar w:top="567" w:right="991" w:bottom="426" w:left="1418" w:header="0" w:footer="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832D9" w14:textId="77777777" w:rsidR="00581C88" w:rsidRDefault="00581C88" w:rsidP="00CC51C1">
      <w:r>
        <w:separator/>
      </w:r>
    </w:p>
    <w:p w14:paraId="4BA39BA1" w14:textId="77777777" w:rsidR="00581C88" w:rsidRDefault="00581C88" w:rsidP="00CC51C1"/>
    <w:p w14:paraId="5E963F6F" w14:textId="77777777" w:rsidR="00581C88" w:rsidRDefault="00581C88" w:rsidP="00CC51C1"/>
  </w:endnote>
  <w:endnote w:type="continuationSeparator" w:id="0">
    <w:p w14:paraId="0B548A43" w14:textId="77777777" w:rsidR="00581C88" w:rsidRDefault="00581C88" w:rsidP="00CC51C1">
      <w:r>
        <w:continuationSeparator/>
      </w:r>
    </w:p>
    <w:p w14:paraId="4548EF7A" w14:textId="77777777" w:rsidR="00581C88" w:rsidRDefault="00581C88" w:rsidP="00CC51C1"/>
    <w:p w14:paraId="1A17EB92" w14:textId="77777777" w:rsidR="00581C88" w:rsidRDefault="00581C88" w:rsidP="00CC51C1"/>
  </w:endnote>
  <w:endnote w:type="continuationNotice" w:id="1">
    <w:p w14:paraId="16055D10" w14:textId="77777777" w:rsidR="00581C88" w:rsidRDefault="00581C88" w:rsidP="00CC51C1"/>
    <w:p w14:paraId="66CFF372" w14:textId="77777777" w:rsidR="00581C88" w:rsidRDefault="00581C88" w:rsidP="00CC51C1"/>
    <w:p w14:paraId="52BB44F0" w14:textId="77777777" w:rsidR="00581C88" w:rsidRDefault="00581C88" w:rsidP="00CC51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GOpus">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Book">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3A2A" w14:textId="38A331C7" w:rsidR="00581C88" w:rsidRDefault="00581C88" w:rsidP="006D4B4C">
    <w:pPr>
      <w:pStyle w:val="af1"/>
      <w:pBdr>
        <w:top w:val="none" w:sz="0" w:space="0" w:color="auto"/>
      </w:pBdr>
      <w:tabs>
        <w:tab w:val="left" w:pos="5448"/>
      </w:tabs>
      <w:ind w:firstLine="0"/>
    </w:pPr>
    <w:bookmarkStart w:id="1" w:name="_Ref12112452"/>
    <w:bookmarkStart w:id="2" w:name="_Ref148766165"/>
    <w:bookmarkStart w:id="3" w:name="_Toc403405724"/>
    <w:bookmarkStart w:id="4" w:name="_Toc403405935"/>
    <w:bookmarkStart w:id="5" w:name="_Toc403405975"/>
    <w:bookmarkStart w:id="6" w:name="_Toc403417597"/>
    <w:bookmarkStart w:id="7" w:name="_Toc403417623"/>
    <w:bookmarkStart w:id="8" w:name="_Toc403775382"/>
    <w:bookmarkStart w:id="9" w:name="_Toc403775491"/>
    <w:bookmarkStart w:id="10" w:name="_Toc452462622"/>
    <w:bookmarkEnd w:id="1"/>
  </w:p>
  <w:bookmarkEnd w:id="2"/>
  <w:bookmarkEnd w:id="3"/>
  <w:bookmarkEnd w:id="4"/>
  <w:bookmarkEnd w:id="5"/>
  <w:bookmarkEnd w:id="6"/>
  <w:bookmarkEnd w:id="7"/>
  <w:bookmarkEnd w:id="8"/>
  <w:bookmarkEnd w:id="9"/>
  <w:bookmarkEnd w:id="10"/>
  <w:p w14:paraId="4D595D76" w14:textId="77777777" w:rsidR="00581C88" w:rsidRDefault="00581C88" w:rsidP="00D6767F">
    <w:pP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784F6" w14:textId="77777777" w:rsidR="00581C88" w:rsidRDefault="00581C88" w:rsidP="00CC51C1">
      <w:r>
        <w:separator/>
      </w:r>
    </w:p>
  </w:footnote>
  <w:footnote w:type="continuationSeparator" w:id="0">
    <w:p w14:paraId="3309AAEC" w14:textId="77777777" w:rsidR="00581C88" w:rsidRDefault="00581C88" w:rsidP="00CC51C1">
      <w:r>
        <w:continuationSeparator/>
      </w:r>
    </w:p>
    <w:p w14:paraId="14EEFB26" w14:textId="77777777" w:rsidR="00581C88" w:rsidRDefault="00581C88" w:rsidP="00CC51C1"/>
    <w:p w14:paraId="2F25AB5C" w14:textId="77777777" w:rsidR="00581C88" w:rsidRDefault="00581C88" w:rsidP="00CC51C1"/>
  </w:footnote>
  <w:footnote w:type="continuationNotice" w:id="1">
    <w:p w14:paraId="4F3E87BB" w14:textId="77777777" w:rsidR="00581C88" w:rsidRDefault="00581C88" w:rsidP="00CC51C1"/>
    <w:p w14:paraId="2CE9DF76" w14:textId="77777777" w:rsidR="00581C88" w:rsidRDefault="00581C88" w:rsidP="00CC51C1"/>
    <w:p w14:paraId="232E7322" w14:textId="77777777" w:rsidR="00581C88" w:rsidRDefault="00581C88" w:rsidP="00CC51C1"/>
  </w:footnote>
  <w:footnote w:id="2">
    <w:p w14:paraId="74C61E86" w14:textId="654D96E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по договору одновременно выполняются Работы, результатом которых будут введенный (-ые) Объект (-ы) и не введенный (-ые) в эксплуатацию Объект (-ы), то в п. 1.4 указывается Вариант 1/2 и Вариант 3/4</w:t>
      </w:r>
    </w:p>
  </w:footnote>
  <w:footnote w:id="3">
    <w:p w14:paraId="0805365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итоговым результатом Работ не является введенный в эксплуатацию Объект</w:t>
      </w:r>
    </w:p>
  </w:footnote>
  <w:footnote w:id="4">
    <w:p w14:paraId="0E8089F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итоговым результатом Работ не являются введенные в эксплуатацию Объекты</w:t>
      </w:r>
    </w:p>
  </w:footnote>
  <w:footnote w:id="5">
    <w:p w14:paraId="3D0E19A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наличии не капитализируемых затрат в части Демонтажных работ (согласно соответствующего термина «Демонтажные работы»), в Договоре предусматривать соответствующие условия о Демонтажных работах</w:t>
      </w:r>
    </w:p>
  </w:footnote>
  <w:footnote w:id="6">
    <w:p w14:paraId="362F038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наличии не капитализируемых затрат в части Демонтажных работ (согласно соответствующего термина «Демонтажные работы»), в Договоре предусматривать соответствующие условия о Демонтажных работах</w:t>
      </w:r>
    </w:p>
  </w:footnote>
  <w:footnote w:id="7">
    <w:p w14:paraId="6812FFAB" w14:textId="77777777" w:rsidR="00581C88" w:rsidRPr="00245BF7" w:rsidRDefault="00581C88" w:rsidP="00245BF7">
      <w:pPr>
        <w:pStyle w:val="afffff3"/>
        <w:rPr>
          <w:sz w:val="12"/>
          <w:szCs w:val="12"/>
        </w:rPr>
      </w:pPr>
      <w:r w:rsidRPr="00245BF7">
        <w:rPr>
          <w:rStyle w:val="ad"/>
          <w:rFonts w:ascii="Tahoma" w:hAnsi="Tahoma" w:cs="Tahoma"/>
          <w:sz w:val="12"/>
          <w:szCs w:val="12"/>
        </w:rPr>
        <w:footnoteRef/>
      </w:r>
      <w:r w:rsidRPr="00245BF7">
        <w:rPr>
          <w:sz w:val="12"/>
          <w:szCs w:val="12"/>
        </w:rPr>
        <w:t xml:space="preserve"> Здесь и далее даты указываются в формате дд.мм.гггг.</w:t>
      </w:r>
    </w:p>
  </w:footnote>
  <w:footnote w:id="8">
    <w:p w14:paraId="2B42FA1D" w14:textId="58FA3B45" w:rsidR="00581C88" w:rsidRPr="00245BF7" w:rsidRDefault="00581C88" w:rsidP="00245BF7">
      <w:pPr>
        <w:pStyle w:val="af7"/>
        <w:tabs>
          <w:tab w:val="left" w:pos="142"/>
        </w:tabs>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приемка товара, передача давальческих материалов или товаров, допуск контрагента к выполнению работ / оказанию услуг, приемка результата работ / услуг, осуществление оплаты и иные действия, характерные для предполагаемого к заключению договора.</w:t>
      </w:r>
    </w:p>
  </w:footnote>
  <w:footnote w:id="9">
    <w:p w14:paraId="3C5AB46E" w14:textId="43980FC4"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Раздел корректируется с учетом особенностей конкретного договора в соответствии с ЛНА ПАО «ГМК «Норильский никель» и/или РОКС НН, законодательства РФ.</w:t>
      </w:r>
    </w:p>
  </w:footnote>
  <w:footnote w:id="10">
    <w:p w14:paraId="73576D8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 xml:space="preserve">В случае, если цена каких-либо элементов цены твердая - добавить условия о ценообразовании таких элементов цены. </w:t>
      </w:r>
    </w:p>
  </w:footnote>
  <w:footnote w:id="11">
    <w:p w14:paraId="1754A5A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Исключить, если НДС не облагаются все составляющие Цены Договора.</w:t>
      </w:r>
    </w:p>
  </w:footnote>
  <w:footnote w:id="12">
    <w:p w14:paraId="2564CAA5" w14:textId="647D1AEA"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Исключить, если все составляющие Цены Договора облагаются по различным ставкам НДС или если НДС не облагаются все составляющие Цены Договора.</w:t>
      </w:r>
    </w:p>
  </w:footnote>
  <w:footnote w:id="13">
    <w:p w14:paraId="328CE4EA" w14:textId="33E95EAA"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НДС не облагаются все составляющие Цены Договора</w:t>
      </w:r>
    </w:p>
  </w:footnote>
  <w:footnote w:id="14">
    <w:p w14:paraId="056C5C6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В случае если, Цена Договора выражена в условных единицах, то «₽» заменяются на соответствующую валюту.</w:t>
      </w:r>
    </w:p>
  </w:footnote>
  <w:footnote w:id="15">
    <w:p w14:paraId="2921955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Исключить, если НДС не облагаются все составляющие Цены Договора.</w:t>
      </w:r>
    </w:p>
  </w:footnote>
  <w:footnote w:id="16">
    <w:p w14:paraId="086AEDB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Цена Договора выражена в условных единицах, то «₽» заменяются на соответствующую валюту.</w:t>
      </w:r>
    </w:p>
  </w:footnote>
  <w:footnote w:id="17">
    <w:p w14:paraId="092F624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НДС не облагаются все составляющие Цены Договора</w:t>
      </w:r>
    </w:p>
  </w:footnote>
  <w:footnote w:id="18">
    <w:p w14:paraId="79D9DF8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Цена Договора выражена в условных единицах, то «₽» заменяются на соответствующую валюту.</w:t>
      </w:r>
    </w:p>
  </w:footnote>
  <w:footnote w:id="19">
    <w:p w14:paraId="1C57529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 и его составляющие представлены в одном из возможных вариантов, должен быть адаптирован к проекту. Составляющие цены должны соотносится с термином «Работа», РДЦ, а также должны быть предусмотрены порядок приемки и оплаты по каждой составляющей Цены Договора (в т.ч. в части СМР, демонтажа и других работ, выполняемые по Проекту и относящихся к операционным затратам)</w:t>
      </w:r>
    </w:p>
  </w:footnote>
  <w:footnote w:id="20">
    <w:p w14:paraId="5C1A05F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НДС не облагаются все составляющие Цены Договора</w:t>
      </w:r>
    </w:p>
  </w:footnote>
  <w:footnote w:id="21">
    <w:p w14:paraId="615DA0E7" w14:textId="77777777" w:rsidR="00581C88" w:rsidRPr="00245BF7" w:rsidRDefault="00581C88" w:rsidP="00245BF7">
      <w:pPr>
        <w:pStyle w:val="affff"/>
        <w:spacing w:line="240" w:lineRule="auto"/>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все составляющие Цены Договора облагаются по различным ставкам НДС или если НДС не облагаются все составляющие Цены Договора.</w:t>
      </w:r>
    </w:p>
  </w:footnote>
  <w:footnote w:id="22">
    <w:p w14:paraId="1AF4F1B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НДС не облагаются все составляющие Цены Договора.</w:t>
      </w:r>
    </w:p>
  </w:footnote>
  <w:footnote w:id="23">
    <w:p w14:paraId="17B8DDD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НДС не облагаются все составляющие Цены Договора</w:t>
      </w:r>
    </w:p>
  </w:footnote>
  <w:footnote w:id="24">
    <w:p w14:paraId="6AA4A163" w14:textId="4843EFA3"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25">
    <w:p w14:paraId="7490D02C" w14:textId="685907E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26">
    <w:p w14:paraId="64976D87" w14:textId="77C10215"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27">
    <w:p w14:paraId="61912074" w14:textId="40A6E195"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28">
    <w:p w14:paraId="7D3D35C7" w14:textId="77777777" w:rsidR="00581C88" w:rsidRPr="00245BF7" w:rsidRDefault="00581C88" w:rsidP="001C3E5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29">
    <w:p w14:paraId="6E03506B" w14:textId="2B6510B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0">
    <w:p w14:paraId="65EACCD4" w14:textId="30956C5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1">
    <w:p w14:paraId="7D930B4E" w14:textId="70882A4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2">
    <w:p w14:paraId="3C6E4445" w14:textId="4B4E9C1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3">
    <w:p w14:paraId="3C81496C" w14:textId="4638BED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4">
    <w:p w14:paraId="0673908A" w14:textId="5B107ED1"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5">
    <w:p w14:paraId="6F3BCE11" w14:textId="00A5868F"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6">
    <w:p w14:paraId="6CCAC35B" w14:textId="1733EB3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7">
    <w:p w14:paraId="1FDB9508" w14:textId="67AC662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8">
    <w:p w14:paraId="7EC11483" w14:textId="244E8B5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39">
    <w:p w14:paraId="370513A5" w14:textId="416E191E"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40">
    <w:p w14:paraId="21F437D1" w14:textId="4610E7F2"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41">
    <w:p w14:paraId="1D1AD73D" w14:textId="34375CA5"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42">
    <w:p w14:paraId="3DAB8B03"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наличии не капитализируемых затрат на Демонтажные работы аллоцированные затраты на «ПКЗ на Демонтажные работы» предусматриваются в Приложении  «Перечень ПКЗ» (с учетом п. 3.8.1)</w:t>
      </w:r>
    </w:p>
  </w:footnote>
  <w:footnote w:id="43">
    <w:p w14:paraId="4A82293F" w14:textId="5DAD8416"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пп.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п.</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ст.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r w:rsidRPr="00245BF7">
        <w:rPr>
          <w:rFonts w:ascii="Tahoma" w:hAnsi="Tahoma" w:cs="Tahoma"/>
          <w:b/>
          <w:color w:val="FF0000"/>
          <w:sz w:val="12"/>
          <w:szCs w:val="12"/>
        </w:rPr>
        <w:t>]</w:t>
      </w:r>
      <w:r w:rsidRPr="00245BF7">
        <w:rPr>
          <w:rFonts w:ascii="Tahoma" w:hAnsi="Tahoma" w:cs="Tahoma"/>
          <w:sz w:val="12"/>
          <w:szCs w:val="12"/>
        </w:rPr>
        <w:t>»</w:t>
      </w:r>
    </w:p>
  </w:footnote>
  <w:footnote w:id="44">
    <w:p w14:paraId="2A48285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Включать если Цена Договора предельная.</w:t>
      </w:r>
    </w:p>
  </w:footnote>
  <w:footnote w:id="45">
    <w:p w14:paraId="39570474" w14:textId="2CBCA32F"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исполнение договора осуществляется на территории НПР и предполагает оказание медицинский услуг ООО «Корпоративный Центр Здоровья «Норникель» путем оказания содействия подрядчику Заполярным Филиалом Компании. </w:t>
      </w:r>
    </w:p>
  </w:footnote>
  <w:footnote w:id="46">
    <w:p w14:paraId="17BAD061" w14:textId="402DDDB9"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Сметная документация предусматривает в составе Сводную смету и сметы на работы по разработке Документации. При этом сводную смету допускается оформлять согласно формату приложения № 11 к Методике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РФ на территории РФ, утв. Приказом Минстроя РФ от 04.08.2022 № 421/</w:t>
      </w:r>
      <w:r w:rsidRPr="00245BF7">
        <w:rPr>
          <w:rFonts w:ascii="Tahoma" w:hAnsi="Tahoma" w:cs="Tahoma"/>
          <w:color w:val="000000" w:themeColor="text1"/>
          <w:sz w:val="12"/>
          <w:szCs w:val="12"/>
        </w:rPr>
        <w:t>пр с обязательным оформлением всех смет к Сводной смете</w:t>
      </w:r>
    </w:p>
  </w:footnote>
  <w:footnote w:id="47">
    <w:p w14:paraId="576FD45D" w14:textId="49101C35" w:rsidR="00581C88" w:rsidRPr="00245BF7" w:rsidRDefault="00581C88" w:rsidP="00245BF7">
      <w:pPr>
        <w:pStyle w:val="af5"/>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при отсутствии возможности определения стоимости по справочникам, сборникам , НЗ.</w:t>
      </w:r>
    </w:p>
  </w:footnote>
  <w:footnote w:id="48">
    <w:p w14:paraId="1A614277" w14:textId="108223ED"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49">
    <w:p w14:paraId="0A42677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50">
    <w:p w14:paraId="3D936001" w14:textId="725E0CDF" w:rsidR="00581C88" w:rsidRPr="00245BF7" w:rsidRDefault="00581C88" w:rsidP="00245BF7">
      <w:pPr>
        <w:pStyle w:val="af5"/>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w:t>
      </w:r>
      <w:r w:rsidRPr="00245BF7">
        <w:rPr>
          <w:rStyle w:val="ac"/>
          <w:rFonts w:ascii="Tahoma" w:hAnsi="Tahoma" w:cs="Tahoma"/>
          <w:sz w:val="12"/>
          <w:szCs w:val="12"/>
        </w:rPr>
        <w:annotationRef/>
      </w:r>
      <w:r w:rsidRPr="00245BF7">
        <w:rPr>
          <w:rFonts w:ascii="Tahoma" w:hAnsi="Tahoma" w:cs="Tahoma"/>
          <w:sz w:val="12"/>
          <w:szCs w:val="12"/>
        </w:rPr>
        <w:t>Укажите номер дополнительного изменения ФИРСНБ-2004</w:t>
      </w:r>
    </w:p>
  </w:footnote>
  <w:footnote w:id="51">
    <w:p w14:paraId="2198F985" w14:textId="044A2978"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Укажите квартал и год дополнительного изменения ФИРСНБ-2004</w:t>
      </w:r>
    </w:p>
  </w:footnote>
  <w:footnote w:id="52">
    <w:p w14:paraId="46E2F39D" w14:textId="5B7FFC84"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квартал и год</w:t>
      </w:r>
    </w:p>
  </w:footnote>
  <w:footnote w:id="53">
    <w:p w14:paraId="5BF9E616" w14:textId="1280F7FB"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в РДЦ применены индексы инфляции</w:t>
      </w:r>
    </w:p>
  </w:footnote>
  <w:footnote w:id="54">
    <w:p w14:paraId="3FDD7F73" w14:textId="09887AD0"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договорной/расчетный коэффициент в зависимости от того, какой применен в РДЦ.</w:t>
      </w:r>
    </w:p>
  </w:footnote>
  <w:footnote w:id="55">
    <w:p w14:paraId="74D8D122" w14:textId="4E56BAE2"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Наименование коэффициента </w:t>
      </w:r>
      <w:r w:rsidRPr="00245BF7">
        <w:rPr>
          <w:rFonts w:ascii="Tahoma" w:hAnsi="Tahoma" w:cs="Tahoma"/>
          <w:sz w:val="12"/>
          <w:szCs w:val="12"/>
          <w:u w:val="single"/>
        </w:rPr>
        <w:t>включается/определяется Заказчиком</w:t>
      </w:r>
      <w:r w:rsidRPr="00245BF7">
        <w:rPr>
          <w:rFonts w:ascii="Tahoma" w:hAnsi="Tahoma" w:cs="Tahoma"/>
          <w:sz w:val="12"/>
          <w:szCs w:val="12"/>
        </w:rPr>
        <w:t>, при этом по тексту договора и в приложениях наименование коэффициента должно соответствовать.</w:t>
      </w:r>
    </w:p>
  </w:footnote>
  <w:footnote w:id="56">
    <w:p w14:paraId="62993BCA" w14:textId="2B1BADA1"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Подрядчик разрабатывает ПД/РД и требования к составлению сметной документации указаны в Задании на проектирование ПД/РД.</w:t>
      </w:r>
    </w:p>
  </w:footnote>
  <w:footnote w:id="57">
    <w:p w14:paraId="59C78DAA" w14:textId="77777777"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58">
    <w:p w14:paraId="1EA8B835" w14:textId="1D12667A"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с применением какой сметно-нормативной базы составлены сметы при формировании РДЦ (ТСНБ-2001, ФСНБ-2001 , ФСНБ-2022)</w:t>
      </w:r>
    </w:p>
  </w:footnote>
  <w:footnote w:id="59">
    <w:p w14:paraId="48B2612D" w14:textId="5954DF5C" w:rsidR="00581C88" w:rsidRPr="00245BF7" w:rsidRDefault="00581C88" w:rsidP="00245BF7">
      <w:pPr>
        <w:pStyle w:val="af5"/>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w:t>
      </w:r>
      <w:r w:rsidRPr="00245BF7">
        <w:rPr>
          <w:rStyle w:val="ac"/>
          <w:rFonts w:ascii="Tahoma" w:hAnsi="Tahoma" w:cs="Tahoma"/>
          <w:sz w:val="12"/>
          <w:szCs w:val="12"/>
        </w:rPr>
        <w:annotationRef/>
      </w:r>
      <w:r w:rsidRPr="00245BF7">
        <w:rPr>
          <w:rFonts w:ascii="Tahoma" w:hAnsi="Tahoma" w:cs="Tahoma"/>
          <w:sz w:val="12"/>
          <w:szCs w:val="12"/>
        </w:rPr>
        <w:t>Укажите номер дополнительного изменения ФСНБ</w:t>
      </w:r>
    </w:p>
  </w:footnote>
  <w:footnote w:id="60">
    <w:p w14:paraId="7E46E239" w14:textId="09C7AC61"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Укажите квартал и год дополнительного изменения ФСНБ</w:t>
      </w:r>
    </w:p>
  </w:footnote>
  <w:footnote w:id="61">
    <w:p w14:paraId="40264966"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с применением какой сметно-нормативной базы составлены сметы при формировании РДЦ (ТСНБ-2001, ФСНБ-2001 , ФСНБ-2022)</w:t>
      </w:r>
    </w:p>
  </w:footnote>
  <w:footnote w:id="62">
    <w:p w14:paraId="3B0545FF"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с применением какой сметно-нормативной базы составлены сметы при формировании РДЦ (ТСНБ-2001, ФСНБ-2001 , ФСНБ-2022)</w:t>
      </w:r>
    </w:p>
  </w:footnote>
  <w:footnote w:id="63">
    <w:p w14:paraId="6925B38A" w14:textId="526CBDF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ФСНБ-2022</w:t>
      </w:r>
    </w:p>
  </w:footnote>
  <w:footnote w:id="64">
    <w:p w14:paraId="356008F9"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ФСНБ-2022</w:t>
      </w:r>
    </w:p>
  </w:footnote>
  <w:footnote w:id="65">
    <w:p w14:paraId="1FF2DF4D"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в РДЦ применены индексы инфляции</w:t>
      </w:r>
    </w:p>
  </w:footnote>
  <w:footnote w:id="66">
    <w:p w14:paraId="419514DB"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договорной/расчетный коэффициент в зависимости от того, какой применен в РДЦ.</w:t>
      </w:r>
    </w:p>
  </w:footnote>
  <w:footnote w:id="67">
    <w:p w14:paraId="32340ADE" w14:textId="77777777" w:rsidR="00581C88" w:rsidRPr="00245BF7" w:rsidRDefault="00581C88" w:rsidP="00245BF7">
      <w:pPr>
        <w:pStyle w:val="af7"/>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Подрядчик разрабатывает ПД/РД и требования к составлению сметной документации указаны в Задании на проектирование ПД/РД.</w:t>
      </w:r>
    </w:p>
  </w:footnote>
  <w:footnote w:id="68">
    <w:p w14:paraId="32863DCD" w14:textId="395D2138" w:rsidR="00581C88" w:rsidRPr="00245BF7" w:rsidRDefault="00581C88" w:rsidP="00245BF7">
      <w:pPr>
        <w:pStyle w:val="af5"/>
        <w:ind w:left="709"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w:t>
      </w:r>
      <w:r w:rsidRPr="00245BF7">
        <w:rPr>
          <w:rStyle w:val="ac"/>
          <w:rFonts w:ascii="Tahoma" w:hAnsi="Tahoma" w:cs="Tahoma"/>
          <w:sz w:val="12"/>
          <w:szCs w:val="12"/>
        </w:rPr>
        <w:annotationRef/>
      </w:r>
      <w:r w:rsidRPr="00245BF7">
        <w:rPr>
          <w:rFonts w:ascii="Tahoma" w:hAnsi="Tahoma" w:cs="Tahoma"/>
          <w:sz w:val="12"/>
          <w:szCs w:val="12"/>
        </w:rPr>
        <w:t>Включить, если в составе РД будет включена сметная документация.</w:t>
      </w:r>
    </w:p>
  </w:footnote>
  <w:footnote w:id="69">
    <w:p w14:paraId="0F2F7FFC" w14:textId="020650C1"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ПД разработана на момент заключения договора</w:t>
      </w:r>
    </w:p>
  </w:footnote>
  <w:footnote w:id="70">
    <w:p w14:paraId="2490094A"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коэффициент, который планируется к применению в РДЦ</w:t>
      </w:r>
    </w:p>
  </w:footnote>
  <w:footnote w:id="71">
    <w:p w14:paraId="2B027B91" w14:textId="77777777"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коэффициент, который планируется к применению в РДЦ</w:t>
      </w:r>
    </w:p>
  </w:footnote>
  <w:footnote w:id="72">
    <w:p w14:paraId="5FCCE4B7" w14:textId="1C7C90BD"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на момент заключения договора отсутствует РД и договор заключен по ПД</w:t>
      </w:r>
    </w:p>
  </w:footnote>
  <w:footnote w:id="73">
    <w:p w14:paraId="4C26DF6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в случае, если Цена Договора является предельной.</w:t>
      </w:r>
    </w:p>
  </w:footnote>
  <w:footnote w:id="74">
    <w:p w14:paraId="4B8A731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75">
    <w:p w14:paraId="784C742B" w14:textId="1FA58580" w:rsidR="00581C88" w:rsidRPr="00245BF7" w:rsidRDefault="00581C88" w:rsidP="006B7860">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в случае, если разработка [пд]/рд осуществляется подрядчиком в рамках исполнения договора</w:t>
      </w:r>
    </w:p>
  </w:footnote>
  <w:footnote w:id="76">
    <w:p w14:paraId="3289F8F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77">
    <w:p w14:paraId="6686031D" w14:textId="7481A3CD" w:rsidR="00581C88" w:rsidRPr="00245BF7" w:rsidRDefault="00581C88" w:rsidP="006B7860">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в РДЦ стоимость ПНР определена по сметам.</w:t>
      </w:r>
    </w:p>
  </w:footnote>
  <w:footnote w:id="78">
    <w:p w14:paraId="1E359920" w14:textId="72D9F6F7" w:rsidR="00581C88" w:rsidRPr="00245BF7" w:rsidRDefault="00581C88" w:rsidP="006B7860">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разработка пд или рд осуществляется в рамках исполнения договора</w:t>
      </w:r>
    </w:p>
  </w:footnote>
  <w:footnote w:id="79">
    <w:p w14:paraId="5CF3CB2E" w14:textId="77777777" w:rsidR="00581C88" w:rsidRPr="00245BF7" w:rsidRDefault="00581C88" w:rsidP="00245BF7">
      <w:pPr>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Допускается предусматривать в договорах условия: </w:t>
      </w:r>
    </w:p>
    <w:p w14:paraId="0FC68F03"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xml:space="preserve">- формирования стоимости путем составления расчетов исходя из: количества и квалификационного состава специалистов, сроков обучения, расходов на теоретическое и производственное обучение (часовой тарифной ставки преподавателей), прочих расходов; </w:t>
      </w:r>
    </w:p>
    <w:p w14:paraId="4F691DC3"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фактической приемки в соответствии с табелем учета рабочего времени и ценовых параметров в пределах согласованных расчетов и договорной стоимости, предусмотренной для данных целей в Расчете договорной цены.</w:t>
      </w:r>
    </w:p>
  </w:footnote>
  <w:footnote w:id="80">
    <w:p w14:paraId="59BC78B9" w14:textId="19FFDDBE"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если разработка [пд]/рд не осуществляется подрядчиком в рамках исполнения договора.</w:t>
      </w:r>
    </w:p>
  </w:footnote>
  <w:footnote w:id="81">
    <w:p w14:paraId="6A75440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если разработка [пд]/рд не осуществляется подрядчиком в рамках исполнения договора.</w:t>
      </w:r>
    </w:p>
  </w:footnote>
  <w:footnote w:id="82">
    <w:p w14:paraId="0C46E08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83">
    <w:p w14:paraId="177847E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84">
    <w:p w14:paraId="4992F463" w14:textId="77777777"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коэффициент, который планируется к применению в РДЦ</w:t>
      </w:r>
    </w:p>
  </w:footnote>
  <w:footnote w:id="85">
    <w:p w14:paraId="0D83358E" w14:textId="2F7276B9" w:rsidR="00581C88" w:rsidRDefault="00581C88" w:rsidP="000E5F3C">
      <w:pPr>
        <w:pStyle w:val="af7"/>
        <w:ind w:firstLine="0"/>
      </w:pPr>
      <w:r>
        <w:rPr>
          <w:rStyle w:val="ad"/>
        </w:rPr>
        <w:footnoteRef/>
      </w:r>
      <w:r>
        <w:t xml:space="preserve"> Включить, если фактическая стоимость </w:t>
      </w:r>
      <w:r w:rsidRPr="003749C4">
        <w:t>определяется на основании сметной документации и/или расчетов, сформированных по ценовым параме</w:t>
      </w:r>
      <w:r>
        <w:t>трам, установленным в</w:t>
      </w:r>
      <w:r w:rsidRPr="003749C4">
        <w:t xml:space="preserve"> Договор</w:t>
      </w:r>
      <w:r>
        <w:t>е.</w:t>
      </w:r>
    </w:p>
  </w:footnote>
  <w:footnote w:id="86">
    <w:p w14:paraId="46BF985B" w14:textId="77777777"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коэффициент, который планируется к применению в РДЦ</w:t>
      </w:r>
    </w:p>
  </w:footnote>
  <w:footnote w:id="87">
    <w:p w14:paraId="4B8F8C9F" w14:textId="4F48FC01" w:rsidR="00581C88" w:rsidRDefault="00581C88" w:rsidP="000E5F3C">
      <w:pPr>
        <w:pStyle w:val="af7"/>
        <w:ind w:firstLine="0"/>
      </w:pPr>
      <w:r>
        <w:rPr>
          <w:rStyle w:val="ad"/>
        </w:rPr>
        <w:footnoteRef/>
      </w:r>
      <w:r>
        <w:t xml:space="preserve"> Включить, если фактическая стоимость </w:t>
      </w:r>
      <w:r w:rsidRPr="003749C4">
        <w:t>определяется на основании сметной документации и/или расчетов, сформированных по ценовым параме</w:t>
      </w:r>
      <w:r>
        <w:t>трам, установленным в</w:t>
      </w:r>
      <w:r w:rsidRPr="003749C4">
        <w:t xml:space="preserve"> Договор</w:t>
      </w:r>
      <w:r>
        <w:t xml:space="preserve">е </w:t>
      </w:r>
      <w:r w:rsidRPr="003749C4">
        <w:t>с применением единичных расценок Сборника № 1 «Земляные работы»</w:t>
      </w:r>
      <w:r>
        <w:t>.</w:t>
      </w:r>
    </w:p>
  </w:footnote>
  <w:footnote w:id="88">
    <w:p w14:paraId="0EA79A1C" w14:textId="512BA996" w:rsidR="00581C88" w:rsidRPr="00245BF7" w:rsidRDefault="00581C88" w:rsidP="000E5F3C">
      <w:pPr>
        <w:pStyle w:val="af5"/>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отношения каждого вида ПКЗ перечень документов, необходимых для подтверждения факта осуществления затрат Подрядчиком, должен быть определен в Приложении «Перечень ПКЗ». При наличии не капитализируемых затрат на Демонтажные работы Приложение «Перечень ПКЗ» должно предусматривать распределенные ПКЗ на Демонтажные работы.</w:t>
      </w:r>
    </w:p>
  </w:footnote>
  <w:footnote w:id="89">
    <w:p w14:paraId="2A42DB0F" w14:textId="60D02953"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90">
    <w:p w14:paraId="4EF24AE9" w14:textId="56B8297B"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91">
    <w:p w14:paraId="788C33B7" w14:textId="46DEFC3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92">
    <w:p w14:paraId="7E2A6FA5" w14:textId="77777777"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93">
    <w:p w14:paraId="432F608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94">
    <w:p w14:paraId="37972710" w14:textId="36D432AE"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95">
    <w:p w14:paraId="2015813D" w14:textId="03CA731B"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 и в случае, если ПКЗ были понесены Подрядчиком до начала выполнения Работ.</w:t>
      </w:r>
    </w:p>
  </w:footnote>
  <w:footnote w:id="96">
    <w:p w14:paraId="00E3E6A5" w14:textId="26F44C5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 и в случае, если ПКЗ были понесены Подрядчиком до начала выполнения Работ</w:t>
      </w:r>
    </w:p>
  </w:footnote>
  <w:footnote w:id="97">
    <w:p w14:paraId="16688EC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Настоящий пункт типовой формы дополняется соответствующими условиями на предмет «твердой цены с учетом непредвиденных затрат»:</w:t>
      </w:r>
    </w:p>
    <w:p w14:paraId="443AA1BE"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 непредвиденные – принимаются по % норме без расшифровки, при этом Заказчик может вносить изменения (раздел «Дополнительные работы»)</w:t>
      </w:r>
    </w:p>
    <w:p w14:paraId="185BBF02"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 xml:space="preserve"> или</w:t>
      </w:r>
    </w:p>
    <w:p w14:paraId="12BB600F"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 в счет непредвиденных формируется соответствующая сметная документация с расшифровкой затрат, при этом Заказчик может вносить изменения (раздел «Дополнительные работы») в счет Цены договора в пределах размера непредвиденных затрат, предусмотренных в Приложении «Расчет договорной цены».</w:t>
      </w:r>
    </w:p>
  </w:footnote>
  <w:footnote w:id="98">
    <w:p w14:paraId="5021F983" w14:textId="77777777" w:rsidR="00581C88" w:rsidRPr="00245BF7" w:rsidRDefault="00581C88" w:rsidP="000E5F3C">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коэффициент, который планируется к применению в РДЦ</w:t>
      </w:r>
    </w:p>
  </w:footnote>
  <w:footnote w:id="99">
    <w:p w14:paraId="6502366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НДС не облагаются все составляющие Цены Договора</w:t>
      </w:r>
    </w:p>
  </w:footnote>
  <w:footnote w:id="100">
    <w:p w14:paraId="4FAF6B05" w14:textId="363DB15E"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НДС не облагается </w:t>
      </w:r>
    </w:p>
  </w:footnote>
  <w:footnote w:id="101">
    <w:p w14:paraId="095671D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Заполняется, если выплачивается несколько авансов на разные работы</w:t>
      </w:r>
    </w:p>
  </w:footnote>
  <w:footnote w:id="102">
    <w:p w14:paraId="5459FDE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авансовых платежей несколько - написать порядок оплаты по каждому из них. </w:t>
      </w:r>
    </w:p>
  </w:footnote>
  <w:footnote w:id="103">
    <w:p w14:paraId="1B6E549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локальным актом Компании / РОКС НН не введен единый платежный день строка исключается здесь и далее по тексту ТФД.</w:t>
      </w:r>
    </w:p>
  </w:footnote>
  <w:footnote w:id="104">
    <w:p w14:paraId="228E318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05">
    <w:p w14:paraId="72B11919" w14:textId="05F6C8B9"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Согласно Распоряжению от 15.02.2024 №  ГМК-05/003-р</w:t>
      </w:r>
      <w:r w:rsidRPr="00245BF7" w:rsidDel="004C52C9">
        <w:rPr>
          <w:rFonts w:ascii="Tahoma" w:hAnsi="Tahoma" w:cs="Tahoma"/>
          <w:sz w:val="12"/>
          <w:szCs w:val="12"/>
        </w:rPr>
        <w:t xml:space="preserve"> </w:t>
      </w:r>
      <w:r w:rsidRPr="00245BF7">
        <w:rPr>
          <w:rFonts w:ascii="Tahoma" w:hAnsi="Tahoma" w:cs="Tahoma"/>
          <w:sz w:val="12"/>
          <w:szCs w:val="12"/>
        </w:rPr>
        <w:t>.</w:t>
      </w:r>
    </w:p>
  </w:footnote>
  <w:footnote w:id="106">
    <w:p w14:paraId="0A5B6D6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периода, в том числе по возврату авансового платежа</w:t>
      </w:r>
    </w:p>
  </w:footnote>
  <w:footnote w:id="107">
    <w:p w14:paraId="73C1CC23" w14:textId="5BB26E2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Использование Спецсчета должно быть согласовано согласно Распоряжению от 15.02.2024 №  ГМК-05/003-р</w:t>
      </w:r>
      <w:r w:rsidRPr="00245BF7" w:rsidDel="00146CB6">
        <w:rPr>
          <w:rFonts w:ascii="Tahoma" w:hAnsi="Tahoma" w:cs="Tahoma"/>
          <w:sz w:val="12"/>
          <w:szCs w:val="12"/>
        </w:rPr>
        <w:t xml:space="preserve"> </w:t>
      </w:r>
      <w:r w:rsidRPr="00245BF7">
        <w:rPr>
          <w:rFonts w:ascii="Tahoma" w:hAnsi="Tahoma" w:cs="Tahoma"/>
          <w:sz w:val="12"/>
          <w:szCs w:val="12"/>
        </w:rPr>
        <w:t xml:space="preserve">. </w:t>
      </w:r>
    </w:p>
  </w:footnote>
  <w:footnote w:id="108">
    <w:p w14:paraId="5C87EE9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Расходные Сделки,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Расходной Сделки. Отступление от данного требования допускается по согласованию с Департаментом казначейства Главного офиса Компании в соответствии с требованиями Распоряжения № ГМК-05_003-р от 15.02.2024.</w:t>
      </w:r>
    </w:p>
  </w:footnote>
  <w:footnote w:id="109">
    <w:p w14:paraId="68C60A9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Если нужно обусловить выплату аванса на последующие виды работ/услуг завершением предыдущей стадии.</w:t>
      </w:r>
    </w:p>
  </w:footnote>
  <w:footnote w:id="110">
    <w:p w14:paraId="27D59B57" w14:textId="6840A966" w:rsidR="00581C88" w:rsidRDefault="00581C88">
      <w:pPr>
        <w:pStyle w:val="af7"/>
      </w:pPr>
      <w:r>
        <w:rPr>
          <w:rStyle w:val="ad"/>
        </w:rPr>
        <w:footnoteRef/>
      </w:r>
      <w:r>
        <w:t xml:space="preserve"> </w:t>
      </w:r>
    </w:p>
  </w:footnote>
  <w:footnote w:id="111">
    <w:p w14:paraId="73BCA2B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12">
    <w:p w14:paraId="626F471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62074CD7"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4D1BCE3D"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EC3D6D9"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13">
    <w:p w14:paraId="5F5D05E6" w14:textId="77777777" w:rsidR="00581C88" w:rsidRPr="00245BF7" w:rsidRDefault="00581C88" w:rsidP="00C3285C">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14">
    <w:p w14:paraId="1CD566AA" w14:textId="34EB14EA"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применении отсрочки 360 дней</w:t>
      </w:r>
    </w:p>
  </w:footnote>
  <w:footnote w:id="115">
    <w:p w14:paraId="05E149E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16">
    <w:p w14:paraId="1EBACC8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7F449507"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05162CC6"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EC06BE4"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17">
    <w:p w14:paraId="1C533687" w14:textId="77777777" w:rsidR="00581C88" w:rsidRPr="00245BF7" w:rsidRDefault="00581C88" w:rsidP="00C3285C">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18">
    <w:p w14:paraId="6966B2B1" w14:textId="77777777" w:rsidR="00581C88" w:rsidRPr="00245BF7" w:rsidRDefault="00581C88" w:rsidP="00FE28AD">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119">
    <w:p w14:paraId="54F27B4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ПКЗ указываются в Акте формы №КС-2</w:t>
      </w:r>
    </w:p>
  </w:footnote>
  <w:footnote w:id="120">
    <w:p w14:paraId="2520D1A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21">
    <w:p w14:paraId="45FA8A3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379636DA"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18C32A3B"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237D587"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22">
    <w:p w14:paraId="070EB05C" w14:textId="77777777" w:rsidR="00581C88" w:rsidRPr="00245BF7" w:rsidRDefault="00581C88" w:rsidP="00C3285C">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23">
    <w:p w14:paraId="3447AE4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применении отсрочки 360 дней</w:t>
      </w:r>
    </w:p>
  </w:footnote>
  <w:footnote w:id="124">
    <w:p w14:paraId="7BA1EEC4" w14:textId="77777777" w:rsidR="00581C88" w:rsidRDefault="00581C88" w:rsidP="00EF04F1">
      <w:pPr>
        <w:pStyle w:val="af7"/>
        <w:ind w:hanging="1"/>
      </w:pPr>
      <w:r w:rsidRPr="00EF04F1">
        <w:rPr>
          <w:rStyle w:val="ad"/>
          <w:rFonts w:ascii="Tahoma" w:hAnsi="Tahoma" w:cs="Tahoma"/>
          <w:sz w:val="12"/>
          <w:szCs w:val="12"/>
        </w:rPr>
        <w:footnoteRef/>
      </w:r>
      <w:r w:rsidRPr="00EF04F1">
        <w:rPr>
          <w:rFonts w:ascii="Tahoma" w:hAnsi="Tahoma" w:cs="Tahoma"/>
          <w:sz w:val="12"/>
          <w:szCs w:val="12"/>
        </w:rPr>
        <w:t xml:space="preserve"> Включается, если на Объекте монтируется/устанавливается Оборудование Подрядчика/Заказчика</w:t>
      </w:r>
    </w:p>
  </w:footnote>
  <w:footnote w:id="125">
    <w:p w14:paraId="6B89BB0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126">
    <w:p w14:paraId="2C955C7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27">
    <w:p w14:paraId="7F60E9F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43FCE925"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58891BAA"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EF71FD4"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28">
    <w:p w14:paraId="1B1293B4" w14:textId="77777777" w:rsidR="00581C88" w:rsidRPr="00245BF7" w:rsidRDefault="00581C88" w:rsidP="00C3285C">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29">
    <w:p w14:paraId="6CD9EF7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дополнительные условия отсутствуют.</w:t>
      </w:r>
    </w:p>
  </w:footnote>
  <w:footnote w:id="130">
    <w:p w14:paraId="21187E9C" w14:textId="77777777" w:rsidR="00581C88" w:rsidRPr="00245BF7" w:rsidRDefault="00581C88" w:rsidP="00435F9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131">
    <w:p w14:paraId="4CB4BDF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32">
    <w:p w14:paraId="320B3AC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73DB30FF"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3AF389C4"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BF90A08"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33">
    <w:p w14:paraId="0C02A8F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34">
    <w:p w14:paraId="094824E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35">
    <w:p w14:paraId="2318787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7CD232FC"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26FAF1DF"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1DC976"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36">
    <w:p w14:paraId="05C6785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37">
    <w:p w14:paraId="1D2134C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применении отсрочки 360 дней</w:t>
      </w:r>
    </w:p>
  </w:footnote>
  <w:footnote w:id="138">
    <w:p w14:paraId="175238C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39">
    <w:p w14:paraId="5AACC0A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30687F6B"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33ED0C28"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7F81DAB"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140">
    <w:p w14:paraId="7496F95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141">
    <w:p w14:paraId="102E66D6" w14:textId="46B19462"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Условия применения указаны в п. 1.3 Общих условий договоров. Если УПД оформляется со статусом «1» и </w:t>
      </w:r>
    </w:p>
    <w:p w14:paraId="7634FBA1" w14:textId="198A4D94"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счет-фактура не выставляется, то в настоящем пункте исключить упоминание счет-фактуры.</w:t>
      </w:r>
    </w:p>
  </w:footnote>
  <w:footnote w:id="142">
    <w:p w14:paraId="6066BBC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применении отсрочки 360 дней</w:t>
      </w:r>
    </w:p>
  </w:footnote>
  <w:footnote w:id="143">
    <w:p w14:paraId="749B21C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Если цена договора установлена в валюте, отличной от рубля.</w:t>
      </w:r>
    </w:p>
  </w:footnote>
  <w:footnote w:id="144">
    <w:p w14:paraId="238F652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Если цена договора установлена в валюте, отличной от рубля.</w:t>
      </w:r>
    </w:p>
  </w:footnote>
  <w:footnote w:id="145">
    <w:p w14:paraId="65C63682" w14:textId="6D28495C" w:rsidR="00581C88" w:rsidRDefault="00581C88">
      <w:pPr>
        <w:pStyle w:val="af7"/>
      </w:pPr>
      <w:r>
        <w:rPr>
          <w:rStyle w:val="ad"/>
        </w:rPr>
        <w:footnoteRef/>
      </w:r>
      <w:r>
        <w:t xml:space="preserve"> Если к Договору не прикладывается заполненный График финансирования работ при подписании Договора.</w:t>
      </w:r>
    </w:p>
  </w:footnote>
  <w:footnote w:id="146">
    <w:p w14:paraId="02BE0FE5" w14:textId="77777777" w:rsidR="00581C88" w:rsidRDefault="00581C88" w:rsidP="00174176">
      <w:pPr>
        <w:pStyle w:val="af7"/>
      </w:pPr>
      <w:r>
        <w:rPr>
          <w:rStyle w:val="ad"/>
        </w:rPr>
        <w:footnoteRef/>
      </w:r>
      <w:r>
        <w:t xml:space="preserve"> Если к Договору не прикладывается заполненный График финансирования работ при подписании Договора.</w:t>
      </w:r>
    </w:p>
  </w:footnote>
  <w:footnote w:id="147">
    <w:p w14:paraId="03C175C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FCF0983"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Уважаемый партнер!</w:t>
      </w:r>
    </w:p>
    <w:p w14:paraId="34ACBA5C"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6176381B"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р.д.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F53581A"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0B678D54"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РФ», Приказ Минфина России от 29.07.1998 N 34н).</w:t>
      </w:r>
    </w:p>
    <w:p w14:paraId="1EA5859E"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Руководитель (должность)</w:t>
      </w:r>
      <w:r w:rsidRPr="00245BF7">
        <w:rPr>
          <w:rFonts w:ascii="Tahoma" w:hAnsi="Tahoma" w:cs="Tahoma"/>
          <w:sz w:val="12"/>
          <w:szCs w:val="12"/>
        </w:rPr>
        <w:tab/>
      </w:r>
      <w:r w:rsidRPr="00245BF7">
        <w:rPr>
          <w:rFonts w:ascii="Tahoma" w:hAnsi="Tahoma" w:cs="Tahoma"/>
          <w:sz w:val="12"/>
          <w:szCs w:val="12"/>
        </w:rPr>
        <w:tab/>
      </w:r>
      <w:r w:rsidRPr="00245BF7">
        <w:rPr>
          <w:rFonts w:ascii="Tahoma" w:hAnsi="Tahoma" w:cs="Tahoma"/>
          <w:sz w:val="12"/>
          <w:szCs w:val="12"/>
        </w:rPr>
        <w:tab/>
      </w:r>
      <w:r w:rsidRPr="00245BF7">
        <w:rPr>
          <w:rFonts w:ascii="Tahoma" w:hAnsi="Tahoma" w:cs="Tahoma"/>
          <w:sz w:val="12"/>
          <w:szCs w:val="12"/>
        </w:rPr>
        <w:tab/>
        <w:t xml:space="preserve">подпись (ФИО) </w:t>
      </w:r>
    </w:p>
    <w:p w14:paraId="4F03B76B"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148">
    <w:p w14:paraId="0E64A2B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49">
    <w:p w14:paraId="4C848AE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50">
    <w:p w14:paraId="28637B0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51">
    <w:p w14:paraId="2EC6B86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52">
    <w:p w14:paraId="1BFD13B0" w14:textId="3123DDB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может изменяться только путем подписания дополнительного соглашения.</w:t>
      </w:r>
    </w:p>
  </w:footnote>
  <w:footnote w:id="153">
    <w:p w14:paraId="4E8CD6A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54">
    <w:p w14:paraId="4311894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55">
    <w:p w14:paraId="16C8511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день, следующий за днем окончания периода отсрочки, установленной в соответствии с требованиями распорядительного документа об оборотном капитале.</w:t>
      </w:r>
    </w:p>
  </w:footnote>
  <w:footnote w:id="156">
    <w:p w14:paraId="0A99583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отсрочка платежа, установленная в соответствии с требованиями распорядительного документа об оборотном капитале</w:t>
      </w:r>
    </w:p>
  </w:footnote>
  <w:footnote w:id="157">
    <w:p w14:paraId="34A706E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день, следующий за днем окончания периода отсрочки, установленной в соответствии с требованиями распорядительного документа об оборотном капитале.</w:t>
      </w:r>
    </w:p>
  </w:footnote>
  <w:footnote w:id="158">
    <w:p w14:paraId="0687164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отсрочка платежа, установленная в соответствии с требованиями распорядительного документа об оборотном капитале</w:t>
      </w:r>
    </w:p>
  </w:footnote>
  <w:footnote w:id="159">
    <w:p w14:paraId="136652A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день, следующий за днем окончания периода отсрочки, установленной в соответствии с требованиями распорядительного документа об оборотном капитале.</w:t>
      </w:r>
    </w:p>
  </w:footnote>
  <w:footnote w:id="160">
    <w:p w14:paraId="1F9AA14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отсрочка платежа, установленная в соответствии с требованиями распорядительного документа об оборотном капитале</w:t>
      </w:r>
    </w:p>
  </w:footnote>
  <w:footnote w:id="161">
    <w:p w14:paraId="7D8A742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день, следующий за днем окончания периода отсрочки, установленной в соответствии с требованиями распорядительного документа об оборотном капитале.</w:t>
      </w:r>
    </w:p>
  </w:footnote>
  <w:footnote w:id="162">
    <w:p w14:paraId="27C6BD1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отсрочка платежа, установленная в соответствии с требованиями распорядительного документа об оборотном капитале</w:t>
      </w:r>
    </w:p>
  </w:footnote>
  <w:footnote w:id="163">
    <w:p w14:paraId="234E5A7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значение </w:t>
      </w:r>
      <w:r w:rsidRPr="00245BF7">
        <w:rPr>
          <w:rFonts w:ascii="Tahoma" w:hAnsi="Tahoma" w:cs="Tahoma"/>
          <w:sz w:val="12"/>
          <w:szCs w:val="12"/>
          <w:lang w:val="en-US"/>
        </w:rPr>
        <w:t>X</w:t>
      </w:r>
      <w:r w:rsidRPr="00245BF7">
        <w:rPr>
          <w:rFonts w:ascii="Tahoma" w:hAnsi="Tahoma" w:cs="Tahoma"/>
          <w:sz w:val="12"/>
          <w:szCs w:val="12"/>
        </w:rPr>
        <w:t xml:space="preserve"> может изменяться только путем подписания дополнительного соглашения.</w:t>
      </w:r>
    </w:p>
  </w:footnote>
  <w:footnote w:id="164">
    <w:p w14:paraId="50FC1C8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гарантийных удержаний несколько - написать порядок выплаты по каждому из них.</w:t>
      </w:r>
    </w:p>
  </w:footnote>
  <w:footnote w:id="165">
    <w:p w14:paraId="19253A27" w14:textId="77777777" w:rsidR="00581C88" w:rsidRPr="00245BF7" w:rsidRDefault="00581C88" w:rsidP="00FE28AD">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166">
    <w:p w14:paraId="5CA0667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День недели, определённый локальным актом Компании / РОКС НН, в которой введен единый платежный день</w:t>
      </w:r>
    </w:p>
  </w:footnote>
  <w:footnote w:id="167">
    <w:p w14:paraId="041D227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68">
    <w:p w14:paraId="108831A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Выбрать итоговый первичный документ в зависимости от содержания термина «Объект».</w:t>
      </w:r>
    </w:p>
  </w:footnote>
  <w:footnote w:id="169">
    <w:p w14:paraId="53E5E3F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3E7506">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70">
    <w:p w14:paraId="26A2E01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3E7506">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71">
    <w:p w14:paraId="2A482AD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День недели, определённый локальным актом Компании / РОКС НН, в которой введен единый платежный день</w:t>
      </w:r>
    </w:p>
  </w:footnote>
  <w:footnote w:id="172">
    <w:p w14:paraId="7B00513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73">
    <w:p w14:paraId="3567E7E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174">
    <w:p w14:paraId="6E37787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замене гарантийного удержания на независимую гарантию исполнения обязательств.</w:t>
      </w:r>
    </w:p>
  </w:footnote>
  <w:footnote w:id="175">
    <w:p w14:paraId="6114F28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замене гарантийного удержания на независимую гарантию исполнения обязательств в течение гарантийного периода.</w:t>
      </w:r>
    </w:p>
  </w:footnote>
  <w:footnote w:id="176">
    <w:p w14:paraId="29E9BE53" w14:textId="5E10155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w:t>
      </w:r>
    </w:p>
  </w:footnote>
  <w:footnote w:id="177">
    <w:p w14:paraId="34B5F451" w14:textId="77777777" w:rsidR="00581C88" w:rsidRPr="00245BF7" w:rsidRDefault="00581C88" w:rsidP="00245BF7">
      <w:pPr>
        <w:pStyle w:val="affff"/>
        <w:spacing w:line="240" w:lineRule="auto"/>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день недели, определенный локальным актом Компании / РОКС НН, в которой введен единый платежный день.</w:t>
      </w:r>
    </w:p>
  </w:footnote>
  <w:footnote w:id="178">
    <w:p w14:paraId="436AA8C2" w14:textId="77777777" w:rsidR="00581C88" w:rsidRPr="00245BF7" w:rsidRDefault="00581C88" w:rsidP="00245BF7">
      <w:pPr>
        <w:pStyle w:val="affff"/>
        <w:spacing w:line="240" w:lineRule="auto"/>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отсутствует.</w:t>
      </w:r>
    </w:p>
  </w:footnote>
  <w:footnote w:id="179">
    <w:p w14:paraId="6DD8F271" w14:textId="77777777" w:rsidR="00581C88" w:rsidRPr="00245BF7" w:rsidRDefault="00581C88" w:rsidP="00245BF7">
      <w:pPr>
        <w:pStyle w:val="affff"/>
        <w:spacing w:line="240" w:lineRule="auto"/>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используется ЕПД.</w:t>
      </w:r>
    </w:p>
  </w:footnote>
  <w:footnote w:id="180">
    <w:p w14:paraId="36D9BC55" w14:textId="77777777" w:rsidR="00581C88" w:rsidRPr="00245BF7" w:rsidRDefault="00581C88" w:rsidP="00245BF7">
      <w:pPr>
        <w:pStyle w:val="affff"/>
        <w:spacing w:line="240" w:lineRule="auto"/>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81">
    <w:p w14:paraId="5A1AD647" w14:textId="77777777" w:rsidR="00581C88" w:rsidRPr="00245BF7" w:rsidRDefault="00581C88" w:rsidP="00245BF7">
      <w:pPr>
        <w:pStyle w:val="af7"/>
        <w:ind w:hanging="1"/>
        <w:jc w:val="left"/>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182">
    <w:p w14:paraId="34FA4E0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183">
    <w:p w14:paraId="5C28AA1C" w14:textId="325668E4"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при указании в договоре на возможность обеспечения исполнения обязательств независимыми гарантиями, кроме случая применения Подрядчиком права замены гарантийного удержания на </w:t>
      </w:r>
      <w:r w:rsidRPr="00245BF7">
        <w:rPr>
          <w:rFonts w:ascii="Tahoma" w:hAnsi="Tahoma" w:cs="Tahoma"/>
          <w:b/>
          <w:color w:val="FF0000"/>
          <w:sz w:val="12"/>
          <w:szCs w:val="12"/>
        </w:rPr>
        <w:t>[</w:t>
      </w:r>
      <w:r w:rsidRPr="00245BF7">
        <w:rPr>
          <w:rFonts w:ascii="Tahoma" w:hAnsi="Tahoma" w:cs="Tahoma"/>
          <w:sz w:val="12"/>
          <w:szCs w:val="12"/>
        </w:rPr>
        <w:t>независимую гарантию исполнения обязательств</w:t>
      </w:r>
      <w:r w:rsidRPr="00245BF7">
        <w:rPr>
          <w:rFonts w:ascii="Tahoma" w:hAnsi="Tahoma" w:cs="Tahoma"/>
          <w:b/>
          <w:color w:val="FF0000"/>
          <w:sz w:val="12"/>
          <w:szCs w:val="12"/>
        </w:rPr>
        <w:t>]</w:t>
      </w:r>
      <w:r w:rsidRPr="00245BF7">
        <w:rPr>
          <w:rFonts w:ascii="Tahoma" w:hAnsi="Tahoma" w:cs="Tahoma"/>
          <w:sz w:val="12"/>
          <w:szCs w:val="12"/>
        </w:rPr>
        <w:t xml:space="preserve"> / </w:t>
      </w:r>
      <w:r w:rsidRPr="00245BF7">
        <w:rPr>
          <w:rFonts w:ascii="Tahoma" w:hAnsi="Tahoma" w:cs="Tahoma"/>
          <w:b/>
          <w:color w:val="FF0000"/>
          <w:sz w:val="12"/>
          <w:szCs w:val="12"/>
        </w:rPr>
        <w:t>[</w:t>
      </w:r>
      <w:r w:rsidRPr="00245BF7">
        <w:rPr>
          <w:rFonts w:ascii="Tahoma" w:hAnsi="Tahoma" w:cs="Tahoma"/>
          <w:sz w:val="12"/>
          <w:szCs w:val="12"/>
        </w:rPr>
        <w:t>независимую гарантию исполнения обязательств в течение гарантийного срока</w:t>
      </w:r>
      <w:r w:rsidRPr="00245BF7">
        <w:rPr>
          <w:rFonts w:ascii="Tahoma" w:hAnsi="Tahoma" w:cs="Tahoma"/>
          <w:b/>
          <w:color w:val="FF0000"/>
          <w:sz w:val="12"/>
          <w:szCs w:val="12"/>
        </w:rPr>
        <w:t>]</w:t>
      </w:r>
      <w:r w:rsidRPr="00245BF7">
        <w:rPr>
          <w:rFonts w:ascii="Tahoma" w:hAnsi="Tahoma" w:cs="Tahoma"/>
          <w:sz w:val="12"/>
          <w:szCs w:val="12"/>
        </w:rPr>
        <w:t>, которые регулируются пунктом Договора про замену ГУ на НГ</w:t>
      </w:r>
    </w:p>
  </w:footnote>
  <w:footnote w:id="184">
    <w:p w14:paraId="308FCE1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85">
    <w:p w14:paraId="17E20D8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186">
    <w:p w14:paraId="562D4D8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87">
    <w:p w14:paraId="713E7E9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188">
    <w:p w14:paraId="400477FB" w14:textId="77777777" w:rsidR="00581C88" w:rsidRPr="00245BF7" w:rsidRDefault="00581C88" w:rsidP="00B9634B">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89">
    <w:p w14:paraId="058C25A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190">
    <w:p w14:paraId="6C8E333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выполнения работ</w:t>
      </w:r>
    </w:p>
  </w:footnote>
  <w:footnote w:id="191">
    <w:p w14:paraId="70A8C59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Допускается предоставление независимой гарантии гарантийного срока, предусматривающей обеспечение исполнения обязательств гарантийного срока по всем Объектам Договора или по каждому отдельно.</w:t>
      </w:r>
    </w:p>
  </w:footnote>
  <w:footnote w:id="192">
    <w:p w14:paraId="15B1EF0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Выбрать итоговый первичный документ в зависимости от содержания термина «Объект».</w:t>
      </w:r>
    </w:p>
  </w:footnote>
  <w:footnote w:id="193">
    <w:p w14:paraId="261A629E" w14:textId="77777777" w:rsidR="00581C88" w:rsidRPr="00245BF7" w:rsidRDefault="00581C88" w:rsidP="00B9634B">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94">
    <w:p w14:paraId="573C1FF3" w14:textId="77777777" w:rsidR="00581C88" w:rsidRPr="00245BF7" w:rsidRDefault="00581C88" w:rsidP="00B9634B">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95">
    <w:p w14:paraId="662BB50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Включать,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комплексов и независимая гарантия выдается по каждому Объекту отдельно (при необходимости).</w:t>
      </w:r>
    </w:p>
  </w:footnote>
  <w:footnote w:id="196">
    <w:p w14:paraId="35CCFDC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97">
    <w:p w14:paraId="1430772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198">
    <w:p w14:paraId="1D4401F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99">
    <w:p w14:paraId="02A5348C"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срока, в том числе по возврату авансового платежа</w:t>
      </w:r>
    </w:p>
  </w:footnote>
  <w:footnote w:id="200">
    <w:p w14:paraId="6142D4FC"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01">
    <w:p w14:paraId="5BF1AD99"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202">
    <w:p w14:paraId="619DAF8E"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203">
    <w:p w14:paraId="7964C6C7"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04">
    <w:p w14:paraId="46D106BE"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срока, в том числе по возврату авансового платежа</w:t>
      </w:r>
    </w:p>
  </w:footnote>
  <w:footnote w:id="205">
    <w:p w14:paraId="5BFC8B47"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206">
    <w:p w14:paraId="0277FDFC"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Допускается предоставление независимой гарантии исполнения обязательств, предусматривающей обеспечение исполнения обязательств по всем Объектам Договора или по каждому отдельно.</w:t>
      </w:r>
    </w:p>
  </w:footnote>
  <w:footnote w:id="207">
    <w:p w14:paraId="50576232"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08">
    <w:p w14:paraId="435EF41B"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209">
    <w:p w14:paraId="2CC7756B"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210">
    <w:p w14:paraId="7AF059E4"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выполнения работ</w:t>
      </w:r>
    </w:p>
  </w:footnote>
  <w:footnote w:id="211">
    <w:p w14:paraId="11BD338B"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Допускается предоставление независимой гарантии гарантийного срока, предусматривающей обеспечение исполнения обязательств гарантийного срока по всем Объектам Договора или по каждому отдельно.</w:t>
      </w:r>
    </w:p>
  </w:footnote>
  <w:footnote w:id="212">
    <w:p w14:paraId="226F04B5"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Выбрать итоговый первичный документ в зависимости от содержания термина «Объект».</w:t>
      </w:r>
    </w:p>
  </w:footnote>
  <w:footnote w:id="213">
    <w:p w14:paraId="181469D9"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14">
    <w:p w14:paraId="622D785B"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15">
    <w:p w14:paraId="056F22B0"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Включать,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комплексов и независимая гарантия выдается по каждому Объекту отдельно (при необходимости).</w:t>
      </w:r>
    </w:p>
  </w:footnote>
  <w:footnote w:id="216">
    <w:p w14:paraId="1392756F"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17">
    <w:p w14:paraId="74AFDF57"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18">
    <w:p w14:paraId="1A17F967"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19">
    <w:p w14:paraId="1C5F4CB9" w14:textId="77777777" w:rsidR="00581C88" w:rsidRPr="00245BF7" w:rsidRDefault="00581C88" w:rsidP="004A7441">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Для конкурентных закупок с участием СМСП в рамках 223-ФЗ (форма БГ на гарантийный срок)</w:t>
      </w:r>
    </w:p>
  </w:footnote>
  <w:footnote w:id="220">
    <w:p w14:paraId="6608BB99" w14:textId="75C39D6D"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когда обеспечение исполнения Договора в форме обеспечительного платежа в соответствии с требованиями Закупочной документации было осуществлено до заключения Сторонами Договора</w:t>
      </w:r>
    </w:p>
  </w:footnote>
  <w:footnote w:id="221">
    <w:p w14:paraId="3CDD4BA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множественности Объектов</w:t>
      </w:r>
    </w:p>
  </w:footnote>
  <w:footnote w:id="222">
    <w:p w14:paraId="10ABAB8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замене гарантийного удержания на независимую гарантию исполнения обязательств.</w:t>
      </w:r>
    </w:p>
  </w:footnote>
  <w:footnote w:id="223">
    <w:p w14:paraId="3A71F533"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Количество р.д.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24">
    <w:p w14:paraId="49DD5367" w14:textId="77777777" w:rsidR="00581C88" w:rsidRPr="00245BF7" w:rsidRDefault="00581C88" w:rsidP="00245BF7">
      <w:pPr>
        <w:pStyle w:val="af7"/>
        <w:tabs>
          <w:tab w:val="left" w:pos="142"/>
        </w:tabs>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225">
    <w:p w14:paraId="2BB7155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29BA22BD"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64D383BA"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17152F6"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226">
    <w:p w14:paraId="1388596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227">
    <w:p w14:paraId="0313CD75" w14:textId="77777777" w:rsidR="00581C88" w:rsidRPr="00245BF7" w:rsidRDefault="00581C88" w:rsidP="00245BF7">
      <w:pPr>
        <w:pStyle w:val="af7"/>
        <w:tabs>
          <w:tab w:val="left" w:pos="142"/>
        </w:tabs>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ЕПД не используется.</w:t>
      </w:r>
    </w:p>
  </w:footnote>
  <w:footnote w:id="228">
    <w:p w14:paraId="320CC53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Заказчиком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2EF67A71"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Для обычных контрагентов: не более 7 р.д.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40C40204"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 Для субъектов малого и среднего бизнеса: не более 7 р.д.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A8E1970" w14:textId="77777777" w:rsidR="00581C88" w:rsidRPr="00245BF7" w:rsidRDefault="00581C88" w:rsidP="00245BF7">
      <w:pPr>
        <w:ind w:hanging="1"/>
        <w:rPr>
          <w:rFonts w:ascii="Tahoma" w:hAnsi="Tahoma" w:cs="Tahoma"/>
          <w:sz w:val="12"/>
          <w:szCs w:val="12"/>
        </w:rPr>
      </w:pPr>
      <w:r w:rsidRPr="00245BF7">
        <w:rPr>
          <w:rFonts w:ascii="Tahoma" w:hAnsi="Tahoma" w:cs="Tahoma"/>
          <w:sz w:val="12"/>
          <w:szCs w:val="12"/>
        </w:rPr>
        <w:t>Данное ограничение по сроку оплаты не распространяется на выплату аванса и иные выплаты в т.ч. гарантийное удержание.</w:t>
      </w:r>
    </w:p>
  </w:footnote>
  <w:footnote w:id="229">
    <w:p w14:paraId="7872AA3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договор заключается с РОКС, работающим по 223-ФЗ</w:t>
      </w:r>
    </w:p>
  </w:footnote>
  <w:footnote w:id="230">
    <w:p w14:paraId="548CB8B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пункт, если по результатам разработки Подрядчиком определенного вида Документации Заказчику необходимо право на отказ от Договора без компенсации убытков Подрядчика (например, после разработки Подрядчиком ОТР ожидания Заказчика не подтвердились и отпала необходимость в разработке последующей Документации)</w:t>
      </w:r>
    </w:p>
  </w:footnote>
  <w:footnote w:id="231">
    <w:p w14:paraId="3F3DFD9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Целесообразно дополнительно фиксировать гарантированные параметры Объекта в отдельном приложении к договору или ПД/РД, и добавить ссылку на такое приложение. </w:t>
      </w:r>
    </w:p>
  </w:footnote>
  <w:footnote w:id="232">
    <w:p w14:paraId="0B6B642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Указывается цель заключения договора. В качестве цели заключения договора может выступать бизнес-цель Компании/РОКС НН по улучшению конкретных производственных процессов, поддержанию работоспособности производственного комплекса, завершению цикла строительства конкретного объекта и т.д. Цель заключения договора и прогнозные последствия недостижения цели по причине неисполнения/ненадлежащего исполнения контрагентом своих обязательств должны учитываться при включении в договор конкретного размера неустойки за просрочку исполнения обязательств </w:t>
      </w:r>
    </w:p>
  </w:footnote>
  <w:footnote w:id="233">
    <w:p w14:paraId="31EE39DC" w14:textId="28B85487" w:rsidR="00581C88"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Указываются прогнозные неблагоприятные последствия, например, связанные с корректировкой сроков реализации проекта, сроков исполнения обязательств иными контрагентами, с несвоевременным запуском производственного комплекса, с приостановкой деятельности Заказчика и др.</w:t>
      </w:r>
    </w:p>
    <w:p w14:paraId="428F8181" w14:textId="77777777" w:rsidR="00BA4D1C" w:rsidRPr="00245BF7" w:rsidRDefault="00BA4D1C" w:rsidP="00245BF7">
      <w:pPr>
        <w:pStyle w:val="af7"/>
        <w:ind w:hanging="1"/>
        <w:rPr>
          <w:rFonts w:ascii="Tahoma" w:hAnsi="Tahoma" w:cs="Tahoma"/>
          <w:sz w:val="12"/>
          <w:szCs w:val="12"/>
        </w:rPr>
      </w:pPr>
      <w:bookmarkStart w:id="116" w:name="_GoBack"/>
    </w:p>
    <w:bookmarkEnd w:id="116"/>
  </w:footnote>
  <w:footnote w:id="234">
    <w:p w14:paraId="3FD7AFD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Объект – два и более ОКС/</w:t>
      </w:r>
      <w:r w:rsidRPr="00245BF7" w:rsidDel="00F32289">
        <w:rPr>
          <w:rFonts w:ascii="Tahoma" w:hAnsi="Tahoma" w:cs="Tahoma"/>
          <w:sz w:val="12"/>
          <w:szCs w:val="12"/>
        </w:rPr>
        <w:t xml:space="preserve"> </w:t>
      </w:r>
      <w:r w:rsidRPr="00245BF7">
        <w:rPr>
          <w:rFonts w:ascii="Tahoma" w:hAnsi="Tahoma" w:cs="Tahoma"/>
          <w:sz w:val="12"/>
          <w:szCs w:val="12"/>
        </w:rPr>
        <w:t>Пусковых комплекса (при необходимости).</w:t>
      </w:r>
    </w:p>
  </w:footnote>
  <w:footnote w:id="235">
    <w:p w14:paraId="04182FA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пункт, если не относится к обязанностям Заказчика.</w:t>
      </w:r>
    </w:p>
  </w:footnote>
  <w:footnote w:id="236">
    <w:p w14:paraId="28AAC01C" w14:textId="719EA4AB" w:rsidR="00581C88" w:rsidRDefault="00581C88">
      <w:pPr>
        <w:pStyle w:val="af7"/>
      </w:pPr>
      <w:r>
        <w:rPr>
          <w:rStyle w:val="ad"/>
        </w:rPr>
        <w:footnoteRef/>
      </w:r>
      <w:r>
        <w:t xml:space="preserve"> </w:t>
      </w:r>
      <w:r w:rsidRPr="00DD7155">
        <w:rPr>
          <w:rFonts w:ascii="Tahoma" w:hAnsi="Tahoma" w:cs="Tahoma"/>
          <w:i/>
          <w:sz w:val="20"/>
          <w:shd w:val="clear" w:color="auto" w:fill="FFFFFF" w:themeFill="background1"/>
        </w:rPr>
        <w:t>(указать иные обязательства Подрядчика в рамках содействия привлеченным Заказчиком третьим лицам</w:t>
      </w:r>
    </w:p>
  </w:footnote>
  <w:footnote w:id="237">
    <w:p w14:paraId="5C14A953"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необходимости допускается указать, что графики выполнения субподрядных работ предварительно согласовываются с Заказчиком. </w:t>
      </w:r>
    </w:p>
  </w:footnote>
  <w:footnote w:id="238">
    <w:p w14:paraId="49327739" w14:textId="160D0B3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исполнение договора осуществляется на территории НПР и предполагает оказание медицинский услуг ООО «Корпоративный Центр Здоровья «Норникель» путем оказания содействия подрядчику Филиалом Компании/РОКС НН.</w:t>
      </w:r>
    </w:p>
  </w:footnote>
  <w:footnote w:id="239">
    <w:p w14:paraId="791C32A6" w14:textId="23E62C5E"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исполнение договора осуществляется на территории НПР и предполагает оказание медицинский услуг ООО «Корпоративный Центр Здоровья «Норникель» путем оказания содействия подрядчику Филиалом Компании/РОКС НН.</w:t>
      </w:r>
    </w:p>
  </w:footnote>
  <w:footnote w:id="240">
    <w:p w14:paraId="1FB0B85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Данный срок может быть изменен, но в любом случае должен быть больше, чем срок на ответ Подрядчику, установленный в следующем абзаце настоящего пункта.</w:t>
      </w:r>
    </w:p>
  </w:footnote>
  <w:footnote w:id="241">
    <w:p w14:paraId="274D8F2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Данный срок является разумным и может быть увеличен только в исключительных случаях. </w:t>
      </w:r>
    </w:p>
  </w:footnote>
  <w:footnote w:id="242">
    <w:p w14:paraId="79AC9F0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Если в составе Документации требуется разработка сметной документации. Требования к составлению сметной документации оформляются в виде отдельного приложения к Заданию в соответствии с условиями конкретного инвестиционного проекта капитального строительства; дополняются условиями необходимыми заказчику для текущего проекта.</w:t>
      </w:r>
    </w:p>
  </w:footnote>
  <w:footnote w:id="243">
    <w:p w14:paraId="21FAB9F1" w14:textId="66D6EB76" w:rsidR="00581C88" w:rsidRDefault="00581C88" w:rsidP="009D39E9">
      <w:pPr>
        <w:pStyle w:val="af7"/>
        <w:ind w:firstLine="0"/>
      </w:pPr>
      <w:r>
        <w:rPr>
          <w:rStyle w:val="ad"/>
        </w:rPr>
        <w:footnoteRef/>
      </w:r>
      <w:r>
        <w:t xml:space="preserve"> </w:t>
      </w:r>
      <w:r w:rsidRPr="00DD7155">
        <w:rPr>
          <w:rFonts w:ascii="Tahoma" w:hAnsi="Tahoma" w:cs="Tahoma"/>
          <w:i/>
          <w:sz w:val="20"/>
          <w:highlight w:val="lightGray"/>
        </w:rPr>
        <w:t>указать Вид Документации</w:t>
      </w:r>
    </w:p>
  </w:footnote>
  <w:footnote w:id="244">
    <w:p w14:paraId="56D057B8" w14:textId="77777777" w:rsidR="00581C88" w:rsidRDefault="00581C88" w:rsidP="009D39E9">
      <w:pPr>
        <w:pStyle w:val="af7"/>
        <w:ind w:firstLine="0"/>
      </w:pPr>
      <w:r w:rsidRPr="00244BA0">
        <w:rPr>
          <w:rFonts w:ascii="Tahoma" w:hAnsi="Tahoma" w:cs="Tahoma"/>
          <w:sz w:val="12"/>
          <w:szCs w:val="12"/>
        </w:rPr>
        <w:footnoteRef/>
      </w:r>
      <w:r w:rsidRPr="00244BA0">
        <w:rPr>
          <w:rFonts w:ascii="Tahoma" w:hAnsi="Tahoma" w:cs="Tahoma"/>
          <w:sz w:val="12"/>
          <w:szCs w:val="12"/>
        </w:rPr>
        <w:t xml:space="preserve"> Указывается формат передаваемой Документации</w:t>
      </w:r>
    </w:p>
  </w:footnote>
  <w:footnote w:id="245">
    <w:p w14:paraId="40865758" w14:textId="02F4F38D" w:rsidR="00581C88" w:rsidRPr="00F16DDB" w:rsidRDefault="00581C88" w:rsidP="00571715">
      <w:pPr>
        <w:pStyle w:val="af7"/>
        <w:ind w:firstLine="0"/>
        <w:rPr>
          <w:rFonts w:ascii="Tahoma" w:hAnsi="Tahoma" w:cs="Tahoma"/>
          <w:sz w:val="12"/>
          <w:szCs w:val="12"/>
        </w:rPr>
      </w:pPr>
      <w:r w:rsidRPr="00F16DDB">
        <w:rPr>
          <w:rStyle w:val="ad"/>
          <w:rFonts w:ascii="Tahoma" w:hAnsi="Tahoma" w:cs="Tahoma"/>
          <w:sz w:val="12"/>
          <w:szCs w:val="12"/>
        </w:rPr>
        <w:footnoteRef/>
      </w:r>
      <w:r w:rsidRPr="00F16DDB">
        <w:rPr>
          <w:rFonts w:ascii="Tahoma" w:hAnsi="Tahoma" w:cs="Tahoma"/>
          <w:sz w:val="12"/>
          <w:szCs w:val="12"/>
        </w:rPr>
        <w:t xml:space="preserve"> </w:t>
      </w:r>
      <w:r w:rsidRPr="000B6FD1">
        <w:rPr>
          <w:rFonts w:ascii="Tahoma" w:hAnsi="Tahoma" w:cs="Tahoma"/>
          <w:sz w:val="12"/>
          <w:szCs w:val="12"/>
        </w:rPr>
        <w:t>Указывается формат передаваемой Документации</w:t>
      </w:r>
      <w:r w:rsidRPr="001B3DF9" w:rsidDel="000B6FD1">
        <w:rPr>
          <w:rFonts w:ascii="Tahoma" w:hAnsi="Tahoma" w:cs="Tahoma"/>
          <w:sz w:val="12"/>
          <w:szCs w:val="12"/>
          <w:highlight w:val="lightGray"/>
        </w:rPr>
        <w:t xml:space="preserve"> </w:t>
      </w:r>
    </w:p>
  </w:footnote>
  <w:footnote w:id="246">
    <w:p w14:paraId="01448732" w14:textId="77777777" w:rsidR="00581C88" w:rsidRPr="00245BF7" w:rsidRDefault="00581C88" w:rsidP="00571715">
      <w:pPr>
        <w:pStyle w:val="af7"/>
        <w:ind w:firstLine="0"/>
        <w:rPr>
          <w:rFonts w:ascii="Tahoma" w:hAnsi="Tahoma" w:cs="Tahoma"/>
          <w:sz w:val="12"/>
          <w:szCs w:val="12"/>
        </w:rPr>
      </w:pPr>
      <w:r w:rsidRPr="00571715">
        <w:rPr>
          <w:rStyle w:val="ad"/>
          <w:rFonts w:ascii="Tahoma" w:hAnsi="Tahoma" w:cs="Tahoma"/>
          <w:sz w:val="12"/>
          <w:szCs w:val="12"/>
        </w:rPr>
        <w:footnoteRef/>
      </w:r>
      <w:r w:rsidRPr="00571715">
        <w:rPr>
          <w:rFonts w:ascii="Tahoma" w:hAnsi="Tahoma" w:cs="Tahoma"/>
          <w:sz w:val="12"/>
          <w:szCs w:val="12"/>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247">
    <w:p w14:paraId="30B5D083" w14:textId="77777777" w:rsidR="00581C88" w:rsidRDefault="00581C88" w:rsidP="000B6FD1">
      <w:pPr>
        <w:pStyle w:val="af7"/>
        <w:ind w:firstLine="0"/>
      </w:pPr>
      <w:r w:rsidRPr="000611AB">
        <w:rPr>
          <w:rFonts w:ascii="Tahoma" w:hAnsi="Tahoma" w:cs="Tahoma"/>
          <w:sz w:val="12"/>
          <w:szCs w:val="12"/>
          <w:vertAlign w:val="superscript"/>
        </w:rPr>
        <w:footnoteRef/>
      </w:r>
      <w:r w:rsidRPr="000611AB">
        <w:rPr>
          <w:rFonts w:ascii="Tahoma" w:hAnsi="Tahoma" w:cs="Tahoma"/>
          <w:sz w:val="12"/>
          <w:szCs w:val="12"/>
        </w:rPr>
        <w:t xml:space="preserve"> Указывается формат передаваемой Документации</w:t>
      </w:r>
    </w:p>
  </w:footnote>
  <w:footnote w:id="248">
    <w:p w14:paraId="3D03297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вариант исключается - предусмотреть гарантийное удержание до момента получения положительных экспертиз в разделе Обеспечение исполнения обязательств.</w:t>
      </w:r>
    </w:p>
  </w:footnote>
  <w:footnote w:id="249">
    <w:p w14:paraId="08E339A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применяется Акт КС-2 по форме приложения, которая содержит раздел «Возвратные МЦ заказчика»/ «Возвратные материалы, пригодные для дальнейшего использования, переданы заказчику:»/иного аналогичного содержания заменить по тексту раздела  «Акт формы НН.М-3.1» на «Акт формы № КС-2»</w:t>
      </w:r>
    </w:p>
  </w:footnote>
  <w:footnote w:id="250">
    <w:p w14:paraId="03D984B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применяется Акт КС-2 по форме приложения, которая содержит раздел «Возвратные МЦ заказчика»/ «Возвратные материалы, пригодные для дальнейшего использования, переданы заказчику:»/иного аналогичного содержания заменить по тексту раздела  «Акт формы НН.М-3.1» на «Акт формы № КС-2»</w:t>
      </w:r>
    </w:p>
  </w:footnote>
  <w:footnote w:id="251">
    <w:p w14:paraId="6F31231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необходимости указать отличный от указанного применимый номенклатурный справочник Компании/РОКС НН.</w:t>
      </w:r>
    </w:p>
  </w:footnote>
  <w:footnote w:id="252">
    <w:p w14:paraId="497951FE" w14:textId="77777777" w:rsidR="00581C88" w:rsidRPr="00245BF7" w:rsidRDefault="00581C88" w:rsidP="00EF04F1">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когда Оборудование Подрядчика принимается в составе выполненных работ по Актам формы №КС-2</w:t>
      </w:r>
    </w:p>
  </w:footnote>
  <w:footnote w:id="253">
    <w:p w14:paraId="4B1CB76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Абзац включается, если на давальческой основе оборудование Заказчика передается Подрядчику со складов ПЕСХ</w:t>
      </w:r>
    </w:p>
  </w:footnote>
  <w:footnote w:id="254">
    <w:p w14:paraId="14AEB18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Абзац включается, если на давальческой основе оборудование Заказчика передается Подрядчику со складов, отличных от ПЕСХ</w:t>
      </w:r>
    </w:p>
  </w:footnote>
  <w:footnote w:id="255">
    <w:p w14:paraId="54FDC42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Для случаев передачи со складов, отличных от ПЕСХ</w:t>
      </w:r>
    </w:p>
  </w:footnote>
  <w:footnote w:id="256">
    <w:p w14:paraId="265BD33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Абзац включается, если на давальческой основе оборудование Заказчика передается Подрядчику со складов ПЕСХ</w:t>
      </w:r>
    </w:p>
  </w:footnote>
  <w:footnote w:id="257">
    <w:p w14:paraId="0F132B9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исключается из договора, если мебель принимается в качестве Оборудования Подрядчика в составе выполненных работ по Актам формы №КС-2. </w:t>
      </w:r>
    </w:p>
  </w:footnote>
  <w:footnote w:id="258">
    <w:p w14:paraId="6D7C66B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осуществляется Заказчиком одновременно с приемкой Товара по количеству и комплектности</w:t>
      </w:r>
    </w:p>
  </w:footnote>
  <w:footnote w:id="259">
    <w:p w14:paraId="587D8E63"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по количеству и комплектности осуществляется Заказчиком не одновременно</w:t>
      </w:r>
    </w:p>
  </w:footnote>
  <w:footnote w:id="260">
    <w:p w14:paraId="63CC5B6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осуществляется Заказчиком одновременно с приемкой Товара по количеству и комплектности</w:t>
      </w:r>
    </w:p>
  </w:footnote>
  <w:footnote w:id="261">
    <w:p w14:paraId="31DA9C43"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Дополнить абзац, если приемка Товара по качеству, по количеству и комплектности осуществляется Заказчиком не одновременно</w:t>
      </w:r>
    </w:p>
  </w:footnote>
  <w:footnote w:id="262">
    <w:p w14:paraId="2AA9922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осуществляется Заказчиком одновременно с приемкой Товара по количеству и комплектности</w:t>
      </w:r>
    </w:p>
  </w:footnote>
  <w:footnote w:id="263">
    <w:p w14:paraId="4657C30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Дополнить абзац, если приемка Товара по качеству, по количеству и комплектности осуществляется Заказчиком не одновременно</w:t>
      </w:r>
    </w:p>
  </w:footnote>
  <w:footnote w:id="264">
    <w:p w14:paraId="2FE1782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по количеству и комплектности осуществляется Заказчиком не одновременно</w:t>
      </w:r>
    </w:p>
  </w:footnote>
  <w:footnote w:id="265">
    <w:p w14:paraId="3799E76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по количеству и комплектности осуществляется Заказчиком не одновременно</w:t>
      </w:r>
    </w:p>
  </w:footnote>
  <w:footnote w:id="266">
    <w:p w14:paraId="2650637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приемка Товара по качеству осуществляется Заказчиком одновременно с приемкой Товара по количеству и комплектности</w:t>
      </w:r>
    </w:p>
    <w:p w14:paraId="7505AE44" w14:textId="77777777" w:rsidR="00581C88" w:rsidRPr="00245BF7" w:rsidRDefault="00581C88" w:rsidP="00245BF7">
      <w:pPr>
        <w:pStyle w:val="af7"/>
        <w:ind w:hanging="1"/>
        <w:rPr>
          <w:rFonts w:ascii="Tahoma" w:hAnsi="Tahoma" w:cs="Tahoma"/>
          <w:sz w:val="12"/>
          <w:szCs w:val="12"/>
        </w:rPr>
      </w:pPr>
    </w:p>
  </w:footnote>
  <w:footnote w:id="267">
    <w:p w14:paraId="0AA42FE9"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поставка единицы Товара частями не допускается</w:t>
      </w:r>
    </w:p>
  </w:footnote>
  <w:footnote w:id="268">
    <w:p w14:paraId="57CEA25C" w14:textId="77777777" w:rsidR="00581C88" w:rsidRPr="00245BF7" w:rsidRDefault="00581C88" w:rsidP="00245BF7">
      <w:pPr>
        <w:tabs>
          <w:tab w:val="left" w:pos="1410"/>
        </w:tabs>
        <w:ind w:right="-150"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поставка единицы Товара частями допускается изложить пункт выше в следующей редакции.</w:t>
      </w:r>
    </w:p>
    <w:p w14:paraId="2D379468" w14:textId="77777777" w:rsidR="00581C88" w:rsidRPr="00245BF7" w:rsidRDefault="00581C88" w:rsidP="00245BF7">
      <w:pPr>
        <w:pStyle w:val="af7"/>
        <w:ind w:hanging="1"/>
        <w:rPr>
          <w:rFonts w:ascii="Tahoma" w:hAnsi="Tahoma" w:cs="Tahoma"/>
          <w:sz w:val="12"/>
          <w:szCs w:val="12"/>
        </w:rPr>
      </w:pPr>
    </w:p>
  </w:footnote>
  <w:footnote w:id="269">
    <w:p w14:paraId="5FF2E45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С ПЕСХ передача оборудования по НН.М-3.1</w:t>
      </w:r>
    </w:p>
  </w:footnote>
  <w:footnote w:id="270">
    <w:p w14:paraId="30352D1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Раздел изложен в одной из возможных редакций и корректируется при заключении каждого договора с учетом его особенностей</w:t>
      </w:r>
    </w:p>
  </w:footnote>
  <w:footnote w:id="271">
    <w:p w14:paraId="4FA9408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заполнении срока предоставления Программы проведения пусконаладочных работ необходимо учитывать срок необходимый для актуализации/детализации Детального КСГ.</w:t>
      </w:r>
    </w:p>
  </w:footnote>
  <w:footnote w:id="272">
    <w:p w14:paraId="6DF2A6DD" w14:textId="77777777" w:rsidR="00581C88" w:rsidRPr="00245BF7" w:rsidRDefault="00581C88" w:rsidP="00245BF7">
      <w:pPr>
        <w:pStyle w:val="af7"/>
        <w:ind w:hanging="1"/>
        <w:rPr>
          <w:rFonts w:ascii="Tahoma" w:hAnsi="Tahoma" w:cs="Tahoma"/>
          <w:sz w:val="12"/>
          <w:szCs w:val="12"/>
          <w:vertAlign w:val="superscript"/>
        </w:rPr>
      </w:pPr>
      <w:r w:rsidRPr="00245BF7">
        <w:rPr>
          <w:rStyle w:val="ad"/>
          <w:rFonts w:ascii="Tahoma" w:hAnsi="Tahoma" w:cs="Tahoma"/>
          <w:sz w:val="12"/>
          <w:szCs w:val="12"/>
        </w:rPr>
        <w:footnoteRef/>
      </w:r>
      <w:r w:rsidRPr="00245BF7">
        <w:rPr>
          <w:rFonts w:ascii="Tahoma" w:hAnsi="Tahoma" w:cs="Tahoma"/>
          <w:sz w:val="12"/>
          <w:szCs w:val="12"/>
        </w:rPr>
        <w:t xml:space="preserve"> Раздел изложен в одной из возможных редакций и корректируется при заключении каждого договора с учетом его особенностей в соответствии с требованиями локальных актов ПАО «ГМК «Норильский никель» и/или РОКС НН, законодательства РФ. </w:t>
      </w:r>
    </w:p>
  </w:footnote>
  <w:footnote w:id="273">
    <w:p w14:paraId="10F864C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Исключается, если полностью разработанная ПД/РД передается Подрядчику в составе Исходных данных.</w:t>
      </w:r>
    </w:p>
  </w:footnote>
  <w:footnote w:id="274">
    <w:p w14:paraId="418F4AE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Данный срок является разумным и может быть увеличен только в исключительных случаях. </w:t>
      </w:r>
    </w:p>
  </w:footnote>
  <w:footnote w:id="275">
    <w:p w14:paraId="4892D14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Для договоров, заключаемых по СД ПД, а также для случаев при разработке СД РД как заказчиком, так и подрядчиком по договору</w:t>
      </w:r>
    </w:p>
  </w:footnote>
  <w:footnote w:id="276">
    <w:p w14:paraId="43738AD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документация, разрабатываемая в целях реализации в процессе строительства решений, содержащихся в проектной документации на объект капитального строительства</w:t>
      </w:r>
    </w:p>
  </w:footnote>
  <w:footnote w:id="277">
    <w:p w14:paraId="42A2A2EA" w14:textId="77777777" w:rsidR="00581C88" w:rsidRPr="00245BF7" w:rsidRDefault="00581C88" w:rsidP="00245BF7">
      <w:pPr>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Кприведения – применяется сквозная нумерация к каждому последующему коэффициенту (например, Кприв.1; Кприв.2, Кприв.3 и т.д.)</w:t>
      </w:r>
    </w:p>
  </w:footnote>
  <w:footnote w:id="278">
    <w:p w14:paraId="51FA4F70" w14:textId="2D4CE839"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Пункты 16.7 и 16.9 включаются совместно. При включении в договор условий из п. 16.7 и 16.9, пункты 16.10 и 16.11 включению не подлежат.</w:t>
      </w:r>
    </w:p>
  </w:footnote>
  <w:footnote w:id="279">
    <w:p w14:paraId="7513AACC" w14:textId="0C57BECF"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Пункты 16.7 и 16.9 включаются совместно. При включении в договор условий из п. 16.7 и 16.9, пункты 16.10 и 16.11 включению не подлежат.</w:t>
      </w:r>
    </w:p>
  </w:footnote>
  <w:footnote w:id="280">
    <w:p w14:paraId="0B090926" w14:textId="08764BF5"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Аналогично сноске 90</w:t>
      </w:r>
    </w:p>
  </w:footnote>
  <w:footnote w:id="281">
    <w:p w14:paraId="42050332" w14:textId="77777777" w:rsidR="00581C88" w:rsidRPr="00245BF7" w:rsidDel="00984304"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Аналогично сноске 90</w:t>
      </w:r>
    </w:p>
  </w:footnote>
  <w:footnote w:id="282">
    <w:p w14:paraId="55586303" w14:textId="05285E67" w:rsidR="00581C88" w:rsidRPr="00245BF7" w:rsidRDefault="00581C88" w:rsidP="00245BF7">
      <w:pPr>
        <w:pStyle w:val="af7"/>
        <w:ind w:hanging="1"/>
        <w:rPr>
          <w:del w:id="257" w:author="Минская Мария Максимовна" w:date="2023-10-25T19:02:00Z"/>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То же, что и Методики определения нормативных затрат на проектные работы (НЗ).</w:t>
      </w:r>
    </w:p>
  </w:footnote>
  <w:footnote w:id="283">
    <w:p w14:paraId="45DE9F8F" w14:textId="77777777" w:rsidR="00581C88" w:rsidRPr="00245BF7" w:rsidRDefault="00581C88" w:rsidP="00245BF7">
      <w:pPr>
        <w:pStyle w:val="af5"/>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Условие включается при отсутствии возможности определения стоимости по Справочникам базовых цен на инженерные изыскания для строительства, Сборникам цен на КДНО</w:t>
      </w:r>
    </w:p>
  </w:footnote>
  <w:footnote w:id="284">
    <w:p w14:paraId="3ADB5FBA" w14:textId="11D47E0B"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наличии коэффициента приведения к договорной цене больше единицы, определяемый в п.3.2. Договора и Приложении «Сметная документация на работы по разработке Документации», не подлежит применению при определении стоимости дополнительных работ</w:t>
      </w:r>
    </w:p>
  </w:footnote>
  <w:footnote w:id="285">
    <w:p w14:paraId="0CF4432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Для внутригруппового контрагента (проектных и изыскательских организаций, входящих в Группу компаний «Норильский никель»)</w:t>
      </w:r>
    </w:p>
  </w:footnote>
  <w:footnote w:id="286">
    <w:p w14:paraId="61B80055" w14:textId="0AA4CF8B"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согласно условиям договора дополнительные работы, возникшие в связи с внесением заказчиком изменения в проектную, рабочую документацию подлежат приемке в счет резерва средств на «непредвиденные работы и затраты»</w:t>
      </w:r>
    </w:p>
  </w:footnote>
  <w:footnote w:id="287">
    <w:p w14:paraId="11C10E2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 включается, если принято решение о страховании Объекта за счет Заказчика в соответствии с порядком, определенным в Положении о страховании П ГК НН 104-001-2018 или в ином организационно-распорядительном документе, введенном вместо него в Компании/РОКС НН.</w:t>
      </w:r>
    </w:p>
  </w:footnote>
  <w:footnote w:id="288">
    <w:p w14:paraId="68FBE93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Цена Договора выражена в условных единицах, то «₽» заменяются на соответствующую валюту.</w:t>
      </w:r>
    </w:p>
  </w:footnote>
  <w:footnote w:id="289">
    <w:p w14:paraId="3649BA7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 включается, если принято решение о страховании Объекта за счет Заказчика в соответствии с порядком, определенным в Положении о страховании П ГК НН 104-001-2018 или в ином организационно-распорядительном документе, введенном вместо него в Компании/РОКС НН</w:t>
      </w:r>
    </w:p>
  </w:footnote>
  <w:footnote w:id="290">
    <w:p w14:paraId="5C2B7636" w14:textId="48CA3E11" w:rsidR="00581C88" w:rsidRDefault="00581C88">
      <w:pPr>
        <w:pStyle w:val="af7"/>
      </w:pPr>
      <w:r>
        <w:rPr>
          <w:rStyle w:val="ad"/>
        </w:rPr>
        <w:footnoteRef/>
      </w:r>
      <w:r>
        <w:t xml:space="preserve"> </w:t>
      </w:r>
      <w:r w:rsidRPr="00072CAD">
        <w:t>указать Вид Документации, для которой требуется экспертиза</w:t>
      </w:r>
    </w:p>
  </w:footnote>
  <w:footnote w:id="291">
    <w:p w14:paraId="2117FF41" w14:textId="7C2A6D91" w:rsidR="00581C88" w:rsidRDefault="00581C88">
      <w:pPr>
        <w:pStyle w:val="af7"/>
      </w:pPr>
      <w:r>
        <w:rPr>
          <w:rStyle w:val="ad"/>
        </w:rPr>
        <w:footnoteRef/>
      </w:r>
      <w:r>
        <w:t xml:space="preserve"> </w:t>
      </w:r>
      <w:r w:rsidRPr="00072CAD">
        <w:t>указать Вид Документации, разрабатываемой Частями, для которой требуется экспертиза</w:t>
      </w:r>
    </w:p>
  </w:footnote>
  <w:footnote w:id="292">
    <w:p w14:paraId="0FF91DA7" w14:textId="77777777" w:rsidR="00581C88" w:rsidRDefault="00581C88" w:rsidP="00E038BD">
      <w:pPr>
        <w:pStyle w:val="af7"/>
        <w:ind w:firstLine="0"/>
      </w:pPr>
      <w:r w:rsidRPr="00244BA0">
        <w:rPr>
          <w:rStyle w:val="ad"/>
          <w:sz w:val="12"/>
        </w:rPr>
        <w:footnoteRef/>
      </w:r>
      <w:r>
        <w:t xml:space="preserve"> </w:t>
      </w:r>
      <w:r w:rsidRPr="00244BA0">
        <w:rPr>
          <w:rFonts w:ascii="Tahoma" w:hAnsi="Tahoma" w:cs="Tahoma"/>
          <w:sz w:val="12"/>
          <w:szCs w:val="12"/>
        </w:rPr>
        <w:t>Включается в договоры со сторонними контрагентами. Если требуется более длительная приёмка, срок может быть увеличен.</w:t>
      </w:r>
    </w:p>
  </w:footnote>
  <w:footnote w:id="293">
    <w:p w14:paraId="62F3568C" w14:textId="77777777" w:rsidR="00581C88" w:rsidRPr="00244BA0" w:rsidRDefault="00581C88" w:rsidP="00E038BD">
      <w:pPr>
        <w:ind w:firstLine="0"/>
      </w:pPr>
      <w:r w:rsidRPr="00244BA0">
        <w:rPr>
          <w:rFonts w:ascii="Tahoma" w:hAnsi="Tahoma" w:cs="Tahoma"/>
          <w:sz w:val="12"/>
          <w:szCs w:val="12"/>
        </w:rPr>
        <w:footnoteRef/>
      </w:r>
      <w:r>
        <w:rPr>
          <w:rFonts w:ascii="Tahoma" w:hAnsi="Tahoma" w:cs="Tahoma"/>
          <w:sz w:val="12"/>
          <w:szCs w:val="12"/>
        </w:rPr>
        <w:t xml:space="preserve"> </w:t>
      </w:r>
      <w:r w:rsidRPr="00244BA0">
        <w:rPr>
          <w:rFonts w:ascii="Tahoma" w:hAnsi="Tahoma" w:cs="Tahoma"/>
          <w:sz w:val="12"/>
          <w:szCs w:val="12"/>
        </w:rPr>
        <w:t>Включается во внутригрупповые договоры</w:t>
      </w:r>
      <w:r>
        <w:rPr>
          <w:rFonts w:ascii="Tahoma" w:hAnsi="Tahoma" w:cs="Tahoma"/>
          <w:sz w:val="12"/>
          <w:szCs w:val="12"/>
        </w:rPr>
        <w:t>.</w:t>
      </w:r>
    </w:p>
  </w:footnote>
  <w:footnote w:id="294">
    <w:p w14:paraId="3B5C4552" w14:textId="77777777" w:rsidR="00581C88" w:rsidRDefault="00581C88" w:rsidP="00E038BD">
      <w:pPr>
        <w:pStyle w:val="af7"/>
        <w:ind w:firstLine="0"/>
      </w:pPr>
      <w:r w:rsidRPr="00244BA0">
        <w:rPr>
          <w:rFonts w:ascii="Tahoma" w:hAnsi="Tahoma" w:cs="Tahoma"/>
          <w:sz w:val="12"/>
          <w:szCs w:val="12"/>
          <w:vertAlign w:val="subscript"/>
        </w:rPr>
        <w:footnoteRef/>
      </w:r>
      <w:r w:rsidRPr="00244BA0">
        <w:rPr>
          <w:rFonts w:ascii="Tahoma" w:hAnsi="Tahoma" w:cs="Tahoma"/>
          <w:sz w:val="12"/>
          <w:szCs w:val="12"/>
        </w:rPr>
        <w:t xml:space="preserve"> Включается в договоры со сторонними контрагентами. Если требуется более длительная приёмка, срок может быть увеличен</w:t>
      </w:r>
      <w:r w:rsidRPr="00901459">
        <w:t>.</w:t>
      </w:r>
    </w:p>
  </w:footnote>
  <w:footnote w:id="295">
    <w:p w14:paraId="5DDC27AA" w14:textId="77777777" w:rsidR="00581C88" w:rsidRDefault="00581C88" w:rsidP="00E038BD">
      <w:pPr>
        <w:pStyle w:val="af7"/>
        <w:ind w:firstLine="0"/>
      </w:pPr>
      <w:r w:rsidRPr="00244BA0">
        <w:rPr>
          <w:rStyle w:val="ad"/>
          <w:rFonts w:ascii="Tahoma" w:hAnsi="Tahoma" w:cs="Tahoma"/>
          <w:sz w:val="12"/>
        </w:rPr>
        <w:footnoteRef/>
      </w:r>
      <w:r>
        <w:t xml:space="preserve"> </w:t>
      </w:r>
      <w:r w:rsidRPr="000611AB">
        <w:rPr>
          <w:rFonts w:ascii="Tahoma" w:hAnsi="Tahoma" w:cs="Tahoma"/>
          <w:sz w:val="12"/>
          <w:szCs w:val="12"/>
        </w:rPr>
        <w:t>Включается во внутригрупповые договоры</w:t>
      </w:r>
      <w:r>
        <w:rPr>
          <w:rFonts w:ascii="Tahoma" w:hAnsi="Tahoma" w:cs="Tahoma"/>
          <w:sz w:val="12"/>
          <w:szCs w:val="12"/>
        </w:rPr>
        <w:t>.</w:t>
      </w:r>
    </w:p>
  </w:footnote>
  <w:footnote w:id="296">
    <w:p w14:paraId="205E31D7" w14:textId="77777777" w:rsidR="00581C88" w:rsidRDefault="00581C88" w:rsidP="00E038BD">
      <w:pPr>
        <w:pStyle w:val="af7"/>
        <w:ind w:firstLine="0"/>
      </w:pPr>
      <w:r w:rsidRPr="000611AB">
        <w:rPr>
          <w:rFonts w:ascii="Tahoma" w:hAnsi="Tahoma" w:cs="Tahoma"/>
          <w:sz w:val="12"/>
          <w:szCs w:val="12"/>
          <w:vertAlign w:val="subscript"/>
        </w:rPr>
        <w:footnoteRef/>
      </w:r>
      <w:r w:rsidRPr="000611AB">
        <w:rPr>
          <w:rFonts w:ascii="Tahoma" w:hAnsi="Tahoma" w:cs="Tahoma"/>
          <w:sz w:val="12"/>
          <w:szCs w:val="12"/>
        </w:rPr>
        <w:t xml:space="preserve"> Включается в договоры со сторонними контрагентами. Если требуется более длительная приёмка, срок может быть увеличен</w:t>
      </w:r>
      <w:r w:rsidRPr="00901459">
        <w:t>.</w:t>
      </w:r>
    </w:p>
  </w:footnote>
  <w:footnote w:id="297">
    <w:p w14:paraId="58AACC5C" w14:textId="77777777" w:rsidR="00581C88" w:rsidRDefault="00581C88" w:rsidP="00E038BD">
      <w:pPr>
        <w:pStyle w:val="af7"/>
        <w:ind w:firstLine="0"/>
      </w:pPr>
      <w:r w:rsidRPr="000611AB">
        <w:rPr>
          <w:rStyle w:val="ad"/>
          <w:rFonts w:ascii="Tahoma" w:hAnsi="Tahoma" w:cs="Tahoma"/>
          <w:sz w:val="12"/>
        </w:rPr>
        <w:footnoteRef/>
      </w:r>
      <w:r>
        <w:t xml:space="preserve"> </w:t>
      </w:r>
      <w:r w:rsidRPr="000611AB">
        <w:rPr>
          <w:rFonts w:ascii="Tahoma" w:hAnsi="Tahoma" w:cs="Tahoma"/>
          <w:sz w:val="12"/>
          <w:szCs w:val="12"/>
        </w:rPr>
        <w:t>Включается во внутригрупповые договоры</w:t>
      </w:r>
      <w:r>
        <w:rPr>
          <w:rFonts w:ascii="Tahoma" w:hAnsi="Tahoma" w:cs="Tahoma"/>
          <w:sz w:val="12"/>
          <w:szCs w:val="12"/>
        </w:rPr>
        <w:t>.</w:t>
      </w:r>
    </w:p>
  </w:footnote>
  <w:footnote w:id="298">
    <w:p w14:paraId="03F308BA" w14:textId="2F2E2BC6"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акт сдачи-приемки работ подписывается после получения экспертного заключения</w:t>
      </w:r>
    </w:p>
  </w:footnote>
  <w:footnote w:id="299">
    <w:p w14:paraId="514A95D0" w14:textId="77777777" w:rsidR="00581C88" w:rsidRDefault="00581C88" w:rsidP="00CC6E76">
      <w:pPr>
        <w:pStyle w:val="af7"/>
        <w:ind w:firstLine="0"/>
      </w:pPr>
      <w:r w:rsidRPr="000611AB">
        <w:rPr>
          <w:rStyle w:val="ad"/>
          <w:sz w:val="12"/>
        </w:rPr>
        <w:footnoteRef/>
      </w:r>
      <w:r>
        <w:t xml:space="preserve"> </w:t>
      </w:r>
      <w:r w:rsidRPr="000611AB">
        <w:rPr>
          <w:rFonts w:ascii="Tahoma" w:hAnsi="Tahoma" w:cs="Tahoma"/>
          <w:sz w:val="12"/>
          <w:szCs w:val="12"/>
        </w:rPr>
        <w:t>Включается в договоры со сторонними контрагентами. Если требуется более длительная приёмка, срок может быть увеличен.</w:t>
      </w:r>
    </w:p>
  </w:footnote>
  <w:footnote w:id="300">
    <w:p w14:paraId="35623191" w14:textId="77777777" w:rsidR="00581C88" w:rsidRPr="000611AB" w:rsidRDefault="00581C88" w:rsidP="00CC6E76">
      <w:pPr>
        <w:ind w:firstLine="0"/>
      </w:pPr>
      <w:r w:rsidRPr="000611AB">
        <w:rPr>
          <w:rFonts w:ascii="Tahoma" w:hAnsi="Tahoma" w:cs="Tahoma"/>
          <w:sz w:val="12"/>
          <w:szCs w:val="12"/>
          <w:vertAlign w:val="superscript"/>
        </w:rPr>
        <w:footnoteRef/>
      </w:r>
      <w:r>
        <w:rPr>
          <w:rFonts w:ascii="Tahoma" w:hAnsi="Tahoma" w:cs="Tahoma"/>
          <w:sz w:val="12"/>
          <w:szCs w:val="12"/>
        </w:rPr>
        <w:t xml:space="preserve"> </w:t>
      </w:r>
      <w:r w:rsidRPr="000611AB">
        <w:rPr>
          <w:rFonts w:ascii="Tahoma" w:hAnsi="Tahoma" w:cs="Tahoma"/>
          <w:sz w:val="12"/>
          <w:szCs w:val="12"/>
        </w:rPr>
        <w:t>Включается во внутригрупповые договоры</w:t>
      </w:r>
      <w:r>
        <w:rPr>
          <w:rFonts w:ascii="Tahoma" w:hAnsi="Tahoma" w:cs="Tahoma"/>
          <w:sz w:val="12"/>
          <w:szCs w:val="12"/>
        </w:rPr>
        <w:t>.</w:t>
      </w:r>
    </w:p>
  </w:footnote>
  <w:footnote w:id="301">
    <w:p w14:paraId="7AC1028F" w14:textId="77777777" w:rsidR="00581C88" w:rsidRDefault="00581C88" w:rsidP="00F926FB">
      <w:pPr>
        <w:pStyle w:val="af7"/>
        <w:ind w:firstLine="0"/>
      </w:pPr>
      <w:r w:rsidRPr="000611AB">
        <w:rPr>
          <w:rFonts w:ascii="Tahoma" w:hAnsi="Tahoma" w:cs="Tahoma"/>
          <w:sz w:val="12"/>
          <w:szCs w:val="12"/>
          <w:vertAlign w:val="subscript"/>
        </w:rPr>
        <w:footnoteRef/>
      </w:r>
      <w:r w:rsidRPr="000611AB">
        <w:rPr>
          <w:rFonts w:ascii="Tahoma" w:hAnsi="Tahoma" w:cs="Tahoma"/>
          <w:sz w:val="12"/>
          <w:szCs w:val="12"/>
        </w:rPr>
        <w:t xml:space="preserve"> Включается в договоры со сторонними контрагентами. Если требуется более длительная приёмка, срок может быть увеличен</w:t>
      </w:r>
      <w:r w:rsidRPr="00901459">
        <w:t>.</w:t>
      </w:r>
    </w:p>
  </w:footnote>
  <w:footnote w:id="302">
    <w:p w14:paraId="598C2AC6" w14:textId="77777777" w:rsidR="00581C88" w:rsidRDefault="00581C88" w:rsidP="00F926FB">
      <w:pPr>
        <w:pStyle w:val="af7"/>
        <w:ind w:firstLine="0"/>
      </w:pPr>
      <w:r w:rsidRPr="000611AB">
        <w:rPr>
          <w:rStyle w:val="ad"/>
          <w:rFonts w:ascii="Tahoma" w:hAnsi="Tahoma" w:cs="Tahoma"/>
          <w:sz w:val="12"/>
        </w:rPr>
        <w:footnoteRef/>
      </w:r>
      <w:r>
        <w:t xml:space="preserve"> </w:t>
      </w:r>
      <w:r w:rsidRPr="000611AB">
        <w:rPr>
          <w:rFonts w:ascii="Tahoma" w:hAnsi="Tahoma" w:cs="Tahoma"/>
          <w:sz w:val="12"/>
          <w:szCs w:val="12"/>
        </w:rPr>
        <w:t>Включается во внутригрупповые договоры</w:t>
      </w:r>
      <w:r>
        <w:rPr>
          <w:rFonts w:ascii="Tahoma" w:hAnsi="Tahoma" w:cs="Tahoma"/>
          <w:sz w:val="12"/>
          <w:szCs w:val="12"/>
        </w:rPr>
        <w:t>.</w:t>
      </w:r>
    </w:p>
  </w:footnote>
  <w:footnote w:id="303">
    <w:p w14:paraId="5053A96E" w14:textId="77777777" w:rsidR="00581C88" w:rsidRDefault="00581C88" w:rsidP="00FA798E">
      <w:pPr>
        <w:pStyle w:val="af7"/>
        <w:ind w:firstLine="0"/>
      </w:pPr>
      <w:r w:rsidRPr="000611AB">
        <w:rPr>
          <w:rFonts w:ascii="Tahoma" w:hAnsi="Tahoma" w:cs="Tahoma"/>
          <w:sz w:val="12"/>
          <w:szCs w:val="12"/>
          <w:vertAlign w:val="subscript"/>
        </w:rPr>
        <w:footnoteRef/>
      </w:r>
      <w:r w:rsidRPr="000611AB">
        <w:rPr>
          <w:rFonts w:ascii="Tahoma" w:hAnsi="Tahoma" w:cs="Tahoma"/>
          <w:sz w:val="12"/>
          <w:szCs w:val="12"/>
        </w:rPr>
        <w:t xml:space="preserve"> Включается в договоры со сторонними контрагентами. Если требуется более длительная приёмка, срок может быть увеличен</w:t>
      </w:r>
      <w:r w:rsidRPr="00901459">
        <w:t>.</w:t>
      </w:r>
    </w:p>
  </w:footnote>
  <w:footnote w:id="304">
    <w:p w14:paraId="3497C691" w14:textId="77777777" w:rsidR="00581C88" w:rsidRDefault="00581C88" w:rsidP="00FA798E">
      <w:pPr>
        <w:pStyle w:val="af7"/>
        <w:ind w:firstLine="0"/>
      </w:pPr>
      <w:r w:rsidRPr="000611AB">
        <w:rPr>
          <w:rStyle w:val="ad"/>
          <w:rFonts w:ascii="Tahoma" w:hAnsi="Tahoma" w:cs="Tahoma"/>
          <w:sz w:val="12"/>
        </w:rPr>
        <w:footnoteRef/>
      </w:r>
      <w:r>
        <w:t xml:space="preserve"> </w:t>
      </w:r>
      <w:r w:rsidRPr="000611AB">
        <w:rPr>
          <w:rFonts w:ascii="Tahoma" w:hAnsi="Tahoma" w:cs="Tahoma"/>
          <w:sz w:val="12"/>
          <w:szCs w:val="12"/>
        </w:rPr>
        <w:t>Включается во внутригрупповые договоры</w:t>
      </w:r>
      <w:r>
        <w:rPr>
          <w:rFonts w:ascii="Tahoma" w:hAnsi="Tahoma" w:cs="Tahoma"/>
          <w:sz w:val="12"/>
          <w:szCs w:val="12"/>
        </w:rPr>
        <w:t>.</w:t>
      </w:r>
    </w:p>
  </w:footnote>
  <w:footnote w:id="305">
    <w:p w14:paraId="5A79CD73" w14:textId="6FC9EB81" w:rsidR="00581C88" w:rsidRPr="001237FB" w:rsidRDefault="00581C88" w:rsidP="001237FB">
      <w:pPr>
        <w:pStyle w:val="af7"/>
        <w:ind w:firstLine="0"/>
        <w:rPr>
          <w:szCs w:val="16"/>
        </w:rPr>
      </w:pPr>
      <w:r w:rsidRPr="00F16DDB">
        <w:rPr>
          <w:rStyle w:val="ad"/>
          <w:sz w:val="16"/>
          <w:szCs w:val="16"/>
        </w:rPr>
        <w:footnoteRef/>
      </w:r>
      <w:r w:rsidRPr="00421920">
        <w:rPr>
          <w:szCs w:val="16"/>
        </w:rPr>
        <w:t xml:space="preserve"> </w:t>
      </w:r>
      <w:r w:rsidRPr="001237FB">
        <w:rPr>
          <w:szCs w:val="16"/>
        </w:rPr>
        <w:t>Включается, если Договор распространяется на отношения, возникшие до его подписания.</w:t>
      </w:r>
    </w:p>
  </w:footnote>
  <w:footnote w:id="306">
    <w:p w14:paraId="0748E3A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терминах выбран вариант 1.</w:t>
      </w:r>
    </w:p>
  </w:footnote>
  <w:footnote w:id="307">
    <w:p w14:paraId="12521F8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терминах выбран вариант 2 и Договор заключен не в декабре.</w:t>
      </w:r>
    </w:p>
  </w:footnote>
  <w:footnote w:id="308">
    <w:p w14:paraId="7390A88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 терминах выбран вариант 2 и Договор заключен в декабре.</w:t>
      </w:r>
    </w:p>
  </w:footnote>
  <w:footnote w:id="309">
    <w:p w14:paraId="401A41EE" w14:textId="46407240"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включается пункт 20.2.4 ТФД.</w:t>
      </w:r>
    </w:p>
  </w:footnote>
  <w:footnote w:id="310">
    <w:p w14:paraId="378D077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11">
    <w:p w14:paraId="578E7856"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312">
    <w:p w14:paraId="3863E01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13">
    <w:p w14:paraId="76833AF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314">
    <w:p w14:paraId="4CE8AB42" w14:textId="0256487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обеспечении МТР силами подрядчика в полном объеме (отсутствие давальческих материалов и Товара)</w:t>
      </w:r>
    </w:p>
  </w:footnote>
  <w:footnote w:id="315">
    <w:p w14:paraId="3BC51D9A" w14:textId="0F9BEDEF"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Исключить, если включается п. 20.2.3 ТФД </w:t>
      </w:r>
    </w:p>
  </w:footnote>
  <w:footnote w:id="316">
    <w:p w14:paraId="707CA85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17">
    <w:p w14:paraId="2DDF53C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318">
    <w:p w14:paraId="1CB0910F"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319">
    <w:p w14:paraId="79522A6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0">
    <w:p w14:paraId="348BE14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321">
    <w:p w14:paraId="6032934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2">
    <w:p w14:paraId="71208F6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сумма фактически понесенных ПКЗ является частью стоимости работ и включается в Акт формы № КС-2</w:t>
      </w:r>
    </w:p>
  </w:footnote>
  <w:footnote w:id="323">
    <w:p w14:paraId="5B3DAFFC"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Включить условие, если ПКЗ принимаются по Сводной справке о фактически понесенных компенсируемых затратах</w:t>
      </w:r>
    </w:p>
  </w:footnote>
  <w:footnote w:id="324">
    <w:p w14:paraId="0F49ECF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5">
    <w:p w14:paraId="22152444"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6">
    <w:p w14:paraId="201CF85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7">
    <w:p w14:paraId="126F8E2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28">
    <w:p w14:paraId="4F8FEC4A"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Пункт 19.4.1 включается при </w:t>
      </w:r>
      <w:r w:rsidRPr="00245BF7">
        <w:rPr>
          <w:rFonts w:ascii="Tahoma" w:hAnsi="Tahoma" w:cs="Tahoma"/>
          <w:sz w:val="12"/>
          <w:szCs w:val="12"/>
          <w:lang w:bidi="ru-RU"/>
        </w:rPr>
        <w:t xml:space="preserve">невозможности подписания сторонами оригиналов </w:t>
      </w:r>
      <w:r w:rsidRPr="00245BF7">
        <w:rPr>
          <w:rFonts w:ascii="Tahoma" w:hAnsi="Tahoma" w:cs="Tahoma"/>
          <w:sz w:val="12"/>
          <w:szCs w:val="12"/>
        </w:rPr>
        <w:t xml:space="preserve">ПУД </w:t>
      </w:r>
      <w:r w:rsidRPr="00245BF7">
        <w:rPr>
          <w:rFonts w:ascii="Tahoma" w:hAnsi="Tahoma" w:cs="Tahoma"/>
          <w:sz w:val="12"/>
          <w:szCs w:val="12"/>
          <w:lang w:bidi="ru-RU"/>
        </w:rPr>
        <w:t>в срок до 2 числа месяца, следующего за месяцем выполнения работ</w:t>
      </w:r>
    </w:p>
  </w:footnote>
  <w:footnote w:id="329">
    <w:p w14:paraId="5CAC32C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30">
    <w:p w14:paraId="5524A4E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МТР Заказчика, использованные в отчетном периоде включают материалы.</w:t>
      </w:r>
    </w:p>
  </w:footnote>
  <w:footnote w:id="331">
    <w:p w14:paraId="79D71CFD"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выполнение работ начато до даты заключения Договора и договор имеет ретроспективное распространение</w:t>
      </w:r>
    </w:p>
  </w:footnote>
  <w:footnote w:id="332">
    <w:p w14:paraId="22D7ADF5"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Итоговый результат работ - введенный в эксплуатацию объект и сторонами подписывается акт приемки законченного строительством объекта</w:t>
      </w:r>
    </w:p>
  </w:footnote>
  <w:footnote w:id="333">
    <w:p w14:paraId="4C80056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Рекомендуется не менее 5 лет либо больший срок</w:t>
      </w:r>
    </w:p>
  </w:footnote>
  <w:footnote w:id="334">
    <w:p w14:paraId="665C250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Выбрать один из предложенных вариантов.</w:t>
      </w:r>
    </w:p>
  </w:footnote>
  <w:footnote w:id="335">
    <w:p w14:paraId="78061506" w14:textId="2320D166" w:rsidR="00581C88" w:rsidRPr="00245BF7" w:rsidRDefault="00581C88" w:rsidP="00245BF7">
      <w:pPr>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Включать </w:t>
      </w:r>
      <w:r w:rsidRPr="00F16DDB">
        <w:rPr>
          <w:rFonts w:ascii="Tahoma" w:hAnsi="Tahoma" w:cs="Tahoma"/>
          <w:sz w:val="12"/>
          <w:szCs w:val="12"/>
        </w:rPr>
        <w:t xml:space="preserve"> если в договор</w:t>
      </w:r>
      <w:r>
        <w:rPr>
          <w:rFonts w:ascii="Tahoma" w:hAnsi="Tahoma" w:cs="Tahoma"/>
          <w:sz w:val="12"/>
          <w:szCs w:val="12"/>
        </w:rPr>
        <w:t>е</w:t>
      </w:r>
      <w:r w:rsidRPr="00F16DDB">
        <w:rPr>
          <w:rFonts w:ascii="Tahoma" w:hAnsi="Tahoma" w:cs="Tahoma"/>
          <w:sz w:val="12"/>
          <w:szCs w:val="12"/>
        </w:rPr>
        <w:t xml:space="preserve"> два и более</w:t>
      </w:r>
      <w:r w:rsidRPr="00245BF7">
        <w:rPr>
          <w:rFonts w:ascii="Tahoma" w:hAnsi="Tahoma" w:cs="Tahoma"/>
          <w:sz w:val="12"/>
          <w:szCs w:val="12"/>
        </w:rPr>
        <w:t xml:space="preserve"> Объект</w:t>
      </w:r>
      <w:r>
        <w:rPr>
          <w:rFonts w:ascii="Tahoma" w:hAnsi="Tahoma" w:cs="Tahoma"/>
          <w:sz w:val="12"/>
          <w:szCs w:val="12"/>
        </w:rPr>
        <w:t>а</w:t>
      </w:r>
      <w:r w:rsidRPr="00DE4D78">
        <w:rPr>
          <w:rFonts w:ascii="Tahoma" w:hAnsi="Tahoma" w:cs="Tahoma"/>
          <w:sz w:val="12"/>
          <w:szCs w:val="12"/>
        </w:rPr>
        <w:t>/</w:t>
      </w:r>
      <w:r w:rsidRPr="00F16DDB">
        <w:rPr>
          <w:rFonts w:ascii="Tahoma" w:hAnsi="Tahoma" w:cs="Tahoma"/>
          <w:sz w:val="12"/>
          <w:szCs w:val="12"/>
        </w:rPr>
        <w:t xml:space="preserve"> </w:t>
      </w:r>
      <w:r>
        <w:rPr>
          <w:rFonts w:ascii="Tahoma" w:hAnsi="Tahoma" w:cs="Tahoma"/>
          <w:sz w:val="12"/>
          <w:szCs w:val="12"/>
        </w:rPr>
        <w:t>Этапа/ПК/Титульных объекта</w:t>
      </w:r>
    </w:p>
    <w:p w14:paraId="1C6174F4" w14:textId="77777777" w:rsidR="00581C88" w:rsidRPr="00245BF7" w:rsidRDefault="00581C88" w:rsidP="00245BF7">
      <w:pPr>
        <w:pStyle w:val="af7"/>
        <w:ind w:hanging="1"/>
        <w:rPr>
          <w:rFonts w:ascii="Tahoma" w:hAnsi="Tahoma" w:cs="Tahoma"/>
          <w:sz w:val="12"/>
          <w:szCs w:val="12"/>
        </w:rPr>
      </w:pPr>
    </w:p>
  </w:footnote>
  <w:footnote w:id="336">
    <w:p w14:paraId="7697826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включении условий о коммерческом кредите в действующие Договора необходимо учитывать размер ранее согласованных Сторонами неустоек за нарушение Заказчиком сроков оплаты. </w:t>
      </w:r>
    </w:p>
  </w:footnote>
  <w:footnote w:id="337">
    <w:p w14:paraId="216B46B2"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При включении условий о коммерческом кредите в действующие Договора необходимо учитывать размер ранее согласованных Сторонами неустоек за нарушение Заказчиком сроков оплаты.</w:t>
      </w:r>
    </w:p>
  </w:footnote>
  <w:footnote w:id="338">
    <w:p w14:paraId="7B699F22" w14:textId="77777777" w:rsidR="00581C88" w:rsidRPr="00A50DD4" w:rsidRDefault="00581C88" w:rsidP="00245BF7">
      <w:pPr>
        <w:pStyle w:val="af7"/>
        <w:ind w:hanging="1"/>
        <w:rPr>
          <w:rFonts w:ascii="Tahoma" w:hAnsi="Tahoma" w:cs="Tahoma"/>
          <w:sz w:val="12"/>
          <w:szCs w:val="12"/>
        </w:rPr>
      </w:pPr>
      <w:r w:rsidRPr="00A50DD4">
        <w:rPr>
          <w:rStyle w:val="ad"/>
          <w:rFonts w:ascii="Tahoma" w:hAnsi="Tahoma" w:cs="Tahoma"/>
          <w:sz w:val="12"/>
          <w:szCs w:val="12"/>
        </w:rPr>
        <w:footnoteRef/>
      </w:r>
      <w:r w:rsidRPr="00A50DD4">
        <w:rPr>
          <w:rFonts w:ascii="Tahoma" w:hAnsi="Tahoma" w:cs="Tahoma"/>
          <w:sz w:val="12"/>
          <w:szCs w:val="12"/>
        </w:rPr>
        <w:t xml:space="preserve"> Указывается арбитражный суд по месту нахождения Компании / РОКС НН.</w:t>
      </w:r>
    </w:p>
  </w:footnote>
  <w:footnote w:id="339">
    <w:p w14:paraId="4961325D" w14:textId="1F9B5F5F" w:rsidR="00581C88" w:rsidRPr="00F16DDB" w:rsidRDefault="00581C88" w:rsidP="00A50DD4">
      <w:pPr>
        <w:pStyle w:val="af7"/>
        <w:ind w:firstLine="0"/>
        <w:rPr>
          <w:rFonts w:ascii="Tahoma" w:hAnsi="Tahoma" w:cs="Tahoma"/>
          <w:sz w:val="12"/>
          <w:szCs w:val="12"/>
        </w:rPr>
      </w:pPr>
      <w:r w:rsidRPr="00F16DDB">
        <w:rPr>
          <w:rStyle w:val="ad"/>
          <w:rFonts w:ascii="Tahoma" w:hAnsi="Tahoma" w:cs="Tahoma"/>
          <w:sz w:val="12"/>
          <w:szCs w:val="12"/>
        </w:rPr>
        <w:footnoteRef/>
      </w:r>
      <w:r w:rsidRPr="00F16DDB">
        <w:rPr>
          <w:rFonts w:ascii="Tahoma" w:hAnsi="Tahoma" w:cs="Tahoma"/>
          <w:sz w:val="12"/>
          <w:szCs w:val="12"/>
        </w:rPr>
        <w:t xml:space="preserve"> Указать реквизиты договора: дата и номер;</w:t>
      </w:r>
    </w:p>
  </w:footnote>
  <w:footnote w:id="340">
    <w:p w14:paraId="64E2E685" w14:textId="23E3CCDB" w:rsidR="00581C88" w:rsidRDefault="00581C88" w:rsidP="00A50DD4">
      <w:pPr>
        <w:pStyle w:val="af7"/>
        <w:ind w:firstLine="0"/>
      </w:pPr>
      <w:r w:rsidRPr="00F16DDB">
        <w:rPr>
          <w:rStyle w:val="ad"/>
          <w:rFonts w:ascii="Tahoma" w:hAnsi="Tahoma" w:cs="Tahoma"/>
          <w:sz w:val="12"/>
          <w:szCs w:val="12"/>
        </w:rPr>
        <w:footnoteRef/>
      </w:r>
      <w:r w:rsidRPr="00F16DDB">
        <w:rPr>
          <w:rFonts w:ascii="Tahoma" w:hAnsi="Tahoma" w:cs="Tahoma"/>
          <w:sz w:val="12"/>
          <w:szCs w:val="12"/>
        </w:rPr>
        <w:t xml:space="preserve"> Включается, если договор заключается взамен расторгнутой/ планируемой к расторжению из-за неисполнения или ненадлежащего исполнения контрагентом сделки. В приложениях, устанавливающих объем и срок, должны быть отдельно выделены передаваемые объемы со сроками по расторгнутому / планируемому к расторжению договору, взамен которого заключается настоящий Договор</w:t>
      </w:r>
    </w:p>
  </w:footnote>
  <w:footnote w:id="341">
    <w:p w14:paraId="1E0ACF1E"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Используется,</w:t>
      </w:r>
      <w:r w:rsidRPr="00245BF7">
        <w:rPr>
          <w:rFonts w:ascii="Tahoma" w:hAnsi="Tahoma" w:cs="Tahoma"/>
          <w:b/>
          <w:sz w:val="12"/>
          <w:szCs w:val="12"/>
        </w:rPr>
        <w:t xml:space="preserve"> </w:t>
      </w:r>
      <w:r w:rsidRPr="00245BF7">
        <w:rPr>
          <w:rFonts w:ascii="Tahoma" w:hAnsi="Tahoma" w:cs="Tahoma"/>
          <w:sz w:val="12"/>
          <w:szCs w:val="12"/>
        </w:rPr>
        <w:t>если результатом договора является выполнение объема работ, который не приводит к окончанию строительства и необходимости сдачи-приемки завершенного строительством объекта капитального строительства по Акту по форме НН.КС-11.1/НН.КС-14.</w:t>
      </w:r>
    </w:p>
  </w:footnote>
  <w:footnote w:id="342">
    <w:p w14:paraId="22330102" w14:textId="1FC49E24" w:rsidR="00581C88" w:rsidRPr="00245BF7" w:rsidRDefault="00581C88" w:rsidP="00245BF7">
      <w:pPr>
        <w:pStyle w:val="af7"/>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при наличии </w:t>
      </w:r>
      <w:r w:rsidRPr="00245BF7">
        <w:rPr>
          <w:rFonts w:ascii="Tahoma" w:hAnsi="Tahoma" w:cs="Tahoma"/>
          <w:sz w:val="12"/>
          <w:szCs w:val="12"/>
          <w:highlight w:val="blue"/>
        </w:rPr>
        <w:t>Давальческих МТР Заказчика</w:t>
      </w:r>
      <w:r w:rsidRPr="00245BF7">
        <w:rPr>
          <w:rFonts w:ascii="Tahoma" w:hAnsi="Tahoma" w:cs="Tahoma"/>
          <w:sz w:val="12"/>
          <w:szCs w:val="12"/>
        </w:rPr>
        <w:t xml:space="preserve"> </w:t>
      </w:r>
      <w:r w:rsidRPr="00245BF7">
        <w:rPr>
          <w:rFonts w:ascii="Tahoma" w:hAnsi="Tahoma" w:cs="Tahoma"/>
          <w:sz w:val="12"/>
          <w:szCs w:val="12"/>
          <w:highlight w:val="red"/>
        </w:rPr>
        <w:t xml:space="preserve">/ </w:t>
      </w:r>
      <w:r w:rsidRPr="00245BF7">
        <w:rPr>
          <w:rFonts w:ascii="Tahoma" w:hAnsi="Tahoma" w:cs="Tahoma"/>
          <w:i/>
          <w:sz w:val="12"/>
          <w:szCs w:val="12"/>
          <w:highlight w:val="red"/>
        </w:rPr>
        <w:t>Поставки Подрядчика по Товарной накладной НН.ТОРГ-12.1</w:t>
      </w:r>
    </w:p>
  </w:footnote>
  <w:footnote w:id="343">
    <w:p w14:paraId="1FB87DCE" w14:textId="6477A2D9"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Приложении «Акт о приемке выполненных работ» представлен один из вариантов формы Акта КС-2, форма Акта КС-2, подлежащая включению в конкретный договор, определяется заказчиком с учетом условий определения стоимости работ, программного обеспечения, в которой формируется Акт КС-2 и иной специфики исполнения договора. </w:t>
      </w:r>
    </w:p>
  </w:footnote>
  <w:footnote w:id="344">
    <w:p w14:paraId="03BEFB64" w14:textId="5CAF4868"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Форма НН.КС-14.1 оформляется с участием  Приемочной комиссией, то есть с привлечением лиц помимо Подрядчика и Заказчика. </w:t>
      </w:r>
    </w:p>
  </w:footnote>
  <w:footnote w:id="345">
    <w:p w14:paraId="18182CC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Условия применения указаны в п. 1.3 Общих условий договоров. Если УПД оформляется со статусом «1» и </w:t>
      </w:r>
    </w:p>
    <w:p w14:paraId="3E845B9C" w14:textId="44830FB0"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счет-фактура не выставляется, то в разделах «Порядок-расчетов», «Сдача-приемка» исключить упоминание счет-фактуры.</w:t>
      </w:r>
    </w:p>
  </w:footnote>
  <w:footnote w:id="346">
    <w:p w14:paraId="04FCACAD" w14:textId="1255E4F7" w:rsidR="00581C88" w:rsidRPr="00245BF7" w:rsidRDefault="00581C88" w:rsidP="00245BF7">
      <w:pPr>
        <w:pStyle w:val="af5"/>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 Сводный реестр ПИР формируется при следующих условиях, в т.ч., но не ограничиваясь:</w:t>
      </w:r>
    </w:p>
    <w:p w14:paraId="6C790FA8" w14:textId="77777777" w:rsidR="00581C88" w:rsidRPr="00245BF7" w:rsidRDefault="00581C88" w:rsidP="00245BF7">
      <w:pPr>
        <w:pStyle w:val="af5"/>
        <w:ind w:hanging="1"/>
        <w:rPr>
          <w:rFonts w:ascii="Tahoma" w:hAnsi="Tahoma" w:cs="Tahoma"/>
          <w:sz w:val="12"/>
          <w:szCs w:val="12"/>
        </w:rPr>
      </w:pPr>
      <w:r w:rsidRPr="00245BF7">
        <w:rPr>
          <w:rFonts w:ascii="Tahoma" w:hAnsi="Tahoma" w:cs="Tahoma"/>
          <w:sz w:val="12"/>
          <w:szCs w:val="12"/>
        </w:rPr>
        <w:t>- наличие более трех видов Документации,</w:t>
      </w:r>
    </w:p>
    <w:p w14:paraId="7B5AA3AD" w14:textId="77777777" w:rsidR="00581C88" w:rsidRPr="00245BF7" w:rsidRDefault="00581C88" w:rsidP="00245BF7">
      <w:pPr>
        <w:pStyle w:val="af5"/>
        <w:ind w:hanging="1"/>
        <w:rPr>
          <w:rFonts w:ascii="Tahoma" w:hAnsi="Tahoma" w:cs="Tahoma"/>
          <w:sz w:val="12"/>
          <w:szCs w:val="12"/>
        </w:rPr>
      </w:pPr>
      <w:r w:rsidRPr="00245BF7">
        <w:rPr>
          <w:rFonts w:ascii="Tahoma" w:hAnsi="Tahoma" w:cs="Tahoma"/>
          <w:sz w:val="12"/>
          <w:szCs w:val="12"/>
        </w:rPr>
        <w:t>- наличие Частей Документации,</w:t>
      </w:r>
    </w:p>
    <w:p w14:paraId="77111488" w14:textId="5F462998"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 в Календарном плане проектных работ разделение одного из видов Документации на несколько этапов работ.</w:t>
      </w:r>
    </w:p>
  </w:footnote>
  <w:footnote w:id="347">
    <w:p w14:paraId="50BEDD9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 случае если создаются титульные ВЗиС, подлежащие передаче Заказчику, в качестве отдельных законченных строительством объектов, в договоре должен быть определен порядок передачи таких объектов. </w:t>
      </w:r>
    </w:p>
  </w:footnote>
  <w:footnote w:id="348">
    <w:p w14:paraId="050B760F" w14:textId="10211CE0"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w:t>
      </w:r>
      <w:r w:rsidRPr="00245BF7">
        <w:rPr>
          <w:rFonts w:ascii="Tahoma" w:hAnsi="Tahoma" w:cs="Tahoma"/>
          <w:iCs/>
          <w:sz w:val="12"/>
          <w:szCs w:val="12"/>
        </w:rPr>
        <w:t>Формулировку термина и требования к БИ необходимо определить в отношении конкретного проекта, предусмотреть требования в Задании</w:t>
      </w:r>
    </w:p>
  </w:footnote>
  <w:footnote w:id="349">
    <w:p w14:paraId="432D43E5" w14:textId="10F18F74"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w:t>
      </w:r>
      <w:r w:rsidRPr="00245BF7">
        <w:rPr>
          <w:rFonts w:ascii="Tahoma" w:hAnsi="Tahoma" w:cs="Tahoma"/>
          <w:iCs/>
          <w:sz w:val="12"/>
          <w:szCs w:val="12"/>
        </w:rPr>
        <w:t>Формулировку термина и требования к ДИ необходимо определить в отношении конкретного проекта, предусмотреть требования в Задании.</w:t>
      </w:r>
    </w:p>
  </w:footnote>
  <w:footnote w:id="350">
    <w:p w14:paraId="64B5EB51"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Часть Документации должна определяться из структуры документации (раздел, подраздел, глава и т.д.) и предполагать определенный объем работ и являться частью объема самой документации, который возможно принять. Не могут быть частью Документации произвольно выделенные части, например, командировки, организационные собрания/совещания и т.д.</w:t>
      </w:r>
    </w:p>
  </w:footnote>
  <w:footnote w:id="351">
    <w:p w14:paraId="6B5D3B35" w14:textId="7C1D79AB" w:rsidR="00581C88" w:rsidRPr="00245BF7" w:rsidRDefault="00581C88" w:rsidP="00245BF7">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по договору осуществляется строительство/ реконструкция объекта капитального строительства, их частей/ капитальный ремонт</w:t>
      </w:r>
    </w:p>
  </w:footnote>
  <w:footnote w:id="352">
    <w:p w14:paraId="40DD9E5D" w14:textId="47A7F25E" w:rsidR="00581C88" w:rsidRPr="00245BF7" w:rsidRDefault="00581C88" w:rsidP="00245BF7">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по договору осуществляется строительство/ реконструкция объекта капитального строительства, их частей/капитальный ремонт</w:t>
      </w:r>
    </w:p>
  </w:footnote>
  <w:footnote w:id="353">
    <w:p w14:paraId="45485894" w14:textId="6FB3210A"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Fonts w:ascii="Tahoma" w:hAnsi="Tahoma" w:cs="Tahoma"/>
          <w:sz w:val="12"/>
          <w:szCs w:val="12"/>
        </w:rPr>
        <w:t>Термин «Объект» излагается в зависимости от фактического предмета строительства. В термине «Объект» нужно уточнить соотношение с терминами «Пусковой комплекс», «Этап», титульный объект, указать наименование и инвентарные номера реконструируемых/модернизируемых/технически перевооружаемых объектов основных средств, наименование и инвентарные номера демонтируемых объектов основных средств.</w:t>
      </w:r>
    </w:p>
  </w:footnote>
  <w:footnote w:id="354">
    <w:p w14:paraId="30F907BA" w14:textId="490144E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для модернизации, реконструкции, тех. перевооружения</w:t>
      </w:r>
    </w:p>
  </w:footnote>
  <w:footnote w:id="355">
    <w:p w14:paraId="6AAD65DB"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для модернизации, реконструкции, тех. перевооружения</w:t>
      </w:r>
    </w:p>
  </w:footnote>
  <w:footnote w:id="356">
    <w:p w14:paraId="0B9B5870"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Указать для модернизации, реконструкции, тех. перевооружения</w:t>
      </w:r>
    </w:p>
  </w:footnote>
  <w:footnote w:id="357">
    <w:p w14:paraId="037AF45F" w14:textId="77777777" w:rsidR="00581C88" w:rsidRPr="00EF04F1" w:rsidRDefault="00581C88" w:rsidP="00EF04F1">
      <w:pPr>
        <w:pStyle w:val="af7"/>
        <w:ind w:hanging="1"/>
        <w:rPr>
          <w:rFonts w:ascii="Tahoma" w:hAnsi="Tahoma" w:cs="Tahoma"/>
          <w:sz w:val="12"/>
          <w:szCs w:val="12"/>
        </w:rPr>
      </w:pPr>
      <w:r w:rsidRPr="00EF04F1">
        <w:rPr>
          <w:rStyle w:val="ad"/>
          <w:rFonts w:ascii="Tahoma" w:hAnsi="Tahoma" w:cs="Tahoma"/>
          <w:sz w:val="12"/>
          <w:szCs w:val="12"/>
        </w:rPr>
        <w:footnoteRef/>
      </w:r>
      <w:r w:rsidRPr="00EF04F1">
        <w:rPr>
          <w:rFonts w:ascii="Tahoma" w:hAnsi="Tahoma" w:cs="Tahoma"/>
          <w:sz w:val="12"/>
          <w:szCs w:val="12"/>
        </w:rPr>
        <w:t xml:space="preserve"> Использование отчетного периода (месяц) приоритетно, период со смещением календарного допускается использовать при производственной необходимости.</w:t>
      </w:r>
    </w:p>
  </w:footnote>
  <w:footnote w:id="358">
    <w:p w14:paraId="682AFFBF" w14:textId="67AFB85F" w:rsidR="00581C88" w:rsidRDefault="00581C88" w:rsidP="00EF04F1">
      <w:pPr>
        <w:pStyle w:val="af7"/>
        <w:ind w:hanging="1"/>
      </w:pPr>
      <w:r w:rsidRPr="00EF04F1">
        <w:rPr>
          <w:rStyle w:val="ad"/>
          <w:rFonts w:ascii="Tahoma" w:hAnsi="Tahoma" w:cs="Tahoma"/>
          <w:sz w:val="12"/>
          <w:szCs w:val="12"/>
        </w:rPr>
        <w:footnoteRef/>
      </w:r>
      <w:r w:rsidRPr="00EF04F1">
        <w:rPr>
          <w:rFonts w:ascii="Tahoma" w:hAnsi="Tahoma" w:cs="Tahoma"/>
          <w:sz w:val="12"/>
          <w:szCs w:val="12"/>
        </w:rPr>
        <w:t xml:space="preserve"> Включается, если на Объекте монтируется/устанавливается Оборудование Подрядчика/Заказчика</w:t>
      </w:r>
    </w:p>
  </w:footnote>
  <w:footnote w:id="359">
    <w:p w14:paraId="4AF1A06D" w14:textId="7CF64D15"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по договору осуществляется строительство/ реконструкция объекта капитального строительства, их частей/капитальный ремонт</w:t>
      </w:r>
    </w:p>
  </w:footnote>
  <w:footnote w:id="360">
    <w:p w14:paraId="1EFD8262" w14:textId="05A5F622" w:rsidR="00581C88" w:rsidRPr="00245BF7" w:rsidRDefault="00581C88" w:rsidP="00245BF7">
      <w:pPr>
        <w:pStyle w:val="af7"/>
        <w:ind w:firstLine="0"/>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Здесь и по тексту Договора исключить упоминание про введенный в эксплуатацию Объект, если результатом выполненных работ не является введенный в эксплуатацию Объект (договоры «мультилот»).</w:t>
      </w:r>
    </w:p>
  </w:footnote>
  <w:footnote w:id="361">
    <w:p w14:paraId="12AF071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С ПЕСХ передача оборудования по НН.М-3.1</w:t>
      </w:r>
    </w:p>
  </w:footnote>
  <w:footnote w:id="362">
    <w:p w14:paraId="7E7FA0F8"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Если Строительная площадка не передается – заменить по тексту договора передачу Строительной площадки на предоставление доступа на Строительную площадку.</w:t>
      </w:r>
    </w:p>
    <w:p w14:paraId="014F5337" w14:textId="77777777"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Если Строительная площадка не формируется – заменить по тексту договора Строительная площадка на территорию Объекта/Объект/территорию строительства или иной термин-аналог.</w:t>
      </w:r>
    </w:p>
  </w:footnote>
  <w:footnote w:id="363">
    <w:p w14:paraId="7597514A" w14:textId="45E3126C"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Условия применения указаны в п. 1.3 Общих условий договоров. Если УПД оформляется со статусом «1» и </w:t>
      </w:r>
    </w:p>
    <w:p w14:paraId="13B4470A" w14:textId="079DD710" w:rsidR="00581C88" w:rsidRPr="00245BF7" w:rsidRDefault="00581C88" w:rsidP="00245BF7">
      <w:pPr>
        <w:pStyle w:val="af7"/>
        <w:ind w:hanging="1"/>
        <w:rPr>
          <w:rFonts w:ascii="Tahoma" w:hAnsi="Tahoma" w:cs="Tahoma"/>
          <w:sz w:val="12"/>
          <w:szCs w:val="12"/>
        </w:rPr>
      </w:pPr>
      <w:r w:rsidRPr="00245BF7">
        <w:rPr>
          <w:rFonts w:ascii="Tahoma" w:hAnsi="Tahoma" w:cs="Tahoma"/>
          <w:sz w:val="12"/>
          <w:szCs w:val="12"/>
        </w:rPr>
        <w:t>счет-фактура не выставляется, то в разделах «Порядок-расчетов», «Порядок обеспечения МТР» исключить упоминание счет-фактуры.</w:t>
      </w:r>
    </w:p>
  </w:footnote>
  <w:footnote w:id="364">
    <w:p w14:paraId="006F3677" w14:textId="77777777" w:rsidR="00581C88" w:rsidRPr="00245BF7" w:rsidRDefault="00581C88" w:rsidP="00245BF7">
      <w:pPr>
        <w:pStyle w:val="af7"/>
        <w:ind w:hanging="1"/>
        <w:rPr>
          <w:rFonts w:ascii="Tahoma" w:hAnsi="Tahoma" w:cs="Tahoma"/>
          <w:sz w:val="12"/>
          <w:szCs w:val="12"/>
        </w:rPr>
      </w:pPr>
      <w:r w:rsidRPr="00245BF7">
        <w:rPr>
          <w:rStyle w:val="ad"/>
          <w:rFonts w:ascii="Tahoma" w:hAnsi="Tahoma" w:cs="Tahoma"/>
          <w:sz w:val="12"/>
          <w:szCs w:val="12"/>
        </w:rPr>
        <w:footnoteRef/>
      </w:r>
      <w:r w:rsidRPr="00245BF7">
        <w:rPr>
          <w:rStyle w:val="ad"/>
          <w:rFonts w:ascii="Tahoma" w:hAnsi="Tahoma" w:cs="Tahoma"/>
          <w:sz w:val="12"/>
          <w:szCs w:val="12"/>
        </w:rPr>
        <w:t xml:space="preserve"> </w:t>
      </w:r>
      <w:r w:rsidRPr="00245BF7">
        <w:rPr>
          <w:rStyle w:val="ad"/>
          <w:rFonts w:ascii="Tahoma" w:hAnsi="Tahoma" w:cs="Tahoma"/>
          <w:sz w:val="12"/>
          <w:szCs w:val="12"/>
          <w:vertAlign w:val="baseline"/>
        </w:rPr>
        <w:t>Задание может быть изменено/адаптировано под конкретный проект. Форма носит рекомендательный характер.</w:t>
      </w:r>
    </w:p>
  </w:footnote>
  <w:footnote w:id="365">
    <w:p w14:paraId="678C4BDF" w14:textId="77777777" w:rsidR="00581C88" w:rsidRPr="00245BF7" w:rsidRDefault="00581C88" w:rsidP="00245BF7">
      <w:pPr>
        <w:tabs>
          <w:tab w:val="left" w:pos="142"/>
        </w:tabs>
        <w:ind w:hanging="1"/>
        <w:rPr>
          <w:rFonts w:ascii="Tahoma" w:hAnsi="Tahoma" w:cs="Tahoma"/>
          <w:sz w:val="12"/>
          <w:szCs w:val="12"/>
        </w:rPr>
      </w:pPr>
      <w:r w:rsidRPr="00245BF7">
        <w:rPr>
          <w:rStyle w:val="ad"/>
          <w:rFonts w:ascii="Tahoma" w:hAnsi="Tahoma" w:cs="Tahoma"/>
          <w:sz w:val="12"/>
          <w:szCs w:val="12"/>
        </w:rPr>
        <w:footnoteRef/>
      </w:r>
      <w:r w:rsidRPr="00245BF7">
        <w:rPr>
          <w:rFonts w:ascii="Tahoma" w:hAnsi="Tahoma" w:cs="Tahoma"/>
          <w:sz w:val="12"/>
          <w:szCs w:val="12"/>
        </w:rPr>
        <w:t xml:space="preserve"> Включается, если Заказчик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6F885" w14:textId="77777777" w:rsidR="00581C88" w:rsidRDefault="00581C88">
    <w:pPr>
      <w:pStyle w:val="a8"/>
      <w:jc w:val="center"/>
    </w:pPr>
  </w:p>
  <w:p w14:paraId="3B0D6E48" w14:textId="77777777" w:rsidR="00581C88" w:rsidRDefault="00581C88">
    <w:pPr>
      <w:pStyle w:val="a8"/>
      <w:jc w:val="center"/>
    </w:pPr>
  </w:p>
  <w:p w14:paraId="61CE4C9C" w14:textId="18981553" w:rsidR="00581C88" w:rsidRPr="006D4B4C" w:rsidRDefault="00BA4D1C">
    <w:pPr>
      <w:pStyle w:val="a8"/>
      <w:jc w:val="center"/>
      <w:rPr>
        <w:sz w:val="20"/>
      </w:rPr>
    </w:pPr>
    <w:sdt>
      <w:sdtPr>
        <w:id w:val="254324811"/>
        <w:docPartObj>
          <w:docPartGallery w:val="Page Numbers (Top of Page)"/>
          <w:docPartUnique/>
        </w:docPartObj>
      </w:sdtPr>
      <w:sdtEndPr>
        <w:rPr>
          <w:sz w:val="20"/>
        </w:rPr>
      </w:sdtEndPr>
      <w:sdtContent>
        <w:r w:rsidR="00581C88" w:rsidRPr="006D4B4C">
          <w:rPr>
            <w:sz w:val="20"/>
          </w:rPr>
          <w:fldChar w:fldCharType="begin"/>
        </w:r>
        <w:r w:rsidR="00581C88" w:rsidRPr="006D4B4C">
          <w:rPr>
            <w:sz w:val="20"/>
          </w:rPr>
          <w:instrText>PAGE   \* MERGEFORMAT</w:instrText>
        </w:r>
        <w:r w:rsidR="00581C88" w:rsidRPr="006D4B4C">
          <w:rPr>
            <w:sz w:val="20"/>
          </w:rPr>
          <w:fldChar w:fldCharType="separate"/>
        </w:r>
        <w:r>
          <w:rPr>
            <w:noProof/>
            <w:sz w:val="20"/>
          </w:rPr>
          <w:t>37</w:t>
        </w:r>
        <w:r w:rsidR="00581C88" w:rsidRPr="006D4B4C">
          <w:rPr>
            <w:sz w:val="20"/>
          </w:rPr>
          <w:fldChar w:fldCharType="end"/>
        </w:r>
      </w:sdtContent>
    </w:sdt>
  </w:p>
  <w:p w14:paraId="779EC24F" w14:textId="77777777" w:rsidR="00581C88" w:rsidRDefault="00581C88">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84D5E4"/>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361662E0"/>
    <w:lvl w:ilvl="0">
      <w:start w:val="1"/>
      <w:numFmt w:val="decimal"/>
      <w:pStyle w:val="2"/>
      <w:lvlText w:val="%1."/>
      <w:lvlJc w:val="left"/>
      <w:pPr>
        <w:tabs>
          <w:tab w:val="num" w:pos="360"/>
        </w:tabs>
        <w:ind w:left="360" w:hanging="360"/>
      </w:pPr>
      <w:rPr>
        <w:rFonts w:cs="Times New Roman"/>
      </w:rPr>
    </w:lvl>
  </w:abstractNum>
  <w:abstractNum w:abstractNumId="2" w15:restartNumberingAfterBreak="0">
    <w:nsid w:val="FFFFFF89"/>
    <w:multiLevelType w:val="singleLevel"/>
    <w:tmpl w:val="FD62407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72DEF"/>
    <w:multiLevelType w:val="hybridMultilevel"/>
    <w:tmpl w:val="A80078F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0237706"/>
    <w:multiLevelType w:val="hybridMultilevel"/>
    <w:tmpl w:val="D83CEF48"/>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01221442"/>
    <w:multiLevelType w:val="multilevel"/>
    <w:tmpl w:val="612A01E4"/>
    <w:lvl w:ilvl="0">
      <w:start w:val="1"/>
      <w:numFmt w:val="decimal"/>
      <w:suff w:val="space"/>
      <w:lvlText w:val="Приложение № %1"/>
      <w:lvlJc w:val="left"/>
      <w:pPr>
        <w:ind w:left="1277" w:firstLine="709"/>
      </w:pPr>
      <w:rPr>
        <w:rFonts w:cs="Times New Roman" w:hint="default"/>
      </w:rPr>
    </w:lvl>
    <w:lvl w:ilvl="1">
      <w:start w:val="1"/>
      <w:numFmt w:val="decimal"/>
      <w:suff w:val="space"/>
      <w:lvlText w:val="Приложение № %1.%2"/>
      <w:lvlJc w:val="left"/>
      <w:pPr>
        <w:ind w:left="-142" w:firstLine="709"/>
      </w:pPr>
      <w:rPr>
        <w:rFonts w:cs="Times New Roman" w:hint="default"/>
      </w:rPr>
    </w:lvl>
    <w:lvl w:ilvl="2">
      <w:start w:val="1"/>
      <w:numFmt w:val="decimal"/>
      <w:suff w:val="space"/>
      <w:lvlText w:val="%1.%2.%3."/>
      <w:lvlJc w:val="left"/>
      <w:pPr>
        <w:ind w:left="-1979" w:hanging="431"/>
      </w:pPr>
      <w:rPr>
        <w:rFonts w:cs="Times New Roman" w:hint="default"/>
      </w:rPr>
    </w:lvl>
    <w:lvl w:ilvl="3">
      <w:start w:val="1"/>
      <w:numFmt w:val="decimal"/>
      <w:lvlText w:val="%1.%2.%3.%4."/>
      <w:lvlJc w:val="left"/>
      <w:pPr>
        <w:tabs>
          <w:tab w:val="num" w:pos="-696"/>
        </w:tabs>
        <w:ind w:left="-2404" w:hanging="431"/>
      </w:pPr>
      <w:rPr>
        <w:rFonts w:cs="Times New Roman" w:hint="default"/>
      </w:rPr>
    </w:lvl>
    <w:lvl w:ilvl="4">
      <w:start w:val="1"/>
      <w:numFmt w:val="decimal"/>
      <w:lvlText w:val="%1.%2.%3.%4.%5)"/>
      <w:lvlJc w:val="left"/>
      <w:pPr>
        <w:tabs>
          <w:tab w:val="num" w:pos="-480"/>
        </w:tabs>
        <w:ind w:left="-2829" w:hanging="431"/>
      </w:pPr>
      <w:rPr>
        <w:rFonts w:cs="Times New Roman" w:hint="default"/>
      </w:rPr>
    </w:lvl>
    <w:lvl w:ilvl="5">
      <w:start w:val="1"/>
      <w:numFmt w:val="decimal"/>
      <w:lvlText w:val="%1.%2.%3.%4.%5.%6"/>
      <w:lvlJc w:val="left"/>
      <w:pPr>
        <w:tabs>
          <w:tab w:val="num" w:pos="-408"/>
        </w:tabs>
        <w:ind w:left="-3254" w:hanging="431"/>
      </w:pPr>
      <w:rPr>
        <w:rFonts w:cs="Times New Roman" w:hint="default"/>
      </w:rPr>
    </w:lvl>
    <w:lvl w:ilvl="6">
      <w:start w:val="1"/>
      <w:numFmt w:val="decimal"/>
      <w:lvlText w:val="%1.%2.%3.%4.%5.%6.%7"/>
      <w:lvlJc w:val="left"/>
      <w:pPr>
        <w:tabs>
          <w:tab w:val="num" w:pos="-264"/>
        </w:tabs>
        <w:ind w:left="-3679" w:hanging="431"/>
      </w:pPr>
      <w:rPr>
        <w:rFonts w:cs="Times New Roman" w:hint="default"/>
      </w:rPr>
    </w:lvl>
    <w:lvl w:ilvl="7">
      <w:start w:val="1"/>
      <w:numFmt w:val="decimal"/>
      <w:lvlText w:val="%1.%2.%3.%4.%5.%6.%7.%8"/>
      <w:lvlJc w:val="left"/>
      <w:pPr>
        <w:tabs>
          <w:tab w:val="num" w:pos="-120"/>
        </w:tabs>
        <w:ind w:left="-4104" w:hanging="431"/>
      </w:pPr>
      <w:rPr>
        <w:rFonts w:cs="Times New Roman" w:hint="default"/>
      </w:rPr>
    </w:lvl>
    <w:lvl w:ilvl="8">
      <w:start w:val="1"/>
      <w:numFmt w:val="decimal"/>
      <w:lvlText w:val="%1.%2.%3.%4.%5.%6.%7.%8.%9"/>
      <w:lvlJc w:val="left"/>
      <w:pPr>
        <w:tabs>
          <w:tab w:val="num" w:pos="-1110"/>
        </w:tabs>
        <w:ind w:left="-4529" w:hanging="431"/>
      </w:pPr>
      <w:rPr>
        <w:rFonts w:cs="Times New Roman" w:hint="default"/>
      </w:rPr>
    </w:lvl>
  </w:abstractNum>
  <w:abstractNum w:abstractNumId="6" w15:restartNumberingAfterBreak="0">
    <w:nsid w:val="02B17622"/>
    <w:multiLevelType w:val="multilevel"/>
    <w:tmpl w:val="39087212"/>
    <w:lvl w:ilvl="0">
      <w:start w:val="26"/>
      <w:numFmt w:val="decimal"/>
      <w:lvlText w:val="%1"/>
      <w:lvlJc w:val="left"/>
      <w:pPr>
        <w:ind w:left="924" w:hanging="924"/>
      </w:pPr>
      <w:rPr>
        <w:rFonts w:hint="default"/>
        <w:b/>
      </w:rPr>
    </w:lvl>
    <w:lvl w:ilvl="1">
      <w:start w:val="42"/>
      <w:numFmt w:val="decimal"/>
      <w:lvlText w:val="%1.%2"/>
      <w:lvlJc w:val="left"/>
      <w:pPr>
        <w:ind w:left="995" w:hanging="924"/>
      </w:pPr>
      <w:rPr>
        <w:rFonts w:hint="default"/>
        <w:b/>
      </w:rPr>
    </w:lvl>
    <w:lvl w:ilvl="2">
      <w:start w:val="1"/>
      <w:numFmt w:val="decimal"/>
      <w:lvlText w:val="%1.%2.%3"/>
      <w:lvlJc w:val="left"/>
      <w:pPr>
        <w:ind w:left="1066" w:hanging="924"/>
      </w:pPr>
      <w:rPr>
        <w:rFonts w:hint="default"/>
        <w:b w:val="0"/>
      </w:rPr>
    </w:lvl>
    <w:lvl w:ilvl="3">
      <w:start w:val="1"/>
      <w:numFmt w:val="decimal"/>
      <w:lvlText w:val="%1.%2.%3.%4"/>
      <w:lvlJc w:val="left"/>
      <w:pPr>
        <w:ind w:left="1293" w:hanging="1080"/>
      </w:pPr>
      <w:rPr>
        <w:rFonts w:hint="default"/>
        <w:b/>
      </w:rPr>
    </w:lvl>
    <w:lvl w:ilvl="4">
      <w:start w:val="1"/>
      <w:numFmt w:val="decimal"/>
      <w:lvlText w:val="%1.%2.%3.%4.%5"/>
      <w:lvlJc w:val="left"/>
      <w:pPr>
        <w:ind w:left="1724" w:hanging="1440"/>
      </w:pPr>
      <w:rPr>
        <w:rFonts w:hint="default"/>
        <w:b/>
      </w:rPr>
    </w:lvl>
    <w:lvl w:ilvl="5">
      <w:start w:val="1"/>
      <w:numFmt w:val="decimal"/>
      <w:lvlText w:val="%1.%2.%3.%4.%5.%6"/>
      <w:lvlJc w:val="left"/>
      <w:pPr>
        <w:ind w:left="1795" w:hanging="1440"/>
      </w:pPr>
      <w:rPr>
        <w:rFonts w:hint="default"/>
        <w:b/>
      </w:rPr>
    </w:lvl>
    <w:lvl w:ilvl="6">
      <w:start w:val="1"/>
      <w:numFmt w:val="decimal"/>
      <w:lvlText w:val="%1.%2.%3.%4.%5.%6.%7"/>
      <w:lvlJc w:val="left"/>
      <w:pPr>
        <w:ind w:left="2226" w:hanging="1800"/>
      </w:pPr>
      <w:rPr>
        <w:rFonts w:hint="default"/>
        <w:b/>
      </w:rPr>
    </w:lvl>
    <w:lvl w:ilvl="7">
      <w:start w:val="1"/>
      <w:numFmt w:val="decimal"/>
      <w:lvlText w:val="%1.%2.%3.%4.%5.%6.%7.%8"/>
      <w:lvlJc w:val="left"/>
      <w:pPr>
        <w:ind w:left="2657" w:hanging="2160"/>
      </w:pPr>
      <w:rPr>
        <w:rFonts w:hint="default"/>
        <w:b/>
      </w:rPr>
    </w:lvl>
    <w:lvl w:ilvl="8">
      <w:start w:val="1"/>
      <w:numFmt w:val="decimal"/>
      <w:lvlText w:val="%1.%2.%3.%4.%5.%6.%7.%8.%9"/>
      <w:lvlJc w:val="left"/>
      <w:pPr>
        <w:ind w:left="2728" w:hanging="2160"/>
      </w:pPr>
      <w:rPr>
        <w:rFonts w:hint="default"/>
        <w:b/>
      </w:rPr>
    </w:lvl>
  </w:abstractNum>
  <w:abstractNum w:abstractNumId="7" w15:restartNumberingAfterBreak="0">
    <w:nsid w:val="02D67D48"/>
    <w:multiLevelType w:val="hybridMultilevel"/>
    <w:tmpl w:val="E98E7E8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03157E7D"/>
    <w:multiLevelType w:val="hybridMultilevel"/>
    <w:tmpl w:val="A13027F6"/>
    <w:lvl w:ilvl="0" w:tplc="148A376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46717F1"/>
    <w:multiLevelType w:val="hybridMultilevel"/>
    <w:tmpl w:val="CD888D5A"/>
    <w:lvl w:ilvl="0" w:tplc="C0B470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04915EC6"/>
    <w:multiLevelType w:val="hybridMultilevel"/>
    <w:tmpl w:val="35566F04"/>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05A953AE"/>
    <w:multiLevelType w:val="hybridMultilevel"/>
    <w:tmpl w:val="7A6AB0BE"/>
    <w:lvl w:ilvl="0" w:tplc="AFE467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6161FB5"/>
    <w:multiLevelType w:val="hybridMultilevel"/>
    <w:tmpl w:val="03A0816A"/>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07805CF6"/>
    <w:multiLevelType w:val="multilevel"/>
    <w:tmpl w:val="EC40E7B8"/>
    <w:lvl w:ilvl="0">
      <w:start w:val="1"/>
      <w:numFmt w:val="decimal"/>
      <w:lvlText w:val="%1."/>
      <w:lvlJc w:val="left"/>
      <w:pPr>
        <w:ind w:left="5464" w:hanging="360"/>
      </w:pPr>
      <w:rPr>
        <w:rFonts w:hint="default"/>
        <w:b/>
      </w:rPr>
    </w:lvl>
    <w:lvl w:ilvl="1">
      <w:start w:val="1"/>
      <w:numFmt w:val="decimal"/>
      <w:lvlText w:val="%1.%2."/>
      <w:lvlJc w:val="left"/>
      <w:pPr>
        <w:ind w:left="432" w:hanging="432"/>
      </w:pPr>
      <w:rPr>
        <w:rFonts w:ascii="Tahoma" w:hAnsi="Tahoma" w:cs="Tahoma" w:hint="default"/>
        <w:b w:val="0"/>
        <w:i w:val="0"/>
        <w:color w:val="auto"/>
        <w:sz w:val="20"/>
        <w:szCs w:val="24"/>
      </w:rPr>
    </w:lvl>
    <w:lvl w:ilvl="2">
      <w:start w:val="1"/>
      <w:numFmt w:val="decimal"/>
      <w:lvlText w:val="%1.%2.%3."/>
      <w:lvlJc w:val="left"/>
      <w:pPr>
        <w:ind w:left="788" w:hanging="504"/>
      </w:pPr>
      <w:rPr>
        <w:rFonts w:ascii="Tahoma" w:hAnsi="Tahoma" w:cs="Tahoma" w:hint="default"/>
        <w:b w:val="0"/>
        <w:i w:val="0"/>
        <w:strike w:val="0"/>
        <w:color w:val="000000" w:themeColor="text1"/>
        <w:sz w:val="20"/>
        <w:szCs w:val="22"/>
        <w:u w:val="none"/>
      </w:rPr>
    </w:lvl>
    <w:lvl w:ilvl="3">
      <w:start w:val="1"/>
      <w:numFmt w:val="decimal"/>
      <w:lvlText w:val="%1.%2.%3.%4."/>
      <w:lvlJc w:val="left"/>
      <w:pPr>
        <w:ind w:left="1640" w:hanging="648"/>
      </w:pPr>
      <w:rPr>
        <w:rFonts w:hint="default"/>
        <w:b w:val="0"/>
        <w:i w:val="0"/>
        <w:color w:val="auto"/>
        <w:sz w:val="20"/>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B96A06"/>
    <w:multiLevelType w:val="hybridMultilevel"/>
    <w:tmpl w:val="E744B90E"/>
    <w:lvl w:ilvl="0" w:tplc="CD745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08AD0BF5"/>
    <w:multiLevelType w:val="hybridMultilevel"/>
    <w:tmpl w:val="D21C1D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9E660C4"/>
    <w:multiLevelType w:val="hybridMultilevel"/>
    <w:tmpl w:val="FE04923A"/>
    <w:lvl w:ilvl="0" w:tplc="5A40C7D2">
      <w:start w:val="1"/>
      <w:numFmt w:val="bullet"/>
      <w:lvlText w:val=""/>
      <w:lvlJc w:val="left"/>
      <w:pPr>
        <w:ind w:left="4976" w:hanging="360"/>
      </w:pPr>
      <w:rPr>
        <w:rFonts w:ascii="Symbol" w:hAnsi="Symbol" w:hint="default"/>
      </w:rPr>
    </w:lvl>
    <w:lvl w:ilvl="1" w:tplc="04190003" w:tentative="1">
      <w:start w:val="1"/>
      <w:numFmt w:val="bullet"/>
      <w:lvlText w:val="o"/>
      <w:lvlJc w:val="left"/>
      <w:pPr>
        <w:ind w:left="5696" w:hanging="360"/>
      </w:pPr>
      <w:rPr>
        <w:rFonts w:ascii="Courier New" w:hAnsi="Courier New" w:cs="Courier New" w:hint="default"/>
      </w:rPr>
    </w:lvl>
    <w:lvl w:ilvl="2" w:tplc="04190005" w:tentative="1">
      <w:start w:val="1"/>
      <w:numFmt w:val="bullet"/>
      <w:lvlText w:val=""/>
      <w:lvlJc w:val="left"/>
      <w:pPr>
        <w:ind w:left="6416" w:hanging="360"/>
      </w:pPr>
      <w:rPr>
        <w:rFonts w:ascii="Wingdings" w:hAnsi="Wingdings" w:hint="default"/>
      </w:rPr>
    </w:lvl>
    <w:lvl w:ilvl="3" w:tplc="04190001" w:tentative="1">
      <w:start w:val="1"/>
      <w:numFmt w:val="bullet"/>
      <w:lvlText w:val=""/>
      <w:lvlJc w:val="left"/>
      <w:pPr>
        <w:ind w:left="7136" w:hanging="360"/>
      </w:pPr>
      <w:rPr>
        <w:rFonts w:ascii="Symbol" w:hAnsi="Symbol" w:hint="default"/>
      </w:rPr>
    </w:lvl>
    <w:lvl w:ilvl="4" w:tplc="04190003" w:tentative="1">
      <w:start w:val="1"/>
      <w:numFmt w:val="bullet"/>
      <w:lvlText w:val="o"/>
      <w:lvlJc w:val="left"/>
      <w:pPr>
        <w:ind w:left="7856" w:hanging="360"/>
      </w:pPr>
      <w:rPr>
        <w:rFonts w:ascii="Courier New" w:hAnsi="Courier New" w:cs="Courier New" w:hint="default"/>
      </w:rPr>
    </w:lvl>
    <w:lvl w:ilvl="5" w:tplc="04190005" w:tentative="1">
      <w:start w:val="1"/>
      <w:numFmt w:val="bullet"/>
      <w:lvlText w:val=""/>
      <w:lvlJc w:val="left"/>
      <w:pPr>
        <w:ind w:left="8576" w:hanging="360"/>
      </w:pPr>
      <w:rPr>
        <w:rFonts w:ascii="Wingdings" w:hAnsi="Wingdings" w:hint="default"/>
      </w:rPr>
    </w:lvl>
    <w:lvl w:ilvl="6" w:tplc="04190001" w:tentative="1">
      <w:start w:val="1"/>
      <w:numFmt w:val="bullet"/>
      <w:lvlText w:val=""/>
      <w:lvlJc w:val="left"/>
      <w:pPr>
        <w:ind w:left="9296" w:hanging="360"/>
      </w:pPr>
      <w:rPr>
        <w:rFonts w:ascii="Symbol" w:hAnsi="Symbol" w:hint="default"/>
      </w:rPr>
    </w:lvl>
    <w:lvl w:ilvl="7" w:tplc="04190003" w:tentative="1">
      <w:start w:val="1"/>
      <w:numFmt w:val="bullet"/>
      <w:lvlText w:val="o"/>
      <w:lvlJc w:val="left"/>
      <w:pPr>
        <w:ind w:left="10016" w:hanging="360"/>
      </w:pPr>
      <w:rPr>
        <w:rFonts w:ascii="Courier New" w:hAnsi="Courier New" w:cs="Courier New" w:hint="default"/>
      </w:rPr>
    </w:lvl>
    <w:lvl w:ilvl="8" w:tplc="04190005" w:tentative="1">
      <w:start w:val="1"/>
      <w:numFmt w:val="bullet"/>
      <w:lvlText w:val=""/>
      <w:lvlJc w:val="left"/>
      <w:pPr>
        <w:ind w:left="10736" w:hanging="360"/>
      </w:pPr>
      <w:rPr>
        <w:rFonts w:ascii="Wingdings" w:hAnsi="Wingdings" w:hint="default"/>
      </w:rPr>
    </w:lvl>
  </w:abstractNum>
  <w:abstractNum w:abstractNumId="17" w15:restartNumberingAfterBreak="0">
    <w:nsid w:val="0A4A7163"/>
    <w:multiLevelType w:val="hybridMultilevel"/>
    <w:tmpl w:val="68B2E744"/>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127551"/>
    <w:multiLevelType w:val="hybridMultilevel"/>
    <w:tmpl w:val="029451A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0C31757A"/>
    <w:multiLevelType w:val="hybridMultilevel"/>
    <w:tmpl w:val="311661AA"/>
    <w:lvl w:ilvl="0" w:tplc="DC4CD984">
      <w:start w:val="1"/>
      <w:numFmt w:val="russianLower"/>
      <w:lvlText w:val="%1)"/>
      <w:lvlJc w:val="left"/>
      <w:pPr>
        <w:ind w:left="720" w:hanging="360"/>
      </w:pPr>
      <w:rPr>
        <w:rFonts w:hint="default"/>
        <w:color w:val="FF0000"/>
      </w:rPr>
    </w:lvl>
    <w:lvl w:ilvl="1" w:tplc="14D2FD08">
      <w:start w:val="1"/>
      <w:numFmt w:val="decimal"/>
      <w:lvlText w:val="%2."/>
      <w:lvlJc w:val="left"/>
      <w:pPr>
        <w:ind w:left="1440" w:hanging="360"/>
      </w:pPr>
      <w:rPr>
        <w:rFonts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AF34B6"/>
    <w:multiLevelType w:val="hybridMultilevel"/>
    <w:tmpl w:val="C3007284"/>
    <w:lvl w:ilvl="0" w:tplc="5A40C7D2">
      <w:start w:val="1"/>
      <w:numFmt w:val="bullet"/>
      <w:lvlText w:val=""/>
      <w:lvlJc w:val="left"/>
      <w:pPr>
        <w:ind w:left="866" w:hanging="360"/>
      </w:pPr>
      <w:rPr>
        <w:rFonts w:ascii="Symbol" w:hAnsi="Symbol" w:hint="default"/>
      </w:rPr>
    </w:lvl>
    <w:lvl w:ilvl="1" w:tplc="04190003" w:tentative="1">
      <w:start w:val="1"/>
      <w:numFmt w:val="bullet"/>
      <w:lvlText w:val="o"/>
      <w:lvlJc w:val="left"/>
      <w:pPr>
        <w:ind w:left="1586" w:hanging="360"/>
      </w:pPr>
      <w:rPr>
        <w:rFonts w:ascii="Courier New" w:hAnsi="Courier New" w:cs="Courier New" w:hint="default"/>
      </w:rPr>
    </w:lvl>
    <w:lvl w:ilvl="2" w:tplc="04190005" w:tentative="1">
      <w:start w:val="1"/>
      <w:numFmt w:val="bullet"/>
      <w:lvlText w:val=""/>
      <w:lvlJc w:val="left"/>
      <w:pPr>
        <w:ind w:left="2306" w:hanging="360"/>
      </w:pPr>
      <w:rPr>
        <w:rFonts w:ascii="Wingdings" w:hAnsi="Wingdings" w:hint="default"/>
      </w:rPr>
    </w:lvl>
    <w:lvl w:ilvl="3" w:tplc="04190001" w:tentative="1">
      <w:start w:val="1"/>
      <w:numFmt w:val="bullet"/>
      <w:lvlText w:val=""/>
      <w:lvlJc w:val="left"/>
      <w:pPr>
        <w:ind w:left="3026" w:hanging="360"/>
      </w:pPr>
      <w:rPr>
        <w:rFonts w:ascii="Symbol" w:hAnsi="Symbol" w:hint="default"/>
      </w:rPr>
    </w:lvl>
    <w:lvl w:ilvl="4" w:tplc="04190003" w:tentative="1">
      <w:start w:val="1"/>
      <w:numFmt w:val="bullet"/>
      <w:lvlText w:val="o"/>
      <w:lvlJc w:val="left"/>
      <w:pPr>
        <w:ind w:left="3746" w:hanging="360"/>
      </w:pPr>
      <w:rPr>
        <w:rFonts w:ascii="Courier New" w:hAnsi="Courier New" w:cs="Courier New" w:hint="default"/>
      </w:rPr>
    </w:lvl>
    <w:lvl w:ilvl="5" w:tplc="04190005" w:tentative="1">
      <w:start w:val="1"/>
      <w:numFmt w:val="bullet"/>
      <w:lvlText w:val=""/>
      <w:lvlJc w:val="left"/>
      <w:pPr>
        <w:ind w:left="4466" w:hanging="360"/>
      </w:pPr>
      <w:rPr>
        <w:rFonts w:ascii="Wingdings" w:hAnsi="Wingdings" w:hint="default"/>
      </w:rPr>
    </w:lvl>
    <w:lvl w:ilvl="6" w:tplc="04190001" w:tentative="1">
      <w:start w:val="1"/>
      <w:numFmt w:val="bullet"/>
      <w:lvlText w:val=""/>
      <w:lvlJc w:val="left"/>
      <w:pPr>
        <w:ind w:left="5186" w:hanging="360"/>
      </w:pPr>
      <w:rPr>
        <w:rFonts w:ascii="Symbol" w:hAnsi="Symbol" w:hint="default"/>
      </w:rPr>
    </w:lvl>
    <w:lvl w:ilvl="7" w:tplc="04190003" w:tentative="1">
      <w:start w:val="1"/>
      <w:numFmt w:val="bullet"/>
      <w:lvlText w:val="o"/>
      <w:lvlJc w:val="left"/>
      <w:pPr>
        <w:ind w:left="5906" w:hanging="360"/>
      </w:pPr>
      <w:rPr>
        <w:rFonts w:ascii="Courier New" w:hAnsi="Courier New" w:cs="Courier New" w:hint="default"/>
      </w:rPr>
    </w:lvl>
    <w:lvl w:ilvl="8" w:tplc="04190005" w:tentative="1">
      <w:start w:val="1"/>
      <w:numFmt w:val="bullet"/>
      <w:lvlText w:val=""/>
      <w:lvlJc w:val="left"/>
      <w:pPr>
        <w:ind w:left="6626" w:hanging="360"/>
      </w:pPr>
      <w:rPr>
        <w:rFonts w:ascii="Wingdings" w:hAnsi="Wingdings" w:hint="default"/>
      </w:rPr>
    </w:lvl>
  </w:abstractNum>
  <w:abstractNum w:abstractNumId="21" w15:restartNumberingAfterBreak="0">
    <w:nsid w:val="0DAE77E0"/>
    <w:multiLevelType w:val="multilevel"/>
    <w:tmpl w:val="2FBCA26A"/>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993"/>
        </w:tabs>
        <w:ind w:left="426" w:firstLine="0"/>
      </w:pPr>
      <w:rPr>
        <w:rFonts w:ascii="Tahoma" w:hAnsi="Tahoma" w:cs="Tahoma" w:hint="default"/>
        <w:b w:val="0"/>
        <w:i w:val="0"/>
      </w:rPr>
    </w:lvl>
    <w:lvl w:ilvl="2">
      <w:start w:val="1"/>
      <w:numFmt w:val="decimal"/>
      <w:lvlText w:val="%1.%2.%3."/>
      <w:lvlJc w:val="left"/>
      <w:pPr>
        <w:tabs>
          <w:tab w:val="num" w:pos="1985"/>
        </w:tabs>
        <w:ind w:left="0" w:firstLine="709"/>
      </w:pPr>
      <w:rPr>
        <w:rFonts w:ascii="Tahoma" w:hAnsi="Tahoma" w:cs="Tahoma" w:hint="default"/>
        <w:b w:val="0"/>
        <w:i w:val="0"/>
        <w:color w:val="auto"/>
        <w:sz w:val="20"/>
        <w:szCs w:val="22"/>
      </w:rPr>
    </w:lvl>
    <w:lvl w:ilvl="3">
      <w:start w:val="1"/>
      <w:numFmt w:val="none"/>
      <w:lvlText w:val="7.2.8.1."/>
      <w:lvlJc w:val="left"/>
      <w:pPr>
        <w:tabs>
          <w:tab w:val="num" w:pos="2694"/>
        </w:tabs>
        <w:ind w:left="737" w:firstLine="0"/>
      </w:pPr>
      <w:rPr>
        <w:rFonts w:hint="default"/>
        <w:sz w:val="24"/>
        <w:szCs w:val="24"/>
      </w:rPr>
    </w:lvl>
    <w:lvl w:ilvl="4">
      <w:start w:val="1"/>
      <w:numFmt w:val="none"/>
      <w:lvlText w:val="7.2.8.2."/>
      <w:lvlJc w:val="left"/>
      <w:pPr>
        <w:tabs>
          <w:tab w:val="num" w:pos="3403"/>
        </w:tabs>
        <w:ind w:left="737" w:firstLine="0"/>
      </w:pPr>
      <w:rPr>
        <w:rFonts w:ascii="Tahoma" w:hAnsi="Tahoma" w:hint="default"/>
        <w:sz w:val="24"/>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22" w15:restartNumberingAfterBreak="0">
    <w:nsid w:val="0ED11D6C"/>
    <w:multiLevelType w:val="hybridMultilevel"/>
    <w:tmpl w:val="4D3C6D8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15:restartNumberingAfterBreak="0">
    <w:nsid w:val="0F6670F4"/>
    <w:multiLevelType w:val="hybridMultilevel"/>
    <w:tmpl w:val="4D4235F8"/>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B15571"/>
    <w:multiLevelType w:val="hybridMultilevel"/>
    <w:tmpl w:val="310E6690"/>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3351C5E"/>
    <w:multiLevelType w:val="hybridMultilevel"/>
    <w:tmpl w:val="E5AEEB9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145D553B"/>
    <w:multiLevelType w:val="hybridMultilevel"/>
    <w:tmpl w:val="20F01C46"/>
    <w:lvl w:ilvl="0" w:tplc="2B42D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15405E9E"/>
    <w:multiLevelType w:val="multilevel"/>
    <w:tmpl w:val="400C9C84"/>
    <w:lvl w:ilvl="0">
      <w:start w:val="1"/>
      <w:numFmt w:val="bullet"/>
      <w:lvlText w:val=""/>
      <w:lvlJc w:val="left"/>
      <w:pPr>
        <w:ind w:left="1069" w:hanging="360"/>
      </w:pPr>
      <w:rPr>
        <w:rFonts w:ascii="Symbol" w:hAnsi="Symbol" w:hint="default"/>
        <w:b/>
      </w:rPr>
    </w:lvl>
    <w:lvl w:ilvl="1">
      <w:start w:val="1"/>
      <w:numFmt w:val="bullet"/>
      <w:lvlText w:val=""/>
      <w:lvlJc w:val="left"/>
      <w:pPr>
        <w:ind w:left="1141" w:hanging="432"/>
      </w:pPr>
      <w:rPr>
        <w:rFonts w:ascii="Symbol" w:hAnsi="Symbol" w:hint="default"/>
        <w:b w:val="0"/>
        <w:i w:val="0"/>
        <w:color w:val="auto"/>
        <w:sz w:val="24"/>
        <w:szCs w:val="24"/>
      </w:rPr>
    </w:lvl>
    <w:lvl w:ilvl="2">
      <w:start w:val="1"/>
      <w:numFmt w:val="bullet"/>
      <w:lvlText w:val=""/>
      <w:lvlJc w:val="left"/>
      <w:pPr>
        <w:ind w:left="1213" w:hanging="504"/>
      </w:pPr>
      <w:rPr>
        <w:rFonts w:ascii="Symbol" w:hAnsi="Symbol" w:hint="default"/>
        <w:b w:val="0"/>
        <w:i w:val="0"/>
        <w:strike w:val="0"/>
        <w:color w:val="000000" w:themeColor="text1"/>
        <w:sz w:val="24"/>
        <w:szCs w:val="22"/>
        <w:u w:val="none"/>
      </w:rPr>
    </w:lvl>
    <w:lvl w:ilvl="3">
      <w:start w:val="1"/>
      <w:numFmt w:val="bullet"/>
      <w:lvlText w:val=""/>
      <w:lvlJc w:val="left"/>
      <w:pPr>
        <w:ind w:left="2349" w:hanging="648"/>
      </w:pPr>
      <w:rPr>
        <w:rFonts w:ascii="Symbol" w:hAnsi="Symbol"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28" w15:restartNumberingAfterBreak="0">
    <w:nsid w:val="17F96FDB"/>
    <w:multiLevelType w:val="hybridMultilevel"/>
    <w:tmpl w:val="C7521430"/>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8F35A3E"/>
    <w:multiLevelType w:val="hybridMultilevel"/>
    <w:tmpl w:val="AECEA4F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19E77A02"/>
    <w:multiLevelType w:val="hybridMultilevel"/>
    <w:tmpl w:val="EC982DD6"/>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1A501D1F"/>
    <w:multiLevelType w:val="hybridMultilevel"/>
    <w:tmpl w:val="AFBA134E"/>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15:restartNumberingAfterBreak="0">
    <w:nsid w:val="1AF5706E"/>
    <w:multiLevelType w:val="hybridMultilevel"/>
    <w:tmpl w:val="0332E1E8"/>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15:restartNumberingAfterBreak="0">
    <w:nsid w:val="1B41433C"/>
    <w:multiLevelType w:val="hybridMultilevel"/>
    <w:tmpl w:val="238E7A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1C262476"/>
    <w:multiLevelType w:val="hybridMultilevel"/>
    <w:tmpl w:val="FC4CA286"/>
    <w:lvl w:ilvl="0" w:tplc="5A40C7D2">
      <w:start w:val="1"/>
      <w:numFmt w:val="bullet"/>
      <w:lvlText w:val=""/>
      <w:lvlJc w:val="left"/>
      <w:pPr>
        <w:ind w:left="644"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1E7057C9"/>
    <w:multiLevelType w:val="multilevel"/>
    <w:tmpl w:val="F68CF5BE"/>
    <w:styleLink w:val="WW8Num2"/>
    <w:lvl w:ilvl="0">
      <w:start w:val="1"/>
      <w:numFmt w:val="decimal"/>
      <w:lvlText w:val="3.%1."/>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1">
      <w:start w:val="1"/>
      <w:numFmt w:val="decimal"/>
      <w:lvlText w:val="3.%2."/>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2">
      <w:start w:val="1"/>
      <w:numFmt w:val="decimal"/>
      <w:lvlText w:val="3.%3."/>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3">
      <w:start w:val="1"/>
      <w:numFmt w:val="decimal"/>
      <w:lvlText w:val="3.%4."/>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4">
      <w:start w:val="1"/>
      <w:numFmt w:val="decimal"/>
      <w:lvlText w:val="3.%5."/>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5">
      <w:start w:val="1"/>
      <w:numFmt w:val="decimal"/>
      <w:lvlText w:val="3.%6."/>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6">
      <w:start w:val="1"/>
      <w:numFmt w:val="decimal"/>
      <w:lvlText w:val="3.%7."/>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7">
      <w:start w:val="1"/>
      <w:numFmt w:val="decimal"/>
      <w:lvlText w:val="3.%8."/>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lvl w:ilvl="8">
      <w:start w:val="1"/>
      <w:numFmt w:val="decimal"/>
      <w:lvlText w:val="3.%9."/>
      <w:lvlJc w:val="left"/>
      <w:rPr>
        <w:rFonts w:ascii="Times New Roman" w:hAnsi="Times New Roman" w:cs="Times New Roman"/>
        <w:b w:val="0"/>
        <w:bCs w:val="0"/>
        <w:i w:val="0"/>
        <w:iCs w:val="0"/>
        <w:caps w:val="0"/>
        <w:smallCaps w:val="0"/>
        <w:strike w:val="0"/>
        <w:dstrike w:val="0"/>
        <w:color w:val="000000"/>
        <w:spacing w:val="0"/>
        <w:w w:val="100"/>
        <w:position w:val="0"/>
        <w:sz w:val="20"/>
        <w:szCs w:val="20"/>
        <w:u w:val="none"/>
        <w:vertAlign w:val="baseline"/>
      </w:rPr>
    </w:lvl>
  </w:abstractNum>
  <w:abstractNum w:abstractNumId="36" w15:restartNumberingAfterBreak="0">
    <w:nsid w:val="1E7E7647"/>
    <w:multiLevelType w:val="hybridMultilevel"/>
    <w:tmpl w:val="00AAB470"/>
    <w:lvl w:ilvl="0" w:tplc="10A266D4">
      <w:start w:val="1"/>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7" w15:restartNumberingAfterBreak="0">
    <w:nsid w:val="1FC157B9"/>
    <w:multiLevelType w:val="hybridMultilevel"/>
    <w:tmpl w:val="FCF8678C"/>
    <w:lvl w:ilvl="0" w:tplc="0F0E0A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20F10547"/>
    <w:multiLevelType w:val="hybridMultilevel"/>
    <w:tmpl w:val="699CE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104515C"/>
    <w:multiLevelType w:val="hybridMultilevel"/>
    <w:tmpl w:val="B65C547C"/>
    <w:lvl w:ilvl="0" w:tplc="54C0CC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24D36DC1"/>
    <w:multiLevelType w:val="multilevel"/>
    <w:tmpl w:val="7422D3C2"/>
    <w:lvl w:ilvl="0">
      <w:start w:val="1"/>
      <w:numFmt w:val="decimal"/>
      <w:pStyle w:val="-1-eng"/>
      <w:suff w:val="space"/>
      <w:lvlText w:val="Claus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Textofthecontract"/>
      <w:suff w:val="space"/>
      <w:lvlText w:val="%1.%2."/>
      <w:lvlJc w:val="left"/>
      <w:pPr>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szCs w:val="20"/>
        <w:u w:val="none"/>
        <w:vertAlign w:val="baseline"/>
        <w:em w:val="none"/>
        <w:lang w:val="en-GB"/>
      </w:rPr>
    </w:lvl>
    <w:lvl w:ilvl="2">
      <w:start w:val="1"/>
      <w:numFmt w:val="decimal"/>
      <w:pStyle w:val="-Textofthecontract0"/>
      <w:suff w:val="space"/>
      <w:lvlText w:val="%1.%2.%3."/>
      <w:lvlJc w:val="left"/>
      <w:pPr>
        <w:ind w:left="1418" w:firstLine="0"/>
      </w:pPr>
      <w:rPr>
        <w:rFonts w:hint="default"/>
        <w:b/>
        <w:i w:val="0"/>
        <w:lang w:val="ru-RU"/>
      </w:rPr>
    </w:lvl>
    <w:lvl w:ilvl="3">
      <w:start w:val="1"/>
      <w:numFmt w:val="decimal"/>
      <w:pStyle w:val="-Textofthecontract1"/>
      <w:suff w:val="space"/>
      <w:lvlText w:val="%1.%2.%3.%4."/>
      <w:lvlJc w:val="left"/>
      <w:pPr>
        <w:ind w:left="0" w:firstLine="0"/>
      </w:pPr>
      <w:rPr>
        <w:rFonts w:hint="default"/>
        <w:b/>
        <w:i w:val="0"/>
        <w:lang w:val="ru-RU"/>
      </w:rPr>
    </w:lvl>
    <w:lvl w:ilvl="4">
      <w:start w:val="1"/>
      <w:numFmt w:val="lowerLetter"/>
      <w:pStyle w:val="-Textofthecontract2"/>
      <w:suff w:val="space"/>
      <w:lvlText w:val="%1.%2.%3.%4.%5."/>
      <w:lvlJc w:val="left"/>
      <w:pPr>
        <w:ind w:left="0" w:firstLine="0"/>
      </w:pPr>
      <w:rPr>
        <w:rFonts w:hint="default"/>
        <w:b/>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24E9318E"/>
    <w:multiLevelType w:val="hybridMultilevel"/>
    <w:tmpl w:val="43E403F0"/>
    <w:lvl w:ilvl="0" w:tplc="3D5C4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25F8630C"/>
    <w:multiLevelType w:val="hybridMultilevel"/>
    <w:tmpl w:val="1988ECA4"/>
    <w:lvl w:ilvl="0" w:tplc="5A40C7D2">
      <w:start w:val="1"/>
      <w:numFmt w:val="bullet"/>
      <w:lvlText w:val=""/>
      <w:lvlJc w:val="left"/>
      <w:pPr>
        <w:ind w:left="862" w:hanging="360"/>
      </w:pPr>
      <w:rPr>
        <w:rFonts w:ascii="Symbol" w:hAnsi="Symbol" w:hint="default"/>
      </w:rPr>
    </w:lvl>
    <w:lvl w:ilvl="1" w:tplc="04190001">
      <w:start w:val="1"/>
      <w:numFmt w:val="bullet"/>
      <w:lvlText w:val=""/>
      <w:lvlJc w:val="left"/>
      <w:pPr>
        <w:ind w:left="1582" w:hanging="360"/>
      </w:pPr>
      <w:rPr>
        <w:rFonts w:ascii="Symbol" w:hAnsi="Symbol" w:hint="default"/>
      </w:rPr>
    </w:lvl>
    <w:lvl w:ilvl="2" w:tplc="04190005">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3" w15:restartNumberingAfterBreak="0">
    <w:nsid w:val="2804529C"/>
    <w:multiLevelType w:val="hybridMultilevel"/>
    <w:tmpl w:val="EE5E0D6E"/>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4" w15:restartNumberingAfterBreak="0">
    <w:nsid w:val="2A1774CF"/>
    <w:multiLevelType w:val="hybridMultilevel"/>
    <w:tmpl w:val="D7C65A6A"/>
    <w:lvl w:ilvl="0" w:tplc="98489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2C0871A8"/>
    <w:multiLevelType w:val="hybridMultilevel"/>
    <w:tmpl w:val="FD9CF83A"/>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C601303"/>
    <w:multiLevelType w:val="hybridMultilevel"/>
    <w:tmpl w:val="8054B7D8"/>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start w:val="1"/>
      <w:numFmt w:val="bullet"/>
      <w:pStyle w:val="Level3"/>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2D166826"/>
    <w:multiLevelType w:val="hybridMultilevel"/>
    <w:tmpl w:val="911AF48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2F330677"/>
    <w:multiLevelType w:val="hybridMultilevel"/>
    <w:tmpl w:val="25E42632"/>
    <w:lvl w:ilvl="0" w:tplc="284EA6B8">
      <w:start w:val="1"/>
      <w:numFmt w:val="bullet"/>
      <w:pStyle w:val="a0"/>
      <w:lvlText w:val=""/>
      <w:lvlJc w:val="left"/>
      <w:pPr>
        <w:tabs>
          <w:tab w:val="num" w:pos="1995"/>
        </w:tabs>
        <w:ind w:left="1995" w:hanging="360"/>
      </w:pPr>
      <w:rPr>
        <w:rFonts w:ascii="Symbol" w:hAnsi="Symbol" w:hint="default"/>
      </w:rPr>
    </w:lvl>
    <w:lvl w:ilvl="1" w:tplc="62584100" w:tentative="1">
      <w:start w:val="1"/>
      <w:numFmt w:val="bullet"/>
      <w:lvlText w:val="o"/>
      <w:lvlJc w:val="left"/>
      <w:pPr>
        <w:tabs>
          <w:tab w:val="num" w:pos="2715"/>
        </w:tabs>
        <w:ind w:left="2715" w:hanging="360"/>
      </w:pPr>
      <w:rPr>
        <w:rFonts w:ascii="Courier New" w:hAnsi="Courier New" w:hint="default"/>
      </w:rPr>
    </w:lvl>
    <w:lvl w:ilvl="2" w:tplc="2EE2F47A" w:tentative="1">
      <w:start w:val="1"/>
      <w:numFmt w:val="bullet"/>
      <w:lvlText w:val=""/>
      <w:lvlJc w:val="left"/>
      <w:pPr>
        <w:tabs>
          <w:tab w:val="num" w:pos="3435"/>
        </w:tabs>
        <w:ind w:left="3435" w:hanging="360"/>
      </w:pPr>
      <w:rPr>
        <w:rFonts w:ascii="Wingdings" w:hAnsi="Wingdings" w:hint="default"/>
      </w:rPr>
    </w:lvl>
    <w:lvl w:ilvl="3" w:tplc="7280178A" w:tentative="1">
      <w:start w:val="1"/>
      <w:numFmt w:val="bullet"/>
      <w:lvlText w:val=""/>
      <w:lvlJc w:val="left"/>
      <w:pPr>
        <w:tabs>
          <w:tab w:val="num" w:pos="4155"/>
        </w:tabs>
        <w:ind w:left="4155" w:hanging="360"/>
      </w:pPr>
      <w:rPr>
        <w:rFonts w:ascii="Symbol" w:hAnsi="Symbol" w:hint="default"/>
      </w:rPr>
    </w:lvl>
    <w:lvl w:ilvl="4" w:tplc="70C473D0" w:tentative="1">
      <w:start w:val="1"/>
      <w:numFmt w:val="bullet"/>
      <w:lvlText w:val="o"/>
      <w:lvlJc w:val="left"/>
      <w:pPr>
        <w:tabs>
          <w:tab w:val="num" w:pos="4875"/>
        </w:tabs>
        <w:ind w:left="4875" w:hanging="360"/>
      </w:pPr>
      <w:rPr>
        <w:rFonts w:ascii="Courier New" w:hAnsi="Courier New" w:hint="default"/>
      </w:rPr>
    </w:lvl>
    <w:lvl w:ilvl="5" w:tplc="92A090D6" w:tentative="1">
      <w:start w:val="1"/>
      <w:numFmt w:val="bullet"/>
      <w:lvlText w:val=""/>
      <w:lvlJc w:val="left"/>
      <w:pPr>
        <w:tabs>
          <w:tab w:val="num" w:pos="5595"/>
        </w:tabs>
        <w:ind w:left="5595" w:hanging="360"/>
      </w:pPr>
      <w:rPr>
        <w:rFonts w:ascii="Wingdings" w:hAnsi="Wingdings" w:hint="default"/>
      </w:rPr>
    </w:lvl>
    <w:lvl w:ilvl="6" w:tplc="0090E706" w:tentative="1">
      <w:start w:val="1"/>
      <w:numFmt w:val="bullet"/>
      <w:lvlText w:val=""/>
      <w:lvlJc w:val="left"/>
      <w:pPr>
        <w:tabs>
          <w:tab w:val="num" w:pos="6315"/>
        </w:tabs>
        <w:ind w:left="6315" w:hanging="360"/>
      </w:pPr>
      <w:rPr>
        <w:rFonts w:ascii="Symbol" w:hAnsi="Symbol" w:hint="default"/>
      </w:rPr>
    </w:lvl>
    <w:lvl w:ilvl="7" w:tplc="956E252C" w:tentative="1">
      <w:start w:val="1"/>
      <w:numFmt w:val="bullet"/>
      <w:lvlText w:val="o"/>
      <w:lvlJc w:val="left"/>
      <w:pPr>
        <w:tabs>
          <w:tab w:val="num" w:pos="7035"/>
        </w:tabs>
        <w:ind w:left="7035" w:hanging="360"/>
      </w:pPr>
      <w:rPr>
        <w:rFonts w:ascii="Courier New" w:hAnsi="Courier New" w:hint="default"/>
      </w:rPr>
    </w:lvl>
    <w:lvl w:ilvl="8" w:tplc="4F5C0200" w:tentative="1">
      <w:start w:val="1"/>
      <w:numFmt w:val="bullet"/>
      <w:lvlText w:val=""/>
      <w:lvlJc w:val="left"/>
      <w:pPr>
        <w:tabs>
          <w:tab w:val="num" w:pos="7755"/>
        </w:tabs>
        <w:ind w:left="7755" w:hanging="360"/>
      </w:pPr>
      <w:rPr>
        <w:rFonts w:ascii="Wingdings" w:hAnsi="Wingdings" w:hint="default"/>
      </w:rPr>
    </w:lvl>
  </w:abstractNum>
  <w:abstractNum w:abstractNumId="49" w15:restartNumberingAfterBreak="0">
    <w:nsid w:val="30B00A8A"/>
    <w:multiLevelType w:val="hybridMultilevel"/>
    <w:tmpl w:val="C9C8BC70"/>
    <w:lvl w:ilvl="0" w:tplc="89261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32010489"/>
    <w:multiLevelType w:val="hybridMultilevel"/>
    <w:tmpl w:val="640A743A"/>
    <w:lvl w:ilvl="0" w:tplc="5A40C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2B34B22"/>
    <w:multiLevelType w:val="hybridMultilevel"/>
    <w:tmpl w:val="4B7AE72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52" w15:restartNumberingAfterBreak="0">
    <w:nsid w:val="333F39BD"/>
    <w:multiLevelType w:val="hybridMultilevel"/>
    <w:tmpl w:val="4D6C7D66"/>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3" w15:restartNumberingAfterBreak="0">
    <w:nsid w:val="334923E6"/>
    <w:multiLevelType w:val="hybridMultilevel"/>
    <w:tmpl w:val="BCF6B854"/>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4" w15:restartNumberingAfterBreak="0">
    <w:nsid w:val="34393C6A"/>
    <w:multiLevelType w:val="hybridMultilevel"/>
    <w:tmpl w:val="F670F02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5" w15:restartNumberingAfterBreak="0">
    <w:nsid w:val="346D7DD3"/>
    <w:multiLevelType w:val="multilevel"/>
    <w:tmpl w:val="8C065438"/>
    <w:lvl w:ilvl="0">
      <w:start w:val="1"/>
      <w:numFmt w:val="decimal"/>
      <w:pStyle w:val="111"/>
      <w:lvlText w:val="%1."/>
      <w:lvlJc w:val="left"/>
      <w:pPr>
        <w:tabs>
          <w:tab w:val="num" w:pos="1620"/>
        </w:tabs>
        <w:ind w:left="1620" w:hanging="360"/>
      </w:pPr>
      <w:rPr>
        <w:rFonts w:cs="Times New Roman" w:hint="default"/>
      </w:rPr>
    </w:lvl>
    <w:lvl w:ilvl="1">
      <w:start w:val="1"/>
      <w:numFmt w:val="decimal"/>
      <w:pStyle w:val="a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430"/>
        </w:tabs>
        <w:ind w:left="121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34A27475"/>
    <w:multiLevelType w:val="hybridMultilevel"/>
    <w:tmpl w:val="E376DCB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7" w15:restartNumberingAfterBreak="0">
    <w:nsid w:val="34BC55A5"/>
    <w:multiLevelType w:val="multilevel"/>
    <w:tmpl w:val="1F5C8AB2"/>
    <w:lvl w:ilvl="0">
      <w:start w:val="1"/>
      <w:numFmt w:val="decimal"/>
      <w:pStyle w:val="Header2-SubClauses"/>
      <w:lvlText w:val="1.%1"/>
      <w:lvlJc w:val="left"/>
      <w:pPr>
        <w:tabs>
          <w:tab w:val="num" w:pos="504"/>
        </w:tabs>
        <w:ind w:left="504" w:hanging="504"/>
      </w:pPr>
      <w:rPr>
        <w:rFonts w:ascii="Times New Roman" w:hAnsi="Times New Roman" w:cs="Times New Roman" w:hint="default"/>
        <w:b w:val="0"/>
        <w:i w:val="0"/>
        <w:sz w:val="24"/>
      </w:rPr>
    </w:lvl>
    <w:lvl w:ilvl="1">
      <w:start w:val="1"/>
      <w:numFmt w:val="lowerLetter"/>
      <w:lvlText w:val="(%2)"/>
      <w:lvlJc w:val="left"/>
      <w:pPr>
        <w:tabs>
          <w:tab w:val="num" w:pos="1368"/>
        </w:tabs>
        <w:ind w:left="1368" w:hanging="864"/>
      </w:pPr>
      <w:rPr>
        <w:rFonts w:ascii="Times New Roman" w:hAnsi="Times New Roman" w:cs="Times New Roman" w:hint="default"/>
        <w:b w:val="0"/>
        <w:i w:val="0"/>
        <w:sz w:val="24"/>
      </w:rPr>
    </w:lvl>
    <w:lvl w:ilvl="2">
      <w:start w:val="1"/>
      <w:numFmt w:val="lowerRoman"/>
      <w:lvlText w:val="(%3)"/>
      <w:lvlJc w:val="left"/>
      <w:pPr>
        <w:tabs>
          <w:tab w:val="num" w:pos="2088"/>
        </w:tabs>
        <w:ind w:left="2088" w:hanging="648"/>
      </w:pPr>
      <w:rPr>
        <w:rFonts w:ascii="Times New Roman" w:hAnsi="Times New Roman" w:cs="Times New Roman" w:hint="default"/>
        <w:b w:val="0"/>
        <w:i w:val="0"/>
        <w:sz w:val="24"/>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8"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9" w15:restartNumberingAfterBreak="0">
    <w:nsid w:val="392A33B2"/>
    <w:multiLevelType w:val="hybridMultilevel"/>
    <w:tmpl w:val="CBD659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A17524C"/>
    <w:multiLevelType w:val="hybridMultilevel"/>
    <w:tmpl w:val="C67AB178"/>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1" w15:restartNumberingAfterBreak="0">
    <w:nsid w:val="3A1D19E2"/>
    <w:multiLevelType w:val="hybridMultilevel"/>
    <w:tmpl w:val="AD148910"/>
    <w:lvl w:ilvl="0" w:tplc="83DC25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3CBE7E7E"/>
    <w:multiLevelType w:val="hybridMultilevel"/>
    <w:tmpl w:val="F0860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3DA63FEF"/>
    <w:multiLevelType w:val="hybridMultilevel"/>
    <w:tmpl w:val="E14CA884"/>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4" w15:restartNumberingAfterBreak="0">
    <w:nsid w:val="3F39353A"/>
    <w:multiLevelType w:val="hybridMultilevel"/>
    <w:tmpl w:val="424E2BB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5" w15:restartNumberingAfterBreak="0">
    <w:nsid w:val="40AF3266"/>
    <w:multiLevelType w:val="multilevel"/>
    <w:tmpl w:val="EE805936"/>
    <w:lvl w:ilvl="0">
      <w:start w:val="1"/>
      <w:numFmt w:val="decimal"/>
      <w:pStyle w:val="-1"/>
      <w:suff w:val="space"/>
      <w:lvlText w:val="Статья %1"/>
      <w:lvlJc w:val="left"/>
      <w:pPr>
        <w:ind w:left="3828"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x-none"/>
      </w:rPr>
    </w:lvl>
    <w:lvl w:ilvl="1">
      <w:start w:val="1"/>
      <w:numFmt w:val="decimal"/>
      <w:pStyle w:val="-"/>
      <w:suff w:val="space"/>
      <w:lvlText w:val="%1.%2."/>
      <w:lvlJc w:val="left"/>
      <w:pPr>
        <w:ind w:left="1277"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1135"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x-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15:restartNumberingAfterBreak="0">
    <w:nsid w:val="432D565C"/>
    <w:multiLevelType w:val="hybridMultilevel"/>
    <w:tmpl w:val="D736CF36"/>
    <w:lvl w:ilvl="0" w:tplc="C1BE1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44570C8D"/>
    <w:multiLevelType w:val="hybridMultilevel"/>
    <w:tmpl w:val="98020890"/>
    <w:lvl w:ilvl="0" w:tplc="8CF625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15:restartNumberingAfterBreak="0">
    <w:nsid w:val="448739F0"/>
    <w:multiLevelType w:val="hybridMultilevel"/>
    <w:tmpl w:val="DE4498FA"/>
    <w:lvl w:ilvl="0" w:tplc="5A40C7D2">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69" w15:restartNumberingAfterBreak="0">
    <w:nsid w:val="45837E85"/>
    <w:multiLevelType w:val="hybridMultilevel"/>
    <w:tmpl w:val="5A20E41E"/>
    <w:lvl w:ilvl="0" w:tplc="10A266D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6137D53"/>
    <w:multiLevelType w:val="hybridMultilevel"/>
    <w:tmpl w:val="17FC870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1" w15:restartNumberingAfterBreak="0">
    <w:nsid w:val="49B43DBB"/>
    <w:multiLevelType w:val="hybridMultilevel"/>
    <w:tmpl w:val="05283AF6"/>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2" w15:restartNumberingAfterBreak="0">
    <w:nsid w:val="51E6193B"/>
    <w:multiLevelType w:val="hybridMultilevel"/>
    <w:tmpl w:val="2158834E"/>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3" w15:restartNumberingAfterBreak="0">
    <w:nsid w:val="53424B6D"/>
    <w:multiLevelType w:val="hybridMultilevel"/>
    <w:tmpl w:val="8F1460A8"/>
    <w:lvl w:ilvl="0" w:tplc="5A40C7D2">
      <w:start w:val="1"/>
      <w:numFmt w:val="bullet"/>
      <w:lvlText w:val=""/>
      <w:lvlJc w:val="left"/>
      <w:pPr>
        <w:ind w:left="867" w:hanging="360"/>
      </w:pPr>
      <w:rPr>
        <w:rFonts w:ascii="Symbol" w:hAnsi="Symbol" w:hint="default"/>
      </w:rPr>
    </w:lvl>
    <w:lvl w:ilvl="1" w:tplc="04190003" w:tentative="1">
      <w:start w:val="1"/>
      <w:numFmt w:val="bullet"/>
      <w:lvlText w:val="o"/>
      <w:lvlJc w:val="left"/>
      <w:pPr>
        <w:ind w:left="1587" w:hanging="360"/>
      </w:pPr>
      <w:rPr>
        <w:rFonts w:ascii="Courier New" w:hAnsi="Courier New" w:cs="Courier New" w:hint="default"/>
      </w:rPr>
    </w:lvl>
    <w:lvl w:ilvl="2" w:tplc="04190005" w:tentative="1">
      <w:start w:val="1"/>
      <w:numFmt w:val="bullet"/>
      <w:lvlText w:val=""/>
      <w:lvlJc w:val="left"/>
      <w:pPr>
        <w:ind w:left="2307" w:hanging="360"/>
      </w:pPr>
      <w:rPr>
        <w:rFonts w:ascii="Wingdings" w:hAnsi="Wingdings" w:hint="default"/>
      </w:rPr>
    </w:lvl>
    <w:lvl w:ilvl="3" w:tplc="04190001" w:tentative="1">
      <w:start w:val="1"/>
      <w:numFmt w:val="bullet"/>
      <w:lvlText w:val=""/>
      <w:lvlJc w:val="left"/>
      <w:pPr>
        <w:ind w:left="3027" w:hanging="360"/>
      </w:pPr>
      <w:rPr>
        <w:rFonts w:ascii="Symbol" w:hAnsi="Symbol" w:hint="default"/>
      </w:rPr>
    </w:lvl>
    <w:lvl w:ilvl="4" w:tplc="04190003" w:tentative="1">
      <w:start w:val="1"/>
      <w:numFmt w:val="bullet"/>
      <w:lvlText w:val="o"/>
      <w:lvlJc w:val="left"/>
      <w:pPr>
        <w:ind w:left="3747" w:hanging="360"/>
      </w:pPr>
      <w:rPr>
        <w:rFonts w:ascii="Courier New" w:hAnsi="Courier New" w:cs="Courier New" w:hint="default"/>
      </w:rPr>
    </w:lvl>
    <w:lvl w:ilvl="5" w:tplc="04190005" w:tentative="1">
      <w:start w:val="1"/>
      <w:numFmt w:val="bullet"/>
      <w:lvlText w:val=""/>
      <w:lvlJc w:val="left"/>
      <w:pPr>
        <w:ind w:left="4467" w:hanging="360"/>
      </w:pPr>
      <w:rPr>
        <w:rFonts w:ascii="Wingdings" w:hAnsi="Wingdings" w:hint="default"/>
      </w:rPr>
    </w:lvl>
    <w:lvl w:ilvl="6" w:tplc="04190001" w:tentative="1">
      <w:start w:val="1"/>
      <w:numFmt w:val="bullet"/>
      <w:lvlText w:val=""/>
      <w:lvlJc w:val="left"/>
      <w:pPr>
        <w:ind w:left="5187" w:hanging="360"/>
      </w:pPr>
      <w:rPr>
        <w:rFonts w:ascii="Symbol" w:hAnsi="Symbol" w:hint="default"/>
      </w:rPr>
    </w:lvl>
    <w:lvl w:ilvl="7" w:tplc="04190003" w:tentative="1">
      <w:start w:val="1"/>
      <w:numFmt w:val="bullet"/>
      <w:lvlText w:val="o"/>
      <w:lvlJc w:val="left"/>
      <w:pPr>
        <w:ind w:left="5907" w:hanging="360"/>
      </w:pPr>
      <w:rPr>
        <w:rFonts w:ascii="Courier New" w:hAnsi="Courier New" w:cs="Courier New" w:hint="default"/>
      </w:rPr>
    </w:lvl>
    <w:lvl w:ilvl="8" w:tplc="04190005" w:tentative="1">
      <w:start w:val="1"/>
      <w:numFmt w:val="bullet"/>
      <w:lvlText w:val=""/>
      <w:lvlJc w:val="left"/>
      <w:pPr>
        <w:ind w:left="6627" w:hanging="360"/>
      </w:pPr>
      <w:rPr>
        <w:rFonts w:ascii="Wingdings" w:hAnsi="Wingdings" w:hint="default"/>
      </w:rPr>
    </w:lvl>
  </w:abstractNum>
  <w:abstractNum w:abstractNumId="74" w15:restartNumberingAfterBreak="0">
    <w:nsid w:val="5435497C"/>
    <w:multiLevelType w:val="hybridMultilevel"/>
    <w:tmpl w:val="8AC8B76C"/>
    <w:lvl w:ilvl="0" w:tplc="51022B30">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5" w15:restartNumberingAfterBreak="0">
    <w:nsid w:val="55630DA2"/>
    <w:multiLevelType w:val="hybridMultilevel"/>
    <w:tmpl w:val="A8F40F0C"/>
    <w:lvl w:ilvl="0" w:tplc="9A7E38DA">
      <w:start w:val="1"/>
      <w:numFmt w:val="decimal"/>
      <w:pStyle w:val="20"/>
      <w:lvlText w:val="%1)"/>
      <w:lvlJc w:val="left"/>
      <w:pPr>
        <w:ind w:left="1068" w:hanging="360"/>
      </w:pPr>
      <w:rPr>
        <w:rFonts w:hint="default"/>
        <w:b w:val="0"/>
        <w:color w:val="auto"/>
      </w:rPr>
    </w:lvl>
    <w:lvl w:ilvl="1" w:tplc="8368B11E">
      <w:start w:val="1"/>
      <w:numFmt w:val="russianLower"/>
      <w:pStyle w:val="20"/>
      <w:lvlText w:val="%2."/>
      <w:lvlJc w:val="left"/>
      <w:pPr>
        <w:ind w:left="1788" w:hanging="360"/>
      </w:pPr>
      <w:rPr>
        <w:rFonts w:hint="default"/>
        <w:b w:val="0"/>
      </w:r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6" w15:restartNumberingAfterBreak="0">
    <w:nsid w:val="578F56DD"/>
    <w:multiLevelType w:val="hybridMultilevel"/>
    <w:tmpl w:val="E4DC8852"/>
    <w:lvl w:ilvl="0" w:tplc="479CB630">
      <w:start w:val="1"/>
      <w:numFmt w:val="russianLower"/>
      <w:lvlText w:val="%1)"/>
      <w:lvlJc w:val="left"/>
      <w:pPr>
        <w:ind w:left="644" w:hanging="360"/>
      </w:pPr>
      <w:rPr>
        <w:rFonts w:hint="default"/>
        <w:b w:val="0"/>
        <w:i w:val="0"/>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7" w15:restartNumberingAfterBreak="0">
    <w:nsid w:val="581260A6"/>
    <w:multiLevelType w:val="hybridMultilevel"/>
    <w:tmpl w:val="18607D76"/>
    <w:lvl w:ilvl="0" w:tplc="36748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58CD7646"/>
    <w:multiLevelType w:val="hybridMultilevel"/>
    <w:tmpl w:val="5D2E3D9E"/>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9" w15:restartNumberingAfterBreak="0">
    <w:nsid w:val="59B82807"/>
    <w:multiLevelType w:val="hybridMultilevel"/>
    <w:tmpl w:val="1BAC1D1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0" w15:restartNumberingAfterBreak="0">
    <w:nsid w:val="5A2A4C24"/>
    <w:multiLevelType w:val="hybridMultilevel"/>
    <w:tmpl w:val="59987A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15:restartNumberingAfterBreak="0">
    <w:nsid w:val="5CC70D56"/>
    <w:multiLevelType w:val="hybridMultilevel"/>
    <w:tmpl w:val="A98269B2"/>
    <w:lvl w:ilvl="0" w:tplc="114CE0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2" w15:restartNumberingAfterBreak="0">
    <w:nsid w:val="5D1127F0"/>
    <w:multiLevelType w:val="multilevel"/>
    <w:tmpl w:val="95F8C6AE"/>
    <w:lvl w:ilvl="0">
      <w:start w:val="5"/>
      <w:numFmt w:val="decimal"/>
      <w:lvlText w:val="%1"/>
      <w:lvlJc w:val="left"/>
      <w:pPr>
        <w:tabs>
          <w:tab w:val="num" w:pos="0"/>
        </w:tabs>
        <w:ind w:left="360" w:hanging="360"/>
      </w:pPr>
      <w:rPr>
        <w:rFonts w:cs="Times New Roman" w:hint="default"/>
        <w:b w:val="0"/>
      </w:rPr>
    </w:lvl>
    <w:lvl w:ilvl="1">
      <w:numFmt w:val="decimal"/>
      <w:pStyle w:val="21"/>
      <w:lvlText w:val="4.%2."/>
      <w:lvlJc w:val="left"/>
      <w:pPr>
        <w:tabs>
          <w:tab w:val="num" w:pos="0"/>
        </w:tabs>
        <w:ind w:left="360" w:hanging="360"/>
      </w:pPr>
      <w:rPr>
        <w:rFonts w:ascii="Times New Roman" w:hAnsi="Times New Roman" w:cs="Times New Roman" w:hint="default"/>
        <w:b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0"/>
        </w:tabs>
        <w:ind w:left="1080" w:hanging="1080"/>
      </w:pPr>
      <w:rPr>
        <w:rFonts w:cs="Times New Roman" w:hint="default"/>
        <w:b w:val="0"/>
      </w:rPr>
    </w:lvl>
    <w:lvl w:ilvl="5">
      <w:start w:val="1"/>
      <w:numFmt w:val="decimal"/>
      <w:lvlText w:val="%1.%2.%3.%4.%5.%6"/>
      <w:lvlJc w:val="left"/>
      <w:pPr>
        <w:tabs>
          <w:tab w:val="num" w:pos="0"/>
        </w:tabs>
        <w:ind w:left="1080" w:hanging="1080"/>
      </w:pPr>
      <w:rPr>
        <w:rFonts w:cs="Times New Roman" w:hint="default"/>
        <w:b w:val="0"/>
      </w:rPr>
    </w:lvl>
    <w:lvl w:ilvl="6">
      <w:start w:val="1"/>
      <w:numFmt w:val="decimal"/>
      <w:lvlText w:val="%1.%2.%3.%4.%5.%6.%7"/>
      <w:lvlJc w:val="left"/>
      <w:pPr>
        <w:tabs>
          <w:tab w:val="num" w:pos="0"/>
        </w:tabs>
        <w:ind w:left="1440" w:hanging="1440"/>
      </w:pPr>
      <w:rPr>
        <w:rFonts w:cs="Times New Roman" w:hint="default"/>
        <w:b w:val="0"/>
      </w:rPr>
    </w:lvl>
    <w:lvl w:ilvl="7">
      <w:start w:val="1"/>
      <w:numFmt w:val="decimal"/>
      <w:lvlText w:val="%1.%2.%3.%4.%5.%6.%7.%8"/>
      <w:lvlJc w:val="left"/>
      <w:pPr>
        <w:tabs>
          <w:tab w:val="num" w:pos="0"/>
        </w:tabs>
        <w:ind w:left="1440" w:hanging="1440"/>
      </w:pPr>
      <w:rPr>
        <w:rFonts w:cs="Times New Roman" w:hint="default"/>
        <w:b w:val="0"/>
      </w:rPr>
    </w:lvl>
    <w:lvl w:ilvl="8">
      <w:start w:val="1"/>
      <w:numFmt w:val="decimal"/>
      <w:lvlText w:val="%1.%2.%3.%4.%5.%6.%7.%8.%9"/>
      <w:lvlJc w:val="left"/>
      <w:pPr>
        <w:tabs>
          <w:tab w:val="num" w:pos="0"/>
        </w:tabs>
        <w:ind w:left="1800" w:hanging="1800"/>
      </w:pPr>
      <w:rPr>
        <w:rFonts w:cs="Times New Roman" w:hint="default"/>
        <w:b w:val="0"/>
      </w:rPr>
    </w:lvl>
  </w:abstractNum>
  <w:abstractNum w:abstractNumId="83" w15:restartNumberingAfterBreak="0">
    <w:nsid w:val="622D1293"/>
    <w:multiLevelType w:val="hybridMultilevel"/>
    <w:tmpl w:val="91CA6E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2F3409C"/>
    <w:multiLevelType w:val="multilevel"/>
    <w:tmpl w:val="11D8FBB4"/>
    <w:lvl w:ilvl="0">
      <w:start w:val="1"/>
      <w:numFmt w:val="decimal"/>
      <w:suff w:val="space"/>
      <w:lvlText w:val="%1."/>
      <w:lvlJc w:val="left"/>
      <w:pPr>
        <w:ind w:left="284" w:firstLine="709"/>
      </w:pPr>
      <w:rPr>
        <w:rFonts w:ascii="Times New Roman" w:eastAsia="Times New Roman" w:hAnsi="Times New Roman" w:cs="Times New Roman"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i w:val="0"/>
        <w:color w:val="auto"/>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85" w15:restartNumberingAfterBreak="0">
    <w:nsid w:val="64456535"/>
    <w:multiLevelType w:val="hybridMultilevel"/>
    <w:tmpl w:val="E786B96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6" w15:restartNumberingAfterBreak="0">
    <w:nsid w:val="64500FD7"/>
    <w:multiLevelType w:val="hybridMultilevel"/>
    <w:tmpl w:val="AA423AE6"/>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7" w15:restartNumberingAfterBreak="0">
    <w:nsid w:val="655E0F34"/>
    <w:multiLevelType w:val="multilevel"/>
    <w:tmpl w:val="85BE5A66"/>
    <w:lvl w:ilvl="0">
      <w:start w:val="21"/>
      <w:numFmt w:val="decimal"/>
      <w:lvlText w:val="%1"/>
      <w:lvlJc w:val="left"/>
      <w:pPr>
        <w:tabs>
          <w:tab w:val="num" w:pos="0"/>
        </w:tabs>
        <w:ind w:left="420" w:hanging="420"/>
      </w:pPr>
      <w:rPr>
        <w:rFonts w:cs="Times New Roman" w:hint="default"/>
      </w:rPr>
    </w:lvl>
    <w:lvl w:ilvl="1">
      <w:start w:val="1"/>
      <w:numFmt w:val="decimal"/>
      <w:lvlText w:val="%1.%2"/>
      <w:lvlJc w:val="left"/>
      <w:pPr>
        <w:tabs>
          <w:tab w:val="num" w:pos="0"/>
        </w:tabs>
      </w:pPr>
      <w:rPr>
        <w:rFonts w:ascii="Times New Roman" w:hAnsi="Times New Roman" w:cs="Times New Roman" w:hint="default"/>
        <w:b w:val="0"/>
        <w:sz w:val="24"/>
        <w:szCs w:val="24"/>
      </w:rPr>
    </w:lvl>
    <w:lvl w:ilvl="2">
      <w:start w:val="1"/>
      <w:numFmt w:val="decimal"/>
      <w:pStyle w:val="a3"/>
      <w:lvlText w:val="%1.2.%3"/>
      <w:lvlJc w:val="left"/>
      <w:pPr>
        <w:tabs>
          <w:tab w:val="num" w:pos="0"/>
        </w:tabs>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8" w15:restartNumberingAfterBreak="0">
    <w:nsid w:val="664B06DB"/>
    <w:multiLevelType w:val="multilevel"/>
    <w:tmpl w:val="63A06C1C"/>
    <w:lvl w:ilvl="0">
      <w:start w:val="13"/>
      <w:numFmt w:val="decimal"/>
      <w:lvlText w:val="%1"/>
      <w:lvlJc w:val="left"/>
      <w:pPr>
        <w:ind w:left="720" w:hanging="720"/>
      </w:pPr>
      <w:rPr>
        <w:rFonts w:hint="default"/>
        <w:b w:val="0"/>
      </w:rPr>
    </w:lvl>
    <w:lvl w:ilvl="1">
      <w:start w:val="3"/>
      <w:numFmt w:val="decimal"/>
      <w:lvlText w:val="%1.%2"/>
      <w:lvlJc w:val="left"/>
      <w:pPr>
        <w:ind w:left="720" w:hanging="720"/>
      </w:pPr>
      <w:rPr>
        <w:rFonts w:hint="default"/>
        <w:b w:val="0"/>
      </w:rPr>
    </w:lvl>
    <w:lvl w:ilvl="2">
      <w:start w:val="2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9" w15:restartNumberingAfterBreak="0">
    <w:nsid w:val="6741703F"/>
    <w:multiLevelType w:val="hybridMultilevel"/>
    <w:tmpl w:val="C6B6BB22"/>
    <w:lvl w:ilvl="0" w:tplc="5A40C7D2">
      <w:start w:val="1"/>
      <w:numFmt w:val="bullet"/>
      <w:lvlText w:val=""/>
      <w:lvlJc w:val="left"/>
      <w:pPr>
        <w:ind w:left="862" w:hanging="360"/>
      </w:pPr>
      <w:rPr>
        <w:rFonts w:ascii="Symbol" w:hAnsi="Symbol" w:hint="default"/>
      </w:rPr>
    </w:lvl>
    <w:lvl w:ilvl="1" w:tplc="04190005">
      <w:start w:val="1"/>
      <w:numFmt w:val="bullet"/>
      <w:lvlText w:val=""/>
      <w:lvlJc w:val="left"/>
      <w:pPr>
        <w:ind w:left="1582" w:hanging="360"/>
      </w:pPr>
      <w:rPr>
        <w:rFonts w:ascii="Wingdings" w:hAnsi="Wingdings" w:hint="default"/>
      </w:rPr>
    </w:lvl>
    <w:lvl w:ilvl="2" w:tplc="04190005">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0" w15:restartNumberingAfterBreak="0">
    <w:nsid w:val="69715B78"/>
    <w:multiLevelType w:val="hybridMultilevel"/>
    <w:tmpl w:val="8556D648"/>
    <w:lvl w:ilvl="0" w:tplc="43E63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15:restartNumberingAfterBreak="0">
    <w:nsid w:val="69A36E91"/>
    <w:multiLevelType w:val="hybridMultilevel"/>
    <w:tmpl w:val="E834A8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2" w15:restartNumberingAfterBreak="0">
    <w:nsid w:val="6D5E01A6"/>
    <w:multiLevelType w:val="hybridMultilevel"/>
    <w:tmpl w:val="5E1E3928"/>
    <w:lvl w:ilvl="0" w:tplc="BE5C4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3" w15:restartNumberingAfterBreak="0">
    <w:nsid w:val="6E0D256C"/>
    <w:multiLevelType w:val="hybridMultilevel"/>
    <w:tmpl w:val="CFBE4C4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4" w15:restartNumberingAfterBreak="0">
    <w:nsid w:val="6E6275F6"/>
    <w:multiLevelType w:val="hybridMultilevel"/>
    <w:tmpl w:val="4EE057BA"/>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5" w15:restartNumberingAfterBreak="0">
    <w:nsid w:val="6E674061"/>
    <w:multiLevelType w:val="multilevel"/>
    <w:tmpl w:val="FCB8D5E2"/>
    <w:lvl w:ilvl="0">
      <w:start w:val="3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E8242C1"/>
    <w:multiLevelType w:val="hybridMultilevel"/>
    <w:tmpl w:val="6B0623BC"/>
    <w:lvl w:ilvl="0" w:tplc="5A40C7D2">
      <w:start w:val="1"/>
      <w:numFmt w:val="bullet"/>
      <w:lvlText w:val=""/>
      <w:lvlJc w:val="left"/>
      <w:pPr>
        <w:ind w:left="720" w:hanging="360"/>
      </w:pPr>
      <w:rPr>
        <w:rFonts w:ascii="Symbol" w:hAnsi="Symbol" w:hint="default"/>
        <w:b/>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6F241A88"/>
    <w:multiLevelType w:val="hybridMultilevel"/>
    <w:tmpl w:val="16868F58"/>
    <w:lvl w:ilvl="0" w:tplc="E17842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15:restartNumberingAfterBreak="0">
    <w:nsid w:val="6FA56D82"/>
    <w:multiLevelType w:val="hybridMultilevel"/>
    <w:tmpl w:val="B6EE7FF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9" w15:restartNumberingAfterBreak="0">
    <w:nsid w:val="70CC2088"/>
    <w:multiLevelType w:val="multilevel"/>
    <w:tmpl w:val="AF501D1C"/>
    <w:lvl w:ilvl="0">
      <w:start w:val="1"/>
      <w:numFmt w:val="decimal"/>
      <w:lvlText w:val="%1."/>
      <w:lvlJc w:val="left"/>
      <w:pPr>
        <w:ind w:left="4472" w:hanging="360"/>
      </w:pPr>
      <w:rPr>
        <w:rFonts w:hint="default"/>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2564" w:hanging="720"/>
      </w:pPr>
      <w:rPr>
        <w:rFonts w:hint="default"/>
        <w:b w:val="0"/>
        <w:i w:val="0"/>
        <w:sz w:val="24"/>
        <w:szCs w:val="24"/>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100" w15:restartNumberingAfterBreak="0">
    <w:nsid w:val="71883AC4"/>
    <w:multiLevelType w:val="hybridMultilevel"/>
    <w:tmpl w:val="3E1C03A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1" w15:restartNumberingAfterBreak="0">
    <w:nsid w:val="721D20D3"/>
    <w:multiLevelType w:val="hybridMultilevel"/>
    <w:tmpl w:val="E42618AC"/>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2" w15:restartNumberingAfterBreak="0">
    <w:nsid w:val="727F4185"/>
    <w:multiLevelType w:val="hybridMultilevel"/>
    <w:tmpl w:val="B91E6890"/>
    <w:lvl w:ilvl="0" w:tplc="6FBAA112">
      <w:numFmt w:val="bullet"/>
      <w:lvlText w:val="•"/>
      <w:lvlJc w:val="left"/>
      <w:pPr>
        <w:ind w:left="1965" w:hanging="1605"/>
      </w:pPr>
      <w:rPr>
        <w:rFonts w:ascii="Calibri" w:eastAsia="Arial Unicode MS"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39A1F14"/>
    <w:multiLevelType w:val="hybridMultilevel"/>
    <w:tmpl w:val="011E373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4" w15:restartNumberingAfterBreak="0">
    <w:nsid w:val="74B816FC"/>
    <w:multiLevelType w:val="hybridMultilevel"/>
    <w:tmpl w:val="033EA296"/>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5" w15:restartNumberingAfterBreak="0">
    <w:nsid w:val="74DE43E5"/>
    <w:multiLevelType w:val="hybridMultilevel"/>
    <w:tmpl w:val="F4B45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53824C7"/>
    <w:multiLevelType w:val="hybridMultilevel"/>
    <w:tmpl w:val="44AA7D78"/>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7" w15:restartNumberingAfterBreak="0">
    <w:nsid w:val="78150FBA"/>
    <w:multiLevelType w:val="hybridMultilevel"/>
    <w:tmpl w:val="263074F0"/>
    <w:lvl w:ilvl="0" w:tplc="5A40C7D2">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08" w15:restartNumberingAfterBreak="0">
    <w:nsid w:val="78FE6890"/>
    <w:multiLevelType w:val="hybridMultilevel"/>
    <w:tmpl w:val="6A629162"/>
    <w:lvl w:ilvl="0" w:tplc="04190003">
      <w:start w:val="1"/>
      <w:numFmt w:val="bullet"/>
      <w:lvlText w:val="o"/>
      <w:lvlJc w:val="left"/>
      <w:pPr>
        <w:ind w:left="1644" w:hanging="360"/>
      </w:pPr>
      <w:rPr>
        <w:rFonts w:ascii="Courier New" w:hAnsi="Courier New" w:cs="Courier New"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09" w15:restartNumberingAfterBreak="0">
    <w:nsid w:val="798D7652"/>
    <w:multiLevelType w:val="hybridMultilevel"/>
    <w:tmpl w:val="A4D2A62A"/>
    <w:lvl w:ilvl="0" w:tplc="68060B6C">
      <w:start w:val="1"/>
      <w:numFmt w:val="russianLower"/>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0" w15:restartNumberingAfterBreak="0">
    <w:nsid w:val="79BF694E"/>
    <w:multiLevelType w:val="hybridMultilevel"/>
    <w:tmpl w:val="9806B23A"/>
    <w:lvl w:ilvl="0" w:tplc="A9743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1" w15:restartNumberingAfterBreak="0">
    <w:nsid w:val="79CE32AC"/>
    <w:multiLevelType w:val="hybridMultilevel"/>
    <w:tmpl w:val="509E36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2" w15:restartNumberingAfterBreak="0">
    <w:nsid w:val="7A1B3A20"/>
    <w:multiLevelType w:val="hybridMultilevel"/>
    <w:tmpl w:val="27844CB8"/>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3" w15:restartNumberingAfterBreak="0">
    <w:nsid w:val="7A7D621B"/>
    <w:multiLevelType w:val="hybridMultilevel"/>
    <w:tmpl w:val="53205062"/>
    <w:lvl w:ilvl="0" w:tplc="B67A0E44">
      <w:start w:val="1"/>
      <w:numFmt w:val="bullet"/>
      <w:lvlText w:val=""/>
      <w:lvlJc w:val="left"/>
      <w:pPr>
        <w:tabs>
          <w:tab w:val="num" w:pos="720"/>
        </w:tabs>
        <w:ind w:left="720" w:hanging="360"/>
      </w:pPr>
      <w:rPr>
        <w:rFonts w:ascii="Symbol" w:hAnsi="Symbol" w:hint="default"/>
      </w:rPr>
    </w:lvl>
    <w:lvl w:ilvl="1" w:tplc="A7C49234">
      <w:start w:val="1"/>
      <w:numFmt w:val="bullet"/>
      <w:lvlText w:val="o"/>
      <w:lvlJc w:val="left"/>
      <w:pPr>
        <w:tabs>
          <w:tab w:val="num" w:pos="1440"/>
        </w:tabs>
        <w:ind w:left="1440" w:hanging="360"/>
      </w:pPr>
      <w:rPr>
        <w:rFonts w:ascii="Courier New" w:hAnsi="Courier New" w:hint="default"/>
      </w:rPr>
    </w:lvl>
    <w:lvl w:ilvl="2" w:tplc="6C964762">
      <w:start w:val="1"/>
      <w:numFmt w:val="bullet"/>
      <w:lvlText w:val=""/>
      <w:lvlJc w:val="left"/>
      <w:pPr>
        <w:tabs>
          <w:tab w:val="num" w:pos="2160"/>
        </w:tabs>
        <w:ind w:left="2160" w:hanging="360"/>
      </w:pPr>
      <w:rPr>
        <w:rFonts w:ascii="Wingdings" w:hAnsi="Wingdings" w:hint="default"/>
      </w:rPr>
    </w:lvl>
    <w:lvl w:ilvl="3" w:tplc="F894E1D8" w:tentative="1">
      <w:start w:val="1"/>
      <w:numFmt w:val="bullet"/>
      <w:lvlText w:val=""/>
      <w:lvlJc w:val="left"/>
      <w:pPr>
        <w:tabs>
          <w:tab w:val="num" w:pos="2880"/>
        </w:tabs>
        <w:ind w:left="2880" w:hanging="360"/>
      </w:pPr>
      <w:rPr>
        <w:rFonts w:ascii="Symbol" w:hAnsi="Symbol" w:hint="default"/>
      </w:rPr>
    </w:lvl>
    <w:lvl w:ilvl="4" w:tplc="BDE0EDDE" w:tentative="1">
      <w:start w:val="1"/>
      <w:numFmt w:val="bullet"/>
      <w:lvlText w:val="o"/>
      <w:lvlJc w:val="left"/>
      <w:pPr>
        <w:tabs>
          <w:tab w:val="num" w:pos="3600"/>
        </w:tabs>
        <w:ind w:left="3600" w:hanging="360"/>
      </w:pPr>
      <w:rPr>
        <w:rFonts w:ascii="Courier New" w:hAnsi="Courier New" w:hint="default"/>
      </w:rPr>
    </w:lvl>
    <w:lvl w:ilvl="5" w:tplc="F8F45A5C" w:tentative="1">
      <w:start w:val="1"/>
      <w:numFmt w:val="bullet"/>
      <w:lvlText w:val=""/>
      <w:lvlJc w:val="left"/>
      <w:pPr>
        <w:tabs>
          <w:tab w:val="num" w:pos="4320"/>
        </w:tabs>
        <w:ind w:left="4320" w:hanging="360"/>
      </w:pPr>
      <w:rPr>
        <w:rFonts w:ascii="Wingdings" w:hAnsi="Wingdings" w:hint="default"/>
      </w:rPr>
    </w:lvl>
    <w:lvl w:ilvl="6" w:tplc="D14CF7D0" w:tentative="1">
      <w:start w:val="1"/>
      <w:numFmt w:val="bullet"/>
      <w:lvlText w:val=""/>
      <w:lvlJc w:val="left"/>
      <w:pPr>
        <w:tabs>
          <w:tab w:val="num" w:pos="5040"/>
        </w:tabs>
        <w:ind w:left="5040" w:hanging="360"/>
      </w:pPr>
      <w:rPr>
        <w:rFonts w:ascii="Symbol" w:hAnsi="Symbol" w:hint="default"/>
      </w:rPr>
    </w:lvl>
    <w:lvl w:ilvl="7" w:tplc="B1EAEC08" w:tentative="1">
      <w:start w:val="1"/>
      <w:numFmt w:val="bullet"/>
      <w:lvlText w:val="o"/>
      <w:lvlJc w:val="left"/>
      <w:pPr>
        <w:tabs>
          <w:tab w:val="num" w:pos="5760"/>
        </w:tabs>
        <w:ind w:left="5760" w:hanging="360"/>
      </w:pPr>
      <w:rPr>
        <w:rFonts w:ascii="Courier New" w:hAnsi="Courier New" w:hint="default"/>
      </w:rPr>
    </w:lvl>
    <w:lvl w:ilvl="8" w:tplc="95D48D28"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B0D7320"/>
    <w:multiLevelType w:val="hybridMultilevel"/>
    <w:tmpl w:val="3F4CC11A"/>
    <w:lvl w:ilvl="0" w:tplc="2AD215B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BD913B9"/>
    <w:multiLevelType w:val="hybridMultilevel"/>
    <w:tmpl w:val="B0705F82"/>
    <w:lvl w:ilvl="0" w:tplc="DC4CD984">
      <w:start w:val="1"/>
      <w:numFmt w:val="russianLower"/>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C842111"/>
    <w:multiLevelType w:val="hybridMultilevel"/>
    <w:tmpl w:val="FDB6BA7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D5A2746"/>
    <w:multiLevelType w:val="hybridMultilevel"/>
    <w:tmpl w:val="D63C4EEE"/>
    <w:lvl w:ilvl="0" w:tplc="5A40C7D2">
      <w:start w:val="1"/>
      <w:numFmt w:val="bullet"/>
      <w:lvlText w:val=""/>
      <w:lvlJc w:val="left"/>
      <w:pPr>
        <w:ind w:left="862" w:hanging="360"/>
      </w:pPr>
      <w:rPr>
        <w:rFonts w:ascii="Symbol" w:hAnsi="Symbol" w:hint="default"/>
        <w:b/>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18"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9" w15:restartNumberingAfterBreak="0">
    <w:nsid w:val="7E7A5808"/>
    <w:multiLevelType w:val="hybridMultilevel"/>
    <w:tmpl w:val="EC700B9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0" w15:restartNumberingAfterBreak="0">
    <w:nsid w:val="7F193EDB"/>
    <w:multiLevelType w:val="hybridMultilevel"/>
    <w:tmpl w:val="472E331E"/>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1" w15:restartNumberingAfterBreak="0">
    <w:nsid w:val="7F194212"/>
    <w:multiLevelType w:val="hybridMultilevel"/>
    <w:tmpl w:val="ED2A17A4"/>
    <w:lvl w:ilvl="0" w:tplc="AC469F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2" w15:restartNumberingAfterBreak="0">
    <w:nsid w:val="7F5D6959"/>
    <w:multiLevelType w:val="hybridMultilevel"/>
    <w:tmpl w:val="92CACAE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3" w15:restartNumberingAfterBreak="0">
    <w:nsid w:val="7FC16DE6"/>
    <w:multiLevelType w:val="multilevel"/>
    <w:tmpl w:val="A93AA908"/>
    <w:lvl w:ilvl="0">
      <w:start w:val="1"/>
      <w:numFmt w:val="decimal"/>
      <w:lvlText w:val="%1."/>
      <w:lvlJc w:val="left"/>
      <w:pPr>
        <w:ind w:left="465" w:hanging="465"/>
      </w:pPr>
      <w:rPr>
        <w:rFonts w:hint="default"/>
        <w:b/>
      </w:rPr>
    </w:lvl>
    <w:lvl w:ilvl="1">
      <w:start w:val="1"/>
      <w:numFmt w:val="decimal"/>
      <w:lvlText w:val="%1.%2."/>
      <w:lvlJc w:val="left"/>
      <w:pPr>
        <w:ind w:left="2167" w:hanging="465"/>
      </w:pPr>
      <w:rPr>
        <w:rFonts w:hint="default"/>
        <w:b/>
      </w:rPr>
    </w:lvl>
    <w:lvl w:ilvl="2">
      <w:start w:val="1"/>
      <w:numFmt w:val="decimal"/>
      <w:lvlText w:val="%1.%2.%3."/>
      <w:lvlJc w:val="left"/>
      <w:pPr>
        <w:ind w:left="3502" w:hanging="720"/>
      </w:pPr>
      <w:rPr>
        <w:rFonts w:hint="default"/>
        <w:b/>
      </w:rPr>
    </w:lvl>
    <w:lvl w:ilvl="3">
      <w:start w:val="1"/>
      <w:numFmt w:val="decimal"/>
      <w:lvlText w:val="%1.%2.%3.%4."/>
      <w:lvlJc w:val="left"/>
      <w:pPr>
        <w:ind w:left="4893" w:hanging="720"/>
      </w:pPr>
      <w:rPr>
        <w:rFonts w:hint="default"/>
        <w:b/>
      </w:rPr>
    </w:lvl>
    <w:lvl w:ilvl="4">
      <w:start w:val="1"/>
      <w:numFmt w:val="decimal"/>
      <w:lvlText w:val="%1.%2.%3.%4.%5."/>
      <w:lvlJc w:val="left"/>
      <w:pPr>
        <w:ind w:left="6644" w:hanging="1080"/>
      </w:pPr>
      <w:rPr>
        <w:rFonts w:hint="default"/>
        <w:b/>
      </w:rPr>
    </w:lvl>
    <w:lvl w:ilvl="5">
      <w:start w:val="1"/>
      <w:numFmt w:val="decimal"/>
      <w:lvlText w:val="%1.%2.%3.%4.%5.%6."/>
      <w:lvlJc w:val="left"/>
      <w:pPr>
        <w:ind w:left="8035" w:hanging="1080"/>
      </w:pPr>
      <w:rPr>
        <w:rFonts w:hint="default"/>
        <w:b/>
      </w:rPr>
    </w:lvl>
    <w:lvl w:ilvl="6">
      <w:start w:val="1"/>
      <w:numFmt w:val="decimal"/>
      <w:lvlText w:val="%1.%2.%3.%4.%5.%6.%7."/>
      <w:lvlJc w:val="left"/>
      <w:pPr>
        <w:ind w:left="9786" w:hanging="1440"/>
      </w:pPr>
      <w:rPr>
        <w:rFonts w:hint="default"/>
        <w:b/>
      </w:rPr>
    </w:lvl>
    <w:lvl w:ilvl="7">
      <w:start w:val="1"/>
      <w:numFmt w:val="decimal"/>
      <w:lvlText w:val="%1.%2.%3.%4.%5.%6.%7.%8."/>
      <w:lvlJc w:val="left"/>
      <w:pPr>
        <w:ind w:left="11177" w:hanging="1440"/>
      </w:pPr>
      <w:rPr>
        <w:rFonts w:hint="default"/>
        <w:b/>
      </w:rPr>
    </w:lvl>
    <w:lvl w:ilvl="8">
      <w:start w:val="1"/>
      <w:numFmt w:val="decimal"/>
      <w:lvlText w:val="%1.%2.%3.%4.%5.%6.%7.%8.%9."/>
      <w:lvlJc w:val="left"/>
      <w:pPr>
        <w:ind w:left="12928" w:hanging="1800"/>
      </w:pPr>
      <w:rPr>
        <w:rFonts w:hint="default"/>
        <w:b/>
      </w:rPr>
    </w:lvl>
  </w:abstractNum>
  <w:num w:numId="1">
    <w:abstractNumId w:val="2"/>
  </w:num>
  <w:num w:numId="2">
    <w:abstractNumId w:val="1"/>
  </w:num>
  <w:num w:numId="3">
    <w:abstractNumId w:val="0"/>
  </w:num>
  <w:num w:numId="4">
    <w:abstractNumId w:val="48"/>
  </w:num>
  <w:num w:numId="5">
    <w:abstractNumId w:val="57"/>
  </w:num>
  <w:num w:numId="6">
    <w:abstractNumId w:val="113"/>
  </w:num>
  <w:num w:numId="7">
    <w:abstractNumId w:val="82"/>
  </w:num>
  <w:num w:numId="8">
    <w:abstractNumId w:val="87"/>
  </w:num>
  <w:num w:numId="9">
    <w:abstractNumId w:val="55"/>
  </w:num>
  <w:num w:numId="10">
    <w:abstractNumId w:val="35"/>
  </w:num>
  <w:num w:numId="11">
    <w:abstractNumId w:val="5"/>
  </w:num>
  <w:num w:numId="12">
    <w:abstractNumId w:val="75"/>
  </w:num>
  <w:num w:numId="13">
    <w:abstractNumId w:val="13"/>
  </w:num>
  <w:num w:numId="14">
    <w:abstractNumId w:val="65"/>
  </w:num>
  <w:num w:numId="15">
    <w:abstractNumId w:val="40"/>
  </w:num>
  <w:num w:numId="16">
    <w:abstractNumId w:val="46"/>
  </w:num>
  <w:num w:numId="17">
    <w:abstractNumId w:val="36"/>
  </w:num>
  <w:num w:numId="18">
    <w:abstractNumId w:val="32"/>
  </w:num>
  <w:num w:numId="19">
    <w:abstractNumId w:val="73"/>
  </w:num>
  <w:num w:numId="20">
    <w:abstractNumId w:val="22"/>
  </w:num>
  <w:num w:numId="21">
    <w:abstractNumId w:val="74"/>
  </w:num>
  <w:num w:numId="22">
    <w:abstractNumId w:val="34"/>
  </w:num>
  <w:num w:numId="23">
    <w:abstractNumId w:val="53"/>
  </w:num>
  <w:num w:numId="24">
    <w:abstractNumId w:val="47"/>
  </w:num>
  <w:num w:numId="25">
    <w:abstractNumId w:val="51"/>
  </w:num>
  <w:num w:numId="26">
    <w:abstractNumId w:val="4"/>
  </w:num>
  <w:num w:numId="27">
    <w:abstractNumId w:val="12"/>
  </w:num>
  <w:num w:numId="28">
    <w:abstractNumId w:val="70"/>
  </w:num>
  <w:num w:numId="29">
    <w:abstractNumId w:val="112"/>
  </w:num>
  <w:num w:numId="30">
    <w:abstractNumId w:val="25"/>
  </w:num>
  <w:num w:numId="31">
    <w:abstractNumId w:val="31"/>
  </w:num>
  <w:num w:numId="32">
    <w:abstractNumId w:val="118"/>
  </w:num>
  <w:num w:numId="33">
    <w:abstractNumId w:val="71"/>
  </w:num>
  <w:num w:numId="34">
    <w:abstractNumId w:val="101"/>
  </w:num>
  <w:num w:numId="35">
    <w:abstractNumId w:val="24"/>
  </w:num>
  <w:num w:numId="36">
    <w:abstractNumId w:val="45"/>
  </w:num>
  <w:num w:numId="37">
    <w:abstractNumId w:val="100"/>
  </w:num>
  <w:num w:numId="38">
    <w:abstractNumId w:val="89"/>
  </w:num>
  <w:num w:numId="39">
    <w:abstractNumId w:val="111"/>
  </w:num>
  <w:num w:numId="40">
    <w:abstractNumId w:val="98"/>
  </w:num>
  <w:num w:numId="41">
    <w:abstractNumId w:val="60"/>
  </w:num>
  <w:num w:numId="42">
    <w:abstractNumId w:val="17"/>
  </w:num>
  <w:num w:numId="43">
    <w:abstractNumId w:val="99"/>
  </w:num>
  <w:num w:numId="44">
    <w:abstractNumId w:val="119"/>
  </w:num>
  <w:num w:numId="45">
    <w:abstractNumId w:val="107"/>
  </w:num>
  <w:num w:numId="46">
    <w:abstractNumId w:val="68"/>
  </w:num>
  <w:num w:numId="47">
    <w:abstractNumId w:val="27"/>
  </w:num>
  <w:num w:numId="48">
    <w:abstractNumId w:val="52"/>
  </w:num>
  <w:num w:numId="49">
    <w:abstractNumId w:val="16"/>
  </w:num>
  <w:num w:numId="50">
    <w:abstractNumId w:val="79"/>
  </w:num>
  <w:num w:numId="51">
    <w:abstractNumId w:val="10"/>
  </w:num>
  <w:num w:numId="52">
    <w:abstractNumId w:val="94"/>
  </w:num>
  <w:num w:numId="53">
    <w:abstractNumId w:val="93"/>
  </w:num>
  <w:num w:numId="54">
    <w:abstractNumId w:val="42"/>
  </w:num>
  <w:num w:numId="55">
    <w:abstractNumId w:val="86"/>
  </w:num>
  <w:num w:numId="56">
    <w:abstractNumId w:val="3"/>
  </w:num>
  <w:num w:numId="57">
    <w:abstractNumId w:val="104"/>
  </w:num>
  <w:num w:numId="58">
    <w:abstractNumId w:val="30"/>
  </w:num>
  <w:num w:numId="59">
    <w:abstractNumId w:val="78"/>
  </w:num>
  <w:num w:numId="60">
    <w:abstractNumId w:val="85"/>
  </w:num>
  <w:num w:numId="61">
    <w:abstractNumId w:val="56"/>
  </w:num>
  <w:num w:numId="62">
    <w:abstractNumId w:val="91"/>
  </w:num>
  <w:num w:numId="63">
    <w:abstractNumId w:val="122"/>
  </w:num>
  <w:num w:numId="64">
    <w:abstractNumId w:val="54"/>
  </w:num>
  <w:num w:numId="65">
    <w:abstractNumId w:val="29"/>
  </w:num>
  <w:num w:numId="66">
    <w:abstractNumId w:val="18"/>
  </w:num>
  <w:num w:numId="67">
    <w:abstractNumId w:val="64"/>
  </w:num>
  <w:num w:numId="68">
    <w:abstractNumId w:val="58"/>
  </w:num>
  <w:num w:numId="69">
    <w:abstractNumId w:val="23"/>
  </w:num>
  <w:num w:numId="70">
    <w:abstractNumId w:val="8"/>
  </w:num>
  <w:num w:numId="71">
    <w:abstractNumId w:val="20"/>
  </w:num>
  <w:num w:numId="72">
    <w:abstractNumId w:val="63"/>
  </w:num>
  <w:num w:numId="73">
    <w:abstractNumId w:val="7"/>
  </w:num>
  <w:num w:numId="74">
    <w:abstractNumId w:val="108"/>
  </w:num>
  <w:num w:numId="75">
    <w:abstractNumId w:val="117"/>
  </w:num>
  <w:num w:numId="76">
    <w:abstractNumId w:val="72"/>
  </w:num>
  <w:num w:numId="77">
    <w:abstractNumId w:val="28"/>
  </w:num>
  <w:num w:numId="78">
    <w:abstractNumId w:val="43"/>
  </w:num>
  <w:num w:numId="79">
    <w:abstractNumId w:val="44"/>
  </w:num>
  <w:num w:numId="80">
    <w:abstractNumId w:val="109"/>
    <w:lvlOverride w:ilvl="0">
      <w:startOverride w:val="1"/>
    </w:lvlOverride>
    <w:lvlOverride w:ilvl="1"/>
    <w:lvlOverride w:ilvl="2"/>
    <w:lvlOverride w:ilvl="3"/>
    <w:lvlOverride w:ilvl="4"/>
    <w:lvlOverride w:ilvl="5"/>
    <w:lvlOverride w:ilvl="6"/>
    <w:lvlOverride w:ilvl="7"/>
    <w:lvlOverride w:ilvl="8"/>
  </w:num>
  <w:num w:numId="81">
    <w:abstractNumId w:val="61"/>
  </w:num>
  <w:num w:numId="82">
    <w:abstractNumId w:val="41"/>
  </w:num>
  <w:num w:numId="83">
    <w:abstractNumId w:val="90"/>
  </w:num>
  <w:num w:numId="84">
    <w:abstractNumId w:val="13"/>
  </w:num>
  <w:num w:numId="85">
    <w:abstractNumId w:val="13"/>
  </w:num>
  <w:num w:numId="86">
    <w:abstractNumId w:val="9"/>
  </w:num>
  <w:num w:numId="87">
    <w:abstractNumId w:val="37"/>
  </w:num>
  <w:num w:numId="88">
    <w:abstractNumId w:val="14"/>
  </w:num>
  <w:num w:numId="89">
    <w:abstractNumId w:val="88"/>
  </w:num>
  <w:num w:numId="90">
    <w:abstractNumId w:val="13"/>
  </w:num>
  <w:num w:numId="91">
    <w:abstractNumId w:val="13"/>
  </w:num>
  <w:num w:numId="92">
    <w:abstractNumId w:val="13"/>
  </w:num>
  <w:num w:numId="93">
    <w:abstractNumId w:val="13"/>
  </w:num>
  <w:num w:numId="94">
    <w:abstractNumId w:val="13"/>
  </w:num>
  <w:num w:numId="95">
    <w:abstractNumId w:val="13"/>
  </w:num>
  <w:num w:numId="96">
    <w:abstractNumId w:val="13"/>
  </w:num>
  <w:num w:numId="97">
    <w:abstractNumId w:val="13"/>
  </w:num>
  <w:num w:numId="98">
    <w:abstractNumId w:val="13"/>
  </w:num>
  <w:num w:numId="99">
    <w:abstractNumId w:val="13"/>
  </w:num>
  <w:num w:numId="100">
    <w:abstractNumId w:val="13"/>
  </w:num>
  <w:num w:numId="101">
    <w:abstractNumId w:val="13"/>
  </w:num>
  <w:num w:numId="102">
    <w:abstractNumId w:val="13"/>
  </w:num>
  <w:num w:numId="1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
  </w:num>
  <w:num w:numId="105">
    <w:abstractNumId w:val="123"/>
  </w:num>
  <w:num w:numId="106">
    <w:abstractNumId w:val="13"/>
  </w:num>
  <w:num w:numId="107">
    <w:abstractNumId w:val="13"/>
  </w:num>
  <w:num w:numId="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
  </w:num>
  <w:num w:numId="110">
    <w:abstractNumId w:val="13"/>
  </w:num>
  <w:num w:numId="111">
    <w:abstractNumId w:val="13"/>
  </w:num>
  <w:num w:numId="112">
    <w:abstractNumId w:val="13"/>
  </w:num>
  <w:num w:numId="113">
    <w:abstractNumId w:val="13"/>
  </w:num>
  <w:num w:numId="114">
    <w:abstractNumId w:val="13"/>
  </w:num>
  <w:num w:numId="115">
    <w:abstractNumId w:val="13"/>
  </w:num>
  <w:num w:numId="116">
    <w:abstractNumId w:val="13"/>
  </w:num>
  <w:num w:numId="117">
    <w:abstractNumId w:val="49"/>
  </w:num>
  <w:num w:numId="118">
    <w:abstractNumId w:val="97"/>
  </w:num>
  <w:num w:numId="119">
    <w:abstractNumId w:val="13"/>
  </w:num>
  <w:num w:numId="120">
    <w:abstractNumId w:val="13"/>
  </w:num>
  <w:num w:numId="121">
    <w:abstractNumId w:val="13"/>
  </w:num>
  <w:num w:numId="122">
    <w:abstractNumId w:val="66"/>
  </w:num>
  <w:num w:numId="123">
    <w:abstractNumId w:val="11"/>
  </w:num>
  <w:num w:numId="124">
    <w:abstractNumId w:val="13"/>
  </w:num>
  <w:num w:numId="125">
    <w:abstractNumId w:val="13"/>
  </w:num>
  <w:num w:numId="126">
    <w:abstractNumId w:val="13"/>
  </w:num>
  <w:num w:numId="127">
    <w:abstractNumId w:val="13"/>
  </w:num>
  <w:num w:numId="128">
    <w:abstractNumId w:val="13"/>
  </w:num>
  <w:num w:numId="129">
    <w:abstractNumId w:val="13"/>
  </w:num>
  <w:num w:numId="130">
    <w:abstractNumId w:val="13"/>
  </w:num>
  <w:num w:numId="131">
    <w:abstractNumId w:val="13"/>
  </w:num>
  <w:num w:numId="132">
    <w:abstractNumId w:val="13"/>
  </w:num>
  <w:num w:numId="133">
    <w:abstractNumId w:val="13"/>
  </w:num>
  <w:num w:numId="134">
    <w:abstractNumId w:val="13"/>
  </w:num>
  <w:num w:numId="135">
    <w:abstractNumId w:val="13"/>
  </w:num>
  <w:num w:numId="136">
    <w:abstractNumId w:val="13"/>
  </w:num>
  <w:num w:numId="137">
    <w:abstractNumId w:val="13"/>
  </w:num>
  <w:num w:numId="138">
    <w:abstractNumId w:val="13"/>
  </w:num>
  <w:num w:numId="139">
    <w:abstractNumId w:val="13"/>
  </w:num>
  <w:num w:numId="140">
    <w:abstractNumId w:val="13"/>
  </w:num>
  <w:num w:numId="141">
    <w:abstractNumId w:val="13"/>
  </w:num>
  <w:num w:numId="142">
    <w:abstractNumId w:val="13"/>
  </w:num>
  <w:num w:numId="143">
    <w:abstractNumId w:val="13"/>
  </w:num>
  <w:num w:numId="144">
    <w:abstractNumId w:val="13"/>
  </w:num>
  <w:num w:numId="145">
    <w:abstractNumId w:val="13"/>
  </w:num>
  <w:num w:numId="146">
    <w:abstractNumId w:val="13"/>
  </w:num>
  <w:num w:numId="147">
    <w:abstractNumId w:val="13"/>
  </w:num>
  <w:num w:numId="148">
    <w:abstractNumId w:val="13"/>
  </w:num>
  <w:num w:numId="149">
    <w:abstractNumId w:val="13"/>
  </w:num>
  <w:num w:numId="150">
    <w:abstractNumId w:val="13"/>
  </w:num>
  <w:num w:numId="151">
    <w:abstractNumId w:val="13"/>
  </w:num>
  <w:num w:numId="152">
    <w:abstractNumId w:val="13"/>
  </w:num>
  <w:num w:numId="153">
    <w:abstractNumId w:val="13"/>
  </w:num>
  <w:num w:numId="154">
    <w:abstractNumId w:val="13"/>
  </w:num>
  <w:num w:numId="155">
    <w:abstractNumId w:val="13"/>
  </w:num>
  <w:num w:numId="156">
    <w:abstractNumId w:val="13"/>
  </w:num>
  <w:num w:numId="157">
    <w:abstractNumId w:val="13"/>
  </w:num>
  <w:num w:numId="158">
    <w:abstractNumId w:val="13"/>
  </w:num>
  <w:num w:numId="159">
    <w:abstractNumId w:val="13"/>
  </w:num>
  <w:num w:numId="160">
    <w:abstractNumId w:val="13"/>
  </w:num>
  <w:num w:numId="161">
    <w:abstractNumId w:val="13"/>
  </w:num>
  <w:num w:numId="162">
    <w:abstractNumId w:val="13"/>
  </w:num>
  <w:num w:numId="163">
    <w:abstractNumId w:val="13"/>
  </w:num>
  <w:num w:numId="164">
    <w:abstractNumId w:val="13"/>
  </w:num>
  <w:num w:numId="165">
    <w:abstractNumId w:val="13"/>
  </w:num>
  <w:num w:numId="166">
    <w:abstractNumId w:val="50"/>
  </w:num>
  <w:num w:numId="167">
    <w:abstractNumId w:val="114"/>
  </w:num>
  <w:num w:numId="168">
    <w:abstractNumId w:val="13"/>
  </w:num>
  <w:num w:numId="169">
    <w:abstractNumId w:val="13"/>
  </w:num>
  <w:num w:numId="170">
    <w:abstractNumId w:val="13"/>
  </w:num>
  <w:num w:numId="171">
    <w:abstractNumId w:val="13"/>
  </w:num>
  <w:num w:numId="172">
    <w:abstractNumId w:val="13"/>
  </w:num>
  <w:num w:numId="173">
    <w:abstractNumId w:val="13"/>
  </w:num>
  <w:num w:numId="174">
    <w:abstractNumId w:val="13"/>
  </w:num>
  <w:num w:numId="175">
    <w:abstractNumId w:val="13"/>
  </w:num>
  <w:num w:numId="176">
    <w:abstractNumId w:val="13"/>
  </w:num>
  <w:num w:numId="177">
    <w:abstractNumId w:val="13"/>
  </w:num>
  <w:num w:numId="178">
    <w:abstractNumId w:val="113"/>
  </w:num>
  <w:num w:numId="179">
    <w:abstractNumId w:val="13"/>
  </w:num>
  <w:num w:numId="180">
    <w:abstractNumId w:val="13"/>
  </w:num>
  <w:num w:numId="181">
    <w:abstractNumId w:val="13"/>
  </w:num>
  <w:num w:numId="182">
    <w:abstractNumId w:val="13"/>
  </w:num>
  <w:num w:numId="183">
    <w:abstractNumId w:val="13"/>
  </w:num>
  <w:num w:numId="184">
    <w:abstractNumId w:val="13"/>
  </w:num>
  <w:num w:numId="185">
    <w:abstractNumId w:val="13"/>
  </w:num>
  <w:num w:numId="186">
    <w:abstractNumId w:val="13"/>
  </w:num>
  <w:num w:numId="187">
    <w:abstractNumId w:val="13"/>
  </w:num>
  <w:num w:numId="188">
    <w:abstractNumId w:val="13"/>
  </w:num>
  <w:num w:numId="189">
    <w:abstractNumId w:val="13"/>
  </w:num>
  <w:num w:numId="190">
    <w:abstractNumId w:val="13"/>
  </w:num>
  <w:num w:numId="191">
    <w:abstractNumId w:val="13"/>
  </w:num>
  <w:num w:numId="192">
    <w:abstractNumId w:val="13"/>
  </w:num>
  <w:num w:numId="193">
    <w:abstractNumId w:val="13"/>
  </w:num>
  <w:num w:numId="194">
    <w:abstractNumId w:val="13"/>
  </w:num>
  <w:num w:numId="195">
    <w:abstractNumId w:val="13"/>
  </w:num>
  <w:num w:numId="196">
    <w:abstractNumId w:val="96"/>
  </w:num>
  <w:num w:numId="197">
    <w:abstractNumId w:val="13"/>
  </w:num>
  <w:num w:numId="198">
    <w:abstractNumId w:val="13"/>
  </w:num>
  <w:num w:numId="199">
    <w:abstractNumId w:val="13"/>
  </w:num>
  <w:num w:numId="200">
    <w:abstractNumId w:val="13"/>
  </w:num>
  <w:num w:numId="201">
    <w:abstractNumId w:val="13"/>
  </w:num>
  <w:num w:numId="202">
    <w:abstractNumId w:val="13"/>
  </w:num>
  <w:num w:numId="203">
    <w:abstractNumId w:val="13"/>
  </w:num>
  <w:num w:numId="204">
    <w:abstractNumId w:val="13"/>
  </w:num>
  <w:num w:numId="205">
    <w:abstractNumId w:val="13"/>
  </w:num>
  <w:num w:numId="206">
    <w:abstractNumId w:val="13"/>
  </w:num>
  <w:num w:numId="207">
    <w:abstractNumId w:val="13"/>
  </w:num>
  <w:num w:numId="208">
    <w:abstractNumId w:val="13"/>
  </w:num>
  <w:num w:numId="209">
    <w:abstractNumId w:val="13"/>
  </w:num>
  <w:num w:numId="210">
    <w:abstractNumId w:val="13"/>
  </w:num>
  <w:num w:numId="211">
    <w:abstractNumId w:val="13"/>
  </w:num>
  <w:num w:numId="212">
    <w:abstractNumId w:val="13"/>
  </w:num>
  <w:num w:numId="213">
    <w:abstractNumId w:val="13"/>
  </w:num>
  <w:num w:numId="214">
    <w:abstractNumId w:val="13"/>
  </w:num>
  <w:num w:numId="215">
    <w:abstractNumId w:val="13"/>
  </w:num>
  <w:num w:numId="216">
    <w:abstractNumId w:val="13"/>
  </w:num>
  <w:num w:numId="217">
    <w:abstractNumId w:val="13"/>
  </w:num>
  <w:num w:numId="218">
    <w:abstractNumId w:val="13"/>
  </w:num>
  <w:num w:numId="219">
    <w:abstractNumId w:val="106"/>
  </w:num>
  <w:num w:numId="220">
    <w:abstractNumId w:val="13"/>
  </w:num>
  <w:num w:numId="221">
    <w:abstractNumId w:val="13"/>
  </w:num>
  <w:num w:numId="222">
    <w:abstractNumId w:val="13"/>
  </w:num>
  <w:num w:numId="223">
    <w:abstractNumId w:val="13"/>
  </w:num>
  <w:num w:numId="224">
    <w:abstractNumId w:val="13"/>
  </w:num>
  <w:num w:numId="225">
    <w:abstractNumId w:val="13"/>
  </w:num>
  <w:num w:numId="226">
    <w:abstractNumId w:val="13"/>
  </w:num>
  <w:num w:numId="227">
    <w:abstractNumId w:val="13"/>
  </w:num>
  <w:num w:numId="228">
    <w:abstractNumId w:val="120"/>
  </w:num>
  <w:num w:numId="229">
    <w:abstractNumId w:val="13"/>
  </w:num>
  <w:num w:numId="230">
    <w:abstractNumId w:val="13"/>
  </w:num>
  <w:num w:numId="231">
    <w:abstractNumId w:val="13"/>
  </w:num>
  <w:num w:numId="232">
    <w:abstractNumId w:val="13"/>
  </w:num>
  <w:num w:numId="233">
    <w:abstractNumId w:val="13"/>
  </w:num>
  <w:num w:numId="234">
    <w:abstractNumId w:val="13"/>
  </w:num>
  <w:num w:numId="235">
    <w:abstractNumId w:val="13"/>
  </w:num>
  <w:num w:numId="236">
    <w:abstractNumId w:val="13"/>
  </w:num>
  <w:num w:numId="2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83"/>
  </w:num>
  <w:num w:numId="239">
    <w:abstractNumId w:val="110"/>
  </w:num>
  <w:num w:numId="240">
    <w:abstractNumId w:val="26"/>
  </w:num>
  <w:num w:numId="241">
    <w:abstractNumId w:val="38"/>
  </w:num>
  <w:num w:numId="242">
    <w:abstractNumId w:val="19"/>
  </w:num>
  <w:num w:numId="243">
    <w:abstractNumId w:val="115"/>
  </w:num>
  <w:num w:numId="244">
    <w:abstractNumId w:val="105"/>
  </w:num>
  <w:num w:numId="245">
    <w:abstractNumId w:val="67"/>
  </w:num>
  <w:num w:numId="246">
    <w:abstractNumId w:val="95"/>
  </w:num>
  <w:num w:numId="247">
    <w:abstractNumId w:val="92"/>
  </w:num>
  <w:num w:numId="248">
    <w:abstractNumId w:val="116"/>
  </w:num>
  <w:num w:numId="249">
    <w:abstractNumId w:val="121"/>
  </w:num>
  <w:num w:numId="250">
    <w:abstractNumId w:val="13"/>
  </w:num>
  <w:num w:numId="251">
    <w:abstractNumId w:val="13"/>
  </w:num>
  <w:num w:numId="252">
    <w:abstractNumId w:val="13"/>
  </w:num>
  <w:num w:numId="253">
    <w:abstractNumId w:val="77"/>
  </w:num>
  <w:num w:numId="254">
    <w:abstractNumId w:val="39"/>
  </w:num>
  <w:num w:numId="255">
    <w:abstractNumId w:val="81"/>
  </w:num>
  <w:num w:numId="256">
    <w:abstractNumId w:val="13"/>
  </w:num>
  <w:num w:numId="257">
    <w:abstractNumId w:val="13"/>
  </w:num>
  <w:num w:numId="258">
    <w:abstractNumId w:val="13"/>
  </w:num>
  <w:num w:numId="2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15"/>
  </w:num>
  <w:num w:numId="261">
    <w:abstractNumId w:val="59"/>
  </w:num>
  <w:num w:numId="2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33"/>
  </w:num>
  <w:num w:numId="265">
    <w:abstractNumId w:val="69"/>
  </w:num>
  <w:num w:numId="266">
    <w:abstractNumId w:val="76"/>
  </w:num>
  <w:num w:numId="267">
    <w:abstractNumId w:val="21"/>
  </w:num>
  <w:num w:numId="268">
    <w:abstractNumId w:val="48"/>
  </w:num>
  <w:num w:numId="269">
    <w:abstractNumId w:val="48"/>
  </w:num>
  <w:num w:numId="270">
    <w:abstractNumId w:val="48"/>
  </w:num>
  <w:num w:numId="271">
    <w:abstractNumId w:val="48"/>
  </w:num>
  <w:num w:numId="272">
    <w:abstractNumId w:val="48"/>
  </w:num>
  <w:num w:numId="273">
    <w:abstractNumId w:val="84"/>
  </w:num>
  <w:num w:numId="274">
    <w:abstractNumId w:val="103"/>
  </w:num>
  <w:num w:numId="275">
    <w:abstractNumId w:val="62"/>
  </w:num>
  <w:num w:numId="276">
    <w:abstractNumId w:val="102"/>
  </w:num>
  <w:num w:numId="277">
    <w:abstractNumId w:val="6"/>
  </w:num>
  <w:numIdMacAtCleanup w:val="27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инская Мария Максимовна">
    <w15:presenceInfo w15:providerId="AD" w15:userId="S-1-5-21-1427493287-2892074134-283380318-5225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133121"/>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8A4"/>
    <w:rsid w:val="000002DB"/>
    <w:rsid w:val="000003A3"/>
    <w:rsid w:val="00000441"/>
    <w:rsid w:val="000005B8"/>
    <w:rsid w:val="0000072E"/>
    <w:rsid w:val="0000079E"/>
    <w:rsid w:val="000009A4"/>
    <w:rsid w:val="000009CD"/>
    <w:rsid w:val="00000B53"/>
    <w:rsid w:val="000010BD"/>
    <w:rsid w:val="000011D5"/>
    <w:rsid w:val="0000161D"/>
    <w:rsid w:val="00001925"/>
    <w:rsid w:val="00001B49"/>
    <w:rsid w:val="00002161"/>
    <w:rsid w:val="00002309"/>
    <w:rsid w:val="00002459"/>
    <w:rsid w:val="00002B8A"/>
    <w:rsid w:val="00002D36"/>
    <w:rsid w:val="00002DE5"/>
    <w:rsid w:val="00003202"/>
    <w:rsid w:val="00003306"/>
    <w:rsid w:val="000036DF"/>
    <w:rsid w:val="00003CCC"/>
    <w:rsid w:val="00003DD3"/>
    <w:rsid w:val="00003E53"/>
    <w:rsid w:val="0000404C"/>
    <w:rsid w:val="000041F5"/>
    <w:rsid w:val="00004540"/>
    <w:rsid w:val="000045F5"/>
    <w:rsid w:val="0000474B"/>
    <w:rsid w:val="00004A07"/>
    <w:rsid w:val="00004D4A"/>
    <w:rsid w:val="000050FE"/>
    <w:rsid w:val="00005434"/>
    <w:rsid w:val="000054A5"/>
    <w:rsid w:val="00005551"/>
    <w:rsid w:val="000056DA"/>
    <w:rsid w:val="00005B01"/>
    <w:rsid w:val="00005D33"/>
    <w:rsid w:val="00005DD1"/>
    <w:rsid w:val="00005E10"/>
    <w:rsid w:val="00005F58"/>
    <w:rsid w:val="00005F66"/>
    <w:rsid w:val="0000606D"/>
    <w:rsid w:val="000062AD"/>
    <w:rsid w:val="000063CC"/>
    <w:rsid w:val="0000662F"/>
    <w:rsid w:val="00006960"/>
    <w:rsid w:val="00006997"/>
    <w:rsid w:val="00006A66"/>
    <w:rsid w:val="00006A80"/>
    <w:rsid w:val="00006D49"/>
    <w:rsid w:val="00006FE1"/>
    <w:rsid w:val="00007184"/>
    <w:rsid w:val="00007723"/>
    <w:rsid w:val="00007BC7"/>
    <w:rsid w:val="00007C0B"/>
    <w:rsid w:val="00007C4E"/>
    <w:rsid w:val="00007D50"/>
    <w:rsid w:val="000100C2"/>
    <w:rsid w:val="000103E1"/>
    <w:rsid w:val="00010518"/>
    <w:rsid w:val="0001056A"/>
    <w:rsid w:val="00010607"/>
    <w:rsid w:val="0001067E"/>
    <w:rsid w:val="000107E1"/>
    <w:rsid w:val="00010A54"/>
    <w:rsid w:val="00010D6C"/>
    <w:rsid w:val="00010F1B"/>
    <w:rsid w:val="000110AC"/>
    <w:rsid w:val="000111BE"/>
    <w:rsid w:val="00011355"/>
    <w:rsid w:val="000115FE"/>
    <w:rsid w:val="00011631"/>
    <w:rsid w:val="00011B04"/>
    <w:rsid w:val="00011F37"/>
    <w:rsid w:val="00012312"/>
    <w:rsid w:val="00012BA2"/>
    <w:rsid w:val="00012BC1"/>
    <w:rsid w:val="00012BEA"/>
    <w:rsid w:val="00012C50"/>
    <w:rsid w:val="00012E46"/>
    <w:rsid w:val="00013000"/>
    <w:rsid w:val="000130F1"/>
    <w:rsid w:val="00013111"/>
    <w:rsid w:val="0001318C"/>
    <w:rsid w:val="000131C4"/>
    <w:rsid w:val="0001325F"/>
    <w:rsid w:val="0001331C"/>
    <w:rsid w:val="0001378F"/>
    <w:rsid w:val="00013951"/>
    <w:rsid w:val="00013BB3"/>
    <w:rsid w:val="00013F4F"/>
    <w:rsid w:val="00013F5C"/>
    <w:rsid w:val="000140DA"/>
    <w:rsid w:val="0001447F"/>
    <w:rsid w:val="000144B2"/>
    <w:rsid w:val="00014918"/>
    <w:rsid w:val="00014D5A"/>
    <w:rsid w:val="00014DD9"/>
    <w:rsid w:val="00014E63"/>
    <w:rsid w:val="00014E64"/>
    <w:rsid w:val="00015118"/>
    <w:rsid w:val="00015142"/>
    <w:rsid w:val="000151BA"/>
    <w:rsid w:val="00015480"/>
    <w:rsid w:val="000154DE"/>
    <w:rsid w:val="0001587C"/>
    <w:rsid w:val="00015890"/>
    <w:rsid w:val="0001596C"/>
    <w:rsid w:val="00015A8A"/>
    <w:rsid w:val="00015C5F"/>
    <w:rsid w:val="00015D8A"/>
    <w:rsid w:val="00015E4B"/>
    <w:rsid w:val="00016089"/>
    <w:rsid w:val="0001617B"/>
    <w:rsid w:val="00016A4C"/>
    <w:rsid w:val="00016CD2"/>
    <w:rsid w:val="00016D24"/>
    <w:rsid w:val="00017632"/>
    <w:rsid w:val="00017884"/>
    <w:rsid w:val="00017B13"/>
    <w:rsid w:val="00017B26"/>
    <w:rsid w:val="00017CA3"/>
    <w:rsid w:val="00017D2F"/>
    <w:rsid w:val="00017DD9"/>
    <w:rsid w:val="00017EEE"/>
    <w:rsid w:val="0002004D"/>
    <w:rsid w:val="00020090"/>
    <w:rsid w:val="00020246"/>
    <w:rsid w:val="0002068F"/>
    <w:rsid w:val="00021010"/>
    <w:rsid w:val="00021060"/>
    <w:rsid w:val="0002127A"/>
    <w:rsid w:val="000212DA"/>
    <w:rsid w:val="00021419"/>
    <w:rsid w:val="0002151A"/>
    <w:rsid w:val="00021535"/>
    <w:rsid w:val="000216F6"/>
    <w:rsid w:val="00021A82"/>
    <w:rsid w:val="00021ABB"/>
    <w:rsid w:val="00021B1E"/>
    <w:rsid w:val="0002205A"/>
    <w:rsid w:val="000223AE"/>
    <w:rsid w:val="00022464"/>
    <w:rsid w:val="0002247C"/>
    <w:rsid w:val="0002256B"/>
    <w:rsid w:val="0002257D"/>
    <w:rsid w:val="00022C21"/>
    <w:rsid w:val="00022DA6"/>
    <w:rsid w:val="0002307D"/>
    <w:rsid w:val="00023378"/>
    <w:rsid w:val="000233B1"/>
    <w:rsid w:val="00023468"/>
    <w:rsid w:val="00023692"/>
    <w:rsid w:val="000236BA"/>
    <w:rsid w:val="000238AD"/>
    <w:rsid w:val="00023C91"/>
    <w:rsid w:val="00024037"/>
    <w:rsid w:val="000242D2"/>
    <w:rsid w:val="000243CF"/>
    <w:rsid w:val="0002468A"/>
    <w:rsid w:val="0002471A"/>
    <w:rsid w:val="000247E9"/>
    <w:rsid w:val="00024944"/>
    <w:rsid w:val="0002495B"/>
    <w:rsid w:val="00024ABD"/>
    <w:rsid w:val="00025260"/>
    <w:rsid w:val="000253A3"/>
    <w:rsid w:val="00025688"/>
    <w:rsid w:val="00025750"/>
    <w:rsid w:val="000257CD"/>
    <w:rsid w:val="0002587E"/>
    <w:rsid w:val="000258F1"/>
    <w:rsid w:val="000259E1"/>
    <w:rsid w:val="00025C03"/>
    <w:rsid w:val="000260A2"/>
    <w:rsid w:val="0002611D"/>
    <w:rsid w:val="00026125"/>
    <w:rsid w:val="0002626F"/>
    <w:rsid w:val="00026352"/>
    <w:rsid w:val="00026520"/>
    <w:rsid w:val="0002671A"/>
    <w:rsid w:val="000269A9"/>
    <w:rsid w:val="00026AF3"/>
    <w:rsid w:val="00026B79"/>
    <w:rsid w:val="00026D3B"/>
    <w:rsid w:val="00026EC8"/>
    <w:rsid w:val="00026FEF"/>
    <w:rsid w:val="00027540"/>
    <w:rsid w:val="00027636"/>
    <w:rsid w:val="00027664"/>
    <w:rsid w:val="000279ED"/>
    <w:rsid w:val="00027B63"/>
    <w:rsid w:val="00027C6A"/>
    <w:rsid w:val="00027C8E"/>
    <w:rsid w:val="00027D23"/>
    <w:rsid w:val="0003003A"/>
    <w:rsid w:val="00030115"/>
    <w:rsid w:val="00030121"/>
    <w:rsid w:val="00030142"/>
    <w:rsid w:val="000301EE"/>
    <w:rsid w:val="000304A9"/>
    <w:rsid w:val="000304F4"/>
    <w:rsid w:val="000305CE"/>
    <w:rsid w:val="0003085D"/>
    <w:rsid w:val="00030C4A"/>
    <w:rsid w:val="00030CAE"/>
    <w:rsid w:val="00030F79"/>
    <w:rsid w:val="00031169"/>
    <w:rsid w:val="00031495"/>
    <w:rsid w:val="00031689"/>
    <w:rsid w:val="0003184C"/>
    <w:rsid w:val="00031A5F"/>
    <w:rsid w:val="00031B2A"/>
    <w:rsid w:val="00031D3B"/>
    <w:rsid w:val="00031EF5"/>
    <w:rsid w:val="00031EFC"/>
    <w:rsid w:val="0003216E"/>
    <w:rsid w:val="000321E5"/>
    <w:rsid w:val="000321FA"/>
    <w:rsid w:val="00032675"/>
    <w:rsid w:val="00032734"/>
    <w:rsid w:val="00032DD1"/>
    <w:rsid w:val="00033042"/>
    <w:rsid w:val="00033581"/>
    <w:rsid w:val="000335EB"/>
    <w:rsid w:val="00033813"/>
    <w:rsid w:val="000342AD"/>
    <w:rsid w:val="0003456E"/>
    <w:rsid w:val="0003471D"/>
    <w:rsid w:val="00034975"/>
    <w:rsid w:val="00034E7C"/>
    <w:rsid w:val="00035061"/>
    <w:rsid w:val="00035214"/>
    <w:rsid w:val="0003526C"/>
    <w:rsid w:val="00035934"/>
    <w:rsid w:val="00035E11"/>
    <w:rsid w:val="00035E73"/>
    <w:rsid w:val="00036135"/>
    <w:rsid w:val="000365A0"/>
    <w:rsid w:val="00036906"/>
    <w:rsid w:val="0003726F"/>
    <w:rsid w:val="000372BE"/>
    <w:rsid w:val="000374FD"/>
    <w:rsid w:val="0003757D"/>
    <w:rsid w:val="000379EA"/>
    <w:rsid w:val="00037AFE"/>
    <w:rsid w:val="00037B5B"/>
    <w:rsid w:val="00037F41"/>
    <w:rsid w:val="00040008"/>
    <w:rsid w:val="0004021C"/>
    <w:rsid w:val="0004021F"/>
    <w:rsid w:val="00040266"/>
    <w:rsid w:val="000404BD"/>
    <w:rsid w:val="000405A0"/>
    <w:rsid w:val="00040A41"/>
    <w:rsid w:val="00040C28"/>
    <w:rsid w:val="00040C8F"/>
    <w:rsid w:val="00040E0C"/>
    <w:rsid w:val="00040EB6"/>
    <w:rsid w:val="00040EDC"/>
    <w:rsid w:val="00040F1A"/>
    <w:rsid w:val="0004127B"/>
    <w:rsid w:val="00041444"/>
    <w:rsid w:val="00041A7B"/>
    <w:rsid w:val="00041CDB"/>
    <w:rsid w:val="00041FA3"/>
    <w:rsid w:val="00042247"/>
    <w:rsid w:val="000422F1"/>
    <w:rsid w:val="000428B3"/>
    <w:rsid w:val="000428BD"/>
    <w:rsid w:val="00042B88"/>
    <w:rsid w:val="00042BE6"/>
    <w:rsid w:val="00042CE2"/>
    <w:rsid w:val="00042D6E"/>
    <w:rsid w:val="00042FEC"/>
    <w:rsid w:val="00043031"/>
    <w:rsid w:val="0004333C"/>
    <w:rsid w:val="0004349D"/>
    <w:rsid w:val="000435D2"/>
    <w:rsid w:val="000438EC"/>
    <w:rsid w:val="00043A39"/>
    <w:rsid w:val="00043BE9"/>
    <w:rsid w:val="00043C29"/>
    <w:rsid w:val="00043C8E"/>
    <w:rsid w:val="00043C9B"/>
    <w:rsid w:val="00043DF8"/>
    <w:rsid w:val="00043F35"/>
    <w:rsid w:val="00044091"/>
    <w:rsid w:val="0004429B"/>
    <w:rsid w:val="00044329"/>
    <w:rsid w:val="0004435A"/>
    <w:rsid w:val="0004458B"/>
    <w:rsid w:val="0004467F"/>
    <w:rsid w:val="0004478A"/>
    <w:rsid w:val="00044837"/>
    <w:rsid w:val="0004488F"/>
    <w:rsid w:val="00044897"/>
    <w:rsid w:val="000448E6"/>
    <w:rsid w:val="000449FA"/>
    <w:rsid w:val="00044B7E"/>
    <w:rsid w:val="00044DC3"/>
    <w:rsid w:val="0004506E"/>
    <w:rsid w:val="00045242"/>
    <w:rsid w:val="000452DC"/>
    <w:rsid w:val="000453CE"/>
    <w:rsid w:val="000455F0"/>
    <w:rsid w:val="000457D8"/>
    <w:rsid w:val="00045867"/>
    <w:rsid w:val="000459C6"/>
    <w:rsid w:val="00045B13"/>
    <w:rsid w:val="00045C52"/>
    <w:rsid w:val="00045C67"/>
    <w:rsid w:val="00045DB3"/>
    <w:rsid w:val="00045FE4"/>
    <w:rsid w:val="00046548"/>
    <w:rsid w:val="000465FC"/>
    <w:rsid w:val="00046602"/>
    <w:rsid w:val="0004689B"/>
    <w:rsid w:val="000469C1"/>
    <w:rsid w:val="000474A3"/>
    <w:rsid w:val="000475D6"/>
    <w:rsid w:val="00047659"/>
    <w:rsid w:val="000477C4"/>
    <w:rsid w:val="00047C70"/>
    <w:rsid w:val="00050012"/>
    <w:rsid w:val="00050018"/>
    <w:rsid w:val="000500EC"/>
    <w:rsid w:val="000503E1"/>
    <w:rsid w:val="000506D2"/>
    <w:rsid w:val="00050766"/>
    <w:rsid w:val="00050899"/>
    <w:rsid w:val="0005090A"/>
    <w:rsid w:val="00050B97"/>
    <w:rsid w:val="00050BBA"/>
    <w:rsid w:val="00050C0F"/>
    <w:rsid w:val="00050CF7"/>
    <w:rsid w:val="0005103E"/>
    <w:rsid w:val="000511B6"/>
    <w:rsid w:val="00051327"/>
    <w:rsid w:val="0005134B"/>
    <w:rsid w:val="00051532"/>
    <w:rsid w:val="000517A0"/>
    <w:rsid w:val="000517CC"/>
    <w:rsid w:val="00051866"/>
    <w:rsid w:val="00051A74"/>
    <w:rsid w:val="00051B71"/>
    <w:rsid w:val="00051BEF"/>
    <w:rsid w:val="00051C77"/>
    <w:rsid w:val="00051E24"/>
    <w:rsid w:val="00051EEE"/>
    <w:rsid w:val="000521DD"/>
    <w:rsid w:val="00052488"/>
    <w:rsid w:val="00052567"/>
    <w:rsid w:val="00052710"/>
    <w:rsid w:val="00052BC9"/>
    <w:rsid w:val="00052BCC"/>
    <w:rsid w:val="00052DC1"/>
    <w:rsid w:val="00052E67"/>
    <w:rsid w:val="00053200"/>
    <w:rsid w:val="000533B6"/>
    <w:rsid w:val="000535DD"/>
    <w:rsid w:val="0005387A"/>
    <w:rsid w:val="00053977"/>
    <w:rsid w:val="00053A67"/>
    <w:rsid w:val="00053A9C"/>
    <w:rsid w:val="00053D2E"/>
    <w:rsid w:val="00053EF9"/>
    <w:rsid w:val="00054129"/>
    <w:rsid w:val="000542DA"/>
    <w:rsid w:val="00054417"/>
    <w:rsid w:val="00054591"/>
    <w:rsid w:val="000547D9"/>
    <w:rsid w:val="0005481E"/>
    <w:rsid w:val="00054828"/>
    <w:rsid w:val="00054874"/>
    <w:rsid w:val="0005489E"/>
    <w:rsid w:val="000548AF"/>
    <w:rsid w:val="000549AE"/>
    <w:rsid w:val="00054A2A"/>
    <w:rsid w:val="00054ADE"/>
    <w:rsid w:val="00054BD0"/>
    <w:rsid w:val="00054C3A"/>
    <w:rsid w:val="00054E7C"/>
    <w:rsid w:val="0005516B"/>
    <w:rsid w:val="000551A7"/>
    <w:rsid w:val="00055228"/>
    <w:rsid w:val="00055849"/>
    <w:rsid w:val="00055C00"/>
    <w:rsid w:val="00055D30"/>
    <w:rsid w:val="00055E12"/>
    <w:rsid w:val="000561CA"/>
    <w:rsid w:val="00056677"/>
    <w:rsid w:val="00056827"/>
    <w:rsid w:val="00056C60"/>
    <w:rsid w:val="00056E3E"/>
    <w:rsid w:val="0005704F"/>
    <w:rsid w:val="00057146"/>
    <w:rsid w:val="00057280"/>
    <w:rsid w:val="000572DB"/>
    <w:rsid w:val="000573F9"/>
    <w:rsid w:val="00057488"/>
    <w:rsid w:val="000574C4"/>
    <w:rsid w:val="000574E2"/>
    <w:rsid w:val="0005797D"/>
    <w:rsid w:val="00057E59"/>
    <w:rsid w:val="00057E61"/>
    <w:rsid w:val="00057FC2"/>
    <w:rsid w:val="00060160"/>
    <w:rsid w:val="00060916"/>
    <w:rsid w:val="0006096D"/>
    <w:rsid w:val="000611AA"/>
    <w:rsid w:val="000611BB"/>
    <w:rsid w:val="00061219"/>
    <w:rsid w:val="00061592"/>
    <w:rsid w:val="00061717"/>
    <w:rsid w:val="00061738"/>
    <w:rsid w:val="00061857"/>
    <w:rsid w:val="0006185D"/>
    <w:rsid w:val="00061D50"/>
    <w:rsid w:val="00061D8C"/>
    <w:rsid w:val="0006212A"/>
    <w:rsid w:val="0006217C"/>
    <w:rsid w:val="00062197"/>
    <w:rsid w:val="000627FD"/>
    <w:rsid w:val="00062BB7"/>
    <w:rsid w:val="00062BC5"/>
    <w:rsid w:val="00062E55"/>
    <w:rsid w:val="00062F42"/>
    <w:rsid w:val="0006370F"/>
    <w:rsid w:val="00063CC2"/>
    <w:rsid w:val="00063D4F"/>
    <w:rsid w:val="00063E67"/>
    <w:rsid w:val="00064073"/>
    <w:rsid w:val="000640B8"/>
    <w:rsid w:val="00064410"/>
    <w:rsid w:val="00064904"/>
    <w:rsid w:val="00064C5C"/>
    <w:rsid w:val="00064D7E"/>
    <w:rsid w:val="000652FC"/>
    <w:rsid w:val="000653F2"/>
    <w:rsid w:val="00065603"/>
    <w:rsid w:val="0006585F"/>
    <w:rsid w:val="000659A4"/>
    <w:rsid w:val="00065CAA"/>
    <w:rsid w:val="00065DAB"/>
    <w:rsid w:val="00066119"/>
    <w:rsid w:val="00066549"/>
    <w:rsid w:val="0006655D"/>
    <w:rsid w:val="000667EB"/>
    <w:rsid w:val="00066ABC"/>
    <w:rsid w:val="00066EBF"/>
    <w:rsid w:val="000677EE"/>
    <w:rsid w:val="000677F7"/>
    <w:rsid w:val="00067934"/>
    <w:rsid w:val="00067B30"/>
    <w:rsid w:val="00067E93"/>
    <w:rsid w:val="000702AC"/>
    <w:rsid w:val="000705E2"/>
    <w:rsid w:val="00070707"/>
    <w:rsid w:val="0007098F"/>
    <w:rsid w:val="00070F6F"/>
    <w:rsid w:val="00071051"/>
    <w:rsid w:val="00071083"/>
    <w:rsid w:val="00071137"/>
    <w:rsid w:val="000712D5"/>
    <w:rsid w:val="00071465"/>
    <w:rsid w:val="00071638"/>
    <w:rsid w:val="00071C32"/>
    <w:rsid w:val="00071E14"/>
    <w:rsid w:val="00072015"/>
    <w:rsid w:val="0007222A"/>
    <w:rsid w:val="000723CF"/>
    <w:rsid w:val="0007248E"/>
    <w:rsid w:val="00072720"/>
    <w:rsid w:val="000727D1"/>
    <w:rsid w:val="00072CAD"/>
    <w:rsid w:val="00072D21"/>
    <w:rsid w:val="0007311E"/>
    <w:rsid w:val="00073483"/>
    <w:rsid w:val="000736B0"/>
    <w:rsid w:val="000736F7"/>
    <w:rsid w:val="00073A30"/>
    <w:rsid w:val="00073E2A"/>
    <w:rsid w:val="00074015"/>
    <w:rsid w:val="00074041"/>
    <w:rsid w:val="00074048"/>
    <w:rsid w:val="00074187"/>
    <w:rsid w:val="00074217"/>
    <w:rsid w:val="00074511"/>
    <w:rsid w:val="00074572"/>
    <w:rsid w:val="0007460B"/>
    <w:rsid w:val="000746DE"/>
    <w:rsid w:val="00074737"/>
    <w:rsid w:val="00074744"/>
    <w:rsid w:val="00074917"/>
    <w:rsid w:val="00074B08"/>
    <w:rsid w:val="00074DF2"/>
    <w:rsid w:val="00074FA7"/>
    <w:rsid w:val="00075109"/>
    <w:rsid w:val="00075172"/>
    <w:rsid w:val="000758F0"/>
    <w:rsid w:val="00075914"/>
    <w:rsid w:val="00075944"/>
    <w:rsid w:val="00075A70"/>
    <w:rsid w:val="00075ABE"/>
    <w:rsid w:val="00075C26"/>
    <w:rsid w:val="00075CFE"/>
    <w:rsid w:val="00075E00"/>
    <w:rsid w:val="00075F92"/>
    <w:rsid w:val="000762CA"/>
    <w:rsid w:val="000763C5"/>
    <w:rsid w:val="00076562"/>
    <w:rsid w:val="0007656F"/>
    <w:rsid w:val="0007663E"/>
    <w:rsid w:val="00076870"/>
    <w:rsid w:val="00076D8B"/>
    <w:rsid w:val="000777E4"/>
    <w:rsid w:val="00077A67"/>
    <w:rsid w:val="00077BED"/>
    <w:rsid w:val="00077BEE"/>
    <w:rsid w:val="00077C52"/>
    <w:rsid w:val="00077E92"/>
    <w:rsid w:val="00077FF6"/>
    <w:rsid w:val="00080071"/>
    <w:rsid w:val="00080099"/>
    <w:rsid w:val="00080156"/>
    <w:rsid w:val="00080616"/>
    <w:rsid w:val="00080732"/>
    <w:rsid w:val="00080993"/>
    <w:rsid w:val="00080AE0"/>
    <w:rsid w:val="00080C2F"/>
    <w:rsid w:val="00080DEB"/>
    <w:rsid w:val="00080E5A"/>
    <w:rsid w:val="00080E94"/>
    <w:rsid w:val="00081027"/>
    <w:rsid w:val="000815D8"/>
    <w:rsid w:val="000819A6"/>
    <w:rsid w:val="00081A37"/>
    <w:rsid w:val="00081D1D"/>
    <w:rsid w:val="00081E77"/>
    <w:rsid w:val="0008220D"/>
    <w:rsid w:val="000827E6"/>
    <w:rsid w:val="000829FA"/>
    <w:rsid w:val="00082A06"/>
    <w:rsid w:val="00082ACF"/>
    <w:rsid w:val="00082C80"/>
    <w:rsid w:val="00082CB0"/>
    <w:rsid w:val="00082CC7"/>
    <w:rsid w:val="00082D05"/>
    <w:rsid w:val="00082E93"/>
    <w:rsid w:val="00082FFB"/>
    <w:rsid w:val="0008302C"/>
    <w:rsid w:val="0008320C"/>
    <w:rsid w:val="0008320F"/>
    <w:rsid w:val="000835AF"/>
    <w:rsid w:val="000836A1"/>
    <w:rsid w:val="0008379C"/>
    <w:rsid w:val="000839D6"/>
    <w:rsid w:val="00083AF4"/>
    <w:rsid w:val="00083BED"/>
    <w:rsid w:val="00083D6B"/>
    <w:rsid w:val="00083E6C"/>
    <w:rsid w:val="00084421"/>
    <w:rsid w:val="000846C7"/>
    <w:rsid w:val="00084719"/>
    <w:rsid w:val="00084A65"/>
    <w:rsid w:val="00084F51"/>
    <w:rsid w:val="0008508E"/>
    <w:rsid w:val="00085149"/>
    <w:rsid w:val="0008567B"/>
    <w:rsid w:val="00085725"/>
    <w:rsid w:val="00085B06"/>
    <w:rsid w:val="00085BBC"/>
    <w:rsid w:val="00085BFF"/>
    <w:rsid w:val="00085E16"/>
    <w:rsid w:val="00085FAB"/>
    <w:rsid w:val="000861BA"/>
    <w:rsid w:val="0008629C"/>
    <w:rsid w:val="00086304"/>
    <w:rsid w:val="00086380"/>
    <w:rsid w:val="00086447"/>
    <w:rsid w:val="000865E9"/>
    <w:rsid w:val="0008678A"/>
    <w:rsid w:val="00086811"/>
    <w:rsid w:val="000869F1"/>
    <w:rsid w:val="00086AA4"/>
    <w:rsid w:val="00086D95"/>
    <w:rsid w:val="00086E3A"/>
    <w:rsid w:val="00086F6D"/>
    <w:rsid w:val="00087038"/>
    <w:rsid w:val="000871A2"/>
    <w:rsid w:val="00087535"/>
    <w:rsid w:val="0008753C"/>
    <w:rsid w:val="000875C7"/>
    <w:rsid w:val="00087C24"/>
    <w:rsid w:val="00087E47"/>
    <w:rsid w:val="00090198"/>
    <w:rsid w:val="00090644"/>
    <w:rsid w:val="000907A5"/>
    <w:rsid w:val="00090814"/>
    <w:rsid w:val="00090C34"/>
    <w:rsid w:val="00090C90"/>
    <w:rsid w:val="00090EAB"/>
    <w:rsid w:val="00090F5F"/>
    <w:rsid w:val="00091327"/>
    <w:rsid w:val="000913FB"/>
    <w:rsid w:val="000914F2"/>
    <w:rsid w:val="0009194F"/>
    <w:rsid w:val="00091AC8"/>
    <w:rsid w:val="00091C8F"/>
    <w:rsid w:val="00091D31"/>
    <w:rsid w:val="00091F9B"/>
    <w:rsid w:val="00092262"/>
    <w:rsid w:val="000922FB"/>
    <w:rsid w:val="0009276C"/>
    <w:rsid w:val="000927AF"/>
    <w:rsid w:val="0009282C"/>
    <w:rsid w:val="00092A4B"/>
    <w:rsid w:val="00092B70"/>
    <w:rsid w:val="00092CBA"/>
    <w:rsid w:val="00092E44"/>
    <w:rsid w:val="00092ED9"/>
    <w:rsid w:val="0009346A"/>
    <w:rsid w:val="00093521"/>
    <w:rsid w:val="00093FF4"/>
    <w:rsid w:val="000940AF"/>
    <w:rsid w:val="00094629"/>
    <w:rsid w:val="0009467F"/>
    <w:rsid w:val="0009469A"/>
    <w:rsid w:val="000946A7"/>
    <w:rsid w:val="000946D5"/>
    <w:rsid w:val="0009476B"/>
    <w:rsid w:val="000947FE"/>
    <w:rsid w:val="0009494B"/>
    <w:rsid w:val="000949D0"/>
    <w:rsid w:val="000949D8"/>
    <w:rsid w:val="00094B85"/>
    <w:rsid w:val="00094F76"/>
    <w:rsid w:val="00095198"/>
    <w:rsid w:val="00095228"/>
    <w:rsid w:val="00095575"/>
    <w:rsid w:val="000959DB"/>
    <w:rsid w:val="00095CE3"/>
    <w:rsid w:val="00095DD6"/>
    <w:rsid w:val="00096014"/>
    <w:rsid w:val="00096449"/>
    <w:rsid w:val="0009647F"/>
    <w:rsid w:val="000964A8"/>
    <w:rsid w:val="00096684"/>
    <w:rsid w:val="00096913"/>
    <w:rsid w:val="00096B61"/>
    <w:rsid w:val="00096FDE"/>
    <w:rsid w:val="000973AC"/>
    <w:rsid w:val="00097682"/>
    <w:rsid w:val="00097935"/>
    <w:rsid w:val="00097A00"/>
    <w:rsid w:val="00097E69"/>
    <w:rsid w:val="000A0068"/>
    <w:rsid w:val="000A0328"/>
    <w:rsid w:val="000A061D"/>
    <w:rsid w:val="000A0B19"/>
    <w:rsid w:val="000A0B8D"/>
    <w:rsid w:val="000A0F9F"/>
    <w:rsid w:val="000A1563"/>
    <w:rsid w:val="000A184A"/>
    <w:rsid w:val="000A189C"/>
    <w:rsid w:val="000A1BA1"/>
    <w:rsid w:val="000A20FE"/>
    <w:rsid w:val="000A2205"/>
    <w:rsid w:val="000A2738"/>
    <w:rsid w:val="000A2798"/>
    <w:rsid w:val="000A3463"/>
    <w:rsid w:val="000A3A93"/>
    <w:rsid w:val="000A3F83"/>
    <w:rsid w:val="000A3FDB"/>
    <w:rsid w:val="000A4026"/>
    <w:rsid w:val="000A40F6"/>
    <w:rsid w:val="000A4823"/>
    <w:rsid w:val="000A4954"/>
    <w:rsid w:val="000A49AD"/>
    <w:rsid w:val="000A4B6B"/>
    <w:rsid w:val="000A4E02"/>
    <w:rsid w:val="000A5160"/>
    <w:rsid w:val="000A5281"/>
    <w:rsid w:val="000A5577"/>
    <w:rsid w:val="000A59F5"/>
    <w:rsid w:val="000A5B9D"/>
    <w:rsid w:val="000A5D04"/>
    <w:rsid w:val="000A5D4D"/>
    <w:rsid w:val="000A6564"/>
    <w:rsid w:val="000A664E"/>
    <w:rsid w:val="000A66A9"/>
    <w:rsid w:val="000A66E3"/>
    <w:rsid w:val="000A67A6"/>
    <w:rsid w:val="000A6875"/>
    <w:rsid w:val="000A6AAD"/>
    <w:rsid w:val="000A6C60"/>
    <w:rsid w:val="000A6E4B"/>
    <w:rsid w:val="000A6F37"/>
    <w:rsid w:val="000A7616"/>
    <w:rsid w:val="000A7A5A"/>
    <w:rsid w:val="000A7BA4"/>
    <w:rsid w:val="000A7BD0"/>
    <w:rsid w:val="000A7D39"/>
    <w:rsid w:val="000A7DC1"/>
    <w:rsid w:val="000B0589"/>
    <w:rsid w:val="000B0943"/>
    <w:rsid w:val="000B0A99"/>
    <w:rsid w:val="000B0C2A"/>
    <w:rsid w:val="000B0C64"/>
    <w:rsid w:val="000B0CF6"/>
    <w:rsid w:val="000B0D49"/>
    <w:rsid w:val="000B0F9D"/>
    <w:rsid w:val="000B0FD6"/>
    <w:rsid w:val="000B1108"/>
    <w:rsid w:val="000B1175"/>
    <w:rsid w:val="000B124E"/>
    <w:rsid w:val="000B1511"/>
    <w:rsid w:val="000B1636"/>
    <w:rsid w:val="000B1E3A"/>
    <w:rsid w:val="000B1FCF"/>
    <w:rsid w:val="000B2005"/>
    <w:rsid w:val="000B2132"/>
    <w:rsid w:val="000B2526"/>
    <w:rsid w:val="000B2698"/>
    <w:rsid w:val="000B27DF"/>
    <w:rsid w:val="000B294C"/>
    <w:rsid w:val="000B2956"/>
    <w:rsid w:val="000B2A6C"/>
    <w:rsid w:val="000B2E4D"/>
    <w:rsid w:val="000B303F"/>
    <w:rsid w:val="000B3246"/>
    <w:rsid w:val="000B32D8"/>
    <w:rsid w:val="000B364C"/>
    <w:rsid w:val="000B3906"/>
    <w:rsid w:val="000B3935"/>
    <w:rsid w:val="000B39AB"/>
    <w:rsid w:val="000B3C23"/>
    <w:rsid w:val="000B3CF3"/>
    <w:rsid w:val="000B3D6F"/>
    <w:rsid w:val="000B42F6"/>
    <w:rsid w:val="000B473E"/>
    <w:rsid w:val="000B49BA"/>
    <w:rsid w:val="000B4F99"/>
    <w:rsid w:val="000B50A3"/>
    <w:rsid w:val="000B5277"/>
    <w:rsid w:val="000B5499"/>
    <w:rsid w:val="000B5C52"/>
    <w:rsid w:val="000B61A5"/>
    <w:rsid w:val="000B61B5"/>
    <w:rsid w:val="000B6204"/>
    <w:rsid w:val="000B6400"/>
    <w:rsid w:val="000B655A"/>
    <w:rsid w:val="000B6590"/>
    <w:rsid w:val="000B6B6A"/>
    <w:rsid w:val="000B6FD1"/>
    <w:rsid w:val="000B70CE"/>
    <w:rsid w:val="000B722B"/>
    <w:rsid w:val="000B7326"/>
    <w:rsid w:val="000B7333"/>
    <w:rsid w:val="000B7481"/>
    <w:rsid w:val="000B7758"/>
    <w:rsid w:val="000B7AB7"/>
    <w:rsid w:val="000B7B6F"/>
    <w:rsid w:val="000B7C60"/>
    <w:rsid w:val="000C04A4"/>
    <w:rsid w:val="000C0654"/>
    <w:rsid w:val="000C07B7"/>
    <w:rsid w:val="000C0B65"/>
    <w:rsid w:val="000C0C8D"/>
    <w:rsid w:val="000C0F19"/>
    <w:rsid w:val="000C1334"/>
    <w:rsid w:val="000C14E1"/>
    <w:rsid w:val="000C187D"/>
    <w:rsid w:val="000C1C75"/>
    <w:rsid w:val="000C22E5"/>
    <w:rsid w:val="000C23CF"/>
    <w:rsid w:val="000C27D2"/>
    <w:rsid w:val="000C2942"/>
    <w:rsid w:val="000C295D"/>
    <w:rsid w:val="000C2BA0"/>
    <w:rsid w:val="000C2BC9"/>
    <w:rsid w:val="000C2CEE"/>
    <w:rsid w:val="000C3023"/>
    <w:rsid w:val="000C320D"/>
    <w:rsid w:val="000C3247"/>
    <w:rsid w:val="000C3381"/>
    <w:rsid w:val="000C33B8"/>
    <w:rsid w:val="000C36F8"/>
    <w:rsid w:val="000C37B6"/>
    <w:rsid w:val="000C37E7"/>
    <w:rsid w:val="000C3A52"/>
    <w:rsid w:val="000C3CA5"/>
    <w:rsid w:val="000C3F26"/>
    <w:rsid w:val="000C4062"/>
    <w:rsid w:val="000C468D"/>
    <w:rsid w:val="000C4805"/>
    <w:rsid w:val="000C4D76"/>
    <w:rsid w:val="000C4DCD"/>
    <w:rsid w:val="000C5144"/>
    <w:rsid w:val="000C55AC"/>
    <w:rsid w:val="000C55AF"/>
    <w:rsid w:val="000C5C91"/>
    <w:rsid w:val="000C5CC3"/>
    <w:rsid w:val="000C5FFA"/>
    <w:rsid w:val="000C6195"/>
    <w:rsid w:val="000C61A2"/>
    <w:rsid w:val="000C6364"/>
    <w:rsid w:val="000C64FE"/>
    <w:rsid w:val="000C677D"/>
    <w:rsid w:val="000C6EA1"/>
    <w:rsid w:val="000C709F"/>
    <w:rsid w:val="000C71F6"/>
    <w:rsid w:val="000C7303"/>
    <w:rsid w:val="000C7334"/>
    <w:rsid w:val="000C73E7"/>
    <w:rsid w:val="000C75F6"/>
    <w:rsid w:val="000C7C84"/>
    <w:rsid w:val="000D016A"/>
    <w:rsid w:val="000D052D"/>
    <w:rsid w:val="000D0591"/>
    <w:rsid w:val="000D05A8"/>
    <w:rsid w:val="000D08EB"/>
    <w:rsid w:val="000D098E"/>
    <w:rsid w:val="000D0B1C"/>
    <w:rsid w:val="000D0CA5"/>
    <w:rsid w:val="000D0F92"/>
    <w:rsid w:val="000D1442"/>
    <w:rsid w:val="000D172A"/>
    <w:rsid w:val="000D1A74"/>
    <w:rsid w:val="000D1CDB"/>
    <w:rsid w:val="000D1D79"/>
    <w:rsid w:val="000D1E77"/>
    <w:rsid w:val="000D1F57"/>
    <w:rsid w:val="000D2076"/>
    <w:rsid w:val="000D2188"/>
    <w:rsid w:val="000D2194"/>
    <w:rsid w:val="000D240D"/>
    <w:rsid w:val="000D2506"/>
    <w:rsid w:val="000D2585"/>
    <w:rsid w:val="000D270F"/>
    <w:rsid w:val="000D2A37"/>
    <w:rsid w:val="000D2FFD"/>
    <w:rsid w:val="000D357F"/>
    <w:rsid w:val="000D35C2"/>
    <w:rsid w:val="000D3697"/>
    <w:rsid w:val="000D37FB"/>
    <w:rsid w:val="000D3887"/>
    <w:rsid w:val="000D3AEE"/>
    <w:rsid w:val="000D3B46"/>
    <w:rsid w:val="000D4534"/>
    <w:rsid w:val="000D47CD"/>
    <w:rsid w:val="000D488B"/>
    <w:rsid w:val="000D4CD4"/>
    <w:rsid w:val="000D5607"/>
    <w:rsid w:val="000D591F"/>
    <w:rsid w:val="000D5C1A"/>
    <w:rsid w:val="000D5CEE"/>
    <w:rsid w:val="000D631C"/>
    <w:rsid w:val="000D65F9"/>
    <w:rsid w:val="000D66E0"/>
    <w:rsid w:val="000D68CC"/>
    <w:rsid w:val="000D6FA3"/>
    <w:rsid w:val="000D7040"/>
    <w:rsid w:val="000D729E"/>
    <w:rsid w:val="000D7405"/>
    <w:rsid w:val="000D7423"/>
    <w:rsid w:val="000D76E0"/>
    <w:rsid w:val="000D76EF"/>
    <w:rsid w:val="000D7D2E"/>
    <w:rsid w:val="000D7ECB"/>
    <w:rsid w:val="000D7FB6"/>
    <w:rsid w:val="000D7FB9"/>
    <w:rsid w:val="000E0086"/>
    <w:rsid w:val="000E041C"/>
    <w:rsid w:val="000E04A2"/>
    <w:rsid w:val="000E0642"/>
    <w:rsid w:val="000E0B55"/>
    <w:rsid w:val="000E0E16"/>
    <w:rsid w:val="000E0FB0"/>
    <w:rsid w:val="000E1044"/>
    <w:rsid w:val="000E10FC"/>
    <w:rsid w:val="000E191E"/>
    <w:rsid w:val="000E1DAE"/>
    <w:rsid w:val="000E1F77"/>
    <w:rsid w:val="000E1F7C"/>
    <w:rsid w:val="000E1FE9"/>
    <w:rsid w:val="000E2014"/>
    <w:rsid w:val="000E20E9"/>
    <w:rsid w:val="000E2215"/>
    <w:rsid w:val="000E223D"/>
    <w:rsid w:val="000E2401"/>
    <w:rsid w:val="000E2612"/>
    <w:rsid w:val="000E2669"/>
    <w:rsid w:val="000E2764"/>
    <w:rsid w:val="000E2CAD"/>
    <w:rsid w:val="000E2CCB"/>
    <w:rsid w:val="000E2D58"/>
    <w:rsid w:val="000E2DCB"/>
    <w:rsid w:val="000E30CB"/>
    <w:rsid w:val="000E3192"/>
    <w:rsid w:val="000E3223"/>
    <w:rsid w:val="000E3485"/>
    <w:rsid w:val="000E3519"/>
    <w:rsid w:val="000E3815"/>
    <w:rsid w:val="000E3868"/>
    <w:rsid w:val="000E38D3"/>
    <w:rsid w:val="000E3B68"/>
    <w:rsid w:val="000E3F8C"/>
    <w:rsid w:val="000E3FB1"/>
    <w:rsid w:val="000E4040"/>
    <w:rsid w:val="000E4098"/>
    <w:rsid w:val="000E42EC"/>
    <w:rsid w:val="000E47C8"/>
    <w:rsid w:val="000E4D77"/>
    <w:rsid w:val="000E4E75"/>
    <w:rsid w:val="000E5115"/>
    <w:rsid w:val="000E5174"/>
    <w:rsid w:val="000E52A6"/>
    <w:rsid w:val="000E52FE"/>
    <w:rsid w:val="000E55D9"/>
    <w:rsid w:val="000E55FA"/>
    <w:rsid w:val="000E57DA"/>
    <w:rsid w:val="000E580D"/>
    <w:rsid w:val="000E5853"/>
    <w:rsid w:val="000E5A6C"/>
    <w:rsid w:val="000E5A97"/>
    <w:rsid w:val="000E5CA4"/>
    <w:rsid w:val="000E5D0B"/>
    <w:rsid w:val="000E5F3C"/>
    <w:rsid w:val="000E5FAC"/>
    <w:rsid w:val="000E5FD5"/>
    <w:rsid w:val="000E6008"/>
    <w:rsid w:val="000E675C"/>
    <w:rsid w:val="000E6861"/>
    <w:rsid w:val="000E6996"/>
    <w:rsid w:val="000E6B75"/>
    <w:rsid w:val="000E719A"/>
    <w:rsid w:val="000E72AF"/>
    <w:rsid w:val="000E7447"/>
    <w:rsid w:val="000E745C"/>
    <w:rsid w:val="000E74AF"/>
    <w:rsid w:val="000E7733"/>
    <w:rsid w:val="000E77A1"/>
    <w:rsid w:val="000E79FD"/>
    <w:rsid w:val="000E7FEB"/>
    <w:rsid w:val="000F048F"/>
    <w:rsid w:val="000F05C5"/>
    <w:rsid w:val="000F066A"/>
    <w:rsid w:val="000F07CE"/>
    <w:rsid w:val="000F097D"/>
    <w:rsid w:val="000F0C19"/>
    <w:rsid w:val="000F0E41"/>
    <w:rsid w:val="000F0E85"/>
    <w:rsid w:val="000F1213"/>
    <w:rsid w:val="000F12CF"/>
    <w:rsid w:val="000F14B8"/>
    <w:rsid w:val="000F188B"/>
    <w:rsid w:val="000F1A1D"/>
    <w:rsid w:val="000F1C24"/>
    <w:rsid w:val="000F1C89"/>
    <w:rsid w:val="000F1FD7"/>
    <w:rsid w:val="000F20C0"/>
    <w:rsid w:val="000F21A7"/>
    <w:rsid w:val="000F21EE"/>
    <w:rsid w:val="000F23C9"/>
    <w:rsid w:val="000F23E3"/>
    <w:rsid w:val="000F2650"/>
    <w:rsid w:val="000F2911"/>
    <w:rsid w:val="000F293F"/>
    <w:rsid w:val="000F2DCA"/>
    <w:rsid w:val="000F3302"/>
    <w:rsid w:val="000F3553"/>
    <w:rsid w:val="000F374A"/>
    <w:rsid w:val="000F3B30"/>
    <w:rsid w:val="000F3B87"/>
    <w:rsid w:val="000F40A8"/>
    <w:rsid w:val="000F418F"/>
    <w:rsid w:val="000F419A"/>
    <w:rsid w:val="000F43A6"/>
    <w:rsid w:val="000F44AF"/>
    <w:rsid w:val="000F44C4"/>
    <w:rsid w:val="000F4545"/>
    <w:rsid w:val="000F46CC"/>
    <w:rsid w:val="000F4891"/>
    <w:rsid w:val="000F4D46"/>
    <w:rsid w:val="000F4ECE"/>
    <w:rsid w:val="000F52EC"/>
    <w:rsid w:val="000F55DC"/>
    <w:rsid w:val="000F57C5"/>
    <w:rsid w:val="000F593A"/>
    <w:rsid w:val="000F59B2"/>
    <w:rsid w:val="000F5B7D"/>
    <w:rsid w:val="000F5C1A"/>
    <w:rsid w:val="000F5E01"/>
    <w:rsid w:val="000F5F04"/>
    <w:rsid w:val="000F61F7"/>
    <w:rsid w:val="000F630A"/>
    <w:rsid w:val="000F6627"/>
    <w:rsid w:val="000F6D05"/>
    <w:rsid w:val="000F719C"/>
    <w:rsid w:val="000F729F"/>
    <w:rsid w:val="000F7361"/>
    <w:rsid w:val="000F73F3"/>
    <w:rsid w:val="000F7667"/>
    <w:rsid w:val="000F77A2"/>
    <w:rsid w:val="000F787F"/>
    <w:rsid w:val="000F7A4E"/>
    <w:rsid w:val="000F7B0A"/>
    <w:rsid w:val="000F7B95"/>
    <w:rsid w:val="000F7D2B"/>
    <w:rsid w:val="0010024C"/>
    <w:rsid w:val="0010037E"/>
    <w:rsid w:val="00100437"/>
    <w:rsid w:val="0010044F"/>
    <w:rsid w:val="0010050D"/>
    <w:rsid w:val="00100736"/>
    <w:rsid w:val="0010089A"/>
    <w:rsid w:val="001008B7"/>
    <w:rsid w:val="00100919"/>
    <w:rsid w:val="00100A9C"/>
    <w:rsid w:val="00100BBE"/>
    <w:rsid w:val="00100BBF"/>
    <w:rsid w:val="00100BF1"/>
    <w:rsid w:val="00100D28"/>
    <w:rsid w:val="001010D5"/>
    <w:rsid w:val="0010135F"/>
    <w:rsid w:val="001013C5"/>
    <w:rsid w:val="0010149A"/>
    <w:rsid w:val="00101542"/>
    <w:rsid w:val="0010180D"/>
    <w:rsid w:val="00101AD5"/>
    <w:rsid w:val="00101C21"/>
    <w:rsid w:val="0010210D"/>
    <w:rsid w:val="001022ED"/>
    <w:rsid w:val="00102669"/>
    <w:rsid w:val="00102739"/>
    <w:rsid w:val="0010275C"/>
    <w:rsid w:val="00102862"/>
    <w:rsid w:val="00102930"/>
    <w:rsid w:val="00102A20"/>
    <w:rsid w:val="00102B09"/>
    <w:rsid w:val="00102B69"/>
    <w:rsid w:val="00102BEB"/>
    <w:rsid w:val="00102DE3"/>
    <w:rsid w:val="00102DF1"/>
    <w:rsid w:val="00102E78"/>
    <w:rsid w:val="00102F4D"/>
    <w:rsid w:val="001033F4"/>
    <w:rsid w:val="001034F0"/>
    <w:rsid w:val="00103571"/>
    <w:rsid w:val="001035A7"/>
    <w:rsid w:val="0010390A"/>
    <w:rsid w:val="00103A17"/>
    <w:rsid w:val="00103B24"/>
    <w:rsid w:val="00103C35"/>
    <w:rsid w:val="00103DE9"/>
    <w:rsid w:val="0010413A"/>
    <w:rsid w:val="0010423F"/>
    <w:rsid w:val="0010433A"/>
    <w:rsid w:val="0010435C"/>
    <w:rsid w:val="00104391"/>
    <w:rsid w:val="00104543"/>
    <w:rsid w:val="00104586"/>
    <w:rsid w:val="00104775"/>
    <w:rsid w:val="00104816"/>
    <w:rsid w:val="00104ABB"/>
    <w:rsid w:val="00104B8F"/>
    <w:rsid w:val="00104BF6"/>
    <w:rsid w:val="00104C4D"/>
    <w:rsid w:val="00104DAA"/>
    <w:rsid w:val="00104EE6"/>
    <w:rsid w:val="00105220"/>
    <w:rsid w:val="001052C3"/>
    <w:rsid w:val="00105508"/>
    <w:rsid w:val="00105671"/>
    <w:rsid w:val="0010587F"/>
    <w:rsid w:val="0010589A"/>
    <w:rsid w:val="00105DEB"/>
    <w:rsid w:val="00105DF5"/>
    <w:rsid w:val="0010618B"/>
    <w:rsid w:val="001063E5"/>
    <w:rsid w:val="001067BA"/>
    <w:rsid w:val="0010685D"/>
    <w:rsid w:val="00106D48"/>
    <w:rsid w:val="00106D5D"/>
    <w:rsid w:val="00106FF2"/>
    <w:rsid w:val="001070BE"/>
    <w:rsid w:val="001070F2"/>
    <w:rsid w:val="00107295"/>
    <w:rsid w:val="001074D8"/>
    <w:rsid w:val="001076C3"/>
    <w:rsid w:val="001077F8"/>
    <w:rsid w:val="00107C77"/>
    <w:rsid w:val="00107E7C"/>
    <w:rsid w:val="00107FC0"/>
    <w:rsid w:val="0011004A"/>
    <w:rsid w:val="001100FC"/>
    <w:rsid w:val="001103B7"/>
    <w:rsid w:val="001105BB"/>
    <w:rsid w:val="00110717"/>
    <w:rsid w:val="00110B36"/>
    <w:rsid w:val="00110C16"/>
    <w:rsid w:val="00110DB9"/>
    <w:rsid w:val="00110F9C"/>
    <w:rsid w:val="00111570"/>
    <w:rsid w:val="001115BF"/>
    <w:rsid w:val="0011173D"/>
    <w:rsid w:val="001117F2"/>
    <w:rsid w:val="00111D14"/>
    <w:rsid w:val="00111D48"/>
    <w:rsid w:val="00111DCB"/>
    <w:rsid w:val="00112233"/>
    <w:rsid w:val="001122BD"/>
    <w:rsid w:val="001125EF"/>
    <w:rsid w:val="001127F1"/>
    <w:rsid w:val="00112A82"/>
    <w:rsid w:val="00112D4B"/>
    <w:rsid w:val="00112ECA"/>
    <w:rsid w:val="00112F1A"/>
    <w:rsid w:val="00112F57"/>
    <w:rsid w:val="00112FAB"/>
    <w:rsid w:val="00112FB2"/>
    <w:rsid w:val="00113396"/>
    <w:rsid w:val="00113861"/>
    <w:rsid w:val="00113A39"/>
    <w:rsid w:val="00113CE0"/>
    <w:rsid w:val="00113DA8"/>
    <w:rsid w:val="00113FFE"/>
    <w:rsid w:val="001142F2"/>
    <w:rsid w:val="0011433D"/>
    <w:rsid w:val="001143C0"/>
    <w:rsid w:val="00114540"/>
    <w:rsid w:val="0011463C"/>
    <w:rsid w:val="00114848"/>
    <w:rsid w:val="00114882"/>
    <w:rsid w:val="001148C4"/>
    <w:rsid w:val="0011520E"/>
    <w:rsid w:val="0011577C"/>
    <w:rsid w:val="0011598D"/>
    <w:rsid w:val="00115F99"/>
    <w:rsid w:val="0011621F"/>
    <w:rsid w:val="00116869"/>
    <w:rsid w:val="00116912"/>
    <w:rsid w:val="00116B1F"/>
    <w:rsid w:val="00116B92"/>
    <w:rsid w:val="0011709A"/>
    <w:rsid w:val="001170D2"/>
    <w:rsid w:val="0011717E"/>
    <w:rsid w:val="00117438"/>
    <w:rsid w:val="001179B5"/>
    <w:rsid w:val="00117A10"/>
    <w:rsid w:val="00117C1D"/>
    <w:rsid w:val="00120224"/>
    <w:rsid w:val="00120380"/>
    <w:rsid w:val="00120427"/>
    <w:rsid w:val="00120CEC"/>
    <w:rsid w:val="00120E71"/>
    <w:rsid w:val="00120EE1"/>
    <w:rsid w:val="00121047"/>
    <w:rsid w:val="001211D1"/>
    <w:rsid w:val="001212F4"/>
    <w:rsid w:val="00121308"/>
    <w:rsid w:val="00121332"/>
    <w:rsid w:val="00121397"/>
    <w:rsid w:val="00121412"/>
    <w:rsid w:val="001214BC"/>
    <w:rsid w:val="00121732"/>
    <w:rsid w:val="001218AB"/>
    <w:rsid w:val="0012190C"/>
    <w:rsid w:val="00121931"/>
    <w:rsid w:val="0012196B"/>
    <w:rsid w:val="00121971"/>
    <w:rsid w:val="00121FB3"/>
    <w:rsid w:val="00122102"/>
    <w:rsid w:val="0012241C"/>
    <w:rsid w:val="0012260B"/>
    <w:rsid w:val="00122640"/>
    <w:rsid w:val="00122B23"/>
    <w:rsid w:val="00122BC1"/>
    <w:rsid w:val="00122CC2"/>
    <w:rsid w:val="00123134"/>
    <w:rsid w:val="0012323A"/>
    <w:rsid w:val="001232B3"/>
    <w:rsid w:val="001233A2"/>
    <w:rsid w:val="0012347E"/>
    <w:rsid w:val="001234F7"/>
    <w:rsid w:val="001237FB"/>
    <w:rsid w:val="00123A4D"/>
    <w:rsid w:val="00123F3E"/>
    <w:rsid w:val="00123F90"/>
    <w:rsid w:val="00124088"/>
    <w:rsid w:val="0012419C"/>
    <w:rsid w:val="0012447D"/>
    <w:rsid w:val="00124AB8"/>
    <w:rsid w:val="00124AEC"/>
    <w:rsid w:val="001251AA"/>
    <w:rsid w:val="00125324"/>
    <w:rsid w:val="001255F3"/>
    <w:rsid w:val="00125914"/>
    <w:rsid w:val="00125A37"/>
    <w:rsid w:val="00125E15"/>
    <w:rsid w:val="0012610D"/>
    <w:rsid w:val="00126119"/>
    <w:rsid w:val="001261DC"/>
    <w:rsid w:val="001263CA"/>
    <w:rsid w:val="001264AA"/>
    <w:rsid w:val="001265F1"/>
    <w:rsid w:val="00126EA3"/>
    <w:rsid w:val="0012707E"/>
    <w:rsid w:val="00127195"/>
    <w:rsid w:val="00127215"/>
    <w:rsid w:val="00127306"/>
    <w:rsid w:val="0012732A"/>
    <w:rsid w:val="0012751A"/>
    <w:rsid w:val="00127606"/>
    <w:rsid w:val="001279E4"/>
    <w:rsid w:val="00127B34"/>
    <w:rsid w:val="00127C46"/>
    <w:rsid w:val="00127D91"/>
    <w:rsid w:val="00127E31"/>
    <w:rsid w:val="00127F2D"/>
    <w:rsid w:val="00130044"/>
    <w:rsid w:val="0013006F"/>
    <w:rsid w:val="00130070"/>
    <w:rsid w:val="00130153"/>
    <w:rsid w:val="001301D2"/>
    <w:rsid w:val="00130415"/>
    <w:rsid w:val="001306FE"/>
    <w:rsid w:val="00130787"/>
    <w:rsid w:val="00130928"/>
    <w:rsid w:val="0013097C"/>
    <w:rsid w:val="0013136D"/>
    <w:rsid w:val="001316DE"/>
    <w:rsid w:val="001318B7"/>
    <w:rsid w:val="001318F4"/>
    <w:rsid w:val="0013291C"/>
    <w:rsid w:val="001329BD"/>
    <w:rsid w:val="00132C80"/>
    <w:rsid w:val="0013364F"/>
    <w:rsid w:val="0013394F"/>
    <w:rsid w:val="00133A95"/>
    <w:rsid w:val="00133D3C"/>
    <w:rsid w:val="00133E08"/>
    <w:rsid w:val="00133F7A"/>
    <w:rsid w:val="00133F8F"/>
    <w:rsid w:val="00133FBB"/>
    <w:rsid w:val="0013422D"/>
    <w:rsid w:val="0013427E"/>
    <w:rsid w:val="001342A4"/>
    <w:rsid w:val="001345CF"/>
    <w:rsid w:val="00135860"/>
    <w:rsid w:val="00135AE9"/>
    <w:rsid w:val="001361C8"/>
    <w:rsid w:val="001361E8"/>
    <w:rsid w:val="00136211"/>
    <w:rsid w:val="0013638B"/>
    <w:rsid w:val="00136429"/>
    <w:rsid w:val="0013666D"/>
    <w:rsid w:val="00136799"/>
    <w:rsid w:val="0013680D"/>
    <w:rsid w:val="001368F5"/>
    <w:rsid w:val="00136A7E"/>
    <w:rsid w:val="00136AB1"/>
    <w:rsid w:val="00136C32"/>
    <w:rsid w:val="00136DB9"/>
    <w:rsid w:val="00136E23"/>
    <w:rsid w:val="00136E91"/>
    <w:rsid w:val="00137403"/>
    <w:rsid w:val="001376CF"/>
    <w:rsid w:val="001376D1"/>
    <w:rsid w:val="00137749"/>
    <w:rsid w:val="0013775D"/>
    <w:rsid w:val="0013776D"/>
    <w:rsid w:val="001377B9"/>
    <w:rsid w:val="00137839"/>
    <w:rsid w:val="00137A27"/>
    <w:rsid w:val="00137A86"/>
    <w:rsid w:val="00137BD4"/>
    <w:rsid w:val="00137D55"/>
    <w:rsid w:val="00137E36"/>
    <w:rsid w:val="0014013F"/>
    <w:rsid w:val="001401A7"/>
    <w:rsid w:val="001403CC"/>
    <w:rsid w:val="001405DC"/>
    <w:rsid w:val="00140BF4"/>
    <w:rsid w:val="00140CBE"/>
    <w:rsid w:val="00140DC6"/>
    <w:rsid w:val="00140EA3"/>
    <w:rsid w:val="00140F00"/>
    <w:rsid w:val="00141049"/>
    <w:rsid w:val="0014111C"/>
    <w:rsid w:val="00141233"/>
    <w:rsid w:val="0014137B"/>
    <w:rsid w:val="001413BD"/>
    <w:rsid w:val="0014158D"/>
    <w:rsid w:val="001416EC"/>
    <w:rsid w:val="001418A5"/>
    <w:rsid w:val="00141DD6"/>
    <w:rsid w:val="0014205D"/>
    <w:rsid w:val="00142074"/>
    <w:rsid w:val="00142425"/>
    <w:rsid w:val="0014243C"/>
    <w:rsid w:val="0014259C"/>
    <w:rsid w:val="00142634"/>
    <w:rsid w:val="00142A57"/>
    <w:rsid w:val="00142AD9"/>
    <w:rsid w:val="00142BDF"/>
    <w:rsid w:val="00142E06"/>
    <w:rsid w:val="00142E59"/>
    <w:rsid w:val="001432A5"/>
    <w:rsid w:val="001432E2"/>
    <w:rsid w:val="0014366F"/>
    <w:rsid w:val="00143B35"/>
    <w:rsid w:val="00143EB0"/>
    <w:rsid w:val="00143F25"/>
    <w:rsid w:val="00143F9E"/>
    <w:rsid w:val="00143FFA"/>
    <w:rsid w:val="001442FF"/>
    <w:rsid w:val="00144CC6"/>
    <w:rsid w:val="00144D78"/>
    <w:rsid w:val="00144E45"/>
    <w:rsid w:val="00145E0A"/>
    <w:rsid w:val="00145E20"/>
    <w:rsid w:val="00145E39"/>
    <w:rsid w:val="00145E87"/>
    <w:rsid w:val="00145EA9"/>
    <w:rsid w:val="00145FEB"/>
    <w:rsid w:val="00146646"/>
    <w:rsid w:val="00146763"/>
    <w:rsid w:val="001468A5"/>
    <w:rsid w:val="001469C9"/>
    <w:rsid w:val="00146CB6"/>
    <w:rsid w:val="00146EAF"/>
    <w:rsid w:val="0014700A"/>
    <w:rsid w:val="001471BA"/>
    <w:rsid w:val="00147244"/>
    <w:rsid w:val="001472D3"/>
    <w:rsid w:val="0014766C"/>
    <w:rsid w:val="00147878"/>
    <w:rsid w:val="00147A08"/>
    <w:rsid w:val="00147DBB"/>
    <w:rsid w:val="00147E5D"/>
    <w:rsid w:val="00147F7B"/>
    <w:rsid w:val="00150343"/>
    <w:rsid w:val="00150615"/>
    <w:rsid w:val="001507E9"/>
    <w:rsid w:val="00150AD2"/>
    <w:rsid w:val="00150B53"/>
    <w:rsid w:val="00150C15"/>
    <w:rsid w:val="0015100C"/>
    <w:rsid w:val="0015129A"/>
    <w:rsid w:val="001513A6"/>
    <w:rsid w:val="001513A8"/>
    <w:rsid w:val="00151458"/>
    <w:rsid w:val="00151C8C"/>
    <w:rsid w:val="00151CCB"/>
    <w:rsid w:val="00151D68"/>
    <w:rsid w:val="00151FDF"/>
    <w:rsid w:val="0015249D"/>
    <w:rsid w:val="00152735"/>
    <w:rsid w:val="00152793"/>
    <w:rsid w:val="001527F3"/>
    <w:rsid w:val="0015299C"/>
    <w:rsid w:val="001529E3"/>
    <w:rsid w:val="00152B5B"/>
    <w:rsid w:val="00152C41"/>
    <w:rsid w:val="00152CE5"/>
    <w:rsid w:val="00152E7C"/>
    <w:rsid w:val="00152F72"/>
    <w:rsid w:val="00153079"/>
    <w:rsid w:val="00153084"/>
    <w:rsid w:val="00153103"/>
    <w:rsid w:val="001533C6"/>
    <w:rsid w:val="0015352C"/>
    <w:rsid w:val="001535FD"/>
    <w:rsid w:val="0015394F"/>
    <w:rsid w:val="00153C64"/>
    <w:rsid w:val="00153FEC"/>
    <w:rsid w:val="0015402A"/>
    <w:rsid w:val="001546B8"/>
    <w:rsid w:val="00154CC4"/>
    <w:rsid w:val="00155061"/>
    <w:rsid w:val="001551D2"/>
    <w:rsid w:val="0015560C"/>
    <w:rsid w:val="00155BAC"/>
    <w:rsid w:val="00155CF5"/>
    <w:rsid w:val="00155F72"/>
    <w:rsid w:val="00155FBF"/>
    <w:rsid w:val="00156147"/>
    <w:rsid w:val="001562C9"/>
    <w:rsid w:val="001562F1"/>
    <w:rsid w:val="0015638D"/>
    <w:rsid w:val="001563E7"/>
    <w:rsid w:val="00156601"/>
    <w:rsid w:val="00156B77"/>
    <w:rsid w:val="00156C22"/>
    <w:rsid w:val="00156F97"/>
    <w:rsid w:val="00157093"/>
    <w:rsid w:val="0015717B"/>
    <w:rsid w:val="00157324"/>
    <w:rsid w:val="001573BD"/>
    <w:rsid w:val="00157411"/>
    <w:rsid w:val="00157468"/>
    <w:rsid w:val="0015763C"/>
    <w:rsid w:val="00157658"/>
    <w:rsid w:val="00157735"/>
    <w:rsid w:val="001578BE"/>
    <w:rsid w:val="001579B8"/>
    <w:rsid w:val="00157BB4"/>
    <w:rsid w:val="00157C6A"/>
    <w:rsid w:val="00157D91"/>
    <w:rsid w:val="00157FAA"/>
    <w:rsid w:val="0016006D"/>
    <w:rsid w:val="001602AA"/>
    <w:rsid w:val="0016047E"/>
    <w:rsid w:val="001605B5"/>
    <w:rsid w:val="001606A8"/>
    <w:rsid w:val="0016093C"/>
    <w:rsid w:val="001609E6"/>
    <w:rsid w:val="00160A2B"/>
    <w:rsid w:val="00160D0B"/>
    <w:rsid w:val="00160D0C"/>
    <w:rsid w:val="00160E8B"/>
    <w:rsid w:val="00160F95"/>
    <w:rsid w:val="0016116C"/>
    <w:rsid w:val="00161506"/>
    <w:rsid w:val="00161542"/>
    <w:rsid w:val="00161615"/>
    <w:rsid w:val="0016179C"/>
    <w:rsid w:val="00161B6C"/>
    <w:rsid w:val="00161EA0"/>
    <w:rsid w:val="00162009"/>
    <w:rsid w:val="00162044"/>
    <w:rsid w:val="0016215E"/>
    <w:rsid w:val="001622B1"/>
    <w:rsid w:val="0016235F"/>
    <w:rsid w:val="00162387"/>
    <w:rsid w:val="001625C1"/>
    <w:rsid w:val="00162692"/>
    <w:rsid w:val="001626E8"/>
    <w:rsid w:val="00162ACA"/>
    <w:rsid w:val="00162F08"/>
    <w:rsid w:val="0016313C"/>
    <w:rsid w:val="00163170"/>
    <w:rsid w:val="00163243"/>
    <w:rsid w:val="00163256"/>
    <w:rsid w:val="001632B1"/>
    <w:rsid w:val="0016344C"/>
    <w:rsid w:val="00163820"/>
    <w:rsid w:val="00163868"/>
    <w:rsid w:val="00163943"/>
    <w:rsid w:val="00163A18"/>
    <w:rsid w:val="00163B75"/>
    <w:rsid w:val="00163D13"/>
    <w:rsid w:val="00163F50"/>
    <w:rsid w:val="00164038"/>
    <w:rsid w:val="00164050"/>
    <w:rsid w:val="001642ED"/>
    <w:rsid w:val="0016430D"/>
    <w:rsid w:val="001643E3"/>
    <w:rsid w:val="001644EF"/>
    <w:rsid w:val="00164914"/>
    <w:rsid w:val="00164B3A"/>
    <w:rsid w:val="00164BAE"/>
    <w:rsid w:val="00164BBB"/>
    <w:rsid w:val="00164E03"/>
    <w:rsid w:val="00164E39"/>
    <w:rsid w:val="00164FBD"/>
    <w:rsid w:val="001650BF"/>
    <w:rsid w:val="0016515A"/>
    <w:rsid w:val="001652AF"/>
    <w:rsid w:val="00165325"/>
    <w:rsid w:val="001653AF"/>
    <w:rsid w:val="001657A1"/>
    <w:rsid w:val="00165817"/>
    <w:rsid w:val="001659A5"/>
    <w:rsid w:val="001659B8"/>
    <w:rsid w:val="001659CE"/>
    <w:rsid w:val="00165B30"/>
    <w:rsid w:val="00165CB6"/>
    <w:rsid w:val="00165F9E"/>
    <w:rsid w:val="001660D8"/>
    <w:rsid w:val="001660FB"/>
    <w:rsid w:val="00166119"/>
    <w:rsid w:val="001663BA"/>
    <w:rsid w:val="0016679B"/>
    <w:rsid w:val="001667A8"/>
    <w:rsid w:val="001668D2"/>
    <w:rsid w:val="001668F5"/>
    <w:rsid w:val="00166C27"/>
    <w:rsid w:val="00167304"/>
    <w:rsid w:val="001673EC"/>
    <w:rsid w:val="00167468"/>
    <w:rsid w:val="00167517"/>
    <w:rsid w:val="00167617"/>
    <w:rsid w:val="001679B5"/>
    <w:rsid w:val="00167B75"/>
    <w:rsid w:val="00167BE8"/>
    <w:rsid w:val="00167C55"/>
    <w:rsid w:val="00167C5A"/>
    <w:rsid w:val="00170069"/>
    <w:rsid w:val="00170360"/>
    <w:rsid w:val="001703A2"/>
    <w:rsid w:val="001704F1"/>
    <w:rsid w:val="001705E9"/>
    <w:rsid w:val="0017077A"/>
    <w:rsid w:val="00170951"/>
    <w:rsid w:val="0017097E"/>
    <w:rsid w:val="001709E7"/>
    <w:rsid w:val="00170E6C"/>
    <w:rsid w:val="00170EB5"/>
    <w:rsid w:val="00171338"/>
    <w:rsid w:val="00171407"/>
    <w:rsid w:val="0017156B"/>
    <w:rsid w:val="00171676"/>
    <w:rsid w:val="00171805"/>
    <w:rsid w:val="0017194B"/>
    <w:rsid w:val="001719B2"/>
    <w:rsid w:val="00171A28"/>
    <w:rsid w:val="00171CF1"/>
    <w:rsid w:val="00171D23"/>
    <w:rsid w:val="00171E9B"/>
    <w:rsid w:val="00171EC0"/>
    <w:rsid w:val="00171F28"/>
    <w:rsid w:val="001722AC"/>
    <w:rsid w:val="00172B4B"/>
    <w:rsid w:val="00172E47"/>
    <w:rsid w:val="00173418"/>
    <w:rsid w:val="001738A9"/>
    <w:rsid w:val="001738EC"/>
    <w:rsid w:val="0017399C"/>
    <w:rsid w:val="00173B0B"/>
    <w:rsid w:val="00173BC1"/>
    <w:rsid w:val="00174176"/>
    <w:rsid w:val="001744B0"/>
    <w:rsid w:val="001747BB"/>
    <w:rsid w:val="001747D9"/>
    <w:rsid w:val="00174AC7"/>
    <w:rsid w:val="00174B84"/>
    <w:rsid w:val="00174BB4"/>
    <w:rsid w:val="00174C44"/>
    <w:rsid w:val="00174DA9"/>
    <w:rsid w:val="00174F0E"/>
    <w:rsid w:val="00175090"/>
    <w:rsid w:val="00175170"/>
    <w:rsid w:val="001752A5"/>
    <w:rsid w:val="00175460"/>
    <w:rsid w:val="001756FA"/>
    <w:rsid w:val="00175CBB"/>
    <w:rsid w:val="0017625F"/>
    <w:rsid w:val="001762BF"/>
    <w:rsid w:val="001765CA"/>
    <w:rsid w:val="001765F5"/>
    <w:rsid w:val="00176A98"/>
    <w:rsid w:val="00176F36"/>
    <w:rsid w:val="00176F99"/>
    <w:rsid w:val="00176FB2"/>
    <w:rsid w:val="001770A9"/>
    <w:rsid w:val="0017713D"/>
    <w:rsid w:val="00177830"/>
    <w:rsid w:val="00177997"/>
    <w:rsid w:val="00177A85"/>
    <w:rsid w:val="00177CD3"/>
    <w:rsid w:val="00177D93"/>
    <w:rsid w:val="00177E34"/>
    <w:rsid w:val="0018019D"/>
    <w:rsid w:val="0018020D"/>
    <w:rsid w:val="00180280"/>
    <w:rsid w:val="001802D4"/>
    <w:rsid w:val="001802DA"/>
    <w:rsid w:val="00180466"/>
    <w:rsid w:val="001807E7"/>
    <w:rsid w:val="00180961"/>
    <w:rsid w:val="00180AC3"/>
    <w:rsid w:val="00180CE1"/>
    <w:rsid w:val="00180CF0"/>
    <w:rsid w:val="00180FC8"/>
    <w:rsid w:val="00181006"/>
    <w:rsid w:val="001816DA"/>
    <w:rsid w:val="00181802"/>
    <w:rsid w:val="00181B15"/>
    <w:rsid w:val="00181DF3"/>
    <w:rsid w:val="00181E3C"/>
    <w:rsid w:val="00181FB6"/>
    <w:rsid w:val="001820B7"/>
    <w:rsid w:val="001825FC"/>
    <w:rsid w:val="001826C7"/>
    <w:rsid w:val="00182957"/>
    <w:rsid w:val="00182A68"/>
    <w:rsid w:val="00182ABD"/>
    <w:rsid w:val="00183154"/>
    <w:rsid w:val="001831B1"/>
    <w:rsid w:val="001831DA"/>
    <w:rsid w:val="00183300"/>
    <w:rsid w:val="00183491"/>
    <w:rsid w:val="001834C5"/>
    <w:rsid w:val="001839C2"/>
    <w:rsid w:val="00183B10"/>
    <w:rsid w:val="00183B5F"/>
    <w:rsid w:val="00183C21"/>
    <w:rsid w:val="00183F73"/>
    <w:rsid w:val="001840E5"/>
    <w:rsid w:val="0018423E"/>
    <w:rsid w:val="0018437E"/>
    <w:rsid w:val="0018464E"/>
    <w:rsid w:val="00184944"/>
    <w:rsid w:val="00184974"/>
    <w:rsid w:val="001849CF"/>
    <w:rsid w:val="001849F6"/>
    <w:rsid w:val="00184AE7"/>
    <w:rsid w:val="00184C5D"/>
    <w:rsid w:val="00184F0A"/>
    <w:rsid w:val="001851B8"/>
    <w:rsid w:val="00185699"/>
    <w:rsid w:val="001856D0"/>
    <w:rsid w:val="001856EB"/>
    <w:rsid w:val="0018583D"/>
    <w:rsid w:val="001858E2"/>
    <w:rsid w:val="00185B4F"/>
    <w:rsid w:val="00185B9E"/>
    <w:rsid w:val="001863CE"/>
    <w:rsid w:val="0018649F"/>
    <w:rsid w:val="001864F1"/>
    <w:rsid w:val="00186531"/>
    <w:rsid w:val="0018666D"/>
    <w:rsid w:val="00186672"/>
    <w:rsid w:val="001866C9"/>
    <w:rsid w:val="00186B91"/>
    <w:rsid w:val="00186CDC"/>
    <w:rsid w:val="00186D52"/>
    <w:rsid w:val="00186E8F"/>
    <w:rsid w:val="00186F65"/>
    <w:rsid w:val="00187063"/>
    <w:rsid w:val="00187229"/>
    <w:rsid w:val="00187A65"/>
    <w:rsid w:val="00187A77"/>
    <w:rsid w:val="00187D94"/>
    <w:rsid w:val="00190018"/>
    <w:rsid w:val="001900DA"/>
    <w:rsid w:val="00190280"/>
    <w:rsid w:val="00190321"/>
    <w:rsid w:val="0019099B"/>
    <w:rsid w:val="00190CEF"/>
    <w:rsid w:val="00191138"/>
    <w:rsid w:val="001912B6"/>
    <w:rsid w:val="001913AE"/>
    <w:rsid w:val="0019144F"/>
    <w:rsid w:val="001914F3"/>
    <w:rsid w:val="001915D6"/>
    <w:rsid w:val="00191759"/>
    <w:rsid w:val="00191B64"/>
    <w:rsid w:val="00191B76"/>
    <w:rsid w:val="00191C82"/>
    <w:rsid w:val="00191CA0"/>
    <w:rsid w:val="00191DC7"/>
    <w:rsid w:val="001920F5"/>
    <w:rsid w:val="001922B3"/>
    <w:rsid w:val="00192340"/>
    <w:rsid w:val="00192353"/>
    <w:rsid w:val="001926A2"/>
    <w:rsid w:val="00192799"/>
    <w:rsid w:val="001927C4"/>
    <w:rsid w:val="00192929"/>
    <w:rsid w:val="00192CE0"/>
    <w:rsid w:val="00192D54"/>
    <w:rsid w:val="00192D6F"/>
    <w:rsid w:val="001933CA"/>
    <w:rsid w:val="00193644"/>
    <w:rsid w:val="001937C8"/>
    <w:rsid w:val="00193E6D"/>
    <w:rsid w:val="00193FD3"/>
    <w:rsid w:val="0019417E"/>
    <w:rsid w:val="0019426E"/>
    <w:rsid w:val="001942EC"/>
    <w:rsid w:val="00194382"/>
    <w:rsid w:val="001943E1"/>
    <w:rsid w:val="001944D2"/>
    <w:rsid w:val="00194518"/>
    <w:rsid w:val="00194A6D"/>
    <w:rsid w:val="00194AC7"/>
    <w:rsid w:val="001952EE"/>
    <w:rsid w:val="00195818"/>
    <w:rsid w:val="00195884"/>
    <w:rsid w:val="00195990"/>
    <w:rsid w:val="00195991"/>
    <w:rsid w:val="00195B8A"/>
    <w:rsid w:val="00195D1B"/>
    <w:rsid w:val="00195D7C"/>
    <w:rsid w:val="00195ED7"/>
    <w:rsid w:val="00196A49"/>
    <w:rsid w:val="00196D21"/>
    <w:rsid w:val="00196FD6"/>
    <w:rsid w:val="001971C3"/>
    <w:rsid w:val="00197308"/>
    <w:rsid w:val="0019730D"/>
    <w:rsid w:val="0019751E"/>
    <w:rsid w:val="0019765F"/>
    <w:rsid w:val="00197679"/>
    <w:rsid w:val="0019774F"/>
    <w:rsid w:val="00197753"/>
    <w:rsid w:val="00197795"/>
    <w:rsid w:val="00197944"/>
    <w:rsid w:val="00197BE2"/>
    <w:rsid w:val="001A001B"/>
    <w:rsid w:val="001A004D"/>
    <w:rsid w:val="001A02DA"/>
    <w:rsid w:val="001A09CD"/>
    <w:rsid w:val="001A0D75"/>
    <w:rsid w:val="001A10A8"/>
    <w:rsid w:val="001A12BD"/>
    <w:rsid w:val="001A14C0"/>
    <w:rsid w:val="001A164B"/>
    <w:rsid w:val="001A1780"/>
    <w:rsid w:val="001A1AC8"/>
    <w:rsid w:val="001A1E7B"/>
    <w:rsid w:val="001A21C9"/>
    <w:rsid w:val="001A22FF"/>
    <w:rsid w:val="001A27A4"/>
    <w:rsid w:val="001A2E14"/>
    <w:rsid w:val="001A304A"/>
    <w:rsid w:val="001A30DA"/>
    <w:rsid w:val="001A32CF"/>
    <w:rsid w:val="001A3481"/>
    <w:rsid w:val="001A3494"/>
    <w:rsid w:val="001A35B6"/>
    <w:rsid w:val="001A366B"/>
    <w:rsid w:val="001A384F"/>
    <w:rsid w:val="001A3C39"/>
    <w:rsid w:val="001A3E38"/>
    <w:rsid w:val="001A3F8E"/>
    <w:rsid w:val="001A409C"/>
    <w:rsid w:val="001A40EB"/>
    <w:rsid w:val="001A4288"/>
    <w:rsid w:val="001A44D2"/>
    <w:rsid w:val="001A4733"/>
    <w:rsid w:val="001A48DE"/>
    <w:rsid w:val="001A4F6E"/>
    <w:rsid w:val="001A5206"/>
    <w:rsid w:val="001A5251"/>
    <w:rsid w:val="001A5413"/>
    <w:rsid w:val="001A564B"/>
    <w:rsid w:val="001A577E"/>
    <w:rsid w:val="001A581A"/>
    <w:rsid w:val="001A5971"/>
    <w:rsid w:val="001A5A5E"/>
    <w:rsid w:val="001A5D86"/>
    <w:rsid w:val="001A608B"/>
    <w:rsid w:val="001A64F4"/>
    <w:rsid w:val="001A7047"/>
    <w:rsid w:val="001A7729"/>
    <w:rsid w:val="001A7B95"/>
    <w:rsid w:val="001A7D24"/>
    <w:rsid w:val="001A7E5E"/>
    <w:rsid w:val="001B00CC"/>
    <w:rsid w:val="001B00FB"/>
    <w:rsid w:val="001B029D"/>
    <w:rsid w:val="001B0655"/>
    <w:rsid w:val="001B0703"/>
    <w:rsid w:val="001B08D9"/>
    <w:rsid w:val="001B09B7"/>
    <w:rsid w:val="001B136E"/>
    <w:rsid w:val="001B14A3"/>
    <w:rsid w:val="001B1D06"/>
    <w:rsid w:val="001B222A"/>
    <w:rsid w:val="001B25C0"/>
    <w:rsid w:val="001B2C62"/>
    <w:rsid w:val="001B3229"/>
    <w:rsid w:val="001B3247"/>
    <w:rsid w:val="001B329A"/>
    <w:rsid w:val="001B3519"/>
    <w:rsid w:val="001B3850"/>
    <w:rsid w:val="001B39FA"/>
    <w:rsid w:val="001B3D41"/>
    <w:rsid w:val="001B3D42"/>
    <w:rsid w:val="001B3D76"/>
    <w:rsid w:val="001B3DF9"/>
    <w:rsid w:val="001B3E1D"/>
    <w:rsid w:val="001B3E4F"/>
    <w:rsid w:val="001B449A"/>
    <w:rsid w:val="001B49D0"/>
    <w:rsid w:val="001B4ADB"/>
    <w:rsid w:val="001B4C5D"/>
    <w:rsid w:val="001B4D00"/>
    <w:rsid w:val="001B4D24"/>
    <w:rsid w:val="001B5131"/>
    <w:rsid w:val="001B5708"/>
    <w:rsid w:val="001B5955"/>
    <w:rsid w:val="001B59B7"/>
    <w:rsid w:val="001B6189"/>
    <w:rsid w:val="001B62CF"/>
    <w:rsid w:val="001B63EB"/>
    <w:rsid w:val="001B651D"/>
    <w:rsid w:val="001B6750"/>
    <w:rsid w:val="001B675B"/>
    <w:rsid w:val="001B68EF"/>
    <w:rsid w:val="001B6C8F"/>
    <w:rsid w:val="001B6D8C"/>
    <w:rsid w:val="001B6DB1"/>
    <w:rsid w:val="001B6F8E"/>
    <w:rsid w:val="001B7030"/>
    <w:rsid w:val="001B7124"/>
    <w:rsid w:val="001B71A3"/>
    <w:rsid w:val="001B7361"/>
    <w:rsid w:val="001B7704"/>
    <w:rsid w:val="001B79E9"/>
    <w:rsid w:val="001B7B8E"/>
    <w:rsid w:val="001B7B90"/>
    <w:rsid w:val="001B7BDC"/>
    <w:rsid w:val="001B7C52"/>
    <w:rsid w:val="001B7CE5"/>
    <w:rsid w:val="001B7E54"/>
    <w:rsid w:val="001C0768"/>
    <w:rsid w:val="001C07EF"/>
    <w:rsid w:val="001C0826"/>
    <w:rsid w:val="001C08E4"/>
    <w:rsid w:val="001C0917"/>
    <w:rsid w:val="001C09AA"/>
    <w:rsid w:val="001C0A75"/>
    <w:rsid w:val="001C0BAB"/>
    <w:rsid w:val="001C0C51"/>
    <w:rsid w:val="001C14C6"/>
    <w:rsid w:val="001C174E"/>
    <w:rsid w:val="001C1D08"/>
    <w:rsid w:val="001C1D64"/>
    <w:rsid w:val="001C201E"/>
    <w:rsid w:val="001C2153"/>
    <w:rsid w:val="001C21EF"/>
    <w:rsid w:val="001C24DD"/>
    <w:rsid w:val="001C25A7"/>
    <w:rsid w:val="001C2BA5"/>
    <w:rsid w:val="001C2C16"/>
    <w:rsid w:val="001C2F1F"/>
    <w:rsid w:val="001C2FDB"/>
    <w:rsid w:val="001C330A"/>
    <w:rsid w:val="001C34B0"/>
    <w:rsid w:val="001C34D8"/>
    <w:rsid w:val="001C3BFE"/>
    <w:rsid w:val="001C3C70"/>
    <w:rsid w:val="001C3E51"/>
    <w:rsid w:val="001C3FE5"/>
    <w:rsid w:val="001C40A4"/>
    <w:rsid w:val="001C4357"/>
    <w:rsid w:val="001C4C5C"/>
    <w:rsid w:val="001C4C82"/>
    <w:rsid w:val="001C4CA8"/>
    <w:rsid w:val="001C5211"/>
    <w:rsid w:val="001C52A1"/>
    <w:rsid w:val="001C52D7"/>
    <w:rsid w:val="001C5AF7"/>
    <w:rsid w:val="001C5E92"/>
    <w:rsid w:val="001C628B"/>
    <w:rsid w:val="001C6416"/>
    <w:rsid w:val="001C68A0"/>
    <w:rsid w:val="001C6A06"/>
    <w:rsid w:val="001C6C56"/>
    <w:rsid w:val="001C7303"/>
    <w:rsid w:val="001C767D"/>
    <w:rsid w:val="001C777D"/>
    <w:rsid w:val="001C77BF"/>
    <w:rsid w:val="001C78EC"/>
    <w:rsid w:val="001C78F4"/>
    <w:rsid w:val="001C794B"/>
    <w:rsid w:val="001C7976"/>
    <w:rsid w:val="001C7B77"/>
    <w:rsid w:val="001C7E9B"/>
    <w:rsid w:val="001D0074"/>
    <w:rsid w:val="001D00E2"/>
    <w:rsid w:val="001D01BD"/>
    <w:rsid w:val="001D02F1"/>
    <w:rsid w:val="001D0582"/>
    <w:rsid w:val="001D0626"/>
    <w:rsid w:val="001D08D4"/>
    <w:rsid w:val="001D0B4F"/>
    <w:rsid w:val="001D0C26"/>
    <w:rsid w:val="001D0F08"/>
    <w:rsid w:val="001D10F2"/>
    <w:rsid w:val="001D1153"/>
    <w:rsid w:val="001D1253"/>
    <w:rsid w:val="001D12A4"/>
    <w:rsid w:val="001D1410"/>
    <w:rsid w:val="001D157D"/>
    <w:rsid w:val="001D15D3"/>
    <w:rsid w:val="001D17EF"/>
    <w:rsid w:val="001D1A22"/>
    <w:rsid w:val="001D1A3D"/>
    <w:rsid w:val="001D1BED"/>
    <w:rsid w:val="001D1DC7"/>
    <w:rsid w:val="001D204E"/>
    <w:rsid w:val="001D217F"/>
    <w:rsid w:val="001D22E2"/>
    <w:rsid w:val="001D2587"/>
    <w:rsid w:val="001D26DE"/>
    <w:rsid w:val="001D2724"/>
    <w:rsid w:val="001D2766"/>
    <w:rsid w:val="001D294F"/>
    <w:rsid w:val="001D2964"/>
    <w:rsid w:val="001D2AAD"/>
    <w:rsid w:val="001D2D5E"/>
    <w:rsid w:val="001D2E7B"/>
    <w:rsid w:val="001D2E95"/>
    <w:rsid w:val="001D2ECF"/>
    <w:rsid w:val="001D322B"/>
    <w:rsid w:val="001D326E"/>
    <w:rsid w:val="001D33DE"/>
    <w:rsid w:val="001D3510"/>
    <w:rsid w:val="001D38E2"/>
    <w:rsid w:val="001D3AFC"/>
    <w:rsid w:val="001D3D5E"/>
    <w:rsid w:val="001D3DD9"/>
    <w:rsid w:val="001D406C"/>
    <w:rsid w:val="001D4245"/>
    <w:rsid w:val="001D438E"/>
    <w:rsid w:val="001D4ACF"/>
    <w:rsid w:val="001D52CB"/>
    <w:rsid w:val="001D541A"/>
    <w:rsid w:val="001D54AF"/>
    <w:rsid w:val="001D5812"/>
    <w:rsid w:val="001D596B"/>
    <w:rsid w:val="001D5AE3"/>
    <w:rsid w:val="001D5B1E"/>
    <w:rsid w:val="001D5E74"/>
    <w:rsid w:val="001D5FDA"/>
    <w:rsid w:val="001D60EF"/>
    <w:rsid w:val="001D6287"/>
    <w:rsid w:val="001D62D6"/>
    <w:rsid w:val="001D658F"/>
    <w:rsid w:val="001D66E8"/>
    <w:rsid w:val="001D6C44"/>
    <w:rsid w:val="001D6D66"/>
    <w:rsid w:val="001D6E6F"/>
    <w:rsid w:val="001D755A"/>
    <w:rsid w:val="001D75BB"/>
    <w:rsid w:val="001D7A28"/>
    <w:rsid w:val="001D7B3A"/>
    <w:rsid w:val="001D7B92"/>
    <w:rsid w:val="001D7BBE"/>
    <w:rsid w:val="001D7CE3"/>
    <w:rsid w:val="001D7DA9"/>
    <w:rsid w:val="001D7ECF"/>
    <w:rsid w:val="001D7ED7"/>
    <w:rsid w:val="001E0696"/>
    <w:rsid w:val="001E07EA"/>
    <w:rsid w:val="001E0878"/>
    <w:rsid w:val="001E0D49"/>
    <w:rsid w:val="001E0D7F"/>
    <w:rsid w:val="001E0F53"/>
    <w:rsid w:val="001E109E"/>
    <w:rsid w:val="001E12F7"/>
    <w:rsid w:val="001E15DC"/>
    <w:rsid w:val="001E179D"/>
    <w:rsid w:val="001E1ABF"/>
    <w:rsid w:val="001E1E1E"/>
    <w:rsid w:val="001E21B0"/>
    <w:rsid w:val="001E2226"/>
    <w:rsid w:val="001E2294"/>
    <w:rsid w:val="001E24CF"/>
    <w:rsid w:val="001E2586"/>
    <w:rsid w:val="001E25DB"/>
    <w:rsid w:val="001E276F"/>
    <w:rsid w:val="001E2A38"/>
    <w:rsid w:val="001E2A3F"/>
    <w:rsid w:val="001E2BDE"/>
    <w:rsid w:val="001E3037"/>
    <w:rsid w:val="001E3126"/>
    <w:rsid w:val="001E31E4"/>
    <w:rsid w:val="001E36EB"/>
    <w:rsid w:val="001E36FE"/>
    <w:rsid w:val="001E37F3"/>
    <w:rsid w:val="001E38AB"/>
    <w:rsid w:val="001E3E6E"/>
    <w:rsid w:val="001E40AC"/>
    <w:rsid w:val="001E40CA"/>
    <w:rsid w:val="001E41B2"/>
    <w:rsid w:val="001E436D"/>
    <w:rsid w:val="001E43D4"/>
    <w:rsid w:val="001E4599"/>
    <w:rsid w:val="001E46BE"/>
    <w:rsid w:val="001E4764"/>
    <w:rsid w:val="001E4A9C"/>
    <w:rsid w:val="001E4CD4"/>
    <w:rsid w:val="001E4DDB"/>
    <w:rsid w:val="001E4FCA"/>
    <w:rsid w:val="001E5159"/>
    <w:rsid w:val="001E51DD"/>
    <w:rsid w:val="001E541D"/>
    <w:rsid w:val="001E547C"/>
    <w:rsid w:val="001E57FB"/>
    <w:rsid w:val="001E5980"/>
    <w:rsid w:val="001E5982"/>
    <w:rsid w:val="001E5AA5"/>
    <w:rsid w:val="001E5D3A"/>
    <w:rsid w:val="001E5EAE"/>
    <w:rsid w:val="001E5EFE"/>
    <w:rsid w:val="001E5F02"/>
    <w:rsid w:val="001E5FA1"/>
    <w:rsid w:val="001E6240"/>
    <w:rsid w:val="001E6244"/>
    <w:rsid w:val="001E6437"/>
    <w:rsid w:val="001E6719"/>
    <w:rsid w:val="001E690C"/>
    <w:rsid w:val="001E6BC8"/>
    <w:rsid w:val="001E6CF5"/>
    <w:rsid w:val="001E7354"/>
    <w:rsid w:val="001E7423"/>
    <w:rsid w:val="001E7475"/>
    <w:rsid w:val="001E7659"/>
    <w:rsid w:val="001E79A3"/>
    <w:rsid w:val="001E79D8"/>
    <w:rsid w:val="001E79F8"/>
    <w:rsid w:val="001E7A15"/>
    <w:rsid w:val="001E7A3C"/>
    <w:rsid w:val="001E7A40"/>
    <w:rsid w:val="001E7D9C"/>
    <w:rsid w:val="001E7E37"/>
    <w:rsid w:val="001F0134"/>
    <w:rsid w:val="001F0176"/>
    <w:rsid w:val="001F0345"/>
    <w:rsid w:val="001F05B2"/>
    <w:rsid w:val="001F0618"/>
    <w:rsid w:val="001F06E8"/>
    <w:rsid w:val="001F06E9"/>
    <w:rsid w:val="001F06EB"/>
    <w:rsid w:val="001F0C59"/>
    <w:rsid w:val="001F0CC3"/>
    <w:rsid w:val="001F0E90"/>
    <w:rsid w:val="001F157A"/>
    <w:rsid w:val="001F1664"/>
    <w:rsid w:val="001F16AD"/>
    <w:rsid w:val="001F1ECB"/>
    <w:rsid w:val="001F2123"/>
    <w:rsid w:val="001F234E"/>
    <w:rsid w:val="001F25C2"/>
    <w:rsid w:val="001F2607"/>
    <w:rsid w:val="001F261B"/>
    <w:rsid w:val="001F26E9"/>
    <w:rsid w:val="001F2935"/>
    <w:rsid w:val="001F3088"/>
    <w:rsid w:val="001F3544"/>
    <w:rsid w:val="001F36E2"/>
    <w:rsid w:val="001F37A1"/>
    <w:rsid w:val="001F38AC"/>
    <w:rsid w:val="001F3A40"/>
    <w:rsid w:val="001F3AA3"/>
    <w:rsid w:val="001F3B23"/>
    <w:rsid w:val="001F3B34"/>
    <w:rsid w:val="001F3C3E"/>
    <w:rsid w:val="001F3EDA"/>
    <w:rsid w:val="001F41F3"/>
    <w:rsid w:val="001F478A"/>
    <w:rsid w:val="001F4822"/>
    <w:rsid w:val="001F4D1B"/>
    <w:rsid w:val="001F4DE8"/>
    <w:rsid w:val="001F4E76"/>
    <w:rsid w:val="001F50E4"/>
    <w:rsid w:val="001F5633"/>
    <w:rsid w:val="001F5C4A"/>
    <w:rsid w:val="001F5D17"/>
    <w:rsid w:val="001F5E14"/>
    <w:rsid w:val="001F5E77"/>
    <w:rsid w:val="001F5F0C"/>
    <w:rsid w:val="001F5F43"/>
    <w:rsid w:val="001F5FA4"/>
    <w:rsid w:val="001F6360"/>
    <w:rsid w:val="001F63D3"/>
    <w:rsid w:val="001F6515"/>
    <w:rsid w:val="001F6568"/>
    <w:rsid w:val="001F65C3"/>
    <w:rsid w:val="001F6811"/>
    <w:rsid w:val="001F6856"/>
    <w:rsid w:val="001F6934"/>
    <w:rsid w:val="001F6D39"/>
    <w:rsid w:val="001F6E7D"/>
    <w:rsid w:val="001F7082"/>
    <w:rsid w:val="001F7213"/>
    <w:rsid w:val="001F739F"/>
    <w:rsid w:val="001F792B"/>
    <w:rsid w:val="001F7BB6"/>
    <w:rsid w:val="001F7F26"/>
    <w:rsid w:val="001F7F8C"/>
    <w:rsid w:val="00200459"/>
    <w:rsid w:val="002008B8"/>
    <w:rsid w:val="002008D8"/>
    <w:rsid w:val="00200983"/>
    <w:rsid w:val="002009D0"/>
    <w:rsid w:val="00200A45"/>
    <w:rsid w:val="00200E4A"/>
    <w:rsid w:val="00201152"/>
    <w:rsid w:val="00201571"/>
    <w:rsid w:val="00201716"/>
    <w:rsid w:val="002018B6"/>
    <w:rsid w:val="00201907"/>
    <w:rsid w:val="002019A4"/>
    <w:rsid w:val="00201A90"/>
    <w:rsid w:val="00201B46"/>
    <w:rsid w:val="00201D3E"/>
    <w:rsid w:val="00201E19"/>
    <w:rsid w:val="00201EF1"/>
    <w:rsid w:val="00202172"/>
    <w:rsid w:val="00202406"/>
    <w:rsid w:val="002025DD"/>
    <w:rsid w:val="00202623"/>
    <w:rsid w:val="002028D2"/>
    <w:rsid w:val="00202A71"/>
    <w:rsid w:val="00202BB0"/>
    <w:rsid w:val="00202D00"/>
    <w:rsid w:val="0020300F"/>
    <w:rsid w:val="002031CA"/>
    <w:rsid w:val="00203712"/>
    <w:rsid w:val="002037D2"/>
    <w:rsid w:val="00203840"/>
    <w:rsid w:val="0020389E"/>
    <w:rsid w:val="002039B2"/>
    <w:rsid w:val="00203ACE"/>
    <w:rsid w:val="00203B12"/>
    <w:rsid w:val="00203B4B"/>
    <w:rsid w:val="00203C88"/>
    <w:rsid w:val="00203E7D"/>
    <w:rsid w:val="00203EB6"/>
    <w:rsid w:val="002040EC"/>
    <w:rsid w:val="0020433D"/>
    <w:rsid w:val="0020436C"/>
    <w:rsid w:val="002046DC"/>
    <w:rsid w:val="002046E1"/>
    <w:rsid w:val="002047E5"/>
    <w:rsid w:val="0020497C"/>
    <w:rsid w:val="00204982"/>
    <w:rsid w:val="00204A20"/>
    <w:rsid w:val="00204C3B"/>
    <w:rsid w:val="002050F0"/>
    <w:rsid w:val="0020519A"/>
    <w:rsid w:val="002052CA"/>
    <w:rsid w:val="002053BF"/>
    <w:rsid w:val="002055E8"/>
    <w:rsid w:val="002058B1"/>
    <w:rsid w:val="00205BC8"/>
    <w:rsid w:val="00205D90"/>
    <w:rsid w:val="00205DB0"/>
    <w:rsid w:val="00205F36"/>
    <w:rsid w:val="0020604D"/>
    <w:rsid w:val="002060CD"/>
    <w:rsid w:val="002063B2"/>
    <w:rsid w:val="00206443"/>
    <w:rsid w:val="00206572"/>
    <w:rsid w:val="00206648"/>
    <w:rsid w:val="00206715"/>
    <w:rsid w:val="00206933"/>
    <w:rsid w:val="00206A2A"/>
    <w:rsid w:val="00207115"/>
    <w:rsid w:val="00207150"/>
    <w:rsid w:val="00207244"/>
    <w:rsid w:val="002073E1"/>
    <w:rsid w:val="00207596"/>
    <w:rsid w:val="002077C2"/>
    <w:rsid w:val="002078FE"/>
    <w:rsid w:val="00207CEB"/>
    <w:rsid w:val="00207D87"/>
    <w:rsid w:val="002101E3"/>
    <w:rsid w:val="0021035D"/>
    <w:rsid w:val="002105D7"/>
    <w:rsid w:val="002109B2"/>
    <w:rsid w:val="00210CC4"/>
    <w:rsid w:val="00210E8F"/>
    <w:rsid w:val="00211084"/>
    <w:rsid w:val="00211176"/>
    <w:rsid w:val="00211279"/>
    <w:rsid w:val="00211367"/>
    <w:rsid w:val="0021170E"/>
    <w:rsid w:val="00211B88"/>
    <w:rsid w:val="00211CFF"/>
    <w:rsid w:val="00211DB3"/>
    <w:rsid w:val="00211E83"/>
    <w:rsid w:val="00211F1F"/>
    <w:rsid w:val="00211F5C"/>
    <w:rsid w:val="00212400"/>
    <w:rsid w:val="00212570"/>
    <w:rsid w:val="002125A4"/>
    <w:rsid w:val="00212E1D"/>
    <w:rsid w:val="00212E60"/>
    <w:rsid w:val="00213848"/>
    <w:rsid w:val="00213A5B"/>
    <w:rsid w:val="00213A70"/>
    <w:rsid w:val="00213A77"/>
    <w:rsid w:val="00213C28"/>
    <w:rsid w:val="00213C62"/>
    <w:rsid w:val="00214032"/>
    <w:rsid w:val="0021404E"/>
    <w:rsid w:val="00214074"/>
    <w:rsid w:val="0021436F"/>
    <w:rsid w:val="002143EF"/>
    <w:rsid w:val="00214450"/>
    <w:rsid w:val="002144F4"/>
    <w:rsid w:val="00214672"/>
    <w:rsid w:val="0021486E"/>
    <w:rsid w:val="00214966"/>
    <w:rsid w:val="00214BF9"/>
    <w:rsid w:val="00214D0F"/>
    <w:rsid w:val="00214E8B"/>
    <w:rsid w:val="00214EF4"/>
    <w:rsid w:val="00214FB8"/>
    <w:rsid w:val="002152DC"/>
    <w:rsid w:val="00215497"/>
    <w:rsid w:val="002155B4"/>
    <w:rsid w:val="00215621"/>
    <w:rsid w:val="00215854"/>
    <w:rsid w:val="00215CFB"/>
    <w:rsid w:val="00215CFF"/>
    <w:rsid w:val="00215E4F"/>
    <w:rsid w:val="00215E95"/>
    <w:rsid w:val="00216039"/>
    <w:rsid w:val="00216176"/>
    <w:rsid w:val="00216289"/>
    <w:rsid w:val="002164E3"/>
    <w:rsid w:val="002165C9"/>
    <w:rsid w:val="00216839"/>
    <w:rsid w:val="002169B3"/>
    <w:rsid w:val="00216AC6"/>
    <w:rsid w:val="00216DF4"/>
    <w:rsid w:val="00217269"/>
    <w:rsid w:val="002172C2"/>
    <w:rsid w:val="00217339"/>
    <w:rsid w:val="0021735D"/>
    <w:rsid w:val="002173FF"/>
    <w:rsid w:val="00217953"/>
    <w:rsid w:val="0021795F"/>
    <w:rsid w:val="00217A9C"/>
    <w:rsid w:val="00217AF1"/>
    <w:rsid w:val="00217DE7"/>
    <w:rsid w:val="00217E32"/>
    <w:rsid w:val="00217EF4"/>
    <w:rsid w:val="00217F24"/>
    <w:rsid w:val="0022022C"/>
    <w:rsid w:val="002207CC"/>
    <w:rsid w:val="0022083E"/>
    <w:rsid w:val="0022096D"/>
    <w:rsid w:val="00220B09"/>
    <w:rsid w:val="00220CDF"/>
    <w:rsid w:val="00220DF1"/>
    <w:rsid w:val="00220EAD"/>
    <w:rsid w:val="00220FED"/>
    <w:rsid w:val="00221170"/>
    <w:rsid w:val="00221179"/>
    <w:rsid w:val="0022117E"/>
    <w:rsid w:val="0022133C"/>
    <w:rsid w:val="002213E7"/>
    <w:rsid w:val="0022142A"/>
    <w:rsid w:val="0022157E"/>
    <w:rsid w:val="00221694"/>
    <w:rsid w:val="002216B8"/>
    <w:rsid w:val="00221754"/>
    <w:rsid w:val="00221786"/>
    <w:rsid w:val="00221884"/>
    <w:rsid w:val="00221B4C"/>
    <w:rsid w:val="00221B7F"/>
    <w:rsid w:val="00221CDD"/>
    <w:rsid w:val="00221F03"/>
    <w:rsid w:val="00221F3B"/>
    <w:rsid w:val="00221FEC"/>
    <w:rsid w:val="002220B5"/>
    <w:rsid w:val="00222182"/>
    <w:rsid w:val="002221FA"/>
    <w:rsid w:val="0022295B"/>
    <w:rsid w:val="00222B79"/>
    <w:rsid w:val="00223159"/>
    <w:rsid w:val="00223385"/>
    <w:rsid w:val="002233E9"/>
    <w:rsid w:val="0022349C"/>
    <w:rsid w:val="00223524"/>
    <w:rsid w:val="00223550"/>
    <w:rsid w:val="002235CF"/>
    <w:rsid w:val="00223826"/>
    <w:rsid w:val="00223CAA"/>
    <w:rsid w:val="0022438B"/>
    <w:rsid w:val="002246BA"/>
    <w:rsid w:val="0022488C"/>
    <w:rsid w:val="00224C66"/>
    <w:rsid w:val="002250DB"/>
    <w:rsid w:val="0022525C"/>
    <w:rsid w:val="00225A58"/>
    <w:rsid w:val="00225BA8"/>
    <w:rsid w:val="00225CD9"/>
    <w:rsid w:val="00225FD5"/>
    <w:rsid w:val="002261E7"/>
    <w:rsid w:val="002267DB"/>
    <w:rsid w:val="00226895"/>
    <w:rsid w:val="00227083"/>
    <w:rsid w:val="0022722F"/>
    <w:rsid w:val="00227274"/>
    <w:rsid w:val="002274FE"/>
    <w:rsid w:val="00227ACD"/>
    <w:rsid w:val="00227DA7"/>
    <w:rsid w:val="0023014C"/>
    <w:rsid w:val="00230282"/>
    <w:rsid w:val="00230618"/>
    <w:rsid w:val="00230708"/>
    <w:rsid w:val="0023093E"/>
    <w:rsid w:val="002309BD"/>
    <w:rsid w:val="00230A5F"/>
    <w:rsid w:val="00230D29"/>
    <w:rsid w:val="00231099"/>
    <w:rsid w:val="0023121A"/>
    <w:rsid w:val="00231367"/>
    <w:rsid w:val="0023153C"/>
    <w:rsid w:val="00231933"/>
    <w:rsid w:val="00231A45"/>
    <w:rsid w:val="00231AA0"/>
    <w:rsid w:val="00231D4F"/>
    <w:rsid w:val="00231FF2"/>
    <w:rsid w:val="00232363"/>
    <w:rsid w:val="002323D0"/>
    <w:rsid w:val="00232424"/>
    <w:rsid w:val="0023243B"/>
    <w:rsid w:val="002327EA"/>
    <w:rsid w:val="0023281F"/>
    <w:rsid w:val="00232891"/>
    <w:rsid w:val="00232B58"/>
    <w:rsid w:val="00232FEB"/>
    <w:rsid w:val="00233499"/>
    <w:rsid w:val="002335B8"/>
    <w:rsid w:val="002339E1"/>
    <w:rsid w:val="00233E02"/>
    <w:rsid w:val="00233FB2"/>
    <w:rsid w:val="00233FBF"/>
    <w:rsid w:val="002342CF"/>
    <w:rsid w:val="002343BE"/>
    <w:rsid w:val="0023484F"/>
    <w:rsid w:val="002348B5"/>
    <w:rsid w:val="00234923"/>
    <w:rsid w:val="00234B1B"/>
    <w:rsid w:val="00234B42"/>
    <w:rsid w:val="00234B7C"/>
    <w:rsid w:val="00234C0A"/>
    <w:rsid w:val="00234DB1"/>
    <w:rsid w:val="0023519D"/>
    <w:rsid w:val="0023542A"/>
    <w:rsid w:val="0023542D"/>
    <w:rsid w:val="002355A2"/>
    <w:rsid w:val="0023579E"/>
    <w:rsid w:val="00235C5E"/>
    <w:rsid w:val="00235DBF"/>
    <w:rsid w:val="002363C9"/>
    <w:rsid w:val="0023665F"/>
    <w:rsid w:val="00236910"/>
    <w:rsid w:val="00236A4B"/>
    <w:rsid w:val="00236E70"/>
    <w:rsid w:val="0023724A"/>
    <w:rsid w:val="00237531"/>
    <w:rsid w:val="00237540"/>
    <w:rsid w:val="002375DA"/>
    <w:rsid w:val="002376ED"/>
    <w:rsid w:val="00240001"/>
    <w:rsid w:val="00240271"/>
    <w:rsid w:val="00240390"/>
    <w:rsid w:val="002408D7"/>
    <w:rsid w:val="002408E9"/>
    <w:rsid w:val="00240910"/>
    <w:rsid w:val="00240A45"/>
    <w:rsid w:val="00240C8A"/>
    <w:rsid w:val="00240E8D"/>
    <w:rsid w:val="00241135"/>
    <w:rsid w:val="00241306"/>
    <w:rsid w:val="00241A91"/>
    <w:rsid w:val="00241B64"/>
    <w:rsid w:val="00241BCD"/>
    <w:rsid w:val="00241C3D"/>
    <w:rsid w:val="00241F50"/>
    <w:rsid w:val="00242172"/>
    <w:rsid w:val="002427C7"/>
    <w:rsid w:val="00242950"/>
    <w:rsid w:val="00242AE2"/>
    <w:rsid w:val="00242E8C"/>
    <w:rsid w:val="0024303D"/>
    <w:rsid w:val="002431AF"/>
    <w:rsid w:val="002432E4"/>
    <w:rsid w:val="0024376F"/>
    <w:rsid w:val="00243A9C"/>
    <w:rsid w:val="00243B05"/>
    <w:rsid w:val="00243B4C"/>
    <w:rsid w:val="00243C84"/>
    <w:rsid w:val="00244013"/>
    <w:rsid w:val="00244058"/>
    <w:rsid w:val="00244150"/>
    <w:rsid w:val="00244488"/>
    <w:rsid w:val="00244672"/>
    <w:rsid w:val="00244AA5"/>
    <w:rsid w:val="00244EEE"/>
    <w:rsid w:val="002450AC"/>
    <w:rsid w:val="0024515D"/>
    <w:rsid w:val="00245361"/>
    <w:rsid w:val="0024543C"/>
    <w:rsid w:val="002454A6"/>
    <w:rsid w:val="002455DF"/>
    <w:rsid w:val="00245677"/>
    <w:rsid w:val="00245684"/>
    <w:rsid w:val="00245BF7"/>
    <w:rsid w:val="00245DD4"/>
    <w:rsid w:val="00245F07"/>
    <w:rsid w:val="00245F4B"/>
    <w:rsid w:val="002460B8"/>
    <w:rsid w:val="00246162"/>
    <w:rsid w:val="0024647B"/>
    <w:rsid w:val="002465A3"/>
    <w:rsid w:val="00246696"/>
    <w:rsid w:val="00246860"/>
    <w:rsid w:val="002469BE"/>
    <w:rsid w:val="00246AFC"/>
    <w:rsid w:val="00246D5B"/>
    <w:rsid w:val="00246EC9"/>
    <w:rsid w:val="00247619"/>
    <w:rsid w:val="00247666"/>
    <w:rsid w:val="00247671"/>
    <w:rsid w:val="002476E3"/>
    <w:rsid w:val="0024775F"/>
    <w:rsid w:val="00247BBB"/>
    <w:rsid w:val="00247CF5"/>
    <w:rsid w:val="00247D1D"/>
    <w:rsid w:val="00247EB9"/>
    <w:rsid w:val="00250071"/>
    <w:rsid w:val="00250BEB"/>
    <w:rsid w:val="00250E40"/>
    <w:rsid w:val="00251489"/>
    <w:rsid w:val="00251750"/>
    <w:rsid w:val="00251E46"/>
    <w:rsid w:val="0025252D"/>
    <w:rsid w:val="00252733"/>
    <w:rsid w:val="00252A4C"/>
    <w:rsid w:val="00252CB0"/>
    <w:rsid w:val="00252D36"/>
    <w:rsid w:val="00252F4F"/>
    <w:rsid w:val="00252F8B"/>
    <w:rsid w:val="0025334A"/>
    <w:rsid w:val="002535DD"/>
    <w:rsid w:val="00253600"/>
    <w:rsid w:val="0025360C"/>
    <w:rsid w:val="0025380A"/>
    <w:rsid w:val="00253840"/>
    <w:rsid w:val="00253B16"/>
    <w:rsid w:val="00253B4E"/>
    <w:rsid w:val="00253CEF"/>
    <w:rsid w:val="002540D1"/>
    <w:rsid w:val="002540F8"/>
    <w:rsid w:val="00254151"/>
    <w:rsid w:val="00254201"/>
    <w:rsid w:val="00254D0B"/>
    <w:rsid w:val="00254E83"/>
    <w:rsid w:val="002551A7"/>
    <w:rsid w:val="002551F5"/>
    <w:rsid w:val="00255266"/>
    <w:rsid w:val="002554C9"/>
    <w:rsid w:val="002555BE"/>
    <w:rsid w:val="00255627"/>
    <w:rsid w:val="00255885"/>
    <w:rsid w:val="002558CD"/>
    <w:rsid w:val="002558F0"/>
    <w:rsid w:val="00255909"/>
    <w:rsid w:val="002559C4"/>
    <w:rsid w:val="00255A6C"/>
    <w:rsid w:val="00255AC7"/>
    <w:rsid w:val="00255B20"/>
    <w:rsid w:val="0025603C"/>
    <w:rsid w:val="002560E7"/>
    <w:rsid w:val="0025628E"/>
    <w:rsid w:val="0025664D"/>
    <w:rsid w:val="00256741"/>
    <w:rsid w:val="0025675C"/>
    <w:rsid w:val="00257021"/>
    <w:rsid w:val="002572AA"/>
    <w:rsid w:val="00257464"/>
    <w:rsid w:val="002574BA"/>
    <w:rsid w:val="0025778A"/>
    <w:rsid w:val="002578A4"/>
    <w:rsid w:val="00257BBE"/>
    <w:rsid w:val="00257C13"/>
    <w:rsid w:val="00257EAA"/>
    <w:rsid w:val="00257FE0"/>
    <w:rsid w:val="0026005B"/>
    <w:rsid w:val="002603F9"/>
    <w:rsid w:val="002604E3"/>
    <w:rsid w:val="002604F9"/>
    <w:rsid w:val="0026065F"/>
    <w:rsid w:val="00260830"/>
    <w:rsid w:val="0026090B"/>
    <w:rsid w:val="00260E2F"/>
    <w:rsid w:val="00260F90"/>
    <w:rsid w:val="00260FD0"/>
    <w:rsid w:val="002612F8"/>
    <w:rsid w:val="002614B5"/>
    <w:rsid w:val="00261658"/>
    <w:rsid w:val="002619B2"/>
    <w:rsid w:val="00261A64"/>
    <w:rsid w:val="00261C9D"/>
    <w:rsid w:val="00261EC1"/>
    <w:rsid w:val="002620B5"/>
    <w:rsid w:val="0026221D"/>
    <w:rsid w:val="00262847"/>
    <w:rsid w:val="00262882"/>
    <w:rsid w:val="00262AE2"/>
    <w:rsid w:val="00262CBD"/>
    <w:rsid w:val="00262CF6"/>
    <w:rsid w:val="00262F08"/>
    <w:rsid w:val="00262F47"/>
    <w:rsid w:val="00263063"/>
    <w:rsid w:val="00263208"/>
    <w:rsid w:val="0026328F"/>
    <w:rsid w:val="002635AE"/>
    <w:rsid w:val="002635D4"/>
    <w:rsid w:val="0026361E"/>
    <w:rsid w:val="0026395F"/>
    <w:rsid w:val="00263A8A"/>
    <w:rsid w:val="00263B5E"/>
    <w:rsid w:val="00263BD8"/>
    <w:rsid w:val="00263BE8"/>
    <w:rsid w:val="00263E82"/>
    <w:rsid w:val="00263EF2"/>
    <w:rsid w:val="00263FA6"/>
    <w:rsid w:val="00264183"/>
    <w:rsid w:val="00264294"/>
    <w:rsid w:val="002644B6"/>
    <w:rsid w:val="0026460D"/>
    <w:rsid w:val="00264A41"/>
    <w:rsid w:val="00264D1B"/>
    <w:rsid w:val="00264D7E"/>
    <w:rsid w:val="00264FA7"/>
    <w:rsid w:val="0026510B"/>
    <w:rsid w:val="00265320"/>
    <w:rsid w:val="0026542A"/>
    <w:rsid w:val="002654BF"/>
    <w:rsid w:val="002654C1"/>
    <w:rsid w:val="00265849"/>
    <w:rsid w:val="00265A63"/>
    <w:rsid w:val="00265FA9"/>
    <w:rsid w:val="0026622F"/>
    <w:rsid w:val="00266430"/>
    <w:rsid w:val="002665E5"/>
    <w:rsid w:val="00266857"/>
    <w:rsid w:val="00266A4E"/>
    <w:rsid w:val="00267070"/>
    <w:rsid w:val="00267445"/>
    <w:rsid w:val="00267480"/>
    <w:rsid w:val="002677A6"/>
    <w:rsid w:val="00267AC7"/>
    <w:rsid w:val="00267E6A"/>
    <w:rsid w:val="002706E3"/>
    <w:rsid w:val="0027079B"/>
    <w:rsid w:val="00270A95"/>
    <w:rsid w:val="00270B50"/>
    <w:rsid w:val="00271047"/>
    <w:rsid w:val="002711B9"/>
    <w:rsid w:val="00271347"/>
    <w:rsid w:val="002717FE"/>
    <w:rsid w:val="00271A21"/>
    <w:rsid w:val="00271C1B"/>
    <w:rsid w:val="00271D74"/>
    <w:rsid w:val="00271DB2"/>
    <w:rsid w:val="00271FE3"/>
    <w:rsid w:val="00272348"/>
    <w:rsid w:val="00272E58"/>
    <w:rsid w:val="00272FB1"/>
    <w:rsid w:val="00273021"/>
    <w:rsid w:val="00273A32"/>
    <w:rsid w:val="00273A45"/>
    <w:rsid w:val="00273A69"/>
    <w:rsid w:val="00273EB7"/>
    <w:rsid w:val="00273F03"/>
    <w:rsid w:val="00274187"/>
    <w:rsid w:val="002746AC"/>
    <w:rsid w:val="00274865"/>
    <w:rsid w:val="00274988"/>
    <w:rsid w:val="00274A90"/>
    <w:rsid w:val="00274AE4"/>
    <w:rsid w:val="00274C01"/>
    <w:rsid w:val="00274D04"/>
    <w:rsid w:val="00275028"/>
    <w:rsid w:val="00275094"/>
    <w:rsid w:val="002751BD"/>
    <w:rsid w:val="00275336"/>
    <w:rsid w:val="00275708"/>
    <w:rsid w:val="00275858"/>
    <w:rsid w:val="00275861"/>
    <w:rsid w:val="00275A78"/>
    <w:rsid w:val="00275C5B"/>
    <w:rsid w:val="00276242"/>
    <w:rsid w:val="002764E4"/>
    <w:rsid w:val="00276666"/>
    <w:rsid w:val="00276A12"/>
    <w:rsid w:val="00276E8D"/>
    <w:rsid w:val="0027704B"/>
    <w:rsid w:val="00277196"/>
    <w:rsid w:val="0027726D"/>
    <w:rsid w:val="00277403"/>
    <w:rsid w:val="0027773E"/>
    <w:rsid w:val="00277921"/>
    <w:rsid w:val="00277C54"/>
    <w:rsid w:val="00277DA8"/>
    <w:rsid w:val="00277DC6"/>
    <w:rsid w:val="00277E2D"/>
    <w:rsid w:val="0028014C"/>
    <w:rsid w:val="00280398"/>
    <w:rsid w:val="0028052C"/>
    <w:rsid w:val="00280788"/>
    <w:rsid w:val="002808DE"/>
    <w:rsid w:val="00280951"/>
    <w:rsid w:val="002809F4"/>
    <w:rsid w:val="00280AE9"/>
    <w:rsid w:val="0028152B"/>
    <w:rsid w:val="00281893"/>
    <w:rsid w:val="00281C36"/>
    <w:rsid w:val="00281F80"/>
    <w:rsid w:val="00282004"/>
    <w:rsid w:val="00282137"/>
    <w:rsid w:val="002827D2"/>
    <w:rsid w:val="00282E24"/>
    <w:rsid w:val="00282F01"/>
    <w:rsid w:val="0028348C"/>
    <w:rsid w:val="00283504"/>
    <w:rsid w:val="00283582"/>
    <w:rsid w:val="0028381A"/>
    <w:rsid w:val="002839B7"/>
    <w:rsid w:val="00283AF5"/>
    <w:rsid w:val="00283B70"/>
    <w:rsid w:val="00283DA7"/>
    <w:rsid w:val="00283F76"/>
    <w:rsid w:val="002840B6"/>
    <w:rsid w:val="0028419A"/>
    <w:rsid w:val="0028428A"/>
    <w:rsid w:val="002848D2"/>
    <w:rsid w:val="00284B59"/>
    <w:rsid w:val="00284F17"/>
    <w:rsid w:val="00284F63"/>
    <w:rsid w:val="00284F6B"/>
    <w:rsid w:val="00285148"/>
    <w:rsid w:val="002851FB"/>
    <w:rsid w:val="00285226"/>
    <w:rsid w:val="00285238"/>
    <w:rsid w:val="002852E0"/>
    <w:rsid w:val="0028536A"/>
    <w:rsid w:val="002853ED"/>
    <w:rsid w:val="00285635"/>
    <w:rsid w:val="00285643"/>
    <w:rsid w:val="0028587D"/>
    <w:rsid w:val="002858C1"/>
    <w:rsid w:val="00285944"/>
    <w:rsid w:val="00285B4C"/>
    <w:rsid w:val="00285DFA"/>
    <w:rsid w:val="00285F9A"/>
    <w:rsid w:val="00285FD9"/>
    <w:rsid w:val="002860C6"/>
    <w:rsid w:val="00286185"/>
    <w:rsid w:val="0028620E"/>
    <w:rsid w:val="00286245"/>
    <w:rsid w:val="002862C7"/>
    <w:rsid w:val="002863D1"/>
    <w:rsid w:val="00286640"/>
    <w:rsid w:val="002867F8"/>
    <w:rsid w:val="00286ACA"/>
    <w:rsid w:val="00286CF2"/>
    <w:rsid w:val="00286EAE"/>
    <w:rsid w:val="00286EB8"/>
    <w:rsid w:val="00286ED5"/>
    <w:rsid w:val="00286F9F"/>
    <w:rsid w:val="002877B0"/>
    <w:rsid w:val="00287B54"/>
    <w:rsid w:val="00287E8E"/>
    <w:rsid w:val="00287F25"/>
    <w:rsid w:val="00287FC8"/>
    <w:rsid w:val="0029011F"/>
    <w:rsid w:val="00290326"/>
    <w:rsid w:val="002903EA"/>
    <w:rsid w:val="00290407"/>
    <w:rsid w:val="0029041E"/>
    <w:rsid w:val="00290470"/>
    <w:rsid w:val="0029092A"/>
    <w:rsid w:val="0029096B"/>
    <w:rsid w:val="00290C01"/>
    <w:rsid w:val="00290C31"/>
    <w:rsid w:val="00290EBC"/>
    <w:rsid w:val="00291211"/>
    <w:rsid w:val="0029150C"/>
    <w:rsid w:val="00291558"/>
    <w:rsid w:val="00291752"/>
    <w:rsid w:val="00291955"/>
    <w:rsid w:val="0029197B"/>
    <w:rsid w:val="00291A90"/>
    <w:rsid w:val="00291CEC"/>
    <w:rsid w:val="002920FF"/>
    <w:rsid w:val="0029212B"/>
    <w:rsid w:val="00292292"/>
    <w:rsid w:val="00292301"/>
    <w:rsid w:val="0029233A"/>
    <w:rsid w:val="002927F8"/>
    <w:rsid w:val="0029294E"/>
    <w:rsid w:val="00292E6B"/>
    <w:rsid w:val="002933BF"/>
    <w:rsid w:val="00293513"/>
    <w:rsid w:val="002937E2"/>
    <w:rsid w:val="00293B67"/>
    <w:rsid w:val="00293FB2"/>
    <w:rsid w:val="002940FE"/>
    <w:rsid w:val="002941A6"/>
    <w:rsid w:val="002944B7"/>
    <w:rsid w:val="002944B9"/>
    <w:rsid w:val="00294567"/>
    <w:rsid w:val="00294709"/>
    <w:rsid w:val="0029497D"/>
    <w:rsid w:val="002949C4"/>
    <w:rsid w:val="00294DB5"/>
    <w:rsid w:val="00295280"/>
    <w:rsid w:val="00295318"/>
    <w:rsid w:val="002954B5"/>
    <w:rsid w:val="00295A3F"/>
    <w:rsid w:val="00295AC7"/>
    <w:rsid w:val="00295B43"/>
    <w:rsid w:val="00295FA1"/>
    <w:rsid w:val="00295FD6"/>
    <w:rsid w:val="00295FE6"/>
    <w:rsid w:val="0029634B"/>
    <w:rsid w:val="00296443"/>
    <w:rsid w:val="002967CE"/>
    <w:rsid w:val="00296A8A"/>
    <w:rsid w:val="00296B5D"/>
    <w:rsid w:val="002975C7"/>
    <w:rsid w:val="00297657"/>
    <w:rsid w:val="002976F7"/>
    <w:rsid w:val="00297712"/>
    <w:rsid w:val="00297769"/>
    <w:rsid w:val="00297B35"/>
    <w:rsid w:val="00297FBC"/>
    <w:rsid w:val="002A0207"/>
    <w:rsid w:val="002A03F3"/>
    <w:rsid w:val="002A04B5"/>
    <w:rsid w:val="002A059B"/>
    <w:rsid w:val="002A078B"/>
    <w:rsid w:val="002A09A2"/>
    <w:rsid w:val="002A0ADA"/>
    <w:rsid w:val="002A0C32"/>
    <w:rsid w:val="002A0EFC"/>
    <w:rsid w:val="002A0F73"/>
    <w:rsid w:val="002A11B7"/>
    <w:rsid w:val="002A158F"/>
    <w:rsid w:val="002A162D"/>
    <w:rsid w:val="002A17D2"/>
    <w:rsid w:val="002A1AC3"/>
    <w:rsid w:val="002A1DF7"/>
    <w:rsid w:val="002A20B0"/>
    <w:rsid w:val="002A2116"/>
    <w:rsid w:val="002A2389"/>
    <w:rsid w:val="002A23EB"/>
    <w:rsid w:val="002A2472"/>
    <w:rsid w:val="002A26A8"/>
    <w:rsid w:val="002A27B5"/>
    <w:rsid w:val="002A27F2"/>
    <w:rsid w:val="002A2964"/>
    <w:rsid w:val="002A2A33"/>
    <w:rsid w:val="002A2B9E"/>
    <w:rsid w:val="002A2CF9"/>
    <w:rsid w:val="002A2DB8"/>
    <w:rsid w:val="002A305A"/>
    <w:rsid w:val="002A30A7"/>
    <w:rsid w:val="002A3352"/>
    <w:rsid w:val="002A3516"/>
    <w:rsid w:val="002A354E"/>
    <w:rsid w:val="002A367E"/>
    <w:rsid w:val="002A373C"/>
    <w:rsid w:val="002A3876"/>
    <w:rsid w:val="002A3A3A"/>
    <w:rsid w:val="002A3AB5"/>
    <w:rsid w:val="002A3BFC"/>
    <w:rsid w:val="002A41BC"/>
    <w:rsid w:val="002A4366"/>
    <w:rsid w:val="002A43E8"/>
    <w:rsid w:val="002A4507"/>
    <w:rsid w:val="002A47E2"/>
    <w:rsid w:val="002A4CDC"/>
    <w:rsid w:val="002A4D56"/>
    <w:rsid w:val="002A4EA7"/>
    <w:rsid w:val="002A5025"/>
    <w:rsid w:val="002A51CE"/>
    <w:rsid w:val="002A5481"/>
    <w:rsid w:val="002A55CE"/>
    <w:rsid w:val="002A55EA"/>
    <w:rsid w:val="002A5926"/>
    <w:rsid w:val="002A5A82"/>
    <w:rsid w:val="002A5D85"/>
    <w:rsid w:val="002A5D87"/>
    <w:rsid w:val="002A5DCB"/>
    <w:rsid w:val="002A6425"/>
    <w:rsid w:val="002A6501"/>
    <w:rsid w:val="002A667A"/>
    <w:rsid w:val="002A66EE"/>
    <w:rsid w:val="002A681A"/>
    <w:rsid w:val="002A68B0"/>
    <w:rsid w:val="002A6B12"/>
    <w:rsid w:val="002A6C9E"/>
    <w:rsid w:val="002A6D83"/>
    <w:rsid w:val="002A73D1"/>
    <w:rsid w:val="002A741C"/>
    <w:rsid w:val="002A750F"/>
    <w:rsid w:val="002A754D"/>
    <w:rsid w:val="002A758B"/>
    <w:rsid w:val="002A7CAB"/>
    <w:rsid w:val="002A7F72"/>
    <w:rsid w:val="002B0028"/>
    <w:rsid w:val="002B01D5"/>
    <w:rsid w:val="002B0458"/>
    <w:rsid w:val="002B0EA6"/>
    <w:rsid w:val="002B0EB0"/>
    <w:rsid w:val="002B11C2"/>
    <w:rsid w:val="002B1643"/>
    <w:rsid w:val="002B1956"/>
    <w:rsid w:val="002B1C81"/>
    <w:rsid w:val="002B209A"/>
    <w:rsid w:val="002B22B3"/>
    <w:rsid w:val="002B2328"/>
    <w:rsid w:val="002B267E"/>
    <w:rsid w:val="002B280E"/>
    <w:rsid w:val="002B296A"/>
    <w:rsid w:val="002B2A24"/>
    <w:rsid w:val="002B307F"/>
    <w:rsid w:val="002B34F0"/>
    <w:rsid w:val="002B3A65"/>
    <w:rsid w:val="002B3BF8"/>
    <w:rsid w:val="002B3C41"/>
    <w:rsid w:val="002B3F48"/>
    <w:rsid w:val="002B420E"/>
    <w:rsid w:val="002B4231"/>
    <w:rsid w:val="002B4420"/>
    <w:rsid w:val="002B4625"/>
    <w:rsid w:val="002B4A2E"/>
    <w:rsid w:val="002B4AAA"/>
    <w:rsid w:val="002B4D1B"/>
    <w:rsid w:val="002B4E70"/>
    <w:rsid w:val="002B4F7E"/>
    <w:rsid w:val="002B4FA2"/>
    <w:rsid w:val="002B58A6"/>
    <w:rsid w:val="002B5BC4"/>
    <w:rsid w:val="002B5D8C"/>
    <w:rsid w:val="002B5EE1"/>
    <w:rsid w:val="002B60BA"/>
    <w:rsid w:val="002B62C9"/>
    <w:rsid w:val="002B654C"/>
    <w:rsid w:val="002B66AC"/>
    <w:rsid w:val="002B6A75"/>
    <w:rsid w:val="002B6C24"/>
    <w:rsid w:val="002B6C30"/>
    <w:rsid w:val="002B6E02"/>
    <w:rsid w:val="002B718A"/>
    <w:rsid w:val="002B71D5"/>
    <w:rsid w:val="002B73E8"/>
    <w:rsid w:val="002B761D"/>
    <w:rsid w:val="002B76D1"/>
    <w:rsid w:val="002B78CD"/>
    <w:rsid w:val="002B799F"/>
    <w:rsid w:val="002B7A45"/>
    <w:rsid w:val="002B7A4A"/>
    <w:rsid w:val="002B7DC8"/>
    <w:rsid w:val="002B7DCF"/>
    <w:rsid w:val="002C06C2"/>
    <w:rsid w:val="002C08AF"/>
    <w:rsid w:val="002C0A3B"/>
    <w:rsid w:val="002C0B83"/>
    <w:rsid w:val="002C0FED"/>
    <w:rsid w:val="002C1953"/>
    <w:rsid w:val="002C1D91"/>
    <w:rsid w:val="002C22D1"/>
    <w:rsid w:val="002C234A"/>
    <w:rsid w:val="002C25C2"/>
    <w:rsid w:val="002C26E3"/>
    <w:rsid w:val="002C2797"/>
    <w:rsid w:val="002C28DE"/>
    <w:rsid w:val="002C29D1"/>
    <w:rsid w:val="002C2D98"/>
    <w:rsid w:val="002C2E91"/>
    <w:rsid w:val="002C2F31"/>
    <w:rsid w:val="002C2F47"/>
    <w:rsid w:val="002C332A"/>
    <w:rsid w:val="002C3334"/>
    <w:rsid w:val="002C36BF"/>
    <w:rsid w:val="002C3812"/>
    <w:rsid w:val="002C3B95"/>
    <w:rsid w:val="002C3BE0"/>
    <w:rsid w:val="002C3E1B"/>
    <w:rsid w:val="002C4122"/>
    <w:rsid w:val="002C474B"/>
    <w:rsid w:val="002C4777"/>
    <w:rsid w:val="002C483D"/>
    <w:rsid w:val="002C4C8C"/>
    <w:rsid w:val="002C4D76"/>
    <w:rsid w:val="002C54DE"/>
    <w:rsid w:val="002C58CE"/>
    <w:rsid w:val="002C6454"/>
    <w:rsid w:val="002C673D"/>
    <w:rsid w:val="002C6789"/>
    <w:rsid w:val="002C68BA"/>
    <w:rsid w:val="002C6A5E"/>
    <w:rsid w:val="002C6B30"/>
    <w:rsid w:val="002C6D37"/>
    <w:rsid w:val="002C742E"/>
    <w:rsid w:val="002C7573"/>
    <w:rsid w:val="002C7790"/>
    <w:rsid w:val="002C77DF"/>
    <w:rsid w:val="002C7967"/>
    <w:rsid w:val="002C7BFD"/>
    <w:rsid w:val="002D019B"/>
    <w:rsid w:val="002D035B"/>
    <w:rsid w:val="002D05BA"/>
    <w:rsid w:val="002D0799"/>
    <w:rsid w:val="002D0B08"/>
    <w:rsid w:val="002D1059"/>
    <w:rsid w:val="002D1211"/>
    <w:rsid w:val="002D15F2"/>
    <w:rsid w:val="002D1864"/>
    <w:rsid w:val="002D188A"/>
    <w:rsid w:val="002D1908"/>
    <w:rsid w:val="002D19DF"/>
    <w:rsid w:val="002D19E3"/>
    <w:rsid w:val="002D1A12"/>
    <w:rsid w:val="002D1A8E"/>
    <w:rsid w:val="002D1AAC"/>
    <w:rsid w:val="002D1ADD"/>
    <w:rsid w:val="002D1C7F"/>
    <w:rsid w:val="002D21F0"/>
    <w:rsid w:val="002D2274"/>
    <w:rsid w:val="002D22C7"/>
    <w:rsid w:val="002D262F"/>
    <w:rsid w:val="002D2A8D"/>
    <w:rsid w:val="002D2E08"/>
    <w:rsid w:val="002D2E22"/>
    <w:rsid w:val="002D2F1C"/>
    <w:rsid w:val="002D2F6B"/>
    <w:rsid w:val="002D2F97"/>
    <w:rsid w:val="002D322D"/>
    <w:rsid w:val="002D3454"/>
    <w:rsid w:val="002D3CAF"/>
    <w:rsid w:val="002D3D5D"/>
    <w:rsid w:val="002D3E41"/>
    <w:rsid w:val="002D3E60"/>
    <w:rsid w:val="002D455A"/>
    <w:rsid w:val="002D45A1"/>
    <w:rsid w:val="002D4A4B"/>
    <w:rsid w:val="002D4B30"/>
    <w:rsid w:val="002D4C0E"/>
    <w:rsid w:val="002D5005"/>
    <w:rsid w:val="002D511F"/>
    <w:rsid w:val="002D51BF"/>
    <w:rsid w:val="002D5453"/>
    <w:rsid w:val="002D552F"/>
    <w:rsid w:val="002D5627"/>
    <w:rsid w:val="002D5737"/>
    <w:rsid w:val="002D5829"/>
    <w:rsid w:val="002D5965"/>
    <w:rsid w:val="002D59C7"/>
    <w:rsid w:val="002D5B2E"/>
    <w:rsid w:val="002D5D3A"/>
    <w:rsid w:val="002D5E47"/>
    <w:rsid w:val="002D5FF0"/>
    <w:rsid w:val="002D60BD"/>
    <w:rsid w:val="002D638D"/>
    <w:rsid w:val="002D642D"/>
    <w:rsid w:val="002D6465"/>
    <w:rsid w:val="002D67C7"/>
    <w:rsid w:val="002D693C"/>
    <w:rsid w:val="002D6A5A"/>
    <w:rsid w:val="002D6AB9"/>
    <w:rsid w:val="002D6DC7"/>
    <w:rsid w:val="002D7294"/>
    <w:rsid w:val="002D7460"/>
    <w:rsid w:val="002D7941"/>
    <w:rsid w:val="002D7BF9"/>
    <w:rsid w:val="002D7C3D"/>
    <w:rsid w:val="002D7D81"/>
    <w:rsid w:val="002E0909"/>
    <w:rsid w:val="002E09E5"/>
    <w:rsid w:val="002E0BED"/>
    <w:rsid w:val="002E0CF4"/>
    <w:rsid w:val="002E0F4A"/>
    <w:rsid w:val="002E10FB"/>
    <w:rsid w:val="002E1123"/>
    <w:rsid w:val="002E1338"/>
    <w:rsid w:val="002E14C8"/>
    <w:rsid w:val="002E1799"/>
    <w:rsid w:val="002E17A9"/>
    <w:rsid w:val="002E1AE7"/>
    <w:rsid w:val="002E1C86"/>
    <w:rsid w:val="002E2049"/>
    <w:rsid w:val="002E20D5"/>
    <w:rsid w:val="002E218D"/>
    <w:rsid w:val="002E2425"/>
    <w:rsid w:val="002E24EE"/>
    <w:rsid w:val="002E2624"/>
    <w:rsid w:val="002E2762"/>
    <w:rsid w:val="002E27A9"/>
    <w:rsid w:val="002E2EDF"/>
    <w:rsid w:val="002E3337"/>
    <w:rsid w:val="002E3453"/>
    <w:rsid w:val="002E34BD"/>
    <w:rsid w:val="002E353B"/>
    <w:rsid w:val="002E3600"/>
    <w:rsid w:val="002E37E9"/>
    <w:rsid w:val="002E3A10"/>
    <w:rsid w:val="002E3EDC"/>
    <w:rsid w:val="002E3F8F"/>
    <w:rsid w:val="002E3FF7"/>
    <w:rsid w:val="002E413E"/>
    <w:rsid w:val="002E415A"/>
    <w:rsid w:val="002E415B"/>
    <w:rsid w:val="002E45F8"/>
    <w:rsid w:val="002E4725"/>
    <w:rsid w:val="002E4822"/>
    <w:rsid w:val="002E4861"/>
    <w:rsid w:val="002E4B49"/>
    <w:rsid w:val="002E4C83"/>
    <w:rsid w:val="002E57D8"/>
    <w:rsid w:val="002E58E1"/>
    <w:rsid w:val="002E5C49"/>
    <w:rsid w:val="002E5FAD"/>
    <w:rsid w:val="002E6134"/>
    <w:rsid w:val="002E6254"/>
    <w:rsid w:val="002E6568"/>
    <w:rsid w:val="002E6668"/>
    <w:rsid w:val="002E69FC"/>
    <w:rsid w:val="002E6A72"/>
    <w:rsid w:val="002E72E2"/>
    <w:rsid w:val="002E74D4"/>
    <w:rsid w:val="002E7643"/>
    <w:rsid w:val="002E76D0"/>
    <w:rsid w:val="002E7AD3"/>
    <w:rsid w:val="002E7BE7"/>
    <w:rsid w:val="002E7D88"/>
    <w:rsid w:val="002F009F"/>
    <w:rsid w:val="002F034B"/>
    <w:rsid w:val="002F03D4"/>
    <w:rsid w:val="002F0615"/>
    <w:rsid w:val="002F06AB"/>
    <w:rsid w:val="002F0825"/>
    <w:rsid w:val="002F08DA"/>
    <w:rsid w:val="002F0B4C"/>
    <w:rsid w:val="002F0F9B"/>
    <w:rsid w:val="002F1057"/>
    <w:rsid w:val="002F11B9"/>
    <w:rsid w:val="002F1371"/>
    <w:rsid w:val="002F150B"/>
    <w:rsid w:val="002F15C8"/>
    <w:rsid w:val="002F1603"/>
    <w:rsid w:val="002F1697"/>
    <w:rsid w:val="002F1E50"/>
    <w:rsid w:val="002F222D"/>
    <w:rsid w:val="002F2913"/>
    <w:rsid w:val="002F2D3B"/>
    <w:rsid w:val="002F2FDE"/>
    <w:rsid w:val="002F3007"/>
    <w:rsid w:val="002F315D"/>
    <w:rsid w:val="002F31F6"/>
    <w:rsid w:val="002F326E"/>
    <w:rsid w:val="002F32F9"/>
    <w:rsid w:val="002F3339"/>
    <w:rsid w:val="002F37B9"/>
    <w:rsid w:val="002F3AD1"/>
    <w:rsid w:val="002F3C0A"/>
    <w:rsid w:val="002F3D67"/>
    <w:rsid w:val="002F41AC"/>
    <w:rsid w:val="002F469D"/>
    <w:rsid w:val="002F4793"/>
    <w:rsid w:val="002F48F2"/>
    <w:rsid w:val="002F4BEF"/>
    <w:rsid w:val="002F4F3C"/>
    <w:rsid w:val="002F4FC2"/>
    <w:rsid w:val="002F516D"/>
    <w:rsid w:val="002F51CB"/>
    <w:rsid w:val="002F5349"/>
    <w:rsid w:val="002F53D4"/>
    <w:rsid w:val="002F53EB"/>
    <w:rsid w:val="002F5B7D"/>
    <w:rsid w:val="002F5EAF"/>
    <w:rsid w:val="002F6080"/>
    <w:rsid w:val="002F622F"/>
    <w:rsid w:val="002F623A"/>
    <w:rsid w:val="002F629F"/>
    <w:rsid w:val="002F6593"/>
    <w:rsid w:val="002F68A6"/>
    <w:rsid w:val="002F6A5A"/>
    <w:rsid w:val="002F6ADC"/>
    <w:rsid w:val="002F6CB0"/>
    <w:rsid w:val="002F6CFE"/>
    <w:rsid w:val="002F6E41"/>
    <w:rsid w:val="002F6FF9"/>
    <w:rsid w:val="002F7336"/>
    <w:rsid w:val="002F73DF"/>
    <w:rsid w:val="002F7BF8"/>
    <w:rsid w:val="002F7C3D"/>
    <w:rsid w:val="002F7C74"/>
    <w:rsid w:val="002F7E96"/>
    <w:rsid w:val="002F7F54"/>
    <w:rsid w:val="0030045D"/>
    <w:rsid w:val="003005E4"/>
    <w:rsid w:val="0030075E"/>
    <w:rsid w:val="0030088C"/>
    <w:rsid w:val="0030098E"/>
    <w:rsid w:val="00300AAD"/>
    <w:rsid w:val="00300D25"/>
    <w:rsid w:val="00300E38"/>
    <w:rsid w:val="0030101E"/>
    <w:rsid w:val="00301138"/>
    <w:rsid w:val="00301208"/>
    <w:rsid w:val="00301703"/>
    <w:rsid w:val="00301941"/>
    <w:rsid w:val="00301B58"/>
    <w:rsid w:val="00301CBC"/>
    <w:rsid w:val="00301CE3"/>
    <w:rsid w:val="00301FC2"/>
    <w:rsid w:val="00301FE3"/>
    <w:rsid w:val="00302170"/>
    <w:rsid w:val="0030219E"/>
    <w:rsid w:val="0030237A"/>
    <w:rsid w:val="003025E0"/>
    <w:rsid w:val="00302645"/>
    <w:rsid w:val="003026C6"/>
    <w:rsid w:val="003027A4"/>
    <w:rsid w:val="00302A19"/>
    <w:rsid w:val="00302D6D"/>
    <w:rsid w:val="003035D8"/>
    <w:rsid w:val="003035EA"/>
    <w:rsid w:val="0030371B"/>
    <w:rsid w:val="0030376A"/>
    <w:rsid w:val="00303839"/>
    <w:rsid w:val="00303AA6"/>
    <w:rsid w:val="0030402A"/>
    <w:rsid w:val="00304045"/>
    <w:rsid w:val="00304116"/>
    <w:rsid w:val="00304366"/>
    <w:rsid w:val="0030462C"/>
    <w:rsid w:val="00304635"/>
    <w:rsid w:val="003047AF"/>
    <w:rsid w:val="0030491C"/>
    <w:rsid w:val="00304EFA"/>
    <w:rsid w:val="0030502F"/>
    <w:rsid w:val="003050F6"/>
    <w:rsid w:val="0030586B"/>
    <w:rsid w:val="00305BDB"/>
    <w:rsid w:val="00305DFE"/>
    <w:rsid w:val="00305E81"/>
    <w:rsid w:val="00305E9C"/>
    <w:rsid w:val="00305EFE"/>
    <w:rsid w:val="00306252"/>
    <w:rsid w:val="00306552"/>
    <w:rsid w:val="003068F1"/>
    <w:rsid w:val="00306AA6"/>
    <w:rsid w:val="00306C2C"/>
    <w:rsid w:val="00306E41"/>
    <w:rsid w:val="0030713A"/>
    <w:rsid w:val="0030729C"/>
    <w:rsid w:val="00307600"/>
    <w:rsid w:val="003078DE"/>
    <w:rsid w:val="00307A6F"/>
    <w:rsid w:val="00307D64"/>
    <w:rsid w:val="0031013B"/>
    <w:rsid w:val="003101C7"/>
    <w:rsid w:val="003102E1"/>
    <w:rsid w:val="00310379"/>
    <w:rsid w:val="00310383"/>
    <w:rsid w:val="00310531"/>
    <w:rsid w:val="00310625"/>
    <w:rsid w:val="003108AF"/>
    <w:rsid w:val="0031091A"/>
    <w:rsid w:val="00310B0E"/>
    <w:rsid w:val="00311111"/>
    <w:rsid w:val="0031117B"/>
    <w:rsid w:val="003112D4"/>
    <w:rsid w:val="0031137A"/>
    <w:rsid w:val="0031137F"/>
    <w:rsid w:val="003114AF"/>
    <w:rsid w:val="00311536"/>
    <w:rsid w:val="003115B3"/>
    <w:rsid w:val="00311636"/>
    <w:rsid w:val="003116FF"/>
    <w:rsid w:val="0031194B"/>
    <w:rsid w:val="00311A79"/>
    <w:rsid w:val="00311D90"/>
    <w:rsid w:val="00312501"/>
    <w:rsid w:val="00312970"/>
    <w:rsid w:val="00312A58"/>
    <w:rsid w:val="00312EA8"/>
    <w:rsid w:val="00312F02"/>
    <w:rsid w:val="0031314F"/>
    <w:rsid w:val="0031327D"/>
    <w:rsid w:val="003133FB"/>
    <w:rsid w:val="00313AD1"/>
    <w:rsid w:val="00313B68"/>
    <w:rsid w:val="00313E28"/>
    <w:rsid w:val="00313E9D"/>
    <w:rsid w:val="00313EAC"/>
    <w:rsid w:val="00314051"/>
    <w:rsid w:val="0031429E"/>
    <w:rsid w:val="003149EE"/>
    <w:rsid w:val="00315022"/>
    <w:rsid w:val="0031517A"/>
    <w:rsid w:val="00315288"/>
    <w:rsid w:val="0031564B"/>
    <w:rsid w:val="00315A5A"/>
    <w:rsid w:val="00315C2D"/>
    <w:rsid w:val="00315D25"/>
    <w:rsid w:val="00315E98"/>
    <w:rsid w:val="00315F67"/>
    <w:rsid w:val="00316279"/>
    <w:rsid w:val="00316393"/>
    <w:rsid w:val="00316AD6"/>
    <w:rsid w:val="00316CAB"/>
    <w:rsid w:val="00316DCB"/>
    <w:rsid w:val="00317256"/>
    <w:rsid w:val="003173B2"/>
    <w:rsid w:val="003176B8"/>
    <w:rsid w:val="0031798B"/>
    <w:rsid w:val="003179E7"/>
    <w:rsid w:val="00317B4B"/>
    <w:rsid w:val="00317B68"/>
    <w:rsid w:val="00317B8A"/>
    <w:rsid w:val="00317E43"/>
    <w:rsid w:val="00320502"/>
    <w:rsid w:val="0032058C"/>
    <w:rsid w:val="00320957"/>
    <w:rsid w:val="0032096D"/>
    <w:rsid w:val="0032098D"/>
    <w:rsid w:val="00320C64"/>
    <w:rsid w:val="00320D09"/>
    <w:rsid w:val="00320D82"/>
    <w:rsid w:val="00320DFD"/>
    <w:rsid w:val="00320FFB"/>
    <w:rsid w:val="003210AE"/>
    <w:rsid w:val="003213EB"/>
    <w:rsid w:val="003214DC"/>
    <w:rsid w:val="0032159B"/>
    <w:rsid w:val="003218AC"/>
    <w:rsid w:val="00321BB2"/>
    <w:rsid w:val="00321BB3"/>
    <w:rsid w:val="00321DDD"/>
    <w:rsid w:val="00321F63"/>
    <w:rsid w:val="00322065"/>
    <w:rsid w:val="003220CA"/>
    <w:rsid w:val="00322127"/>
    <w:rsid w:val="00322190"/>
    <w:rsid w:val="00322202"/>
    <w:rsid w:val="00322310"/>
    <w:rsid w:val="00322B78"/>
    <w:rsid w:val="00322BBB"/>
    <w:rsid w:val="00322BF3"/>
    <w:rsid w:val="00322CF3"/>
    <w:rsid w:val="00322F58"/>
    <w:rsid w:val="00322F9F"/>
    <w:rsid w:val="00323234"/>
    <w:rsid w:val="00323378"/>
    <w:rsid w:val="003234CB"/>
    <w:rsid w:val="003236B9"/>
    <w:rsid w:val="00323AD4"/>
    <w:rsid w:val="00323BAC"/>
    <w:rsid w:val="00323BBA"/>
    <w:rsid w:val="00323C1C"/>
    <w:rsid w:val="00323C46"/>
    <w:rsid w:val="00323D84"/>
    <w:rsid w:val="003242F4"/>
    <w:rsid w:val="003243B9"/>
    <w:rsid w:val="0032486D"/>
    <w:rsid w:val="0032495D"/>
    <w:rsid w:val="00324BF2"/>
    <w:rsid w:val="003250B9"/>
    <w:rsid w:val="00325233"/>
    <w:rsid w:val="003254A9"/>
    <w:rsid w:val="0032557D"/>
    <w:rsid w:val="00325AD9"/>
    <w:rsid w:val="0032615F"/>
    <w:rsid w:val="0032616E"/>
    <w:rsid w:val="0032650D"/>
    <w:rsid w:val="00326560"/>
    <w:rsid w:val="0032658B"/>
    <w:rsid w:val="003266BA"/>
    <w:rsid w:val="00326765"/>
    <w:rsid w:val="00326881"/>
    <w:rsid w:val="003268ED"/>
    <w:rsid w:val="00326969"/>
    <w:rsid w:val="00326A71"/>
    <w:rsid w:val="00326D00"/>
    <w:rsid w:val="003270A8"/>
    <w:rsid w:val="0032713A"/>
    <w:rsid w:val="003271F3"/>
    <w:rsid w:val="003274F3"/>
    <w:rsid w:val="00327554"/>
    <w:rsid w:val="00327EBC"/>
    <w:rsid w:val="00330092"/>
    <w:rsid w:val="00330362"/>
    <w:rsid w:val="00330448"/>
    <w:rsid w:val="00330BC4"/>
    <w:rsid w:val="00330BDF"/>
    <w:rsid w:val="00330E4C"/>
    <w:rsid w:val="00330E62"/>
    <w:rsid w:val="00331041"/>
    <w:rsid w:val="0033132D"/>
    <w:rsid w:val="003313B0"/>
    <w:rsid w:val="00331472"/>
    <w:rsid w:val="00331754"/>
    <w:rsid w:val="003319FB"/>
    <w:rsid w:val="00331B9D"/>
    <w:rsid w:val="00331CAC"/>
    <w:rsid w:val="00331CED"/>
    <w:rsid w:val="00331F1D"/>
    <w:rsid w:val="003320E3"/>
    <w:rsid w:val="00332340"/>
    <w:rsid w:val="003323B3"/>
    <w:rsid w:val="003323EB"/>
    <w:rsid w:val="0033266C"/>
    <w:rsid w:val="003326BD"/>
    <w:rsid w:val="00332973"/>
    <w:rsid w:val="00332A2D"/>
    <w:rsid w:val="00332CBD"/>
    <w:rsid w:val="00332F82"/>
    <w:rsid w:val="0033324D"/>
    <w:rsid w:val="00333547"/>
    <w:rsid w:val="003336DB"/>
    <w:rsid w:val="00333A79"/>
    <w:rsid w:val="00333AFE"/>
    <w:rsid w:val="00333B9F"/>
    <w:rsid w:val="00333E17"/>
    <w:rsid w:val="003340FC"/>
    <w:rsid w:val="00334192"/>
    <w:rsid w:val="00334261"/>
    <w:rsid w:val="003346A8"/>
    <w:rsid w:val="00334784"/>
    <w:rsid w:val="00334A53"/>
    <w:rsid w:val="00334C1C"/>
    <w:rsid w:val="00334C92"/>
    <w:rsid w:val="00334D05"/>
    <w:rsid w:val="00334E25"/>
    <w:rsid w:val="00334EEE"/>
    <w:rsid w:val="003350B5"/>
    <w:rsid w:val="0033532F"/>
    <w:rsid w:val="00335708"/>
    <w:rsid w:val="0033596C"/>
    <w:rsid w:val="00335DFC"/>
    <w:rsid w:val="00335F37"/>
    <w:rsid w:val="0033604B"/>
    <w:rsid w:val="00336167"/>
    <w:rsid w:val="0033622C"/>
    <w:rsid w:val="00336281"/>
    <w:rsid w:val="00336481"/>
    <w:rsid w:val="00336495"/>
    <w:rsid w:val="003365BF"/>
    <w:rsid w:val="00336672"/>
    <w:rsid w:val="00336717"/>
    <w:rsid w:val="0033677B"/>
    <w:rsid w:val="00336C11"/>
    <w:rsid w:val="00336F9C"/>
    <w:rsid w:val="00336FB8"/>
    <w:rsid w:val="00336FEC"/>
    <w:rsid w:val="0033703A"/>
    <w:rsid w:val="00337137"/>
    <w:rsid w:val="003371AC"/>
    <w:rsid w:val="00337252"/>
    <w:rsid w:val="00337461"/>
    <w:rsid w:val="003376CB"/>
    <w:rsid w:val="003377D9"/>
    <w:rsid w:val="00337D60"/>
    <w:rsid w:val="00337E5B"/>
    <w:rsid w:val="00340083"/>
    <w:rsid w:val="0034022F"/>
    <w:rsid w:val="00340501"/>
    <w:rsid w:val="00340707"/>
    <w:rsid w:val="003407D9"/>
    <w:rsid w:val="00340A59"/>
    <w:rsid w:val="00340D13"/>
    <w:rsid w:val="00340DBE"/>
    <w:rsid w:val="003412B2"/>
    <w:rsid w:val="003412DE"/>
    <w:rsid w:val="003412FE"/>
    <w:rsid w:val="00341506"/>
    <w:rsid w:val="00341545"/>
    <w:rsid w:val="00341791"/>
    <w:rsid w:val="003419E2"/>
    <w:rsid w:val="00341BB7"/>
    <w:rsid w:val="00341EF6"/>
    <w:rsid w:val="0034262C"/>
    <w:rsid w:val="003426F9"/>
    <w:rsid w:val="003427B3"/>
    <w:rsid w:val="00342B0F"/>
    <w:rsid w:val="003434F6"/>
    <w:rsid w:val="003436CF"/>
    <w:rsid w:val="003437FF"/>
    <w:rsid w:val="0034384E"/>
    <w:rsid w:val="00343D3D"/>
    <w:rsid w:val="00344269"/>
    <w:rsid w:val="00344399"/>
    <w:rsid w:val="00344897"/>
    <w:rsid w:val="003448E4"/>
    <w:rsid w:val="00344BA1"/>
    <w:rsid w:val="00344BA4"/>
    <w:rsid w:val="00345037"/>
    <w:rsid w:val="0034505F"/>
    <w:rsid w:val="003452E6"/>
    <w:rsid w:val="0034535D"/>
    <w:rsid w:val="003455AD"/>
    <w:rsid w:val="003455EB"/>
    <w:rsid w:val="003459B2"/>
    <w:rsid w:val="00345C28"/>
    <w:rsid w:val="00345ED9"/>
    <w:rsid w:val="0034607D"/>
    <w:rsid w:val="003461A2"/>
    <w:rsid w:val="00346648"/>
    <w:rsid w:val="003467FB"/>
    <w:rsid w:val="00346831"/>
    <w:rsid w:val="00346B91"/>
    <w:rsid w:val="00346CFD"/>
    <w:rsid w:val="00346DFC"/>
    <w:rsid w:val="003470C6"/>
    <w:rsid w:val="00347204"/>
    <w:rsid w:val="0034743F"/>
    <w:rsid w:val="00347470"/>
    <w:rsid w:val="003475D2"/>
    <w:rsid w:val="00347B81"/>
    <w:rsid w:val="0035001D"/>
    <w:rsid w:val="00350642"/>
    <w:rsid w:val="00350BF3"/>
    <w:rsid w:val="00350C88"/>
    <w:rsid w:val="00350C92"/>
    <w:rsid w:val="00350CC7"/>
    <w:rsid w:val="00350EED"/>
    <w:rsid w:val="00350F7B"/>
    <w:rsid w:val="003510CC"/>
    <w:rsid w:val="00351807"/>
    <w:rsid w:val="00351859"/>
    <w:rsid w:val="00351A1D"/>
    <w:rsid w:val="00351B49"/>
    <w:rsid w:val="00351BAE"/>
    <w:rsid w:val="00351BB5"/>
    <w:rsid w:val="00351D53"/>
    <w:rsid w:val="00351DB6"/>
    <w:rsid w:val="00351E63"/>
    <w:rsid w:val="00351FA7"/>
    <w:rsid w:val="003522D7"/>
    <w:rsid w:val="00352706"/>
    <w:rsid w:val="0035272F"/>
    <w:rsid w:val="0035306B"/>
    <w:rsid w:val="00353263"/>
    <w:rsid w:val="00353476"/>
    <w:rsid w:val="00353703"/>
    <w:rsid w:val="00353733"/>
    <w:rsid w:val="003542EC"/>
    <w:rsid w:val="0035470D"/>
    <w:rsid w:val="00354C9B"/>
    <w:rsid w:val="00354D97"/>
    <w:rsid w:val="0035524A"/>
    <w:rsid w:val="0035549D"/>
    <w:rsid w:val="003554B0"/>
    <w:rsid w:val="003554F9"/>
    <w:rsid w:val="00355610"/>
    <w:rsid w:val="00355647"/>
    <w:rsid w:val="00355AA2"/>
    <w:rsid w:val="0035617D"/>
    <w:rsid w:val="0035638C"/>
    <w:rsid w:val="00356472"/>
    <w:rsid w:val="00356479"/>
    <w:rsid w:val="003564B0"/>
    <w:rsid w:val="003567D9"/>
    <w:rsid w:val="00356B89"/>
    <w:rsid w:val="00356DBD"/>
    <w:rsid w:val="00356F31"/>
    <w:rsid w:val="003570E7"/>
    <w:rsid w:val="003573C3"/>
    <w:rsid w:val="00357963"/>
    <w:rsid w:val="00357E8E"/>
    <w:rsid w:val="00357F9C"/>
    <w:rsid w:val="00357FDF"/>
    <w:rsid w:val="0036020E"/>
    <w:rsid w:val="00360732"/>
    <w:rsid w:val="00360D58"/>
    <w:rsid w:val="00361432"/>
    <w:rsid w:val="0036156E"/>
    <w:rsid w:val="0036175E"/>
    <w:rsid w:val="00361A1E"/>
    <w:rsid w:val="00361A4D"/>
    <w:rsid w:val="00361C8C"/>
    <w:rsid w:val="00361E05"/>
    <w:rsid w:val="00362432"/>
    <w:rsid w:val="0036287E"/>
    <w:rsid w:val="00362F59"/>
    <w:rsid w:val="00363017"/>
    <w:rsid w:val="003630DF"/>
    <w:rsid w:val="0036322D"/>
    <w:rsid w:val="00363375"/>
    <w:rsid w:val="003633E7"/>
    <w:rsid w:val="00363470"/>
    <w:rsid w:val="0036380E"/>
    <w:rsid w:val="00363959"/>
    <w:rsid w:val="003639FD"/>
    <w:rsid w:val="00363D86"/>
    <w:rsid w:val="00363D8B"/>
    <w:rsid w:val="0036410F"/>
    <w:rsid w:val="00364790"/>
    <w:rsid w:val="003648A3"/>
    <w:rsid w:val="003648F7"/>
    <w:rsid w:val="003649E4"/>
    <w:rsid w:val="00364E40"/>
    <w:rsid w:val="00364F72"/>
    <w:rsid w:val="00365011"/>
    <w:rsid w:val="003652EB"/>
    <w:rsid w:val="00365635"/>
    <w:rsid w:val="00365802"/>
    <w:rsid w:val="0036581C"/>
    <w:rsid w:val="003658E6"/>
    <w:rsid w:val="0036595F"/>
    <w:rsid w:val="00365E0F"/>
    <w:rsid w:val="003663EB"/>
    <w:rsid w:val="0036642D"/>
    <w:rsid w:val="0036665C"/>
    <w:rsid w:val="00366744"/>
    <w:rsid w:val="00366800"/>
    <w:rsid w:val="00366821"/>
    <w:rsid w:val="00366A30"/>
    <w:rsid w:val="00366B7D"/>
    <w:rsid w:val="00366BBB"/>
    <w:rsid w:val="00366C27"/>
    <w:rsid w:val="00367024"/>
    <w:rsid w:val="00367049"/>
    <w:rsid w:val="003670CF"/>
    <w:rsid w:val="0036720A"/>
    <w:rsid w:val="003675B6"/>
    <w:rsid w:val="0036766D"/>
    <w:rsid w:val="003676A0"/>
    <w:rsid w:val="0036771C"/>
    <w:rsid w:val="00367C24"/>
    <w:rsid w:val="00367C9D"/>
    <w:rsid w:val="00367D7D"/>
    <w:rsid w:val="00367F1A"/>
    <w:rsid w:val="003700A1"/>
    <w:rsid w:val="0037018B"/>
    <w:rsid w:val="00370530"/>
    <w:rsid w:val="00370548"/>
    <w:rsid w:val="003706F6"/>
    <w:rsid w:val="0037074E"/>
    <w:rsid w:val="00370B02"/>
    <w:rsid w:val="00370B7B"/>
    <w:rsid w:val="00370C3E"/>
    <w:rsid w:val="00370D21"/>
    <w:rsid w:val="00370F0B"/>
    <w:rsid w:val="00370F93"/>
    <w:rsid w:val="00371D7D"/>
    <w:rsid w:val="0037272E"/>
    <w:rsid w:val="00372A0E"/>
    <w:rsid w:val="00372B17"/>
    <w:rsid w:val="00372C2F"/>
    <w:rsid w:val="00372E7A"/>
    <w:rsid w:val="003733FD"/>
    <w:rsid w:val="0037350D"/>
    <w:rsid w:val="003735B8"/>
    <w:rsid w:val="00373649"/>
    <w:rsid w:val="003738F1"/>
    <w:rsid w:val="00373B45"/>
    <w:rsid w:val="00373B4E"/>
    <w:rsid w:val="00373F93"/>
    <w:rsid w:val="003742A3"/>
    <w:rsid w:val="003742D5"/>
    <w:rsid w:val="0037438A"/>
    <w:rsid w:val="003743AF"/>
    <w:rsid w:val="003745FD"/>
    <w:rsid w:val="00374834"/>
    <w:rsid w:val="00374852"/>
    <w:rsid w:val="0037488E"/>
    <w:rsid w:val="003748FE"/>
    <w:rsid w:val="0037490A"/>
    <w:rsid w:val="003749C4"/>
    <w:rsid w:val="0037559F"/>
    <w:rsid w:val="00375B6D"/>
    <w:rsid w:val="00375BBB"/>
    <w:rsid w:val="00375C05"/>
    <w:rsid w:val="00375D21"/>
    <w:rsid w:val="00375DC2"/>
    <w:rsid w:val="00375DED"/>
    <w:rsid w:val="00375DFC"/>
    <w:rsid w:val="00375F8B"/>
    <w:rsid w:val="0037601D"/>
    <w:rsid w:val="0037629A"/>
    <w:rsid w:val="0037660C"/>
    <w:rsid w:val="00376694"/>
    <w:rsid w:val="00376870"/>
    <w:rsid w:val="00376885"/>
    <w:rsid w:val="00376A13"/>
    <w:rsid w:val="00376C77"/>
    <w:rsid w:val="00376CCC"/>
    <w:rsid w:val="00377242"/>
    <w:rsid w:val="0037731A"/>
    <w:rsid w:val="003773A6"/>
    <w:rsid w:val="00377434"/>
    <w:rsid w:val="003775D6"/>
    <w:rsid w:val="0037779F"/>
    <w:rsid w:val="003778F3"/>
    <w:rsid w:val="00377A7F"/>
    <w:rsid w:val="00377B9B"/>
    <w:rsid w:val="00377BD5"/>
    <w:rsid w:val="00377BDC"/>
    <w:rsid w:val="00377C80"/>
    <w:rsid w:val="00377E14"/>
    <w:rsid w:val="003801B4"/>
    <w:rsid w:val="0038044A"/>
    <w:rsid w:val="00380718"/>
    <w:rsid w:val="003811B8"/>
    <w:rsid w:val="003812E3"/>
    <w:rsid w:val="003814DB"/>
    <w:rsid w:val="0038169B"/>
    <w:rsid w:val="0038175B"/>
    <w:rsid w:val="00381B6C"/>
    <w:rsid w:val="00381E7B"/>
    <w:rsid w:val="003824B6"/>
    <w:rsid w:val="00382921"/>
    <w:rsid w:val="00382973"/>
    <w:rsid w:val="00382986"/>
    <w:rsid w:val="00382A6B"/>
    <w:rsid w:val="00382AE2"/>
    <w:rsid w:val="00382EB2"/>
    <w:rsid w:val="0038352E"/>
    <w:rsid w:val="00383537"/>
    <w:rsid w:val="00383635"/>
    <w:rsid w:val="003836E3"/>
    <w:rsid w:val="00383882"/>
    <w:rsid w:val="0038389E"/>
    <w:rsid w:val="003838A4"/>
    <w:rsid w:val="00384295"/>
    <w:rsid w:val="0038435D"/>
    <w:rsid w:val="00384B46"/>
    <w:rsid w:val="00384CE2"/>
    <w:rsid w:val="00384EE9"/>
    <w:rsid w:val="00385380"/>
    <w:rsid w:val="00385707"/>
    <w:rsid w:val="00385D27"/>
    <w:rsid w:val="00386245"/>
    <w:rsid w:val="00386279"/>
    <w:rsid w:val="0038630B"/>
    <w:rsid w:val="003866CC"/>
    <w:rsid w:val="003868DB"/>
    <w:rsid w:val="00386A71"/>
    <w:rsid w:val="00386C4B"/>
    <w:rsid w:val="00386CBF"/>
    <w:rsid w:val="00386DCA"/>
    <w:rsid w:val="00387157"/>
    <w:rsid w:val="0038716F"/>
    <w:rsid w:val="003871C2"/>
    <w:rsid w:val="00387651"/>
    <w:rsid w:val="003877CD"/>
    <w:rsid w:val="003878AE"/>
    <w:rsid w:val="00387B53"/>
    <w:rsid w:val="00387B84"/>
    <w:rsid w:val="00387C50"/>
    <w:rsid w:val="00387D18"/>
    <w:rsid w:val="003900C9"/>
    <w:rsid w:val="003900E1"/>
    <w:rsid w:val="003906BF"/>
    <w:rsid w:val="003908C3"/>
    <w:rsid w:val="00390A24"/>
    <w:rsid w:val="00390CB1"/>
    <w:rsid w:val="00390E27"/>
    <w:rsid w:val="0039157E"/>
    <w:rsid w:val="003915B3"/>
    <w:rsid w:val="003917E6"/>
    <w:rsid w:val="003918C9"/>
    <w:rsid w:val="003918E0"/>
    <w:rsid w:val="00391A6B"/>
    <w:rsid w:val="00391A75"/>
    <w:rsid w:val="00391B8B"/>
    <w:rsid w:val="00391F1B"/>
    <w:rsid w:val="00391F1D"/>
    <w:rsid w:val="00391F2B"/>
    <w:rsid w:val="00391F58"/>
    <w:rsid w:val="003922BC"/>
    <w:rsid w:val="0039256D"/>
    <w:rsid w:val="0039283B"/>
    <w:rsid w:val="00392D87"/>
    <w:rsid w:val="00392D94"/>
    <w:rsid w:val="00392ECC"/>
    <w:rsid w:val="00392FA8"/>
    <w:rsid w:val="003932F2"/>
    <w:rsid w:val="0039383E"/>
    <w:rsid w:val="003938B4"/>
    <w:rsid w:val="003938F0"/>
    <w:rsid w:val="00393941"/>
    <w:rsid w:val="00393B37"/>
    <w:rsid w:val="00393D53"/>
    <w:rsid w:val="00393F28"/>
    <w:rsid w:val="00393FAB"/>
    <w:rsid w:val="00394370"/>
    <w:rsid w:val="00394424"/>
    <w:rsid w:val="0039449B"/>
    <w:rsid w:val="003944D1"/>
    <w:rsid w:val="003945C0"/>
    <w:rsid w:val="00394733"/>
    <w:rsid w:val="00394767"/>
    <w:rsid w:val="00394A54"/>
    <w:rsid w:val="00394BB2"/>
    <w:rsid w:val="0039503D"/>
    <w:rsid w:val="003952AD"/>
    <w:rsid w:val="0039544E"/>
    <w:rsid w:val="003955D3"/>
    <w:rsid w:val="003955DC"/>
    <w:rsid w:val="003955EC"/>
    <w:rsid w:val="00395674"/>
    <w:rsid w:val="003957F1"/>
    <w:rsid w:val="00395C62"/>
    <w:rsid w:val="00396030"/>
    <w:rsid w:val="0039613E"/>
    <w:rsid w:val="003961D6"/>
    <w:rsid w:val="0039639B"/>
    <w:rsid w:val="0039666A"/>
    <w:rsid w:val="0039668C"/>
    <w:rsid w:val="0039687D"/>
    <w:rsid w:val="003971F9"/>
    <w:rsid w:val="00397CA7"/>
    <w:rsid w:val="003A0039"/>
    <w:rsid w:val="003A007B"/>
    <w:rsid w:val="003A01CD"/>
    <w:rsid w:val="003A01D1"/>
    <w:rsid w:val="003A02A1"/>
    <w:rsid w:val="003A0328"/>
    <w:rsid w:val="003A0347"/>
    <w:rsid w:val="003A03D8"/>
    <w:rsid w:val="003A05C4"/>
    <w:rsid w:val="003A0678"/>
    <w:rsid w:val="003A0A43"/>
    <w:rsid w:val="003A0AEA"/>
    <w:rsid w:val="003A0F2C"/>
    <w:rsid w:val="003A1140"/>
    <w:rsid w:val="003A139E"/>
    <w:rsid w:val="003A1668"/>
    <w:rsid w:val="003A16C7"/>
    <w:rsid w:val="003A19EA"/>
    <w:rsid w:val="003A1ABF"/>
    <w:rsid w:val="003A1C5B"/>
    <w:rsid w:val="003A1C76"/>
    <w:rsid w:val="003A1DDE"/>
    <w:rsid w:val="003A1EB4"/>
    <w:rsid w:val="003A1F0C"/>
    <w:rsid w:val="003A1F95"/>
    <w:rsid w:val="003A1FCD"/>
    <w:rsid w:val="003A217A"/>
    <w:rsid w:val="003A2306"/>
    <w:rsid w:val="003A2644"/>
    <w:rsid w:val="003A2AC7"/>
    <w:rsid w:val="003A2B7B"/>
    <w:rsid w:val="003A2BC7"/>
    <w:rsid w:val="003A2F27"/>
    <w:rsid w:val="003A3210"/>
    <w:rsid w:val="003A3365"/>
    <w:rsid w:val="003A36E0"/>
    <w:rsid w:val="003A3A8F"/>
    <w:rsid w:val="003A4393"/>
    <w:rsid w:val="003A4438"/>
    <w:rsid w:val="003A4FB9"/>
    <w:rsid w:val="003A517D"/>
    <w:rsid w:val="003A5486"/>
    <w:rsid w:val="003A54EA"/>
    <w:rsid w:val="003A57C6"/>
    <w:rsid w:val="003A58FE"/>
    <w:rsid w:val="003A5BE1"/>
    <w:rsid w:val="003A5C29"/>
    <w:rsid w:val="003A5C7D"/>
    <w:rsid w:val="003A5F9B"/>
    <w:rsid w:val="003A666D"/>
    <w:rsid w:val="003A6A23"/>
    <w:rsid w:val="003A6A64"/>
    <w:rsid w:val="003A6A90"/>
    <w:rsid w:val="003A6DA8"/>
    <w:rsid w:val="003A6E47"/>
    <w:rsid w:val="003A71C7"/>
    <w:rsid w:val="003A72A1"/>
    <w:rsid w:val="003A737A"/>
    <w:rsid w:val="003A7476"/>
    <w:rsid w:val="003A7617"/>
    <w:rsid w:val="003A7841"/>
    <w:rsid w:val="003A7AF4"/>
    <w:rsid w:val="003A7B3D"/>
    <w:rsid w:val="003A7CE1"/>
    <w:rsid w:val="003A7DBB"/>
    <w:rsid w:val="003A7E48"/>
    <w:rsid w:val="003A7E53"/>
    <w:rsid w:val="003A7E92"/>
    <w:rsid w:val="003B0066"/>
    <w:rsid w:val="003B037D"/>
    <w:rsid w:val="003B080D"/>
    <w:rsid w:val="003B08A4"/>
    <w:rsid w:val="003B0BFA"/>
    <w:rsid w:val="003B1054"/>
    <w:rsid w:val="003B1218"/>
    <w:rsid w:val="003B12D6"/>
    <w:rsid w:val="003B1621"/>
    <w:rsid w:val="003B16F8"/>
    <w:rsid w:val="003B1745"/>
    <w:rsid w:val="003B1AB7"/>
    <w:rsid w:val="003B1C38"/>
    <w:rsid w:val="003B1CC1"/>
    <w:rsid w:val="003B1D57"/>
    <w:rsid w:val="003B210E"/>
    <w:rsid w:val="003B2174"/>
    <w:rsid w:val="003B2245"/>
    <w:rsid w:val="003B24C4"/>
    <w:rsid w:val="003B24EC"/>
    <w:rsid w:val="003B2641"/>
    <w:rsid w:val="003B26E9"/>
    <w:rsid w:val="003B29E6"/>
    <w:rsid w:val="003B2BC8"/>
    <w:rsid w:val="003B3332"/>
    <w:rsid w:val="003B34A2"/>
    <w:rsid w:val="003B3556"/>
    <w:rsid w:val="003B36B2"/>
    <w:rsid w:val="003B36B8"/>
    <w:rsid w:val="003B3782"/>
    <w:rsid w:val="003B37A2"/>
    <w:rsid w:val="003B3B05"/>
    <w:rsid w:val="003B3CD9"/>
    <w:rsid w:val="003B3D35"/>
    <w:rsid w:val="003B41BD"/>
    <w:rsid w:val="003B43B5"/>
    <w:rsid w:val="003B4603"/>
    <w:rsid w:val="003B564B"/>
    <w:rsid w:val="003B5F3F"/>
    <w:rsid w:val="003B60E9"/>
    <w:rsid w:val="003B6140"/>
    <w:rsid w:val="003B617F"/>
    <w:rsid w:val="003B6318"/>
    <w:rsid w:val="003B63EF"/>
    <w:rsid w:val="003B65CE"/>
    <w:rsid w:val="003B68E2"/>
    <w:rsid w:val="003B6AAE"/>
    <w:rsid w:val="003B6C7E"/>
    <w:rsid w:val="003B6FE0"/>
    <w:rsid w:val="003B7050"/>
    <w:rsid w:val="003B72C8"/>
    <w:rsid w:val="003B7AD4"/>
    <w:rsid w:val="003B7D0B"/>
    <w:rsid w:val="003B7FA6"/>
    <w:rsid w:val="003C0154"/>
    <w:rsid w:val="003C02AA"/>
    <w:rsid w:val="003C039F"/>
    <w:rsid w:val="003C0498"/>
    <w:rsid w:val="003C04B7"/>
    <w:rsid w:val="003C05AC"/>
    <w:rsid w:val="003C05BE"/>
    <w:rsid w:val="003C05D5"/>
    <w:rsid w:val="003C0A3B"/>
    <w:rsid w:val="003C0AA3"/>
    <w:rsid w:val="003C0B43"/>
    <w:rsid w:val="003C0C43"/>
    <w:rsid w:val="003C1475"/>
    <w:rsid w:val="003C187F"/>
    <w:rsid w:val="003C204A"/>
    <w:rsid w:val="003C20D0"/>
    <w:rsid w:val="003C227B"/>
    <w:rsid w:val="003C2562"/>
    <w:rsid w:val="003C2609"/>
    <w:rsid w:val="003C27E4"/>
    <w:rsid w:val="003C2EB0"/>
    <w:rsid w:val="003C2F17"/>
    <w:rsid w:val="003C306E"/>
    <w:rsid w:val="003C30C8"/>
    <w:rsid w:val="003C31BB"/>
    <w:rsid w:val="003C3354"/>
    <w:rsid w:val="003C3CE7"/>
    <w:rsid w:val="003C41A6"/>
    <w:rsid w:val="003C421D"/>
    <w:rsid w:val="003C4A2E"/>
    <w:rsid w:val="003C4AEF"/>
    <w:rsid w:val="003C4B06"/>
    <w:rsid w:val="003C4C04"/>
    <w:rsid w:val="003C4E3C"/>
    <w:rsid w:val="003C4E6C"/>
    <w:rsid w:val="003C4EF1"/>
    <w:rsid w:val="003C54A0"/>
    <w:rsid w:val="003C559C"/>
    <w:rsid w:val="003C55B0"/>
    <w:rsid w:val="003C57CB"/>
    <w:rsid w:val="003C57EC"/>
    <w:rsid w:val="003C5AD1"/>
    <w:rsid w:val="003C5BCD"/>
    <w:rsid w:val="003C5F76"/>
    <w:rsid w:val="003C6053"/>
    <w:rsid w:val="003C618F"/>
    <w:rsid w:val="003C619B"/>
    <w:rsid w:val="003C65E9"/>
    <w:rsid w:val="003C6BE1"/>
    <w:rsid w:val="003C6F11"/>
    <w:rsid w:val="003C72E6"/>
    <w:rsid w:val="003C7321"/>
    <w:rsid w:val="003C736D"/>
    <w:rsid w:val="003C7533"/>
    <w:rsid w:val="003C790E"/>
    <w:rsid w:val="003C79C6"/>
    <w:rsid w:val="003C7A55"/>
    <w:rsid w:val="003C7DE5"/>
    <w:rsid w:val="003C7E75"/>
    <w:rsid w:val="003C7F03"/>
    <w:rsid w:val="003C7F85"/>
    <w:rsid w:val="003D00CD"/>
    <w:rsid w:val="003D01F8"/>
    <w:rsid w:val="003D07FE"/>
    <w:rsid w:val="003D0B32"/>
    <w:rsid w:val="003D108D"/>
    <w:rsid w:val="003D123C"/>
    <w:rsid w:val="003D1338"/>
    <w:rsid w:val="003D13F4"/>
    <w:rsid w:val="003D15F7"/>
    <w:rsid w:val="003D171E"/>
    <w:rsid w:val="003D1B2A"/>
    <w:rsid w:val="003D1DFC"/>
    <w:rsid w:val="003D1E84"/>
    <w:rsid w:val="003D1E94"/>
    <w:rsid w:val="003D25F3"/>
    <w:rsid w:val="003D27BF"/>
    <w:rsid w:val="003D29D3"/>
    <w:rsid w:val="003D2A2B"/>
    <w:rsid w:val="003D2A86"/>
    <w:rsid w:val="003D2A92"/>
    <w:rsid w:val="003D2CF9"/>
    <w:rsid w:val="003D2D32"/>
    <w:rsid w:val="003D2FC7"/>
    <w:rsid w:val="003D3302"/>
    <w:rsid w:val="003D3578"/>
    <w:rsid w:val="003D35BB"/>
    <w:rsid w:val="003D3831"/>
    <w:rsid w:val="003D38DC"/>
    <w:rsid w:val="003D3972"/>
    <w:rsid w:val="003D3D06"/>
    <w:rsid w:val="003D3DCB"/>
    <w:rsid w:val="003D3ED9"/>
    <w:rsid w:val="003D41B2"/>
    <w:rsid w:val="003D428F"/>
    <w:rsid w:val="003D44E5"/>
    <w:rsid w:val="003D4673"/>
    <w:rsid w:val="003D46BF"/>
    <w:rsid w:val="003D4CA5"/>
    <w:rsid w:val="003D4D2B"/>
    <w:rsid w:val="003D4EAD"/>
    <w:rsid w:val="003D4FFE"/>
    <w:rsid w:val="003D506D"/>
    <w:rsid w:val="003D50E8"/>
    <w:rsid w:val="003D5519"/>
    <w:rsid w:val="003D5F7D"/>
    <w:rsid w:val="003D5FCA"/>
    <w:rsid w:val="003D60A4"/>
    <w:rsid w:val="003D6448"/>
    <w:rsid w:val="003D6989"/>
    <w:rsid w:val="003D6D9F"/>
    <w:rsid w:val="003D70B1"/>
    <w:rsid w:val="003D70C3"/>
    <w:rsid w:val="003D74B5"/>
    <w:rsid w:val="003D7577"/>
    <w:rsid w:val="003D759D"/>
    <w:rsid w:val="003D78D6"/>
    <w:rsid w:val="003D78E3"/>
    <w:rsid w:val="003D793E"/>
    <w:rsid w:val="003E00CB"/>
    <w:rsid w:val="003E0199"/>
    <w:rsid w:val="003E0688"/>
    <w:rsid w:val="003E088C"/>
    <w:rsid w:val="003E09F8"/>
    <w:rsid w:val="003E0D02"/>
    <w:rsid w:val="003E0D6F"/>
    <w:rsid w:val="003E0E83"/>
    <w:rsid w:val="003E1031"/>
    <w:rsid w:val="003E1363"/>
    <w:rsid w:val="003E1559"/>
    <w:rsid w:val="003E16F8"/>
    <w:rsid w:val="003E1AE9"/>
    <w:rsid w:val="003E1B59"/>
    <w:rsid w:val="003E1D90"/>
    <w:rsid w:val="003E1DE7"/>
    <w:rsid w:val="003E1E66"/>
    <w:rsid w:val="003E1EC1"/>
    <w:rsid w:val="003E201C"/>
    <w:rsid w:val="003E2393"/>
    <w:rsid w:val="003E278D"/>
    <w:rsid w:val="003E28A3"/>
    <w:rsid w:val="003E29E3"/>
    <w:rsid w:val="003E2A67"/>
    <w:rsid w:val="003E2BA2"/>
    <w:rsid w:val="003E2ED7"/>
    <w:rsid w:val="003E32A7"/>
    <w:rsid w:val="003E39A8"/>
    <w:rsid w:val="003E3C48"/>
    <w:rsid w:val="003E3CEA"/>
    <w:rsid w:val="003E3D19"/>
    <w:rsid w:val="003E3F30"/>
    <w:rsid w:val="003E4162"/>
    <w:rsid w:val="003E4491"/>
    <w:rsid w:val="003E44C0"/>
    <w:rsid w:val="003E45F7"/>
    <w:rsid w:val="003E46C7"/>
    <w:rsid w:val="003E4750"/>
    <w:rsid w:val="003E479C"/>
    <w:rsid w:val="003E481E"/>
    <w:rsid w:val="003E4924"/>
    <w:rsid w:val="003E4D40"/>
    <w:rsid w:val="003E5411"/>
    <w:rsid w:val="003E5496"/>
    <w:rsid w:val="003E54C5"/>
    <w:rsid w:val="003E554B"/>
    <w:rsid w:val="003E5645"/>
    <w:rsid w:val="003E5906"/>
    <w:rsid w:val="003E599F"/>
    <w:rsid w:val="003E59CC"/>
    <w:rsid w:val="003E5B4C"/>
    <w:rsid w:val="003E5DA5"/>
    <w:rsid w:val="003E5FD5"/>
    <w:rsid w:val="003E600A"/>
    <w:rsid w:val="003E6020"/>
    <w:rsid w:val="003E64EC"/>
    <w:rsid w:val="003E6503"/>
    <w:rsid w:val="003E69BD"/>
    <w:rsid w:val="003E6A0F"/>
    <w:rsid w:val="003E6B03"/>
    <w:rsid w:val="003E6F22"/>
    <w:rsid w:val="003E720F"/>
    <w:rsid w:val="003E7351"/>
    <w:rsid w:val="003E7458"/>
    <w:rsid w:val="003E74E7"/>
    <w:rsid w:val="003E7506"/>
    <w:rsid w:val="003E7792"/>
    <w:rsid w:val="003E7F3C"/>
    <w:rsid w:val="003F0363"/>
    <w:rsid w:val="003F05B3"/>
    <w:rsid w:val="003F0967"/>
    <w:rsid w:val="003F0B69"/>
    <w:rsid w:val="003F0C69"/>
    <w:rsid w:val="003F0DB1"/>
    <w:rsid w:val="003F0F3E"/>
    <w:rsid w:val="003F0F44"/>
    <w:rsid w:val="003F11D9"/>
    <w:rsid w:val="003F1241"/>
    <w:rsid w:val="003F1501"/>
    <w:rsid w:val="003F169E"/>
    <w:rsid w:val="003F185E"/>
    <w:rsid w:val="003F18E2"/>
    <w:rsid w:val="003F1A91"/>
    <w:rsid w:val="003F1C7F"/>
    <w:rsid w:val="003F2067"/>
    <w:rsid w:val="003F20C9"/>
    <w:rsid w:val="003F215A"/>
    <w:rsid w:val="003F22AB"/>
    <w:rsid w:val="003F28ED"/>
    <w:rsid w:val="003F2C75"/>
    <w:rsid w:val="003F2D10"/>
    <w:rsid w:val="003F2D11"/>
    <w:rsid w:val="003F2DFD"/>
    <w:rsid w:val="003F2EE2"/>
    <w:rsid w:val="003F313A"/>
    <w:rsid w:val="003F32F3"/>
    <w:rsid w:val="003F3404"/>
    <w:rsid w:val="003F36B1"/>
    <w:rsid w:val="003F36BA"/>
    <w:rsid w:val="003F3724"/>
    <w:rsid w:val="003F383C"/>
    <w:rsid w:val="003F3893"/>
    <w:rsid w:val="003F3975"/>
    <w:rsid w:val="003F3D13"/>
    <w:rsid w:val="003F3F44"/>
    <w:rsid w:val="003F421E"/>
    <w:rsid w:val="003F4427"/>
    <w:rsid w:val="003F4512"/>
    <w:rsid w:val="003F4535"/>
    <w:rsid w:val="003F46A4"/>
    <w:rsid w:val="003F4F92"/>
    <w:rsid w:val="003F5039"/>
    <w:rsid w:val="003F5192"/>
    <w:rsid w:val="003F54EB"/>
    <w:rsid w:val="003F55F5"/>
    <w:rsid w:val="003F5DEB"/>
    <w:rsid w:val="003F5DF0"/>
    <w:rsid w:val="003F5F53"/>
    <w:rsid w:val="003F6156"/>
    <w:rsid w:val="003F636D"/>
    <w:rsid w:val="003F65D9"/>
    <w:rsid w:val="003F6692"/>
    <w:rsid w:val="003F66DF"/>
    <w:rsid w:val="003F66E4"/>
    <w:rsid w:val="003F6729"/>
    <w:rsid w:val="003F67B9"/>
    <w:rsid w:val="003F6BC4"/>
    <w:rsid w:val="003F6C6F"/>
    <w:rsid w:val="003F6D2C"/>
    <w:rsid w:val="003F6EBE"/>
    <w:rsid w:val="003F6F30"/>
    <w:rsid w:val="003F6FD8"/>
    <w:rsid w:val="003F76AD"/>
    <w:rsid w:val="003F76B1"/>
    <w:rsid w:val="003F7754"/>
    <w:rsid w:val="003F78D2"/>
    <w:rsid w:val="003F798D"/>
    <w:rsid w:val="003F7E74"/>
    <w:rsid w:val="00400088"/>
    <w:rsid w:val="00400111"/>
    <w:rsid w:val="0040030B"/>
    <w:rsid w:val="004006D4"/>
    <w:rsid w:val="00400744"/>
    <w:rsid w:val="0040092D"/>
    <w:rsid w:val="00400963"/>
    <w:rsid w:val="00400BE8"/>
    <w:rsid w:val="00400DA5"/>
    <w:rsid w:val="00401198"/>
    <w:rsid w:val="00401376"/>
    <w:rsid w:val="00401945"/>
    <w:rsid w:val="00401B49"/>
    <w:rsid w:val="00401C73"/>
    <w:rsid w:val="00401E2B"/>
    <w:rsid w:val="00401EFF"/>
    <w:rsid w:val="00402083"/>
    <w:rsid w:val="004022B9"/>
    <w:rsid w:val="00402552"/>
    <w:rsid w:val="004026A8"/>
    <w:rsid w:val="0040277C"/>
    <w:rsid w:val="004028B8"/>
    <w:rsid w:val="004029BF"/>
    <w:rsid w:val="004029CD"/>
    <w:rsid w:val="00402C2B"/>
    <w:rsid w:val="00402F3F"/>
    <w:rsid w:val="00402F8E"/>
    <w:rsid w:val="00403415"/>
    <w:rsid w:val="00403426"/>
    <w:rsid w:val="00403490"/>
    <w:rsid w:val="004035E4"/>
    <w:rsid w:val="00403708"/>
    <w:rsid w:val="00403759"/>
    <w:rsid w:val="00403897"/>
    <w:rsid w:val="004039FB"/>
    <w:rsid w:val="00403A9B"/>
    <w:rsid w:val="00403EE6"/>
    <w:rsid w:val="0040407E"/>
    <w:rsid w:val="00404112"/>
    <w:rsid w:val="004043A8"/>
    <w:rsid w:val="00404495"/>
    <w:rsid w:val="004049F8"/>
    <w:rsid w:val="00404DC9"/>
    <w:rsid w:val="00404DE6"/>
    <w:rsid w:val="00404E5C"/>
    <w:rsid w:val="00404EAD"/>
    <w:rsid w:val="00405097"/>
    <w:rsid w:val="00405674"/>
    <w:rsid w:val="00405715"/>
    <w:rsid w:val="004059EF"/>
    <w:rsid w:val="00405AA4"/>
    <w:rsid w:val="00405C6B"/>
    <w:rsid w:val="00405EE8"/>
    <w:rsid w:val="00406125"/>
    <w:rsid w:val="00406521"/>
    <w:rsid w:val="00406620"/>
    <w:rsid w:val="00406641"/>
    <w:rsid w:val="004068F6"/>
    <w:rsid w:val="00406BFC"/>
    <w:rsid w:val="00406E23"/>
    <w:rsid w:val="00407004"/>
    <w:rsid w:val="00407118"/>
    <w:rsid w:val="004071DD"/>
    <w:rsid w:val="004072A5"/>
    <w:rsid w:val="00407A7F"/>
    <w:rsid w:val="0041028D"/>
    <w:rsid w:val="00410437"/>
    <w:rsid w:val="0041053C"/>
    <w:rsid w:val="00410B05"/>
    <w:rsid w:val="00410DE5"/>
    <w:rsid w:val="00410F77"/>
    <w:rsid w:val="00411084"/>
    <w:rsid w:val="00411143"/>
    <w:rsid w:val="004111B3"/>
    <w:rsid w:val="004115B6"/>
    <w:rsid w:val="0041183D"/>
    <w:rsid w:val="00411972"/>
    <w:rsid w:val="00411B13"/>
    <w:rsid w:val="00411B65"/>
    <w:rsid w:val="00411C89"/>
    <w:rsid w:val="00411E09"/>
    <w:rsid w:val="00411ED6"/>
    <w:rsid w:val="00411FF9"/>
    <w:rsid w:val="0041270C"/>
    <w:rsid w:val="00412716"/>
    <w:rsid w:val="00412745"/>
    <w:rsid w:val="00412808"/>
    <w:rsid w:val="00412882"/>
    <w:rsid w:val="00412AA5"/>
    <w:rsid w:val="00412C80"/>
    <w:rsid w:val="00412CB3"/>
    <w:rsid w:val="00413202"/>
    <w:rsid w:val="0041323A"/>
    <w:rsid w:val="00413471"/>
    <w:rsid w:val="004134E2"/>
    <w:rsid w:val="0041354B"/>
    <w:rsid w:val="00413579"/>
    <w:rsid w:val="004136EC"/>
    <w:rsid w:val="004137EC"/>
    <w:rsid w:val="00413983"/>
    <w:rsid w:val="004139AA"/>
    <w:rsid w:val="00413D1B"/>
    <w:rsid w:val="00414529"/>
    <w:rsid w:val="004145A5"/>
    <w:rsid w:val="0041460F"/>
    <w:rsid w:val="0041472B"/>
    <w:rsid w:val="00414805"/>
    <w:rsid w:val="0041481B"/>
    <w:rsid w:val="00414935"/>
    <w:rsid w:val="00414DD2"/>
    <w:rsid w:val="00414E1E"/>
    <w:rsid w:val="00414EBA"/>
    <w:rsid w:val="00414EC1"/>
    <w:rsid w:val="00415192"/>
    <w:rsid w:val="004153ED"/>
    <w:rsid w:val="004155AA"/>
    <w:rsid w:val="004159D2"/>
    <w:rsid w:val="004159F4"/>
    <w:rsid w:val="00416073"/>
    <w:rsid w:val="00416335"/>
    <w:rsid w:val="004163DC"/>
    <w:rsid w:val="004167C6"/>
    <w:rsid w:val="004169FA"/>
    <w:rsid w:val="00416D79"/>
    <w:rsid w:val="00416D92"/>
    <w:rsid w:val="0041721D"/>
    <w:rsid w:val="004175F3"/>
    <w:rsid w:val="00417665"/>
    <w:rsid w:val="00417F02"/>
    <w:rsid w:val="00417F77"/>
    <w:rsid w:val="00417FA3"/>
    <w:rsid w:val="00420079"/>
    <w:rsid w:val="004200E8"/>
    <w:rsid w:val="004201A7"/>
    <w:rsid w:val="0042030B"/>
    <w:rsid w:val="0042092A"/>
    <w:rsid w:val="00420D53"/>
    <w:rsid w:val="00420E68"/>
    <w:rsid w:val="0042109A"/>
    <w:rsid w:val="004211A9"/>
    <w:rsid w:val="0042123C"/>
    <w:rsid w:val="004213F4"/>
    <w:rsid w:val="00421533"/>
    <w:rsid w:val="0042158B"/>
    <w:rsid w:val="00421920"/>
    <w:rsid w:val="00421CD4"/>
    <w:rsid w:val="00422187"/>
    <w:rsid w:val="0042230E"/>
    <w:rsid w:val="004226E3"/>
    <w:rsid w:val="00422854"/>
    <w:rsid w:val="00422868"/>
    <w:rsid w:val="004228F5"/>
    <w:rsid w:val="00422BD7"/>
    <w:rsid w:val="00422FCD"/>
    <w:rsid w:val="00423168"/>
    <w:rsid w:val="0042344D"/>
    <w:rsid w:val="00423767"/>
    <w:rsid w:val="00423802"/>
    <w:rsid w:val="00423B90"/>
    <w:rsid w:val="00423C70"/>
    <w:rsid w:val="00423D00"/>
    <w:rsid w:val="00423D81"/>
    <w:rsid w:val="00423E45"/>
    <w:rsid w:val="00423E76"/>
    <w:rsid w:val="00423F9A"/>
    <w:rsid w:val="00424229"/>
    <w:rsid w:val="004242DC"/>
    <w:rsid w:val="004244E0"/>
    <w:rsid w:val="004246E2"/>
    <w:rsid w:val="00424884"/>
    <w:rsid w:val="004248DB"/>
    <w:rsid w:val="00424A5D"/>
    <w:rsid w:val="00424A70"/>
    <w:rsid w:val="00424CF3"/>
    <w:rsid w:val="00424D63"/>
    <w:rsid w:val="00424E5A"/>
    <w:rsid w:val="004250E6"/>
    <w:rsid w:val="004251D0"/>
    <w:rsid w:val="004253C8"/>
    <w:rsid w:val="004255CC"/>
    <w:rsid w:val="004257BD"/>
    <w:rsid w:val="0042638C"/>
    <w:rsid w:val="0042657C"/>
    <w:rsid w:val="00426675"/>
    <w:rsid w:val="004266E3"/>
    <w:rsid w:val="0042674E"/>
    <w:rsid w:val="00426B80"/>
    <w:rsid w:val="00426BB6"/>
    <w:rsid w:val="00426BDA"/>
    <w:rsid w:val="00426C77"/>
    <w:rsid w:val="0042719E"/>
    <w:rsid w:val="00427361"/>
    <w:rsid w:val="0042745F"/>
    <w:rsid w:val="004276D6"/>
    <w:rsid w:val="004276E4"/>
    <w:rsid w:val="004276F6"/>
    <w:rsid w:val="0042775C"/>
    <w:rsid w:val="004277A3"/>
    <w:rsid w:val="004277BB"/>
    <w:rsid w:val="004278B4"/>
    <w:rsid w:val="00427D5A"/>
    <w:rsid w:val="00427E98"/>
    <w:rsid w:val="00427EFE"/>
    <w:rsid w:val="00430069"/>
    <w:rsid w:val="004304C0"/>
    <w:rsid w:val="004309A7"/>
    <w:rsid w:val="00430B11"/>
    <w:rsid w:val="00430D28"/>
    <w:rsid w:val="004312AB"/>
    <w:rsid w:val="004315B7"/>
    <w:rsid w:val="004316FF"/>
    <w:rsid w:val="0043171D"/>
    <w:rsid w:val="00431756"/>
    <w:rsid w:val="004317BE"/>
    <w:rsid w:val="0043190F"/>
    <w:rsid w:val="00431A54"/>
    <w:rsid w:val="00432431"/>
    <w:rsid w:val="00432D7D"/>
    <w:rsid w:val="00432DA0"/>
    <w:rsid w:val="00433078"/>
    <w:rsid w:val="004333C9"/>
    <w:rsid w:val="00433505"/>
    <w:rsid w:val="004337A2"/>
    <w:rsid w:val="004337E7"/>
    <w:rsid w:val="00433A8C"/>
    <w:rsid w:val="00433B89"/>
    <w:rsid w:val="00433EA7"/>
    <w:rsid w:val="00433F0D"/>
    <w:rsid w:val="00433F0E"/>
    <w:rsid w:val="004340E0"/>
    <w:rsid w:val="0043419B"/>
    <w:rsid w:val="004342EA"/>
    <w:rsid w:val="00434314"/>
    <w:rsid w:val="0043431E"/>
    <w:rsid w:val="00434375"/>
    <w:rsid w:val="00434406"/>
    <w:rsid w:val="00434B36"/>
    <w:rsid w:val="00434EC9"/>
    <w:rsid w:val="0043510A"/>
    <w:rsid w:val="00435180"/>
    <w:rsid w:val="004351D5"/>
    <w:rsid w:val="00435639"/>
    <w:rsid w:val="004356E5"/>
    <w:rsid w:val="00435959"/>
    <w:rsid w:val="00435B01"/>
    <w:rsid w:val="00435D36"/>
    <w:rsid w:val="00435F97"/>
    <w:rsid w:val="004361D0"/>
    <w:rsid w:val="00436388"/>
    <w:rsid w:val="004366A4"/>
    <w:rsid w:val="00436791"/>
    <w:rsid w:val="004367D2"/>
    <w:rsid w:val="0043693A"/>
    <w:rsid w:val="00436CC4"/>
    <w:rsid w:val="00436E54"/>
    <w:rsid w:val="00436F5D"/>
    <w:rsid w:val="00436F67"/>
    <w:rsid w:val="004371FC"/>
    <w:rsid w:val="00437267"/>
    <w:rsid w:val="004378BD"/>
    <w:rsid w:val="004378C1"/>
    <w:rsid w:val="00437A89"/>
    <w:rsid w:val="00437BE8"/>
    <w:rsid w:val="00437D33"/>
    <w:rsid w:val="004401C1"/>
    <w:rsid w:val="004402DB"/>
    <w:rsid w:val="00440531"/>
    <w:rsid w:val="0044058C"/>
    <w:rsid w:val="004406E5"/>
    <w:rsid w:val="00440802"/>
    <w:rsid w:val="00440881"/>
    <w:rsid w:val="00440938"/>
    <w:rsid w:val="00440A6B"/>
    <w:rsid w:val="00440ADB"/>
    <w:rsid w:val="00440F68"/>
    <w:rsid w:val="00441010"/>
    <w:rsid w:val="0044106E"/>
    <w:rsid w:val="00441181"/>
    <w:rsid w:val="004414CE"/>
    <w:rsid w:val="00441789"/>
    <w:rsid w:val="004418F9"/>
    <w:rsid w:val="00441BDB"/>
    <w:rsid w:val="00441BFC"/>
    <w:rsid w:val="00441DA5"/>
    <w:rsid w:val="00441EE9"/>
    <w:rsid w:val="004420A6"/>
    <w:rsid w:val="004420B3"/>
    <w:rsid w:val="0044226E"/>
    <w:rsid w:val="00442392"/>
    <w:rsid w:val="004423D0"/>
    <w:rsid w:val="0044252E"/>
    <w:rsid w:val="00442668"/>
    <w:rsid w:val="00442959"/>
    <w:rsid w:val="004429CA"/>
    <w:rsid w:val="00442A99"/>
    <w:rsid w:val="00442C52"/>
    <w:rsid w:val="00442D91"/>
    <w:rsid w:val="00442D9C"/>
    <w:rsid w:val="00443299"/>
    <w:rsid w:val="0044331A"/>
    <w:rsid w:val="00443B50"/>
    <w:rsid w:val="00443D45"/>
    <w:rsid w:val="00443EF0"/>
    <w:rsid w:val="00443FE3"/>
    <w:rsid w:val="00444328"/>
    <w:rsid w:val="00444409"/>
    <w:rsid w:val="00444470"/>
    <w:rsid w:val="004445B7"/>
    <w:rsid w:val="00444662"/>
    <w:rsid w:val="004446CF"/>
    <w:rsid w:val="00444845"/>
    <w:rsid w:val="004448EC"/>
    <w:rsid w:val="00444AD3"/>
    <w:rsid w:val="00444CC2"/>
    <w:rsid w:val="00444FC6"/>
    <w:rsid w:val="0044512B"/>
    <w:rsid w:val="0044518A"/>
    <w:rsid w:val="0044521B"/>
    <w:rsid w:val="0044560E"/>
    <w:rsid w:val="0044573D"/>
    <w:rsid w:val="00445B40"/>
    <w:rsid w:val="00445D57"/>
    <w:rsid w:val="00446081"/>
    <w:rsid w:val="0044610E"/>
    <w:rsid w:val="00446251"/>
    <w:rsid w:val="0044639C"/>
    <w:rsid w:val="0044665D"/>
    <w:rsid w:val="00446892"/>
    <w:rsid w:val="00446A6B"/>
    <w:rsid w:val="00446CEE"/>
    <w:rsid w:val="00446CFA"/>
    <w:rsid w:val="00446EE9"/>
    <w:rsid w:val="00446F2E"/>
    <w:rsid w:val="004471AA"/>
    <w:rsid w:val="00447212"/>
    <w:rsid w:val="00447421"/>
    <w:rsid w:val="00447885"/>
    <w:rsid w:val="004479C1"/>
    <w:rsid w:val="00447A2A"/>
    <w:rsid w:val="00447B3C"/>
    <w:rsid w:val="00447C70"/>
    <w:rsid w:val="00447D26"/>
    <w:rsid w:val="00447E11"/>
    <w:rsid w:val="0045020A"/>
    <w:rsid w:val="00450275"/>
    <w:rsid w:val="004503BA"/>
    <w:rsid w:val="0045049A"/>
    <w:rsid w:val="00450894"/>
    <w:rsid w:val="004508D8"/>
    <w:rsid w:val="00450A77"/>
    <w:rsid w:val="00450BC1"/>
    <w:rsid w:val="00450BD9"/>
    <w:rsid w:val="004513BA"/>
    <w:rsid w:val="0045146A"/>
    <w:rsid w:val="004514C6"/>
    <w:rsid w:val="004519AD"/>
    <w:rsid w:val="00451A78"/>
    <w:rsid w:val="00451B19"/>
    <w:rsid w:val="00451C69"/>
    <w:rsid w:val="004520CE"/>
    <w:rsid w:val="00452406"/>
    <w:rsid w:val="00452487"/>
    <w:rsid w:val="0045262B"/>
    <w:rsid w:val="00452A54"/>
    <w:rsid w:val="00452BBD"/>
    <w:rsid w:val="00452BDD"/>
    <w:rsid w:val="00452CDE"/>
    <w:rsid w:val="00452DFB"/>
    <w:rsid w:val="00452F0F"/>
    <w:rsid w:val="004536BE"/>
    <w:rsid w:val="00453771"/>
    <w:rsid w:val="00453D33"/>
    <w:rsid w:val="00453FD1"/>
    <w:rsid w:val="00454214"/>
    <w:rsid w:val="0045426F"/>
    <w:rsid w:val="0045428B"/>
    <w:rsid w:val="004547D5"/>
    <w:rsid w:val="00454A1A"/>
    <w:rsid w:val="00454F7D"/>
    <w:rsid w:val="00455272"/>
    <w:rsid w:val="004556BE"/>
    <w:rsid w:val="00455761"/>
    <w:rsid w:val="0045593E"/>
    <w:rsid w:val="00455A8E"/>
    <w:rsid w:val="0045611E"/>
    <w:rsid w:val="004561B4"/>
    <w:rsid w:val="004563CC"/>
    <w:rsid w:val="004565C6"/>
    <w:rsid w:val="0045676B"/>
    <w:rsid w:val="00456818"/>
    <w:rsid w:val="00456AE5"/>
    <w:rsid w:val="00456E94"/>
    <w:rsid w:val="004571EA"/>
    <w:rsid w:val="004572A2"/>
    <w:rsid w:val="00457612"/>
    <w:rsid w:val="004576B8"/>
    <w:rsid w:val="00457767"/>
    <w:rsid w:val="004578E8"/>
    <w:rsid w:val="00457A01"/>
    <w:rsid w:val="00457DC7"/>
    <w:rsid w:val="00457F49"/>
    <w:rsid w:val="00457FD1"/>
    <w:rsid w:val="004600A9"/>
    <w:rsid w:val="00460101"/>
    <w:rsid w:val="00460113"/>
    <w:rsid w:val="00460363"/>
    <w:rsid w:val="0046056C"/>
    <w:rsid w:val="00460900"/>
    <w:rsid w:val="00460CA0"/>
    <w:rsid w:val="00460DEF"/>
    <w:rsid w:val="004613A0"/>
    <w:rsid w:val="00461961"/>
    <w:rsid w:val="00461B5C"/>
    <w:rsid w:val="00461C6A"/>
    <w:rsid w:val="00461D65"/>
    <w:rsid w:val="00461EAB"/>
    <w:rsid w:val="00462250"/>
    <w:rsid w:val="00462269"/>
    <w:rsid w:val="00462427"/>
    <w:rsid w:val="0046247E"/>
    <w:rsid w:val="004624F6"/>
    <w:rsid w:val="004626A5"/>
    <w:rsid w:val="00462994"/>
    <w:rsid w:val="00462BA1"/>
    <w:rsid w:val="00462F39"/>
    <w:rsid w:val="00462FD4"/>
    <w:rsid w:val="0046307C"/>
    <w:rsid w:val="00463224"/>
    <w:rsid w:val="00463680"/>
    <w:rsid w:val="0046372B"/>
    <w:rsid w:val="00463977"/>
    <w:rsid w:val="00463DDB"/>
    <w:rsid w:val="00463ED4"/>
    <w:rsid w:val="00463F13"/>
    <w:rsid w:val="0046412A"/>
    <w:rsid w:val="004642C4"/>
    <w:rsid w:val="00464999"/>
    <w:rsid w:val="00464C74"/>
    <w:rsid w:val="00464D36"/>
    <w:rsid w:val="00464D5F"/>
    <w:rsid w:val="00464E6F"/>
    <w:rsid w:val="00464F70"/>
    <w:rsid w:val="00465562"/>
    <w:rsid w:val="0046573F"/>
    <w:rsid w:val="004658B4"/>
    <w:rsid w:val="004659F3"/>
    <w:rsid w:val="00465B0C"/>
    <w:rsid w:val="00465D6A"/>
    <w:rsid w:val="00465F91"/>
    <w:rsid w:val="00465FAD"/>
    <w:rsid w:val="00466535"/>
    <w:rsid w:val="00466799"/>
    <w:rsid w:val="00466870"/>
    <w:rsid w:val="004669CB"/>
    <w:rsid w:val="00466B69"/>
    <w:rsid w:val="00466B9D"/>
    <w:rsid w:val="0046731D"/>
    <w:rsid w:val="0046749B"/>
    <w:rsid w:val="00467752"/>
    <w:rsid w:val="00467839"/>
    <w:rsid w:val="004678E2"/>
    <w:rsid w:val="004679C6"/>
    <w:rsid w:val="00467A92"/>
    <w:rsid w:val="00470091"/>
    <w:rsid w:val="00470145"/>
    <w:rsid w:val="00470180"/>
    <w:rsid w:val="0047050C"/>
    <w:rsid w:val="00470654"/>
    <w:rsid w:val="004708FC"/>
    <w:rsid w:val="00470AE4"/>
    <w:rsid w:val="00470D59"/>
    <w:rsid w:val="00471475"/>
    <w:rsid w:val="0047153F"/>
    <w:rsid w:val="00471FB0"/>
    <w:rsid w:val="00471FD5"/>
    <w:rsid w:val="0047204F"/>
    <w:rsid w:val="00472069"/>
    <w:rsid w:val="00472078"/>
    <w:rsid w:val="00472131"/>
    <w:rsid w:val="00472188"/>
    <w:rsid w:val="004722FA"/>
    <w:rsid w:val="004723DE"/>
    <w:rsid w:val="00472484"/>
    <w:rsid w:val="0047280A"/>
    <w:rsid w:val="00472A96"/>
    <w:rsid w:val="00473723"/>
    <w:rsid w:val="0047381E"/>
    <w:rsid w:val="004739F9"/>
    <w:rsid w:val="00473CDE"/>
    <w:rsid w:val="00473D69"/>
    <w:rsid w:val="00473EAF"/>
    <w:rsid w:val="00473F1D"/>
    <w:rsid w:val="004741B7"/>
    <w:rsid w:val="00474B51"/>
    <w:rsid w:val="00474C5B"/>
    <w:rsid w:val="00474E09"/>
    <w:rsid w:val="00474E34"/>
    <w:rsid w:val="004752BA"/>
    <w:rsid w:val="00475388"/>
    <w:rsid w:val="004757CD"/>
    <w:rsid w:val="0047586A"/>
    <w:rsid w:val="004759B3"/>
    <w:rsid w:val="00475DB3"/>
    <w:rsid w:val="0047602C"/>
    <w:rsid w:val="004765AB"/>
    <w:rsid w:val="004765BB"/>
    <w:rsid w:val="0047667F"/>
    <w:rsid w:val="00476961"/>
    <w:rsid w:val="00476C88"/>
    <w:rsid w:val="00476EFD"/>
    <w:rsid w:val="00476FA5"/>
    <w:rsid w:val="0047709F"/>
    <w:rsid w:val="00477676"/>
    <w:rsid w:val="004776FC"/>
    <w:rsid w:val="00477919"/>
    <w:rsid w:val="00477A41"/>
    <w:rsid w:val="00477A6C"/>
    <w:rsid w:val="00477AE3"/>
    <w:rsid w:val="00477CB4"/>
    <w:rsid w:val="00477F50"/>
    <w:rsid w:val="0048009A"/>
    <w:rsid w:val="00480583"/>
    <w:rsid w:val="004808C8"/>
    <w:rsid w:val="00480AA7"/>
    <w:rsid w:val="00480B15"/>
    <w:rsid w:val="00480B85"/>
    <w:rsid w:val="00480C78"/>
    <w:rsid w:val="00480C92"/>
    <w:rsid w:val="00480E03"/>
    <w:rsid w:val="00480EA7"/>
    <w:rsid w:val="0048103C"/>
    <w:rsid w:val="00481060"/>
    <w:rsid w:val="00481239"/>
    <w:rsid w:val="00481544"/>
    <w:rsid w:val="0048172B"/>
    <w:rsid w:val="004817E3"/>
    <w:rsid w:val="004818CB"/>
    <w:rsid w:val="00481946"/>
    <w:rsid w:val="00481E5A"/>
    <w:rsid w:val="00482247"/>
    <w:rsid w:val="0048231F"/>
    <w:rsid w:val="00482D40"/>
    <w:rsid w:val="00483073"/>
    <w:rsid w:val="004830C4"/>
    <w:rsid w:val="0048346E"/>
    <w:rsid w:val="00483561"/>
    <w:rsid w:val="004835A7"/>
    <w:rsid w:val="0048385F"/>
    <w:rsid w:val="00483AB9"/>
    <w:rsid w:val="00483BE1"/>
    <w:rsid w:val="00483DC5"/>
    <w:rsid w:val="0048400F"/>
    <w:rsid w:val="00484A69"/>
    <w:rsid w:val="00484C2F"/>
    <w:rsid w:val="00484F39"/>
    <w:rsid w:val="00484F6A"/>
    <w:rsid w:val="0048539B"/>
    <w:rsid w:val="00485500"/>
    <w:rsid w:val="00485553"/>
    <w:rsid w:val="00485910"/>
    <w:rsid w:val="00485B2C"/>
    <w:rsid w:val="00485C6A"/>
    <w:rsid w:val="00485E92"/>
    <w:rsid w:val="0048612B"/>
    <w:rsid w:val="004863D1"/>
    <w:rsid w:val="00486498"/>
    <w:rsid w:val="004865AE"/>
    <w:rsid w:val="00486759"/>
    <w:rsid w:val="00486761"/>
    <w:rsid w:val="00486B3E"/>
    <w:rsid w:val="00486F59"/>
    <w:rsid w:val="00486F72"/>
    <w:rsid w:val="00487020"/>
    <w:rsid w:val="00487630"/>
    <w:rsid w:val="00487656"/>
    <w:rsid w:val="00487764"/>
    <w:rsid w:val="00487AAF"/>
    <w:rsid w:val="00487C7B"/>
    <w:rsid w:val="00487DF9"/>
    <w:rsid w:val="00487E8B"/>
    <w:rsid w:val="00487F03"/>
    <w:rsid w:val="004901B7"/>
    <w:rsid w:val="004902EA"/>
    <w:rsid w:val="00490393"/>
    <w:rsid w:val="004903F4"/>
    <w:rsid w:val="0049047B"/>
    <w:rsid w:val="004906F2"/>
    <w:rsid w:val="00490A0C"/>
    <w:rsid w:val="00490A54"/>
    <w:rsid w:val="00490BC4"/>
    <w:rsid w:val="00490C7C"/>
    <w:rsid w:val="00491023"/>
    <w:rsid w:val="004911C6"/>
    <w:rsid w:val="00491303"/>
    <w:rsid w:val="00491377"/>
    <w:rsid w:val="0049137D"/>
    <w:rsid w:val="0049149D"/>
    <w:rsid w:val="0049166B"/>
    <w:rsid w:val="004916BD"/>
    <w:rsid w:val="00491796"/>
    <w:rsid w:val="00491940"/>
    <w:rsid w:val="00491E99"/>
    <w:rsid w:val="00491F43"/>
    <w:rsid w:val="00491F53"/>
    <w:rsid w:val="00491F58"/>
    <w:rsid w:val="00491FC5"/>
    <w:rsid w:val="00492180"/>
    <w:rsid w:val="0049241E"/>
    <w:rsid w:val="00492475"/>
    <w:rsid w:val="00492739"/>
    <w:rsid w:val="00492745"/>
    <w:rsid w:val="004929B5"/>
    <w:rsid w:val="00492DCC"/>
    <w:rsid w:val="00492DDA"/>
    <w:rsid w:val="00492E8E"/>
    <w:rsid w:val="00492FC5"/>
    <w:rsid w:val="00493345"/>
    <w:rsid w:val="00493470"/>
    <w:rsid w:val="004934B1"/>
    <w:rsid w:val="00493875"/>
    <w:rsid w:val="0049395B"/>
    <w:rsid w:val="00493B2A"/>
    <w:rsid w:val="00493BB6"/>
    <w:rsid w:val="00493CE6"/>
    <w:rsid w:val="00494530"/>
    <w:rsid w:val="004946B4"/>
    <w:rsid w:val="00494C6D"/>
    <w:rsid w:val="00494CE7"/>
    <w:rsid w:val="00494D5E"/>
    <w:rsid w:val="00494EB2"/>
    <w:rsid w:val="00494F48"/>
    <w:rsid w:val="004953D0"/>
    <w:rsid w:val="0049590A"/>
    <w:rsid w:val="00495A58"/>
    <w:rsid w:val="00495B3B"/>
    <w:rsid w:val="00495BCC"/>
    <w:rsid w:val="00495EC1"/>
    <w:rsid w:val="00495F74"/>
    <w:rsid w:val="00495F96"/>
    <w:rsid w:val="00496383"/>
    <w:rsid w:val="00496477"/>
    <w:rsid w:val="004967C4"/>
    <w:rsid w:val="00496903"/>
    <w:rsid w:val="00496CDB"/>
    <w:rsid w:val="00496D0C"/>
    <w:rsid w:val="00496F9E"/>
    <w:rsid w:val="00496FA1"/>
    <w:rsid w:val="0049704C"/>
    <w:rsid w:val="004972EC"/>
    <w:rsid w:val="00497438"/>
    <w:rsid w:val="004974CD"/>
    <w:rsid w:val="00497A7A"/>
    <w:rsid w:val="00497BF0"/>
    <w:rsid w:val="00497DEF"/>
    <w:rsid w:val="004A00DA"/>
    <w:rsid w:val="004A0248"/>
    <w:rsid w:val="004A0729"/>
    <w:rsid w:val="004A107B"/>
    <w:rsid w:val="004A12A1"/>
    <w:rsid w:val="004A145F"/>
    <w:rsid w:val="004A1BC0"/>
    <w:rsid w:val="004A1E19"/>
    <w:rsid w:val="004A21D9"/>
    <w:rsid w:val="004A2328"/>
    <w:rsid w:val="004A24F5"/>
    <w:rsid w:val="004A267E"/>
    <w:rsid w:val="004A272D"/>
    <w:rsid w:val="004A283C"/>
    <w:rsid w:val="004A29F2"/>
    <w:rsid w:val="004A2CA4"/>
    <w:rsid w:val="004A2E35"/>
    <w:rsid w:val="004A2EFD"/>
    <w:rsid w:val="004A2F78"/>
    <w:rsid w:val="004A30AB"/>
    <w:rsid w:val="004A354B"/>
    <w:rsid w:val="004A371E"/>
    <w:rsid w:val="004A37E7"/>
    <w:rsid w:val="004A38F5"/>
    <w:rsid w:val="004A3DF1"/>
    <w:rsid w:val="004A3F7E"/>
    <w:rsid w:val="004A4427"/>
    <w:rsid w:val="004A4C5E"/>
    <w:rsid w:val="004A4E36"/>
    <w:rsid w:val="004A4E9F"/>
    <w:rsid w:val="004A5112"/>
    <w:rsid w:val="004A54B6"/>
    <w:rsid w:val="004A567B"/>
    <w:rsid w:val="004A569C"/>
    <w:rsid w:val="004A57CD"/>
    <w:rsid w:val="004A5E0F"/>
    <w:rsid w:val="004A5F2B"/>
    <w:rsid w:val="004A601C"/>
    <w:rsid w:val="004A60DE"/>
    <w:rsid w:val="004A6114"/>
    <w:rsid w:val="004A6356"/>
    <w:rsid w:val="004A63F8"/>
    <w:rsid w:val="004A64C7"/>
    <w:rsid w:val="004A6649"/>
    <w:rsid w:val="004A677B"/>
    <w:rsid w:val="004A69F1"/>
    <w:rsid w:val="004A6DB5"/>
    <w:rsid w:val="004A6E6E"/>
    <w:rsid w:val="004A70FF"/>
    <w:rsid w:val="004A7200"/>
    <w:rsid w:val="004A7386"/>
    <w:rsid w:val="004A7441"/>
    <w:rsid w:val="004A76F1"/>
    <w:rsid w:val="004A7739"/>
    <w:rsid w:val="004A7778"/>
    <w:rsid w:val="004A7B2D"/>
    <w:rsid w:val="004A7B7E"/>
    <w:rsid w:val="004A7FF3"/>
    <w:rsid w:val="004B03E3"/>
    <w:rsid w:val="004B040F"/>
    <w:rsid w:val="004B052D"/>
    <w:rsid w:val="004B07F4"/>
    <w:rsid w:val="004B08EA"/>
    <w:rsid w:val="004B0B05"/>
    <w:rsid w:val="004B0C30"/>
    <w:rsid w:val="004B0CD4"/>
    <w:rsid w:val="004B0EE3"/>
    <w:rsid w:val="004B0F87"/>
    <w:rsid w:val="004B0FB9"/>
    <w:rsid w:val="004B1051"/>
    <w:rsid w:val="004B12F4"/>
    <w:rsid w:val="004B1356"/>
    <w:rsid w:val="004B142D"/>
    <w:rsid w:val="004B1442"/>
    <w:rsid w:val="004B16D0"/>
    <w:rsid w:val="004B1709"/>
    <w:rsid w:val="004B179A"/>
    <w:rsid w:val="004B1B44"/>
    <w:rsid w:val="004B1D88"/>
    <w:rsid w:val="004B2419"/>
    <w:rsid w:val="004B2538"/>
    <w:rsid w:val="004B2948"/>
    <w:rsid w:val="004B2B9F"/>
    <w:rsid w:val="004B2DC3"/>
    <w:rsid w:val="004B2DF3"/>
    <w:rsid w:val="004B2DFE"/>
    <w:rsid w:val="004B2EFA"/>
    <w:rsid w:val="004B2F2F"/>
    <w:rsid w:val="004B3139"/>
    <w:rsid w:val="004B3146"/>
    <w:rsid w:val="004B321B"/>
    <w:rsid w:val="004B3237"/>
    <w:rsid w:val="004B34D5"/>
    <w:rsid w:val="004B3753"/>
    <w:rsid w:val="004B384D"/>
    <w:rsid w:val="004B3888"/>
    <w:rsid w:val="004B38FC"/>
    <w:rsid w:val="004B3950"/>
    <w:rsid w:val="004B3C7D"/>
    <w:rsid w:val="004B3CC1"/>
    <w:rsid w:val="004B43D3"/>
    <w:rsid w:val="004B4591"/>
    <w:rsid w:val="004B4720"/>
    <w:rsid w:val="004B47F1"/>
    <w:rsid w:val="004B49D1"/>
    <w:rsid w:val="004B4A6A"/>
    <w:rsid w:val="004B4BE6"/>
    <w:rsid w:val="004B4F68"/>
    <w:rsid w:val="004B50AE"/>
    <w:rsid w:val="004B5209"/>
    <w:rsid w:val="004B53A2"/>
    <w:rsid w:val="004B57DA"/>
    <w:rsid w:val="004B58AB"/>
    <w:rsid w:val="004B5A54"/>
    <w:rsid w:val="004B5C89"/>
    <w:rsid w:val="004B5D62"/>
    <w:rsid w:val="004B5E39"/>
    <w:rsid w:val="004B618F"/>
    <w:rsid w:val="004B6307"/>
    <w:rsid w:val="004B6548"/>
    <w:rsid w:val="004B6673"/>
    <w:rsid w:val="004B691F"/>
    <w:rsid w:val="004B6A51"/>
    <w:rsid w:val="004B6B06"/>
    <w:rsid w:val="004B6CF9"/>
    <w:rsid w:val="004B6E8F"/>
    <w:rsid w:val="004B6F82"/>
    <w:rsid w:val="004B7819"/>
    <w:rsid w:val="004B7AA0"/>
    <w:rsid w:val="004B7E3C"/>
    <w:rsid w:val="004C0045"/>
    <w:rsid w:val="004C02BD"/>
    <w:rsid w:val="004C0480"/>
    <w:rsid w:val="004C0782"/>
    <w:rsid w:val="004C0819"/>
    <w:rsid w:val="004C0918"/>
    <w:rsid w:val="004C0F9F"/>
    <w:rsid w:val="004C1223"/>
    <w:rsid w:val="004C12F4"/>
    <w:rsid w:val="004C16CB"/>
    <w:rsid w:val="004C1C6C"/>
    <w:rsid w:val="004C1D2B"/>
    <w:rsid w:val="004C1D2E"/>
    <w:rsid w:val="004C1E8F"/>
    <w:rsid w:val="004C2323"/>
    <w:rsid w:val="004C2351"/>
    <w:rsid w:val="004C24B3"/>
    <w:rsid w:val="004C24B6"/>
    <w:rsid w:val="004C2707"/>
    <w:rsid w:val="004C276F"/>
    <w:rsid w:val="004C2923"/>
    <w:rsid w:val="004C2A15"/>
    <w:rsid w:val="004C2C58"/>
    <w:rsid w:val="004C2C8D"/>
    <w:rsid w:val="004C2ED4"/>
    <w:rsid w:val="004C2F1E"/>
    <w:rsid w:val="004C31E0"/>
    <w:rsid w:val="004C348A"/>
    <w:rsid w:val="004C3531"/>
    <w:rsid w:val="004C38CC"/>
    <w:rsid w:val="004C3BFA"/>
    <w:rsid w:val="004C3DB4"/>
    <w:rsid w:val="004C42AB"/>
    <w:rsid w:val="004C42DF"/>
    <w:rsid w:val="004C44A9"/>
    <w:rsid w:val="004C45AB"/>
    <w:rsid w:val="004C45BF"/>
    <w:rsid w:val="004C46CC"/>
    <w:rsid w:val="004C4720"/>
    <w:rsid w:val="004C4861"/>
    <w:rsid w:val="004C4864"/>
    <w:rsid w:val="004C4B3F"/>
    <w:rsid w:val="004C4E8A"/>
    <w:rsid w:val="004C4F17"/>
    <w:rsid w:val="004C5040"/>
    <w:rsid w:val="004C5252"/>
    <w:rsid w:val="004C5293"/>
    <w:rsid w:val="004C52C9"/>
    <w:rsid w:val="004C56EE"/>
    <w:rsid w:val="004C5E98"/>
    <w:rsid w:val="004C5FA3"/>
    <w:rsid w:val="004C629E"/>
    <w:rsid w:val="004C6B25"/>
    <w:rsid w:val="004C6BE6"/>
    <w:rsid w:val="004C6BFE"/>
    <w:rsid w:val="004C7000"/>
    <w:rsid w:val="004C702E"/>
    <w:rsid w:val="004C7166"/>
    <w:rsid w:val="004C74B4"/>
    <w:rsid w:val="004C7CAA"/>
    <w:rsid w:val="004C7E86"/>
    <w:rsid w:val="004C7F2F"/>
    <w:rsid w:val="004D0001"/>
    <w:rsid w:val="004D0066"/>
    <w:rsid w:val="004D013F"/>
    <w:rsid w:val="004D0481"/>
    <w:rsid w:val="004D04BD"/>
    <w:rsid w:val="004D064F"/>
    <w:rsid w:val="004D0781"/>
    <w:rsid w:val="004D0878"/>
    <w:rsid w:val="004D08BF"/>
    <w:rsid w:val="004D0F42"/>
    <w:rsid w:val="004D1099"/>
    <w:rsid w:val="004D10FF"/>
    <w:rsid w:val="004D1323"/>
    <w:rsid w:val="004D157E"/>
    <w:rsid w:val="004D15F6"/>
    <w:rsid w:val="004D1864"/>
    <w:rsid w:val="004D18B9"/>
    <w:rsid w:val="004D19CB"/>
    <w:rsid w:val="004D1B24"/>
    <w:rsid w:val="004D1D5E"/>
    <w:rsid w:val="004D1D8D"/>
    <w:rsid w:val="004D2095"/>
    <w:rsid w:val="004D2165"/>
    <w:rsid w:val="004D226F"/>
    <w:rsid w:val="004D2296"/>
    <w:rsid w:val="004D22B7"/>
    <w:rsid w:val="004D22E2"/>
    <w:rsid w:val="004D23F3"/>
    <w:rsid w:val="004D2659"/>
    <w:rsid w:val="004D26A1"/>
    <w:rsid w:val="004D27C9"/>
    <w:rsid w:val="004D2948"/>
    <w:rsid w:val="004D2A3E"/>
    <w:rsid w:val="004D2E83"/>
    <w:rsid w:val="004D34AA"/>
    <w:rsid w:val="004D3EC4"/>
    <w:rsid w:val="004D407A"/>
    <w:rsid w:val="004D42A8"/>
    <w:rsid w:val="004D44C9"/>
    <w:rsid w:val="004D4702"/>
    <w:rsid w:val="004D496C"/>
    <w:rsid w:val="004D4A1C"/>
    <w:rsid w:val="004D4A55"/>
    <w:rsid w:val="004D4A6E"/>
    <w:rsid w:val="004D4D31"/>
    <w:rsid w:val="004D4E4A"/>
    <w:rsid w:val="004D51BE"/>
    <w:rsid w:val="004D57F3"/>
    <w:rsid w:val="004D5AAF"/>
    <w:rsid w:val="004D5B62"/>
    <w:rsid w:val="004D5EDB"/>
    <w:rsid w:val="004D5FC3"/>
    <w:rsid w:val="004D6500"/>
    <w:rsid w:val="004D668A"/>
    <w:rsid w:val="004D677F"/>
    <w:rsid w:val="004D6790"/>
    <w:rsid w:val="004D6831"/>
    <w:rsid w:val="004D6C2C"/>
    <w:rsid w:val="004D6EA0"/>
    <w:rsid w:val="004D71D7"/>
    <w:rsid w:val="004D722B"/>
    <w:rsid w:val="004D744F"/>
    <w:rsid w:val="004D7489"/>
    <w:rsid w:val="004D7730"/>
    <w:rsid w:val="004D7A86"/>
    <w:rsid w:val="004D7B19"/>
    <w:rsid w:val="004D7D84"/>
    <w:rsid w:val="004D7E41"/>
    <w:rsid w:val="004D7E8B"/>
    <w:rsid w:val="004D7EBE"/>
    <w:rsid w:val="004E0353"/>
    <w:rsid w:val="004E037B"/>
    <w:rsid w:val="004E0704"/>
    <w:rsid w:val="004E0AFC"/>
    <w:rsid w:val="004E0B40"/>
    <w:rsid w:val="004E1243"/>
    <w:rsid w:val="004E14B7"/>
    <w:rsid w:val="004E153B"/>
    <w:rsid w:val="004E165F"/>
    <w:rsid w:val="004E1745"/>
    <w:rsid w:val="004E1770"/>
    <w:rsid w:val="004E1994"/>
    <w:rsid w:val="004E2254"/>
    <w:rsid w:val="004E2396"/>
    <w:rsid w:val="004E24DE"/>
    <w:rsid w:val="004E26EF"/>
    <w:rsid w:val="004E273A"/>
    <w:rsid w:val="004E2C5C"/>
    <w:rsid w:val="004E2CC5"/>
    <w:rsid w:val="004E322A"/>
    <w:rsid w:val="004E339A"/>
    <w:rsid w:val="004E373D"/>
    <w:rsid w:val="004E3906"/>
    <w:rsid w:val="004E3A1E"/>
    <w:rsid w:val="004E3A70"/>
    <w:rsid w:val="004E410F"/>
    <w:rsid w:val="004E4219"/>
    <w:rsid w:val="004E43D9"/>
    <w:rsid w:val="004E444B"/>
    <w:rsid w:val="004E45DF"/>
    <w:rsid w:val="004E4B14"/>
    <w:rsid w:val="004E4C43"/>
    <w:rsid w:val="004E4C49"/>
    <w:rsid w:val="004E51DB"/>
    <w:rsid w:val="004E5270"/>
    <w:rsid w:val="004E52D3"/>
    <w:rsid w:val="004E5458"/>
    <w:rsid w:val="004E548B"/>
    <w:rsid w:val="004E5573"/>
    <w:rsid w:val="004E5589"/>
    <w:rsid w:val="004E5C33"/>
    <w:rsid w:val="004E5FC2"/>
    <w:rsid w:val="004E5FF3"/>
    <w:rsid w:val="004E643C"/>
    <w:rsid w:val="004E665D"/>
    <w:rsid w:val="004E68B5"/>
    <w:rsid w:val="004E7029"/>
    <w:rsid w:val="004E7368"/>
    <w:rsid w:val="004E7432"/>
    <w:rsid w:val="004E74BF"/>
    <w:rsid w:val="004E7D54"/>
    <w:rsid w:val="004E7FAC"/>
    <w:rsid w:val="004F00CA"/>
    <w:rsid w:val="004F04BD"/>
    <w:rsid w:val="004F08E6"/>
    <w:rsid w:val="004F0B4E"/>
    <w:rsid w:val="004F0DCC"/>
    <w:rsid w:val="004F0E99"/>
    <w:rsid w:val="004F1168"/>
    <w:rsid w:val="004F1697"/>
    <w:rsid w:val="004F1A51"/>
    <w:rsid w:val="004F1A95"/>
    <w:rsid w:val="004F1ACE"/>
    <w:rsid w:val="004F1BCB"/>
    <w:rsid w:val="004F1C15"/>
    <w:rsid w:val="004F1CD5"/>
    <w:rsid w:val="004F2690"/>
    <w:rsid w:val="004F29D8"/>
    <w:rsid w:val="004F2BA4"/>
    <w:rsid w:val="004F2C7D"/>
    <w:rsid w:val="004F2DCD"/>
    <w:rsid w:val="004F338F"/>
    <w:rsid w:val="004F3439"/>
    <w:rsid w:val="004F3ACA"/>
    <w:rsid w:val="004F3CA3"/>
    <w:rsid w:val="004F414E"/>
    <w:rsid w:val="004F420B"/>
    <w:rsid w:val="004F4268"/>
    <w:rsid w:val="004F4432"/>
    <w:rsid w:val="004F4613"/>
    <w:rsid w:val="004F47A0"/>
    <w:rsid w:val="004F48D9"/>
    <w:rsid w:val="004F4BBB"/>
    <w:rsid w:val="004F4C7A"/>
    <w:rsid w:val="004F4DCE"/>
    <w:rsid w:val="004F557D"/>
    <w:rsid w:val="004F58D2"/>
    <w:rsid w:val="004F59EC"/>
    <w:rsid w:val="004F5A4A"/>
    <w:rsid w:val="004F5CE7"/>
    <w:rsid w:val="004F63E8"/>
    <w:rsid w:val="004F65CE"/>
    <w:rsid w:val="004F6686"/>
    <w:rsid w:val="004F670B"/>
    <w:rsid w:val="004F683F"/>
    <w:rsid w:val="004F6981"/>
    <w:rsid w:val="004F69CE"/>
    <w:rsid w:val="004F6F29"/>
    <w:rsid w:val="004F7100"/>
    <w:rsid w:val="004F7242"/>
    <w:rsid w:val="004F7548"/>
    <w:rsid w:val="004F794D"/>
    <w:rsid w:val="004F7A71"/>
    <w:rsid w:val="00500322"/>
    <w:rsid w:val="005007E7"/>
    <w:rsid w:val="00500A70"/>
    <w:rsid w:val="00500AC3"/>
    <w:rsid w:val="00500B6C"/>
    <w:rsid w:val="00500E99"/>
    <w:rsid w:val="005010B9"/>
    <w:rsid w:val="0050131F"/>
    <w:rsid w:val="00501FF7"/>
    <w:rsid w:val="005021CA"/>
    <w:rsid w:val="00502265"/>
    <w:rsid w:val="00502309"/>
    <w:rsid w:val="005023C2"/>
    <w:rsid w:val="005023FD"/>
    <w:rsid w:val="00502528"/>
    <w:rsid w:val="005025AB"/>
    <w:rsid w:val="005026C5"/>
    <w:rsid w:val="00502A84"/>
    <w:rsid w:val="00502B59"/>
    <w:rsid w:val="00502C58"/>
    <w:rsid w:val="00502EEB"/>
    <w:rsid w:val="0050303D"/>
    <w:rsid w:val="005030CC"/>
    <w:rsid w:val="005033E3"/>
    <w:rsid w:val="0050340B"/>
    <w:rsid w:val="005037F2"/>
    <w:rsid w:val="00503A32"/>
    <w:rsid w:val="00503B0F"/>
    <w:rsid w:val="00503DAA"/>
    <w:rsid w:val="00503E8E"/>
    <w:rsid w:val="005042ED"/>
    <w:rsid w:val="00504792"/>
    <w:rsid w:val="00504BA3"/>
    <w:rsid w:val="00504CED"/>
    <w:rsid w:val="00504FB6"/>
    <w:rsid w:val="00504FE7"/>
    <w:rsid w:val="0050512B"/>
    <w:rsid w:val="005055F3"/>
    <w:rsid w:val="00505776"/>
    <w:rsid w:val="005058A0"/>
    <w:rsid w:val="00505A36"/>
    <w:rsid w:val="00505A9D"/>
    <w:rsid w:val="00505B89"/>
    <w:rsid w:val="00505DC1"/>
    <w:rsid w:val="00505EB0"/>
    <w:rsid w:val="00506065"/>
    <w:rsid w:val="005060CE"/>
    <w:rsid w:val="00506390"/>
    <w:rsid w:val="00506604"/>
    <w:rsid w:val="00506A53"/>
    <w:rsid w:val="00506B33"/>
    <w:rsid w:val="00506CF0"/>
    <w:rsid w:val="00506E06"/>
    <w:rsid w:val="005070AA"/>
    <w:rsid w:val="005070C4"/>
    <w:rsid w:val="005073C6"/>
    <w:rsid w:val="005074D2"/>
    <w:rsid w:val="00507622"/>
    <w:rsid w:val="00507634"/>
    <w:rsid w:val="0050778D"/>
    <w:rsid w:val="005077C6"/>
    <w:rsid w:val="00507E2A"/>
    <w:rsid w:val="00507EBC"/>
    <w:rsid w:val="00507F93"/>
    <w:rsid w:val="00507F9F"/>
    <w:rsid w:val="00510146"/>
    <w:rsid w:val="00510339"/>
    <w:rsid w:val="0051060E"/>
    <w:rsid w:val="00510738"/>
    <w:rsid w:val="00510769"/>
    <w:rsid w:val="00510A0C"/>
    <w:rsid w:val="00510CF5"/>
    <w:rsid w:val="00510D56"/>
    <w:rsid w:val="00510D6D"/>
    <w:rsid w:val="0051105B"/>
    <w:rsid w:val="005114DF"/>
    <w:rsid w:val="00511723"/>
    <w:rsid w:val="005119A7"/>
    <w:rsid w:val="00511B9D"/>
    <w:rsid w:val="00511FDB"/>
    <w:rsid w:val="0051206C"/>
    <w:rsid w:val="0051217E"/>
    <w:rsid w:val="00512808"/>
    <w:rsid w:val="005128FE"/>
    <w:rsid w:val="00512BC9"/>
    <w:rsid w:val="0051365D"/>
    <w:rsid w:val="0051367D"/>
    <w:rsid w:val="00513723"/>
    <w:rsid w:val="005138A7"/>
    <w:rsid w:val="00513AB9"/>
    <w:rsid w:val="00513C63"/>
    <w:rsid w:val="00514137"/>
    <w:rsid w:val="005141ED"/>
    <w:rsid w:val="0051425A"/>
    <w:rsid w:val="00514434"/>
    <w:rsid w:val="00514781"/>
    <w:rsid w:val="005148BF"/>
    <w:rsid w:val="005148C5"/>
    <w:rsid w:val="00514A12"/>
    <w:rsid w:val="00514E94"/>
    <w:rsid w:val="0051546E"/>
    <w:rsid w:val="00515AE4"/>
    <w:rsid w:val="00515F5C"/>
    <w:rsid w:val="005165EB"/>
    <w:rsid w:val="005167FF"/>
    <w:rsid w:val="00516DC0"/>
    <w:rsid w:val="00516F60"/>
    <w:rsid w:val="00516FAF"/>
    <w:rsid w:val="005171BD"/>
    <w:rsid w:val="005171D1"/>
    <w:rsid w:val="005172B1"/>
    <w:rsid w:val="005173B6"/>
    <w:rsid w:val="0051749F"/>
    <w:rsid w:val="005176E1"/>
    <w:rsid w:val="00517721"/>
    <w:rsid w:val="005177D8"/>
    <w:rsid w:val="00517900"/>
    <w:rsid w:val="00517B59"/>
    <w:rsid w:val="00520285"/>
    <w:rsid w:val="005202D6"/>
    <w:rsid w:val="005205FA"/>
    <w:rsid w:val="00520613"/>
    <w:rsid w:val="0052080B"/>
    <w:rsid w:val="005209AF"/>
    <w:rsid w:val="00520E83"/>
    <w:rsid w:val="005210C3"/>
    <w:rsid w:val="00521376"/>
    <w:rsid w:val="005213AE"/>
    <w:rsid w:val="00521AFE"/>
    <w:rsid w:val="00521B67"/>
    <w:rsid w:val="00521BF6"/>
    <w:rsid w:val="00521DA9"/>
    <w:rsid w:val="00521E37"/>
    <w:rsid w:val="00521F14"/>
    <w:rsid w:val="00521F53"/>
    <w:rsid w:val="00521F59"/>
    <w:rsid w:val="005221B6"/>
    <w:rsid w:val="0052269B"/>
    <w:rsid w:val="005228F9"/>
    <w:rsid w:val="00522B42"/>
    <w:rsid w:val="00522BB1"/>
    <w:rsid w:val="00522E18"/>
    <w:rsid w:val="00522E2A"/>
    <w:rsid w:val="00522EFC"/>
    <w:rsid w:val="0052306D"/>
    <w:rsid w:val="00523071"/>
    <w:rsid w:val="00523111"/>
    <w:rsid w:val="0052358E"/>
    <w:rsid w:val="005237B3"/>
    <w:rsid w:val="0052387B"/>
    <w:rsid w:val="00523A6D"/>
    <w:rsid w:val="00523AED"/>
    <w:rsid w:val="00523B16"/>
    <w:rsid w:val="00523BE5"/>
    <w:rsid w:val="00523D77"/>
    <w:rsid w:val="00523F95"/>
    <w:rsid w:val="00523FE1"/>
    <w:rsid w:val="0052424C"/>
    <w:rsid w:val="00524394"/>
    <w:rsid w:val="005247EE"/>
    <w:rsid w:val="0052497F"/>
    <w:rsid w:val="00524AE4"/>
    <w:rsid w:val="00524CDE"/>
    <w:rsid w:val="00524E71"/>
    <w:rsid w:val="00524EC2"/>
    <w:rsid w:val="0052515D"/>
    <w:rsid w:val="005252B8"/>
    <w:rsid w:val="005252DE"/>
    <w:rsid w:val="00525362"/>
    <w:rsid w:val="00525596"/>
    <w:rsid w:val="005261B5"/>
    <w:rsid w:val="0052691B"/>
    <w:rsid w:val="00526E69"/>
    <w:rsid w:val="00526F83"/>
    <w:rsid w:val="00527108"/>
    <w:rsid w:val="0052712F"/>
    <w:rsid w:val="005272B4"/>
    <w:rsid w:val="005275BB"/>
    <w:rsid w:val="00527668"/>
    <w:rsid w:val="00527AFF"/>
    <w:rsid w:val="0053030A"/>
    <w:rsid w:val="00530448"/>
    <w:rsid w:val="00530648"/>
    <w:rsid w:val="005306D7"/>
    <w:rsid w:val="00530868"/>
    <w:rsid w:val="00530999"/>
    <w:rsid w:val="005309D8"/>
    <w:rsid w:val="00530B35"/>
    <w:rsid w:val="0053109E"/>
    <w:rsid w:val="00531108"/>
    <w:rsid w:val="005312FC"/>
    <w:rsid w:val="00531541"/>
    <w:rsid w:val="005316AE"/>
    <w:rsid w:val="0053176E"/>
    <w:rsid w:val="005317B0"/>
    <w:rsid w:val="00531840"/>
    <w:rsid w:val="0053186B"/>
    <w:rsid w:val="00531C6A"/>
    <w:rsid w:val="00531EC0"/>
    <w:rsid w:val="00532147"/>
    <w:rsid w:val="00532170"/>
    <w:rsid w:val="00532310"/>
    <w:rsid w:val="00532354"/>
    <w:rsid w:val="00532AB8"/>
    <w:rsid w:val="00532C6C"/>
    <w:rsid w:val="00532E2D"/>
    <w:rsid w:val="00532FB9"/>
    <w:rsid w:val="00533429"/>
    <w:rsid w:val="0053379F"/>
    <w:rsid w:val="00533C1C"/>
    <w:rsid w:val="00533CC7"/>
    <w:rsid w:val="00533E07"/>
    <w:rsid w:val="005340D7"/>
    <w:rsid w:val="005341E1"/>
    <w:rsid w:val="00534427"/>
    <w:rsid w:val="005348D4"/>
    <w:rsid w:val="00534BFF"/>
    <w:rsid w:val="00534D18"/>
    <w:rsid w:val="0053510D"/>
    <w:rsid w:val="005353FC"/>
    <w:rsid w:val="00535573"/>
    <w:rsid w:val="00535693"/>
    <w:rsid w:val="00535ECC"/>
    <w:rsid w:val="00535FB2"/>
    <w:rsid w:val="00536347"/>
    <w:rsid w:val="00536555"/>
    <w:rsid w:val="00536596"/>
    <w:rsid w:val="00536797"/>
    <w:rsid w:val="00536A30"/>
    <w:rsid w:val="00536C73"/>
    <w:rsid w:val="00536CD3"/>
    <w:rsid w:val="00536D42"/>
    <w:rsid w:val="00536F50"/>
    <w:rsid w:val="00536FC1"/>
    <w:rsid w:val="00537035"/>
    <w:rsid w:val="00537079"/>
    <w:rsid w:val="00537235"/>
    <w:rsid w:val="00537240"/>
    <w:rsid w:val="0053762B"/>
    <w:rsid w:val="005377C5"/>
    <w:rsid w:val="00537C11"/>
    <w:rsid w:val="00537D46"/>
    <w:rsid w:val="00537D4E"/>
    <w:rsid w:val="00537DED"/>
    <w:rsid w:val="005404FC"/>
    <w:rsid w:val="005408AF"/>
    <w:rsid w:val="00540ACF"/>
    <w:rsid w:val="00540AF4"/>
    <w:rsid w:val="00540BA5"/>
    <w:rsid w:val="00540D8F"/>
    <w:rsid w:val="005410B1"/>
    <w:rsid w:val="00541172"/>
    <w:rsid w:val="0054132C"/>
    <w:rsid w:val="00541331"/>
    <w:rsid w:val="005414E8"/>
    <w:rsid w:val="00541A3A"/>
    <w:rsid w:val="00541A78"/>
    <w:rsid w:val="00542091"/>
    <w:rsid w:val="005420F5"/>
    <w:rsid w:val="005421F2"/>
    <w:rsid w:val="00542201"/>
    <w:rsid w:val="00542206"/>
    <w:rsid w:val="00542688"/>
    <w:rsid w:val="00542834"/>
    <w:rsid w:val="00542988"/>
    <w:rsid w:val="00542ABB"/>
    <w:rsid w:val="005431F0"/>
    <w:rsid w:val="00543662"/>
    <w:rsid w:val="005436E1"/>
    <w:rsid w:val="00543721"/>
    <w:rsid w:val="0054389E"/>
    <w:rsid w:val="00543915"/>
    <w:rsid w:val="005439BF"/>
    <w:rsid w:val="00544088"/>
    <w:rsid w:val="005440F0"/>
    <w:rsid w:val="00544401"/>
    <w:rsid w:val="00544736"/>
    <w:rsid w:val="00544A55"/>
    <w:rsid w:val="00544C57"/>
    <w:rsid w:val="00544E39"/>
    <w:rsid w:val="00544E52"/>
    <w:rsid w:val="005451AD"/>
    <w:rsid w:val="00545451"/>
    <w:rsid w:val="005454D4"/>
    <w:rsid w:val="0054553F"/>
    <w:rsid w:val="00545EE2"/>
    <w:rsid w:val="0054612F"/>
    <w:rsid w:val="00546434"/>
    <w:rsid w:val="00546582"/>
    <w:rsid w:val="005468E9"/>
    <w:rsid w:val="00547047"/>
    <w:rsid w:val="0054708B"/>
    <w:rsid w:val="005470DB"/>
    <w:rsid w:val="005471DB"/>
    <w:rsid w:val="00547358"/>
    <w:rsid w:val="005474C6"/>
    <w:rsid w:val="0054752B"/>
    <w:rsid w:val="0054767A"/>
    <w:rsid w:val="005476F0"/>
    <w:rsid w:val="00547739"/>
    <w:rsid w:val="0054776E"/>
    <w:rsid w:val="00547B3F"/>
    <w:rsid w:val="00550000"/>
    <w:rsid w:val="005501F8"/>
    <w:rsid w:val="0055037A"/>
    <w:rsid w:val="005505A4"/>
    <w:rsid w:val="005505E1"/>
    <w:rsid w:val="005505E9"/>
    <w:rsid w:val="00550657"/>
    <w:rsid w:val="00550742"/>
    <w:rsid w:val="005507D1"/>
    <w:rsid w:val="005507E5"/>
    <w:rsid w:val="00550D1F"/>
    <w:rsid w:val="005510E0"/>
    <w:rsid w:val="005511DD"/>
    <w:rsid w:val="00551537"/>
    <w:rsid w:val="0055156A"/>
    <w:rsid w:val="0055165F"/>
    <w:rsid w:val="0055175E"/>
    <w:rsid w:val="005517A3"/>
    <w:rsid w:val="005519CB"/>
    <w:rsid w:val="00551AFA"/>
    <w:rsid w:val="00551B48"/>
    <w:rsid w:val="00551CF7"/>
    <w:rsid w:val="00551E00"/>
    <w:rsid w:val="00551EE0"/>
    <w:rsid w:val="0055201B"/>
    <w:rsid w:val="00552039"/>
    <w:rsid w:val="00552390"/>
    <w:rsid w:val="005526CB"/>
    <w:rsid w:val="005528D4"/>
    <w:rsid w:val="00552B0D"/>
    <w:rsid w:val="00552F3E"/>
    <w:rsid w:val="0055354B"/>
    <w:rsid w:val="00553745"/>
    <w:rsid w:val="0055388E"/>
    <w:rsid w:val="00553A78"/>
    <w:rsid w:val="00553A80"/>
    <w:rsid w:val="00553C98"/>
    <w:rsid w:val="00553EB1"/>
    <w:rsid w:val="00554213"/>
    <w:rsid w:val="0055446E"/>
    <w:rsid w:val="0055457D"/>
    <w:rsid w:val="005545BD"/>
    <w:rsid w:val="005546B6"/>
    <w:rsid w:val="00554725"/>
    <w:rsid w:val="00554826"/>
    <w:rsid w:val="00554846"/>
    <w:rsid w:val="005548FF"/>
    <w:rsid w:val="00554BB4"/>
    <w:rsid w:val="00554CE1"/>
    <w:rsid w:val="005550D2"/>
    <w:rsid w:val="00555212"/>
    <w:rsid w:val="0055538D"/>
    <w:rsid w:val="00555398"/>
    <w:rsid w:val="005555FB"/>
    <w:rsid w:val="00555A71"/>
    <w:rsid w:val="00555B34"/>
    <w:rsid w:val="00555D4E"/>
    <w:rsid w:val="00555D97"/>
    <w:rsid w:val="00555E15"/>
    <w:rsid w:val="00555E9D"/>
    <w:rsid w:val="00555F9B"/>
    <w:rsid w:val="00556069"/>
    <w:rsid w:val="005562A5"/>
    <w:rsid w:val="005563C0"/>
    <w:rsid w:val="005565DB"/>
    <w:rsid w:val="0055677B"/>
    <w:rsid w:val="00556821"/>
    <w:rsid w:val="00556B21"/>
    <w:rsid w:val="00556BF7"/>
    <w:rsid w:val="00556CB1"/>
    <w:rsid w:val="00557108"/>
    <w:rsid w:val="00557F2B"/>
    <w:rsid w:val="005601ED"/>
    <w:rsid w:val="0056050D"/>
    <w:rsid w:val="00560681"/>
    <w:rsid w:val="0056075C"/>
    <w:rsid w:val="0056086A"/>
    <w:rsid w:val="005609C0"/>
    <w:rsid w:val="00560EE0"/>
    <w:rsid w:val="0056102C"/>
    <w:rsid w:val="00561115"/>
    <w:rsid w:val="005612BB"/>
    <w:rsid w:val="005612E6"/>
    <w:rsid w:val="0056138C"/>
    <w:rsid w:val="00561489"/>
    <w:rsid w:val="005614EA"/>
    <w:rsid w:val="005617EC"/>
    <w:rsid w:val="005618BD"/>
    <w:rsid w:val="00561992"/>
    <w:rsid w:val="00561ABE"/>
    <w:rsid w:val="00561C00"/>
    <w:rsid w:val="00561C2D"/>
    <w:rsid w:val="00561EA1"/>
    <w:rsid w:val="00562810"/>
    <w:rsid w:val="005634EC"/>
    <w:rsid w:val="005636F2"/>
    <w:rsid w:val="00563A75"/>
    <w:rsid w:val="00563B82"/>
    <w:rsid w:val="00563BAD"/>
    <w:rsid w:val="00563CB4"/>
    <w:rsid w:val="00563D93"/>
    <w:rsid w:val="00563EEB"/>
    <w:rsid w:val="005641D0"/>
    <w:rsid w:val="00564237"/>
    <w:rsid w:val="00564522"/>
    <w:rsid w:val="005647BC"/>
    <w:rsid w:val="00564BC9"/>
    <w:rsid w:val="00564C85"/>
    <w:rsid w:val="00565235"/>
    <w:rsid w:val="0056549A"/>
    <w:rsid w:val="00565615"/>
    <w:rsid w:val="005656D6"/>
    <w:rsid w:val="00565791"/>
    <w:rsid w:val="00565C2C"/>
    <w:rsid w:val="00565D23"/>
    <w:rsid w:val="00565E0B"/>
    <w:rsid w:val="00565E25"/>
    <w:rsid w:val="0056624B"/>
    <w:rsid w:val="00566324"/>
    <w:rsid w:val="00566660"/>
    <w:rsid w:val="00566765"/>
    <w:rsid w:val="0056687B"/>
    <w:rsid w:val="00566AAA"/>
    <w:rsid w:val="00567160"/>
    <w:rsid w:val="005672B0"/>
    <w:rsid w:val="005672FF"/>
    <w:rsid w:val="00567300"/>
    <w:rsid w:val="00567318"/>
    <w:rsid w:val="0056760A"/>
    <w:rsid w:val="00567B6D"/>
    <w:rsid w:val="00570116"/>
    <w:rsid w:val="005703A7"/>
    <w:rsid w:val="0057043E"/>
    <w:rsid w:val="0057048B"/>
    <w:rsid w:val="005708AD"/>
    <w:rsid w:val="00570949"/>
    <w:rsid w:val="00570B15"/>
    <w:rsid w:val="0057104D"/>
    <w:rsid w:val="00571168"/>
    <w:rsid w:val="00571254"/>
    <w:rsid w:val="005714AF"/>
    <w:rsid w:val="005714D9"/>
    <w:rsid w:val="00571715"/>
    <w:rsid w:val="0057184D"/>
    <w:rsid w:val="00571936"/>
    <w:rsid w:val="005719AE"/>
    <w:rsid w:val="00571A1A"/>
    <w:rsid w:val="00571A25"/>
    <w:rsid w:val="00571A96"/>
    <w:rsid w:val="00571AE4"/>
    <w:rsid w:val="00571ECF"/>
    <w:rsid w:val="00571FEE"/>
    <w:rsid w:val="00572141"/>
    <w:rsid w:val="0057227B"/>
    <w:rsid w:val="00572313"/>
    <w:rsid w:val="0057264D"/>
    <w:rsid w:val="0057273F"/>
    <w:rsid w:val="00572855"/>
    <w:rsid w:val="005728E2"/>
    <w:rsid w:val="00572BC5"/>
    <w:rsid w:val="00572DB6"/>
    <w:rsid w:val="00573275"/>
    <w:rsid w:val="0057345B"/>
    <w:rsid w:val="00573517"/>
    <w:rsid w:val="0057398C"/>
    <w:rsid w:val="00573B34"/>
    <w:rsid w:val="00573CC4"/>
    <w:rsid w:val="00573D3E"/>
    <w:rsid w:val="00573F2E"/>
    <w:rsid w:val="005740CD"/>
    <w:rsid w:val="0057439B"/>
    <w:rsid w:val="005743CF"/>
    <w:rsid w:val="005743DC"/>
    <w:rsid w:val="005746F0"/>
    <w:rsid w:val="00574806"/>
    <w:rsid w:val="005748B7"/>
    <w:rsid w:val="005748D1"/>
    <w:rsid w:val="0057495E"/>
    <w:rsid w:val="005749AA"/>
    <w:rsid w:val="00574A21"/>
    <w:rsid w:val="00574CF4"/>
    <w:rsid w:val="00574E2D"/>
    <w:rsid w:val="00575156"/>
    <w:rsid w:val="00575174"/>
    <w:rsid w:val="005752B4"/>
    <w:rsid w:val="0057533C"/>
    <w:rsid w:val="0057550E"/>
    <w:rsid w:val="0057555F"/>
    <w:rsid w:val="00575669"/>
    <w:rsid w:val="00575B8F"/>
    <w:rsid w:val="005762EE"/>
    <w:rsid w:val="0057636E"/>
    <w:rsid w:val="0057643F"/>
    <w:rsid w:val="00576694"/>
    <w:rsid w:val="00576779"/>
    <w:rsid w:val="00576947"/>
    <w:rsid w:val="00576A5D"/>
    <w:rsid w:val="00576B98"/>
    <w:rsid w:val="00576F18"/>
    <w:rsid w:val="00577871"/>
    <w:rsid w:val="00577A45"/>
    <w:rsid w:val="00577B48"/>
    <w:rsid w:val="00580411"/>
    <w:rsid w:val="005804B8"/>
    <w:rsid w:val="00580643"/>
    <w:rsid w:val="00580724"/>
    <w:rsid w:val="005807C5"/>
    <w:rsid w:val="005809DD"/>
    <w:rsid w:val="0058124F"/>
    <w:rsid w:val="00581330"/>
    <w:rsid w:val="00581344"/>
    <w:rsid w:val="005815C0"/>
    <w:rsid w:val="00581656"/>
    <w:rsid w:val="0058173E"/>
    <w:rsid w:val="00581A97"/>
    <w:rsid w:val="00581BDD"/>
    <w:rsid w:val="00581C3E"/>
    <w:rsid w:val="00581C88"/>
    <w:rsid w:val="00581CBD"/>
    <w:rsid w:val="00581F0C"/>
    <w:rsid w:val="00581F52"/>
    <w:rsid w:val="00582150"/>
    <w:rsid w:val="00582642"/>
    <w:rsid w:val="00582A8C"/>
    <w:rsid w:val="00582CF9"/>
    <w:rsid w:val="005830FD"/>
    <w:rsid w:val="00583C98"/>
    <w:rsid w:val="00583D14"/>
    <w:rsid w:val="005844C7"/>
    <w:rsid w:val="0058480F"/>
    <w:rsid w:val="00584C42"/>
    <w:rsid w:val="00584C4E"/>
    <w:rsid w:val="005851B1"/>
    <w:rsid w:val="005851ED"/>
    <w:rsid w:val="00585272"/>
    <w:rsid w:val="0058532B"/>
    <w:rsid w:val="00585875"/>
    <w:rsid w:val="005859BC"/>
    <w:rsid w:val="00585A85"/>
    <w:rsid w:val="00585C84"/>
    <w:rsid w:val="00585DE3"/>
    <w:rsid w:val="00585E7D"/>
    <w:rsid w:val="00585FBF"/>
    <w:rsid w:val="00586115"/>
    <w:rsid w:val="005861BA"/>
    <w:rsid w:val="005861FE"/>
    <w:rsid w:val="00586282"/>
    <w:rsid w:val="005864AA"/>
    <w:rsid w:val="00586546"/>
    <w:rsid w:val="00586735"/>
    <w:rsid w:val="00586BE8"/>
    <w:rsid w:val="00586D83"/>
    <w:rsid w:val="00587094"/>
    <w:rsid w:val="005870B1"/>
    <w:rsid w:val="0058757D"/>
    <w:rsid w:val="00587992"/>
    <w:rsid w:val="005879AC"/>
    <w:rsid w:val="00587DCF"/>
    <w:rsid w:val="00587DE7"/>
    <w:rsid w:val="00590006"/>
    <w:rsid w:val="00590022"/>
    <w:rsid w:val="005903B5"/>
    <w:rsid w:val="0059068F"/>
    <w:rsid w:val="00590750"/>
    <w:rsid w:val="00590797"/>
    <w:rsid w:val="005907CD"/>
    <w:rsid w:val="00590830"/>
    <w:rsid w:val="005909CE"/>
    <w:rsid w:val="005911A0"/>
    <w:rsid w:val="005911F1"/>
    <w:rsid w:val="00591203"/>
    <w:rsid w:val="005914EF"/>
    <w:rsid w:val="00591A56"/>
    <w:rsid w:val="00591C5C"/>
    <w:rsid w:val="00591E22"/>
    <w:rsid w:val="00591FB6"/>
    <w:rsid w:val="00592277"/>
    <w:rsid w:val="005923BA"/>
    <w:rsid w:val="005925C0"/>
    <w:rsid w:val="005926B4"/>
    <w:rsid w:val="00592888"/>
    <w:rsid w:val="0059297D"/>
    <w:rsid w:val="00592A71"/>
    <w:rsid w:val="00592B76"/>
    <w:rsid w:val="00592B80"/>
    <w:rsid w:val="00592CA8"/>
    <w:rsid w:val="00593152"/>
    <w:rsid w:val="0059345B"/>
    <w:rsid w:val="00593673"/>
    <w:rsid w:val="00593777"/>
    <w:rsid w:val="0059377C"/>
    <w:rsid w:val="005938E4"/>
    <w:rsid w:val="005939B6"/>
    <w:rsid w:val="00593AE5"/>
    <w:rsid w:val="00593B57"/>
    <w:rsid w:val="00593C2D"/>
    <w:rsid w:val="0059400A"/>
    <w:rsid w:val="005942A9"/>
    <w:rsid w:val="005942FA"/>
    <w:rsid w:val="00594572"/>
    <w:rsid w:val="00594716"/>
    <w:rsid w:val="00594CC6"/>
    <w:rsid w:val="00594CF8"/>
    <w:rsid w:val="00594D2B"/>
    <w:rsid w:val="00594D6E"/>
    <w:rsid w:val="00594EFC"/>
    <w:rsid w:val="005950C1"/>
    <w:rsid w:val="0059528D"/>
    <w:rsid w:val="005952E8"/>
    <w:rsid w:val="00595308"/>
    <w:rsid w:val="005959ED"/>
    <w:rsid w:val="00595BF3"/>
    <w:rsid w:val="00595D81"/>
    <w:rsid w:val="00595DB4"/>
    <w:rsid w:val="00596024"/>
    <w:rsid w:val="00596090"/>
    <w:rsid w:val="00596214"/>
    <w:rsid w:val="005962F3"/>
    <w:rsid w:val="00596410"/>
    <w:rsid w:val="00596562"/>
    <w:rsid w:val="0059682C"/>
    <w:rsid w:val="0059707F"/>
    <w:rsid w:val="005973C7"/>
    <w:rsid w:val="005976D5"/>
    <w:rsid w:val="0059799D"/>
    <w:rsid w:val="00597B34"/>
    <w:rsid w:val="00597BD5"/>
    <w:rsid w:val="00597DFE"/>
    <w:rsid w:val="005A016D"/>
    <w:rsid w:val="005A0173"/>
    <w:rsid w:val="005A0703"/>
    <w:rsid w:val="005A0765"/>
    <w:rsid w:val="005A0C2E"/>
    <w:rsid w:val="005A0CD9"/>
    <w:rsid w:val="005A0D4C"/>
    <w:rsid w:val="005A0FC7"/>
    <w:rsid w:val="005A101D"/>
    <w:rsid w:val="005A10E0"/>
    <w:rsid w:val="005A128C"/>
    <w:rsid w:val="005A1434"/>
    <w:rsid w:val="005A1499"/>
    <w:rsid w:val="005A179A"/>
    <w:rsid w:val="005A1B9F"/>
    <w:rsid w:val="005A1F19"/>
    <w:rsid w:val="005A1FA7"/>
    <w:rsid w:val="005A2377"/>
    <w:rsid w:val="005A25E3"/>
    <w:rsid w:val="005A25E5"/>
    <w:rsid w:val="005A2746"/>
    <w:rsid w:val="005A2933"/>
    <w:rsid w:val="005A2C6A"/>
    <w:rsid w:val="005A2E1E"/>
    <w:rsid w:val="005A332A"/>
    <w:rsid w:val="005A3444"/>
    <w:rsid w:val="005A372D"/>
    <w:rsid w:val="005A373F"/>
    <w:rsid w:val="005A3779"/>
    <w:rsid w:val="005A3784"/>
    <w:rsid w:val="005A3C93"/>
    <w:rsid w:val="005A3D1C"/>
    <w:rsid w:val="005A4402"/>
    <w:rsid w:val="005A448C"/>
    <w:rsid w:val="005A4791"/>
    <w:rsid w:val="005A4D79"/>
    <w:rsid w:val="005A4FE2"/>
    <w:rsid w:val="005A5010"/>
    <w:rsid w:val="005A52A9"/>
    <w:rsid w:val="005A5360"/>
    <w:rsid w:val="005A54ED"/>
    <w:rsid w:val="005A55DA"/>
    <w:rsid w:val="005A55FF"/>
    <w:rsid w:val="005A580C"/>
    <w:rsid w:val="005A5B49"/>
    <w:rsid w:val="005A6008"/>
    <w:rsid w:val="005A600C"/>
    <w:rsid w:val="005A60B4"/>
    <w:rsid w:val="005A61BE"/>
    <w:rsid w:val="005A68D2"/>
    <w:rsid w:val="005A6A48"/>
    <w:rsid w:val="005A6B09"/>
    <w:rsid w:val="005A6D2D"/>
    <w:rsid w:val="005A6F4F"/>
    <w:rsid w:val="005A6FA3"/>
    <w:rsid w:val="005A71D2"/>
    <w:rsid w:val="005A736C"/>
    <w:rsid w:val="005A7478"/>
    <w:rsid w:val="005A7711"/>
    <w:rsid w:val="005A7D2E"/>
    <w:rsid w:val="005A7D80"/>
    <w:rsid w:val="005A7E4A"/>
    <w:rsid w:val="005A7E8F"/>
    <w:rsid w:val="005B0095"/>
    <w:rsid w:val="005B0418"/>
    <w:rsid w:val="005B0758"/>
    <w:rsid w:val="005B080B"/>
    <w:rsid w:val="005B114B"/>
    <w:rsid w:val="005B13C7"/>
    <w:rsid w:val="005B14C0"/>
    <w:rsid w:val="005B1516"/>
    <w:rsid w:val="005B151F"/>
    <w:rsid w:val="005B160C"/>
    <w:rsid w:val="005B1640"/>
    <w:rsid w:val="005B17C2"/>
    <w:rsid w:val="005B20BA"/>
    <w:rsid w:val="005B21EC"/>
    <w:rsid w:val="005B23A9"/>
    <w:rsid w:val="005B2747"/>
    <w:rsid w:val="005B275F"/>
    <w:rsid w:val="005B277C"/>
    <w:rsid w:val="005B27E9"/>
    <w:rsid w:val="005B2965"/>
    <w:rsid w:val="005B29E6"/>
    <w:rsid w:val="005B2AD0"/>
    <w:rsid w:val="005B2C66"/>
    <w:rsid w:val="005B2F90"/>
    <w:rsid w:val="005B3025"/>
    <w:rsid w:val="005B33BE"/>
    <w:rsid w:val="005B36DF"/>
    <w:rsid w:val="005B370B"/>
    <w:rsid w:val="005B3754"/>
    <w:rsid w:val="005B37D6"/>
    <w:rsid w:val="005B3AF6"/>
    <w:rsid w:val="005B3B41"/>
    <w:rsid w:val="005B4321"/>
    <w:rsid w:val="005B4688"/>
    <w:rsid w:val="005B49A8"/>
    <w:rsid w:val="005B49FB"/>
    <w:rsid w:val="005B4A45"/>
    <w:rsid w:val="005B52E6"/>
    <w:rsid w:val="005B5A46"/>
    <w:rsid w:val="005B5BB4"/>
    <w:rsid w:val="005B5FE1"/>
    <w:rsid w:val="005B611C"/>
    <w:rsid w:val="005B63A0"/>
    <w:rsid w:val="005B6501"/>
    <w:rsid w:val="005B6635"/>
    <w:rsid w:val="005B6924"/>
    <w:rsid w:val="005B69AC"/>
    <w:rsid w:val="005B6CB5"/>
    <w:rsid w:val="005B6F3A"/>
    <w:rsid w:val="005B715B"/>
    <w:rsid w:val="005B7288"/>
    <w:rsid w:val="005B7356"/>
    <w:rsid w:val="005B762E"/>
    <w:rsid w:val="005B766F"/>
    <w:rsid w:val="005B772C"/>
    <w:rsid w:val="005B7A23"/>
    <w:rsid w:val="005B7A62"/>
    <w:rsid w:val="005B7AAA"/>
    <w:rsid w:val="005B7B3A"/>
    <w:rsid w:val="005B7C7F"/>
    <w:rsid w:val="005B7EAE"/>
    <w:rsid w:val="005B7F05"/>
    <w:rsid w:val="005B7FF0"/>
    <w:rsid w:val="005C010F"/>
    <w:rsid w:val="005C02C8"/>
    <w:rsid w:val="005C04DC"/>
    <w:rsid w:val="005C07C0"/>
    <w:rsid w:val="005C0978"/>
    <w:rsid w:val="005C0DB8"/>
    <w:rsid w:val="005C0FBE"/>
    <w:rsid w:val="005C1346"/>
    <w:rsid w:val="005C17FC"/>
    <w:rsid w:val="005C187F"/>
    <w:rsid w:val="005C18A0"/>
    <w:rsid w:val="005C18DD"/>
    <w:rsid w:val="005C1A65"/>
    <w:rsid w:val="005C1BAE"/>
    <w:rsid w:val="005C1CED"/>
    <w:rsid w:val="005C1FD0"/>
    <w:rsid w:val="005C2093"/>
    <w:rsid w:val="005C2553"/>
    <w:rsid w:val="005C26AF"/>
    <w:rsid w:val="005C2AA8"/>
    <w:rsid w:val="005C2C43"/>
    <w:rsid w:val="005C2DF2"/>
    <w:rsid w:val="005C2EAD"/>
    <w:rsid w:val="005C2F67"/>
    <w:rsid w:val="005C3167"/>
    <w:rsid w:val="005C3281"/>
    <w:rsid w:val="005C32D4"/>
    <w:rsid w:val="005C3424"/>
    <w:rsid w:val="005C3692"/>
    <w:rsid w:val="005C394F"/>
    <w:rsid w:val="005C3B0D"/>
    <w:rsid w:val="005C3D24"/>
    <w:rsid w:val="005C421F"/>
    <w:rsid w:val="005C42F6"/>
    <w:rsid w:val="005C452D"/>
    <w:rsid w:val="005C45ED"/>
    <w:rsid w:val="005C47F2"/>
    <w:rsid w:val="005C489B"/>
    <w:rsid w:val="005C48E5"/>
    <w:rsid w:val="005C4BE5"/>
    <w:rsid w:val="005C4BFC"/>
    <w:rsid w:val="005C4DDF"/>
    <w:rsid w:val="005C50A8"/>
    <w:rsid w:val="005C52E5"/>
    <w:rsid w:val="005C546A"/>
    <w:rsid w:val="005C5568"/>
    <w:rsid w:val="005C5590"/>
    <w:rsid w:val="005C562D"/>
    <w:rsid w:val="005C56DE"/>
    <w:rsid w:val="005C57D4"/>
    <w:rsid w:val="005C5AB6"/>
    <w:rsid w:val="005C5C5E"/>
    <w:rsid w:val="005C5CE5"/>
    <w:rsid w:val="005C6012"/>
    <w:rsid w:val="005C6093"/>
    <w:rsid w:val="005C62C0"/>
    <w:rsid w:val="005C665C"/>
    <w:rsid w:val="005C6768"/>
    <w:rsid w:val="005C68AC"/>
    <w:rsid w:val="005C6BA2"/>
    <w:rsid w:val="005C6CEC"/>
    <w:rsid w:val="005C6F6D"/>
    <w:rsid w:val="005C7054"/>
    <w:rsid w:val="005C708E"/>
    <w:rsid w:val="005C70E6"/>
    <w:rsid w:val="005C71C6"/>
    <w:rsid w:val="005C7478"/>
    <w:rsid w:val="005C77ED"/>
    <w:rsid w:val="005C792D"/>
    <w:rsid w:val="005C7E30"/>
    <w:rsid w:val="005C7FD2"/>
    <w:rsid w:val="005D015C"/>
    <w:rsid w:val="005D02BF"/>
    <w:rsid w:val="005D0448"/>
    <w:rsid w:val="005D04AC"/>
    <w:rsid w:val="005D06A2"/>
    <w:rsid w:val="005D074B"/>
    <w:rsid w:val="005D0838"/>
    <w:rsid w:val="005D0855"/>
    <w:rsid w:val="005D0A76"/>
    <w:rsid w:val="005D0B19"/>
    <w:rsid w:val="005D0E0B"/>
    <w:rsid w:val="005D0F89"/>
    <w:rsid w:val="005D1220"/>
    <w:rsid w:val="005D174A"/>
    <w:rsid w:val="005D19B8"/>
    <w:rsid w:val="005D1B3A"/>
    <w:rsid w:val="005D1CFD"/>
    <w:rsid w:val="005D1DBE"/>
    <w:rsid w:val="005D1E9B"/>
    <w:rsid w:val="005D212D"/>
    <w:rsid w:val="005D21AD"/>
    <w:rsid w:val="005D21E9"/>
    <w:rsid w:val="005D22CB"/>
    <w:rsid w:val="005D24A9"/>
    <w:rsid w:val="005D25B1"/>
    <w:rsid w:val="005D27CD"/>
    <w:rsid w:val="005D2935"/>
    <w:rsid w:val="005D29B2"/>
    <w:rsid w:val="005D2A45"/>
    <w:rsid w:val="005D2A77"/>
    <w:rsid w:val="005D2BF0"/>
    <w:rsid w:val="005D2C07"/>
    <w:rsid w:val="005D2C8D"/>
    <w:rsid w:val="005D2DC8"/>
    <w:rsid w:val="005D2F0B"/>
    <w:rsid w:val="005D2F2C"/>
    <w:rsid w:val="005D2F96"/>
    <w:rsid w:val="005D3013"/>
    <w:rsid w:val="005D305C"/>
    <w:rsid w:val="005D30BF"/>
    <w:rsid w:val="005D3626"/>
    <w:rsid w:val="005D380E"/>
    <w:rsid w:val="005D3A35"/>
    <w:rsid w:val="005D3D12"/>
    <w:rsid w:val="005D3D17"/>
    <w:rsid w:val="005D3E02"/>
    <w:rsid w:val="005D3E17"/>
    <w:rsid w:val="005D3F40"/>
    <w:rsid w:val="005D3F8D"/>
    <w:rsid w:val="005D4002"/>
    <w:rsid w:val="005D41C5"/>
    <w:rsid w:val="005D453E"/>
    <w:rsid w:val="005D4852"/>
    <w:rsid w:val="005D4E35"/>
    <w:rsid w:val="005D521C"/>
    <w:rsid w:val="005D59B1"/>
    <w:rsid w:val="005D5A84"/>
    <w:rsid w:val="005D5AA7"/>
    <w:rsid w:val="005D5B2F"/>
    <w:rsid w:val="005D5B8E"/>
    <w:rsid w:val="005D5B9E"/>
    <w:rsid w:val="005D5E6B"/>
    <w:rsid w:val="005D627C"/>
    <w:rsid w:val="005D64C2"/>
    <w:rsid w:val="005D6B4A"/>
    <w:rsid w:val="005D6F82"/>
    <w:rsid w:val="005D74E7"/>
    <w:rsid w:val="005D76A8"/>
    <w:rsid w:val="005D7B96"/>
    <w:rsid w:val="005D7CAD"/>
    <w:rsid w:val="005D7D74"/>
    <w:rsid w:val="005E0235"/>
    <w:rsid w:val="005E0668"/>
    <w:rsid w:val="005E08BD"/>
    <w:rsid w:val="005E0CD1"/>
    <w:rsid w:val="005E1365"/>
    <w:rsid w:val="005E1737"/>
    <w:rsid w:val="005E1894"/>
    <w:rsid w:val="005E1A52"/>
    <w:rsid w:val="005E1B37"/>
    <w:rsid w:val="005E1CFB"/>
    <w:rsid w:val="005E1E64"/>
    <w:rsid w:val="005E2012"/>
    <w:rsid w:val="005E230E"/>
    <w:rsid w:val="005E24B5"/>
    <w:rsid w:val="005E2675"/>
    <w:rsid w:val="005E2865"/>
    <w:rsid w:val="005E289A"/>
    <w:rsid w:val="005E293A"/>
    <w:rsid w:val="005E2970"/>
    <w:rsid w:val="005E2A9F"/>
    <w:rsid w:val="005E2E35"/>
    <w:rsid w:val="005E362F"/>
    <w:rsid w:val="005E383E"/>
    <w:rsid w:val="005E38EA"/>
    <w:rsid w:val="005E408D"/>
    <w:rsid w:val="005E4186"/>
    <w:rsid w:val="005E43D3"/>
    <w:rsid w:val="005E4691"/>
    <w:rsid w:val="005E481B"/>
    <w:rsid w:val="005E4BAC"/>
    <w:rsid w:val="005E50BB"/>
    <w:rsid w:val="005E55AB"/>
    <w:rsid w:val="005E565D"/>
    <w:rsid w:val="005E56AF"/>
    <w:rsid w:val="005E5705"/>
    <w:rsid w:val="005E5AA7"/>
    <w:rsid w:val="005E5B49"/>
    <w:rsid w:val="005E5D20"/>
    <w:rsid w:val="005E5D21"/>
    <w:rsid w:val="005E6267"/>
    <w:rsid w:val="005E62F2"/>
    <w:rsid w:val="005E641E"/>
    <w:rsid w:val="005E644E"/>
    <w:rsid w:val="005E64CC"/>
    <w:rsid w:val="005E655D"/>
    <w:rsid w:val="005E6BF8"/>
    <w:rsid w:val="005E6C3C"/>
    <w:rsid w:val="005E6E17"/>
    <w:rsid w:val="005E6E6E"/>
    <w:rsid w:val="005E6EE1"/>
    <w:rsid w:val="005E6EE9"/>
    <w:rsid w:val="005E7150"/>
    <w:rsid w:val="005E7359"/>
    <w:rsid w:val="005E74CA"/>
    <w:rsid w:val="005E7526"/>
    <w:rsid w:val="005E7C46"/>
    <w:rsid w:val="005F009B"/>
    <w:rsid w:val="005F021B"/>
    <w:rsid w:val="005F096F"/>
    <w:rsid w:val="005F0C61"/>
    <w:rsid w:val="005F0F63"/>
    <w:rsid w:val="005F131C"/>
    <w:rsid w:val="005F1337"/>
    <w:rsid w:val="005F1659"/>
    <w:rsid w:val="005F17DA"/>
    <w:rsid w:val="005F1B99"/>
    <w:rsid w:val="005F1FC2"/>
    <w:rsid w:val="005F2033"/>
    <w:rsid w:val="005F22D9"/>
    <w:rsid w:val="005F249A"/>
    <w:rsid w:val="005F255A"/>
    <w:rsid w:val="005F2571"/>
    <w:rsid w:val="005F2866"/>
    <w:rsid w:val="005F29E7"/>
    <w:rsid w:val="005F2F0D"/>
    <w:rsid w:val="005F2F3E"/>
    <w:rsid w:val="005F2FB7"/>
    <w:rsid w:val="005F30D8"/>
    <w:rsid w:val="005F39AE"/>
    <w:rsid w:val="005F3BA8"/>
    <w:rsid w:val="005F401E"/>
    <w:rsid w:val="005F41E7"/>
    <w:rsid w:val="005F42C3"/>
    <w:rsid w:val="005F46BF"/>
    <w:rsid w:val="005F49A3"/>
    <w:rsid w:val="005F4A2E"/>
    <w:rsid w:val="005F4D35"/>
    <w:rsid w:val="005F4D75"/>
    <w:rsid w:val="005F54D3"/>
    <w:rsid w:val="005F57ED"/>
    <w:rsid w:val="005F5C32"/>
    <w:rsid w:val="005F5E1B"/>
    <w:rsid w:val="005F5E30"/>
    <w:rsid w:val="005F5FF9"/>
    <w:rsid w:val="005F620F"/>
    <w:rsid w:val="005F63EF"/>
    <w:rsid w:val="005F677D"/>
    <w:rsid w:val="005F692C"/>
    <w:rsid w:val="005F6B26"/>
    <w:rsid w:val="005F6B71"/>
    <w:rsid w:val="005F6CEE"/>
    <w:rsid w:val="005F6E4E"/>
    <w:rsid w:val="005F6FED"/>
    <w:rsid w:val="005F7119"/>
    <w:rsid w:val="005F7319"/>
    <w:rsid w:val="005F7395"/>
    <w:rsid w:val="005F7542"/>
    <w:rsid w:val="005F7DFA"/>
    <w:rsid w:val="00600101"/>
    <w:rsid w:val="0060015E"/>
    <w:rsid w:val="00600212"/>
    <w:rsid w:val="00600447"/>
    <w:rsid w:val="00600725"/>
    <w:rsid w:val="0060087E"/>
    <w:rsid w:val="006008F0"/>
    <w:rsid w:val="006008FE"/>
    <w:rsid w:val="00600AE1"/>
    <w:rsid w:val="00600B42"/>
    <w:rsid w:val="00600D2B"/>
    <w:rsid w:val="00600F5E"/>
    <w:rsid w:val="00601296"/>
    <w:rsid w:val="006018CD"/>
    <w:rsid w:val="006018F5"/>
    <w:rsid w:val="00602055"/>
    <w:rsid w:val="006029C4"/>
    <w:rsid w:val="00602CFC"/>
    <w:rsid w:val="00602D12"/>
    <w:rsid w:val="00602DB2"/>
    <w:rsid w:val="00602E9D"/>
    <w:rsid w:val="006032A9"/>
    <w:rsid w:val="00603380"/>
    <w:rsid w:val="00603766"/>
    <w:rsid w:val="00603CBE"/>
    <w:rsid w:val="00603F24"/>
    <w:rsid w:val="006041FE"/>
    <w:rsid w:val="0060431A"/>
    <w:rsid w:val="0060489D"/>
    <w:rsid w:val="0060497D"/>
    <w:rsid w:val="00604BED"/>
    <w:rsid w:val="00605038"/>
    <w:rsid w:val="006050BB"/>
    <w:rsid w:val="00605452"/>
    <w:rsid w:val="00605967"/>
    <w:rsid w:val="0060599A"/>
    <w:rsid w:val="00605A09"/>
    <w:rsid w:val="00605A9B"/>
    <w:rsid w:val="00605BE9"/>
    <w:rsid w:val="00605CCE"/>
    <w:rsid w:val="00606146"/>
    <w:rsid w:val="00606776"/>
    <w:rsid w:val="00606801"/>
    <w:rsid w:val="00606A20"/>
    <w:rsid w:val="00606AD2"/>
    <w:rsid w:val="00606B59"/>
    <w:rsid w:val="00606CB3"/>
    <w:rsid w:val="00606D75"/>
    <w:rsid w:val="006072F4"/>
    <w:rsid w:val="006073A1"/>
    <w:rsid w:val="00607524"/>
    <w:rsid w:val="006077E2"/>
    <w:rsid w:val="006078F5"/>
    <w:rsid w:val="00607C76"/>
    <w:rsid w:val="00607D3C"/>
    <w:rsid w:val="0061002F"/>
    <w:rsid w:val="006100F7"/>
    <w:rsid w:val="00610258"/>
    <w:rsid w:val="00610455"/>
    <w:rsid w:val="00610696"/>
    <w:rsid w:val="00610713"/>
    <w:rsid w:val="00610731"/>
    <w:rsid w:val="0061099B"/>
    <w:rsid w:val="00610EF7"/>
    <w:rsid w:val="00610FD8"/>
    <w:rsid w:val="006112B4"/>
    <w:rsid w:val="006117FE"/>
    <w:rsid w:val="00611E7D"/>
    <w:rsid w:val="00611F45"/>
    <w:rsid w:val="006121DD"/>
    <w:rsid w:val="006121E3"/>
    <w:rsid w:val="0061235E"/>
    <w:rsid w:val="006126B4"/>
    <w:rsid w:val="00612880"/>
    <w:rsid w:val="00612892"/>
    <w:rsid w:val="00612C20"/>
    <w:rsid w:val="00612DAF"/>
    <w:rsid w:val="0061344C"/>
    <w:rsid w:val="00613656"/>
    <w:rsid w:val="00613713"/>
    <w:rsid w:val="006137DE"/>
    <w:rsid w:val="0061380E"/>
    <w:rsid w:val="006138B4"/>
    <w:rsid w:val="006138E5"/>
    <w:rsid w:val="00613B5D"/>
    <w:rsid w:val="00613EB9"/>
    <w:rsid w:val="00613F1A"/>
    <w:rsid w:val="0061408F"/>
    <w:rsid w:val="0061433C"/>
    <w:rsid w:val="006145BB"/>
    <w:rsid w:val="006146B2"/>
    <w:rsid w:val="00614A28"/>
    <w:rsid w:val="00614A69"/>
    <w:rsid w:val="00614F6B"/>
    <w:rsid w:val="00615003"/>
    <w:rsid w:val="006153A8"/>
    <w:rsid w:val="0061548F"/>
    <w:rsid w:val="006154DB"/>
    <w:rsid w:val="00615A3F"/>
    <w:rsid w:val="00615A65"/>
    <w:rsid w:val="00615ADD"/>
    <w:rsid w:val="00615C67"/>
    <w:rsid w:val="00615F9A"/>
    <w:rsid w:val="0061609C"/>
    <w:rsid w:val="006160BB"/>
    <w:rsid w:val="006162D0"/>
    <w:rsid w:val="00616309"/>
    <w:rsid w:val="00616D60"/>
    <w:rsid w:val="00616F9D"/>
    <w:rsid w:val="00617044"/>
    <w:rsid w:val="0061722C"/>
    <w:rsid w:val="00617377"/>
    <w:rsid w:val="006175CE"/>
    <w:rsid w:val="006176F5"/>
    <w:rsid w:val="006176FE"/>
    <w:rsid w:val="0061784B"/>
    <w:rsid w:val="0061787B"/>
    <w:rsid w:val="006178AB"/>
    <w:rsid w:val="00617B6C"/>
    <w:rsid w:val="00617C1A"/>
    <w:rsid w:val="00617EAE"/>
    <w:rsid w:val="00617FCD"/>
    <w:rsid w:val="0062000E"/>
    <w:rsid w:val="0062011F"/>
    <w:rsid w:val="00620489"/>
    <w:rsid w:val="00620503"/>
    <w:rsid w:val="0062050B"/>
    <w:rsid w:val="006205E4"/>
    <w:rsid w:val="00620771"/>
    <w:rsid w:val="00620866"/>
    <w:rsid w:val="0062089F"/>
    <w:rsid w:val="006209C6"/>
    <w:rsid w:val="006209CD"/>
    <w:rsid w:val="00620DCC"/>
    <w:rsid w:val="00620EF8"/>
    <w:rsid w:val="00621048"/>
    <w:rsid w:val="00621153"/>
    <w:rsid w:val="006211C0"/>
    <w:rsid w:val="0062125D"/>
    <w:rsid w:val="006216FD"/>
    <w:rsid w:val="0062181C"/>
    <w:rsid w:val="00621941"/>
    <w:rsid w:val="006219B7"/>
    <w:rsid w:val="00621C36"/>
    <w:rsid w:val="00621C4E"/>
    <w:rsid w:val="00621C62"/>
    <w:rsid w:val="00621D51"/>
    <w:rsid w:val="00621D65"/>
    <w:rsid w:val="0062204D"/>
    <w:rsid w:val="00622318"/>
    <w:rsid w:val="006224BD"/>
    <w:rsid w:val="0062277C"/>
    <w:rsid w:val="006227A2"/>
    <w:rsid w:val="006227B8"/>
    <w:rsid w:val="006229E2"/>
    <w:rsid w:val="00622AE0"/>
    <w:rsid w:val="00622AE2"/>
    <w:rsid w:val="00622D53"/>
    <w:rsid w:val="00622D85"/>
    <w:rsid w:val="00622DD3"/>
    <w:rsid w:val="006232B7"/>
    <w:rsid w:val="006233FE"/>
    <w:rsid w:val="00623527"/>
    <w:rsid w:val="00623DDF"/>
    <w:rsid w:val="00623E65"/>
    <w:rsid w:val="0062492A"/>
    <w:rsid w:val="00624A1C"/>
    <w:rsid w:val="00624D3C"/>
    <w:rsid w:val="00624F83"/>
    <w:rsid w:val="006251DE"/>
    <w:rsid w:val="006252D2"/>
    <w:rsid w:val="00625528"/>
    <w:rsid w:val="0062556A"/>
    <w:rsid w:val="0062566D"/>
    <w:rsid w:val="00625688"/>
    <w:rsid w:val="006256F9"/>
    <w:rsid w:val="00625712"/>
    <w:rsid w:val="00625B79"/>
    <w:rsid w:val="00625DE4"/>
    <w:rsid w:val="0062601F"/>
    <w:rsid w:val="00626050"/>
    <w:rsid w:val="00626471"/>
    <w:rsid w:val="0062650D"/>
    <w:rsid w:val="00626545"/>
    <w:rsid w:val="0062654C"/>
    <w:rsid w:val="006268F8"/>
    <w:rsid w:val="00626B22"/>
    <w:rsid w:val="00626C69"/>
    <w:rsid w:val="00626D36"/>
    <w:rsid w:val="00626EAD"/>
    <w:rsid w:val="006271A1"/>
    <w:rsid w:val="0062739B"/>
    <w:rsid w:val="00627550"/>
    <w:rsid w:val="00627AC9"/>
    <w:rsid w:val="00627B9A"/>
    <w:rsid w:val="00627CAF"/>
    <w:rsid w:val="00627D3E"/>
    <w:rsid w:val="00627E76"/>
    <w:rsid w:val="00627ED1"/>
    <w:rsid w:val="00627F3A"/>
    <w:rsid w:val="00627F53"/>
    <w:rsid w:val="0063016C"/>
    <w:rsid w:val="00630228"/>
    <w:rsid w:val="006305B9"/>
    <w:rsid w:val="006306F6"/>
    <w:rsid w:val="00630A6D"/>
    <w:rsid w:val="00630C75"/>
    <w:rsid w:val="00630F77"/>
    <w:rsid w:val="00631670"/>
    <w:rsid w:val="00631E83"/>
    <w:rsid w:val="006322F5"/>
    <w:rsid w:val="00632527"/>
    <w:rsid w:val="00632713"/>
    <w:rsid w:val="00632793"/>
    <w:rsid w:val="00632931"/>
    <w:rsid w:val="0063294C"/>
    <w:rsid w:val="00632FA8"/>
    <w:rsid w:val="00633089"/>
    <w:rsid w:val="006330D3"/>
    <w:rsid w:val="0063327C"/>
    <w:rsid w:val="00633780"/>
    <w:rsid w:val="006338B3"/>
    <w:rsid w:val="00633C2C"/>
    <w:rsid w:val="00634010"/>
    <w:rsid w:val="00634255"/>
    <w:rsid w:val="006345F8"/>
    <w:rsid w:val="00634AF3"/>
    <w:rsid w:val="00634B95"/>
    <w:rsid w:val="00635421"/>
    <w:rsid w:val="00635800"/>
    <w:rsid w:val="00635A79"/>
    <w:rsid w:val="00635CF4"/>
    <w:rsid w:val="00635D1C"/>
    <w:rsid w:val="006361ED"/>
    <w:rsid w:val="006361FF"/>
    <w:rsid w:val="00636576"/>
    <w:rsid w:val="00636753"/>
    <w:rsid w:val="006369AB"/>
    <w:rsid w:val="00636CB2"/>
    <w:rsid w:val="00636D33"/>
    <w:rsid w:val="00636E04"/>
    <w:rsid w:val="00637391"/>
    <w:rsid w:val="0063759D"/>
    <w:rsid w:val="006375DF"/>
    <w:rsid w:val="00637679"/>
    <w:rsid w:val="00637A8D"/>
    <w:rsid w:val="00637B9C"/>
    <w:rsid w:val="00637BED"/>
    <w:rsid w:val="00637F42"/>
    <w:rsid w:val="00640010"/>
    <w:rsid w:val="006400B1"/>
    <w:rsid w:val="00640247"/>
    <w:rsid w:val="00640A00"/>
    <w:rsid w:val="00641035"/>
    <w:rsid w:val="006410F7"/>
    <w:rsid w:val="006411A7"/>
    <w:rsid w:val="006415B5"/>
    <w:rsid w:val="00641A92"/>
    <w:rsid w:val="00641E9D"/>
    <w:rsid w:val="00641FE3"/>
    <w:rsid w:val="00642061"/>
    <w:rsid w:val="0064281E"/>
    <w:rsid w:val="0064300F"/>
    <w:rsid w:val="006434E6"/>
    <w:rsid w:val="0064350C"/>
    <w:rsid w:val="006437F7"/>
    <w:rsid w:val="0064392A"/>
    <w:rsid w:val="00643D26"/>
    <w:rsid w:val="00643EAE"/>
    <w:rsid w:val="006440AC"/>
    <w:rsid w:val="0064421B"/>
    <w:rsid w:val="00644301"/>
    <w:rsid w:val="00644375"/>
    <w:rsid w:val="006448CA"/>
    <w:rsid w:val="00644A14"/>
    <w:rsid w:val="00644B87"/>
    <w:rsid w:val="00644C30"/>
    <w:rsid w:val="00644C68"/>
    <w:rsid w:val="00644F7F"/>
    <w:rsid w:val="00645006"/>
    <w:rsid w:val="00645093"/>
    <w:rsid w:val="006451FA"/>
    <w:rsid w:val="00645379"/>
    <w:rsid w:val="006455B3"/>
    <w:rsid w:val="006458D0"/>
    <w:rsid w:val="00645B55"/>
    <w:rsid w:val="00645F93"/>
    <w:rsid w:val="0064628E"/>
    <w:rsid w:val="006463BF"/>
    <w:rsid w:val="0064677F"/>
    <w:rsid w:val="006468D8"/>
    <w:rsid w:val="00646F54"/>
    <w:rsid w:val="00646FBE"/>
    <w:rsid w:val="0064700F"/>
    <w:rsid w:val="0064702F"/>
    <w:rsid w:val="00647399"/>
    <w:rsid w:val="0064739D"/>
    <w:rsid w:val="00647536"/>
    <w:rsid w:val="0064791F"/>
    <w:rsid w:val="006479F8"/>
    <w:rsid w:val="00647CF3"/>
    <w:rsid w:val="00647E24"/>
    <w:rsid w:val="00647EB5"/>
    <w:rsid w:val="006506C9"/>
    <w:rsid w:val="006507E4"/>
    <w:rsid w:val="006508FD"/>
    <w:rsid w:val="0065092D"/>
    <w:rsid w:val="00650FB9"/>
    <w:rsid w:val="00651109"/>
    <w:rsid w:val="0065136C"/>
    <w:rsid w:val="006513ED"/>
    <w:rsid w:val="0065143D"/>
    <w:rsid w:val="00651456"/>
    <w:rsid w:val="006514BB"/>
    <w:rsid w:val="00651A4B"/>
    <w:rsid w:val="00651B36"/>
    <w:rsid w:val="00651B7D"/>
    <w:rsid w:val="00651D61"/>
    <w:rsid w:val="00651D71"/>
    <w:rsid w:val="00651FD7"/>
    <w:rsid w:val="0065218D"/>
    <w:rsid w:val="006522BA"/>
    <w:rsid w:val="006523EB"/>
    <w:rsid w:val="00652400"/>
    <w:rsid w:val="0065253C"/>
    <w:rsid w:val="00652A60"/>
    <w:rsid w:val="00652B47"/>
    <w:rsid w:val="00652D16"/>
    <w:rsid w:val="00652E8D"/>
    <w:rsid w:val="00652FE4"/>
    <w:rsid w:val="00653323"/>
    <w:rsid w:val="006533A7"/>
    <w:rsid w:val="006535CD"/>
    <w:rsid w:val="00653828"/>
    <w:rsid w:val="00653A96"/>
    <w:rsid w:val="00653B08"/>
    <w:rsid w:val="00653C96"/>
    <w:rsid w:val="00653FD7"/>
    <w:rsid w:val="006541A1"/>
    <w:rsid w:val="00654457"/>
    <w:rsid w:val="006544AB"/>
    <w:rsid w:val="006548B0"/>
    <w:rsid w:val="00654B8E"/>
    <w:rsid w:val="00654BAF"/>
    <w:rsid w:val="00654EED"/>
    <w:rsid w:val="00654F0D"/>
    <w:rsid w:val="00655005"/>
    <w:rsid w:val="00655187"/>
    <w:rsid w:val="0065527F"/>
    <w:rsid w:val="006552B2"/>
    <w:rsid w:val="006554B5"/>
    <w:rsid w:val="00655987"/>
    <w:rsid w:val="00655E3F"/>
    <w:rsid w:val="0065602F"/>
    <w:rsid w:val="00656112"/>
    <w:rsid w:val="006563B3"/>
    <w:rsid w:val="0065657E"/>
    <w:rsid w:val="00656AA6"/>
    <w:rsid w:val="00656E7C"/>
    <w:rsid w:val="006572B8"/>
    <w:rsid w:val="0065745D"/>
    <w:rsid w:val="006575AA"/>
    <w:rsid w:val="0065795A"/>
    <w:rsid w:val="00657CD1"/>
    <w:rsid w:val="00657F2D"/>
    <w:rsid w:val="006607EB"/>
    <w:rsid w:val="006609D1"/>
    <w:rsid w:val="00660BB6"/>
    <w:rsid w:val="00660C09"/>
    <w:rsid w:val="00660DE4"/>
    <w:rsid w:val="00660F11"/>
    <w:rsid w:val="00661034"/>
    <w:rsid w:val="006611BE"/>
    <w:rsid w:val="00661251"/>
    <w:rsid w:val="006613BB"/>
    <w:rsid w:val="0066162C"/>
    <w:rsid w:val="00661636"/>
    <w:rsid w:val="00661AD5"/>
    <w:rsid w:val="00661E6D"/>
    <w:rsid w:val="00661F2C"/>
    <w:rsid w:val="0066201A"/>
    <w:rsid w:val="0066211E"/>
    <w:rsid w:val="00662169"/>
    <w:rsid w:val="00662280"/>
    <w:rsid w:val="006624EA"/>
    <w:rsid w:val="00662578"/>
    <w:rsid w:val="006626B6"/>
    <w:rsid w:val="006626EA"/>
    <w:rsid w:val="006627C5"/>
    <w:rsid w:val="00662A7D"/>
    <w:rsid w:val="00662EAE"/>
    <w:rsid w:val="00662ED7"/>
    <w:rsid w:val="0066320F"/>
    <w:rsid w:val="006632BA"/>
    <w:rsid w:val="006635E4"/>
    <w:rsid w:val="00663991"/>
    <w:rsid w:val="006639C2"/>
    <w:rsid w:val="00663BF2"/>
    <w:rsid w:val="00663EE8"/>
    <w:rsid w:val="00663F25"/>
    <w:rsid w:val="0066429A"/>
    <w:rsid w:val="00664440"/>
    <w:rsid w:val="006646E8"/>
    <w:rsid w:val="00664741"/>
    <w:rsid w:val="006647C4"/>
    <w:rsid w:val="006647F0"/>
    <w:rsid w:val="006648EA"/>
    <w:rsid w:val="00664A31"/>
    <w:rsid w:val="00664D88"/>
    <w:rsid w:val="00664F47"/>
    <w:rsid w:val="00664F98"/>
    <w:rsid w:val="0066565E"/>
    <w:rsid w:val="006656D8"/>
    <w:rsid w:val="0066587F"/>
    <w:rsid w:val="0066591A"/>
    <w:rsid w:val="00665A5C"/>
    <w:rsid w:val="00665E87"/>
    <w:rsid w:val="00665F56"/>
    <w:rsid w:val="0066609A"/>
    <w:rsid w:val="00666257"/>
    <w:rsid w:val="00666323"/>
    <w:rsid w:val="006663AF"/>
    <w:rsid w:val="006665EF"/>
    <w:rsid w:val="006666E8"/>
    <w:rsid w:val="00666D72"/>
    <w:rsid w:val="00666F06"/>
    <w:rsid w:val="00667036"/>
    <w:rsid w:val="006673B9"/>
    <w:rsid w:val="006675B7"/>
    <w:rsid w:val="00667711"/>
    <w:rsid w:val="00667712"/>
    <w:rsid w:val="00667779"/>
    <w:rsid w:val="00667857"/>
    <w:rsid w:val="00670093"/>
    <w:rsid w:val="00670558"/>
    <w:rsid w:val="00670780"/>
    <w:rsid w:val="00670A3A"/>
    <w:rsid w:val="00670A64"/>
    <w:rsid w:val="00670A68"/>
    <w:rsid w:val="00670E70"/>
    <w:rsid w:val="00670FB1"/>
    <w:rsid w:val="00671145"/>
    <w:rsid w:val="00671289"/>
    <w:rsid w:val="00671322"/>
    <w:rsid w:val="00671344"/>
    <w:rsid w:val="00671354"/>
    <w:rsid w:val="00671606"/>
    <w:rsid w:val="006717AF"/>
    <w:rsid w:val="0067186D"/>
    <w:rsid w:val="00671C77"/>
    <w:rsid w:val="00671CCB"/>
    <w:rsid w:val="00671D8F"/>
    <w:rsid w:val="0067224F"/>
    <w:rsid w:val="00672292"/>
    <w:rsid w:val="0067231D"/>
    <w:rsid w:val="0067239F"/>
    <w:rsid w:val="00672576"/>
    <w:rsid w:val="0067259D"/>
    <w:rsid w:val="006726A5"/>
    <w:rsid w:val="00672792"/>
    <w:rsid w:val="00672A1A"/>
    <w:rsid w:val="00672BC3"/>
    <w:rsid w:val="00672C1F"/>
    <w:rsid w:val="00672F29"/>
    <w:rsid w:val="00673281"/>
    <w:rsid w:val="00673456"/>
    <w:rsid w:val="006737A2"/>
    <w:rsid w:val="006739EC"/>
    <w:rsid w:val="00673D6A"/>
    <w:rsid w:val="0067412F"/>
    <w:rsid w:val="0067446F"/>
    <w:rsid w:val="006745D3"/>
    <w:rsid w:val="00674728"/>
    <w:rsid w:val="006747ED"/>
    <w:rsid w:val="00674CD0"/>
    <w:rsid w:val="00674E02"/>
    <w:rsid w:val="00674F5A"/>
    <w:rsid w:val="00674FFB"/>
    <w:rsid w:val="00675154"/>
    <w:rsid w:val="006753DB"/>
    <w:rsid w:val="006760D0"/>
    <w:rsid w:val="006765A7"/>
    <w:rsid w:val="006766DE"/>
    <w:rsid w:val="006767F0"/>
    <w:rsid w:val="00676C3D"/>
    <w:rsid w:val="00676DB9"/>
    <w:rsid w:val="0067749C"/>
    <w:rsid w:val="006776C8"/>
    <w:rsid w:val="0067780C"/>
    <w:rsid w:val="00677861"/>
    <w:rsid w:val="006779FD"/>
    <w:rsid w:val="00677ABC"/>
    <w:rsid w:val="00677C77"/>
    <w:rsid w:val="00677F1C"/>
    <w:rsid w:val="0068004D"/>
    <w:rsid w:val="006802C8"/>
    <w:rsid w:val="006804B5"/>
    <w:rsid w:val="0068060C"/>
    <w:rsid w:val="0068067C"/>
    <w:rsid w:val="00680716"/>
    <w:rsid w:val="00680AEA"/>
    <w:rsid w:val="00680EAC"/>
    <w:rsid w:val="006814B1"/>
    <w:rsid w:val="006815A8"/>
    <w:rsid w:val="00681676"/>
    <w:rsid w:val="00681765"/>
    <w:rsid w:val="0068192C"/>
    <w:rsid w:val="00681B79"/>
    <w:rsid w:val="00681CD8"/>
    <w:rsid w:val="00681DDB"/>
    <w:rsid w:val="00681FD4"/>
    <w:rsid w:val="00682351"/>
    <w:rsid w:val="006823A5"/>
    <w:rsid w:val="00682529"/>
    <w:rsid w:val="00682714"/>
    <w:rsid w:val="0068278E"/>
    <w:rsid w:val="00682849"/>
    <w:rsid w:val="00682C01"/>
    <w:rsid w:val="00682DCB"/>
    <w:rsid w:val="00682E18"/>
    <w:rsid w:val="00682F78"/>
    <w:rsid w:val="00683100"/>
    <w:rsid w:val="0068367E"/>
    <w:rsid w:val="00683950"/>
    <w:rsid w:val="00683967"/>
    <w:rsid w:val="0068399D"/>
    <w:rsid w:val="006839C7"/>
    <w:rsid w:val="00683D2C"/>
    <w:rsid w:val="00683EDD"/>
    <w:rsid w:val="006842A9"/>
    <w:rsid w:val="0068460D"/>
    <w:rsid w:val="00684751"/>
    <w:rsid w:val="006847F1"/>
    <w:rsid w:val="00684BBB"/>
    <w:rsid w:val="00684BF6"/>
    <w:rsid w:val="0068522B"/>
    <w:rsid w:val="0068538D"/>
    <w:rsid w:val="00685514"/>
    <w:rsid w:val="00685DF8"/>
    <w:rsid w:val="00685EAD"/>
    <w:rsid w:val="006860B4"/>
    <w:rsid w:val="006862E3"/>
    <w:rsid w:val="006866AD"/>
    <w:rsid w:val="00686A21"/>
    <w:rsid w:val="0068769F"/>
    <w:rsid w:val="0068786F"/>
    <w:rsid w:val="006879A8"/>
    <w:rsid w:val="006879E3"/>
    <w:rsid w:val="00687AB6"/>
    <w:rsid w:val="00687E77"/>
    <w:rsid w:val="00687F70"/>
    <w:rsid w:val="00690307"/>
    <w:rsid w:val="006907CE"/>
    <w:rsid w:val="00690AAD"/>
    <w:rsid w:val="00690C6D"/>
    <w:rsid w:val="00690CAE"/>
    <w:rsid w:val="00690DC9"/>
    <w:rsid w:val="00690EC6"/>
    <w:rsid w:val="00690F26"/>
    <w:rsid w:val="006910C9"/>
    <w:rsid w:val="006910DE"/>
    <w:rsid w:val="00691148"/>
    <w:rsid w:val="0069123B"/>
    <w:rsid w:val="006912D0"/>
    <w:rsid w:val="0069138B"/>
    <w:rsid w:val="006914A6"/>
    <w:rsid w:val="00691522"/>
    <w:rsid w:val="00691A6C"/>
    <w:rsid w:val="00691D18"/>
    <w:rsid w:val="00691E5D"/>
    <w:rsid w:val="00691EDD"/>
    <w:rsid w:val="00692753"/>
    <w:rsid w:val="006928E7"/>
    <w:rsid w:val="00692C0B"/>
    <w:rsid w:val="00692FC7"/>
    <w:rsid w:val="00692FDE"/>
    <w:rsid w:val="00693187"/>
    <w:rsid w:val="0069327B"/>
    <w:rsid w:val="00693563"/>
    <w:rsid w:val="006937A6"/>
    <w:rsid w:val="00693DDD"/>
    <w:rsid w:val="00694007"/>
    <w:rsid w:val="00694575"/>
    <w:rsid w:val="006949C4"/>
    <w:rsid w:val="00694BC6"/>
    <w:rsid w:val="00694BD9"/>
    <w:rsid w:val="00694C32"/>
    <w:rsid w:val="00694E18"/>
    <w:rsid w:val="00694EBF"/>
    <w:rsid w:val="00694F1C"/>
    <w:rsid w:val="00694FC9"/>
    <w:rsid w:val="00694FEE"/>
    <w:rsid w:val="00695233"/>
    <w:rsid w:val="006953C1"/>
    <w:rsid w:val="00695776"/>
    <w:rsid w:val="006959A8"/>
    <w:rsid w:val="00695B29"/>
    <w:rsid w:val="00695D9A"/>
    <w:rsid w:val="00695F47"/>
    <w:rsid w:val="0069605C"/>
    <w:rsid w:val="006961B1"/>
    <w:rsid w:val="006964C4"/>
    <w:rsid w:val="006965FA"/>
    <w:rsid w:val="00696AD4"/>
    <w:rsid w:val="00696E1C"/>
    <w:rsid w:val="00697332"/>
    <w:rsid w:val="0069753D"/>
    <w:rsid w:val="00697C34"/>
    <w:rsid w:val="00697CC6"/>
    <w:rsid w:val="00697EDA"/>
    <w:rsid w:val="00697F0A"/>
    <w:rsid w:val="006A0192"/>
    <w:rsid w:val="006A0250"/>
    <w:rsid w:val="006A03B5"/>
    <w:rsid w:val="006A05E2"/>
    <w:rsid w:val="006A07CA"/>
    <w:rsid w:val="006A0B9B"/>
    <w:rsid w:val="006A0C9D"/>
    <w:rsid w:val="006A1016"/>
    <w:rsid w:val="006A1075"/>
    <w:rsid w:val="006A1177"/>
    <w:rsid w:val="006A1308"/>
    <w:rsid w:val="006A134D"/>
    <w:rsid w:val="006A1A94"/>
    <w:rsid w:val="006A1E58"/>
    <w:rsid w:val="006A1ECB"/>
    <w:rsid w:val="006A1FBC"/>
    <w:rsid w:val="006A203F"/>
    <w:rsid w:val="006A21D2"/>
    <w:rsid w:val="006A22C8"/>
    <w:rsid w:val="006A24CE"/>
    <w:rsid w:val="006A273D"/>
    <w:rsid w:val="006A282E"/>
    <w:rsid w:val="006A2935"/>
    <w:rsid w:val="006A2979"/>
    <w:rsid w:val="006A29FE"/>
    <w:rsid w:val="006A2B27"/>
    <w:rsid w:val="006A2E54"/>
    <w:rsid w:val="006A2FF1"/>
    <w:rsid w:val="006A3015"/>
    <w:rsid w:val="006A33A6"/>
    <w:rsid w:val="006A34B2"/>
    <w:rsid w:val="006A3698"/>
    <w:rsid w:val="006A380D"/>
    <w:rsid w:val="006A3979"/>
    <w:rsid w:val="006A3CEC"/>
    <w:rsid w:val="006A3EBC"/>
    <w:rsid w:val="006A423D"/>
    <w:rsid w:val="006A44C4"/>
    <w:rsid w:val="006A4720"/>
    <w:rsid w:val="006A4EC7"/>
    <w:rsid w:val="006A4F14"/>
    <w:rsid w:val="006A514F"/>
    <w:rsid w:val="006A5153"/>
    <w:rsid w:val="006A5253"/>
    <w:rsid w:val="006A55B6"/>
    <w:rsid w:val="006A59E8"/>
    <w:rsid w:val="006A5A03"/>
    <w:rsid w:val="006A5AAB"/>
    <w:rsid w:val="006A5B1B"/>
    <w:rsid w:val="006A5EBD"/>
    <w:rsid w:val="006A5EDC"/>
    <w:rsid w:val="006A67DB"/>
    <w:rsid w:val="006A6C9D"/>
    <w:rsid w:val="006A6DC9"/>
    <w:rsid w:val="006A75F0"/>
    <w:rsid w:val="006A7803"/>
    <w:rsid w:val="006A7868"/>
    <w:rsid w:val="006A7A00"/>
    <w:rsid w:val="006A7C65"/>
    <w:rsid w:val="006A7E07"/>
    <w:rsid w:val="006A7E5E"/>
    <w:rsid w:val="006B013B"/>
    <w:rsid w:val="006B0332"/>
    <w:rsid w:val="006B0339"/>
    <w:rsid w:val="006B0550"/>
    <w:rsid w:val="006B07B2"/>
    <w:rsid w:val="006B0831"/>
    <w:rsid w:val="006B0912"/>
    <w:rsid w:val="006B092B"/>
    <w:rsid w:val="006B0E8F"/>
    <w:rsid w:val="006B100F"/>
    <w:rsid w:val="006B1195"/>
    <w:rsid w:val="006B1569"/>
    <w:rsid w:val="006B198C"/>
    <w:rsid w:val="006B19A2"/>
    <w:rsid w:val="006B1B85"/>
    <w:rsid w:val="006B1FA2"/>
    <w:rsid w:val="006B2530"/>
    <w:rsid w:val="006B2704"/>
    <w:rsid w:val="006B2845"/>
    <w:rsid w:val="006B2B9F"/>
    <w:rsid w:val="006B2D3A"/>
    <w:rsid w:val="006B2D62"/>
    <w:rsid w:val="006B36AB"/>
    <w:rsid w:val="006B3B5C"/>
    <w:rsid w:val="006B3EB5"/>
    <w:rsid w:val="006B41B7"/>
    <w:rsid w:val="006B41C1"/>
    <w:rsid w:val="006B4293"/>
    <w:rsid w:val="006B4552"/>
    <w:rsid w:val="006B456C"/>
    <w:rsid w:val="006B456E"/>
    <w:rsid w:val="006B4B6B"/>
    <w:rsid w:val="006B4D77"/>
    <w:rsid w:val="006B4DBD"/>
    <w:rsid w:val="006B4F05"/>
    <w:rsid w:val="006B52B4"/>
    <w:rsid w:val="006B56CE"/>
    <w:rsid w:val="006B56FD"/>
    <w:rsid w:val="006B5849"/>
    <w:rsid w:val="006B5DDB"/>
    <w:rsid w:val="006B6185"/>
    <w:rsid w:val="006B62AD"/>
    <w:rsid w:val="006B63BB"/>
    <w:rsid w:val="006B6648"/>
    <w:rsid w:val="006B682B"/>
    <w:rsid w:val="006B6A0F"/>
    <w:rsid w:val="006B6AC3"/>
    <w:rsid w:val="006B6ACA"/>
    <w:rsid w:val="006B6CA3"/>
    <w:rsid w:val="006B6DB1"/>
    <w:rsid w:val="006B7173"/>
    <w:rsid w:val="006B735B"/>
    <w:rsid w:val="006B736F"/>
    <w:rsid w:val="006B7626"/>
    <w:rsid w:val="006B772B"/>
    <w:rsid w:val="006B7860"/>
    <w:rsid w:val="006B7973"/>
    <w:rsid w:val="006B7ACE"/>
    <w:rsid w:val="006B7BAF"/>
    <w:rsid w:val="006B7CD8"/>
    <w:rsid w:val="006B7F84"/>
    <w:rsid w:val="006C00C8"/>
    <w:rsid w:val="006C00FA"/>
    <w:rsid w:val="006C02E8"/>
    <w:rsid w:val="006C03CE"/>
    <w:rsid w:val="006C0508"/>
    <w:rsid w:val="006C0581"/>
    <w:rsid w:val="006C067B"/>
    <w:rsid w:val="006C06DB"/>
    <w:rsid w:val="006C0A75"/>
    <w:rsid w:val="006C0C3F"/>
    <w:rsid w:val="006C0C80"/>
    <w:rsid w:val="006C0E29"/>
    <w:rsid w:val="006C111C"/>
    <w:rsid w:val="006C1333"/>
    <w:rsid w:val="006C1381"/>
    <w:rsid w:val="006C1770"/>
    <w:rsid w:val="006C1827"/>
    <w:rsid w:val="006C1953"/>
    <w:rsid w:val="006C1DC1"/>
    <w:rsid w:val="006C1F9C"/>
    <w:rsid w:val="006C226B"/>
    <w:rsid w:val="006C26FA"/>
    <w:rsid w:val="006C295D"/>
    <w:rsid w:val="006C31D0"/>
    <w:rsid w:val="006C332A"/>
    <w:rsid w:val="006C344F"/>
    <w:rsid w:val="006C3475"/>
    <w:rsid w:val="006C37D2"/>
    <w:rsid w:val="006C3A43"/>
    <w:rsid w:val="006C3A4A"/>
    <w:rsid w:val="006C4322"/>
    <w:rsid w:val="006C45BA"/>
    <w:rsid w:val="006C45C1"/>
    <w:rsid w:val="006C4BB6"/>
    <w:rsid w:val="006C4C42"/>
    <w:rsid w:val="006C4C48"/>
    <w:rsid w:val="006C4DCC"/>
    <w:rsid w:val="006C4DE7"/>
    <w:rsid w:val="006C4DF7"/>
    <w:rsid w:val="006C4E0D"/>
    <w:rsid w:val="006C4EF9"/>
    <w:rsid w:val="006C4EFD"/>
    <w:rsid w:val="006C4FC0"/>
    <w:rsid w:val="006C5455"/>
    <w:rsid w:val="006C5BA5"/>
    <w:rsid w:val="006C5F2F"/>
    <w:rsid w:val="006C5FB1"/>
    <w:rsid w:val="006C6295"/>
    <w:rsid w:val="006C630C"/>
    <w:rsid w:val="006C64E0"/>
    <w:rsid w:val="006C65DB"/>
    <w:rsid w:val="006C662A"/>
    <w:rsid w:val="006C66A3"/>
    <w:rsid w:val="006C6890"/>
    <w:rsid w:val="006C6A56"/>
    <w:rsid w:val="006C7158"/>
    <w:rsid w:val="006C7192"/>
    <w:rsid w:val="006C7308"/>
    <w:rsid w:val="006C7385"/>
    <w:rsid w:val="006C7451"/>
    <w:rsid w:val="006C7569"/>
    <w:rsid w:val="006C7606"/>
    <w:rsid w:val="006C7734"/>
    <w:rsid w:val="006C7A42"/>
    <w:rsid w:val="006D0146"/>
    <w:rsid w:val="006D034D"/>
    <w:rsid w:val="006D041F"/>
    <w:rsid w:val="006D05EC"/>
    <w:rsid w:val="006D0BE4"/>
    <w:rsid w:val="006D0C1D"/>
    <w:rsid w:val="006D0D98"/>
    <w:rsid w:val="006D0FB9"/>
    <w:rsid w:val="006D157C"/>
    <w:rsid w:val="006D1691"/>
    <w:rsid w:val="006D19DF"/>
    <w:rsid w:val="006D1B43"/>
    <w:rsid w:val="006D1C59"/>
    <w:rsid w:val="006D21CC"/>
    <w:rsid w:val="006D221D"/>
    <w:rsid w:val="006D2518"/>
    <w:rsid w:val="006D2531"/>
    <w:rsid w:val="006D271F"/>
    <w:rsid w:val="006D285C"/>
    <w:rsid w:val="006D30C9"/>
    <w:rsid w:val="006D33E5"/>
    <w:rsid w:val="006D3427"/>
    <w:rsid w:val="006D351E"/>
    <w:rsid w:val="006D3772"/>
    <w:rsid w:val="006D3B62"/>
    <w:rsid w:val="006D3F51"/>
    <w:rsid w:val="006D3FAF"/>
    <w:rsid w:val="006D4168"/>
    <w:rsid w:val="006D42C9"/>
    <w:rsid w:val="006D4881"/>
    <w:rsid w:val="006D48D7"/>
    <w:rsid w:val="006D4ABB"/>
    <w:rsid w:val="006D4B4C"/>
    <w:rsid w:val="006D4CC2"/>
    <w:rsid w:val="006D4CFA"/>
    <w:rsid w:val="006D4DAF"/>
    <w:rsid w:val="006D4F45"/>
    <w:rsid w:val="006D5154"/>
    <w:rsid w:val="006D52F5"/>
    <w:rsid w:val="006D5673"/>
    <w:rsid w:val="006D570A"/>
    <w:rsid w:val="006D5778"/>
    <w:rsid w:val="006D57A1"/>
    <w:rsid w:val="006D5E09"/>
    <w:rsid w:val="006D5E85"/>
    <w:rsid w:val="006D5EBD"/>
    <w:rsid w:val="006D5F3B"/>
    <w:rsid w:val="006D5F87"/>
    <w:rsid w:val="006D6091"/>
    <w:rsid w:val="006D60F3"/>
    <w:rsid w:val="006D620A"/>
    <w:rsid w:val="006D6AD3"/>
    <w:rsid w:val="006D6AEA"/>
    <w:rsid w:val="006D6EF7"/>
    <w:rsid w:val="006D70AB"/>
    <w:rsid w:val="006D71F4"/>
    <w:rsid w:val="006D71F8"/>
    <w:rsid w:val="006D7215"/>
    <w:rsid w:val="006D7D24"/>
    <w:rsid w:val="006E0120"/>
    <w:rsid w:val="006E02A7"/>
    <w:rsid w:val="006E0556"/>
    <w:rsid w:val="006E068C"/>
    <w:rsid w:val="006E0816"/>
    <w:rsid w:val="006E08C0"/>
    <w:rsid w:val="006E0AAA"/>
    <w:rsid w:val="006E0AEA"/>
    <w:rsid w:val="006E0B2D"/>
    <w:rsid w:val="006E0B88"/>
    <w:rsid w:val="006E0C21"/>
    <w:rsid w:val="006E0E39"/>
    <w:rsid w:val="006E0E49"/>
    <w:rsid w:val="006E0E99"/>
    <w:rsid w:val="006E0F69"/>
    <w:rsid w:val="006E145B"/>
    <w:rsid w:val="006E14ED"/>
    <w:rsid w:val="006E162E"/>
    <w:rsid w:val="006E1635"/>
    <w:rsid w:val="006E1714"/>
    <w:rsid w:val="006E187C"/>
    <w:rsid w:val="006E1D01"/>
    <w:rsid w:val="006E2255"/>
    <w:rsid w:val="006E22DD"/>
    <w:rsid w:val="006E2339"/>
    <w:rsid w:val="006E235F"/>
    <w:rsid w:val="006E23E1"/>
    <w:rsid w:val="006E268F"/>
    <w:rsid w:val="006E284F"/>
    <w:rsid w:val="006E2CF5"/>
    <w:rsid w:val="006E2D66"/>
    <w:rsid w:val="006E3311"/>
    <w:rsid w:val="006E35AF"/>
    <w:rsid w:val="006E3BCD"/>
    <w:rsid w:val="006E43BB"/>
    <w:rsid w:val="006E45F9"/>
    <w:rsid w:val="006E4621"/>
    <w:rsid w:val="006E48E5"/>
    <w:rsid w:val="006E4948"/>
    <w:rsid w:val="006E4DE6"/>
    <w:rsid w:val="006E5147"/>
    <w:rsid w:val="006E5162"/>
    <w:rsid w:val="006E562A"/>
    <w:rsid w:val="006E5B38"/>
    <w:rsid w:val="006E5E13"/>
    <w:rsid w:val="006E5E8F"/>
    <w:rsid w:val="006E5F57"/>
    <w:rsid w:val="006E5F63"/>
    <w:rsid w:val="006E6139"/>
    <w:rsid w:val="006E6339"/>
    <w:rsid w:val="006E6A3D"/>
    <w:rsid w:val="006E6A40"/>
    <w:rsid w:val="006E6A47"/>
    <w:rsid w:val="006E6B1D"/>
    <w:rsid w:val="006E6C2F"/>
    <w:rsid w:val="006E6DFA"/>
    <w:rsid w:val="006E6E71"/>
    <w:rsid w:val="006E7196"/>
    <w:rsid w:val="006E74BD"/>
    <w:rsid w:val="006E7696"/>
    <w:rsid w:val="006E7A09"/>
    <w:rsid w:val="006E7A65"/>
    <w:rsid w:val="006E7F9F"/>
    <w:rsid w:val="006F00D4"/>
    <w:rsid w:val="006F01E3"/>
    <w:rsid w:val="006F0303"/>
    <w:rsid w:val="006F03CE"/>
    <w:rsid w:val="006F0545"/>
    <w:rsid w:val="006F066A"/>
    <w:rsid w:val="006F074B"/>
    <w:rsid w:val="006F0894"/>
    <w:rsid w:val="006F0CED"/>
    <w:rsid w:val="006F0CF8"/>
    <w:rsid w:val="006F101E"/>
    <w:rsid w:val="006F162E"/>
    <w:rsid w:val="006F174B"/>
    <w:rsid w:val="006F178A"/>
    <w:rsid w:val="006F1E16"/>
    <w:rsid w:val="006F1E25"/>
    <w:rsid w:val="006F1E32"/>
    <w:rsid w:val="006F1EC4"/>
    <w:rsid w:val="006F202C"/>
    <w:rsid w:val="006F21FF"/>
    <w:rsid w:val="006F22AD"/>
    <w:rsid w:val="006F26A4"/>
    <w:rsid w:val="006F2C2F"/>
    <w:rsid w:val="006F2D06"/>
    <w:rsid w:val="006F2DAD"/>
    <w:rsid w:val="006F2E2B"/>
    <w:rsid w:val="006F30F2"/>
    <w:rsid w:val="006F34F5"/>
    <w:rsid w:val="006F36CA"/>
    <w:rsid w:val="006F395F"/>
    <w:rsid w:val="006F399F"/>
    <w:rsid w:val="006F3C98"/>
    <w:rsid w:val="006F3EC0"/>
    <w:rsid w:val="006F40F8"/>
    <w:rsid w:val="006F453C"/>
    <w:rsid w:val="006F4D6A"/>
    <w:rsid w:val="006F5021"/>
    <w:rsid w:val="006F529D"/>
    <w:rsid w:val="006F5312"/>
    <w:rsid w:val="006F563F"/>
    <w:rsid w:val="006F5A35"/>
    <w:rsid w:val="006F5B0D"/>
    <w:rsid w:val="006F5D1B"/>
    <w:rsid w:val="006F5E60"/>
    <w:rsid w:val="006F5F91"/>
    <w:rsid w:val="006F60B8"/>
    <w:rsid w:val="006F6151"/>
    <w:rsid w:val="006F646B"/>
    <w:rsid w:val="006F64C2"/>
    <w:rsid w:val="006F651D"/>
    <w:rsid w:val="006F68B8"/>
    <w:rsid w:val="006F6909"/>
    <w:rsid w:val="006F69F6"/>
    <w:rsid w:val="006F6AF3"/>
    <w:rsid w:val="006F6B32"/>
    <w:rsid w:val="006F6C95"/>
    <w:rsid w:val="006F73A0"/>
    <w:rsid w:val="006F742D"/>
    <w:rsid w:val="006F769A"/>
    <w:rsid w:val="006F789B"/>
    <w:rsid w:val="006F7AB4"/>
    <w:rsid w:val="006F7C6A"/>
    <w:rsid w:val="006F7DF1"/>
    <w:rsid w:val="00700790"/>
    <w:rsid w:val="00700BDD"/>
    <w:rsid w:val="00700CC8"/>
    <w:rsid w:val="00700EF2"/>
    <w:rsid w:val="007010DD"/>
    <w:rsid w:val="007011BA"/>
    <w:rsid w:val="00701532"/>
    <w:rsid w:val="007019E1"/>
    <w:rsid w:val="00701C50"/>
    <w:rsid w:val="00701CB7"/>
    <w:rsid w:val="00701CD1"/>
    <w:rsid w:val="00701E19"/>
    <w:rsid w:val="00701F6D"/>
    <w:rsid w:val="00701FBB"/>
    <w:rsid w:val="00702B04"/>
    <w:rsid w:val="00702B2B"/>
    <w:rsid w:val="00702BB6"/>
    <w:rsid w:val="00702FB7"/>
    <w:rsid w:val="0070318F"/>
    <w:rsid w:val="00703482"/>
    <w:rsid w:val="00703548"/>
    <w:rsid w:val="00703916"/>
    <w:rsid w:val="00703A26"/>
    <w:rsid w:val="00703AB6"/>
    <w:rsid w:val="00703D43"/>
    <w:rsid w:val="007042C7"/>
    <w:rsid w:val="00704300"/>
    <w:rsid w:val="007044EC"/>
    <w:rsid w:val="007048FE"/>
    <w:rsid w:val="00705046"/>
    <w:rsid w:val="0070513B"/>
    <w:rsid w:val="007051EB"/>
    <w:rsid w:val="007052C0"/>
    <w:rsid w:val="00705706"/>
    <w:rsid w:val="007059C9"/>
    <w:rsid w:val="00705AAF"/>
    <w:rsid w:val="00705AE2"/>
    <w:rsid w:val="00705B52"/>
    <w:rsid w:val="00705D63"/>
    <w:rsid w:val="00705D6D"/>
    <w:rsid w:val="00705FA1"/>
    <w:rsid w:val="00705FA7"/>
    <w:rsid w:val="00706421"/>
    <w:rsid w:val="00706601"/>
    <w:rsid w:val="00706607"/>
    <w:rsid w:val="00706646"/>
    <w:rsid w:val="00706728"/>
    <w:rsid w:val="0070694E"/>
    <w:rsid w:val="00706A34"/>
    <w:rsid w:val="00706B60"/>
    <w:rsid w:val="00706BDC"/>
    <w:rsid w:val="00706CB7"/>
    <w:rsid w:val="00706D29"/>
    <w:rsid w:val="00706E03"/>
    <w:rsid w:val="00706FD7"/>
    <w:rsid w:val="00706FFA"/>
    <w:rsid w:val="0070710C"/>
    <w:rsid w:val="007075EB"/>
    <w:rsid w:val="007077C6"/>
    <w:rsid w:val="0070791C"/>
    <w:rsid w:val="00707A2F"/>
    <w:rsid w:val="00707D14"/>
    <w:rsid w:val="00707D24"/>
    <w:rsid w:val="00707E1E"/>
    <w:rsid w:val="00707E76"/>
    <w:rsid w:val="0071003E"/>
    <w:rsid w:val="00710391"/>
    <w:rsid w:val="0071125B"/>
    <w:rsid w:val="007113D3"/>
    <w:rsid w:val="00711482"/>
    <w:rsid w:val="0071170A"/>
    <w:rsid w:val="00711913"/>
    <w:rsid w:val="00711F1A"/>
    <w:rsid w:val="00712739"/>
    <w:rsid w:val="00712B7C"/>
    <w:rsid w:val="00712BCF"/>
    <w:rsid w:val="00712D9F"/>
    <w:rsid w:val="00712E5F"/>
    <w:rsid w:val="0071303C"/>
    <w:rsid w:val="00713044"/>
    <w:rsid w:val="00713112"/>
    <w:rsid w:val="0071321B"/>
    <w:rsid w:val="007137A2"/>
    <w:rsid w:val="0071398C"/>
    <w:rsid w:val="00713A39"/>
    <w:rsid w:val="00713E1F"/>
    <w:rsid w:val="00713FC5"/>
    <w:rsid w:val="0071411B"/>
    <w:rsid w:val="007141B8"/>
    <w:rsid w:val="0071424F"/>
    <w:rsid w:val="00714477"/>
    <w:rsid w:val="007147E6"/>
    <w:rsid w:val="0071494B"/>
    <w:rsid w:val="00714AC5"/>
    <w:rsid w:val="00714CD5"/>
    <w:rsid w:val="00714E02"/>
    <w:rsid w:val="0071514F"/>
    <w:rsid w:val="007152CC"/>
    <w:rsid w:val="007152EF"/>
    <w:rsid w:val="0071535C"/>
    <w:rsid w:val="0071562D"/>
    <w:rsid w:val="00715678"/>
    <w:rsid w:val="00715748"/>
    <w:rsid w:val="0071607E"/>
    <w:rsid w:val="00716130"/>
    <w:rsid w:val="007161D9"/>
    <w:rsid w:val="0071632C"/>
    <w:rsid w:val="007163D6"/>
    <w:rsid w:val="00716423"/>
    <w:rsid w:val="007165AC"/>
    <w:rsid w:val="007168E7"/>
    <w:rsid w:val="00716980"/>
    <w:rsid w:val="007169E0"/>
    <w:rsid w:val="00716A18"/>
    <w:rsid w:val="00716CB2"/>
    <w:rsid w:val="00716E00"/>
    <w:rsid w:val="00716FFE"/>
    <w:rsid w:val="0071782C"/>
    <w:rsid w:val="00720269"/>
    <w:rsid w:val="0072047F"/>
    <w:rsid w:val="0072063B"/>
    <w:rsid w:val="0072066E"/>
    <w:rsid w:val="00720789"/>
    <w:rsid w:val="00720A03"/>
    <w:rsid w:val="00720C1A"/>
    <w:rsid w:val="00720D96"/>
    <w:rsid w:val="00721078"/>
    <w:rsid w:val="00721373"/>
    <w:rsid w:val="0072155F"/>
    <w:rsid w:val="00721788"/>
    <w:rsid w:val="007218DD"/>
    <w:rsid w:val="00721EB3"/>
    <w:rsid w:val="007221B6"/>
    <w:rsid w:val="00722332"/>
    <w:rsid w:val="0072237A"/>
    <w:rsid w:val="007223C8"/>
    <w:rsid w:val="00722B42"/>
    <w:rsid w:val="00722C06"/>
    <w:rsid w:val="00722C50"/>
    <w:rsid w:val="00722F04"/>
    <w:rsid w:val="0072339B"/>
    <w:rsid w:val="007236B2"/>
    <w:rsid w:val="007238CD"/>
    <w:rsid w:val="00723A93"/>
    <w:rsid w:val="00723AF8"/>
    <w:rsid w:val="00723BCB"/>
    <w:rsid w:val="00723BFE"/>
    <w:rsid w:val="00723CA8"/>
    <w:rsid w:val="00723F1D"/>
    <w:rsid w:val="00724078"/>
    <w:rsid w:val="007240E1"/>
    <w:rsid w:val="007241F2"/>
    <w:rsid w:val="00724215"/>
    <w:rsid w:val="007243F9"/>
    <w:rsid w:val="00724426"/>
    <w:rsid w:val="007244DD"/>
    <w:rsid w:val="00724A23"/>
    <w:rsid w:val="00724B39"/>
    <w:rsid w:val="00724BE3"/>
    <w:rsid w:val="00725278"/>
    <w:rsid w:val="00725314"/>
    <w:rsid w:val="0072548B"/>
    <w:rsid w:val="007254A2"/>
    <w:rsid w:val="007258D6"/>
    <w:rsid w:val="00725A51"/>
    <w:rsid w:val="00725B1A"/>
    <w:rsid w:val="00725B60"/>
    <w:rsid w:val="00725E88"/>
    <w:rsid w:val="0072620E"/>
    <w:rsid w:val="00726316"/>
    <w:rsid w:val="007264F9"/>
    <w:rsid w:val="00726695"/>
    <w:rsid w:val="00726AB0"/>
    <w:rsid w:val="00726B7A"/>
    <w:rsid w:val="00726CA7"/>
    <w:rsid w:val="0072719F"/>
    <w:rsid w:val="0072722B"/>
    <w:rsid w:val="0072760A"/>
    <w:rsid w:val="00727DCD"/>
    <w:rsid w:val="00730294"/>
    <w:rsid w:val="007302B7"/>
    <w:rsid w:val="007302FA"/>
    <w:rsid w:val="007307E5"/>
    <w:rsid w:val="00730D64"/>
    <w:rsid w:val="0073125E"/>
    <w:rsid w:val="00731266"/>
    <w:rsid w:val="00731322"/>
    <w:rsid w:val="00731370"/>
    <w:rsid w:val="007313F1"/>
    <w:rsid w:val="00731992"/>
    <w:rsid w:val="00731A33"/>
    <w:rsid w:val="0073208E"/>
    <w:rsid w:val="00732298"/>
    <w:rsid w:val="007322E5"/>
    <w:rsid w:val="00732327"/>
    <w:rsid w:val="007323B6"/>
    <w:rsid w:val="00732866"/>
    <w:rsid w:val="007329D8"/>
    <w:rsid w:val="00732A68"/>
    <w:rsid w:val="00732B68"/>
    <w:rsid w:val="00732C4B"/>
    <w:rsid w:val="00732CD7"/>
    <w:rsid w:val="00732DA2"/>
    <w:rsid w:val="00733391"/>
    <w:rsid w:val="007336B8"/>
    <w:rsid w:val="00733A42"/>
    <w:rsid w:val="00733FE8"/>
    <w:rsid w:val="00734141"/>
    <w:rsid w:val="00734176"/>
    <w:rsid w:val="007342B3"/>
    <w:rsid w:val="007343F5"/>
    <w:rsid w:val="007344DD"/>
    <w:rsid w:val="00734524"/>
    <w:rsid w:val="0073476C"/>
    <w:rsid w:val="007348AF"/>
    <w:rsid w:val="00734BBE"/>
    <w:rsid w:val="00734EF5"/>
    <w:rsid w:val="00735306"/>
    <w:rsid w:val="00735388"/>
    <w:rsid w:val="007355E2"/>
    <w:rsid w:val="0073563E"/>
    <w:rsid w:val="0073566C"/>
    <w:rsid w:val="00735672"/>
    <w:rsid w:val="00735703"/>
    <w:rsid w:val="007357D8"/>
    <w:rsid w:val="00735A98"/>
    <w:rsid w:val="00735CC7"/>
    <w:rsid w:val="00735F23"/>
    <w:rsid w:val="00735FC5"/>
    <w:rsid w:val="007361AC"/>
    <w:rsid w:val="007362CE"/>
    <w:rsid w:val="00736A0E"/>
    <w:rsid w:val="007378E6"/>
    <w:rsid w:val="00737A8B"/>
    <w:rsid w:val="00737AB2"/>
    <w:rsid w:val="00737AE8"/>
    <w:rsid w:val="00737CF5"/>
    <w:rsid w:val="007405D9"/>
    <w:rsid w:val="007406D6"/>
    <w:rsid w:val="00740777"/>
    <w:rsid w:val="00740824"/>
    <w:rsid w:val="00740A9A"/>
    <w:rsid w:val="00740DC1"/>
    <w:rsid w:val="00741280"/>
    <w:rsid w:val="00741666"/>
    <w:rsid w:val="007418CB"/>
    <w:rsid w:val="00742372"/>
    <w:rsid w:val="0074270A"/>
    <w:rsid w:val="00742886"/>
    <w:rsid w:val="00742AE8"/>
    <w:rsid w:val="00742D3A"/>
    <w:rsid w:val="00742E22"/>
    <w:rsid w:val="00742F41"/>
    <w:rsid w:val="0074333A"/>
    <w:rsid w:val="007433F6"/>
    <w:rsid w:val="00743455"/>
    <w:rsid w:val="00743581"/>
    <w:rsid w:val="007439A5"/>
    <w:rsid w:val="00743D8F"/>
    <w:rsid w:val="00744541"/>
    <w:rsid w:val="00744637"/>
    <w:rsid w:val="00744738"/>
    <w:rsid w:val="00744CF9"/>
    <w:rsid w:val="00744DF5"/>
    <w:rsid w:val="00745280"/>
    <w:rsid w:val="007452C3"/>
    <w:rsid w:val="007455A3"/>
    <w:rsid w:val="00745721"/>
    <w:rsid w:val="007459AC"/>
    <w:rsid w:val="00745FB4"/>
    <w:rsid w:val="007462F3"/>
    <w:rsid w:val="007463B0"/>
    <w:rsid w:val="007463F5"/>
    <w:rsid w:val="007465E3"/>
    <w:rsid w:val="00746717"/>
    <w:rsid w:val="00746766"/>
    <w:rsid w:val="00746F47"/>
    <w:rsid w:val="007471A9"/>
    <w:rsid w:val="00747613"/>
    <w:rsid w:val="00747A89"/>
    <w:rsid w:val="00747D4F"/>
    <w:rsid w:val="00747F6A"/>
    <w:rsid w:val="0075041E"/>
    <w:rsid w:val="0075049F"/>
    <w:rsid w:val="00750572"/>
    <w:rsid w:val="00750600"/>
    <w:rsid w:val="007507BF"/>
    <w:rsid w:val="00750858"/>
    <w:rsid w:val="00750A8F"/>
    <w:rsid w:val="00750E2B"/>
    <w:rsid w:val="00750E55"/>
    <w:rsid w:val="0075101E"/>
    <w:rsid w:val="0075119C"/>
    <w:rsid w:val="007511E9"/>
    <w:rsid w:val="00751695"/>
    <w:rsid w:val="0075186D"/>
    <w:rsid w:val="007518BC"/>
    <w:rsid w:val="007518C8"/>
    <w:rsid w:val="00751B68"/>
    <w:rsid w:val="00752372"/>
    <w:rsid w:val="00752430"/>
    <w:rsid w:val="007525C7"/>
    <w:rsid w:val="007526B5"/>
    <w:rsid w:val="007526F5"/>
    <w:rsid w:val="00752801"/>
    <w:rsid w:val="00752A29"/>
    <w:rsid w:val="00752B0D"/>
    <w:rsid w:val="00752BEE"/>
    <w:rsid w:val="00752F35"/>
    <w:rsid w:val="00753035"/>
    <w:rsid w:val="00753073"/>
    <w:rsid w:val="0075338D"/>
    <w:rsid w:val="0075344E"/>
    <w:rsid w:val="007535C2"/>
    <w:rsid w:val="0075380C"/>
    <w:rsid w:val="00753923"/>
    <w:rsid w:val="00753972"/>
    <w:rsid w:val="00753F08"/>
    <w:rsid w:val="007540B9"/>
    <w:rsid w:val="00754180"/>
    <w:rsid w:val="007541B3"/>
    <w:rsid w:val="007541BA"/>
    <w:rsid w:val="0075430D"/>
    <w:rsid w:val="00754462"/>
    <w:rsid w:val="007545EE"/>
    <w:rsid w:val="00754C57"/>
    <w:rsid w:val="00754DF4"/>
    <w:rsid w:val="00754E45"/>
    <w:rsid w:val="00754F58"/>
    <w:rsid w:val="007550AC"/>
    <w:rsid w:val="007550E9"/>
    <w:rsid w:val="007552DB"/>
    <w:rsid w:val="0075562D"/>
    <w:rsid w:val="00755CEA"/>
    <w:rsid w:val="00755DA5"/>
    <w:rsid w:val="00755DAD"/>
    <w:rsid w:val="00755EF9"/>
    <w:rsid w:val="007560A1"/>
    <w:rsid w:val="00756293"/>
    <w:rsid w:val="007565CC"/>
    <w:rsid w:val="0075674F"/>
    <w:rsid w:val="00756C99"/>
    <w:rsid w:val="00756DC6"/>
    <w:rsid w:val="007571A9"/>
    <w:rsid w:val="00757266"/>
    <w:rsid w:val="00757417"/>
    <w:rsid w:val="007575DC"/>
    <w:rsid w:val="007579EA"/>
    <w:rsid w:val="00757BE9"/>
    <w:rsid w:val="00757CE1"/>
    <w:rsid w:val="00757EC5"/>
    <w:rsid w:val="007601FD"/>
    <w:rsid w:val="007602A9"/>
    <w:rsid w:val="007607EA"/>
    <w:rsid w:val="007607F0"/>
    <w:rsid w:val="007607FF"/>
    <w:rsid w:val="00760DC5"/>
    <w:rsid w:val="00760E69"/>
    <w:rsid w:val="0076109D"/>
    <w:rsid w:val="00761159"/>
    <w:rsid w:val="00761505"/>
    <w:rsid w:val="00761601"/>
    <w:rsid w:val="00761A7F"/>
    <w:rsid w:val="00761B10"/>
    <w:rsid w:val="00761BC1"/>
    <w:rsid w:val="00761D5A"/>
    <w:rsid w:val="00761F99"/>
    <w:rsid w:val="007620D4"/>
    <w:rsid w:val="00762206"/>
    <w:rsid w:val="0076256D"/>
    <w:rsid w:val="00762684"/>
    <w:rsid w:val="00762E78"/>
    <w:rsid w:val="00763EC0"/>
    <w:rsid w:val="00763EDA"/>
    <w:rsid w:val="00763EDF"/>
    <w:rsid w:val="00764093"/>
    <w:rsid w:val="007642B0"/>
    <w:rsid w:val="007649A8"/>
    <w:rsid w:val="007649C0"/>
    <w:rsid w:val="007649CA"/>
    <w:rsid w:val="00764A30"/>
    <w:rsid w:val="00764BF5"/>
    <w:rsid w:val="00764F43"/>
    <w:rsid w:val="00764FFA"/>
    <w:rsid w:val="007655B1"/>
    <w:rsid w:val="007656D5"/>
    <w:rsid w:val="0076579D"/>
    <w:rsid w:val="007658AC"/>
    <w:rsid w:val="007659FF"/>
    <w:rsid w:val="00765CED"/>
    <w:rsid w:val="00765EAD"/>
    <w:rsid w:val="00766125"/>
    <w:rsid w:val="00766381"/>
    <w:rsid w:val="007664D6"/>
    <w:rsid w:val="00766634"/>
    <w:rsid w:val="0076684E"/>
    <w:rsid w:val="00766A30"/>
    <w:rsid w:val="0076700A"/>
    <w:rsid w:val="007670A0"/>
    <w:rsid w:val="007673FA"/>
    <w:rsid w:val="00767428"/>
    <w:rsid w:val="00767582"/>
    <w:rsid w:val="00767D23"/>
    <w:rsid w:val="00767D38"/>
    <w:rsid w:val="00767D4F"/>
    <w:rsid w:val="00767F31"/>
    <w:rsid w:val="007701A9"/>
    <w:rsid w:val="00770554"/>
    <w:rsid w:val="00770616"/>
    <w:rsid w:val="0077062D"/>
    <w:rsid w:val="00770798"/>
    <w:rsid w:val="007707CD"/>
    <w:rsid w:val="007708AC"/>
    <w:rsid w:val="00770B19"/>
    <w:rsid w:val="007713AB"/>
    <w:rsid w:val="00771C00"/>
    <w:rsid w:val="00771C4E"/>
    <w:rsid w:val="00771D28"/>
    <w:rsid w:val="00771E0A"/>
    <w:rsid w:val="007724CF"/>
    <w:rsid w:val="007725C7"/>
    <w:rsid w:val="00772673"/>
    <w:rsid w:val="00772984"/>
    <w:rsid w:val="007729BC"/>
    <w:rsid w:val="00772AE1"/>
    <w:rsid w:val="00772DF8"/>
    <w:rsid w:val="00772F30"/>
    <w:rsid w:val="0077308E"/>
    <w:rsid w:val="007734CE"/>
    <w:rsid w:val="007738E7"/>
    <w:rsid w:val="00773A44"/>
    <w:rsid w:val="00773B02"/>
    <w:rsid w:val="00773D4A"/>
    <w:rsid w:val="00773E5B"/>
    <w:rsid w:val="00774085"/>
    <w:rsid w:val="00774356"/>
    <w:rsid w:val="00774827"/>
    <w:rsid w:val="00774855"/>
    <w:rsid w:val="007748CD"/>
    <w:rsid w:val="00774E32"/>
    <w:rsid w:val="00774F83"/>
    <w:rsid w:val="0077504B"/>
    <w:rsid w:val="00775333"/>
    <w:rsid w:val="0077562A"/>
    <w:rsid w:val="00775863"/>
    <w:rsid w:val="007758AE"/>
    <w:rsid w:val="00775991"/>
    <w:rsid w:val="00775C14"/>
    <w:rsid w:val="007762AB"/>
    <w:rsid w:val="00776350"/>
    <w:rsid w:val="00776AA7"/>
    <w:rsid w:val="00776B07"/>
    <w:rsid w:val="00776F46"/>
    <w:rsid w:val="00776FFF"/>
    <w:rsid w:val="00777112"/>
    <w:rsid w:val="0077732D"/>
    <w:rsid w:val="007773E5"/>
    <w:rsid w:val="007773EC"/>
    <w:rsid w:val="00777438"/>
    <w:rsid w:val="007774B5"/>
    <w:rsid w:val="00777692"/>
    <w:rsid w:val="007776A6"/>
    <w:rsid w:val="00777E2B"/>
    <w:rsid w:val="00777EFD"/>
    <w:rsid w:val="0078015B"/>
    <w:rsid w:val="0078016E"/>
    <w:rsid w:val="007801C1"/>
    <w:rsid w:val="007803C8"/>
    <w:rsid w:val="00780591"/>
    <w:rsid w:val="007807E4"/>
    <w:rsid w:val="007809FF"/>
    <w:rsid w:val="00780AD6"/>
    <w:rsid w:val="00781077"/>
    <w:rsid w:val="0078114A"/>
    <w:rsid w:val="0078148E"/>
    <w:rsid w:val="007814C9"/>
    <w:rsid w:val="00781673"/>
    <w:rsid w:val="007816BE"/>
    <w:rsid w:val="007817E3"/>
    <w:rsid w:val="007819DC"/>
    <w:rsid w:val="00781D17"/>
    <w:rsid w:val="007823F7"/>
    <w:rsid w:val="007824FF"/>
    <w:rsid w:val="007830C0"/>
    <w:rsid w:val="00783327"/>
    <w:rsid w:val="007833E1"/>
    <w:rsid w:val="00783482"/>
    <w:rsid w:val="0078364D"/>
    <w:rsid w:val="00783962"/>
    <w:rsid w:val="00783CEC"/>
    <w:rsid w:val="0078415A"/>
    <w:rsid w:val="007842C3"/>
    <w:rsid w:val="007842FB"/>
    <w:rsid w:val="00784464"/>
    <w:rsid w:val="00784894"/>
    <w:rsid w:val="00784ABE"/>
    <w:rsid w:val="00785595"/>
    <w:rsid w:val="0078561C"/>
    <w:rsid w:val="007858E6"/>
    <w:rsid w:val="0078593C"/>
    <w:rsid w:val="00785992"/>
    <w:rsid w:val="00785BAD"/>
    <w:rsid w:val="00785FEA"/>
    <w:rsid w:val="007861BD"/>
    <w:rsid w:val="00786591"/>
    <w:rsid w:val="007865A0"/>
    <w:rsid w:val="007865CC"/>
    <w:rsid w:val="007865F6"/>
    <w:rsid w:val="0078699B"/>
    <w:rsid w:val="00786F39"/>
    <w:rsid w:val="00787082"/>
    <w:rsid w:val="00787098"/>
    <w:rsid w:val="00787199"/>
    <w:rsid w:val="007873D9"/>
    <w:rsid w:val="00787853"/>
    <w:rsid w:val="00787C01"/>
    <w:rsid w:val="00787CBC"/>
    <w:rsid w:val="00787D55"/>
    <w:rsid w:val="0079012D"/>
    <w:rsid w:val="007902FC"/>
    <w:rsid w:val="007908EE"/>
    <w:rsid w:val="00790954"/>
    <w:rsid w:val="00790C47"/>
    <w:rsid w:val="00790CC5"/>
    <w:rsid w:val="00790E3E"/>
    <w:rsid w:val="00790FF6"/>
    <w:rsid w:val="0079103C"/>
    <w:rsid w:val="00791179"/>
    <w:rsid w:val="00791248"/>
    <w:rsid w:val="00791374"/>
    <w:rsid w:val="007913B1"/>
    <w:rsid w:val="0079184D"/>
    <w:rsid w:val="00791D50"/>
    <w:rsid w:val="0079221F"/>
    <w:rsid w:val="007926FF"/>
    <w:rsid w:val="0079277B"/>
    <w:rsid w:val="007928F9"/>
    <w:rsid w:val="00793763"/>
    <w:rsid w:val="00793807"/>
    <w:rsid w:val="00793B04"/>
    <w:rsid w:val="00793B05"/>
    <w:rsid w:val="007941FB"/>
    <w:rsid w:val="00794308"/>
    <w:rsid w:val="007944B4"/>
    <w:rsid w:val="007945BE"/>
    <w:rsid w:val="007946A2"/>
    <w:rsid w:val="00794950"/>
    <w:rsid w:val="007949FB"/>
    <w:rsid w:val="00794C6F"/>
    <w:rsid w:val="00794E6D"/>
    <w:rsid w:val="007950C9"/>
    <w:rsid w:val="007950F1"/>
    <w:rsid w:val="007955CD"/>
    <w:rsid w:val="007957FB"/>
    <w:rsid w:val="007959FD"/>
    <w:rsid w:val="00795CA7"/>
    <w:rsid w:val="00795CD3"/>
    <w:rsid w:val="00795D86"/>
    <w:rsid w:val="00795F37"/>
    <w:rsid w:val="00795FA9"/>
    <w:rsid w:val="00796142"/>
    <w:rsid w:val="00796152"/>
    <w:rsid w:val="007961EB"/>
    <w:rsid w:val="007963A5"/>
    <w:rsid w:val="00796466"/>
    <w:rsid w:val="00796ACA"/>
    <w:rsid w:val="00797277"/>
    <w:rsid w:val="0079733C"/>
    <w:rsid w:val="007973FA"/>
    <w:rsid w:val="00797422"/>
    <w:rsid w:val="007974DC"/>
    <w:rsid w:val="007975ED"/>
    <w:rsid w:val="0079760E"/>
    <w:rsid w:val="00797B3D"/>
    <w:rsid w:val="00797B93"/>
    <w:rsid w:val="00797D61"/>
    <w:rsid w:val="007A00D1"/>
    <w:rsid w:val="007A0145"/>
    <w:rsid w:val="007A01CA"/>
    <w:rsid w:val="007A01F2"/>
    <w:rsid w:val="007A04E1"/>
    <w:rsid w:val="007A089C"/>
    <w:rsid w:val="007A0CE2"/>
    <w:rsid w:val="007A0EAE"/>
    <w:rsid w:val="007A1057"/>
    <w:rsid w:val="007A193C"/>
    <w:rsid w:val="007A1942"/>
    <w:rsid w:val="007A19F1"/>
    <w:rsid w:val="007A1B25"/>
    <w:rsid w:val="007A1D3A"/>
    <w:rsid w:val="007A2425"/>
    <w:rsid w:val="007A24BC"/>
    <w:rsid w:val="007A263B"/>
    <w:rsid w:val="007A2869"/>
    <w:rsid w:val="007A2C8F"/>
    <w:rsid w:val="007A2C9D"/>
    <w:rsid w:val="007A2D74"/>
    <w:rsid w:val="007A3398"/>
    <w:rsid w:val="007A33CD"/>
    <w:rsid w:val="007A3619"/>
    <w:rsid w:val="007A3B80"/>
    <w:rsid w:val="007A3BD1"/>
    <w:rsid w:val="007A3C89"/>
    <w:rsid w:val="007A4057"/>
    <w:rsid w:val="007A40DB"/>
    <w:rsid w:val="007A4159"/>
    <w:rsid w:val="007A42AB"/>
    <w:rsid w:val="007A4316"/>
    <w:rsid w:val="007A454D"/>
    <w:rsid w:val="007A4A3E"/>
    <w:rsid w:val="007A4B78"/>
    <w:rsid w:val="007A4D3A"/>
    <w:rsid w:val="007A5063"/>
    <w:rsid w:val="007A541F"/>
    <w:rsid w:val="007A54C3"/>
    <w:rsid w:val="007A56B7"/>
    <w:rsid w:val="007A5760"/>
    <w:rsid w:val="007A59A4"/>
    <w:rsid w:val="007A5A00"/>
    <w:rsid w:val="007A5A2E"/>
    <w:rsid w:val="007A5B12"/>
    <w:rsid w:val="007A5B57"/>
    <w:rsid w:val="007A5C26"/>
    <w:rsid w:val="007A5C3C"/>
    <w:rsid w:val="007A5C93"/>
    <w:rsid w:val="007A5D60"/>
    <w:rsid w:val="007A5E49"/>
    <w:rsid w:val="007A5F49"/>
    <w:rsid w:val="007A6312"/>
    <w:rsid w:val="007A643C"/>
    <w:rsid w:val="007A6529"/>
    <w:rsid w:val="007A6754"/>
    <w:rsid w:val="007A68C9"/>
    <w:rsid w:val="007A6C6B"/>
    <w:rsid w:val="007A715A"/>
    <w:rsid w:val="007A717A"/>
    <w:rsid w:val="007A72C8"/>
    <w:rsid w:val="007A7353"/>
    <w:rsid w:val="007A73ED"/>
    <w:rsid w:val="007A74E0"/>
    <w:rsid w:val="007A7EFB"/>
    <w:rsid w:val="007A7F32"/>
    <w:rsid w:val="007B0078"/>
    <w:rsid w:val="007B030C"/>
    <w:rsid w:val="007B06F2"/>
    <w:rsid w:val="007B0860"/>
    <w:rsid w:val="007B0A34"/>
    <w:rsid w:val="007B0F03"/>
    <w:rsid w:val="007B13C0"/>
    <w:rsid w:val="007B1568"/>
    <w:rsid w:val="007B15C5"/>
    <w:rsid w:val="007B15DA"/>
    <w:rsid w:val="007B1DC1"/>
    <w:rsid w:val="007B1E35"/>
    <w:rsid w:val="007B206A"/>
    <w:rsid w:val="007B2318"/>
    <w:rsid w:val="007B26EA"/>
    <w:rsid w:val="007B27F9"/>
    <w:rsid w:val="007B2A98"/>
    <w:rsid w:val="007B2AC4"/>
    <w:rsid w:val="007B3459"/>
    <w:rsid w:val="007B3471"/>
    <w:rsid w:val="007B354F"/>
    <w:rsid w:val="007B393F"/>
    <w:rsid w:val="007B3A09"/>
    <w:rsid w:val="007B3B52"/>
    <w:rsid w:val="007B3E2D"/>
    <w:rsid w:val="007B3F53"/>
    <w:rsid w:val="007B433A"/>
    <w:rsid w:val="007B46CB"/>
    <w:rsid w:val="007B4758"/>
    <w:rsid w:val="007B4A42"/>
    <w:rsid w:val="007B4A67"/>
    <w:rsid w:val="007B4B17"/>
    <w:rsid w:val="007B4C3B"/>
    <w:rsid w:val="007B4C45"/>
    <w:rsid w:val="007B4CEF"/>
    <w:rsid w:val="007B4E33"/>
    <w:rsid w:val="007B4E62"/>
    <w:rsid w:val="007B4F0C"/>
    <w:rsid w:val="007B4FAB"/>
    <w:rsid w:val="007B514B"/>
    <w:rsid w:val="007B548B"/>
    <w:rsid w:val="007B5653"/>
    <w:rsid w:val="007B56B1"/>
    <w:rsid w:val="007B58AD"/>
    <w:rsid w:val="007B62F3"/>
    <w:rsid w:val="007B6331"/>
    <w:rsid w:val="007B667A"/>
    <w:rsid w:val="007B6A20"/>
    <w:rsid w:val="007B6AB2"/>
    <w:rsid w:val="007B6EED"/>
    <w:rsid w:val="007B7059"/>
    <w:rsid w:val="007B7362"/>
    <w:rsid w:val="007B7450"/>
    <w:rsid w:val="007B759F"/>
    <w:rsid w:val="007B7767"/>
    <w:rsid w:val="007B784D"/>
    <w:rsid w:val="007B7875"/>
    <w:rsid w:val="007B7A86"/>
    <w:rsid w:val="007B7A8A"/>
    <w:rsid w:val="007C012C"/>
    <w:rsid w:val="007C024A"/>
    <w:rsid w:val="007C0544"/>
    <w:rsid w:val="007C059A"/>
    <w:rsid w:val="007C0637"/>
    <w:rsid w:val="007C0706"/>
    <w:rsid w:val="007C0895"/>
    <w:rsid w:val="007C0BB0"/>
    <w:rsid w:val="007C0D9A"/>
    <w:rsid w:val="007C0DA2"/>
    <w:rsid w:val="007C1106"/>
    <w:rsid w:val="007C12BB"/>
    <w:rsid w:val="007C13A2"/>
    <w:rsid w:val="007C150C"/>
    <w:rsid w:val="007C1515"/>
    <w:rsid w:val="007C1757"/>
    <w:rsid w:val="007C1B54"/>
    <w:rsid w:val="007C1CA4"/>
    <w:rsid w:val="007C1CBC"/>
    <w:rsid w:val="007C1D1B"/>
    <w:rsid w:val="007C1D2E"/>
    <w:rsid w:val="007C1EBF"/>
    <w:rsid w:val="007C1ED9"/>
    <w:rsid w:val="007C201E"/>
    <w:rsid w:val="007C2147"/>
    <w:rsid w:val="007C2472"/>
    <w:rsid w:val="007C25BD"/>
    <w:rsid w:val="007C3116"/>
    <w:rsid w:val="007C31CF"/>
    <w:rsid w:val="007C33E9"/>
    <w:rsid w:val="007C3462"/>
    <w:rsid w:val="007C34A7"/>
    <w:rsid w:val="007C374B"/>
    <w:rsid w:val="007C3C86"/>
    <w:rsid w:val="007C3D30"/>
    <w:rsid w:val="007C4122"/>
    <w:rsid w:val="007C420F"/>
    <w:rsid w:val="007C441A"/>
    <w:rsid w:val="007C465F"/>
    <w:rsid w:val="007C4952"/>
    <w:rsid w:val="007C4958"/>
    <w:rsid w:val="007C4F00"/>
    <w:rsid w:val="007C4F4D"/>
    <w:rsid w:val="007C52DF"/>
    <w:rsid w:val="007C5386"/>
    <w:rsid w:val="007C53EB"/>
    <w:rsid w:val="007C5448"/>
    <w:rsid w:val="007C5809"/>
    <w:rsid w:val="007C5946"/>
    <w:rsid w:val="007C5AC2"/>
    <w:rsid w:val="007C5C0E"/>
    <w:rsid w:val="007C5E21"/>
    <w:rsid w:val="007C5EC1"/>
    <w:rsid w:val="007C5F5B"/>
    <w:rsid w:val="007C6067"/>
    <w:rsid w:val="007C627B"/>
    <w:rsid w:val="007C6437"/>
    <w:rsid w:val="007C668D"/>
    <w:rsid w:val="007C674B"/>
    <w:rsid w:val="007C6A80"/>
    <w:rsid w:val="007C6CBF"/>
    <w:rsid w:val="007C6D55"/>
    <w:rsid w:val="007C6DBF"/>
    <w:rsid w:val="007C70B0"/>
    <w:rsid w:val="007C71DA"/>
    <w:rsid w:val="007C7873"/>
    <w:rsid w:val="007C78BC"/>
    <w:rsid w:val="007C7B71"/>
    <w:rsid w:val="007C7DC9"/>
    <w:rsid w:val="007D00CD"/>
    <w:rsid w:val="007D06D9"/>
    <w:rsid w:val="007D0784"/>
    <w:rsid w:val="007D07A7"/>
    <w:rsid w:val="007D088D"/>
    <w:rsid w:val="007D0BF2"/>
    <w:rsid w:val="007D0C6F"/>
    <w:rsid w:val="007D0CAA"/>
    <w:rsid w:val="007D0F63"/>
    <w:rsid w:val="007D12C1"/>
    <w:rsid w:val="007D1550"/>
    <w:rsid w:val="007D1849"/>
    <w:rsid w:val="007D192B"/>
    <w:rsid w:val="007D2034"/>
    <w:rsid w:val="007D2094"/>
    <w:rsid w:val="007D26D3"/>
    <w:rsid w:val="007D2DA8"/>
    <w:rsid w:val="007D3092"/>
    <w:rsid w:val="007D30D8"/>
    <w:rsid w:val="007D368D"/>
    <w:rsid w:val="007D388E"/>
    <w:rsid w:val="007D3FE2"/>
    <w:rsid w:val="007D411D"/>
    <w:rsid w:val="007D4135"/>
    <w:rsid w:val="007D4405"/>
    <w:rsid w:val="007D450C"/>
    <w:rsid w:val="007D46B6"/>
    <w:rsid w:val="007D4823"/>
    <w:rsid w:val="007D4D5C"/>
    <w:rsid w:val="007D52AE"/>
    <w:rsid w:val="007D539A"/>
    <w:rsid w:val="007D5678"/>
    <w:rsid w:val="007D5982"/>
    <w:rsid w:val="007D59D2"/>
    <w:rsid w:val="007D5B09"/>
    <w:rsid w:val="007D5BBE"/>
    <w:rsid w:val="007D5CBF"/>
    <w:rsid w:val="007D60CD"/>
    <w:rsid w:val="007D65F4"/>
    <w:rsid w:val="007D6703"/>
    <w:rsid w:val="007D6898"/>
    <w:rsid w:val="007D68B2"/>
    <w:rsid w:val="007D736B"/>
    <w:rsid w:val="007D7760"/>
    <w:rsid w:val="007D78C1"/>
    <w:rsid w:val="007D78FA"/>
    <w:rsid w:val="007D7A1F"/>
    <w:rsid w:val="007D7AE4"/>
    <w:rsid w:val="007D7B15"/>
    <w:rsid w:val="007D7FCD"/>
    <w:rsid w:val="007D7FFC"/>
    <w:rsid w:val="007E007E"/>
    <w:rsid w:val="007E07DD"/>
    <w:rsid w:val="007E08FB"/>
    <w:rsid w:val="007E14EC"/>
    <w:rsid w:val="007E1500"/>
    <w:rsid w:val="007E1C37"/>
    <w:rsid w:val="007E1CA0"/>
    <w:rsid w:val="007E1D71"/>
    <w:rsid w:val="007E1E85"/>
    <w:rsid w:val="007E1F14"/>
    <w:rsid w:val="007E1F4C"/>
    <w:rsid w:val="007E209C"/>
    <w:rsid w:val="007E221A"/>
    <w:rsid w:val="007E247A"/>
    <w:rsid w:val="007E2885"/>
    <w:rsid w:val="007E28FD"/>
    <w:rsid w:val="007E2A37"/>
    <w:rsid w:val="007E2AF6"/>
    <w:rsid w:val="007E2BA1"/>
    <w:rsid w:val="007E2EDF"/>
    <w:rsid w:val="007E2F0B"/>
    <w:rsid w:val="007E312F"/>
    <w:rsid w:val="007E3301"/>
    <w:rsid w:val="007E35A6"/>
    <w:rsid w:val="007E374B"/>
    <w:rsid w:val="007E3C39"/>
    <w:rsid w:val="007E47AF"/>
    <w:rsid w:val="007E4E9B"/>
    <w:rsid w:val="007E4EBA"/>
    <w:rsid w:val="007E4EE0"/>
    <w:rsid w:val="007E4F30"/>
    <w:rsid w:val="007E52AC"/>
    <w:rsid w:val="007E5334"/>
    <w:rsid w:val="007E5336"/>
    <w:rsid w:val="007E5368"/>
    <w:rsid w:val="007E53A5"/>
    <w:rsid w:val="007E58C3"/>
    <w:rsid w:val="007E5C73"/>
    <w:rsid w:val="007E5CCD"/>
    <w:rsid w:val="007E60D6"/>
    <w:rsid w:val="007E654A"/>
    <w:rsid w:val="007E6847"/>
    <w:rsid w:val="007E698F"/>
    <w:rsid w:val="007E69CB"/>
    <w:rsid w:val="007E6A39"/>
    <w:rsid w:val="007E6ABA"/>
    <w:rsid w:val="007E6B0F"/>
    <w:rsid w:val="007E6EEE"/>
    <w:rsid w:val="007E7283"/>
    <w:rsid w:val="007E76CD"/>
    <w:rsid w:val="007E7806"/>
    <w:rsid w:val="007E7A68"/>
    <w:rsid w:val="007E7D16"/>
    <w:rsid w:val="007E7E15"/>
    <w:rsid w:val="007E7FEF"/>
    <w:rsid w:val="007F001F"/>
    <w:rsid w:val="007F01A1"/>
    <w:rsid w:val="007F03FB"/>
    <w:rsid w:val="007F04AC"/>
    <w:rsid w:val="007F071F"/>
    <w:rsid w:val="007F0781"/>
    <w:rsid w:val="007F0A37"/>
    <w:rsid w:val="007F0D05"/>
    <w:rsid w:val="007F0E7A"/>
    <w:rsid w:val="007F0EF6"/>
    <w:rsid w:val="007F1195"/>
    <w:rsid w:val="007F1385"/>
    <w:rsid w:val="007F1760"/>
    <w:rsid w:val="007F184F"/>
    <w:rsid w:val="007F19D0"/>
    <w:rsid w:val="007F1ADA"/>
    <w:rsid w:val="007F1BAA"/>
    <w:rsid w:val="007F203A"/>
    <w:rsid w:val="007F225C"/>
    <w:rsid w:val="007F29CE"/>
    <w:rsid w:val="007F29EA"/>
    <w:rsid w:val="007F2AAE"/>
    <w:rsid w:val="007F2DC5"/>
    <w:rsid w:val="007F2FDD"/>
    <w:rsid w:val="007F30A8"/>
    <w:rsid w:val="007F354C"/>
    <w:rsid w:val="007F3551"/>
    <w:rsid w:val="007F3B4D"/>
    <w:rsid w:val="007F4392"/>
    <w:rsid w:val="007F459F"/>
    <w:rsid w:val="007F4720"/>
    <w:rsid w:val="007F4802"/>
    <w:rsid w:val="007F4B41"/>
    <w:rsid w:val="007F4DFD"/>
    <w:rsid w:val="007F5581"/>
    <w:rsid w:val="007F57B3"/>
    <w:rsid w:val="007F5C55"/>
    <w:rsid w:val="007F6174"/>
    <w:rsid w:val="007F61AF"/>
    <w:rsid w:val="007F66BD"/>
    <w:rsid w:val="007F66FE"/>
    <w:rsid w:val="007F67E5"/>
    <w:rsid w:val="007F6919"/>
    <w:rsid w:val="007F6D3A"/>
    <w:rsid w:val="007F72DF"/>
    <w:rsid w:val="007F7428"/>
    <w:rsid w:val="007F762A"/>
    <w:rsid w:val="007F7A38"/>
    <w:rsid w:val="007F7BBF"/>
    <w:rsid w:val="007F7C7A"/>
    <w:rsid w:val="007F7DD8"/>
    <w:rsid w:val="008002A6"/>
    <w:rsid w:val="00800567"/>
    <w:rsid w:val="00800574"/>
    <w:rsid w:val="008008D8"/>
    <w:rsid w:val="00800A53"/>
    <w:rsid w:val="00800B08"/>
    <w:rsid w:val="00800B6F"/>
    <w:rsid w:val="00800BC5"/>
    <w:rsid w:val="00800BDA"/>
    <w:rsid w:val="00800D71"/>
    <w:rsid w:val="00800D87"/>
    <w:rsid w:val="00800E82"/>
    <w:rsid w:val="0080112A"/>
    <w:rsid w:val="008017F2"/>
    <w:rsid w:val="008018FC"/>
    <w:rsid w:val="0080194C"/>
    <w:rsid w:val="00801E72"/>
    <w:rsid w:val="00801FA4"/>
    <w:rsid w:val="0080275D"/>
    <w:rsid w:val="00802C50"/>
    <w:rsid w:val="008030B3"/>
    <w:rsid w:val="008031CF"/>
    <w:rsid w:val="00803393"/>
    <w:rsid w:val="008035F5"/>
    <w:rsid w:val="00803636"/>
    <w:rsid w:val="00803B6B"/>
    <w:rsid w:val="00803DD3"/>
    <w:rsid w:val="0080425C"/>
    <w:rsid w:val="00804612"/>
    <w:rsid w:val="00804709"/>
    <w:rsid w:val="00804757"/>
    <w:rsid w:val="0080488F"/>
    <w:rsid w:val="00804C95"/>
    <w:rsid w:val="00805128"/>
    <w:rsid w:val="00805171"/>
    <w:rsid w:val="00805512"/>
    <w:rsid w:val="00805881"/>
    <w:rsid w:val="00805CFE"/>
    <w:rsid w:val="00805DDE"/>
    <w:rsid w:val="00806288"/>
    <w:rsid w:val="0080684A"/>
    <w:rsid w:val="00806D56"/>
    <w:rsid w:val="00807210"/>
    <w:rsid w:val="008076E3"/>
    <w:rsid w:val="00807757"/>
    <w:rsid w:val="00807D56"/>
    <w:rsid w:val="00807F4B"/>
    <w:rsid w:val="00810040"/>
    <w:rsid w:val="008101BB"/>
    <w:rsid w:val="0081026B"/>
    <w:rsid w:val="00810310"/>
    <w:rsid w:val="00810575"/>
    <w:rsid w:val="0081057C"/>
    <w:rsid w:val="008107E5"/>
    <w:rsid w:val="00810829"/>
    <w:rsid w:val="0081087C"/>
    <w:rsid w:val="0081116E"/>
    <w:rsid w:val="0081153F"/>
    <w:rsid w:val="008119F6"/>
    <w:rsid w:val="00811A93"/>
    <w:rsid w:val="00811C7B"/>
    <w:rsid w:val="00811C9E"/>
    <w:rsid w:val="00811DEB"/>
    <w:rsid w:val="008122EC"/>
    <w:rsid w:val="00812312"/>
    <w:rsid w:val="0081249F"/>
    <w:rsid w:val="0081262F"/>
    <w:rsid w:val="00812AB6"/>
    <w:rsid w:val="00812B40"/>
    <w:rsid w:val="00812D74"/>
    <w:rsid w:val="00812EB3"/>
    <w:rsid w:val="00813651"/>
    <w:rsid w:val="00813779"/>
    <w:rsid w:val="00813B63"/>
    <w:rsid w:val="00813DEE"/>
    <w:rsid w:val="0081409A"/>
    <w:rsid w:val="00814411"/>
    <w:rsid w:val="00814B97"/>
    <w:rsid w:val="00814C52"/>
    <w:rsid w:val="00814CB5"/>
    <w:rsid w:val="008153CA"/>
    <w:rsid w:val="00815482"/>
    <w:rsid w:val="008156C7"/>
    <w:rsid w:val="0081577A"/>
    <w:rsid w:val="00815901"/>
    <w:rsid w:val="00815964"/>
    <w:rsid w:val="00815E93"/>
    <w:rsid w:val="00816342"/>
    <w:rsid w:val="008164F0"/>
    <w:rsid w:val="008166E7"/>
    <w:rsid w:val="008167C5"/>
    <w:rsid w:val="008167CF"/>
    <w:rsid w:val="00816A57"/>
    <w:rsid w:val="00816B5E"/>
    <w:rsid w:val="00816D55"/>
    <w:rsid w:val="00816E99"/>
    <w:rsid w:val="00817417"/>
    <w:rsid w:val="00817953"/>
    <w:rsid w:val="00817B2C"/>
    <w:rsid w:val="00817C39"/>
    <w:rsid w:val="00817EF7"/>
    <w:rsid w:val="0082003C"/>
    <w:rsid w:val="00820098"/>
    <w:rsid w:val="00820464"/>
    <w:rsid w:val="00820529"/>
    <w:rsid w:val="008205B2"/>
    <w:rsid w:val="008206EC"/>
    <w:rsid w:val="00820721"/>
    <w:rsid w:val="008208C4"/>
    <w:rsid w:val="00820995"/>
    <w:rsid w:val="00820B36"/>
    <w:rsid w:val="00820F93"/>
    <w:rsid w:val="0082129F"/>
    <w:rsid w:val="0082167B"/>
    <w:rsid w:val="008218B0"/>
    <w:rsid w:val="00821C60"/>
    <w:rsid w:val="00821CA5"/>
    <w:rsid w:val="00821E5E"/>
    <w:rsid w:val="00822215"/>
    <w:rsid w:val="008222B0"/>
    <w:rsid w:val="008222F7"/>
    <w:rsid w:val="00822720"/>
    <w:rsid w:val="00822AC5"/>
    <w:rsid w:val="00822AC9"/>
    <w:rsid w:val="00822C40"/>
    <w:rsid w:val="00822E47"/>
    <w:rsid w:val="00822E79"/>
    <w:rsid w:val="00822F49"/>
    <w:rsid w:val="00822FA8"/>
    <w:rsid w:val="00822FD9"/>
    <w:rsid w:val="008233B4"/>
    <w:rsid w:val="00823E96"/>
    <w:rsid w:val="0082433D"/>
    <w:rsid w:val="00824551"/>
    <w:rsid w:val="008247C5"/>
    <w:rsid w:val="008248DD"/>
    <w:rsid w:val="008249BB"/>
    <w:rsid w:val="00824B6A"/>
    <w:rsid w:val="00824E48"/>
    <w:rsid w:val="00824E5B"/>
    <w:rsid w:val="0082515B"/>
    <w:rsid w:val="00825318"/>
    <w:rsid w:val="008253FD"/>
    <w:rsid w:val="00825860"/>
    <w:rsid w:val="00825A23"/>
    <w:rsid w:val="00825A26"/>
    <w:rsid w:val="00825F3B"/>
    <w:rsid w:val="00825FFD"/>
    <w:rsid w:val="00826049"/>
    <w:rsid w:val="00826593"/>
    <w:rsid w:val="008266F2"/>
    <w:rsid w:val="008266FA"/>
    <w:rsid w:val="00826996"/>
    <w:rsid w:val="00826A0C"/>
    <w:rsid w:val="00826A33"/>
    <w:rsid w:val="00826ACC"/>
    <w:rsid w:val="00826B68"/>
    <w:rsid w:val="00826DEC"/>
    <w:rsid w:val="00826EA5"/>
    <w:rsid w:val="00826EB3"/>
    <w:rsid w:val="0082728F"/>
    <w:rsid w:val="008272E0"/>
    <w:rsid w:val="008275CE"/>
    <w:rsid w:val="008275F7"/>
    <w:rsid w:val="00827610"/>
    <w:rsid w:val="008276AC"/>
    <w:rsid w:val="0082779C"/>
    <w:rsid w:val="008277B0"/>
    <w:rsid w:val="008278CC"/>
    <w:rsid w:val="008278D8"/>
    <w:rsid w:val="00827A5F"/>
    <w:rsid w:val="00827B22"/>
    <w:rsid w:val="00827D15"/>
    <w:rsid w:val="00827F1A"/>
    <w:rsid w:val="00827F8D"/>
    <w:rsid w:val="008301CB"/>
    <w:rsid w:val="0083065A"/>
    <w:rsid w:val="00830754"/>
    <w:rsid w:val="00830BA1"/>
    <w:rsid w:val="00831043"/>
    <w:rsid w:val="008313B7"/>
    <w:rsid w:val="00831537"/>
    <w:rsid w:val="008316A9"/>
    <w:rsid w:val="008316F0"/>
    <w:rsid w:val="008317F1"/>
    <w:rsid w:val="008317FF"/>
    <w:rsid w:val="008318EC"/>
    <w:rsid w:val="00831B07"/>
    <w:rsid w:val="00831C20"/>
    <w:rsid w:val="00831D62"/>
    <w:rsid w:val="00831E74"/>
    <w:rsid w:val="008320B9"/>
    <w:rsid w:val="00832399"/>
    <w:rsid w:val="008325CC"/>
    <w:rsid w:val="00832915"/>
    <w:rsid w:val="0083296C"/>
    <w:rsid w:val="00832994"/>
    <w:rsid w:val="00832CC2"/>
    <w:rsid w:val="00832E79"/>
    <w:rsid w:val="00832FF8"/>
    <w:rsid w:val="0083372B"/>
    <w:rsid w:val="008337C3"/>
    <w:rsid w:val="00833E00"/>
    <w:rsid w:val="00833E6E"/>
    <w:rsid w:val="00833F66"/>
    <w:rsid w:val="008342BE"/>
    <w:rsid w:val="00834D1D"/>
    <w:rsid w:val="00834DFC"/>
    <w:rsid w:val="00835516"/>
    <w:rsid w:val="0083554A"/>
    <w:rsid w:val="0083560C"/>
    <w:rsid w:val="008357CA"/>
    <w:rsid w:val="00835AAE"/>
    <w:rsid w:val="00835BF8"/>
    <w:rsid w:val="00835C20"/>
    <w:rsid w:val="00835DD0"/>
    <w:rsid w:val="0083621E"/>
    <w:rsid w:val="008363FE"/>
    <w:rsid w:val="008364A4"/>
    <w:rsid w:val="008364BF"/>
    <w:rsid w:val="0083684B"/>
    <w:rsid w:val="008368A0"/>
    <w:rsid w:val="008369A7"/>
    <w:rsid w:val="00836A5D"/>
    <w:rsid w:val="00836C16"/>
    <w:rsid w:val="00836CAE"/>
    <w:rsid w:val="008375E0"/>
    <w:rsid w:val="00837806"/>
    <w:rsid w:val="00837881"/>
    <w:rsid w:val="00837C89"/>
    <w:rsid w:val="00837E08"/>
    <w:rsid w:val="00837E1B"/>
    <w:rsid w:val="008403AC"/>
    <w:rsid w:val="00840717"/>
    <w:rsid w:val="00840740"/>
    <w:rsid w:val="00840985"/>
    <w:rsid w:val="00840C66"/>
    <w:rsid w:val="00840EE2"/>
    <w:rsid w:val="00841067"/>
    <w:rsid w:val="008413F9"/>
    <w:rsid w:val="008416D4"/>
    <w:rsid w:val="0084195F"/>
    <w:rsid w:val="00841A56"/>
    <w:rsid w:val="00841C54"/>
    <w:rsid w:val="00842082"/>
    <w:rsid w:val="008424DE"/>
    <w:rsid w:val="0084254E"/>
    <w:rsid w:val="00842553"/>
    <w:rsid w:val="00842AFD"/>
    <w:rsid w:val="00842B31"/>
    <w:rsid w:val="00842DF3"/>
    <w:rsid w:val="00842EA5"/>
    <w:rsid w:val="00842FA2"/>
    <w:rsid w:val="008430A1"/>
    <w:rsid w:val="008430BE"/>
    <w:rsid w:val="00843936"/>
    <w:rsid w:val="00843B4C"/>
    <w:rsid w:val="00843BE9"/>
    <w:rsid w:val="00843E20"/>
    <w:rsid w:val="00843EBC"/>
    <w:rsid w:val="00843EDD"/>
    <w:rsid w:val="008440E2"/>
    <w:rsid w:val="00844133"/>
    <w:rsid w:val="00844163"/>
    <w:rsid w:val="00844344"/>
    <w:rsid w:val="0084454E"/>
    <w:rsid w:val="008446B3"/>
    <w:rsid w:val="00844808"/>
    <w:rsid w:val="00844846"/>
    <w:rsid w:val="00844887"/>
    <w:rsid w:val="0084498A"/>
    <w:rsid w:val="008451A4"/>
    <w:rsid w:val="00845344"/>
    <w:rsid w:val="008455B6"/>
    <w:rsid w:val="00845698"/>
    <w:rsid w:val="008458DC"/>
    <w:rsid w:val="00845CC7"/>
    <w:rsid w:val="00845F2B"/>
    <w:rsid w:val="00845F4D"/>
    <w:rsid w:val="0084623C"/>
    <w:rsid w:val="008463F7"/>
    <w:rsid w:val="008464D2"/>
    <w:rsid w:val="008467A3"/>
    <w:rsid w:val="0084698D"/>
    <w:rsid w:val="008469AF"/>
    <w:rsid w:val="008471C4"/>
    <w:rsid w:val="00847254"/>
    <w:rsid w:val="00847451"/>
    <w:rsid w:val="00847707"/>
    <w:rsid w:val="008477FE"/>
    <w:rsid w:val="008478E2"/>
    <w:rsid w:val="008478EF"/>
    <w:rsid w:val="00847BE9"/>
    <w:rsid w:val="00847C55"/>
    <w:rsid w:val="00850684"/>
    <w:rsid w:val="008508FA"/>
    <w:rsid w:val="00850AFC"/>
    <w:rsid w:val="00850B1F"/>
    <w:rsid w:val="00850EC3"/>
    <w:rsid w:val="0085109C"/>
    <w:rsid w:val="00851221"/>
    <w:rsid w:val="008515C9"/>
    <w:rsid w:val="00851CF0"/>
    <w:rsid w:val="008524CE"/>
    <w:rsid w:val="00852517"/>
    <w:rsid w:val="00852A61"/>
    <w:rsid w:val="00852C44"/>
    <w:rsid w:val="00852E09"/>
    <w:rsid w:val="008531D7"/>
    <w:rsid w:val="00853354"/>
    <w:rsid w:val="008536BB"/>
    <w:rsid w:val="00853801"/>
    <w:rsid w:val="00853930"/>
    <w:rsid w:val="00853B05"/>
    <w:rsid w:val="00853DDE"/>
    <w:rsid w:val="0085403B"/>
    <w:rsid w:val="008540D5"/>
    <w:rsid w:val="008541A9"/>
    <w:rsid w:val="0085425E"/>
    <w:rsid w:val="0085426C"/>
    <w:rsid w:val="00854473"/>
    <w:rsid w:val="00854831"/>
    <w:rsid w:val="008548FC"/>
    <w:rsid w:val="00854B1E"/>
    <w:rsid w:val="00854B83"/>
    <w:rsid w:val="00854C04"/>
    <w:rsid w:val="008550F8"/>
    <w:rsid w:val="00855284"/>
    <w:rsid w:val="00855696"/>
    <w:rsid w:val="00855BEF"/>
    <w:rsid w:val="008562E3"/>
    <w:rsid w:val="008564EE"/>
    <w:rsid w:val="008568D2"/>
    <w:rsid w:val="00856ADB"/>
    <w:rsid w:val="00856BB0"/>
    <w:rsid w:val="00856F04"/>
    <w:rsid w:val="00856F26"/>
    <w:rsid w:val="00857214"/>
    <w:rsid w:val="0085774C"/>
    <w:rsid w:val="0085795C"/>
    <w:rsid w:val="00857A22"/>
    <w:rsid w:val="0086021A"/>
    <w:rsid w:val="00860542"/>
    <w:rsid w:val="008605C0"/>
    <w:rsid w:val="00860BDB"/>
    <w:rsid w:val="00860F9E"/>
    <w:rsid w:val="00861222"/>
    <w:rsid w:val="008614EA"/>
    <w:rsid w:val="00861BD3"/>
    <w:rsid w:val="00861C3F"/>
    <w:rsid w:val="00861EAB"/>
    <w:rsid w:val="0086210D"/>
    <w:rsid w:val="008621CC"/>
    <w:rsid w:val="00862570"/>
    <w:rsid w:val="008628FD"/>
    <w:rsid w:val="00862944"/>
    <w:rsid w:val="00862EBA"/>
    <w:rsid w:val="00862F7A"/>
    <w:rsid w:val="00862FD5"/>
    <w:rsid w:val="00863222"/>
    <w:rsid w:val="008632D5"/>
    <w:rsid w:val="008633FA"/>
    <w:rsid w:val="00863405"/>
    <w:rsid w:val="00863546"/>
    <w:rsid w:val="008636E1"/>
    <w:rsid w:val="008638E9"/>
    <w:rsid w:val="00863A12"/>
    <w:rsid w:val="00863B53"/>
    <w:rsid w:val="00863E13"/>
    <w:rsid w:val="00863EA2"/>
    <w:rsid w:val="00864049"/>
    <w:rsid w:val="008640D8"/>
    <w:rsid w:val="008647F6"/>
    <w:rsid w:val="00864AB4"/>
    <w:rsid w:val="00864B16"/>
    <w:rsid w:val="00864C29"/>
    <w:rsid w:val="00864C84"/>
    <w:rsid w:val="00864E39"/>
    <w:rsid w:val="00864F81"/>
    <w:rsid w:val="008652B2"/>
    <w:rsid w:val="00865331"/>
    <w:rsid w:val="008659B4"/>
    <w:rsid w:val="00865B1B"/>
    <w:rsid w:val="00865DA3"/>
    <w:rsid w:val="00866245"/>
    <w:rsid w:val="008664DE"/>
    <w:rsid w:val="0086657E"/>
    <w:rsid w:val="008665E3"/>
    <w:rsid w:val="00866719"/>
    <w:rsid w:val="00866871"/>
    <w:rsid w:val="00866AF6"/>
    <w:rsid w:val="00866BC7"/>
    <w:rsid w:val="00866BFB"/>
    <w:rsid w:val="0086704A"/>
    <w:rsid w:val="008675FD"/>
    <w:rsid w:val="00867624"/>
    <w:rsid w:val="00867AD8"/>
    <w:rsid w:val="00867B3E"/>
    <w:rsid w:val="00867B67"/>
    <w:rsid w:val="00867CCB"/>
    <w:rsid w:val="00867D2B"/>
    <w:rsid w:val="00867EA1"/>
    <w:rsid w:val="00867EEB"/>
    <w:rsid w:val="00870048"/>
    <w:rsid w:val="008700EE"/>
    <w:rsid w:val="00870240"/>
    <w:rsid w:val="0087059C"/>
    <w:rsid w:val="00870C24"/>
    <w:rsid w:val="00870C7C"/>
    <w:rsid w:val="00870C99"/>
    <w:rsid w:val="00870D88"/>
    <w:rsid w:val="00870E9F"/>
    <w:rsid w:val="0087144F"/>
    <w:rsid w:val="00871A40"/>
    <w:rsid w:val="00871BB2"/>
    <w:rsid w:val="00871C3F"/>
    <w:rsid w:val="00871CE4"/>
    <w:rsid w:val="008723AD"/>
    <w:rsid w:val="008724B3"/>
    <w:rsid w:val="00872A74"/>
    <w:rsid w:val="00872DDD"/>
    <w:rsid w:val="00872E64"/>
    <w:rsid w:val="008731A3"/>
    <w:rsid w:val="008735EE"/>
    <w:rsid w:val="00873808"/>
    <w:rsid w:val="0087392B"/>
    <w:rsid w:val="0087395E"/>
    <w:rsid w:val="00873976"/>
    <w:rsid w:val="00873CCE"/>
    <w:rsid w:val="00873D7B"/>
    <w:rsid w:val="00873E33"/>
    <w:rsid w:val="00873F9F"/>
    <w:rsid w:val="00874150"/>
    <w:rsid w:val="008741E7"/>
    <w:rsid w:val="00874398"/>
    <w:rsid w:val="00874406"/>
    <w:rsid w:val="00874885"/>
    <w:rsid w:val="008748F1"/>
    <w:rsid w:val="00874924"/>
    <w:rsid w:val="0087492F"/>
    <w:rsid w:val="00874B4B"/>
    <w:rsid w:val="00874ED9"/>
    <w:rsid w:val="00875153"/>
    <w:rsid w:val="00875384"/>
    <w:rsid w:val="008753C1"/>
    <w:rsid w:val="008754A5"/>
    <w:rsid w:val="008754FB"/>
    <w:rsid w:val="00875722"/>
    <w:rsid w:val="00875756"/>
    <w:rsid w:val="00875C99"/>
    <w:rsid w:val="00875DA9"/>
    <w:rsid w:val="00875DC9"/>
    <w:rsid w:val="00876147"/>
    <w:rsid w:val="008761EB"/>
    <w:rsid w:val="00876290"/>
    <w:rsid w:val="008763AB"/>
    <w:rsid w:val="00876404"/>
    <w:rsid w:val="008764A2"/>
    <w:rsid w:val="0087657E"/>
    <w:rsid w:val="0087698B"/>
    <w:rsid w:val="008769A1"/>
    <w:rsid w:val="00876A5E"/>
    <w:rsid w:val="00876B9F"/>
    <w:rsid w:val="00876C5A"/>
    <w:rsid w:val="00876C7F"/>
    <w:rsid w:val="00876FE1"/>
    <w:rsid w:val="0087738B"/>
    <w:rsid w:val="008774EB"/>
    <w:rsid w:val="00877621"/>
    <w:rsid w:val="00877758"/>
    <w:rsid w:val="00877B5E"/>
    <w:rsid w:val="00877D5F"/>
    <w:rsid w:val="00877FED"/>
    <w:rsid w:val="0088008A"/>
    <w:rsid w:val="008800D8"/>
    <w:rsid w:val="008804C6"/>
    <w:rsid w:val="00880880"/>
    <w:rsid w:val="00880A59"/>
    <w:rsid w:val="00880CF0"/>
    <w:rsid w:val="008812A4"/>
    <w:rsid w:val="00881393"/>
    <w:rsid w:val="008814A5"/>
    <w:rsid w:val="0088189E"/>
    <w:rsid w:val="00881A69"/>
    <w:rsid w:val="00881DDA"/>
    <w:rsid w:val="00881DE9"/>
    <w:rsid w:val="00881DF1"/>
    <w:rsid w:val="00882166"/>
    <w:rsid w:val="00882426"/>
    <w:rsid w:val="0088266E"/>
    <w:rsid w:val="00882CDA"/>
    <w:rsid w:val="00882FCC"/>
    <w:rsid w:val="0088333C"/>
    <w:rsid w:val="00883440"/>
    <w:rsid w:val="008834C3"/>
    <w:rsid w:val="0088353C"/>
    <w:rsid w:val="00883568"/>
    <w:rsid w:val="008837E2"/>
    <w:rsid w:val="008838BE"/>
    <w:rsid w:val="00883B6A"/>
    <w:rsid w:val="00883D82"/>
    <w:rsid w:val="00883DE7"/>
    <w:rsid w:val="008840D9"/>
    <w:rsid w:val="008841D7"/>
    <w:rsid w:val="008846BC"/>
    <w:rsid w:val="0088485D"/>
    <w:rsid w:val="00884987"/>
    <w:rsid w:val="00884ACF"/>
    <w:rsid w:val="00884B7E"/>
    <w:rsid w:val="00884CA7"/>
    <w:rsid w:val="00884F3B"/>
    <w:rsid w:val="00884F72"/>
    <w:rsid w:val="008851D8"/>
    <w:rsid w:val="00885752"/>
    <w:rsid w:val="0088575E"/>
    <w:rsid w:val="0088588A"/>
    <w:rsid w:val="008858BF"/>
    <w:rsid w:val="00885D34"/>
    <w:rsid w:val="00886282"/>
    <w:rsid w:val="0088645E"/>
    <w:rsid w:val="0088650F"/>
    <w:rsid w:val="00886547"/>
    <w:rsid w:val="00886682"/>
    <w:rsid w:val="00886A7F"/>
    <w:rsid w:val="00886ACC"/>
    <w:rsid w:val="00886D53"/>
    <w:rsid w:val="00886DAF"/>
    <w:rsid w:val="00887146"/>
    <w:rsid w:val="00887167"/>
    <w:rsid w:val="00887192"/>
    <w:rsid w:val="0088762B"/>
    <w:rsid w:val="00887D5C"/>
    <w:rsid w:val="008909A2"/>
    <w:rsid w:val="00890B28"/>
    <w:rsid w:val="00890BA6"/>
    <w:rsid w:val="00890BF8"/>
    <w:rsid w:val="00890D23"/>
    <w:rsid w:val="00890FFB"/>
    <w:rsid w:val="0089109C"/>
    <w:rsid w:val="008913A7"/>
    <w:rsid w:val="00891479"/>
    <w:rsid w:val="008916F2"/>
    <w:rsid w:val="008918A0"/>
    <w:rsid w:val="008918CE"/>
    <w:rsid w:val="00891DFD"/>
    <w:rsid w:val="00891E53"/>
    <w:rsid w:val="00891FD7"/>
    <w:rsid w:val="00892021"/>
    <w:rsid w:val="008923E2"/>
    <w:rsid w:val="008924D6"/>
    <w:rsid w:val="00892560"/>
    <w:rsid w:val="00892710"/>
    <w:rsid w:val="00892724"/>
    <w:rsid w:val="008927D6"/>
    <w:rsid w:val="00892A12"/>
    <w:rsid w:val="00892DAC"/>
    <w:rsid w:val="00892DD5"/>
    <w:rsid w:val="00892E0D"/>
    <w:rsid w:val="00893052"/>
    <w:rsid w:val="00893779"/>
    <w:rsid w:val="008939F5"/>
    <w:rsid w:val="00893C44"/>
    <w:rsid w:val="00893DF8"/>
    <w:rsid w:val="00893EA8"/>
    <w:rsid w:val="00893F14"/>
    <w:rsid w:val="00894080"/>
    <w:rsid w:val="0089435D"/>
    <w:rsid w:val="00894809"/>
    <w:rsid w:val="00894B1E"/>
    <w:rsid w:val="00894C06"/>
    <w:rsid w:val="00894FF2"/>
    <w:rsid w:val="00895405"/>
    <w:rsid w:val="008955CE"/>
    <w:rsid w:val="0089560E"/>
    <w:rsid w:val="00895BC0"/>
    <w:rsid w:val="00895DA5"/>
    <w:rsid w:val="00895E4B"/>
    <w:rsid w:val="00895FE5"/>
    <w:rsid w:val="008969A7"/>
    <w:rsid w:val="00896B08"/>
    <w:rsid w:val="00896F16"/>
    <w:rsid w:val="00896FB8"/>
    <w:rsid w:val="008971CC"/>
    <w:rsid w:val="008973B8"/>
    <w:rsid w:val="0089767D"/>
    <w:rsid w:val="008976C6"/>
    <w:rsid w:val="00897C87"/>
    <w:rsid w:val="00897F23"/>
    <w:rsid w:val="00897F36"/>
    <w:rsid w:val="008A03F5"/>
    <w:rsid w:val="008A05DD"/>
    <w:rsid w:val="008A05E6"/>
    <w:rsid w:val="008A079E"/>
    <w:rsid w:val="008A0AE5"/>
    <w:rsid w:val="008A0CD8"/>
    <w:rsid w:val="008A0EE4"/>
    <w:rsid w:val="008A10D4"/>
    <w:rsid w:val="008A1370"/>
    <w:rsid w:val="008A13D8"/>
    <w:rsid w:val="008A197B"/>
    <w:rsid w:val="008A19B0"/>
    <w:rsid w:val="008A1B38"/>
    <w:rsid w:val="008A1CBC"/>
    <w:rsid w:val="008A2280"/>
    <w:rsid w:val="008A27EC"/>
    <w:rsid w:val="008A2972"/>
    <w:rsid w:val="008A2A7C"/>
    <w:rsid w:val="008A2BD7"/>
    <w:rsid w:val="008A30AD"/>
    <w:rsid w:val="008A3351"/>
    <w:rsid w:val="008A3841"/>
    <w:rsid w:val="008A4600"/>
    <w:rsid w:val="008A4E4E"/>
    <w:rsid w:val="008A4E86"/>
    <w:rsid w:val="008A5699"/>
    <w:rsid w:val="008A57D1"/>
    <w:rsid w:val="008A59FE"/>
    <w:rsid w:val="008A5D74"/>
    <w:rsid w:val="008A5E7D"/>
    <w:rsid w:val="008A5E7E"/>
    <w:rsid w:val="008A5F2A"/>
    <w:rsid w:val="008A6214"/>
    <w:rsid w:val="008A6340"/>
    <w:rsid w:val="008A65F2"/>
    <w:rsid w:val="008A6A73"/>
    <w:rsid w:val="008A6D6E"/>
    <w:rsid w:val="008A70A3"/>
    <w:rsid w:val="008A73DC"/>
    <w:rsid w:val="008A73FC"/>
    <w:rsid w:val="008A74A4"/>
    <w:rsid w:val="008A789C"/>
    <w:rsid w:val="008A7919"/>
    <w:rsid w:val="008A7980"/>
    <w:rsid w:val="008A798E"/>
    <w:rsid w:val="008A79BB"/>
    <w:rsid w:val="008A7AF5"/>
    <w:rsid w:val="008A7B1F"/>
    <w:rsid w:val="008B0028"/>
    <w:rsid w:val="008B007B"/>
    <w:rsid w:val="008B0231"/>
    <w:rsid w:val="008B04BB"/>
    <w:rsid w:val="008B04CE"/>
    <w:rsid w:val="008B0988"/>
    <w:rsid w:val="008B0CA3"/>
    <w:rsid w:val="008B0D4A"/>
    <w:rsid w:val="008B10EB"/>
    <w:rsid w:val="008B10F4"/>
    <w:rsid w:val="008B116D"/>
    <w:rsid w:val="008B13A8"/>
    <w:rsid w:val="008B13D8"/>
    <w:rsid w:val="008B1636"/>
    <w:rsid w:val="008B1666"/>
    <w:rsid w:val="008B18D7"/>
    <w:rsid w:val="008B1A42"/>
    <w:rsid w:val="008B1AE9"/>
    <w:rsid w:val="008B1BAB"/>
    <w:rsid w:val="008B1D7A"/>
    <w:rsid w:val="008B1D91"/>
    <w:rsid w:val="008B2078"/>
    <w:rsid w:val="008B2AA0"/>
    <w:rsid w:val="008B2E9C"/>
    <w:rsid w:val="008B32D9"/>
    <w:rsid w:val="008B3473"/>
    <w:rsid w:val="008B349F"/>
    <w:rsid w:val="008B3502"/>
    <w:rsid w:val="008B391B"/>
    <w:rsid w:val="008B3B39"/>
    <w:rsid w:val="008B3CF4"/>
    <w:rsid w:val="008B3DF8"/>
    <w:rsid w:val="008B3F3E"/>
    <w:rsid w:val="008B3FCE"/>
    <w:rsid w:val="008B40D1"/>
    <w:rsid w:val="008B4117"/>
    <w:rsid w:val="008B48B3"/>
    <w:rsid w:val="008B490A"/>
    <w:rsid w:val="008B4966"/>
    <w:rsid w:val="008B4BDD"/>
    <w:rsid w:val="008B4C52"/>
    <w:rsid w:val="008B4CA2"/>
    <w:rsid w:val="008B4D05"/>
    <w:rsid w:val="008B52DD"/>
    <w:rsid w:val="008B59AF"/>
    <w:rsid w:val="008B5CA7"/>
    <w:rsid w:val="008B5DE7"/>
    <w:rsid w:val="008B5F0D"/>
    <w:rsid w:val="008B5F66"/>
    <w:rsid w:val="008B60A0"/>
    <w:rsid w:val="008B60FA"/>
    <w:rsid w:val="008B6115"/>
    <w:rsid w:val="008B631D"/>
    <w:rsid w:val="008B6712"/>
    <w:rsid w:val="008B68EA"/>
    <w:rsid w:val="008B690A"/>
    <w:rsid w:val="008B6A7B"/>
    <w:rsid w:val="008B6AB7"/>
    <w:rsid w:val="008B6C8B"/>
    <w:rsid w:val="008B6ED7"/>
    <w:rsid w:val="008B7073"/>
    <w:rsid w:val="008B7175"/>
    <w:rsid w:val="008B7421"/>
    <w:rsid w:val="008B7488"/>
    <w:rsid w:val="008B75F7"/>
    <w:rsid w:val="008B7702"/>
    <w:rsid w:val="008B78CB"/>
    <w:rsid w:val="008B7975"/>
    <w:rsid w:val="008B7DC1"/>
    <w:rsid w:val="008B7E4D"/>
    <w:rsid w:val="008C01C1"/>
    <w:rsid w:val="008C03D4"/>
    <w:rsid w:val="008C0609"/>
    <w:rsid w:val="008C09AD"/>
    <w:rsid w:val="008C0A75"/>
    <w:rsid w:val="008C0CE7"/>
    <w:rsid w:val="008C0FCA"/>
    <w:rsid w:val="008C1111"/>
    <w:rsid w:val="008C14E8"/>
    <w:rsid w:val="008C14FB"/>
    <w:rsid w:val="008C17D3"/>
    <w:rsid w:val="008C1F80"/>
    <w:rsid w:val="008C2080"/>
    <w:rsid w:val="008C225F"/>
    <w:rsid w:val="008C26EA"/>
    <w:rsid w:val="008C2794"/>
    <w:rsid w:val="008C299C"/>
    <w:rsid w:val="008C29DB"/>
    <w:rsid w:val="008C2AE6"/>
    <w:rsid w:val="008C2B72"/>
    <w:rsid w:val="008C2D1F"/>
    <w:rsid w:val="008C2D98"/>
    <w:rsid w:val="008C3133"/>
    <w:rsid w:val="008C3166"/>
    <w:rsid w:val="008C326A"/>
    <w:rsid w:val="008C375A"/>
    <w:rsid w:val="008C395D"/>
    <w:rsid w:val="008C3E05"/>
    <w:rsid w:val="008C3E16"/>
    <w:rsid w:val="008C468C"/>
    <w:rsid w:val="008C46C0"/>
    <w:rsid w:val="008C4713"/>
    <w:rsid w:val="008C4898"/>
    <w:rsid w:val="008C4DB4"/>
    <w:rsid w:val="008C4E37"/>
    <w:rsid w:val="008C4EB9"/>
    <w:rsid w:val="008C503D"/>
    <w:rsid w:val="008C5521"/>
    <w:rsid w:val="008C556F"/>
    <w:rsid w:val="008C56ED"/>
    <w:rsid w:val="008C578F"/>
    <w:rsid w:val="008C5924"/>
    <w:rsid w:val="008C598E"/>
    <w:rsid w:val="008C5A9A"/>
    <w:rsid w:val="008C5C90"/>
    <w:rsid w:val="008C5CC2"/>
    <w:rsid w:val="008C5EF8"/>
    <w:rsid w:val="008C6271"/>
    <w:rsid w:val="008C65F8"/>
    <w:rsid w:val="008C6685"/>
    <w:rsid w:val="008C6980"/>
    <w:rsid w:val="008C6C9F"/>
    <w:rsid w:val="008C718E"/>
    <w:rsid w:val="008C792A"/>
    <w:rsid w:val="008C7B69"/>
    <w:rsid w:val="008C7F94"/>
    <w:rsid w:val="008C7FCF"/>
    <w:rsid w:val="008D0291"/>
    <w:rsid w:val="008D1525"/>
    <w:rsid w:val="008D1AB0"/>
    <w:rsid w:val="008D1E21"/>
    <w:rsid w:val="008D1F5E"/>
    <w:rsid w:val="008D2349"/>
    <w:rsid w:val="008D2387"/>
    <w:rsid w:val="008D2A05"/>
    <w:rsid w:val="008D2C47"/>
    <w:rsid w:val="008D2C8A"/>
    <w:rsid w:val="008D3407"/>
    <w:rsid w:val="008D36C1"/>
    <w:rsid w:val="008D37AD"/>
    <w:rsid w:val="008D39F8"/>
    <w:rsid w:val="008D3A0B"/>
    <w:rsid w:val="008D3D38"/>
    <w:rsid w:val="008D3DD1"/>
    <w:rsid w:val="008D3EEE"/>
    <w:rsid w:val="008D3EF0"/>
    <w:rsid w:val="008D429B"/>
    <w:rsid w:val="008D46B4"/>
    <w:rsid w:val="008D4835"/>
    <w:rsid w:val="008D4861"/>
    <w:rsid w:val="008D49A7"/>
    <w:rsid w:val="008D4A44"/>
    <w:rsid w:val="008D4AAA"/>
    <w:rsid w:val="008D4D05"/>
    <w:rsid w:val="008D4D64"/>
    <w:rsid w:val="008D4D70"/>
    <w:rsid w:val="008D4E00"/>
    <w:rsid w:val="008D4F24"/>
    <w:rsid w:val="008D4F9E"/>
    <w:rsid w:val="008D5043"/>
    <w:rsid w:val="008D51BD"/>
    <w:rsid w:val="008D5230"/>
    <w:rsid w:val="008D5267"/>
    <w:rsid w:val="008D561C"/>
    <w:rsid w:val="008D5854"/>
    <w:rsid w:val="008D59C2"/>
    <w:rsid w:val="008D6056"/>
    <w:rsid w:val="008D610A"/>
    <w:rsid w:val="008D67FB"/>
    <w:rsid w:val="008D68A4"/>
    <w:rsid w:val="008D6C30"/>
    <w:rsid w:val="008D6F74"/>
    <w:rsid w:val="008D71EF"/>
    <w:rsid w:val="008D76AA"/>
    <w:rsid w:val="008D7856"/>
    <w:rsid w:val="008D7892"/>
    <w:rsid w:val="008D797D"/>
    <w:rsid w:val="008D79B3"/>
    <w:rsid w:val="008D7A50"/>
    <w:rsid w:val="008D7AC1"/>
    <w:rsid w:val="008D7E5C"/>
    <w:rsid w:val="008D7F96"/>
    <w:rsid w:val="008E004C"/>
    <w:rsid w:val="008E015F"/>
    <w:rsid w:val="008E0253"/>
    <w:rsid w:val="008E0549"/>
    <w:rsid w:val="008E064E"/>
    <w:rsid w:val="008E086F"/>
    <w:rsid w:val="008E0A67"/>
    <w:rsid w:val="008E0AEB"/>
    <w:rsid w:val="008E0BD1"/>
    <w:rsid w:val="008E0CBE"/>
    <w:rsid w:val="008E0DAB"/>
    <w:rsid w:val="008E113C"/>
    <w:rsid w:val="008E1276"/>
    <w:rsid w:val="008E16BE"/>
    <w:rsid w:val="008E1759"/>
    <w:rsid w:val="008E194F"/>
    <w:rsid w:val="008E1A8D"/>
    <w:rsid w:val="008E1E57"/>
    <w:rsid w:val="008E21E1"/>
    <w:rsid w:val="008E2280"/>
    <w:rsid w:val="008E24C0"/>
    <w:rsid w:val="008E25DB"/>
    <w:rsid w:val="008E26BE"/>
    <w:rsid w:val="008E287D"/>
    <w:rsid w:val="008E29CF"/>
    <w:rsid w:val="008E2EAC"/>
    <w:rsid w:val="008E2F9C"/>
    <w:rsid w:val="008E3033"/>
    <w:rsid w:val="008E36C6"/>
    <w:rsid w:val="008E36E2"/>
    <w:rsid w:val="008E383E"/>
    <w:rsid w:val="008E38C4"/>
    <w:rsid w:val="008E394A"/>
    <w:rsid w:val="008E3A15"/>
    <w:rsid w:val="008E3A8A"/>
    <w:rsid w:val="008E3B9C"/>
    <w:rsid w:val="008E3FDC"/>
    <w:rsid w:val="008E3FED"/>
    <w:rsid w:val="008E40CA"/>
    <w:rsid w:val="008E43D8"/>
    <w:rsid w:val="008E4516"/>
    <w:rsid w:val="008E45F8"/>
    <w:rsid w:val="008E46FF"/>
    <w:rsid w:val="008E47CC"/>
    <w:rsid w:val="008E4B42"/>
    <w:rsid w:val="008E4CB3"/>
    <w:rsid w:val="008E4E6C"/>
    <w:rsid w:val="008E5161"/>
    <w:rsid w:val="008E52BF"/>
    <w:rsid w:val="008E5366"/>
    <w:rsid w:val="008E53E0"/>
    <w:rsid w:val="008E5437"/>
    <w:rsid w:val="008E57AE"/>
    <w:rsid w:val="008E5B78"/>
    <w:rsid w:val="008E5BFE"/>
    <w:rsid w:val="008E611B"/>
    <w:rsid w:val="008E6297"/>
    <w:rsid w:val="008E638D"/>
    <w:rsid w:val="008E67A6"/>
    <w:rsid w:val="008E67BF"/>
    <w:rsid w:val="008E68E0"/>
    <w:rsid w:val="008E695C"/>
    <w:rsid w:val="008E695F"/>
    <w:rsid w:val="008E6971"/>
    <w:rsid w:val="008E69BD"/>
    <w:rsid w:val="008E6AAB"/>
    <w:rsid w:val="008E6E76"/>
    <w:rsid w:val="008E7177"/>
    <w:rsid w:val="008E71AA"/>
    <w:rsid w:val="008E72B9"/>
    <w:rsid w:val="008E72C9"/>
    <w:rsid w:val="008E74FC"/>
    <w:rsid w:val="008E7703"/>
    <w:rsid w:val="008E7908"/>
    <w:rsid w:val="008E79C7"/>
    <w:rsid w:val="008E79D2"/>
    <w:rsid w:val="008E7D20"/>
    <w:rsid w:val="008E7DD0"/>
    <w:rsid w:val="008E7E1F"/>
    <w:rsid w:val="008F017D"/>
    <w:rsid w:val="008F02E5"/>
    <w:rsid w:val="008F03DB"/>
    <w:rsid w:val="008F0422"/>
    <w:rsid w:val="008F0A11"/>
    <w:rsid w:val="008F0B1B"/>
    <w:rsid w:val="008F0BDF"/>
    <w:rsid w:val="008F10D0"/>
    <w:rsid w:val="008F1266"/>
    <w:rsid w:val="008F1390"/>
    <w:rsid w:val="008F145F"/>
    <w:rsid w:val="008F163C"/>
    <w:rsid w:val="008F163F"/>
    <w:rsid w:val="008F17A5"/>
    <w:rsid w:val="008F19E7"/>
    <w:rsid w:val="008F1C0E"/>
    <w:rsid w:val="008F1E34"/>
    <w:rsid w:val="008F217E"/>
    <w:rsid w:val="008F2351"/>
    <w:rsid w:val="008F242D"/>
    <w:rsid w:val="008F2458"/>
    <w:rsid w:val="008F2653"/>
    <w:rsid w:val="008F276C"/>
    <w:rsid w:val="008F2774"/>
    <w:rsid w:val="008F2787"/>
    <w:rsid w:val="008F2FAC"/>
    <w:rsid w:val="008F305B"/>
    <w:rsid w:val="008F330E"/>
    <w:rsid w:val="008F3473"/>
    <w:rsid w:val="008F39C5"/>
    <w:rsid w:val="008F3BBF"/>
    <w:rsid w:val="008F3E00"/>
    <w:rsid w:val="008F3EA2"/>
    <w:rsid w:val="008F4171"/>
    <w:rsid w:val="008F457E"/>
    <w:rsid w:val="008F4657"/>
    <w:rsid w:val="008F467B"/>
    <w:rsid w:val="008F4A5C"/>
    <w:rsid w:val="008F4B33"/>
    <w:rsid w:val="008F4B5C"/>
    <w:rsid w:val="008F4DEB"/>
    <w:rsid w:val="008F4F9F"/>
    <w:rsid w:val="008F4FAB"/>
    <w:rsid w:val="008F5028"/>
    <w:rsid w:val="008F5111"/>
    <w:rsid w:val="008F53ED"/>
    <w:rsid w:val="008F5733"/>
    <w:rsid w:val="008F5984"/>
    <w:rsid w:val="008F5A20"/>
    <w:rsid w:val="008F5C9D"/>
    <w:rsid w:val="008F6332"/>
    <w:rsid w:val="008F642F"/>
    <w:rsid w:val="008F6772"/>
    <w:rsid w:val="008F69F1"/>
    <w:rsid w:val="008F6B87"/>
    <w:rsid w:val="008F6CC3"/>
    <w:rsid w:val="008F6D79"/>
    <w:rsid w:val="008F70F0"/>
    <w:rsid w:val="008F7A2E"/>
    <w:rsid w:val="009001A9"/>
    <w:rsid w:val="0090056E"/>
    <w:rsid w:val="00900787"/>
    <w:rsid w:val="0090092A"/>
    <w:rsid w:val="009009F6"/>
    <w:rsid w:val="00900B81"/>
    <w:rsid w:val="00900EAB"/>
    <w:rsid w:val="0090144A"/>
    <w:rsid w:val="00901A79"/>
    <w:rsid w:val="00901B7B"/>
    <w:rsid w:val="00901C93"/>
    <w:rsid w:val="00901D47"/>
    <w:rsid w:val="00901ED0"/>
    <w:rsid w:val="00901F62"/>
    <w:rsid w:val="00902371"/>
    <w:rsid w:val="0090249F"/>
    <w:rsid w:val="00902640"/>
    <w:rsid w:val="00902799"/>
    <w:rsid w:val="0090290A"/>
    <w:rsid w:val="00902986"/>
    <w:rsid w:val="00902B51"/>
    <w:rsid w:val="00902DD9"/>
    <w:rsid w:val="00902DDD"/>
    <w:rsid w:val="00902E64"/>
    <w:rsid w:val="00903020"/>
    <w:rsid w:val="00903133"/>
    <w:rsid w:val="0090319E"/>
    <w:rsid w:val="00903439"/>
    <w:rsid w:val="00903991"/>
    <w:rsid w:val="00903A89"/>
    <w:rsid w:val="00903EE3"/>
    <w:rsid w:val="0090470F"/>
    <w:rsid w:val="009047E2"/>
    <w:rsid w:val="00904BF1"/>
    <w:rsid w:val="00904C1F"/>
    <w:rsid w:val="00904D4D"/>
    <w:rsid w:val="00905132"/>
    <w:rsid w:val="00905864"/>
    <w:rsid w:val="00905900"/>
    <w:rsid w:val="00905AC4"/>
    <w:rsid w:val="00905DE3"/>
    <w:rsid w:val="00905F14"/>
    <w:rsid w:val="00906100"/>
    <w:rsid w:val="00906117"/>
    <w:rsid w:val="00906276"/>
    <w:rsid w:val="00906406"/>
    <w:rsid w:val="00906B22"/>
    <w:rsid w:val="00906E12"/>
    <w:rsid w:val="00906FB2"/>
    <w:rsid w:val="00907154"/>
    <w:rsid w:val="00907215"/>
    <w:rsid w:val="00907883"/>
    <w:rsid w:val="009078AD"/>
    <w:rsid w:val="00907A2C"/>
    <w:rsid w:val="00907A50"/>
    <w:rsid w:val="00907D33"/>
    <w:rsid w:val="00907D5E"/>
    <w:rsid w:val="00907E03"/>
    <w:rsid w:val="00910131"/>
    <w:rsid w:val="0091020F"/>
    <w:rsid w:val="00910341"/>
    <w:rsid w:val="009107C2"/>
    <w:rsid w:val="00910A0B"/>
    <w:rsid w:val="00910A35"/>
    <w:rsid w:val="00910A42"/>
    <w:rsid w:val="00910B7D"/>
    <w:rsid w:val="00910CDE"/>
    <w:rsid w:val="009110CB"/>
    <w:rsid w:val="0091124A"/>
    <w:rsid w:val="009113E5"/>
    <w:rsid w:val="00911414"/>
    <w:rsid w:val="009114BF"/>
    <w:rsid w:val="00911584"/>
    <w:rsid w:val="009115A4"/>
    <w:rsid w:val="009116CF"/>
    <w:rsid w:val="00911B3D"/>
    <w:rsid w:val="00912006"/>
    <w:rsid w:val="00912007"/>
    <w:rsid w:val="00912381"/>
    <w:rsid w:val="009126C1"/>
    <w:rsid w:val="009129C8"/>
    <w:rsid w:val="00912BDA"/>
    <w:rsid w:val="00912E55"/>
    <w:rsid w:val="00912EB2"/>
    <w:rsid w:val="00912EE7"/>
    <w:rsid w:val="00913490"/>
    <w:rsid w:val="009134E3"/>
    <w:rsid w:val="0091358C"/>
    <w:rsid w:val="009135AA"/>
    <w:rsid w:val="009136DB"/>
    <w:rsid w:val="00913948"/>
    <w:rsid w:val="00913A49"/>
    <w:rsid w:val="00913B31"/>
    <w:rsid w:val="00913EE7"/>
    <w:rsid w:val="0091404A"/>
    <w:rsid w:val="0091408A"/>
    <w:rsid w:val="00914195"/>
    <w:rsid w:val="009143E5"/>
    <w:rsid w:val="009145BD"/>
    <w:rsid w:val="009145F2"/>
    <w:rsid w:val="009149AA"/>
    <w:rsid w:val="00914BC4"/>
    <w:rsid w:val="00914E91"/>
    <w:rsid w:val="00914FE4"/>
    <w:rsid w:val="009152A2"/>
    <w:rsid w:val="00915610"/>
    <w:rsid w:val="00915657"/>
    <w:rsid w:val="00915FC5"/>
    <w:rsid w:val="009161BE"/>
    <w:rsid w:val="009161D8"/>
    <w:rsid w:val="0091628C"/>
    <w:rsid w:val="00916346"/>
    <w:rsid w:val="009163B6"/>
    <w:rsid w:val="00916573"/>
    <w:rsid w:val="00916722"/>
    <w:rsid w:val="0091696C"/>
    <w:rsid w:val="00916EDF"/>
    <w:rsid w:val="00917272"/>
    <w:rsid w:val="009173E0"/>
    <w:rsid w:val="009173FC"/>
    <w:rsid w:val="00917696"/>
    <w:rsid w:val="00917875"/>
    <w:rsid w:val="00917B26"/>
    <w:rsid w:val="00917BAF"/>
    <w:rsid w:val="00917C75"/>
    <w:rsid w:val="00920284"/>
    <w:rsid w:val="0092035E"/>
    <w:rsid w:val="009209D5"/>
    <w:rsid w:val="00920E45"/>
    <w:rsid w:val="00920F83"/>
    <w:rsid w:val="00920F9C"/>
    <w:rsid w:val="0092158F"/>
    <w:rsid w:val="00921775"/>
    <w:rsid w:val="009218FB"/>
    <w:rsid w:val="00921A20"/>
    <w:rsid w:val="00921CD6"/>
    <w:rsid w:val="00921E42"/>
    <w:rsid w:val="00922174"/>
    <w:rsid w:val="009221B4"/>
    <w:rsid w:val="009221CE"/>
    <w:rsid w:val="0092228B"/>
    <w:rsid w:val="009222C9"/>
    <w:rsid w:val="00922398"/>
    <w:rsid w:val="009225D5"/>
    <w:rsid w:val="00922628"/>
    <w:rsid w:val="00922675"/>
    <w:rsid w:val="0092280C"/>
    <w:rsid w:val="00922933"/>
    <w:rsid w:val="00922997"/>
    <w:rsid w:val="00922AD6"/>
    <w:rsid w:val="00922B0B"/>
    <w:rsid w:val="00923021"/>
    <w:rsid w:val="00923089"/>
    <w:rsid w:val="00923276"/>
    <w:rsid w:val="009234CE"/>
    <w:rsid w:val="00923A8E"/>
    <w:rsid w:val="00923B3B"/>
    <w:rsid w:val="00923E49"/>
    <w:rsid w:val="00923FE7"/>
    <w:rsid w:val="00924051"/>
    <w:rsid w:val="00924084"/>
    <w:rsid w:val="0092439B"/>
    <w:rsid w:val="009244D8"/>
    <w:rsid w:val="009244F8"/>
    <w:rsid w:val="009245AB"/>
    <w:rsid w:val="0092468C"/>
    <w:rsid w:val="00924D53"/>
    <w:rsid w:val="00924E94"/>
    <w:rsid w:val="0092507C"/>
    <w:rsid w:val="009250B4"/>
    <w:rsid w:val="009250FD"/>
    <w:rsid w:val="0092554E"/>
    <w:rsid w:val="009255CB"/>
    <w:rsid w:val="009256DD"/>
    <w:rsid w:val="00925B74"/>
    <w:rsid w:val="00925D7F"/>
    <w:rsid w:val="00925DBF"/>
    <w:rsid w:val="00926416"/>
    <w:rsid w:val="00926471"/>
    <w:rsid w:val="00926622"/>
    <w:rsid w:val="009267D9"/>
    <w:rsid w:val="00926A22"/>
    <w:rsid w:val="00927087"/>
    <w:rsid w:val="009277C8"/>
    <w:rsid w:val="009277F8"/>
    <w:rsid w:val="00927891"/>
    <w:rsid w:val="009278FF"/>
    <w:rsid w:val="00927A2B"/>
    <w:rsid w:val="00927A6B"/>
    <w:rsid w:val="00927C4A"/>
    <w:rsid w:val="00927CB6"/>
    <w:rsid w:val="00927E8D"/>
    <w:rsid w:val="00927EC7"/>
    <w:rsid w:val="0093035D"/>
    <w:rsid w:val="00930839"/>
    <w:rsid w:val="00930C06"/>
    <w:rsid w:val="00930CB3"/>
    <w:rsid w:val="00930F20"/>
    <w:rsid w:val="00930F86"/>
    <w:rsid w:val="00931375"/>
    <w:rsid w:val="009319DE"/>
    <w:rsid w:val="00931CEE"/>
    <w:rsid w:val="00931DE0"/>
    <w:rsid w:val="00931E8A"/>
    <w:rsid w:val="009320F3"/>
    <w:rsid w:val="00932465"/>
    <w:rsid w:val="00932551"/>
    <w:rsid w:val="0093255C"/>
    <w:rsid w:val="00932601"/>
    <w:rsid w:val="009326F9"/>
    <w:rsid w:val="009327FA"/>
    <w:rsid w:val="0093283E"/>
    <w:rsid w:val="009329EF"/>
    <w:rsid w:val="00932A05"/>
    <w:rsid w:val="00932D8D"/>
    <w:rsid w:val="00932F88"/>
    <w:rsid w:val="00932FE1"/>
    <w:rsid w:val="0093309E"/>
    <w:rsid w:val="0093323F"/>
    <w:rsid w:val="009332A5"/>
    <w:rsid w:val="009335D1"/>
    <w:rsid w:val="0093369D"/>
    <w:rsid w:val="00933752"/>
    <w:rsid w:val="009337BE"/>
    <w:rsid w:val="00933881"/>
    <w:rsid w:val="00933BD8"/>
    <w:rsid w:val="00933ED6"/>
    <w:rsid w:val="00934035"/>
    <w:rsid w:val="00934319"/>
    <w:rsid w:val="009343DA"/>
    <w:rsid w:val="0093456C"/>
    <w:rsid w:val="00934827"/>
    <w:rsid w:val="00934876"/>
    <w:rsid w:val="00934BBA"/>
    <w:rsid w:val="00934D8B"/>
    <w:rsid w:val="00934E91"/>
    <w:rsid w:val="00934EB8"/>
    <w:rsid w:val="00935002"/>
    <w:rsid w:val="00935052"/>
    <w:rsid w:val="00935386"/>
    <w:rsid w:val="00935469"/>
    <w:rsid w:val="00935C5E"/>
    <w:rsid w:val="00935D91"/>
    <w:rsid w:val="00935E57"/>
    <w:rsid w:val="00935E98"/>
    <w:rsid w:val="00935FE5"/>
    <w:rsid w:val="00936011"/>
    <w:rsid w:val="0093612B"/>
    <w:rsid w:val="00936317"/>
    <w:rsid w:val="009373C4"/>
    <w:rsid w:val="0093753A"/>
    <w:rsid w:val="00937631"/>
    <w:rsid w:val="009376A5"/>
    <w:rsid w:val="00937850"/>
    <w:rsid w:val="009379C1"/>
    <w:rsid w:val="00937D58"/>
    <w:rsid w:val="009400E9"/>
    <w:rsid w:val="0094034C"/>
    <w:rsid w:val="00940596"/>
    <w:rsid w:val="0094075A"/>
    <w:rsid w:val="00940A60"/>
    <w:rsid w:val="00940A8A"/>
    <w:rsid w:val="00940C86"/>
    <w:rsid w:val="00940DD4"/>
    <w:rsid w:val="00941059"/>
    <w:rsid w:val="009413B3"/>
    <w:rsid w:val="00941888"/>
    <w:rsid w:val="009418F1"/>
    <w:rsid w:val="009419B3"/>
    <w:rsid w:val="00941BD8"/>
    <w:rsid w:val="00941DDE"/>
    <w:rsid w:val="009425D4"/>
    <w:rsid w:val="00942B39"/>
    <w:rsid w:val="00942E16"/>
    <w:rsid w:val="00943151"/>
    <w:rsid w:val="009431FE"/>
    <w:rsid w:val="00943324"/>
    <w:rsid w:val="009436E0"/>
    <w:rsid w:val="00943717"/>
    <w:rsid w:val="00943D52"/>
    <w:rsid w:val="0094432D"/>
    <w:rsid w:val="00944CDA"/>
    <w:rsid w:val="00944DB6"/>
    <w:rsid w:val="00944E30"/>
    <w:rsid w:val="009455D7"/>
    <w:rsid w:val="0094580D"/>
    <w:rsid w:val="00945A1F"/>
    <w:rsid w:val="00945CF1"/>
    <w:rsid w:val="00945DB6"/>
    <w:rsid w:val="00945DC5"/>
    <w:rsid w:val="00945DD3"/>
    <w:rsid w:val="009461D1"/>
    <w:rsid w:val="009464A0"/>
    <w:rsid w:val="009465A6"/>
    <w:rsid w:val="00946B05"/>
    <w:rsid w:val="00946C53"/>
    <w:rsid w:val="00946CF0"/>
    <w:rsid w:val="00946CF5"/>
    <w:rsid w:val="00946D57"/>
    <w:rsid w:val="00946E2E"/>
    <w:rsid w:val="0094707A"/>
    <w:rsid w:val="0094712A"/>
    <w:rsid w:val="00947157"/>
    <w:rsid w:val="009475FB"/>
    <w:rsid w:val="009475FC"/>
    <w:rsid w:val="00947643"/>
    <w:rsid w:val="00947B26"/>
    <w:rsid w:val="00947F2B"/>
    <w:rsid w:val="00950950"/>
    <w:rsid w:val="0095107B"/>
    <w:rsid w:val="0095117B"/>
    <w:rsid w:val="00951190"/>
    <w:rsid w:val="0095149D"/>
    <w:rsid w:val="00951CCC"/>
    <w:rsid w:val="00951D35"/>
    <w:rsid w:val="00951D8C"/>
    <w:rsid w:val="00951DBB"/>
    <w:rsid w:val="00951F06"/>
    <w:rsid w:val="009522D0"/>
    <w:rsid w:val="0095249D"/>
    <w:rsid w:val="009524B5"/>
    <w:rsid w:val="00952765"/>
    <w:rsid w:val="0095276B"/>
    <w:rsid w:val="00952916"/>
    <w:rsid w:val="00952A36"/>
    <w:rsid w:val="00952DEA"/>
    <w:rsid w:val="009535A0"/>
    <w:rsid w:val="00953607"/>
    <w:rsid w:val="00953771"/>
    <w:rsid w:val="00953A4E"/>
    <w:rsid w:val="00953BD1"/>
    <w:rsid w:val="00953C17"/>
    <w:rsid w:val="00953D38"/>
    <w:rsid w:val="00953ED2"/>
    <w:rsid w:val="00953FBE"/>
    <w:rsid w:val="0095425F"/>
    <w:rsid w:val="0095435E"/>
    <w:rsid w:val="0095441D"/>
    <w:rsid w:val="00954D1F"/>
    <w:rsid w:val="00954E0C"/>
    <w:rsid w:val="00955112"/>
    <w:rsid w:val="009554E4"/>
    <w:rsid w:val="00955711"/>
    <w:rsid w:val="00955DD7"/>
    <w:rsid w:val="0095652F"/>
    <w:rsid w:val="0095670B"/>
    <w:rsid w:val="009568F6"/>
    <w:rsid w:val="00956C68"/>
    <w:rsid w:val="00956CFE"/>
    <w:rsid w:val="00956FA2"/>
    <w:rsid w:val="009572D5"/>
    <w:rsid w:val="00957362"/>
    <w:rsid w:val="0095760C"/>
    <w:rsid w:val="009578D1"/>
    <w:rsid w:val="00957A00"/>
    <w:rsid w:val="00957A7E"/>
    <w:rsid w:val="00957BE9"/>
    <w:rsid w:val="00957E41"/>
    <w:rsid w:val="00957F01"/>
    <w:rsid w:val="009600A0"/>
    <w:rsid w:val="0096010B"/>
    <w:rsid w:val="0096016A"/>
    <w:rsid w:val="0096062C"/>
    <w:rsid w:val="00960722"/>
    <w:rsid w:val="0096098D"/>
    <w:rsid w:val="00960B26"/>
    <w:rsid w:val="00960D23"/>
    <w:rsid w:val="0096115C"/>
    <w:rsid w:val="0096126B"/>
    <w:rsid w:val="009612DE"/>
    <w:rsid w:val="009616CD"/>
    <w:rsid w:val="009616E4"/>
    <w:rsid w:val="00961717"/>
    <w:rsid w:val="009618AD"/>
    <w:rsid w:val="00961A44"/>
    <w:rsid w:val="00961A4B"/>
    <w:rsid w:val="00961ABE"/>
    <w:rsid w:val="00961C57"/>
    <w:rsid w:val="00962184"/>
    <w:rsid w:val="00962248"/>
    <w:rsid w:val="00962364"/>
    <w:rsid w:val="00962411"/>
    <w:rsid w:val="00962A25"/>
    <w:rsid w:val="00962CF7"/>
    <w:rsid w:val="00962DF8"/>
    <w:rsid w:val="0096311E"/>
    <w:rsid w:val="0096357C"/>
    <w:rsid w:val="009639A2"/>
    <w:rsid w:val="00963A66"/>
    <w:rsid w:val="0096434B"/>
    <w:rsid w:val="00964405"/>
    <w:rsid w:val="009645DD"/>
    <w:rsid w:val="009645F1"/>
    <w:rsid w:val="00964A20"/>
    <w:rsid w:val="00964FB0"/>
    <w:rsid w:val="0096517D"/>
    <w:rsid w:val="009653A9"/>
    <w:rsid w:val="00965731"/>
    <w:rsid w:val="009659D6"/>
    <w:rsid w:val="00965E63"/>
    <w:rsid w:val="009661A9"/>
    <w:rsid w:val="009663D0"/>
    <w:rsid w:val="00966545"/>
    <w:rsid w:val="009666F1"/>
    <w:rsid w:val="00966901"/>
    <w:rsid w:val="00966B60"/>
    <w:rsid w:val="00966B9B"/>
    <w:rsid w:val="00966E2C"/>
    <w:rsid w:val="00966E72"/>
    <w:rsid w:val="00966EF9"/>
    <w:rsid w:val="0096728C"/>
    <w:rsid w:val="009672A6"/>
    <w:rsid w:val="009674F9"/>
    <w:rsid w:val="00967662"/>
    <w:rsid w:val="0096766D"/>
    <w:rsid w:val="009676D7"/>
    <w:rsid w:val="009677A0"/>
    <w:rsid w:val="009678CB"/>
    <w:rsid w:val="009678F6"/>
    <w:rsid w:val="00967AF4"/>
    <w:rsid w:val="00967C65"/>
    <w:rsid w:val="00967DEC"/>
    <w:rsid w:val="00967E74"/>
    <w:rsid w:val="00970193"/>
    <w:rsid w:val="0097021C"/>
    <w:rsid w:val="009704A4"/>
    <w:rsid w:val="00970692"/>
    <w:rsid w:val="0097087E"/>
    <w:rsid w:val="00970AFC"/>
    <w:rsid w:val="00970B09"/>
    <w:rsid w:val="00970D43"/>
    <w:rsid w:val="00970D58"/>
    <w:rsid w:val="00970F29"/>
    <w:rsid w:val="00971199"/>
    <w:rsid w:val="00971240"/>
    <w:rsid w:val="0097129F"/>
    <w:rsid w:val="00971593"/>
    <w:rsid w:val="009715AF"/>
    <w:rsid w:val="00971FAE"/>
    <w:rsid w:val="00972137"/>
    <w:rsid w:val="00972460"/>
    <w:rsid w:val="009726E7"/>
    <w:rsid w:val="0097278A"/>
    <w:rsid w:val="00972988"/>
    <w:rsid w:val="00972CCC"/>
    <w:rsid w:val="00972EA6"/>
    <w:rsid w:val="00972F9A"/>
    <w:rsid w:val="00972FA3"/>
    <w:rsid w:val="00973035"/>
    <w:rsid w:val="0097346C"/>
    <w:rsid w:val="009734E9"/>
    <w:rsid w:val="00973540"/>
    <w:rsid w:val="00973701"/>
    <w:rsid w:val="0097375B"/>
    <w:rsid w:val="0097392F"/>
    <w:rsid w:val="00973980"/>
    <w:rsid w:val="00973A30"/>
    <w:rsid w:val="00973A78"/>
    <w:rsid w:val="00973D88"/>
    <w:rsid w:val="009742CE"/>
    <w:rsid w:val="009749A5"/>
    <w:rsid w:val="00974B47"/>
    <w:rsid w:val="00974B8D"/>
    <w:rsid w:val="00974BA1"/>
    <w:rsid w:val="00974E81"/>
    <w:rsid w:val="009755CD"/>
    <w:rsid w:val="009756EE"/>
    <w:rsid w:val="0097580D"/>
    <w:rsid w:val="00975D9B"/>
    <w:rsid w:val="00975E90"/>
    <w:rsid w:val="009760B9"/>
    <w:rsid w:val="009766C1"/>
    <w:rsid w:val="00976F28"/>
    <w:rsid w:val="00976F45"/>
    <w:rsid w:val="00977053"/>
    <w:rsid w:val="00977061"/>
    <w:rsid w:val="00977351"/>
    <w:rsid w:val="00977364"/>
    <w:rsid w:val="00977DC2"/>
    <w:rsid w:val="00977E40"/>
    <w:rsid w:val="00977F0E"/>
    <w:rsid w:val="00980086"/>
    <w:rsid w:val="009803A9"/>
    <w:rsid w:val="009803FE"/>
    <w:rsid w:val="00980723"/>
    <w:rsid w:val="0098090C"/>
    <w:rsid w:val="009809A7"/>
    <w:rsid w:val="00980A0E"/>
    <w:rsid w:val="00980A75"/>
    <w:rsid w:val="00980B7C"/>
    <w:rsid w:val="00980CA2"/>
    <w:rsid w:val="00980D0D"/>
    <w:rsid w:val="00981242"/>
    <w:rsid w:val="00981727"/>
    <w:rsid w:val="009817AB"/>
    <w:rsid w:val="00981E80"/>
    <w:rsid w:val="00981E95"/>
    <w:rsid w:val="00981EA4"/>
    <w:rsid w:val="00981F9A"/>
    <w:rsid w:val="009820DE"/>
    <w:rsid w:val="009822CE"/>
    <w:rsid w:val="009827C2"/>
    <w:rsid w:val="0098301C"/>
    <w:rsid w:val="00983329"/>
    <w:rsid w:val="00983411"/>
    <w:rsid w:val="0098360C"/>
    <w:rsid w:val="0098378C"/>
    <w:rsid w:val="00983991"/>
    <w:rsid w:val="009839E8"/>
    <w:rsid w:val="00983AC8"/>
    <w:rsid w:val="00983AEF"/>
    <w:rsid w:val="00983C46"/>
    <w:rsid w:val="009840E7"/>
    <w:rsid w:val="00984304"/>
    <w:rsid w:val="00984587"/>
    <w:rsid w:val="009846CE"/>
    <w:rsid w:val="00984C1D"/>
    <w:rsid w:val="00984C5B"/>
    <w:rsid w:val="00984DE3"/>
    <w:rsid w:val="00984F5A"/>
    <w:rsid w:val="00984F6F"/>
    <w:rsid w:val="00985001"/>
    <w:rsid w:val="00985077"/>
    <w:rsid w:val="009850FD"/>
    <w:rsid w:val="00985116"/>
    <w:rsid w:val="009854EF"/>
    <w:rsid w:val="00985DFF"/>
    <w:rsid w:val="00985E61"/>
    <w:rsid w:val="00985F34"/>
    <w:rsid w:val="00986086"/>
    <w:rsid w:val="009861EA"/>
    <w:rsid w:val="00986240"/>
    <w:rsid w:val="0098629F"/>
    <w:rsid w:val="009863D8"/>
    <w:rsid w:val="009864E4"/>
    <w:rsid w:val="00986545"/>
    <w:rsid w:val="00986840"/>
    <w:rsid w:val="009869C4"/>
    <w:rsid w:val="00986B33"/>
    <w:rsid w:val="00986D83"/>
    <w:rsid w:val="00986E3E"/>
    <w:rsid w:val="00987257"/>
    <w:rsid w:val="009874B4"/>
    <w:rsid w:val="00987903"/>
    <w:rsid w:val="00987904"/>
    <w:rsid w:val="009879A3"/>
    <w:rsid w:val="00987BB2"/>
    <w:rsid w:val="00987C21"/>
    <w:rsid w:val="00987EC5"/>
    <w:rsid w:val="009902D4"/>
    <w:rsid w:val="00990335"/>
    <w:rsid w:val="00990541"/>
    <w:rsid w:val="009906E2"/>
    <w:rsid w:val="00990901"/>
    <w:rsid w:val="0099096B"/>
    <w:rsid w:val="00990973"/>
    <w:rsid w:val="00990A3C"/>
    <w:rsid w:val="00990A42"/>
    <w:rsid w:val="00990CA3"/>
    <w:rsid w:val="00990E2A"/>
    <w:rsid w:val="009910B6"/>
    <w:rsid w:val="00991265"/>
    <w:rsid w:val="00991579"/>
    <w:rsid w:val="00991644"/>
    <w:rsid w:val="00991AA1"/>
    <w:rsid w:val="00991B00"/>
    <w:rsid w:val="00991BF9"/>
    <w:rsid w:val="00991E5A"/>
    <w:rsid w:val="00991F0A"/>
    <w:rsid w:val="00991F20"/>
    <w:rsid w:val="009920D3"/>
    <w:rsid w:val="0099256D"/>
    <w:rsid w:val="009926FA"/>
    <w:rsid w:val="0099290D"/>
    <w:rsid w:val="00992A61"/>
    <w:rsid w:val="00993165"/>
    <w:rsid w:val="00993196"/>
    <w:rsid w:val="009934C4"/>
    <w:rsid w:val="009934EB"/>
    <w:rsid w:val="009935E0"/>
    <w:rsid w:val="0099370C"/>
    <w:rsid w:val="00993F15"/>
    <w:rsid w:val="00993F7B"/>
    <w:rsid w:val="00994071"/>
    <w:rsid w:val="0099430E"/>
    <w:rsid w:val="00994537"/>
    <w:rsid w:val="009947BF"/>
    <w:rsid w:val="009947EA"/>
    <w:rsid w:val="00994AEB"/>
    <w:rsid w:val="00994F14"/>
    <w:rsid w:val="00994FAA"/>
    <w:rsid w:val="00994FD5"/>
    <w:rsid w:val="00995281"/>
    <w:rsid w:val="00995564"/>
    <w:rsid w:val="0099560A"/>
    <w:rsid w:val="009959B2"/>
    <w:rsid w:val="00995CF3"/>
    <w:rsid w:val="009960FE"/>
    <w:rsid w:val="0099615F"/>
    <w:rsid w:val="0099620E"/>
    <w:rsid w:val="009966B8"/>
    <w:rsid w:val="009968EB"/>
    <w:rsid w:val="00996A19"/>
    <w:rsid w:val="00996B42"/>
    <w:rsid w:val="00996C82"/>
    <w:rsid w:val="00996F17"/>
    <w:rsid w:val="009971C5"/>
    <w:rsid w:val="0099720C"/>
    <w:rsid w:val="00997703"/>
    <w:rsid w:val="009977DA"/>
    <w:rsid w:val="0099792C"/>
    <w:rsid w:val="00997948"/>
    <w:rsid w:val="0099796D"/>
    <w:rsid w:val="00997BFD"/>
    <w:rsid w:val="00997C39"/>
    <w:rsid w:val="00997CF5"/>
    <w:rsid w:val="00997F3C"/>
    <w:rsid w:val="009A002E"/>
    <w:rsid w:val="009A01CC"/>
    <w:rsid w:val="009A024F"/>
    <w:rsid w:val="009A0482"/>
    <w:rsid w:val="009A04E6"/>
    <w:rsid w:val="009A0515"/>
    <w:rsid w:val="009A07C3"/>
    <w:rsid w:val="009A0896"/>
    <w:rsid w:val="009A0BD0"/>
    <w:rsid w:val="009A0E84"/>
    <w:rsid w:val="009A0EC7"/>
    <w:rsid w:val="009A0F8A"/>
    <w:rsid w:val="009A0FD1"/>
    <w:rsid w:val="009A123B"/>
    <w:rsid w:val="009A1245"/>
    <w:rsid w:val="009A14D5"/>
    <w:rsid w:val="009A1530"/>
    <w:rsid w:val="009A15A8"/>
    <w:rsid w:val="009A17F5"/>
    <w:rsid w:val="009A1878"/>
    <w:rsid w:val="009A1A65"/>
    <w:rsid w:val="009A1C59"/>
    <w:rsid w:val="009A2497"/>
    <w:rsid w:val="009A26C3"/>
    <w:rsid w:val="009A2B15"/>
    <w:rsid w:val="009A2D87"/>
    <w:rsid w:val="009A2DB3"/>
    <w:rsid w:val="009A2EA4"/>
    <w:rsid w:val="009A332F"/>
    <w:rsid w:val="009A3A3F"/>
    <w:rsid w:val="009A3C09"/>
    <w:rsid w:val="009A3D67"/>
    <w:rsid w:val="009A50EF"/>
    <w:rsid w:val="009A519A"/>
    <w:rsid w:val="009A5365"/>
    <w:rsid w:val="009A579D"/>
    <w:rsid w:val="009A5899"/>
    <w:rsid w:val="009A5907"/>
    <w:rsid w:val="009A5A8B"/>
    <w:rsid w:val="009A5ADF"/>
    <w:rsid w:val="009A5C47"/>
    <w:rsid w:val="009A5CE1"/>
    <w:rsid w:val="009A5D32"/>
    <w:rsid w:val="009A638E"/>
    <w:rsid w:val="009A64F4"/>
    <w:rsid w:val="009A6539"/>
    <w:rsid w:val="009A65B4"/>
    <w:rsid w:val="009A6611"/>
    <w:rsid w:val="009A6755"/>
    <w:rsid w:val="009A67E2"/>
    <w:rsid w:val="009A69DB"/>
    <w:rsid w:val="009A6CEB"/>
    <w:rsid w:val="009A6DA2"/>
    <w:rsid w:val="009A6F3C"/>
    <w:rsid w:val="009A72E2"/>
    <w:rsid w:val="009A74F3"/>
    <w:rsid w:val="009A764D"/>
    <w:rsid w:val="009A76EE"/>
    <w:rsid w:val="009A7770"/>
    <w:rsid w:val="009A7D50"/>
    <w:rsid w:val="009A7DD1"/>
    <w:rsid w:val="009A7F3A"/>
    <w:rsid w:val="009A7F68"/>
    <w:rsid w:val="009B012A"/>
    <w:rsid w:val="009B0321"/>
    <w:rsid w:val="009B0422"/>
    <w:rsid w:val="009B0502"/>
    <w:rsid w:val="009B052D"/>
    <w:rsid w:val="009B07CD"/>
    <w:rsid w:val="009B0ADF"/>
    <w:rsid w:val="009B0C8D"/>
    <w:rsid w:val="009B0DE6"/>
    <w:rsid w:val="009B0F93"/>
    <w:rsid w:val="009B105F"/>
    <w:rsid w:val="009B1321"/>
    <w:rsid w:val="009B1456"/>
    <w:rsid w:val="009B1AF6"/>
    <w:rsid w:val="009B1B9F"/>
    <w:rsid w:val="009B1C7E"/>
    <w:rsid w:val="009B1DC9"/>
    <w:rsid w:val="009B1E37"/>
    <w:rsid w:val="009B2185"/>
    <w:rsid w:val="009B21F0"/>
    <w:rsid w:val="009B2353"/>
    <w:rsid w:val="009B2474"/>
    <w:rsid w:val="009B24B4"/>
    <w:rsid w:val="009B279D"/>
    <w:rsid w:val="009B2A50"/>
    <w:rsid w:val="009B2AB1"/>
    <w:rsid w:val="009B2F7B"/>
    <w:rsid w:val="009B33B3"/>
    <w:rsid w:val="009B33BB"/>
    <w:rsid w:val="009B3A21"/>
    <w:rsid w:val="009B3EA6"/>
    <w:rsid w:val="009B402B"/>
    <w:rsid w:val="009B4097"/>
    <w:rsid w:val="009B40CF"/>
    <w:rsid w:val="009B42ED"/>
    <w:rsid w:val="009B46AB"/>
    <w:rsid w:val="009B4830"/>
    <w:rsid w:val="009B486D"/>
    <w:rsid w:val="009B4AC1"/>
    <w:rsid w:val="009B4C8B"/>
    <w:rsid w:val="009B50BB"/>
    <w:rsid w:val="009B58B1"/>
    <w:rsid w:val="009B5991"/>
    <w:rsid w:val="009B5998"/>
    <w:rsid w:val="009B5A25"/>
    <w:rsid w:val="009B616C"/>
    <w:rsid w:val="009B6343"/>
    <w:rsid w:val="009B6386"/>
    <w:rsid w:val="009B6C02"/>
    <w:rsid w:val="009B6FB4"/>
    <w:rsid w:val="009B7024"/>
    <w:rsid w:val="009B7089"/>
    <w:rsid w:val="009B7418"/>
    <w:rsid w:val="009B761C"/>
    <w:rsid w:val="009B77C1"/>
    <w:rsid w:val="009B79BB"/>
    <w:rsid w:val="009B7A9B"/>
    <w:rsid w:val="009B7AA0"/>
    <w:rsid w:val="009B7AF0"/>
    <w:rsid w:val="009B7B65"/>
    <w:rsid w:val="009B7C1B"/>
    <w:rsid w:val="009B7E1B"/>
    <w:rsid w:val="009C01E6"/>
    <w:rsid w:val="009C090B"/>
    <w:rsid w:val="009C0ACD"/>
    <w:rsid w:val="009C0B0A"/>
    <w:rsid w:val="009C0B49"/>
    <w:rsid w:val="009C0C34"/>
    <w:rsid w:val="009C0E8F"/>
    <w:rsid w:val="009C0EEA"/>
    <w:rsid w:val="009C105D"/>
    <w:rsid w:val="009C11F2"/>
    <w:rsid w:val="009C13EB"/>
    <w:rsid w:val="009C1470"/>
    <w:rsid w:val="009C148B"/>
    <w:rsid w:val="009C1562"/>
    <w:rsid w:val="009C1579"/>
    <w:rsid w:val="009C1B7B"/>
    <w:rsid w:val="009C1B95"/>
    <w:rsid w:val="009C1C51"/>
    <w:rsid w:val="009C1D34"/>
    <w:rsid w:val="009C1D7C"/>
    <w:rsid w:val="009C23A3"/>
    <w:rsid w:val="009C250E"/>
    <w:rsid w:val="009C2AAF"/>
    <w:rsid w:val="009C2D93"/>
    <w:rsid w:val="009C2FB3"/>
    <w:rsid w:val="009C32C3"/>
    <w:rsid w:val="009C352E"/>
    <w:rsid w:val="009C3745"/>
    <w:rsid w:val="009C390A"/>
    <w:rsid w:val="009C3926"/>
    <w:rsid w:val="009C3933"/>
    <w:rsid w:val="009C3B72"/>
    <w:rsid w:val="009C3BCD"/>
    <w:rsid w:val="009C3C0D"/>
    <w:rsid w:val="009C3C55"/>
    <w:rsid w:val="009C3CF2"/>
    <w:rsid w:val="009C3D4B"/>
    <w:rsid w:val="009C3DDB"/>
    <w:rsid w:val="009C4168"/>
    <w:rsid w:val="009C41E2"/>
    <w:rsid w:val="009C4222"/>
    <w:rsid w:val="009C43BD"/>
    <w:rsid w:val="009C43D8"/>
    <w:rsid w:val="009C46E7"/>
    <w:rsid w:val="009C46FC"/>
    <w:rsid w:val="009C4A71"/>
    <w:rsid w:val="009C4CB3"/>
    <w:rsid w:val="009C4D49"/>
    <w:rsid w:val="009C4DC2"/>
    <w:rsid w:val="009C4FEC"/>
    <w:rsid w:val="009C513C"/>
    <w:rsid w:val="009C5385"/>
    <w:rsid w:val="009C542B"/>
    <w:rsid w:val="009C557E"/>
    <w:rsid w:val="009C5597"/>
    <w:rsid w:val="009C55C4"/>
    <w:rsid w:val="009C5742"/>
    <w:rsid w:val="009C57FB"/>
    <w:rsid w:val="009C58D8"/>
    <w:rsid w:val="009C5C23"/>
    <w:rsid w:val="009C611A"/>
    <w:rsid w:val="009C62A5"/>
    <w:rsid w:val="009C64E3"/>
    <w:rsid w:val="009C6735"/>
    <w:rsid w:val="009C67FD"/>
    <w:rsid w:val="009C6853"/>
    <w:rsid w:val="009C6990"/>
    <w:rsid w:val="009C6D11"/>
    <w:rsid w:val="009C6DA1"/>
    <w:rsid w:val="009C6DBC"/>
    <w:rsid w:val="009C6E76"/>
    <w:rsid w:val="009C7065"/>
    <w:rsid w:val="009C7164"/>
    <w:rsid w:val="009C719B"/>
    <w:rsid w:val="009C747C"/>
    <w:rsid w:val="009C7513"/>
    <w:rsid w:val="009C75D5"/>
    <w:rsid w:val="009C7607"/>
    <w:rsid w:val="009C78DA"/>
    <w:rsid w:val="009C7928"/>
    <w:rsid w:val="009C7D5E"/>
    <w:rsid w:val="009D00DD"/>
    <w:rsid w:val="009D019A"/>
    <w:rsid w:val="009D0365"/>
    <w:rsid w:val="009D03F0"/>
    <w:rsid w:val="009D05CD"/>
    <w:rsid w:val="009D0722"/>
    <w:rsid w:val="009D0A63"/>
    <w:rsid w:val="009D0A6C"/>
    <w:rsid w:val="009D0D72"/>
    <w:rsid w:val="009D0FAE"/>
    <w:rsid w:val="009D133C"/>
    <w:rsid w:val="009D136B"/>
    <w:rsid w:val="009D14FA"/>
    <w:rsid w:val="009D15CA"/>
    <w:rsid w:val="009D17E1"/>
    <w:rsid w:val="009D191E"/>
    <w:rsid w:val="009D1B68"/>
    <w:rsid w:val="009D1E53"/>
    <w:rsid w:val="009D213F"/>
    <w:rsid w:val="009D2249"/>
    <w:rsid w:val="009D224D"/>
    <w:rsid w:val="009D2283"/>
    <w:rsid w:val="009D26F3"/>
    <w:rsid w:val="009D2915"/>
    <w:rsid w:val="009D2ADD"/>
    <w:rsid w:val="009D2B84"/>
    <w:rsid w:val="009D2C8C"/>
    <w:rsid w:val="009D340E"/>
    <w:rsid w:val="009D36DE"/>
    <w:rsid w:val="009D372A"/>
    <w:rsid w:val="009D3933"/>
    <w:rsid w:val="009D39C0"/>
    <w:rsid w:val="009D39E9"/>
    <w:rsid w:val="009D3A97"/>
    <w:rsid w:val="009D3C16"/>
    <w:rsid w:val="009D3C72"/>
    <w:rsid w:val="009D3D8F"/>
    <w:rsid w:val="009D3E5B"/>
    <w:rsid w:val="009D3E9F"/>
    <w:rsid w:val="009D4130"/>
    <w:rsid w:val="009D425B"/>
    <w:rsid w:val="009D428C"/>
    <w:rsid w:val="009D4293"/>
    <w:rsid w:val="009D4404"/>
    <w:rsid w:val="009D4A68"/>
    <w:rsid w:val="009D4BDC"/>
    <w:rsid w:val="009D52ED"/>
    <w:rsid w:val="009D53FA"/>
    <w:rsid w:val="009D54FA"/>
    <w:rsid w:val="009D5727"/>
    <w:rsid w:val="009D5819"/>
    <w:rsid w:val="009D5A16"/>
    <w:rsid w:val="009D5B8C"/>
    <w:rsid w:val="009D5C5F"/>
    <w:rsid w:val="009D5E5B"/>
    <w:rsid w:val="009D5E74"/>
    <w:rsid w:val="009D61BC"/>
    <w:rsid w:val="009D63C1"/>
    <w:rsid w:val="009D6538"/>
    <w:rsid w:val="009D657C"/>
    <w:rsid w:val="009D680B"/>
    <w:rsid w:val="009D6896"/>
    <w:rsid w:val="009D6B86"/>
    <w:rsid w:val="009D6DD3"/>
    <w:rsid w:val="009D6F30"/>
    <w:rsid w:val="009D7185"/>
    <w:rsid w:val="009D73C2"/>
    <w:rsid w:val="009D73E5"/>
    <w:rsid w:val="009D7404"/>
    <w:rsid w:val="009D74A4"/>
    <w:rsid w:val="009D74F0"/>
    <w:rsid w:val="009D75A7"/>
    <w:rsid w:val="009D79EC"/>
    <w:rsid w:val="009D7C0B"/>
    <w:rsid w:val="009E01C1"/>
    <w:rsid w:val="009E01C7"/>
    <w:rsid w:val="009E0252"/>
    <w:rsid w:val="009E0257"/>
    <w:rsid w:val="009E072C"/>
    <w:rsid w:val="009E083D"/>
    <w:rsid w:val="009E0A95"/>
    <w:rsid w:val="009E0AA9"/>
    <w:rsid w:val="009E0B85"/>
    <w:rsid w:val="009E0C25"/>
    <w:rsid w:val="009E0C9A"/>
    <w:rsid w:val="009E0D7E"/>
    <w:rsid w:val="009E0E6F"/>
    <w:rsid w:val="009E0F6D"/>
    <w:rsid w:val="009E143F"/>
    <w:rsid w:val="009E1510"/>
    <w:rsid w:val="009E155E"/>
    <w:rsid w:val="009E164A"/>
    <w:rsid w:val="009E1684"/>
    <w:rsid w:val="009E1817"/>
    <w:rsid w:val="009E1B49"/>
    <w:rsid w:val="009E1D86"/>
    <w:rsid w:val="009E1F70"/>
    <w:rsid w:val="009E1FD5"/>
    <w:rsid w:val="009E26A4"/>
    <w:rsid w:val="009E26EA"/>
    <w:rsid w:val="009E288C"/>
    <w:rsid w:val="009E2967"/>
    <w:rsid w:val="009E2AA8"/>
    <w:rsid w:val="009E2EC4"/>
    <w:rsid w:val="009E318A"/>
    <w:rsid w:val="009E331F"/>
    <w:rsid w:val="009E359E"/>
    <w:rsid w:val="009E38C2"/>
    <w:rsid w:val="009E3940"/>
    <w:rsid w:val="009E3A89"/>
    <w:rsid w:val="009E3BF0"/>
    <w:rsid w:val="009E3C46"/>
    <w:rsid w:val="009E3EF3"/>
    <w:rsid w:val="009E42E1"/>
    <w:rsid w:val="009E460E"/>
    <w:rsid w:val="009E465A"/>
    <w:rsid w:val="009E48D9"/>
    <w:rsid w:val="009E4937"/>
    <w:rsid w:val="009E4981"/>
    <w:rsid w:val="009E4AA8"/>
    <w:rsid w:val="009E4BEA"/>
    <w:rsid w:val="009E4D85"/>
    <w:rsid w:val="009E510C"/>
    <w:rsid w:val="009E523C"/>
    <w:rsid w:val="009E5614"/>
    <w:rsid w:val="009E57F8"/>
    <w:rsid w:val="009E5E3E"/>
    <w:rsid w:val="009E5F9D"/>
    <w:rsid w:val="009E5FAA"/>
    <w:rsid w:val="009E61A0"/>
    <w:rsid w:val="009E6358"/>
    <w:rsid w:val="009E64A4"/>
    <w:rsid w:val="009E67A5"/>
    <w:rsid w:val="009E68AD"/>
    <w:rsid w:val="009E698F"/>
    <w:rsid w:val="009E6B2C"/>
    <w:rsid w:val="009E6F91"/>
    <w:rsid w:val="009E74CE"/>
    <w:rsid w:val="009E7530"/>
    <w:rsid w:val="009E75CD"/>
    <w:rsid w:val="009E78E5"/>
    <w:rsid w:val="009E7963"/>
    <w:rsid w:val="009F00A7"/>
    <w:rsid w:val="009F0266"/>
    <w:rsid w:val="009F02DD"/>
    <w:rsid w:val="009F05D9"/>
    <w:rsid w:val="009F0817"/>
    <w:rsid w:val="009F0843"/>
    <w:rsid w:val="009F08A0"/>
    <w:rsid w:val="009F0B29"/>
    <w:rsid w:val="009F0C58"/>
    <w:rsid w:val="009F0F55"/>
    <w:rsid w:val="009F0F8A"/>
    <w:rsid w:val="009F1011"/>
    <w:rsid w:val="009F107A"/>
    <w:rsid w:val="009F1127"/>
    <w:rsid w:val="009F12F8"/>
    <w:rsid w:val="009F13B4"/>
    <w:rsid w:val="009F145A"/>
    <w:rsid w:val="009F16E4"/>
    <w:rsid w:val="009F17AB"/>
    <w:rsid w:val="009F18B0"/>
    <w:rsid w:val="009F197D"/>
    <w:rsid w:val="009F1B03"/>
    <w:rsid w:val="009F1C1F"/>
    <w:rsid w:val="009F1E38"/>
    <w:rsid w:val="009F1EEE"/>
    <w:rsid w:val="009F1FE5"/>
    <w:rsid w:val="009F21B5"/>
    <w:rsid w:val="009F2514"/>
    <w:rsid w:val="009F272D"/>
    <w:rsid w:val="009F27F8"/>
    <w:rsid w:val="009F2B40"/>
    <w:rsid w:val="009F2BB4"/>
    <w:rsid w:val="009F2D93"/>
    <w:rsid w:val="009F3024"/>
    <w:rsid w:val="009F304B"/>
    <w:rsid w:val="009F3093"/>
    <w:rsid w:val="009F3172"/>
    <w:rsid w:val="009F3342"/>
    <w:rsid w:val="009F35DC"/>
    <w:rsid w:val="009F3661"/>
    <w:rsid w:val="009F393E"/>
    <w:rsid w:val="009F3A2B"/>
    <w:rsid w:val="009F3F8C"/>
    <w:rsid w:val="009F4394"/>
    <w:rsid w:val="009F454A"/>
    <w:rsid w:val="009F4661"/>
    <w:rsid w:val="009F4671"/>
    <w:rsid w:val="009F47F1"/>
    <w:rsid w:val="009F4892"/>
    <w:rsid w:val="009F4CD7"/>
    <w:rsid w:val="009F4ED1"/>
    <w:rsid w:val="009F5045"/>
    <w:rsid w:val="009F50A5"/>
    <w:rsid w:val="009F5144"/>
    <w:rsid w:val="009F5477"/>
    <w:rsid w:val="009F564A"/>
    <w:rsid w:val="009F566C"/>
    <w:rsid w:val="009F5956"/>
    <w:rsid w:val="009F59F1"/>
    <w:rsid w:val="009F5C89"/>
    <w:rsid w:val="009F5F61"/>
    <w:rsid w:val="009F5F7F"/>
    <w:rsid w:val="009F5FDA"/>
    <w:rsid w:val="009F612F"/>
    <w:rsid w:val="009F6165"/>
    <w:rsid w:val="009F621B"/>
    <w:rsid w:val="009F67CF"/>
    <w:rsid w:val="009F68D3"/>
    <w:rsid w:val="009F69A5"/>
    <w:rsid w:val="009F6EBD"/>
    <w:rsid w:val="009F6F8A"/>
    <w:rsid w:val="009F70A5"/>
    <w:rsid w:val="009F72E1"/>
    <w:rsid w:val="009F73FA"/>
    <w:rsid w:val="009F758D"/>
    <w:rsid w:val="009F76AB"/>
    <w:rsid w:val="009F77BC"/>
    <w:rsid w:val="009F77BF"/>
    <w:rsid w:val="009F7943"/>
    <w:rsid w:val="009F7981"/>
    <w:rsid w:val="009F7A32"/>
    <w:rsid w:val="009F7AD8"/>
    <w:rsid w:val="009F7ADB"/>
    <w:rsid w:val="009F7D66"/>
    <w:rsid w:val="009F7D87"/>
    <w:rsid w:val="00A0015B"/>
    <w:rsid w:val="00A004D2"/>
    <w:rsid w:val="00A005C4"/>
    <w:rsid w:val="00A00603"/>
    <w:rsid w:val="00A007A6"/>
    <w:rsid w:val="00A0080B"/>
    <w:rsid w:val="00A008F9"/>
    <w:rsid w:val="00A00B3D"/>
    <w:rsid w:val="00A01051"/>
    <w:rsid w:val="00A010CB"/>
    <w:rsid w:val="00A0161A"/>
    <w:rsid w:val="00A0186A"/>
    <w:rsid w:val="00A0193A"/>
    <w:rsid w:val="00A0196E"/>
    <w:rsid w:val="00A01CBF"/>
    <w:rsid w:val="00A01ED0"/>
    <w:rsid w:val="00A021AF"/>
    <w:rsid w:val="00A02490"/>
    <w:rsid w:val="00A0266A"/>
    <w:rsid w:val="00A029FC"/>
    <w:rsid w:val="00A02FAA"/>
    <w:rsid w:val="00A03147"/>
    <w:rsid w:val="00A03234"/>
    <w:rsid w:val="00A0326D"/>
    <w:rsid w:val="00A0337F"/>
    <w:rsid w:val="00A033BC"/>
    <w:rsid w:val="00A0368B"/>
    <w:rsid w:val="00A03862"/>
    <w:rsid w:val="00A039BB"/>
    <w:rsid w:val="00A03D09"/>
    <w:rsid w:val="00A040A9"/>
    <w:rsid w:val="00A04277"/>
    <w:rsid w:val="00A04455"/>
    <w:rsid w:val="00A04605"/>
    <w:rsid w:val="00A04A89"/>
    <w:rsid w:val="00A04A95"/>
    <w:rsid w:val="00A05131"/>
    <w:rsid w:val="00A05295"/>
    <w:rsid w:val="00A0544C"/>
    <w:rsid w:val="00A054A4"/>
    <w:rsid w:val="00A054CD"/>
    <w:rsid w:val="00A055F3"/>
    <w:rsid w:val="00A05826"/>
    <w:rsid w:val="00A05ACE"/>
    <w:rsid w:val="00A05C1E"/>
    <w:rsid w:val="00A05C5F"/>
    <w:rsid w:val="00A05E11"/>
    <w:rsid w:val="00A06128"/>
    <w:rsid w:val="00A06618"/>
    <w:rsid w:val="00A06958"/>
    <w:rsid w:val="00A069C6"/>
    <w:rsid w:val="00A0725A"/>
    <w:rsid w:val="00A07747"/>
    <w:rsid w:val="00A0798A"/>
    <w:rsid w:val="00A07C14"/>
    <w:rsid w:val="00A07E36"/>
    <w:rsid w:val="00A07F07"/>
    <w:rsid w:val="00A07FEB"/>
    <w:rsid w:val="00A102EF"/>
    <w:rsid w:val="00A10793"/>
    <w:rsid w:val="00A1089C"/>
    <w:rsid w:val="00A108D9"/>
    <w:rsid w:val="00A109C1"/>
    <w:rsid w:val="00A10A9C"/>
    <w:rsid w:val="00A10B87"/>
    <w:rsid w:val="00A10D4D"/>
    <w:rsid w:val="00A10D5A"/>
    <w:rsid w:val="00A10D89"/>
    <w:rsid w:val="00A11029"/>
    <w:rsid w:val="00A1105F"/>
    <w:rsid w:val="00A112AC"/>
    <w:rsid w:val="00A11580"/>
    <w:rsid w:val="00A115EC"/>
    <w:rsid w:val="00A116E3"/>
    <w:rsid w:val="00A117D5"/>
    <w:rsid w:val="00A117E4"/>
    <w:rsid w:val="00A11929"/>
    <w:rsid w:val="00A11965"/>
    <w:rsid w:val="00A11B3B"/>
    <w:rsid w:val="00A11D7B"/>
    <w:rsid w:val="00A11ECF"/>
    <w:rsid w:val="00A11F32"/>
    <w:rsid w:val="00A12141"/>
    <w:rsid w:val="00A12459"/>
    <w:rsid w:val="00A12793"/>
    <w:rsid w:val="00A12A19"/>
    <w:rsid w:val="00A12CC7"/>
    <w:rsid w:val="00A12E08"/>
    <w:rsid w:val="00A13227"/>
    <w:rsid w:val="00A1322A"/>
    <w:rsid w:val="00A1331B"/>
    <w:rsid w:val="00A13356"/>
    <w:rsid w:val="00A13557"/>
    <w:rsid w:val="00A139EC"/>
    <w:rsid w:val="00A13AC5"/>
    <w:rsid w:val="00A13ECA"/>
    <w:rsid w:val="00A13F79"/>
    <w:rsid w:val="00A13FA0"/>
    <w:rsid w:val="00A1406C"/>
    <w:rsid w:val="00A142BD"/>
    <w:rsid w:val="00A14371"/>
    <w:rsid w:val="00A14396"/>
    <w:rsid w:val="00A146E5"/>
    <w:rsid w:val="00A14770"/>
    <w:rsid w:val="00A14C5E"/>
    <w:rsid w:val="00A151C5"/>
    <w:rsid w:val="00A15439"/>
    <w:rsid w:val="00A154B8"/>
    <w:rsid w:val="00A15D2D"/>
    <w:rsid w:val="00A15E6E"/>
    <w:rsid w:val="00A15F56"/>
    <w:rsid w:val="00A15F5F"/>
    <w:rsid w:val="00A15FAA"/>
    <w:rsid w:val="00A16158"/>
    <w:rsid w:val="00A163D2"/>
    <w:rsid w:val="00A167E4"/>
    <w:rsid w:val="00A16A17"/>
    <w:rsid w:val="00A16AB7"/>
    <w:rsid w:val="00A16D30"/>
    <w:rsid w:val="00A16ECC"/>
    <w:rsid w:val="00A16F02"/>
    <w:rsid w:val="00A16FE8"/>
    <w:rsid w:val="00A17227"/>
    <w:rsid w:val="00A17397"/>
    <w:rsid w:val="00A177C4"/>
    <w:rsid w:val="00A1795E"/>
    <w:rsid w:val="00A179F4"/>
    <w:rsid w:val="00A17D8B"/>
    <w:rsid w:val="00A200B0"/>
    <w:rsid w:val="00A200FA"/>
    <w:rsid w:val="00A200FB"/>
    <w:rsid w:val="00A202B7"/>
    <w:rsid w:val="00A20488"/>
    <w:rsid w:val="00A207C9"/>
    <w:rsid w:val="00A2088C"/>
    <w:rsid w:val="00A208B7"/>
    <w:rsid w:val="00A20D26"/>
    <w:rsid w:val="00A20DBE"/>
    <w:rsid w:val="00A20FC7"/>
    <w:rsid w:val="00A21383"/>
    <w:rsid w:val="00A21472"/>
    <w:rsid w:val="00A21521"/>
    <w:rsid w:val="00A21886"/>
    <w:rsid w:val="00A218DD"/>
    <w:rsid w:val="00A219EB"/>
    <w:rsid w:val="00A21BEA"/>
    <w:rsid w:val="00A21FCE"/>
    <w:rsid w:val="00A22259"/>
    <w:rsid w:val="00A22670"/>
    <w:rsid w:val="00A227AB"/>
    <w:rsid w:val="00A22C14"/>
    <w:rsid w:val="00A22CF6"/>
    <w:rsid w:val="00A22EAF"/>
    <w:rsid w:val="00A232BE"/>
    <w:rsid w:val="00A2332B"/>
    <w:rsid w:val="00A23A38"/>
    <w:rsid w:val="00A23ABD"/>
    <w:rsid w:val="00A24114"/>
    <w:rsid w:val="00A243BE"/>
    <w:rsid w:val="00A24712"/>
    <w:rsid w:val="00A24A3D"/>
    <w:rsid w:val="00A24E2C"/>
    <w:rsid w:val="00A24FB9"/>
    <w:rsid w:val="00A25148"/>
    <w:rsid w:val="00A254D2"/>
    <w:rsid w:val="00A25782"/>
    <w:rsid w:val="00A257D7"/>
    <w:rsid w:val="00A2594E"/>
    <w:rsid w:val="00A25BAF"/>
    <w:rsid w:val="00A25CC8"/>
    <w:rsid w:val="00A25EB9"/>
    <w:rsid w:val="00A25FA5"/>
    <w:rsid w:val="00A26068"/>
    <w:rsid w:val="00A26187"/>
    <w:rsid w:val="00A262A9"/>
    <w:rsid w:val="00A26412"/>
    <w:rsid w:val="00A26582"/>
    <w:rsid w:val="00A26604"/>
    <w:rsid w:val="00A26809"/>
    <w:rsid w:val="00A26A08"/>
    <w:rsid w:val="00A26BC2"/>
    <w:rsid w:val="00A26DCD"/>
    <w:rsid w:val="00A27280"/>
    <w:rsid w:val="00A27395"/>
    <w:rsid w:val="00A27841"/>
    <w:rsid w:val="00A27BEC"/>
    <w:rsid w:val="00A27D9A"/>
    <w:rsid w:val="00A300FE"/>
    <w:rsid w:val="00A302ED"/>
    <w:rsid w:val="00A30337"/>
    <w:rsid w:val="00A305EC"/>
    <w:rsid w:val="00A3081A"/>
    <w:rsid w:val="00A30F9C"/>
    <w:rsid w:val="00A30FDD"/>
    <w:rsid w:val="00A3132F"/>
    <w:rsid w:val="00A316EA"/>
    <w:rsid w:val="00A317B2"/>
    <w:rsid w:val="00A3185F"/>
    <w:rsid w:val="00A3188C"/>
    <w:rsid w:val="00A31B37"/>
    <w:rsid w:val="00A31C0E"/>
    <w:rsid w:val="00A31C5F"/>
    <w:rsid w:val="00A31DFF"/>
    <w:rsid w:val="00A320C1"/>
    <w:rsid w:val="00A32179"/>
    <w:rsid w:val="00A323F7"/>
    <w:rsid w:val="00A326E7"/>
    <w:rsid w:val="00A329E5"/>
    <w:rsid w:val="00A32B6D"/>
    <w:rsid w:val="00A32DCB"/>
    <w:rsid w:val="00A32F75"/>
    <w:rsid w:val="00A3302F"/>
    <w:rsid w:val="00A33198"/>
    <w:rsid w:val="00A331B7"/>
    <w:rsid w:val="00A331C1"/>
    <w:rsid w:val="00A33425"/>
    <w:rsid w:val="00A33427"/>
    <w:rsid w:val="00A33601"/>
    <w:rsid w:val="00A3364F"/>
    <w:rsid w:val="00A336FC"/>
    <w:rsid w:val="00A33794"/>
    <w:rsid w:val="00A3381A"/>
    <w:rsid w:val="00A33AD9"/>
    <w:rsid w:val="00A33AF7"/>
    <w:rsid w:val="00A33CB8"/>
    <w:rsid w:val="00A33D0A"/>
    <w:rsid w:val="00A33DBD"/>
    <w:rsid w:val="00A33EF0"/>
    <w:rsid w:val="00A345A5"/>
    <w:rsid w:val="00A345DB"/>
    <w:rsid w:val="00A34A9E"/>
    <w:rsid w:val="00A35242"/>
    <w:rsid w:val="00A355E7"/>
    <w:rsid w:val="00A3570A"/>
    <w:rsid w:val="00A359E7"/>
    <w:rsid w:val="00A35A52"/>
    <w:rsid w:val="00A35D8E"/>
    <w:rsid w:val="00A35F6F"/>
    <w:rsid w:val="00A3602F"/>
    <w:rsid w:val="00A364EE"/>
    <w:rsid w:val="00A369AD"/>
    <w:rsid w:val="00A369FD"/>
    <w:rsid w:val="00A36F99"/>
    <w:rsid w:val="00A37127"/>
    <w:rsid w:val="00A37386"/>
    <w:rsid w:val="00A374B2"/>
    <w:rsid w:val="00A37524"/>
    <w:rsid w:val="00A376EC"/>
    <w:rsid w:val="00A3789A"/>
    <w:rsid w:val="00A37932"/>
    <w:rsid w:val="00A379F5"/>
    <w:rsid w:val="00A37B1C"/>
    <w:rsid w:val="00A37C93"/>
    <w:rsid w:val="00A402B4"/>
    <w:rsid w:val="00A4057D"/>
    <w:rsid w:val="00A40818"/>
    <w:rsid w:val="00A409E9"/>
    <w:rsid w:val="00A40AF5"/>
    <w:rsid w:val="00A40E4F"/>
    <w:rsid w:val="00A41543"/>
    <w:rsid w:val="00A4156D"/>
    <w:rsid w:val="00A415C6"/>
    <w:rsid w:val="00A416CA"/>
    <w:rsid w:val="00A41738"/>
    <w:rsid w:val="00A418D2"/>
    <w:rsid w:val="00A419ED"/>
    <w:rsid w:val="00A41A39"/>
    <w:rsid w:val="00A41AA1"/>
    <w:rsid w:val="00A41F98"/>
    <w:rsid w:val="00A41FA1"/>
    <w:rsid w:val="00A4203C"/>
    <w:rsid w:val="00A42042"/>
    <w:rsid w:val="00A4225F"/>
    <w:rsid w:val="00A4249B"/>
    <w:rsid w:val="00A429E6"/>
    <w:rsid w:val="00A42A44"/>
    <w:rsid w:val="00A42B57"/>
    <w:rsid w:val="00A43551"/>
    <w:rsid w:val="00A4361F"/>
    <w:rsid w:val="00A437D2"/>
    <w:rsid w:val="00A43AB1"/>
    <w:rsid w:val="00A441E6"/>
    <w:rsid w:val="00A442E1"/>
    <w:rsid w:val="00A447B4"/>
    <w:rsid w:val="00A4481E"/>
    <w:rsid w:val="00A44832"/>
    <w:rsid w:val="00A448AE"/>
    <w:rsid w:val="00A44B01"/>
    <w:rsid w:val="00A44C83"/>
    <w:rsid w:val="00A44EF3"/>
    <w:rsid w:val="00A4523B"/>
    <w:rsid w:val="00A452C3"/>
    <w:rsid w:val="00A45308"/>
    <w:rsid w:val="00A454E8"/>
    <w:rsid w:val="00A455F3"/>
    <w:rsid w:val="00A4562B"/>
    <w:rsid w:val="00A45708"/>
    <w:rsid w:val="00A458F9"/>
    <w:rsid w:val="00A45A02"/>
    <w:rsid w:val="00A45A5F"/>
    <w:rsid w:val="00A45BC5"/>
    <w:rsid w:val="00A45C23"/>
    <w:rsid w:val="00A45CEF"/>
    <w:rsid w:val="00A46051"/>
    <w:rsid w:val="00A466D4"/>
    <w:rsid w:val="00A467A1"/>
    <w:rsid w:val="00A468F0"/>
    <w:rsid w:val="00A46926"/>
    <w:rsid w:val="00A46A33"/>
    <w:rsid w:val="00A46B2A"/>
    <w:rsid w:val="00A46BD0"/>
    <w:rsid w:val="00A47225"/>
    <w:rsid w:val="00A472DF"/>
    <w:rsid w:val="00A47758"/>
    <w:rsid w:val="00A4780C"/>
    <w:rsid w:val="00A47876"/>
    <w:rsid w:val="00A479D6"/>
    <w:rsid w:val="00A47A0B"/>
    <w:rsid w:val="00A47C3A"/>
    <w:rsid w:val="00A47C4D"/>
    <w:rsid w:val="00A501B4"/>
    <w:rsid w:val="00A5029C"/>
    <w:rsid w:val="00A50352"/>
    <w:rsid w:val="00A506BB"/>
    <w:rsid w:val="00A508AE"/>
    <w:rsid w:val="00A509F2"/>
    <w:rsid w:val="00A50BE6"/>
    <w:rsid w:val="00A50CE7"/>
    <w:rsid w:val="00A50CF2"/>
    <w:rsid w:val="00A50DD4"/>
    <w:rsid w:val="00A50E98"/>
    <w:rsid w:val="00A51251"/>
    <w:rsid w:val="00A5129D"/>
    <w:rsid w:val="00A5165E"/>
    <w:rsid w:val="00A5190B"/>
    <w:rsid w:val="00A519C2"/>
    <w:rsid w:val="00A51C9D"/>
    <w:rsid w:val="00A5279D"/>
    <w:rsid w:val="00A527BE"/>
    <w:rsid w:val="00A527DE"/>
    <w:rsid w:val="00A5283E"/>
    <w:rsid w:val="00A52942"/>
    <w:rsid w:val="00A52989"/>
    <w:rsid w:val="00A52BFE"/>
    <w:rsid w:val="00A52CAB"/>
    <w:rsid w:val="00A52D01"/>
    <w:rsid w:val="00A5305A"/>
    <w:rsid w:val="00A533C8"/>
    <w:rsid w:val="00A53706"/>
    <w:rsid w:val="00A5376A"/>
    <w:rsid w:val="00A53A4D"/>
    <w:rsid w:val="00A53A4E"/>
    <w:rsid w:val="00A53A81"/>
    <w:rsid w:val="00A53B1F"/>
    <w:rsid w:val="00A53D68"/>
    <w:rsid w:val="00A53ED1"/>
    <w:rsid w:val="00A53F62"/>
    <w:rsid w:val="00A54378"/>
    <w:rsid w:val="00A5451C"/>
    <w:rsid w:val="00A54523"/>
    <w:rsid w:val="00A548A1"/>
    <w:rsid w:val="00A548CD"/>
    <w:rsid w:val="00A54908"/>
    <w:rsid w:val="00A54AE5"/>
    <w:rsid w:val="00A5504C"/>
    <w:rsid w:val="00A55060"/>
    <w:rsid w:val="00A550E2"/>
    <w:rsid w:val="00A5516E"/>
    <w:rsid w:val="00A552DB"/>
    <w:rsid w:val="00A55503"/>
    <w:rsid w:val="00A55510"/>
    <w:rsid w:val="00A555B6"/>
    <w:rsid w:val="00A557F9"/>
    <w:rsid w:val="00A56018"/>
    <w:rsid w:val="00A56074"/>
    <w:rsid w:val="00A56804"/>
    <w:rsid w:val="00A56A20"/>
    <w:rsid w:val="00A56B56"/>
    <w:rsid w:val="00A56BA3"/>
    <w:rsid w:val="00A56BC2"/>
    <w:rsid w:val="00A56C07"/>
    <w:rsid w:val="00A56D5B"/>
    <w:rsid w:val="00A56E7C"/>
    <w:rsid w:val="00A56F92"/>
    <w:rsid w:val="00A571B6"/>
    <w:rsid w:val="00A571E4"/>
    <w:rsid w:val="00A5752D"/>
    <w:rsid w:val="00A57E57"/>
    <w:rsid w:val="00A57F2B"/>
    <w:rsid w:val="00A602BB"/>
    <w:rsid w:val="00A606F8"/>
    <w:rsid w:val="00A60737"/>
    <w:rsid w:val="00A60876"/>
    <w:rsid w:val="00A60B1A"/>
    <w:rsid w:val="00A60D37"/>
    <w:rsid w:val="00A60E67"/>
    <w:rsid w:val="00A61115"/>
    <w:rsid w:val="00A612A7"/>
    <w:rsid w:val="00A61328"/>
    <w:rsid w:val="00A61745"/>
    <w:rsid w:val="00A61761"/>
    <w:rsid w:val="00A61894"/>
    <w:rsid w:val="00A619C1"/>
    <w:rsid w:val="00A61B9D"/>
    <w:rsid w:val="00A61C05"/>
    <w:rsid w:val="00A61CD3"/>
    <w:rsid w:val="00A61D2F"/>
    <w:rsid w:val="00A62287"/>
    <w:rsid w:val="00A62A71"/>
    <w:rsid w:val="00A62B54"/>
    <w:rsid w:val="00A62C1C"/>
    <w:rsid w:val="00A62C8F"/>
    <w:rsid w:val="00A62DAF"/>
    <w:rsid w:val="00A62DED"/>
    <w:rsid w:val="00A62E0A"/>
    <w:rsid w:val="00A62E21"/>
    <w:rsid w:val="00A63286"/>
    <w:rsid w:val="00A633AC"/>
    <w:rsid w:val="00A6356F"/>
    <w:rsid w:val="00A638C9"/>
    <w:rsid w:val="00A63A9F"/>
    <w:rsid w:val="00A63EA0"/>
    <w:rsid w:val="00A6440F"/>
    <w:rsid w:val="00A647F3"/>
    <w:rsid w:val="00A6484E"/>
    <w:rsid w:val="00A648C1"/>
    <w:rsid w:val="00A64B5B"/>
    <w:rsid w:val="00A64C6C"/>
    <w:rsid w:val="00A64D94"/>
    <w:rsid w:val="00A65197"/>
    <w:rsid w:val="00A651E0"/>
    <w:rsid w:val="00A656F9"/>
    <w:rsid w:val="00A65853"/>
    <w:rsid w:val="00A659FC"/>
    <w:rsid w:val="00A65B20"/>
    <w:rsid w:val="00A65E18"/>
    <w:rsid w:val="00A65F6A"/>
    <w:rsid w:val="00A65FA7"/>
    <w:rsid w:val="00A66399"/>
    <w:rsid w:val="00A66725"/>
    <w:rsid w:val="00A66876"/>
    <w:rsid w:val="00A66AD0"/>
    <w:rsid w:val="00A66B3A"/>
    <w:rsid w:val="00A66BC4"/>
    <w:rsid w:val="00A66F6C"/>
    <w:rsid w:val="00A66F8D"/>
    <w:rsid w:val="00A670E4"/>
    <w:rsid w:val="00A672CD"/>
    <w:rsid w:val="00A67347"/>
    <w:rsid w:val="00A673C8"/>
    <w:rsid w:val="00A674C6"/>
    <w:rsid w:val="00A6785A"/>
    <w:rsid w:val="00A678EA"/>
    <w:rsid w:val="00A67B22"/>
    <w:rsid w:val="00A67BEF"/>
    <w:rsid w:val="00A67C0F"/>
    <w:rsid w:val="00A67D55"/>
    <w:rsid w:val="00A67ECB"/>
    <w:rsid w:val="00A700C3"/>
    <w:rsid w:val="00A703B8"/>
    <w:rsid w:val="00A705FB"/>
    <w:rsid w:val="00A708CB"/>
    <w:rsid w:val="00A70B95"/>
    <w:rsid w:val="00A70B9B"/>
    <w:rsid w:val="00A70FB2"/>
    <w:rsid w:val="00A70FCC"/>
    <w:rsid w:val="00A71012"/>
    <w:rsid w:val="00A710F9"/>
    <w:rsid w:val="00A71165"/>
    <w:rsid w:val="00A71234"/>
    <w:rsid w:val="00A712E5"/>
    <w:rsid w:val="00A71419"/>
    <w:rsid w:val="00A71900"/>
    <w:rsid w:val="00A71B58"/>
    <w:rsid w:val="00A71CEB"/>
    <w:rsid w:val="00A72032"/>
    <w:rsid w:val="00A7225E"/>
    <w:rsid w:val="00A7227F"/>
    <w:rsid w:val="00A72689"/>
    <w:rsid w:val="00A72827"/>
    <w:rsid w:val="00A729E0"/>
    <w:rsid w:val="00A72C71"/>
    <w:rsid w:val="00A72DEE"/>
    <w:rsid w:val="00A72F2F"/>
    <w:rsid w:val="00A730B3"/>
    <w:rsid w:val="00A732BA"/>
    <w:rsid w:val="00A732CF"/>
    <w:rsid w:val="00A73465"/>
    <w:rsid w:val="00A73746"/>
    <w:rsid w:val="00A73AD2"/>
    <w:rsid w:val="00A73CBD"/>
    <w:rsid w:val="00A74280"/>
    <w:rsid w:val="00A7455D"/>
    <w:rsid w:val="00A7489B"/>
    <w:rsid w:val="00A748BB"/>
    <w:rsid w:val="00A74BA9"/>
    <w:rsid w:val="00A74FED"/>
    <w:rsid w:val="00A75063"/>
    <w:rsid w:val="00A751FF"/>
    <w:rsid w:val="00A75906"/>
    <w:rsid w:val="00A75939"/>
    <w:rsid w:val="00A75C11"/>
    <w:rsid w:val="00A75CA2"/>
    <w:rsid w:val="00A75EAF"/>
    <w:rsid w:val="00A76177"/>
    <w:rsid w:val="00A7617C"/>
    <w:rsid w:val="00A76363"/>
    <w:rsid w:val="00A763B6"/>
    <w:rsid w:val="00A765A5"/>
    <w:rsid w:val="00A7695E"/>
    <w:rsid w:val="00A769B4"/>
    <w:rsid w:val="00A769E9"/>
    <w:rsid w:val="00A76A88"/>
    <w:rsid w:val="00A76CAB"/>
    <w:rsid w:val="00A76D08"/>
    <w:rsid w:val="00A77171"/>
    <w:rsid w:val="00A771C4"/>
    <w:rsid w:val="00A77533"/>
    <w:rsid w:val="00A775D7"/>
    <w:rsid w:val="00A778B1"/>
    <w:rsid w:val="00A77947"/>
    <w:rsid w:val="00A77A06"/>
    <w:rsid w:val="00A77B37"/>
    <w:rsid w:val="00A77DEA"/>
    <w:rsid w:val="00A77E5B"/>
    <w:rsid w:val="00A8038C"/>
    <w:rsid w:val="00A808FD"/>
    <w:rsid w:val="00A80BEB"/>
    <w:rsid w:val="00A80CBF"/>
    <w:rsid w:val="00A80D1A"/>
    <w:rsid w:val="00A80DB8"/>
    <w:rsid w:val="00A8127E"/>
    <w:rsid w:val="00A81285"/>
    <w:rsid w:val="00A81455"/>
    <w:rsid w:val="00A81530"/>
    <w:rsid w:val="00A81D3D"/>
    <w:rsid w:val="00A81F59"/>
    <w:rsid w:val="00A82063"/>
    <w:rsid w:val="00A822A1"/>
    <w:rsid w:val="00A82302"/>
    <w:rsid w:val="00A82723"/>
    <w:rsid w:val="00A827C2"/>
    <w:rsid w:val="00A82D5A"/>
    <w:rsid w:val="00A82DB3"/>
    <w:rsid w:val="00A82FCB"/>
    <w:rsid w:val="00A8317F"/>
    <w:rsid w:val="00A8365D"/>
    <w:rsid w:val="00A8370B"/>
    <w:rsid w:val="00A837FE"/>
    <w:rsid w:val="00A8381E"/>
    <w:rsid w:val="00A83AF5"/>
    <w:rsid w:val="00A83C40"/>
    <w:rsid w:val="00A83C64"/>
    <w:rsid w:val="00A83FF3"/>
    <w:rsid w:val="00A841C1"/>
    <w:rsid w:val="00A846F4"/>
    <w:rsid w:val="00A847D3"/>
    <w:rsid w:val="00A8489B"/>
    <w:rsid w:val="00A84B1D"/>
    <w:rsid w:val="00A84B73"/>
    <w:rsid w:val="00A84B74"/>
    <w:rsid w:val="00A85112"/>
    <w:rsid w:val="00A855CB"/>
    <w:rsid w:val="00A85888"/>
    <w:rsid w:val="00A8588D"/>
    <w:rsid w:val="00A858C3"/>
    <w:rsid w:val="00A859F2"/>
    <w:rsid w:val="00A8618B"/>
    <w:rsid w:val="00A86303"/>
    <w:rsid w:val="00A8633D"/>
    <w:rsid w:val="00A86341"/>
    <w:rsid w:val="00A8644A"/>
    <w:rsid w:val="00A86469"/>
    <w:rsid w:val="00A8658C"/>
    <w:rsid w:val="00A869C1"/>
    <w:rsid w:val="00A86A31"/>
    <w:rsid w:val="00A86C6D"/>
    <w:rsid w:val="00A86D13"/>
    <w:rsid w:val="00A8723A"/>
    <w:rsid w:val="00A8736D"/>
    <w:rsid w:val="00A87469"/>
    <w:rsid w:val="00A87671"/>
    <w:rsid w:val="00A877B5"/>
    <w:rsid w:val="00A87850"/>
    <w:rsid w:val="00A87E9A"/>
    <w:rsid w:val="00A90180"/>
    <w:rsid w:val="00A90324"/>
    <w:rsid w:val="00A904E0"/>
    <w:rsid w:val="00A90B0A"/>
    <w:rsid w:val="00A90B59"/>
    <w:rsid w:val="00A90B90"/>
    <w:rsid w:val="00A90CA7"/>
    <w:rsid w:val="00A90E37"/>
    <w:rsid w:val="00A91115"/>
    <w:rsid w:val="00A91145"/>
    <w:rsid w:val="00A911F5"/>
    <w:rsid w:val="00A918AF"/>
    <w:rsid w:val="00A91A37"/>
    <w:rsid w:val="00A91FAE"/>
    <w:rsid w:val="00A9257D"/>
    <w:rsid w:val="00A92646"/>
    <w:rsid w:val="00A92687"/>
    <w:rsid w:val="00A9269A"/>
    <w:rsid w:val="00A92AF4"/>
    <w:rsid w:val="00A92DA7"/>
    <w:rsid w:val="00A93014"/>
    <w:rsid w:val="00A931B9"/>
    <w:rsid w:val="00A933C8"/>
    <w:rsid w:val="00A93AAF"/>
    <w:rsid w:val="00A93AB7"/>
    <w:rsid w:val="00A93CF2"/>
    <w:rsid w:val="00A93DEC"/>
    <w:rsid w:val="00A942D7"/>
    <w:rsid w:val="00A94309"/>
    <w:rsid w:val="00A94B36"/>
    <w:rsid w:val="00A94BFB"/>
    <w:rsid w:val="00A94C77"/>
    <w:rsid w:val="00A94D87"/>
    <w:rsid w:val="00A94EDC"/>
    <w:rsid w:val="00A94EEC"/>
    <w:rsid w:val="00A95157"/>
    <w:rsid w:val="00A95406"/>
    <w:rsid w:val="00A95449"/>
    <w:rsid w:val="00A955F5"/>
    <w:rsid w:val="00A95777"/>
    <w:rsid w:val="00A95873"/>
    <w:rsid w:val="00A95A61"/>
    <w:rsid w:val="00A95F04"/>
    <w:rsid w:val="00A96112"/>
    <w:rsid w:val="00A962E2"/>
    <w:rsid w:val="00A964F0"/>
    <w:rsid w:val="00A96600"/>
    <w:rsid w:val="00A9674C"/>
    <w:rsid w:val="00A96773"/>
    <w:rsid w:val="00A96789"/>
    <w:rsid w:val="00A9679C"/>
    <w:rsid w:val="00A9690B"/>
    <w:rsid w:val="00A96B0C"/>
    <w:rsid w:val="00A96B6F"/>
    <w:rsid w:val="00A96D0D"/>
    <w:rsid w:val="00A972B9"/>
    <w:rsid w:val="00A9742F"/>
    <w:rsid w:val="00A976E0"/>
    <w:rsid w:val="00A97B4F"/>
    <w:rsid w:val="00AA0383"/>
    <w:rsid w:val="00AA0431"/>
    <w:rsid w:val="00AA05CE"/>
    <w:rsid w:val="00AA0611"/>
    <w:rsid w:val="00AA0BF9"/>
    <w:rsid w:val="00AA0CEC"/>
    <w:rsid w:val="00AA0D88"/>
    <w:rsid w:val="00AA0F27"/>
    <w:rsid w:val="00AA1080"/>
    <w:rsid w:val="00AA1146"/>
    <w:rsid w:val="00AA118B"/>
    <w:rsid w:val="00AA131E"/>
    <w:rsid w:val="00AA16C6"/>
    <w:rsid w:val="00AA1819"/>
    <w:rsid w:val="00AA1831"/>
    <w:rsid w:val="00AA183A"/>
    <w:rsid w:val="00AA196B"/>
    <w:rsid w:val="00AA1988"/>
    <w:rsid w:val="00AA1B79"/>
    <w:rsid w:val="00AA1C85"/>
    <w:rsid w:val="00AA1D49"/>
    <w:rsid w:val="00AA1E15"/>
    <w:rsid w:val="00AA254B"/>
    <w:rsid w:val="00AA281D"/>
    <w:rsid w:val="00AA29F2"/>
    <w:rsid w:val="00AA2A0F"/>
    <w:rsid w:val="00AA2AE4"/>
    <w:rsid w:val="00AA2BC5"/>
    <w:rsid w:val="00AA2C53"/>
    <w:rsid w:val="00AA2C73"/>
    <w:rsid w:val="00AA2FD0"/>
    <w:rsid w:val="00AA356D"/>
    <w:rsid w:val="00AA36C9"/>
    <w:rsid w:val="00AA3C5B"/>
    <w:rsid w:val="00AA3E4D"/>
    <w:rsid w:val="00AA3E8B"/>
    <w:rsid w:val="00AA44BE"/>
    <w:rsid w:val="00AA48B3"/>
    <w:rsid w:val="00AA548D"/>
    <w:rsid w:val="00AA54C7"/>
    <w:rsid w:val="00AA5504"/>
    <w:rsid w:val="00AA5524"/>
    <w:rsid w:val="00AA553E"/>
    <w:rsid w:val="00AA561D"/>
    <w:rsid w:val="00AA56ED"/>
    <w:rsid w:val="00AA5793"/>
    <w:rsid w:val="00AA5E04"/>
    <w:rsid w:val="00AA6029"/>
    <w:rsid w:val="00AA603E"/>
    <w:rsid w:val="00AA6428"/>
    <w:rsid w:val="00AA643B"/>
    <w:rsid w:val="00AA645A"/>
    <w:rsid w:val="00AA6495"/>
    <w:rsid w:val="00AA6548"/>
    <w:rsid w:val="00AA68DC"/>
    <w:rsid w:val="00AA6A2A"/>
    <w:rsid w:val="00AA6C7B"/>
    <w:rsid w:val="00AA73B8"/>
    <w:rsid w:val="00AA7516"/>
    <w:rsid w:val="00AA79A0"/>
    <w:rsid w:val="00AA7A87"/>
    <w:rsid w:val="00AA7B61"/>
    <w:rsid w:val="00AA7D63"/>
    <w:rsid w:val="00AB0125"/>
    <w:rsid w:val="00AB0273"/>
    <w:rsid w:val="00AB03CB"/>
    <w:rsid w:val="00AB040B"/>
    <w:rsid w:val="00AB0491"/>
    <w:rsid w:val="00AB07EB"/>
    <w:rsid w:val="00AB081C"/>
    <w:rsid w:val="00AB0C2E"/>
    <w:rsid w:val="00AB0F88"/>
    <w:rsid w:val="00AB13D7"/>
    <w:rsid w:val="00AB13FF"/>
    <w:rsid w:val="00AB17B2"/>
    <w:rsid w:val="00AB196B"/>
    <w:rsid w:val="00AB1B96"/>
    <w:rsid w:val="00AB1C3D"/>
    <w:rsid w:val="00AB1CB8"/>
    <w:rsid w:val="00AB1E5B"/>
    <w:rsid w:val="00AB1F18"/>
    <w:rsid w:val="00AB2006"/>
    <w:rsid w:val="00AB23A7"/>
    <w:rsid w:val="00AB25B0"/>
    <w:rsid w:val="00AB284B"/>
    <w:rsid w:val="00AB2885"/>
    <w:rsid w:val="00AB2904"/>
    <w:rsid w:val="00AB2AC7"/>
    <w:rsid w:val="00AB2C50"/>
    <w:rsid w:val="00AB2D1C"/>
    <w:rsid w:val="00AB2F1D"/>
    <w:rsid w:val="00AB3601"/>
    <w:rsid w:val="00AB3B35"/>
    <w:rsid w:val="00AB3EDB"/>
    <w:rsid w:val="00AB3FFC"/>
    <w:rsid w:val="00AB4058"/>
    <w:rsid w:val="00AB40FD"/>
    <w:rsid w:val="00AB42E8"/>
    <w:rsid w:val="00AB460E"/>
    <w:rsid w:val="00AB4766"/>
    <w:rsid w:val="00AB47F1"/>
    <w:rsid w:val="00AB48C5"/>
    <w:rsid w:val="00AB5012"/>
    <w:rsid w:val="00AB51D4"/>
    <w:rsid w:val="00AB5515"/>
    <w:rsid w:val="00AB5813"/>
    <w:rsid w:val="00AB5A2F"/>
    <w:rsid w:val="00AB5EF5"/>
    <w:rsid w:val="00AB5F64"/>
    <w:rsid w:val="00AB638E"/>
    <w:rsid w:val="00AB63C3"/>
    <w:rsid w:val="00AB64B9"/>
    <w:rsid w:val="00AB6708"/>
    <w:rsid w:val="00AB676C"/>
    <w:rsid w:val="00AB688E"/>
    <w:rsid w:val="00AB6B97"/>
    <w:rsid w:val="00AB6C3D"/>
    <w:rsid w:val="00AB6D23"/>
    <w:rsid w:val="00AB6E1A"/>
    <w:rsid w:val="00AB761D"/>
    <w:rsid w:val="00AB7BBA"/>
    <w:rsid w:val="00AB7BF2"/>
    <w:rsid w:val="00AC0049"/>
    <w:rsid w:val="00AC05A0"/>
    <w:rsid w:val="00AC0765"/>
    <w:rsid w:val="00AC07A2"/>
    <w:rsid w:val="00AC07E9"/>
    <w:rsid w:val="00AC08DA"/>
    <w:rsid w:val="00AC0975"/>
    <w:rsid w:val="00AC0DE2"/>
    <w:rsid w:val="00AC11B5"/>
    <w:rsid w:val="00AC12CF"/>
    <w:rsid w:val="00AC1356"/>
    <w:rsid w:val="00AC13A6"/>
    <w:rsid w:val="00AC14E2"/>
    <w:rsid w:val="00AC189D"/>
    <w:rsid w:val="00AC1A9F"/>
    <w:rsid w:val="00AC1C20"/>
    <w:rsid w:val="00AC282A"/>
    <w:rsid w:val="00AC2A66"/>
    <w:rsid w:val="00AC2BAB"/>
    <w:rsid w:val="00AC2E67"/>
    <w:rsid w:val="00AC2FF4"/>
    <w:rsid w:val="00AC319B"/>
    <w:rsid w:val="00AC3336"/>
    <w:rsid w:val="00AC3339"/>
    <w:rsid w:val="00AC333C"/>
    <w:rsid w:val="00AC339E"/>
    <w:rsid w:val="00AC34FA"/>
    <w:rsid w:val="00AC3DE4"/>
    <w:rsid w:val="00AC3F46"/>
    <w:rsid w:val="00AC4296"/>
    <w:rsid w:val="00AC4588"/>
    <w:rsid w:val="00AC45A7"/>
    <w:rsid w:val="00AC4B81"/>
    <w:rsid w:val="00AC4EB9"/>
    <w:rsid w:val="00AC5077"/>
    <w:rsid w:val="00AC533A"/>
    <w:rsid w:val="00AC5359"/>
    <w:rsid w:val="00AC538F"/>
    <w:rsid w:val="00AC57A4"/>
    <w:rsid w:val="00AC5A64"/>
    <w:rsid w:val="00AC5B51"/>
    <w:rsid w:val="00AC5E1D"/>
    <w:rsid w:val="00AC5E86"/>
    <w:rsid w:val="00AC66C6"/>
    <w:rsid w:val="00AC68A5"/>
    <w:rsid w:val="00AC6B54"/>
    <w:rsid w:val="00AC7420"/>
    <w:rsid w:val="00AC744A"/>
    <w:rsid w:val="00AC74C1"/>
    <w:rsid w:val="00AC7689"/>
    <w:rsid w:val="00AC76DD"/>
    <w:rsid w:val="00AC78DE"/>
    <w:rsid w:val="00AC7D2E"/>
    <w:rsid w:val="00AD0258"/>
    <w:rsid w:val="00AD028F"/>
    <w:rsid w:val="00AD0874"/>
    <w:rsid w:val="00AD0FB3"/>
    <w:rsid w:val="00AD125E"/>
    <w:rsid w:val="00AD1353"/>
    <w:rsid w:val="00AD1385"/>
    <w:rsid w:val="00AD14AA"/>
    <w:rsid w:val="00AD1505"/>
    <w:rsid w:val="00AD1691"/>
    <w:rsid w:val="00AD1C49"/>
    <w:rsid w:val="00AD1D0E"/>
    <w:rsid w:val="00AD1DAB"/>
    <w:rsid w:val="00AD225E"/>
    <w:rsid w:val="00AD22AA"/>
    <w:rsid w:val="00AD2418"/>
    <w:rsid w:val="00AD2908"/>
    <w:rsid w:val="00AD2D79"/>
    <w:rsid w:val="00AD301A"/>
    <w:rsid w:val="00AD3066"/>
    <w:rsid w:val="00AD3088"/>
    <w:rsid w:val="00AD3241"/>
    <w:rsid w:val="00AD326B"/>
    <w:rsid w:val="00AD32C3"/>
    <w:rsid w:val="00AD368D"/>
    <w:rsid w:val="00AD3768"/>
    <w:rsid w:val="00AD37E6"/>
    <w:rsid w:val="00AD385A"/>
    <w:rsid w:val="00AD3873"/>
    <w:rsid w:val="00AD38C7"/>
    <w:rsid w:val="00AD3A48"/>
    <w:rsid w:val="00AD40E1"/>
    <w:rsid w:val="00AD4318"/>
    <w:rsid w:val="00AD4382"/>
    <w:rsid w:val="00AD4696"/>
    <w:rsid w:val="00AD4DC0"/>
    <w:rsid w:val="00AD56BB"/>
    <w:rsid w:val="00AD59B8"/>
    <w:rsid w:val="00AD6041"/>
    <w:rsid w:val="00AD6177"/>
    <w:rsid w:val="00AD6249"/>
    <w:rsid w:val="00AD670F"/>
    <w:rsid w:val="00AD68D5"/>
    <w:rsid w:val="00AD6AC6"/>
    <w:rsid w:val="00AD6E0B"/>
    <w:rsid w:val="00AD6FFC"/>
    <w:rsid w:val="00AD7008"/>
    <w:rsid w:val="00AD7234"/>
    <w:rsid w:val="00AD738E"/>
    <w:rsid w:val="00AD75B8"/>
    <w:rsid w:val="00AD7874"/>
    <w:rsid w:val="00AD793C"/>
    <w:rsid w:val="00AD794E"/>
    <w:rsid w:val="00AD7C53"/>
    <w:rsid w:val="00AD7E93"/>
    <w:rsid w:val="00AD7F12"/>
    <w:rsid w:val="00AE011F"/>
    <w:rsid w:val="00AE0389"/>
    <w:rsid w:val="00AE051F"/>
    <w:rsid w:val="00AE0532"/>
    <w:rsid w:val="00AE07CA"/>
    <w:rsid w:val="00AE0AC0"/>
    <w:rsid w:val="00AE1226"/>
    <w:rsid w:val="00AE14F3"/>
    <w:rsid w:val="00AE15F0"/>
    <w:rsid w:val="00AE165C"/>
    <w:rsid w:val="00AE173D"/>
    <w:rsid w:val="00AE173F"/>
    <w:rsid w:val="00AE1FB0"/>
    <w:rsid w:val="00AE1FD2"/>
    <w:rsid w:val="00AE2051"/>
    <w:rsid w:val="00AE235A"/>
    <w:rsid w:val="00AE2826"/>
    <w:rsid w:val="00AE29C2"/>
    <w:rsid w:val="00AE2A9F"/>
    <w:rsid w:val="00AE2BE8"/>
    <w:rsid w:val="00AE2C7C"/>
    <w:rsid w:val="00AE3488"/>
    <w:rsid w:val="00AE38F8"/>
    <w:rsid w:val="00AE3AC9"/>
    <w:rsid w:val="00AE3DCF"/>
    <w:rsid w:val="00AE3FCD"/>
    <w:rsid w:val="00AE437A"/>
    <w:rsid w:val="00AE4525"/>
    <w:rsid w:val="00AE4B77"/>
    <w:rsid w:val="00AE4C27"/>
    <w:rsid w:val="00AE500B"/>
    <w:rsid w:val="00AE533A"/>
    <w:rsid w:val="00AE5349"/>
    <w:rsid w:val="00AE5374"/>
    <w:rsid w:val="00AE549C"/>
    <w:rsid w:val="00AE5527"/>
    <w:rsid w:val="00AE55B0"/>
    <w:rsid w:val="00AE5701"/>
    <w:rsid w:val="00AE57B8"/>
    <w:rsid w:val="00AE5AC7"/>
    <w:rsid w:val="00AE5D59"/>
    <w:rsid w:val="00AE5D79"/>
    <w:rsid w:val="00AE5F3E"/>
    <w:rsid w:val="00AE5F4C"/>
    <w:rsid w:val="00AE6092"/>
    <w:rsid w:val="00AE60C3"/>
    <w:rsid w:val="00AE60D8"/>
    <w:rsid w:val="00AE6270"/>
    <w:rsid w:val="00AE63FA"/>
    <w:rsid w:val="00AE6450"/>
    <w:rsid w:val="00AE69C0"/>
    <w:rsid w:val="00AE70A1"/>
    <w:rsid w:val="00AE710F"/>
    <w:rsid w:val="00AE73BB"/>
    <w:rsid w:val="00AE74ED"/>
    <w:rsid w:val="00AE77C7"/>
    <w:rsid w:val="00AE78AF"/>
    <w:rsid w:val="00AE79A7"/>
    <w:rsid w:val="00AE7C0B"/>
    <w:rsid w:val="00AE7C7D"/>
    <w:rsid w:val="00AF00F9"/>
    <w:rsid w:val="00AF012A"/>
    <w:rsid w:val="00AF03D4"/>
    <w:rsid w:val="00AF0656"/>
    <w:rsid w:val="00AF0845"/>
    <w:rsid w:val="00AF0EE9"/>
    <w:rsid w:val="00AF1036"/>
    <w:rsid w:val="00AF1151"/>
    <w:rsid w:val="00AF1B57"/>
    <w:rsid w:val="00AF1B6C"/>
    <w:rsid w:val="00AF1B83"/>
    <w:rsid w:val="00AF1D8D"/>
    <w:rsid w:val="00AF1DA2"/>
    <w:rsid w:val="00AF1FC7"/>
    <w:rsid w:val="00AF20CB"/>
    <w:rsid w:val="00AF218F"/>
    <w:rsid w:val="00AF275D"/>
    <w:rsid w:val="00AF2A9D"/>
    <w:rsid w:val="00AF2B49"/>
    <w:rsid w:val="00AF2BE0"/>
    <w:rsid w:val="00AF2DF4"/>
    <w:rsid w:val="00AF2EA7"/>
    <w:rsid w:val="00AF31DD"/>
    <w:rsid w:val="00AF333F"/>
    <w:rsid w:val="00AF341B"/>
    <w:rsid w:val="00AF36FB"/>
    <w:rsid w:val="00AF3704"/>
    <w:rsid w:val="00AF3F58"/>
    <w:rsid w:val="00AF4252"/>
    <w:rsid w:val="00AF4332"/>
    <w:rsid w:val="00AF4390"/>
    <w:rsid w:val="00AF44E7"/>
    <w:rsid w:val="00AF477F"/>
    <w:rsid w:val="00AF47D8"/>
    <w:rsid w:val="00AF488F"/>
    <w:rsid w:val="00AF4D61"/>
    <w:rsid w:val="00AF4FAD"/>
    <w:rsid w:val="00AF5070"/>
    <w:rsid w:val="00AF5351"/>
    <w:rsid w:val="00AF560D"/>
    <w:rsid w:val="00AF57A0"/>
    <w:rsid w:val="00AF5E45"/>
    <w:rsid w:val="00AF611C"/>
    <w:rsid w:val="00AF64C5"/>
    <w:rsid w:val="00AF684B"/>
    <w:rsid w:val="00AF6A6E"/>
    <w:rsid w:val="00AF6B12"/>
    <w:rsid w:val="00AF6EF6"/>
    <w:rsid w:val="00AF743B"/>
    <w:rsid w:val="00AF7441"/>
    <w:rsid w:val="00AF753E"/>
    <w:rsid w:val="00AF75A6"/>
    <w:rsid w:val="00AF7BBD"/>
    <w:rsid w:val="00AF7BF3"/>
    <w:rsid w:val="00AF7D0F"/>
    <w:rsid w:val="00AF7D81"/>
    <w:rsid w:val="00AF7EC2"/>
    <w:rsid w:val="00AF7F77"/>
    <w:rsid w:val="00B000BD"/>
    <w:rsid w:val="00B0014C"/>
    <w:rsid w:val="00B0018D"/>
    <w:rsid w:val="00B00237"/>
    <w:rsid w:val="00B005CE"/>
    <w:rsid w:val="00B00726"/>
    <w:rsid w:val="00B00921"/>
    <w:rsid w:val="00B00B8D"/>
    <w:rsid w:val="00B00C40"/>
    <w:rsid w:val="00B00D93"/>
    <w:rsid w:val="00B00E63"/>
    <w:rsid w:val="00B00EAF"/>
    <w:rsid w:val="00B01447"/>
    <w:rsid w:val="00B01485"/>
    <w:rsid w:val="00B017D4"/>
    <w:rsid w:val="00B01824"/>
    <w:rsid w:val="00B01ABB"/>
    <w:rsid w:val="00B01B91"/>
    <w:rsid w:val="00B01BC2"/>
    <w:rsid w:val="00B01BE2"/>
    <w:rsid w:val="00B01E3B"/>
    <w:rsid w:val="00B01F5A"/>
    <w:rsid w:val="00B0206B"/>
    <w:rsid w:val="00B0209F"/>
    <w:rsid w:val="00B02244"/>
    <w:rsid w:val="00B02262"/>
    <w:rsid w:val="00B02550"/>
    <w:rsid w:val="00B02C78"/>
    <w:rsid w:val="00B02D1F"/>
    <w:rsid w:val="00B02F0D"/>
    <w:rsid w:val="00B030F3"/>
    <w:rsid w:val="00B03393"/>
    <w:rsid w:val="00B039B8"/>
    <w:rsid w:val="00B04099"/>
    <w:rsid w:val="00B04211"/>
    <w:rsid w:val="00B04341"/>
    <w:rsid w:val="00B0436F"/>
    <w:rsid w:val="00B04909"/>
    <w:rsid w:val="00B04B5A"/>
    <w:rsid w:val="00B04E26"/>
    <w:rsid w:val="00B050A7"/>
    <w:rsid w:val="00B052CD"/>
    <w:rsid w:val="00B053E3"/>
    <w:rsid w:val="00B054C4"/>
    <w:rsid w:val="00B0550D"/>
    <w:rsid w:val="00B05533"/>
    <w:rsid w:val="00B05587"/>
    <w:rsid w:val="00B05B55"/>
    <w:rsid w:val="00B05BF5"/>
    <w:rsid w:val="00B05BFD"/>
    <w:rsid w:val="00B05C52"/>
    <w:rsid w:val="00B05F8D"/>
    <w:rsid w:val="00B0604C"/>
    <w:rsid w:val="00B0631E"/>
    <w:rsid w:val="00B06B17"/>
    <w:rsid w:val="00B06D05"/>
    <w:rsid w:val="00B06FAC"/>
    <w:rsid w:val="00B0727B"/>
    <w:rsid w:val="00B07594"/>
    <w:rsid w:val="00B075F3"/>
    <w:rsid w:val="00B07922"/>
    <w:rsid w:val="00B07A42"/>
    <w:rsid w:val="00B07A58"/>
    <w:rsid w:val="00B07C39"/>
    <w:rsid w:val="00B07D19"/>
    <w:rsid w:val="00B07D49"/>
    <w:rsid w:val="00B07D84"/>
    <w:rsid w:val="00B1008B"/>
    <w:rsid w:val="00B10341"/>
    <w:rsid w:val="00B10342"/>
    <w:rsid w:val="00B10705"/>
    <w:rsid w:val="00B10D73"/>
    <w:rsid w:val="00B10F51"/>
    <w:rsid w:val="00B11095"/>
    <w:rsid w:val="00B1124E"/>
    <w:rsid w:val="00B1144D"/>
    <w:rsid w:val="00B11C35"/>
    <w:rsid w:val="00B11CDB"/>
    <w:rsid w:val="00B11D8B"/>
    <w:rsid w:val="00B11E9F"/>
    <w:rsid w:val="00B120A5"/>
    <w:rsid w:val="00B123AE"/>
    <w:rsid w:val="00B1284C"/>
    <w:rsid w:val="00B12938"/>
    <w:rsid w:val="00B12BFB"/>
    <w:rsid w:val="00B12CC0"/>
    <w:rsid w:val="00B12D04"/>
    <w:rsid w:val="00B1353C"/>
    <w:rsid w:val="00B135F8"/>
    <w:rsid w:val="00B13990"/>
    <w:rsid w:val="00B13C6B"/>
    <w:rsid w:val="00B13C86"/>
    <w:rsid w:val="00B13DE8"/>
    <w:rsid w:val="00B14612"/>
    <w:rsid w:val="00B1470D"/>
    <w:rsid w:val="00B14744"/>
    <w:rsid w:val="00B14B0E"/>
    <w:rsid w:val="00B14C14"/>
    <w:rsid w:val="00B152A6"/>
    <w:rsid w:val="00B152B7"/>
    <w:rsid w:val="00B15819"/>
    <w:rsid w:val="00B1582F"/>
    <w:rsid w:val="00B158B5"/>
    <w:rsid w:val="00B158BB"/>
    <w:rsid w:val="00B15979"/>
    <w:rsid w:val="00B15EE4"/>
    <w:rsid w:val="00B16076"/>
    <w:rsid w:val="00B16449"/>
    <w:rsid w:val="00B16463"/>
    <w:rsid w:val="00B167FE"/>
    <w:rsid w:val="00B1685C"/>
    <w:rsid w:val="00B16C5A"/>
    <w:rsid w:val="00B16C6B"/>
    <w:rsid w:val="00B16CE1"/>
    <w:rsid w:val="00B1714A"/>
    <w:rsid w:val="00B17357"/>
    <w:rsid w:val="00B173D7"/>
    <w:rsid w:val="00B17419"/>
    <w:rsid w:val="00B17476"/>
    <w:rsid w:val="00B1748B"/>
    <w:rsid w:val="00B1776C"/>
    <w:rsid w:val="00B17912"/>
    <w:rsid w:val="00B17C13"/>
    <w:rsid w:val="00B17C49"/>
    <w:rsid w:val="00B17E97"/>
    <w:rsid w:val="00B201C0"/>
    <w:rsid w:val="00B20406"/>
    <w:rsid w:val="00B207C5"/>
    <w:rsid w:val="00B2087F"/>
    <w:rsid w:val="00B20929"/>
    <w:rsid w:val="00B2093A"/>
    <w:rsid w:val="00B20A03"/>
    <w:rsid w:val="00B20A3A"/>
    <w:rsid w:val="00B20A7D"/>
    <w:rsid w:val="00B20AD8"/>
    <w:rsid w:val="00B20C2B"/>
    <w:rsid w:val="00B20F33"/>
    <w:rsid w:val="00B2113C"/>
    <w:rsid w:val="00B2121F"/>
    <w:rsid w:val="00B213B3"/>
    <w:rsid w:val="00B21798"/>
    <w:rsid w:val="00B21A0E"/>
    <w:rsid w:val="00B21A21"/>
    <w:rsid w:val="00B21A94"/>
    <w:rsid w:val="00B21D24"/>
    <w:rsid w:val="00B21F7A"/>
    <w:rsid w:val="00B22047"/>
    <w:rsid w:val="00B2238E"/>
    <w:rsid w:val="00B227EC"/>
    <w:rsid w:val="00B22907"/>
    <w:rsid w:val="00B2290A"/>
    <w:rsid w:val="00B22E3B"/>
    <w:rsid w:val="00B2307F"/>
    <w:rsid w:val="00B233B0"/>
    <w:rsid w:val="00B23476"/>
    <w:rsid w:val="00B23574"/>
    <w:rsid w:val="00B235F6"/>
    <w:rsid w:val="00B2361B"/>
    <w:rsid w:val="00B23643"/>
    <w:rsid w:val="00B23839"/>
    <w:rsid w:val="00B23B09"/>
    <w:rsid w:val="00B23BB6"/>
    <w:rsid w:val="00B23DE5"/>
    <w:rsid w:val="00B23F4C"/>
    <w:rsid w:val="00B2426D"/>
    <w:rsid w:val="00B244D3"/>
    <w:rsid w:val="00B2452C"/>
    <w:rsid w:val="00B246CD"/>
    <w:rsid w:val="00B246F0"/>
    <w:rsid w:val="00B2478E"/>
    <w:rsid w:val="00B2483F"/>
    <w:rsid w:val="00B24BBF"/>
    <w:rsid w:val="00B24C6E"/>
    <w:rsid w:val="00B24D13"/>
    <w:rsid w:val="00B24D7D"/>
    <w:rsid w:val="00B24DC3"/>
    <w:rsid w:val="00B24E1B"/>
    <w:rsid w:val="00B24E58"/>
    <w:rsid w:val="00B24E5A"/>
    <w:rsid w:val="00B2549A"/>
    <w:rsid w:val="00B254E6"/>
    <w:rsid w:val="00B254FB"/>
    <w:rsid w:val="00B25755"/>
    <w:rsid w:val="00B258FD"/>
    <w:rsid w:val="00B2599B"/>
    <w:rsid w:val="00B25AA4"/>
    <w:rsid w:val="00B25C4A"/>
    <w:rsid w:val="00B25CBA"/>
    <w:rsid w:val="00B25D59"/>
    <w:rsid w:val="00B26029"/>
    <w:rsid w:val="00B26091"/>
    <w:rsid w:val="00B262DA"/>
    <w:rsid w:val="00B26628"/>
    <w:rsid w:val="00B26846"/>
    <w:rsid w:val="00B268A6"/>
    <w:rsid w:val="00B26B21"/>
    <w:rsid w:val="00B26BE9"/>
    <w:rsid w:val="00B26D2D"/>
    <w:rsid w:val="00B26E22"/>
    <w:rsid w:val="00B2708D"/>
    <w:rsid w:val="00B27150"/>
    <w:rsid w:val="00B27355"/>
    <w:rsid w:val="00B279AE"/>
    <w:rsid w:val="00B27CC9"/>
    <w:rsid w:val="00B27F4C"/>
    <w:rsid w:val="00B30218"/>
    <w:rsid w:val="00B3045D"/>
    <w:rsid w:val="00B307CC"/>
    <w:rsid w:val="00B307D5"/>
    <w:rsid w:val="00B30837"/>
    <w:rsid w:val="00B30870"/>
    <w:rsid w:val="00B30BE7"/>
    <w:rsid w:val="00B30C1B"/>
    <w:rsid w:val="00B30CCD"/>
    <w:rsid w:val="00B30DCD"/>
    <w:rsid w:val="00B30FEC"/>
    <w:rsid w:val="00B31345"/>
    <w:rsid w:val="00B31384"/>
    <w:rsid w:val="00B3149F"/>
    <w:rsid w:val="00B31547"/>
    <w:rsid w:val="00B31618"/>
    <w:rsid w:val="00B316EE"/>
    <w:rsid w:val="00B31757"/>
    <w:rsid w:val="00B3186E"/>
    <w:rsid w:val="00B31C22"/>
    <w:rsid w:val="00B31C60"/>
    <w:rsid w:val="00B31E09"/>
    <w:rsid w:val="00B31E6D"/>
    <w:rsid w:val="00B31F79"/>
    <w:rsid w:val="00B32122"/>
    <w:rsid w:val="00B322FE"/>
    <w:rsid w:val="00B3249A"/>
    <w:rsid w:val="00B3252F"/>
    <w:rsid w:val="00B32661"/>
    <w:rsid w:val="00B326A9"/>
    <w:rsid w:val="00B32B4E"/>
    <w:rsid w:val="00B32E6B"/>
    <w:rsid w:val="00B333C5"/>
    <w:rsid w:val="00B334AF"/>
    <w:rsid w:val="00B3376A"/>
    <w:rsid w:val="00B33774"/>
    <w:rsid w:val="00B33AA5"/>
    <w:rsid w:val="00B33DC4"/>
    <w:rsid w:val="00B33EBF"/>
    <w:rsid w:val="00B33F71"/>
    <w:rsid w:val="00B33FD1"/>
    <w:rsid w:val="00B34056"/>
    <w:rsid w:val="00B34083"/>
    <w:rsid w:val="00B34104"/>
    <w:rsid w:val="00B341D3"/>
    <w:rsid w:val="00B3468F"/>
    <w:rsid w:val="00B3499A"/>
    <w:rsid w:val="00B34A3D"/>
    <w:rsid w:val="00B34A43"/>
    <w:rsid w:val="00B34AA9"/>
    <w:rsid w:val="00B34EE4"/>
    <w:rsid w:val="00B35296"/>
    <w:rsid w:val="00B355A9"/>
    <w:rsid w:val="00B355E2"/>
    <w:rsid w:val="00B355EB"/>
    <w:rsid w:val="00B355F9"/>
    <w:rsid w:val="00B356F4"/>
    <w:rsid w:val="00B35A85"/>
    <w:rsid w:val="00B35BE1"/>
    <w:rsid w:val="00B35C66"/>
    <w:rsid w:val="00B35F7F"/>
    <w:rsid w:val="00B3669C"/>
    <w:rsid w:val="00B3670B"/>
    <w:rsid w:val="00B36734"/>
    <w:rsid w:val="00B36889"/>
    <w:rsid w:val="00B36915"/>
    <w:rsid w:val="00B369F4"/>
    <w:rsid w:val="00B36B4F"/>
    <w:rsid w:val="00B36C7F"/>
    <w:rsid w:val="00B36CD9"/>
    <w:rsid w:val="00B36EFC"/>
    <w:rsid w:val="00B4023B"/>
    <w:rsid w:val="00B4030C"/>
    <w:rsid w:val="00B405D2"/>
    <w:rsid w:val="00B40A63"/>
    <w:rsid w:val="00B40C4C"/>
    <w:rsid w:val="00B4106F"/>
    <w:rsid w:val="00B410EA"/>
    <w:rsid w:val="00B416DF"/>
    <w:rsid w:val="00B41B37"/>
    <w:rsid w:val="00B41CFC"/>
    <w:rsid w:val="00B41FF4"/>
    <w:rsid w:val="00B4201A"/>
    <w:rsid w:val="00B42566"/>
    <w:rsid w:val="00B4281B"/>
    <w:rsid w:val="00B429AD"/>
    <w:rsid w:val="00B42A4D"/>
    <w:rsid w:val="00B42CB5"/>
    <w:rsid w:val="00B42CBF"/>
    <w:rsid w:val="00B42D27"/>
    <w:rsid w:val="00B42E28"/>
    <w:rsid w:val="00B430F7"/>
    <w:rsid w:val="00B4319E"/>
    <w:rsid w:val="00B43894"/>
    <w:rsid w:val="00B4399E"/>
    <w:rsid w:val="00B43AC9"/>
    <w:rsid w:val="00B43DA8"/>
    <w:rsid w:val="00B43E61"/>
    <w:rsid w:val="00B440BE"/>
    <w:rsid w:val="00B441B1"/>
    <w:rsid w:val="00B447B4"/>
    <w:rsid w:val="00B44CAD"/>
    <w:rsid w:val="00B45044"/>
    <w:rsid w:val="00B452F5"/>
    <w:rsid w:val="00B455DD"/>
    <w:rsid w:val="00B45B1A"/>
    <w:rsid w:val="00B45E5E"/>
    <w:rsid w:val="00B460DB"/>
    <w:rsid w:val="00B46171"/>
    <w:rsid w:val="00B46586"/>
    <w:rsid w:val="00B465D2"/>
    <w:rsid w:val="00B46A8C"/>
    <w:rsid w:val="00B472C8"/>
    <w:rsid w:val="00B47A92"/>
    <w:rsid w:val="00B47AED"/>
    <w:rsid w:val="00B47B27"/>
    <w:rsid w:val="00B47F1C"/>
    <w:rsid w:val="00B5029A"/>
    <w:rsid w:val="00B502BE"/>
    <w:rsid w:val="00B502E6"/>
    <w:rsid w:val="00B5049F"/>
    <w:rsid w:val="00B505F8"/>
    <w:rsid w:val="00B5070B"/>
    <w:rsid w:val="00B50797"/>
    <w:rsid w:val="00B50E6F"/>
    <w:rsid w:val="00B5140D"/>
    <w:rsid w:val="00B516D4"/>
    <w:rsid w:val="00B51AA2"/>
    <w:rsid w:val="00B51AFD"/>
    <w:rsid w:val="00B520A5"/>
    <w:rsid w:val="00B52158"/>
    <w:rsid w:val="00B52176"/>
    <w:rsid w:val="00B5221E"/>
    <w:rsid w:val="00B52399"/>
    <w:rsid w:val="00B527CC"/>
    <w:rsid w:val="00B528A1"/>
    <w:rsid w:val="00B529A0"/>
    <w:rsid w:val="00B52A5C"/>
    <w:rsid w:val="00B52B6B"/>
    <w:rsid w:val="00B52DE8"/>
    <w:rsid w:val="00B52E1B"/>
    <w:rsid w:val="00B52E63"/>
    <w:rsid w:val="00B533AA"/>
    <w:rsid w:val="00B533DF"/>
    <w:rsid w:val="00B5361E"/>
    <w:rsid w:val="00B536C2"/>
    <w:rsid w:val="00B538FC"/>
    <w:rsid w:val="00B53CBB"/>
    <w:rsid w:val="00B54252"/>
    <w:rsid w:val="00B543B6"/>
    <w:rsid w:val="00B54463"/>
    <w:rsid w:val="00B546D5"/>
    <w:rsid w:val="00B5481C"/>
    <w:rsid w:val="00B54A73"/>
    <w:rsid w:val="00B54BAE"/>
    <w:rsid w:val="00B54D1E"/>
    <w:rsid w:val="00B54D6C"/>
    <w:rsid w:val="00B54DCC"/>
    <w:rsid w:val="00B54EF7"/>
    <w:rsid w:val="00B55069"/>
    <w:rsid w:val="00B55361"/>
    <w:rsid w:val="00B55374"/>
    <w:rsid w:val="00B55531"/>
    <w:rsid w:val="00B5585E"/>
    <w:rsid w:val="00B55A49"/>
    <w:rsid w:val="00B55AA3"/>
    <w:rsid w:val="00B55D68"/>
    <w:rsid w:val="00B55EBB"/>
    <w:rsid w:val="00B55F77"/>
    <w:rsid w:val="00B561C9"/>
    <w:rsid w:val="00B5680D"/>
    <w:rsid w:val="00B568C5"/>
    <w:rsid w:val="00B5698B"/>
    <w:rsid w:val="00B56BB0"/>
    <w:rsid w:val="00B56E69"/>
    <w:rsid w:val="00B5732D"/>
    <w:rsid w:val="00B57703"/>
    <w:rsid w:val="00B577FE"/>
    <w:rsid w:val="00B57888"/>
    <w:rsid w:val="00B578B5"/>
    <w:rsid w:val="00B57AC0"/>
    <w:rsid w:val="00B57B00"/>
    <w:rsid w:val="00B57B8E"/>
    <w:rsid w:val="00B57BFB"/>
    <w:rsid w:val="00B57EB7"/>
    <w:rsid w:val="00B57EE7"/>
    <w:rsid w:val="00B57F93"/>
    <w:rsid w:val="00B60010"/>
    <w:rsid w:val="00B601D0"/>
    <w:rsid w:val="00B608AB"/>
    <w:rsid w:val="00B608EC"/>
    <w:rsid w:val="00B60FB1"/>
    <w:rsid w:val="00B61221"/>
    <w:rsid w:val="00B614D7"/>
    <w:rsid w:val="00B616B0"/>
    <w:rsid w:val="00B6196A"/>
    <w:rsid w:val="00B619A3"/>
    <w:rsid w:val="00B61B13"/>
    <w:rsid w:val="00B61D72"/>
    <w:rsid w:val="00B61E3A"/>
    <w:rsid w:val="00B62359"/>
    <w:rsid w:val="00B624CD"/>
    <w:rsid w:val="00B62BEB"/>
    <w:rsid w:val="00B62D52"/>
    <w:rsid w:val="00B62F99"/>
    <w:rsid w:val="00B63013"/>
    <w:rsid w:val="00B630A9"/>
    <w:rsid w:val="00B631CA"/>
    <w:rsid w:val="00B63260"/>
    <w:rsid w:val="00B63293"/>
    <w:rsid w:val="00B636B5"/>
    <w:rsid w:val="00B637E6"/>
    <w:rsid w:val="00B637F9"/>
    <w:rsid w:val="00B63A72"/>
    <w:rsid w:val="00B63B35"/>
    <w:rsid w:val="00B63EFD"/>
    <w:rsid w:val="00B63FD4"/>
    <w:rsid w:val="00B640FE"/>
    <w:rsid w:val="00B641E1"/>
    <w:rsid w:val="00B642F4"/>
    <w:rsid w:val="00B64375"/>
    <w:rsid w:val="00B64402"/>
    <w:rsid w:val="00B64423"/>
    <w:rsid w:val="00B64478"/>
    <w:rsid w:val="00B64594"/>
    <w:rsid w:val="00B64B34"/>
    <w:rsid w:val="00B64D28"/>
    <w:rsid w:val="00B65206"/>
    <w:rsid w:val="00B65952"/>
    <w:rsid w:val="00B65A04"/>
    <w:rsid w:val="00B65A42"/>
    <w:rsid w:val="00B65C43"/>
    <w:rsid w:val="00B65E4C"/>
    <w:rsid w:val="00B65ECC"/>
    <w:rsid w:val="00B6636A"/>
    <w:rsid w:val="00B668DF"/>
    <w:rsid w:val="00B66C64"/>
    <w:rsid w:val="00B66F8A"/>
    <w:rsid w:val="00B67156"/>
    <w:rsid w:val="00B671B3"/>
    <w:rsid w:val="00B67354"/>
    <w:rsid w:val="00B67A00"/>
    <w:rsid w:val="00B67AD1"/>
    <w:rsid w:val="00B67B4D"/>
    <w:rsid w:val="00B67E33"/>
    <w:rsid w:val="00B67F06"/>
    <w:rsid w:val="00B707A6"/>
    <w:rsid w:val="00B70831"/>
    <w:rsid w:val="00B70C25"/>
    <w:rsid w:val="00B70EC7"/>
    <w:rsid w:val="00B70F35"/>
    <w:rsid w:val="00B70F69"/>
    <w:rsid w:val="00B71827"/>
    <w:rsid w:val="00B71A68"/>
    <w:rsid w:val="00B71FD8"/>
    <w:rsid w:val="00B722E6"/>
    <w:rsid w:val="00B72421"/>
    <w:rsid w:val="00B72637"/>
    <w:rsid w:val="00B72989"/>
    <w:rsid w:val="00B729C6"/>
    <w:rsid w:val="00B72B14"/>
    <w:rsid w:val="00B730D2"/>
    <w:rsid w:val="00B73162"/>
    <w:rsid w:val="00B731CB"/>
    <w:rsid w:val="00B7345A"/>
    <w:rsid w:val="00B73502"/>
    <w:rsid w:val="00B735D5"/>
    <w:rsid w:val="00B73700"/>
    <w:rsid w:val="00B73F1F"/>
    <w:rsid w:val="00B74083"/>
    <w:rsid w:val="00B740D3"/>
    <w:rsid w:val="00B74135"/>
    <w:rsid w:val="00B74170"/>
    <w:rsid w:val="00B74175"/>
    <w:rsid w:val="00B74304"/>
    <w:rsid w:val="00B74985"/>
    <w:rsid w:val="00B74AFA"/>
    <w:rsid w:val="00B74C56"/>
    <w:rsid w:val="00B74CD9"/>
    <w:rsid w:val="00B74DF8"/>
    <w:rsid w:val="00B74EE6"/>
    <w:rsid w:val="00B75404"/>
    <w:rsid w:val="00B75A5C"/>
    <w:rsid w:val="00B75EE5"/>
    <w:rsid w:val="00B76240"/>
    <w:rsid w:val="00B768C2"/>
    <w:rsid w:val="00B768E5"/>
    <w:rsid w:val="00B7697D"/>
    <w:rsid w:val="00B769AB"/>
    <w:rsid w:val="00B76B5F"/>
    <w:rsid w:val="00B76C44"/>
    <w:rsid w:val="00B76DA5"/>
    <w:rsid w:val="00B77138"/>
    <w:rsid w:val="00B7713A"/>
    <w:rsid w:val="00B77240"/>
    <w:rsid w:val="00B7734A"/>
    <w:rsid w:val="00B77448"/>
    <w:rsid w:val="00B775AE"/>
    <w:rsid w:val="00B7789F"/>
    <w:rsid w:val="00B779B0"/>
    <w:rsid w:val="00B77B23"/>
    <w:rsid w:val="00B77C86"/>
    <w:rsid w:val="00B77D3F"/>
    <w:rsid w:val="00B77EA3"/>
    <w:rsid w:val="00B77ED8"/>
    <w:rsid w:val="00B77FF2"/>
    <w:rsid w:val="00B8010F"/>
    <w:rsid w:val="00B80198"/>
    <w:rsid w:val="00B801EC"/>
    <w:rsid w:val="00B803CE"/>
    <w:rsid w:val="00B80611"/>
    <w:rsid w:val="00B808FE"/>
    <w:rsid w:val="00B80A30"/>
    <w:rsid w:val="00B80C7B"/>
    <w:rsid w:val="00B8102A"/>
    <w:rsid w:val="00B8118A"/>
    <w:rsid w:val="00B81190"/>
    <w:rsid w:val="00B81273"/>
    <w:rsid w:val="00B813CB"/>
    <w:rsid w:val="00B8159E"/>
    <w:rsid w:val="00B8185C"/>
    <w:rsid w:val="00B81865"/>
    <w:rsid w:val="00B81DC9"/>
    <w:rsid w:val="00B822D5"/>
    <w:rsid w:val="00B82623"/>
    <w:rsid w:val="00B82758"/>
    <w:rsid w:val="00B829C3"/>
    <w:rsid w:val="00B82D20"/>
    <w:rsid w:val="00B82D6A"/>
    <w:rsid w:val="00B83011"/>
    <w:rsid w:val="00B83583"/>
    <w:rsid w:val="00B83594"/>
    <w:rsid w:val="00B83711"/>
    <w:rsid w:val="00B83718"/>
    <w:rsid w:val="00B83747"/>
    <w:rsid w:val="00B83D7D"/>
    <w:rsid w:val="00B83DFA"/>
    <w:rsid w:val="00B840B5"/>
    <w:rsid w:val="00B8444F"/>
    <w:rsid w:val="00B84623"/>
    <w:rsid w:val="00B84979"/>
    <w:rsid w:val="00B84CE1"/>
    <w:rsid w:val="00B84D51"/>
    <w:rsid w:val="00B84E06"/>
    <w:rsid w:val="00B84EE5"/>
    <w:rsid w:val="00B8500F"/>
    <w:rsid w:val="00B85309"/>
    <w:rsid w:val="00B85707"/>
    <w:rsid w:val="00B857C1"/>
    <w:rsid w:val="00B858D4"/>
    <w:rsid w:val="00B8590D"/>
    <w:rsid w:val="00B85925"/>
    <w:rsid w:val="00B85A44"/>
    <w:rsid w:val="00B85BAE"/>
    <w:rsid w:val="00B85C00"/>
    <w:rsid w:val="00B85FA4"/>
    <w:rsid w:val="00B8635B"/>
    <w:rsid w:val="00B863A5"/>
    <w:rsid w:val="00B864B0"/>
    <w:rsid w:val="00B866FC"/>
    <w:rsid w:val="00B86707"/>
    <w:rsid w:val="00B867B2"/>
    <w:rsid w:val="00B867DF"/>
    <w:rsid w:val="00B868FD"/>
    <w:rsid w:val="00B86949"/>
    <w:rsid w:val="00B86967"/>
    <w:rsid w:val="00B86A3F"/>
    <w:rsid w:val="00B86CBD"/>
    <w:rsid w:val="00B86D67"/>
    <w:rsid w:val="00B8711C"/>
    <w:rsid w:val="00B87347"/>
    <w:rsid w:val="00B873E2"/>
    <w:rsid w:val="00B873FF"/>
    <w:rsid w:val="00B87438"/>
    <w:rsid w:val="00B87873"/>
    <w:rsid w:val="00B87901"/>
    <w:rsid w:val="00B8790E"/>
    <w:rsid w:val="00B87AEB"/>
    <w:rsid w:val="00B87D00"/>
    <w:rsid w:val="00B87DCD"/>
    <w:rsid w:val="00B87EAB"/>
    <w:rsid w:val="00B87EE3"/>
    <w:rsid w:val="00B90394"/>
    <w:rsid w:val="00B9053F"/>
    <w:rsid w:val="00B905A0"/>
    <w:rsid w:val="00B908C4"/>
    <w:rsid w:val="00B908C7"/>
    <w:rsid w:val="00B909B7"/>
    <w:rsid w:val="00B90A33"/>
    <w:rsid w:val="00B90D38"/>
    <w:rsid w:val="00B90D6E"/>
    <w:rsid w:val="00B90FCC"/>
    <w:rsid w:val="00B912FF"/>
    <w:rsid w:val="00B91A60"/>
    <w:rsid w:val="00B91A78"/>
    <w:rsid w:val="00B91B91"/>
    <w:rsid w:val="00B91C72"/>
    <w:rsid w:val="00B91CE9"/>
    <w:rsid w:val="00B91D4D"/>
    <w:rsid w:val="00B91DA6"/>
    <w:rsid w:val="00B9221F"/>
    <w:rsid w:val="00B92351"/>
    <w:rsid w:val="00B92536"/>
    <w:rsid w:val="00B925E6"/>
    <w:rsid w:val="00B9262E"/>
    <w:rsid w:val="00B9271A"/>
    <w:rsid w:val="00B928F9"/>
    <w:rsid w:val="00B9295F"/>
    <w:rsid w:val="00B92CDE"/>
    <w:rsid w:val="00B92F70"/>
    <w:rsid w:val="00B93094"/>
    <w:rsid w:val="00B931AA"/>
    <w:rsid w:val="00B9334B"/>
    <w:rsid w:val="00B93370"/>
    <w:rsid w:val="00B93522"/>
    <w:rsid w:val="00B936B3"/>
    <w:rsid w:val="00B93AE3"/>
    <w:rsid w:val="00B93D7D"/>
    <w:rsid w:val="00B940E2"/>
    <w:rsid w:val="00B9422F"/>
    <w:rsid w:val="00B9449A"/>
    <w:rsid w:val="00B949CB"/>
    <w:rsid w:val="00B94C13"/>
    <w:rsid w:val="00B94C23"/>
    <w:rsid w:val="00B94C7E"/>
    <w:rsid w:val="00B94D2B"/>
    <w:rsid w:val="00B94D52"/>
    <w:rsid w:val="00B94F68"/>
    <w:rsid w:val="00B94FD8"/>
    <w:rsid w:val="00B94FE2"/>
    <w:rsid w:val="00B951D2"/>
    <w:rsid w:val="00B95B32"/>
    <w:rsid w:val="00B95D92"/>
    <w:rsid w:val="00B96235"/>
    <w:rsid w:val="00B9634B"/>
    <w:rsid w:val="00B9643B"/>
    <w:rsid w:val="00B9663E"/>
    <w:rsid w:val="00B96702"/>
    <w:rsid w:val="00B9687E"/>
    <w:rsid w:val="00B96C53"/>
    <w:rsid w:val="00B96DAA"/>
    <w:rsid w:val="00B96DBF"/>
    <w:rsid w:val="00B96EEB"/>
    <w:rsid w:val="00B97445"/>
    <w:rsid w:val="00B97885"/>
    <w:rsid w:val="00B97A49"/>
    <w:rsid w:val="00B97B3D"/>
    <w:rsid w:val="00B97E3A"/>
    <w:rsid w:val="00BA01EB"/>
    <w:rsid w:val="00BA0702"/>
    <w:rsid w:val="00BA08E7"/>
    <w:rsid w:val="00BA0A70"/>
    <w:rsid w:val="00BA0A7F"/>
    <w:rsid w:val="00BA0CC3"/>
    <w:rsid w:val="00BA0E2C"/>
    <w:rsid w:val="00BA0E48"/>
    <w:rsid w:val="00BA1438"/>
    <w:rsid w:val="00BA16E6"/>
    <w:rsid w:val="00BA175D"/>
    <w:rsid w:val="00BA1892"/>
    <w:rsid w:val="00BA19F0"/>
    <w:rsid w:val="00BA1DC9"/>
    <w:rsid w:val="00BA1E44"/>
    <w:rsid w:val="00BA1F23"/>
    <w:rsid w:val="00BA20BE"/>
    <w:rsid w:val="00BA2460"/>
    <w:rsid w:val="00BA2674"/>
    <w:rsid w:val="00BA280C"/>
    <w:rsid w:val="00BA2A63"/>
    <w:rsid w:val="00BA2C7C"/>
    <w:rsid w:val="00BA2D1E"/>
    <w:rsid w:val="00BA2DC8"/>
    <w:rsid w:val="00BA2E6B"/>
    <w:rsid w:val="00BA3166"/>
    <w:rsid w:val="00BA33D0"/>
    <w:rsid w:val="00BA354B"/>
    <w:rsid w:val="00BA35ED"/>
    <w:rsid w:val="00BA373D"/>
    <w:rsid w:val="00BA393D"/>
    <w:rsid w:val="00BA3953"/>
    <w:rsid w:val="00BA3B25"/>
    <w:rsid w:val="00BA3C78"/>
    <w:rsid w:val="00BA3D6C"/>
    <w:rsid w:val="00BA3E12"/>
    <w:rsid w:val="00BA3E9C"/>
    <w:rsid w:val="00BA4039"/>
    <w:rsid w:val="00BA4227"/>
    <w:rsid w:val="00BA42ED"/>
    <w:rsid w:val="00BA44FF"/>
    <w:rsid w:val="00BA4D1C"/>
    <w:rsid w:val="00BA5079"/>
    <w:rsid w:val="00BA5137"/>
    <w:rsid w:val="00BA5424"/>
    <w:rsid w:val="00BA5522"/>
    <w:rsid w:val="00BA5678"/>
    <w:rsid w:val="00BA56AE"/>
    <w:rsid w:val="00BA599A"/>
    <w:rsid w:val="00BA5B8B"/>
    <w:rsid w:val="00BA5D9E"/>
    <w:rsid w:val="00BA6129"/>
    <w:rsid w:val="00BA61A0"/>
    <w:rsid w:val="00BA63C2"/>
    <w:rsid w:val="00BA662F"/>
    <w:rsid w:val="00BA6632"/>
    <w:rsid w:val="00BA671A"/>
    <w:rsid w:val="00BA671D"/>
    <w:rsid w:val="00BA68D0"/>
    <w:rsid w:val="00BA6958"/>
    <w:rsid w:val="00BA6A84"/>
    <w:rsid w:val="00BA6A89"/>
    <w:rsid w:val="00BA6AA7"/>
    <w:rsid w:val="00BA6AD8"/>
    <w:rsid w:val="00BA6D97"/>
    <w:rsid w:val="00BA6EAD"/>
    <w:rsid w:val="00BA7023"/>
    <w:rsid w:val="00BA7166"/>
    <w:rsid w:val="00BA7328"/>
    <w:rsid w:val="00BA751C"/>
    <w:rsid w:val="00BA75DA"/>
    <w:rsid w:val="00BA768E"/>
    <w:rsid w:val="00BA7A87"/>
    <w:rsid w:val="00BA7A9D"/>
    <w:rsid w:val="00BA7C11"/>
    <w:rsid w:val="00BB0014"/>
    <w:rsid w:val="00BB00DE"/>
    <w:rsid w:val="00BB03B3"/>
    <w:rsid w:val="00BB04B0"/>
    <w:rsid w:val="00BB08E5"/>
    <w:rsid w:val="00BB0A29"/>
    <w:rsid w:val="00BB0B1F"/>
    <w:rsid w:val="00BB0C3D"/>
    <w:rsid w:val="00BB0CF2"/>
    <w:rsid w:val="00BB0E93"/>
    <w:rsid w:val="00BB0E9E"/>
    <w:rsid w:val="00BB0F58"/>
    <w:rsid w:val="00BB10B6"/>
    <w:rsid w:val="00BB149A"/>
    <w:rsid w:val="00BB1738"/>
    <w:rsid w:val="00BB19D6"/>
    <w:rsid w:val="00BB1A46"/>
    <w:rsid w:val="00BB2364"/>
    <w:rsid w:val="00BB2525"/>
    <w:rsid w:val="00BB253F"/>
    <w:rsid w:val="00BB25C4"/>
    <w:rsid w:val="00BB25F9"/>
    <w:rsid w:val="00BB271A"/>
    <w:rsid w:val="00BB275B"/>
    <w:rsid w:val="00BB2C0F"/>
    <w:rsid w:val="00BB2D61"/>
    <w:rsid w:val="00BB34F6"/>
    <w:rsid w:val="00BB3565"/>
    <w:rsid w:val="00BB35CA"/>
    <w:rsid w:val="00BB3BD3"/>
    <w:rsid w:val="00BB3F5D"/>
    <w:rsid w:val="00BB42E2"/>
    <w:rsid w:val="00BB43DE"/>
    <w:rsid w:val="00BB4A5D"/>
    <w:rsid w:val="00BB4ADD"/>
    <w:rsid w:val="00BB4D3B"/>
    <w:rsid w:val="00BB5063"/>
    <w:rsid w:val="00BB5556"/>
    <w:rsid w:val="00BB555E"/>
    <w:rsid w:val="00BB55A0"/>
    <w:rsid w:val="00BB5A01"/>
    <w:rsid w:val="00BB5A63"/>
    <w:rsid w:val="00BB5B2C"/>
    <w:rsid w:val="00BB5C6F"/>
    <w:rsid w:val="00BB60CD"/>
    <w:rsid w:val="00BB6180"/>
    <w:rsid w:val="00BB63E6"/>
    <w:rsid w:val="00BB6794"/>
    <w:rsid w:val="00BB70A9"/>
    <w:rsid w:val="00BB715E"/>
    <w:rsid w:val="00BB748F"/>
    <w:rsid w:val="00BB7ADE"/>
    <w:rsid w:val="00BB7F4E"/>
    <w:rsid w:val="00BC0159"/>
    <w:rsid w:val="00BC01FF"/>
    <w:rsid w:val="00BC0227"/>
    <w:rsid w:val="00BC05CA"/>
    <w:rsid w:val="00BC061F"/>
    <w:rsid w:val="00BC0947"/>
    <w:rsid w:val="00BC0A10"/>
    <w:rsid w:val="00BC0A2A"/>
    <w:rsid w:val="00BC0D02"/>
    <w:rsid w:val="00BC11BC"/>
    <w:rsid w:val="00BC12B8"/>
    <w:rsid w:val="00BC15B1"/>
    <w:rsid w:val="00BC1849"/>
    <w:rsid w:val="00BC1A24"/>
    <w:rsid w:val="00BC1A43"/>
    <w:rsid w:val="00BC1B6A"/>
    <w:rsid w:val="00BC1CC9"/>
    <w:rsid w:val="00BC20DE"/>
    <w:rsid w:val="00BC2217"/>
    <w:rsid w:val="00BC2374"/>
    <w:rsid w:val="00BC2436"/>
    <w:rsid w:val="00BC24C7"/>
    <w:rsid w:val="00BC25D7"/>
    <w:rsid w:val="00BC262C"/>
    <w:rsid w:val="00BC2630"/>
    <w:rsid w:val="00BC28C8"/>
    <w:rsid w:val="00BC2DF5"/>
    <w:rsid w:val="00BC2EB9"/>
    <w:rsid w:val="00BC2F04"/>
    <w:rsid w:val="00BC3092"/>
    <w:rsid w:val="00BC30FF"/>
    <w:rsid w:val="00BC3342"/>
    <w:rsid w:val="00BC37FD"/>
    <w:rsid w:val="00BC38E8"/>
    <w:rsid w:val="00BC3942"/>
    <w:rsid w:val="00BC3EFD"/>
    <w:rsid w:val="00BC3F51"/>
    <w:rsid w:val="00BC40FF"/>
    <w:rsid w:val="00BC43F5"/>
    <w:rsid w:val="00BC44D8"/>
    <w:rsid w:val="00BC4507"/>
    <w:rsid w:val="00BC4567"/>
    <w:rsid w:val="00BC45B1"/>
    <w:rsid w:val="00BC4F83"/>
    <w:rsid w:val="00BC4FFC"/>
    <w:rsid w:val="00BC51C5"/>
    <w:rsid w:val="00BC52C4"/>
    <w:rsid w:val="00BC5463"/>
    <w:rsid w:val="00BC5C43"/>
    <w:rsid w:val="00BC5CF1"/>
    <w:rsid w:val="00BC6041"/>
    <w:rsid w:val="00BC6150"/>
    <w:rsid w:val="00BC63BE"/>
    <w:rsid w:val="00BC63D1"/>
    <w:rsid w:val="00BC6A83"/>
    <w:rsid w:val="00BC6AEB"/>
    <w:rsid w:val="00BC6B55"/>
    <w:rsid w:val="00BC6F1E"/>
    <w:rsid w:val="00BC6F85"/>
    <w:rsid w:val="00BC70F1"/>
    <w:rsid w:val="00BC721E"/>
    <w:rsid w:val="00BC7302"/>
    <w:rsid w:val="00BC746E"/>
    <w:rsid w:val="00BC7B33"/>
    <w:rsid w:val="00BC7BF9"/>
    <w:rsid w:val="00BC7DD1"/>
    <w:rsid w:val="00BC7DDD"/>
    <w:rsid w:val="00BC7E97"/>
    <w:rsid w:val="00BC7E9B"/>
    <w:rsid w:val="00BD00B9"/>
    <w:rsid w:val="00BD01F6"/>
    <w:rsid w:val="00BD0229"/>
    <w:rsid w:val="00BD026A"/>
    <w:rsid w:val="00BD0325"/>
    <w:rsid w:val="00BD0375"/>
    <w:rsid w:val="00BD03B0"/>
    <w:rsid w:val="00BD069B"/>
    <w:rsid w:val="00BD0A74"/>
    <w:rsid w:val="00BD0A90"/>
    <w:rsid w:val="00BD0B30"/>
    <w:rsid w:val="00BD0C4E"/>
    <w:rsid w:val="00BD0EF0"/>
    <w:rsid w:val="00BD10A2"/>
    <w:rsid w:val="00BD16E0"/>
    <w:rsid w:val="00BD1710"/>
    <w:rsid w:val="00BD1894"/>
    <w:rsid w:val="00BD1E1D"/>
    <w:rsid w:val="00BD2160"/>
    <w:rsid w:val="00BD2267"/>
    <w:rsid w:val="00BD2608"/>
    <w:rsid w:val="00BD2737"/>
    <w:rsid w:val="00BD295F"/>
    <w:rsid w:val="00BD2C7B"/>
    <w:rsid w:val="00BD2C8B"/>
    <w:rsid w:val="00BD2D85"/>
    <w:rsid w:val="00BD314E"/>
    <w:rsid w:val="00BD322C"/>
    <w:rsid w:val="00BD323B"/>
    <w:rsid w:val="00BD32F4"/>
    <w:rsid w:val="00BD3369"/>
    <w:rsid w:val="00BD353B"/>
    <w:rsid w:val="00BD3747"/>
    <w:rsid w:val="00BD377E"/>
    <w:rsid w:val="00BD37C1"/>
    <w:rsid w:val="00BD3802"/>
    <w:rsid w:val="00BD381B"/>
    <w:rsid w:val="00BD40AE"/>
    <w:rsid w:val="00BD43D7"/>
    <w:rsid w:val="00BD499D"/>
    <w:rsid w:val="00BD4C67"/>
    <w:rsid w:val="00BD4E05"/>
    <w:rsid w:val="00BD4E32"/>
    <w:rsid w:val="00BD4F80"/>
    <w:rsid w:val="00BD5BE0"/>
    <w:rsid w:val="00BD5DDD"/>
    <w:rsid w:val="00BD6104"/>
    <w:rsid w:val="00BD622E"/>
    <w:rsid w:val="00BD63B3"/>
    <w:rsid w:val="00BD644C"/>
    <w:rsid w:val="00BD6552"/>
    <w:rsid w:val="00BD66EA"/>
    <w:rsid w:val="00BD678F"/>
    <w:rsid w:val="00BD6814"/>
    <w:rsid w:val="00BD6C14"/>
    <w:rsid w:val="00BD71AC"/>
    <w:rsid w:val="00BD71FB"/>
    <w:rsid w:val="00BD72D8"/>
    <w:rsid w:val="00BD7464"/>
    <w:rsid w:val="00BD784D"/>
    <w:rsid w:val="00BE02AA"/>
    <w:rsid w:val="00BE046E"/>
    <w:rsid w:val="00BE05D9"/>
    <w:rsid w:val="00BE07E5"/>
    <w:rsid w:val="00BE0889"/>
    <w:rsid w:val="00BE098C"/>
    <w:rsid w:val="00BE0C6A"/>
    <w:rsid w:val="00BE0D0C"/>
    <w:rsid w:val="00BE0EC2"/>
    <w:rsid w:val="00BE16D3"/>
    <w:rsid w:val="00BE192C"/>
    <w:rsid w:val="00BE1A29"/>
    <w:rsid w:val="00BE1A65"/>
    <w:rsid w:val="00BE1E81"/>
    <w:rsid w:val="00BE1F85"/>
    <w:rsid w:val="00BE2169"/>
    <w:rsid w:val="00BE227E"/>
    <w:rsid w:val="00BE249B"/>
    <w:rsid w:val="00BE3300"/>
    <w:rsid w:val="00BE3577"/>
    <w:rsid w:val="00BE38E2"/>
    <w:rsid w:val="00BE3A1F"/>
    <w:rsid w:val="00BE433A"/>
    <w:rsid w:val="00BE45DE"/>
    <w:rsid w:val="00BE4A7C"/>
    <w:rsid w:val="00BE4CAF"/>
    <w:rsid w:val="00BE50CC"/>
    <w:rsid w:val="00BE513C"/>
    <w:rsid w:val="00BE5175"/>
    <w:rsid w:val="00BE54A2"/>
    <w:rsid w:val="00BE5713"/>
    <w:rsid w:val="00BE58A4"/>
    <w:rsid w:val="00BE59B8"/>
    <w:rsid w:val="00BE5BC7"/>
    <w:rsid w:val="00BE5BDC"/>
    <w:rsid w:val="00BE5E19"/>
    <w:rsid w:val="00BE5E98"/>
    <w:rsid w:val="00BE5F3B"/>
    <w:rsid w:val="00BE6096"/>
    <w:rsid w:val="00BE6171"/>
    <w:rsid w:val="00BE6762"/>
    <w:rsid w:val="00BE67A8"/>
    <w:rsid w:val="00BE67F9"/>
    <w:rsid w:val="00BE6991"/>
    <w:rsid w:val="00BE6C0A"/>
    <w:rsid w:val="00BE6CB7"/>
    <w:rsid w:val="00BE6EC1"/>
    <w:rsid w:val="00BE739A"/>
    <w:rsid w:val="00BE747A"/>
    <w:rsid w:val="00BE7861"/>
    <w:rsid w:val="00BE7D11"/>
    <w:rsid w:val="00BE7E04"/>
    <w:rsid w:val="00BE7F44"/>
    <w:rsid w:val="00BF022B"/>
    <w:rsid w:val="00BF03B2"/>
    <w:rsid w:val="00BF07B3"/>
    <w:rsid w:val="00BF0A6C"/>
    <w:rsid w:val="00BF0A82"/>
    <w:rsid w:val="00BF0C45"/>
    <w:rsid w:val="00BF14D2"/>
    <w:rsid w:val="00BF168E"/>
    <w:rsid w:val="00BF16DD"/>
    <w:rsid w:val="00BF1ABE"/>
    <w:rsid w:val="00BF1B0E"/>
    <w:rsid w:val="00BF1BFC"/>
    <w:rsid w:val="00BF1EC1"/>
    <w:rsid w:val="00BF2024"/>
    <w:rsid w:val="00BF233E"/>
    <w:rsid w:val="00BF242E"/>
    <w:rsid w:val="00BF2454"/>
    <w:rsid w:val="00BF27C3"/>
    <w:rsid w:val="00BF2C24"/>
    <w:rsid w:val="00BF2C3D"/>
    <w:rsid w:val="00BF2E36"/>
    <w:rsid w:val="00BF2F4C"/>
    <w:rsid w:val="00BF32ED"/>
    <w:rsid w:val="00BF3430"/>
    <w:rsid w:val="00BF34B6"/>
    <w:rsid w:val="00BF35D8"/>
    <w:rsid w:val="00BF38D2"/>
    <w:rsid w:val="00BF3A2E"/>
    <w:rsid w:val="00BF3C8F"/>
    <w:rsid w:val="00BF3DDA"/>
    <w:rsid w:val="00BF3FAC"/>
    <w:rsid w:val="00BF42BB"/>
    <w:rsid w:val="00BF450B"/>
    <w:rsid w:val="00BF4529"/>
    <w:rsid w:val="00BF45B9"/>
    <w:rsid w:val="00BF4672"/>
    <w:rsid w:val="00BF4738"/>
    <w:rsid w:val="00BF4777"/>
    <w:rsid w:val="00BF501A"/>
    <w:rsid w:val="00BF50D0"/>
    <w:rsid w:val="00BF548C"/>
    <w:rsid w:val="00BF54DF"/>
    <w:rsid w:val="00BF55F2"/>
    <w:rsid w:val="00BF56CD"/>
    <w:rsid w:val="00BF5A32"/>
    <w:rsid w:val="00BF5A5E"/>
    <w:rsid w:val="00BF5C04"/>
    <w:rsid w:val="00BF5C26"/>
    <w:rsid w:val="00BF5E3F"/>
    <w:rsid w:val="00BF5EF4"/>
    <w:rsid w:val="00BF5F22"/>
    <w:rsid w:val="00BF6063"/>
    <w:rsid w:val="00BF64FA"/>
    <w:rsid w:val="00BF671E"/>
    <w:rsid w:val="00BF68A7"/>
    <w:rsid w:val="00BF70A8"/>
    <w:rsid w:val="00BF715B"/>
    <w:rsid w:val="00BF72B6"/>
    <w:rsid w:val="00BF7659"/>
    <w:rsid w:val="00BF76DF"/>
    <w:rsid w:val="00BF772F"/>
    <w:rsid w:val="00BF7884"/>
    <w:rsid w:val="00BF78F8"/>
    <w:rsid w:val="00BF7ABC"/>
    <w:rsid w:val="00BF7AD8"/>
    <w:rsid w:val="00C00195"/>
    <w:rsid w:val="00C002BD"/>
    <w:rsid w:val="00C003C8"/>
    <w:rsid w:val="00C005FA"/>
    <w:rsid w:val="00C007C6"/>
    <w:rsid w:val="00C0099A"/>
    <w:rsid w:val="00C00E78"/>
    <w:rsid w:val="00C01267"/>
    <w:rsid w:val="00C01350"/>
    <w:rsid w:val="00C01392"/>
    <w:rsid w:val="00C01499"/>
    <w:rsid w:val="00C015D0"/>
    <w:rsid w:val="00C0193C"/>
    <w:rsid w:val="00C0198F"/>
    <w:rsid w:val="00C01A5A"/>
    <w:rsid w:val="00C01AF2"/>
    <w:rsid w:val="00C01EEA"/>
    <w:rsid w:val="00C023D0"/>
    <w:rsid w:val="00C02419"/>
    <w:rsid w:val="00C02429"/>
    <w:rsid w:val="00C02440"/>
    <w:rsid w:val="00C02462"/>
    <w:rsid w:val="00C029F7"/>
    <w:rsid w:val="00C02C7F"/>
    <w:rsid w:val="00C02CF4"/>
    <w:rsid w:val="00C03121"/>
    <w:rsid w:val="00C0344A"/>
    <w:rsid w:val="00C035F1"/>
    <w:rsid w:val="00C03813"/>
    <w:rsid w:val="00C03827"/>
    <w:rsid w:val="00C03903"/>
    <w:rsid w:val="00C039C2"/>
    <w:rsid w:val="00C03CCF"/>
    <w:rsid w:val="00C03F94"/>
    <w:rsid w:val="00C0400E"/>
    <w:rsid w:val="00C043B2"/>
    <w:rsid w:val="00C04538"/>
    <w:rsid w:val="00C0476B"/>
    <w:rsid w:val="00C04C5D"/>
    <w:rsid w:val="00C04EED"/>
    <w:rsid w:val="00C05059"/>
    <w:rsid w:val="00C0514A"/>
    <w:rsid w:val="00C0523D"/>
    <w:rsid w:val="00C0583D"/>
    <w:rsid w:val="00C061D7"/>
    <w:rsid w:val="00C06253"/>
    <w:rsid w:val="00C0648E"/>
    <w:rsid w:val="00C06623"/>
    <w:rsid w:val="00C0666C"/>
    <w:rsid w:val="00C0676B"/>
    <w:rsid w:val="00C06A3A"/>
    <w:rsid w:val="00C06AA2"/>
    <w:rsid w:val="00C07439"/>
    <w:rsid w:val="00C07505"/>
    <w:rsid w:val="00C07D3B"/>
    <w:rsid w:val="00C07E0C"/>
    <w:rsid w:val="00C07E9F"/>
    <w:rsid w:val="00C1005E"/>
    <w:rsid w:val="00C10406"/>
    <w:rsid w:val="00C10493"/>
    <w:rsid w:val="00C108F3"/>
    <w:rsid w:val="00C10B14"/>
    <w:rsid w:val="00C10DFE"/>
    <w:rsid w:val="00C10FF6"/>
    <w:rsid w:val="00C1111E"/>
    <w:rsid w:val="00C111C4"/>
    <w:rsid w:val="00C114B1"/>
    <w:rsid w:val="00C1173C"/>
    <w:rsid w:val="00C117CA"/>
    <w:rsid w:val="00C11872"/>
    <w:rsid w:val="00C11C16"/>
    <w:rsid w:val="00C11DD3"/>
    <w:rsid w:val="00C11FE1"/>
    <w:rsid w:val="00C124F7"/>
    <w:rsid w:val="00C1324D"/>
    <w:rsid w:val="00C13315"/>
    <w:rsid w:val="00C1353A"/>
    <w:rsid w:val="00C1363B"/>
    <w:rsid w:val="00C13AF4"/>
    <w:rsid w:val="00C13B3F"/>
    <w:rsid w:val="00C141D5"/>
    <w:rsid w:val="00C1446A"/>
    <w:rsid w:val="00C1456E"/>
    <w:rsid w:val="00C1469D"/>
    <w:rsid w:val="00C148AE"/>
    <w:rsid w:val="00C1497C"/>
    <w:rsid w:val="00C14F74"/>
    <w:rsid w:val="00C152DC"/>
    <w:rsid w:val="00C15575"/>
    <w:rsid w:val="00C15872"/>
    <w:rsid w:val="00C15B3C"/>
    <w:rsid w:val="00C15BB4"/>
    <w:rsid w:val="00C15C7E"/>
    <w:rsid w:val="00C15FDF"/>
    <w:rsid w:val="00C166C4"/>
    <w:rsid w:val="00C1697F"/>
    <w:rsid w:val="00C16B09"/>
    <w:rsid w:val="00C16BA3"/>
    <w:rsid w:val="00C16BCD"/>
    <w:rsid w:val="00C17002"/>
    <w:rsid w:val="00C17145"/>
    <w:rsid w:val="00C171F5"/>
    <w:rsid w:val="00C1742F"/>
    <w:rsid w:val="00C17501"/>
    <w:rsid w:val="00C1781E"/>
    <w:rsid w:val="00C178BC"/>
    <w:rsid w:val="00C17A48"/>
    <w:rsid w:val="00C17C20"/>
    <w:rsid w:val="00C17D27"/>
    <w:rsid w:val="00C17E57"/>
    <w:rsid w:val="00C2029F"/>
    <w:rsid w:val="00C20372"/>
    <w:rsid w:val="00C205E0"/>
    <w:rsid w:val="00C20712"/>
    <w:rsid w:val="00C20719"/>
    <w:rsid w:val="00C20972"/>
    <w:rsid w:val="00C20A3C"/>
    <w:rsid w:val="00C20D24"/>
    <w:rsid w:val="00C20D30"/>
    <w:rsid w:val="00C20DD3"/>
    <w:rsid w:val="00C21474"/>
    <w:rsid w:val="00C216A5"/>
    <w:rsid w:val="00C2192E"/>
    <w:rsid w:val="00C21954"/>
    <w:rsid w:val="00C219EB"/>
    <w:rsid w:val="00C21D65"/>
    <w:rsid w:val="00C21DE9"/>
    <w:rsid w:val="00C21E32"/>
    <w:rsid w:val="00C21EE5"/>
    <w:rsid w:val="00C2206F"/>
    <w:rsid w:val="00C22483"/>
    <w:rsid w:val="00C22572"/>
    <w:rsid w:val="00C22759"/>
    <w:rsid w:val="00C23163"/>
    <w:rsid w:val="00C2403D"/>
    <w:rsid w:val="00C24271"/>
    <w:rsid w:val="00C2444B"/>
    <w:rsid w:val="00C245C5"/>
    <w:rsid w:val="00C24932"/>
    <w:rsid w:val="00C2499D"/>
    <w:rsid w:val="00C249D3"/>
    <w:rsid w:val="00C24EBF"/>
    <w:rsid w:val="00C25374"/>
    <w:rsid w:val="00C253F1"/>
    <w:rsid w:val="00C253F8"/>
    <w:rsid w:val="00C25490"/>
    <w:rsid w:val="00C25829"/>
    <w:rsid w:val="00C258A9"/>
    <w:rsid w:val="00C258D0"/>
    <w:rsid w:val="00C25BE2"/>
    <w:rsid w:val="00C261CE"/>
    <w:rsid w:val="00C26212"/>
    <w:rsid w:val="00C263A3"/>
    <w:rsid w:val="00C267D6"/>
    <w:rsid w:val="00C26938"/>
    <w:rsid w:val="00C272CF"/>
    <w:rsid w:val="00C27366"/>
    <w:rsid w:val="00C27569"/>
    <w:rsid w:val="00C27AEA"/>
    <w:rsid w:val="00C27DC0"/>
    <w:rsid w:val="00C27E88"/>
    <w:rsid w:val="00C27FB7"/>
    <w:rsid w:val="00C301E0"/>
    <w:rsid w:val="00C302B4"/>
    <w:rsid w:val="00C302BE"/>
    <w:rsid w:val="00C302DA"/>
    <w:rsid w:val="00C3057D"/>
    <w:rsid w:val="00C30590"/>
    <w:rsid w:val="00C30CA1"/>
    <w:rsid w:val="00C30E34"/>
    <w:rsid w:val="00C31059"/>
    <w:rsid w:val="00C310B7"/>
    <w:rsid w:val="00C3144C"/>
    <w:rsid w:val="00C3161B"/>
    <w:rsid w:val="00C31710"/>
    <w:rsid w:val="00C31779"/>
    <w:rsid w:val="00C319E6"/>
    <w:rsid w:val="00C31F00"/>
    <w:rsid w:val="00C31F08"/>
    <w:rsid w:val="00C320DC"/>
    <w:rsid w:val="00C3236D"/>
    <w:rsid w:val="00C3240A"/>
    <w:rsid w:val="00C326F4"/>
    <w:rsid w:val="00C32854"/>
    <w:rsid w:val="00C3285C"/>
    <w:rsid w:val="00C32AA5"/>
    <w:rsid w:val="00C32BB2"/>
    <w:rsid w:val="00C32E9D"/>
    <w:rsid w:val="00C32F60"/>
    <w:rsid w:val="00C32F94"/>
    <w:rsid w:val="00C33043"/>
    <w:rsid w:val="00C3307A"/>
    <w:rsid w:val="00C331EA"/>
    <w:rsid w:val="00C3328B"/>
    <w:rsid w:val="00C332EF"/>
    <w:rsid w:val="00C33378"/>
    <w:rsid w:val="00C3337F"/>
    <w:rsid w:val="00C33487"/>
    <w:rsid w:val="00C33496"/>
    <w:rsid w:val="00C3351D"/>
    <w:rsid w:val="00C3378F"/>
    <w:rsid w:val="00C33830"/>
    <w:rsid w:val="00C33851"/>
    <w:rsid w:val="00C338A7"/>
    <w:rsid w:val="00C338E2"/>
    <w:rsid w:val="00C33B9A"/>
    <w:rsid w:val="00C33C7D"/>
    <w:rsid w:val="00C33E07"/>
    <w:rsid w:val="00C33FDE"/>
    <w:rsid w:val="00C3404F"/>
    <w:rsid w:val="00C34152"/>
    <w:rsid w:val="00C341D9"/>
    <w:rsid w:val="00C343DE"/>
    <w:rsid w:val="00C34478"/>
    <w:rsid w:val="00C34513"/>
    <w:rsid w:val="00C34565"/>
    <w:rsid w:val="00C345FB"/>
    <w:rsid w:val="00C347AF"/>
    <w:rsid w:val="00C34B8B"/>
    <w:rsid w:val="00C34DAD"/>
    <w:rsid w:val="00C35215"/>
    <w:rsid w:val="00C35539"/>
    <w:rsid w:val="00C35570"/>
    <w:rsid w:val="00C35767"/>
    <w:rsid w:val="00C3592E"/>
    <w:rsid w:val="00C35ABD"/>
    <w:rsid w:val="00C363B2"/>
    <w:rsid w:val="00C36470"/>
    <w:rsid w:val="00C3656B"/>
    <w:rsid w:val="00C3661F"/>
    <w:rsid w:val="00C366E8"/>
    <w:rsid w:val="00C368ED"/>
    <w:rsid w:val="00C36968"/>
    <w:rsid w:val="00C36BCC"/>
    <w:rsid w:val="00C36C53"/>
    <w:rsid w:val="00C36CEC"/>
    <w:rsid w:val="00C36FB6"/>
    <w:rsid w:val="00C36FEC"/>
    <w:rsid w:val="00C370CD"/>
    <w:rsid w:val="00C37470"/>
    <w:rsid w:val="00C376C7"/>
    <w:rsid w:val="00C37B4B"/>
    <w:rsid w:val="00C37EB3"/>
    <w:rsid w:val="00C40095"/>
    <w:rsid w:val="00C404E7"/>
    <w:rsid w:val="00C40668"/>
    <w:rsid w:val="00C4096D"/>
    <w:rsid w:val="00C40F98"/>
    <w:rsid w:val="00C41691"/>
    <w:rsid w:val="00C41818"/>
    <w:rsid w:val="00C419EE"/>
    <w:rsid w:val="00C41ADD"/>
    <w:rsid w:val="00C41B34"/>
    <w:rsid w:val="00C41E2B"/>
    <w:rsid w:val="00C41FE8"/>
    <w:rsid w:val="00C421C4"/>
    <w:rsid w:val="00C42BFB"/>
    <w:rsid w:val="00C42C69"/>
    <w:rsid w:val="00C42F95"/>
    <w:rsid w:val="00C4337F"/>
    <w:rsid w:val="00C43AD3"/>
    <w:rsid w:val="00C43AE3"/>
    <w:rsid w:val="00C43AFE"/>
    <w:rsid w:val="00C43F5B"/>
    <w:rsid w:val="00C43FD7"/>
    <w:rsid w:val="00C444AC"/>
    <w:rsid w:val="00C445BB"/>
    <w:rsid w:val="00C44605"/>
    <w:rsid w:val="00C44693"/>
    <w:rsid w:val="00C447B0"/>
    <w:rsid w:val="00C447E1"/>
    <w:rsid w:val="00C44852"/>
    <w:rsid w:val="00C44D62"/>
    <w:rsid w:val="00C44ED7"/>
    <w:rsid w:val="00C45177"/>
    <w:rsid w:val="00C4519C"/>
    <w:rsid w:val="00C451E5"/>
    <w:rsid w:val="00C453D1"/>
    <w:rsid w:val="00C45482"/>
    <w:rsid w:val="00C4576B"/>
    <w:rsid w:val="00C459A2"/>
    <w:rsid w:val="00C45BC7"/>
    <w:rsid w:val="00C45CAC"/>
    <w:rsid w:val="00C4633A"/>
    <w:rsid w:val="00C463EC"/>
    <w:rsid w:val="00C464BA"/>
    <w:rsid w:val="00C466C4"/>
    <w:rsid w:val="00C469AB"/>
    <w:rsid w:val="00C46A37"/>
    <w:rsid w:val="00C46B35"/>
    <w:rsid w:val="00C46BA8"/>
    <w:rsid w:val="00C46D6C"/>
    <w:rsid w:val="00C46DB7"/>
    <w:rsid w:val="00C46EC5"/>
    <w:rsid w:val="00C4727D"/>
    <w:rsid w:val="00C4729B"/>
    <w:rsid w:val="00C472AF"/>
    <w:rsid w:val="00C47375"/>
    <w:rsid w:val="00C475BE"/>
    <w:rsid w:val="00C47830"/>
    <w:rsid w:val="00C4791F"/>
    <w:rsid w:val="00C47921"/>
    <w:rsid w:val="00C47ABA"/>
    <w:rsid w:val="00C47BC4"/>
    <w:rsid w:val="00C47D5E"/>
    <w:rsid w:val="00C5012B"/>
    <w:rsid w:val="00C50369"/>
    <w:rsid w:val="00C503CD"/>
    <w:rsid w:val="00C505F0"/>
    <w:rsid w:val="00C505FB"/>
    <w:rsid w:val="00C5064F"/>
    <w:rsid w:val="00C5070B"/>
    <w:rsid w:val="00C50805"/>
    <w:rsid w:val="00C508A4"/>
    <w:rsid w:val="00C50A56"/>
    <w:rsid w:val="00C50F05"/>
    <w:rsid w:val="00C51340"/>
    <w:rsid w:val="00C513DF"/>
    <w:rsid w:val="00C51ADD"/>
    <w:rsid w:val="00C51D18"/>
    <w:rsid w:val="00C51E40"/>
    <w:rsid w:val="00C520E5"/>
    <w:rsid w:val="00C524A1"/>
    <w:rsid w:val="00C524FA"/>
    <w:rsid w:val="00C526A0"/>
    <w:rsid w:val="00C52911"/>
    <w:rsid w:val="00C52D14"/>
    <w:rsid w:val="00C52DA0"/>
    <w:rsid w:val="00C52F52"/>
    <w:rsid w:val="00C531F7"/>
    <w:rsid w:val="00C533C9"/>
    <w:rsid w:val="00C53476"/>
    <w:rsid w:val="00C534F0"/>
    <w:rsid w:val="00C5368C"/>
    <w:rsid w:val="00C53CD1"/>
    <w:rsid w:val="00C53EDD"/>
    <w:rsid w:val="00C540F4"/>
    <w:rsid w:val="00C5420A"/>
    <w:rsid w:val="00C5449A"/>
    <w:rsid w:val="00C54A04"/>
    <w:rsid w:val="00C54A5F"/>
    <w:rsid w:val="00C54A67"/>
    <w:rsid w:val="00C54B2E"/>
    <w:rsid w:val="00C54CE4"/>
    <w:rsid w:val="00C54F46"/>
    <w:rsid w:val="00C55166"/>
    <w:rsid w:val="00C551DA"/>
    <w:rsid w:val="00C552C3"/>
    <w:rsid w:val="00C5541F"/>
    <w:rsid w:val="00C55795"/>
    <w:rsid w:val="00C5579C"/>
    <w:rsid w:val="00C55A4F"/>
    <w:rsid w:val="00C55BA9"/>
    <w:rsid w:val="00C55BE7"/>
    <w:rsid w:val="00C55DBA"/>
    <w:rsid w:val="00C55F25"/>
    <w:rsid w:val="00C56246"/>
    <w:rsid w:val="00C56296"/>
    <w:rsid w:val="00C56378"/>
    <w:rsid w:val="00C56399"/>
    <w:rsid w:val="00C5646A"/>
    <w:rsid w:val="00C566A4"/>
    <w:rsid w:val="00C5690E"/>
    <w:rsid w:val="00C56947"/>
    <w:rsid w:val="00C56CA4"/>
    <w:rsid w:val="00C56ED6"/>
    <w:rsid w:val="00C57088"/>
    <w:rsid w:val="00C57314"/>
    <w:rsid w:val="00C57792"/>
    <w:rsid w:val="00C60394"/>
    <w:rsid w:val="00C6050E"/>
    <w:rsid w:val="00C605FE"/>
    <w:rsid w:val="00C60B04"/>
    <w:rsid w:val="00C60CCB"/>
    <w:rsid w:val="00C60D43"/>
    <w:rsid w:val="00C60DFA"/>
    <w:rsid w:val="00C61505"/>
    <w:rsid w:val="00C61642"/>
    <w:rsid w:val="00C61794"/>
    <w:rsid w:val="00C6183D"/>
    <w:rsid w:val="00C61A70"/>
    <w:rsid w:val="00C61BD9"/>
    <w:rsid w:val="00C61CAB"/>
    <w:rsid w:val="00C61CCC"/>
    <w:rsid w:val="00C61F3E"/>
    <w:rsid w:val="00C6214F"/>
    <w:rsid w:val="00C62471"/>
    <w:rsid w:val="00C6261B"/>
    <w:rsid w:val="00C629E9"/>
    <w:rsid w:val="00C62E44"/>
    <w:rsid w:val="00C63218"/>
    <w:rsid w:val="00C633A1"/>
    <w:rsid w:val="00C6345D"/>
    <w:rsid w:val="00C63673"/>
    <w:rsid w:val="00C637AA"/>
    <w:rsid w:val="00C63EA4"/>
    <w:rsid w:val="00C6417E"/>
    <w:rsid w:val="00C64251"/>
    <w:rsid w:val="00C64299"/>
    <w:rsid w:val="00C64A43"/>
    <w:rsid w:val="00C64A82"/>
    <w:rsid w:val="00C64AE9"/>
    <w:rsid w:val="00C64D48"/>
    <w:rsid w:val="00C6522E"/>
    <w:rsid w:val="00C6535A"/>
    <w:rsid w:val="00C656D5"/>
    <w:rsid w:val="00C658F2"/>
    <w:rsid w:val="00C65D2E"/>
    <w:rsid w:val="00C65E6A"/>
    <w:rsid w:val="00C65E87"/>
    <w:rsid w:val="00C65EA3"/>
    <w:rsid w:val="00C65F7E"/>
    <w:rsid w:val="00C661C5"/>
    <w:rsid w:val="00C6640B"/>
    <w:rsid w:val="00C6658F"/>
    <w:rsid w:val="00C665A5"/>
    <w:rsid w:val="00C666D9"/>
    <w:rsid w:val="00C6692F"/>
    <w:rsid w:val="00C66CAE"/>
    <w:rsid w:val="00C66CBF"/>
    <w:rsid w:val="00C66EFB"/>
    <w:rsid w:val="00C67013"/>
    <w:rsid w:val="00C6705F"/>
    <w:rsid w:val="00C67075"/>
    <w:rsid w:val="00C671C6"/>
    <w:rsid w:val="00C674EC"/>
    <w:rsid w:val="00C6755B"/>
    <w:rsid w:val="00C67673"/>
    <w:rsid w:val="00C6767F"/>
    <w:rsid w:val="00C67CC9"/>
    <w:rsid w:val="00C67FBE"/>
    <w:rsid w:val="00C701BD"/>
    <w:rsid w:val="00C7039E"/>
    <w:rsid w:val="00C704D5"/>
    <w:rsid w:val="00C70504"/>
    <w:rsid w:val="00C706B3"/>
    <w:rsid w:val="00C70A68"/>
    <w:rsid w:val="00C70FF7"/>
    <w:rsid w:val="00C712AC"/>
    <w:rsid w:val="00C71405"/>
    <w:rsid w:val="00C714C9"/>
    <w:rsid w:val="00C714CE"/>
    <w:rsid w:val="00C714EE"/>
    <w:rsid w:val="00C71ABB"/>
    <w:rsid w:val="00C71AE2"/>
    <w:rsid w:val="00C71B18"/>
    <w:rsid w:val="00C71C07"/>
    <w:rsid w:val="00C71C6C"/>
    <w:rsid w:val="00C71F91"/>
    <w:rsid w:val="00C71FEB"/>
    <w:rsid w:val="00C720CA"/>
    <w:rsid w:val="00C72448"/>
    <w:rsid w:val="00C72912"/>
    <w:rsid w:val="00C72ADE"/>
    <w:rsid w:val="00C72B8B"/>
    <w:rsid w:val="00C72DE5"/>
    <w:rsid w:val="00C72F57"/>
    <w:rsid w:val="00C7349A"/>
    <w:rsid w:val="00C73545"/>
    <w:rsid w:val="00C735B5"/>
    <w:rsid w:val="00C7360E"/>
    <w:rsid w:val="00C737D6"/>
    <w:rsid w:val="00C73826"/>
    <w:rsid w:val="00C73A9C"/>
    <w:rsid w:val="00C73B83"/>
    <w:rsid w:val="00C73EC1"/>
    <w:rsid w:val="00C73F32"/>
    <w:rsid w:val="00C74127"/>
    <w:rsid w:val="00C7414E"/>
    <w:rsid w:val="00C742B7"/>
    <w:rsid w:val="00C74724"/>
    <w:rsid w:val="00C74872"/>
    <w:rsid w:val="00C74D8D"/>
    <w:rsid w:val="00C7520A"/>
    <w:rsid w:val="00C752BF"/>
    <w:rsid w:val="00C75462"/>
    <w:rsid w:val="00C754DE"/>
    <w:rsid w:val="00C756D0"/>
    <w:rsid w:val="00C757FF"/>
    <w:rsid w:val="00C75851"/>
    <w:rsid w:val="00C75E00"/>
    <w:rsid w:val="00C75E58"/>
    <w:rsid w:val="00C7641C"/>
    <w:rsid w:val="00C76451"/>
    <w:rsid w:val="00C765A9"/>
    <w:rsid w:val="00C76AB4"/>
    <w:rsid w:val="00C76CC7"/>
    <w:rsid w:val="00C76F3E"/>
    <w:rsid w:val="00C76F66"/>
    <w:rsid w:val="00C770C3"/>
    <w:rsid w:val="00C7720D"/>
    <w:rsid w:val="00C7749F"/>
    <w:rsid w:val="00C77661"/>
    <w:rsid w:val="00C7769A"/>
    <w:rsid w:val="00C7782D"/>
    <w:rsid w:val="00C7782E"/>
    <w:rsid w:val="00C77A60"/>
    <w:rsid w:val="00C77CBB"/>
    <w:rsid w:val="00C77D57"/>
    <w:rsid w:val="00C77ED1"/>
    <w:rsid w:val="00C77F96"/>
    <w:rsid w:val="00C8025F"/>
    <w:rsid w:val="00C804BF"/>
    <w:rsid w:val="00C80558"/>
    <w:rsid w:val="00C8055E"/>
    <w:rsid w:val="00C8062D"/>
    <w:rsid w:val="00C807B4"/>
    <w:rsid w:val="00C807DB"/>
    <w:rsid w:val="00C80909"/>
    <w:rsid w:val="00C80DDA"/>
    <w:rsid w:val="00C80F8E"/>
    <w:rsid w:val="00C81058"/>
    <w:rsid w:val="00C81117"/>
    <w:rsid w:val="00C81194"/>
    <w:rsid w:val="00C81607"/>
    <w:rsid w:val="00C816B4"/>
    <w:rsid w:val="00C816F0"/>
    <w:rsid w:val="00C81A15"/>
    <w:rsid w:val="00C81C16"/>
    <w:rsid w:val="00C81D7C"/>
    <w:rsid w:val="00C81DF4"/>
    <w:rsid w:val="00C81FAA"/>
    <w:rsid w:val="00C8211F"/>
    <w:rsid w:val="00C821EA"/>
    <w:rsid w:val="00C8246E"/>
    <w:rsid w:val="00C82474"/>
    <w:rsid w:val="00C82566"/>
    <w:rsid w:val="00C82ACA"/>
    <w:rsid w:val="00C82D75"/>
    <w:rsid w:val="00C82DF7"/>
    <w:rsid w:val="00C82F6E"/>
    <w:rsid w:val="00C82FD7"/>
    <w:rsid w:val="00C83048"/>
    <w:rsid w:val="00C83105"/>
    <w:rsid w:val="00C831D9"/>
    <w:rsid w:val="00C8376B"/>
    <w:rsid w:val="00C83994"/>
    <w:rsid w:val="00C83AB9"/>
    <w:rsid w:val="00C83BD4"/>
    <w:rsid w:val="00C84122"/>
    <w:rsid w:val="00C8419D"/>
    <w:rsid w:val="00C842AD"/>
    <w:rsid w:val="00C843E6"/>
    <w:rsid w:val="00C8499E"/>
    <w:rsid w:val="00C84A4A"/>
    <w:rsid w:val="00C84D38"/>
    <w:rsid w:val="00C84E32"/>
    <w:rsid w:val="00C85071"/>
    <w:rsid w:val="00C853C1"/>
    <w:rsid w:val="00C853D9"/>
    <w:rsid w:val="00C8542B"/>
    <w:rsid w:val="00C85642"/>
    <w:rsid w:val="00C856CC"/>
    <w:rsid w:val="00C85725"/>
    <w:rsid w:val="00C8572C"/>
    <w:rsid w:val="00C858CA"/>
    <w:rsid w:val="00C858E0"/>
    <w:rsid w:val="00C85AF5"/>
    <w:rsid w:val="00C85CAD"/>
    <w:rsid w:val="00C85D58"/>
    <w:rsid w:val="00C85DD3"/>
    <w:rsid w:val="00C85EEE"/>
    <w:rsid w:val="00C8628F"/>
    <w:rsid w:val="00C862BA"/>
    <w:rsid w:val="00C86933"/>
    <w:rsid w:val="00C86976"/>
    <w:rsid w:val="00C8698E"/>
    <w:rsid w:val="00C86A33"/>
    <w:rsid w:val="00C86A41"/>
    <w:rsid w:val="00C86EDD"/>
    <w:rsid w:val="00C871B6"/>
    <w:rsid w:val="00C8724B"/>
    <w:rsid w:val="00C87265"/>
    <w:rsid w:val="00C8729A"/>
    <w:rsid w:val="00C872D2"/>
    <w:rsid w:val="00C873A0"/>
    <w:rsid w:val="00C87910"/>
    <w:rsid w:val="00C87994"/>
    <w:rsid w:val="00C90014"/>
    <w:rsid w:val="00C90072"/>
    <w:rsid w:val="00C9022C"/>
    <w:rsid w:val="00C903BB"/>
    <w:rsid w:val="00C903C9"/>
    <w:rsid w:val="00C90A54"/>
    <w:rsid w:val="00C90B20"/>
    <w:rsid w:val="00C90B8A"/>
    <w:rsid w:val="00C90C1C"/>
    <w:rsid w:val="00C90D65"/>
    <w:rsid w:val="00C90DCC"/>
    <w:rsid w:val="00C91035"/>
    <w:rsid w:val="00C9164D"/>
    <w:rsid w:val="00C91927"/>
    <w:rsid w:val="00C919BC"/>
    <w:rsid w:val="00C92131"/>
    <w:rsid w:val="00C9261B"/>
    <w:rsid w:val="00C9275B"/>
    <w:rsid w:val="00C92890"/>
    <w:rsid w:val="00C928CA"/>
    <w:rsid w:val="00C92BFE"/>
    <w:rsid w:val="00C9336F"/>
    <w:rsid w:val="00C93619"/>
    <w:rsid w:val="00C938ED"/>
    <w:rsid w:val="00C93DDB"/>
    <w:rsid w:val="00C93E53"/>
    <w:rsid w:val="00C93FC5"/>
    <w:rsid w:val="00C9426A"/>
    <w:rsid w:val="00C942F6"/>
    <w:rsid w:val="00C94318"/>
    <w:rsid w:val="00C94452"/>
    <w:rsid w:val="00C94778"/>
    <w:rsid w:val="00C947EA"/>
    <w:rsid w:val="00C94896"/>
    <w:rsid w:val="00C94D36"/>
    <w:rsid w:val="00C954A0"/>
    <w:rsid w:val="00C954B2"/>
    <w:rsid w:val="00C95A55"/>
    <w:rsid w:val="00C95A9B"/>
    <w:rsid w:val="00C962EF"/>
    <w:rsid w:val="00C96817"/>
    <w:rsid w:val="00C96846"/>
    <w:rsid w:val="00C96AA2"/>
    <w:rsid w:val="00C9716E"/>
    <w:rsid w:val="00C9724F"/>
    <w:rsid w:val="00C9755C"/>
    <w:rsid w:val="00C97B45"/>
    <w:rsid w:val="00C97B49"/>
    <w:rsid w:val="00C97DB4"/>
    <w:rsid w:val="00C97F95"/>
    <w:rsid w:val="00CA006C"/>
    <w:rsid w:val="00CA02C1"/>
    <w:rsid w:val="00CA0342"/>
    <w:rsid w:val="00CA0402"/>
    <w:rsid w:val="00CA050B"/>
    <w:rsid w:val="00CA06F5"/>
    <w:rsid w:val="00CA0771"/>
    <w:rsid w:val="00CA0F49"/>
    <w:rsid w:val="00CA0FBA"/>
    <w:rsid w:val="00CA1400"/>
    <w:rsid w:val="00CA146E"/>
    <w:rsid w:val="00CA14E0"/>
    <w:rsid w:val="00CA1500"/>
    <w:rsid w:val="00CA1517"/>
    <w:rsid w:val="00CA1745"/>
    <w:rsid w:val="00CA1A2F"/>
    <w:rsid w:val="00CA1C10"/>
    <w:rsid w:val="00CA1E07"/>
    <w:rsid w:val="00CA2102"/>
    <w:rsid w:val="00CA2346"/>
    <w:rsid w:val="00CA25A1"/>
    <w:rsid w:val="00CA2764"/>
    <w:rsid w:val="00CA2BF2"/>
    <w:rsid w:val="00CA2D54"/>
    <w:rsid w:val="00CA2D77"/>
    <w:rsid w:val="00CA2F1A"/>
    <w:rsid w:val="00CA399F"/>
    <w:rsid w:val="00CA3D9A"/>
    <w:rsid w:val="00CA3E87"/>
    <w:rsid w:val="00CA3F50"/>
    <w:rsid w:val="00CA3F61"/>
    <w:rsid w:val="00CA48D7"/>
    <w:rsid w:val="00CA4910"/>
    <w:rsid w:val="00CA49D9"/>
    <w:rsid w:val="00CA4A5A"/>
    <w:rsid w:val="00CA4D5F"/>
    <w:rsid w:val="00CA4E61"/>
    <w:rsid w:val="00CA4FFC"/>
    <w:rsid w:val="00CA5184"/>
    <w:rsid w:val="00CA53A4"/>
    <w:rsid w:val="00CA56B1"/>
    <w:rsid w:val="00CA57C9"/>
    <w:rsid w:val="00CA5B12"/>
    <w:rsid w:val="00CA5D1F"/>
    <w:rsid w:val="00CA62E5"/>
    <w:rsid w:val="00CA65C6"/>
    <w:rsid w:val="00CA6810"/>
    <w:rsid w:val="00CA6AEA"/>
    <w:rsid w:val="00CA6E9D"/>
    <w:rsid w:val="00CA6F0B"/>
    <w:rsid w:val="00CA73B1"/>
    <w:rsid w:val="00CA746C"/>
    <w:rsid w:val="00CA7743"/>
    <w:rsid w:val="00CA7C5C"/>
    <w:rsid w:val="00CA7E38"/>
    <w:rsid w:val="00CB0118"/>
    <w:rsid w:val="00CB0541"/>
    <w:rsid w:val="00CB09AD"/>
    <w:rsid w:val="00CB09E2"/>
    <w:rsid w:val="00CB0B74"/>
    <w:rsid w:val="00CB0F11"/>
    <w:rsid w:val="00CB1446"/>
    <w:rsid w:val="00CB189D"/>
    <w:rsid w:val="00CB1909"/>
    <w:rsid w:val="00CB1C64"/>
    <w:rsid w:val="00CB1D10"/>
    <w:rsid w:val="00CB2046"/>
    <w:rsid w:val="00CB298F"/>
    <w:rsid w:val="00CB2CD7"/>
    <w:rsid w:val="00CB2E17"/>
    <w:rsid w:val="00CB2EE6"/>
    <w:rsid w:val="00CB2F02"/>
    <w:rsid w:val="00CB2F4B"/>
    <w:rsid w:val="00CB3011"/>
    <w:rsid w:val="00CB3444"/>
    <w:rsid w:val="00CB39B7"/>
    <w:rsid w:val="00CB3C7C"/>
    <w:rsid w:val="00CB3F24"/>
    <w:rsid w:val="00CB3F63"/>
    <w:rsid w:val="00CB4248"/>
    <w:rsid w:val="00CB4250"/>
    <w:rsid w:val="00CB4380"/>
    <w:rsid w:val="00CB4612"/>
    <w:rsid w:val="00CB4859"/>
    <w:rsid w:val="00CB49A1"/>
    <w:rsid w:val="00CB53C3"/>
    <w:rsid w:val="00CB5E3A"/>
    <w:rsid w:val="00CB5FC3"/>
    <w:rsid w:val="00CB63C7"/>
    <w:rsid w:val="00CB6470"/>
    <w:rsid w:val="00CB68EB"/>
    <w:rsid w:val="00CB6FF1"/>
    <w:rsid w:val="00CB71B6"/>
    <w:rsid w:val="00CB71F7"/>
    <w:rsid w:val="00CB72A3"/>
    <w:rsid w:val="00CB7386"/>
    <w:rsid w:val="00CB78F2"/>
    <w:rsid w:val="00CB7FBF"/>
    <w:rsid w:val="00CC0171"/>
    <w:rsid w:val="00CC0709"/>
    <w:rsid w:val="00CC0D94"/>
    <w:rsid w:val="00CC0FD8"/>
    <w:rsid w:val="00CC1231"/>
    <w:rsid w:val="00CC133F"/>
    <w:rsid w:val="00CC14BC"/>
    <w:rsid w:val="00CC1604"/>
    <w:rsid w:val="00CC175A"/>
    <w:rsid w:val="00CC19F3"/>
    <w:rsid w:val="00CC1AB7"/>
    <w:rsid w:val="00CC1B88"/>
    <w:rsid w:val="00CC1C61"/>
    <w:rsid w:val="00CC1E89"/>
    <w:rsid w:val="00CC2086"/>
    <w:rsid w:val="00CC20A3"/>
    <w:rsid w:val="00CC20AB"/>
    <w:rsid w:val="00CC20B3"/>
    <w:rsid w:val="00CC21AC"/>
    <w:rsid w:val="00CC244E"/>
    <w:rsid w:val="00CC253B"/>
    <w:rsid w:val="00CC26FE"/>
    <w:rsid w:val="00CC2825"/>
    <w:rsid w:val="00CC2D88"/>
    <w:rsid w:val="00CC2FAB"/>
    <w:rsid w:val="00CC31E7"/>
    <w:rsid w:val="00CC3412"/>
    <w:rsid w:val="00CC39D0"/>
    <w:rsid w:val="00CC3F35"/>
    <w:rsid w:val="00CC43CE"/>
    <w:rsid w:val="00CC449E"/>
    <w:rsid w:val="00CC44F1"/>
    <w:rsid w:val="00CC4589"/>
    <w:rsid w:val="00CC481F"/>
    <w:rsid w:val="00CC4A69"/>
    <w:rsid w:val="00CC4AC8"/>
    <w:rsid w:val="00CC4AE5"/>
    <w:rsid w:val="00CC4BF6"/>
    <w:rsid w:val="00CC4E44"/>
    <w:rsid w:val="00CC4E7A"/>
    <w:rsid w:val="00CC4E7B"/>
    <w:rsid w:val="00CC4FE2"/>
    <w:rsid w:val="00CC50ED"/>
    <w:rsid w:val="00CC51C1"/>
    <w:rsid w:val="00CC5297"/>
    <w:rsid w:val="00CC5CCE"/>
    <w:rsid w:val="00CC631E"/>
    <w:rsid w:val="00CC6399"/>
    <w:rsid w:val="00CC64C0"/>
    <w:rsid w:val="00CC671B"/>
    <w:rsid w:val="00CC67DF"/>
    <w:rsid w:val="00CC67E2"/>
    <w:rsid w:val="00CC68E4"/>
    <w:rsid w:val="00CC6920"/>
    <w:rsid w:val="00CC6C69"/>
    <w:rsid w:val="00CC6E76"/>
    <w:rsid w:val="00CC6EF2"/>
    <w:rsid w:val="00CC6F69"/>
    <w:rsid w:val="00CC717D"/>
    <w:rsid w:val="00CC741E"/>
    <w:rsid w:val="00CC762A"/>
    <w:rsid w:val="00CC77A2"/>
    <w:rsid w:val="00CC7912"/>
    <w:rsid w:val="00CC79FA"/>
    <w:rsid w:val="00CD0008"/>
    <w:rsid w:val="00CD00E1"/>
    <w:rsid w:val="00CD03D2"/>
    <w:rsid w:val="00CD053E"/>
    <w:rsid w:val="00CD0786"/>
    <w:rsid w:val="00CD0D5F"/>
    <w:rsid w:val="00CD0E55"/>
    <w:rsid w:val="00CD0ED6"/>
    <w:rsid w:val="00CD1A3C"/>
    <w:rsid w:val="00CD1C35"/>
    <w:rsid w:val="00CD1C6E"/>
    <w:rsid w:val="00CD1CBA"/>
    <w:rsid w:val="00CD1D67"/>
    <w:rsid w:val="00CD1F95"/>
    <w:rsid w:val="00CD2130"/>
    <w:rsid w:val="00CD216D"/>
    <w:rsid w:val="00CD22C9"/>
    <w:rsid w:val="00CD2485"/>
    <w:rsid w:val="00CD2572"/>
    <w:rsid w:val="00CD28D0"/>
    <w:rsid w:val="00CD2AA5"/>
    <w:rsid w:val="00CD2B90"/>
    <w:rsid w:val="00CD2D0A"/>
    <w:rsid w:val="00CD2D19"/>
    <w:rsid w:val="00CD30DF"/>
    <w:rsid w:val="00CD3954"/>
    <w:rsid w:val="00CD3C70"/>
    <w:rsid w:val="00CD3CF7"/>
    <w:rsid w:val="00CD3E1F"/>
    <w:rsid w:val="00CD3F6E"/>
    <w:rsid w:val="00CD403B"/>
    <w:rsid w:val="00CD41C9"/>
    <w:rsid w:val="00CD45D8"/>
    <w:rsid w:val="00CD48C0"/>
    <w:rsid w:val="00CD4A03"/>
    <w:rsid w:val="00CD4B99"/>
    <w:rsid w:val="00CD4C9A"/>
    <w:rsid w:val="00CD4D5F"/>
    <w:rsid w:val="00CD4FD6"/>
    <w:rsid w:val="00CD51ED"/>
    <w:rsid w:val="00CD5285"/>
    <w:rsid w:val="00CD5505"/>
    <w:rsid w:val="00CD555B"/>
    <w:rsid w:val="00CD573E"/>
    <w:rsid w:val="00CD5789"/>
    <w:rsid w:val="00CD5985"/>
    <w:rsid w:val="00CD5DA7"/>
    <w:rsid w:val="00CD5F2A"/>
    <w:rsid w:val="00CD60EE"/>
    <w:rsid w:val="00CD6110"/>
    <w:rsid w:val="00CD6113"/>
    <w:rsid w:val="00CD6529"/>
    <w:rsid w:val="00CD6773"/>
    <w:rsid w:val="00CD6AFB"/>
    <w:rsid w:val="00CD6F38"/>
    <w:rsid w:val="00CD7091"/>
    <w:rsid w:val="00CD713B"/>
    <w:rsid w:val="00CD7191"/>
    <w:rsid w:val="00CD743C"/>
    <w:rsid w:val="00CD7506"/>
    <w:rsid w:val="00CD759B"/>
    <w:rsid w:val="00CD7696"/>
    <w:rsid w:val="00CD77C3"/>
    <w:rsid w:val="00CD78AE"/>
    <w:rsid w:val="00CD7A4A"/>
    <w:rsid w:val="00CD7BCD"/>
    <w:rsid w:val="00CD7CA5"/>
    <w:rsid w:val="00CE04FD"/>
    <w:rsid w:val="00CE0702"/>
    <w:rsid w:val="00CE0E45"/>
    <w:rsid w:val="00CE17AB"/>
    <w:rsid w:val="00CE222A"/>
    <w:rsid w:val="00CE2307"/>
    <w:rsid w:val="00CE2448"/>
    <w:rsid w:val="00CE28AF"/>
    <w:rsid w:val="00CE305F"/>
    <w:rsid w:val="00CE32F9"/>
    <w:rsid w:val="00CE33A2"/>
    <w:rsid w:val="00CE3471"/>
    <w:rsid w:val="00CE3806"/>
    <w:rsid w:val="00CE390D"/>
    <w:rsid w:val="00CE3EB1"/>
    <w:rsid w:val="00CE4010"/>
    <w:rsid w:val="00CE4270"/>
    <w:rsid w:val="00CE42D1"/>
    <w:rsid w:val="00CE4595"/>
    <w:rsid w:val="00CE4795"/>
    <w:rsid w:val="00CE4C5C"/>
    <w:rsid w:val="00CE4FC0"/>
    <w:rsid w:val="00CE50C2"/>
    <w:rsid w:val="00CE5169"/>
    <w:rsid w:val="00CE53AF"/>
    <w:rsid w:val="00CE5680"/>
    <w:rsid w:val="00CE57A4"/>
    <w:rsid w:val="00CE58E6"/>
    <w:rsid w:val="00CE5A20"/>
    <w:rsid w:val="00CE5B8D"/>
    <w:rsid w:val="00CE6399"/>
    <w:rsid w:val="00CE64A5"/>
    <w:rsid w:val="00CE65C1"/>
    <w:rsid w:val="00CE671F"/>
    <w:rsid w:val="00CE6779"/>
    <w:rsid w:val="00CE68F9"/>
    <w:rsid w:val="00CE69D2"/>
    <w:rsid w:val="00CE6D72"/>
    <w:rsid w:val="00CE6DD2"/>
    <w:rsid w:val="00CE7121"/>
    <w:rsid w:val="00CE712C"/>
    <w:rsid w:val="00CE7191"/>
    <w:rsid w:val="00CE73B7"/>
    <w:rsid w:val="00CE749B"/>
    <w:rsid w:val="00CE74BA"/>
    <w:rsid w:val="00CE7849"/>
    <w:rsid w:val="00CE7A0E"/>
    <w:rsid w:val="00CF0030"/>
    <w:rsid w:val="00CF0094"/>
    <w:rsid w:val="00CF0366"/>
    <w:rsid w:val="00CF0617"/>
    <w:rsid w:val="00CF0958"/>
    <w:rsid w:val="00CF0BB5"/>
    <w:rsid w:val="00CF0C68"/>
    <w:rsid w:val="00CF0E86"/>
    <w:rsid w:val="00CF0F0A"/>
    <w:rsid w:val="00CF1013"/>
    <w:rsid w:val="00CF10C2"/>
    <w:rsid w:val="00CF1105"/>
    <w:rsid w:val="00CF13EB"/>
    <w:rsid w:val="00CF1574"/>
    <w:rsid w:val="00CF188B"/>
    <w:rsid w:val="00CF236C"/>
    <w:rsid w:val="00CF249C"/>
    <w:rsid w:val="00CF250A"/>
    <w:rsid w:val="00CF2F9B"/>
    <w:rsid w:val="00CF3208"/>
    <w:rsid w:val="00CF32D4"/>
    <w:rsid w:val="00CF37F9"/>
    <w:rsid w:val="00CF3850"/>
    <w:rsid w:val="00CF38E9"/>
    <w:rsid w:val="00CF3B27"/>
    <w:rsid w:val="00CF3D46"/>
    <w:rsid w:val="00CF3F6A"/>
    <w:rsid w:val="00CF4037"/>
    <w:rsid w:val="00CF4169"/>
    <w:rsid w:val="00CF4228"/>
    <w:rsid w:val="00CF4274"/>
    <w:rsid w:val="00CF42F0"/>
    <w:rsid w:val="00CF4695"/>
    <w:rsid w:val="00CF4698"/>
    <w:rsid w:val="00CF46C0"/>
    <w:rsid w:val="00CF492F"/>
    <w:rsid w:val="00CF4D3E"/>
    <w:rsid w:val="00CF4D99"/>
    <w:rsid w:val="00CF4E7D"/>
    <w:rsid w:val="00CF5243"/>
    <w:rsid w:val="00CF5355"/>
    <w:rsid w:val="00CF556F"/>
    <w:rsid w:val="00CF563A"/>
    <w:rsid w:val="00CF5C7E"/>
    <w:rsid w:val="00CF607C"/>
    <w:rsid w:val="00CF6096"/>
    <w:rsid w:val="00CF623B"/>
    <w:rsid w:val="00CF651E"/>
    <w:rsid w:val="00CF68FA"/>
    <w:rsid w:val="00CF691A"/>
    <w:rsid w:val="00CF70A1"/>
    <w:rsid w:val="00CF71CC"/>
    <w:rsid w:val="00CF7564"/>
    <w:rsid w:val="00CF7915"/>
    <w:rsid w:val="00CF796F"/>
    <w:rsid w:val="00CF797E"/>
    <w:rsid w:val="00CF7B8C"/>
    <w:rsid w:val="00CF7DFB"/>
    <w:rsid w:val="00CF7F8A"/>
    <w:rsid w:val="00CF7FAA"/>
    <w:rsid w:val="00D003A1"/>
    <w:rsid w:val="00D00656"/>
    <w:rsid w:val="00D007D2"/>
    <w:rsid w:val="00D00AF3"/>
    <w:rsid w:val="00D00D1C"/>
    <w:rsid w:val="00D00D54"/>
    <w:rsid w:val="00D00F65"/>
    <w:rsid w:val="00D01115"/>
    <w:rsid w:val="00D011A3"/>
    <w:rsid w:val="00D0133A"/>
    <w:rsid w:val="00D0136E"/>
    <w:rsid w:val="00D01396"/>
    <w:rsid w:val="00D01540"/>
    <w:rsid w:val="00D01993"/>
    <w:rsid w:val="00D01A29"/>
    <w:rsid w:val="00D01A93"/>
    <w:rsid w:val="00D01BE4"/>
    <w:rsid w:val="00D01C9B"/>
    <w:rsid w:val="00D01D1F"/>
    <w:rsid w:val="00D022FC"/>
    <w:rsid w:val="00D025AF"/>
    <w:rsid w:val="00D0262C"/>
    <w:rsid w:val="00D02A4E"/>
    <w:rsid w:val="00D02DD9"/>
    <w:rsid w:val="00D02FA1"/>
    <w:rsid w:val="00D02FDC"/>
    <w:rsid w:val="00D031E2"/>
    <w:rsid w:val="00D0340F"/>
    <w:rsid w:val="00D03432"/>
    <w:rsid w:val="00D03644"/>
    <w:rsid w:val="00D037BA"/>
    <w:rsid w:val="00D038E6"/>
    <w:rsid w:val="00D03B20"/>
    <w:rsid w:val="00D03EF8"/>
    <w:rsid w:val="00D0431F"/>
    <w:rsid w:val="00D04712"/>
    <w:rsid w:val="00D04B32"/>
    <w:rsid w:val="00D04E48"/>
    <w:rsid w:val="00D04F63"/>
    <w:rsid w:val="00D05094"/>
    <w:rsid w:val="00D057E4"/>
    <w:rsid w:val="00D0582E"/>
    <w:rsid w:val="00D05A27"/>
    <w:rsid w:val="00D05E1E"/>
    <w:rsid w:val="00D05F29"/>
    <w:rsid w:val="00D0605A"/>
    <w:rsid w:val="00D06276"/>
    <w:rsid w:val="00D0644A"/>
    <w:rsid w:val="00D064AB"/>
    <w:rsid w:val="00D067DD"/>
    <w:rsid w:val="00D072B9"/>
    <w:rsid w:val="00D0744E"/>
    <w:rsid w:val="00D074BB"/>
    <w:rsid w:val="00D07569"/>
    <w:rsid w:val="00D07573"/>
    <w:rsid w:val="00D07BAE"/>
    <w:rsid w:val="00D07DC4"/>
    <w:rsid w:val="00D1054F"/>
    <w:rsid w:val="00D108FD"/>
    <w:rsid w:val="00D10914"/>
    <w:rsid w:val="00D1091C"/>
    <w:rsid w:val="00D10B37"/>
    <w:rsid w:val="00D10ECB"/>
    <w:rsid w:val="00D11353"/>
    <w:rsid w:val="00D11C01"/>
    <w:rsid w:val="00D11C44"/>
    <w:rsid w:val="00D11F71"/>
    <w:rsid w:val="00D12230"/>
    <w:rsid w:val="00D12402"/>
    <w:rsid w:val="00D12492"/>
    <w:rsid w:val="00D12718"/>
    <w:rsid w:val="00D12844"/>
    <w:rsid w:val="00D12E96"/>
    <w:rsid w:val="00D1314D"/>
    <w:rsid w:val="00D13175"/>
    <w:rsid w:val="00D13204"/>
    <w:rsid w:val="00D137CE"/>
    <w:rsid w:val="00D139A4"/>
    <w:rsid w:val="00D13AE2"/>
    <w:rsid w:val="00D13D5B"/>
    <w:rsid w:val="00D13ED3"/>
    <w:rsid w:val="00D13ED7"/>
    <w:rsid w:val="00D1408C"/>
    <w:rsid w:val="00D140EE"/>
    <w:rsid w:val="00D1445D"/>
    <w:rsid w:val="00D145B5"/>
    <w:rsid w:val="00D1473F"/>
    <w:rsid w:val="00D1477D"/>
    <w:rsid w:val="00D14BD1"/>
    <w:rsid w:val="00D14C11"/>
    <w:rsid w:val="00D14C68"/>
    <w:rsid w:val="00D15057"/>
    <w:rsid w:val="00D15183"/>
    <w:rsid w:val="00D15738"/>
    <w:rsid w:val="00D15760"/>
    <w:rsid w:val="00D159A4"/>
    <w:rsid w:val="00D15F23"/>
    <w:rsid w:val="00D15F4A"/>
    <w:rsid w:val="00D16178"/>
    <w:rsid w:val="00D16714"/>
    <w:rsid w:val="00D168CE"/>
    <w:rsid w:val="00D16B2E"/>
    <w:rsid w:val="00D16B87"/>
    <w:rsid w:val="00D16C33"/>
    <w:rsid w:val="00D16DBC"/>
    <w:rsid w:val="00D1704B"/>
    <w:rsid w:val="00D17114"/>
    <w:rsid w:val="00D1713F"/>
    <w:rsid w:val="00D17244"/>
    <w:rsid w:val="00D17748"/>
    <w:rsid w:val="00D17828"/>
    <w:rsid w:val="00D178DC"/>
    <w:rsid w:val="00D17971"/>
    <w:rsid w:val="00D17AA8"/>
    <w:rsid w:val="00D17DE2"/>
    <w:rsid w:val="00D17EDF"/>
    <w:rsid w:val="00D17EE1"/>
    <w:rsid w:val="00D17FD9"/>
    <w:rsid w:val="00D2015B"/>
    <w:rsid w:val="00D204C0"/>
    <w:rsid w:val="00D205B9"/>
    <w:rsid w:val="00D20CC7"/>
    <w:rsid w:val="00D21435"/>
    <w:rsid w:val="00D21768"/>
    <w:rsid w:val="00D21A17"/>
    <w:rsid w:val="00D21A6E"/>
    <w:rsid w:val="00D21D1B"/>
    <w:rsid w:val="00D21F06"/>
    <w:rsid w:val="00D2204C"/>
    <w:rsid w:val="00D2223B"/>
    <w:rsid w:val="00D223F7"/>
    <w:rsid w:val="00D22429"/>
    <w:rsid w:val="00D22430"/>
    <w:rsid w:val="00D224A1"/>
    <w:rsid w:val="00D22577"/>
    <w:rsid w:val="00D225CE"/>
    <w:rsid w:val="00D22A74"/>
    <w:rsid w:val="00D22B7B"/>
    <w:rsid w:val="00D22F33"/>
    <w:rsid w:val="00D23004"/>
    <w:rsid w:val="00D2327B"/>
    <w:rsid w:val="00D23738"/>
    <w:rsid w:val="00D23796"/>
    <w:rsid w:val="00D23848"/>
    <w:rsid w:val="00D238CA"/>
    <w:rsid w:val="00D23913"/>
    <w:rsid w:val="00D23926"/>
    <w:rsid w:val="00D23B58"/>
    <w:rsid w:val="00D23BCF"/>
    <w:rsid w:val="00D23EBF"/>
    <w:rsid w:val="00D24272"/>
    <w:rsid w:val="00D24398"/>
    <w:rsid w:val="00D24662"/>
    <w:rsid w:val="00D24704"/>
    <w:rsid w:val="00D24B52"/>
    <w:rsid w:val="00D24D9D"/>
    <w:rsid w:val="00D24E64"/>
    <w:rsid w:val="00D2560E"/>
    <w:rsid w:val="00D2566D"/>
    <w:rsid w:val="00D256D6"/>
    <w:rsid w:val="00D25BBC"/>
    <w:rsid w:val="00D25E33"/>
    <w:rsid w:val="00D2624A"/>
    <w:rsid w:val="00D2649C"/>
    <w:rsid w:val="00D2651A"/>
    <w:rsid w:val="00D2674A"/>
    <w:rsid w:val="00D26C7B"/>
    <w:rsid w:val="00D26E29"/>
    <w:rsid w:val="00D272B9"/>
    <w:rsid w:val="00D27315"/>
    <w:rsid w:val="00D278D3"/>
    <w:rsid w:val="00D27B02"/>
    <w:rsid w:val="00D27BAB"/>
    <w:rsid w:val="00D27C8E"/>
    <w:rsid w:val="00D27D12"/>
    <w:rsid w:val="00D27F4B"/>
    <w:rsid w:val="00D27F97"/>
    <w:rsid w:val="00D3006A"/>
    <w:rsid w:val="00D300B7"/>
    <w:rsid w:val="00D30131"/>
    <w:rsid w:val="00D303FC"/>
    <w:rsid w:val="00D30468"/>
    <w:rsid w:val="00D3076E"/>
    <w:rsid w:val="00D308B8"/>
    <w:rsid w:val="00D30A5B"/>
    <w:rsid w:val="00D30B3C"/>
    <w:rsid w:val="00D30BF9"/>
    <w:rsid w:val="00D30D45"/>
    <w:rsid w:val="00D30DC9"/>
    <w:rsid w:val="00D310F9"/>
    <w:rsid w:val="00D311B3"/>
    <w:rsid w:val="00D31220"/>
    <w:rsid w:val="00D313C8"/>
    <w:rsid w:val="00D314A0"/>
    <w:rsid w:val="00D314F9"/>
    <w:rsid w:val="00D3153A"/>
    <w:rsid w:val="00D3157F"/>
    <w:rsid w:val="00D31743"/>
    <w:rsid w:val="00D317F0"/>
    <w:rsid w:val="00D319B3"/>
    <w:rsid w:val="00D319F4"/>
    <w:rsid w:val="00D31BB6"/>
    <w:rsid w:val="00D31C69"/>
    <w:rsid w:val="00D3201F"/>
    <w:rsid w:val="00D32489"/>
    <w:rsid w:val="00D3258A"/>
    <w:rsid w:val="00D325BB"/>
    <w:rsid w:val="00D3270B"/>
    <w:rsid w:val="00D327DF"/>
    <w:rsid w:val="00D32A3C"/>
    <w:rsid w:val="00D32F50"/>
    <w:rsid w:val="00D33051"/>
    <w:rsid w:val="00D33146"/>
    <w:rsid w:val="00D332D1"/>
    <w:rsid w:val="00D332EC"/>
    <w:rsid w:val="00D3357F"/>
    <w:rsid w:val="00D33847"/>
    <w:rsid w:val="00D33870"/>
    <w:rsid w:val="00D33BAD"/>
    <w:rsid w:val="00D33D0F"/>
    <w:rsid w:val="00D342B4"/>
    <w:rsid w:val="00D342FA"/>
    <w:rsid w:val="00D34A1F"/>
    <w:rsid w:val="00D34BC8"/>
    <w:rsid w:val="00D34C5C"/>
    <w:rsid w:val="00D34E6C"/>
    <w:rsid w:val="00D34F01"/>
    <w:rsid w:val="00D35290"/>
    <w:rsid w:val="00D35536"/>
    <w:rsid w:val="00D35607"/>
    <w:rsid w:val="00D3577F"/>
    <w:rsid w:val="00D35A51"/>
    <w:rsid w:val="00D35C08"/>
    <w:rsid w:val="00D36646"/>
    <w:rsid w:val="00D36898"/>
    <w:rsid w:val="00D36927"/>
    <w:rsid w:val="00D36AC4"/>
    <w:rsid w:val="00D36BAA"/>
    <w:rsid w:val="00D36FB3"/>
    <w:rsid w:val="00D37314"/>
    <w:rsid w:val="00D3732F"/>
    <w:rsid w:val="00D376BD"/>
    <w:rsid w:val="00D376FD"/>
    <w:rsid w:val="00D37705"/>
    <w:rsid w:val="00D378E4"/>
    <w:rsid w:val="00D379B5"/>
    <w:rsid w:val="00D37BC6"/>
    <w:rsid w:val="00D37CB6"/>
    <w:rsid w:val="00D37CBD"/>
    <w:rsid w:val="00D37EED"/>
    <w:rsid w:val="00D40158"/>
    <w:rsid w:val="00D4028E"/>
    <w:rsid w:val="00D40317"/>
    <w:rsid w:val="00D405F9"/>
    <w:rsid w:val="00D40AB4"/>
    <w:rsid w:val="00D40BB3"/>
    <w:rsid w:val="00D4109B"/>
    <w:rsid w:val="00D415F0"/>
    <w:rsid w:val="00D41767"/>
    <w:rsid w:val="00D41819"/>
    <w:rsid w:val="00D4188B"/>
    <w:rsid w:val="00D41F4F"/>
    <w:rsid w:val="00D4200D"/>
    <w:rsid w:val="00D4211B"/>
    <w:rsid w:val="00D427FC"/>
    <w:rsid w:val="00D42800"/>
    <w:rsid w:val="00D4285E"/>
    <w:rsid w:val="00D42DCD"/>
    <w:rsid w:val="00D4336F"/>
    <w:rsid w:val="00D43590"/>
    <w:rsid w:val="00D438A7"/>
    <w:rsid w:val="00D43C52"/>
    <w:rsid w:val="00D43E3F"/>
    <w:rsid w:val="00D4410B"/>
    <w:rsid w:val="00D44534"/>
    <w:rsid w:val="00D4456F"/>
    <w:rsid w:val="00D44837"/>
    <w:rsid w:val="00D4492F"/>
    <w:rsid w:val="00D44A61"/>
    <w:rsid w:val="00D44C90"/>
    <w:rsid w:val="00D44F34"/>
    <w:rsid w:val="00D44FB8"/>
    <w:rsid w:val="00D45063"/>
    <w:rsid w:val="00D4506F"/>
    <w:rsid w:val="00D451B1"/>
    <w:rsid w:val="00D455EC"/>
    <w:rsid w:val="00D45678"/>
    <w:rsid w:val="00D4596D"/>
    <w:rsid w:val="00D459C1"/>
    <w:rsid w:val="00D45C84"/>
    <w:rsid w:val="00D45CB0"/>
    <w:rsid w:val="00D4608A"/>
    <w:rsid w:val="00D460BD"/>
    <w:rsid w:val="00D461E8"/>
    <w:rsid w:val="00D4620C"/>
    <w:rsid w:val="00D463B0"/>
    <w:rsid w:val="00D46854"/>
    <w:rsid w:val="00D4685C"/>
    <w:rsid w:val="00D46E78"/>
    <w:rsid w:val="00D46E88"/>
    <w:rsid w:val="00D47737"/>
    <w:rsid w:val="00D479F6"/>
    <w:rsid w:val="00D47BE9"/>
    <w:rsid w:val="00D47C2A"/>
    <w:rsid w:val="00D47C40"/>
    <w:rsid w:val="00D47E84"/>
    <w:rsid w:val="00D47EAB"/>
    <w:rsid w:val="00D5022E"/>
    <w:rsid w:val="00D506A5"/>
    <w:rsid w:val="00D506DA"/>
    <w:rsid w:val="00D50DA6"/>
    <w:rsid w:val="00D50DFC"/>
    <w:rsid w:val="00D50E2D"/>
    <w:rsid w:val="00D511C9"/>
    <w:rsid w:val="00D51356"/>
    <w:rsid w:val="00D514F5"/>
    <w:rsid w:val="00D515CF"/>
    <w:rsid w:val="00D51625"/>
    <w:rsid w:val="00D51AB6"/>
    <w:rsid w:val="00D51AF8"/>
    <w:rsid w:val="00D51EB5"/>
    <w:rsid w:val="00D51F6E"/>
    <w:rsid w:val="00D52272"/>
    <w:rsid w:val="00D5234B"/>
    <w:rsid w:val="00D52441"/>
    <w:rsid w:val="00D5251A"/>
    <w:rsid w:val="00D52554"/>
    <w:rsid w:val="00D52974"/>
    <w:rsid w:val="00D52A83"/>
    <w:rsid w:val="00D52D9A"/>
    <w:rsid w:val="00D52EA7"/>
    <w:rsid w:val="00D5330E"/>
    <w:rsid w:val="00D53557"/>
    <w:rsid w:val="00D53575"/>
    <w:rsid w:val="00D53B87"/>
    <w:rsid w:val="00D53D1D"/>
    <w:rsid w:val="00D53E4A"/>
    <w:rsid w:val="00D542A3"/>
    <w:rsid w:val="00D54436"/>
    <w:rsid w:val="00D5467E"/>
    <w:rsid w:val="00D546C9"/>
    <w:rsid w:val="00D54863"/>
    <w:rsid w:val="00D54C4C"/>
    <w:rsid w:val="00D54D15"/>
    <w:rsid w:val="00D54E0D"/>
    <w:rsid w:val="00D55108"/>
    <w:rsid w:val="00D551D9"/>
    <w:rsid w:val="00D5527E"/>
    <w:rsid w:val="00D55458"/>
    <w:rsid w:val="00D5549B"/>
    <w:rsid w:val="00D5578B"/>
    <w:rsid w:val="00D55923"/>
    <w:rsid w:val="00D55A87"/>
    <w:rsid w:val="00D55B2E"/>
    <w:rsid w:val="00D55C42"/>
    <w:rsid w:val="00D55CA7"/>
    <w:rsid w:val="00D55D32"/>
    <w:rsid w:val="00D55D36"/>
    <w:rsid w:val="00D55DD4"/>
    <w:rsid w:val="00D56136"/>
    <w:rsid w:val="00D563BD"/>
    <w:rsid w:val="00D564F7"/>
    <w:rsid w:val="00D5669F"/>
    <w:rsid w:val="00D5689D"/>
    <w:rsid w:val="00D56B35"/>
    <w:rsid w:val="00D56C4F"/>
    <w:rsid w:val="00D56CFF"/>
    <w:rsid w:val="00D5746F"/>
    <w:rsid w:val="00D57502"/>
    <w:rsid w:val="00D57BB3"/>
    <w:rsid w:val="00D57DA3"/>
    <w:rsid w:val="00D603D5"/>
    <w:rsid w:val="00D606CD"/>
    <w:rsid w:val="00D609FD"/>
    <w:rsid w:val="00D60B0C"/>
    <w:rsid w:val="00D60D6E"/>
    <w:rsid w:val="00D610A2"/>
    <w:rsid w:val="00D61119"/>
    <w:rsid w:val="00D61226"/>
    <w:rsid w:val="00D61298"/>
    <w:rsid w:val="00D6143D"/>
    <w:rsid w:val="00D6147E"/>
    <w:rsid w:val="00D614EC"/>
    <w:rsid w:val="00D615CE"/>
    <w:rsid w:val="00D61756"/>
    <w:rsid w:val="00D61924"/>
    <w:rsid w:val="00D620B7"/>
    <w:rsid w:val="00D621A2"/>
    <w:rsid w:val="00D62248"/>
    <w:rsid w:val="00D62380"/>
    <w:rsid w:val="00D623F3"/>
    <w:rsid w:val="00D6256D"/>
    <w:rsid w:val="00D626CE"/>
    <w:rsid w:val="00D62797"/>
    <w:rsid w:val="00D62C64"/>
    <w:rsid w:val="00D62CFB"/>
    <w:rsid w:val="00D62D72"/>
    <w:rsid w:val="00D62EA4"/>
    <w:rsid w:val="00D633FF"/>
    <w:rsid w:val="00D6368C"/>
    <w:rsid w:val="00D63761"/>
    <w:rsid w:val="00D63805"/>
    <w:rsid w:val="00D6380A"/>
    <w:rsid w:val="00D63BD8"/>
    <w:rsid w:val="00D63E06"/>
    <w:rsid w:val="00D63FFB"/>
    <w:rsid w:val="00D6404F"/>
    <w:rsid w:val="00D64253"/>
    <w:rsid w:val="00D64546"/>
    <w:rsid w:val="00D64975"/>
    <w:rsid w:val="00D6497D"/>
    <w:rsid w:val="00D64AE8"/>
    <w:rsid w:val="00D65147"/>
    <w:rsid w:val="00D6534B"/>
    <w:rsid w:val="00D653C5"/>
    <w:rsid w:val="00D6585A"/>
    <w:rsid w:val="00D65A49"/>
    <w:rsid w:val="00D65B8F"/>
    <w:rsid w:val="00D65FD6"/>
    <w:rsid w:val="00D660FA"/>
    <w:rsid w:val="00D661BF"/>
    <w:rsid w:val="00D66410"/>
    <w:rsid w:val="00D6642B"/>
    <w:rsid w:val="00D6659F"/>
    <w:rsid w:val="00D66892"/>
    <w:rsid w:val="00D66BC4"/>
    <w:rsid w:val="00D66DBC"/>
    <w:rsid w:val="00D67096"/>
    <w:rsid w:val="00D670FB"/>
    <w:rsid w:val="00D6767F"/>
    <w:rsid w:val="00D6784A"/>
    <w:rsid w:val="00D67B68"/>
    <w:rsid w:val="00D67C3B"/>
    <w:rsid w:val="00D67D43"/>
    <w:rsid w:val="00D700D1"/>
    <w:rsid w:val="00D70366"/>
    <w:rsid w:val="00D704CA"/>
    <w:rsid w:val="00D7067D"/>
    <w:rsid w:val="00D706C0"/>
    <w:rsid w:val="00D70700"/>
    <w:rsid w:val="00D70BFE"/>
    <w:rsid w:val="00D70E8D"/>
    <w:rsid w:val="00D70F42"/>
    <w:rsid w:val="00D71018"/>
    <w:rsid w:val="00D7110B"/>
    <w:rsid w:val="00D71140"/>
    <w:rsid w:val="00D7135A"/>
    <w:rsid w:val="00D717D4"/>
    <w:rsid w:val="00D718A9"/>
    <w:rsid w:val="00D71C43"/>
    <w:rsid w:val="00D71D12"/>
    <w:rsid w:val="00D7211E"/>
    <w:rsid w:val="00D72440"/>
    <w:rsid w:val="00D72457"/>
    <w:rsid w:val="00D726BC"/>
    <w:rsid w:val="00D72ACF"/>
    <w:rsid w:val="00D72AD1"/>
    <w:rsid w:val="00D72C7A"/>
    <w:rsid w:val="00D72D4E"/>
    <w:rsid w:val="00D72E59"/>
    <w:rsid w:val="00D730E9"/>
    <w:rsid w:val="00D731A9"/>
    <w:rsid w:val="00D7329A"/>
    <w:rsid w:val="00D73300"/>
    <w:rsid w:val="00D734C6"/>
    <w:rsid w:val="00D736AB"/>
    <w:rsid w:val="00D736C2"/>
    <w:rsid w:val="00D73E04"/>
    <w:rsid w:val="00D740C4"/>
    <w:rsid w:val="00D74126"/>
    <w:rsid w:val="00D7418A"/>
    <w:rsid w:val="00D743AE"/>
    <w:rsid w:val="00D747A0"/>
    <w:rsid w:val="00D748F1"/>
    <w:rsid w:val="00D74948"/>
    <w:rsid w:val="00D74B58"/>
    <w:rsid w:val="00D74BA1"/>
    <w:rsid w:val="00D74E2E"/>
    <w:rsid w:val="00D755CD"/>
    <w:rsid w:val="00D75C01"/>
    <w:rsid w:val="00D75DA9"/>
    <w:rsid w:val="00D75F9A"/>
    <w:rsid w:val="00D7604D"/>
    <w:rsid w:val="00D761FE"/>
    <w:rsid w:val="00D7632E"/>
    <w:rsid w:val="00D763E4"/>
    <w:rsid w:val="00D76418"/>
    <w:rsid w:val="00D76E23"/>
    <w:rsid w:val="00D76F57"/>
    <w:rsid w:val="00D76FDF"/>
    <w:rsid w:val="00D77103"/>
    <w:rsid w:val="00D77173"/>
    <w:rsid w:val="00D772C4"/>
    <w:rsid w:val="00D772DB"/>
    <w:rsid w:val="00D774B4"/>
    <w:rsid w:val="00D777AF"/>
    <w:rsid w:val="00D77989"/>
    <w:rsid w:val="00D800C0"/>
    <w:rsid w:val="00D800C9"/>
    <w:rsid w:val="00D80202"/>
    <w:rsid w:val="00D8029E"/>
    <w:rsid w:val="00D808FC"/>
    <w:rsid w:val="00D80910"/>
    <w:rsid w:val="00D80A8A"/>
    <w:rsid w:val="00D80ADE"/>
    <w:rsid w:val="00D80E28"/>
    <w:rsid w:val="00D80E64"/>
    <w:rsid w:val="00D80F6C"/>
    <w:rsid w:val="00D81187"/>
    <w:rsid w:val="00D811B1"/>
    <w:rsid w:val="00D814B0"/>
    <w:rsid w:val="00D817E2"/>
    <w:rsid w:val="00D81865"/>
    <w:rsid w:val="00D81ABD"/>
    <w:rsid w:val="00D81B3A"/>
    <w:rsid w:val="00D81E2B"/>
    <w:rsid w:val="00D81E6D"/>
    <w:rsid w:val="00D81F05"/>
    <w:rsid w:val="00D82069"/>
    <w:rsid w:val="00D8270F"/>
    <w:rsid w:val="00D827B3"/>
    <w:rsid w:val="00D82C23"/>
    <w:rsid w:val="00D82DE5"/>
    <w:rsid w:val="00D834B9"/>
    <w:rsid w:val="00D838D0"/>
    <w:rsid w:val="00D83A70"/>
    <w:rsid w:val="00D83B08"/>
    <w:rsid w:val="00D83E5C"/>
    <w:rsid w:val="00D83FC4"/>
    <w:rsid w:val="00D841A7"/>
    <w:rsid w:val="00D84572"/>
    <w:rsid w:val="00D84853"/>
    <w:rsid w:val="00D84C80"/>
    <w:rsid w:val="00D8512A"/>
    <w:rsid w:val="00D85141"/>
    <w:rsid w:val="00D8531A"/>
    <w:rsid w:val="00D85675"/>
    <w:rsid w:val="00D8589D"/>
    <w:rsid w:val="00D85B48"/>
    <w:rsid w:val="00D85E46"/>
    <w:rsid w:val="00D85E6F"/>
    <w:rsid w:val="00D85EBC"/>
    <w:rsid w:val="00D860F1"/>
    <w:rsid w:val="00D862DB"/>
    <w:rsid w:val="00D86362"/>
    <w:rsid w:val="00D86412"/>
    <w:rsid w:val="00D86615"/>
    <w:rsid w:val="00D86847"/>
    <w:rsid w:val="00D86FF4"/>
    <w:rsid w:val="00D87278"/>
    <w:rsid w:val="00D874EE"/>
    <w:rsid w:val="00D8763A"/>
    <w:rsid w:val="00D87669"/>
    <w:rsid w:val="00D87A10"/>
    <w:rsid w:val="00D87B0D"/>
    <w:rsid w:val="00D90385"/>
    <w:rsid w:val="00D90519"/>
    <w:rsid w:val="00D90676"/>
    <w:rsid w:val="00D9082C"/>
    <w:rsid w:val="00D90899"/>
    <w:rsid w:val="00D90932"/>
    <w:rsid w:val="00D90AF7"/>
    <w:rsid w:val="00D90C0C"/>
    <w:rsid w:val="00D90C4C"/>
    <w:rsid w:val="00D90C90"/>
    <w:rsid w:val="00D90E2E"/>
    <w:rsid w:val="00D90EA7"/>
    <w:rsid w:val="00D90FD3"/>
    <w:rsid w:val="00D911E9"/>
    <w:rsid w:val="00D91227"/>
    <w:rsid w:val="00D9191E"/>
    <w:rsid w:val="00D91B3A"/>
    <w:rsid w:val="00D91E2E"/>
    <w:rsid w:val="00D92540"/>
    <w:rsid w:val="00D9267C"/>
    <w:rsid w:val="00D92A2F"/>
    <w:rsid w:val="00D92A9C"/>
    <w:rsid w:val="00D92B0D"/>
    <w:rsid w:val="00D92BB7"/>
    <w:rsid w:val="00D92E30"/>
    <w:rsid w:val="00D92EA8"/>
    <w:rsid w:val="00D92F3F"/>
    <w:rsid w:val="00D931C6"/>
    <w:rsid w:val="00D93537"/>
    <w:rsid w:val="00D93694"/>
    <w:rsid w:val="00D937EC"/>
    <w:rsid w:val="00D93875"/>
    <w:rsid w:val="00D939D2"/>
    <w:rsid w:val="00D93B59"/>
    <w:rsid w:val="00D93C7C"/>
    <w:rsid w:val="00D9414B"/>
    <w:rsid w:val="00D9415E"/>
    <w:rsid w:val="00D946CC"/>
    <w:rsid w:val="00D9496B"/>
    <w:rsid w:val="00D94B0B"/>
    <w:rsid w:val="00D94D44"/>
    <w:rsid w:val="00D94EE0"/>
    <w:rsid w:val="00D94F3D"/>
    <w:rsid w:val="00D952FB"/>
    <w:rsid w:val="00D95348"/>
    <w:rsid w:val="00D95680"/>
    <w:rsid w:val="00D95712"/>
    <w:rsid w:val="00D95AD3"/>
    <w:rsid w:val="00D95D5F"/>
    <w:rsid w:val="00D95E27"/>
    <w:rsid w:val="00D963BF"/>
    <w:rsid w:val="00D966FD"/>
    <w:rsid w:val="00D96776"/>
    <w:rsid w:val="00D968D2"/>
    <w:rsid w:val="00D96B28"/>
    <w:rsid w:val="00D9719E"/>
    <w:rsid w:val="00D974E9"/>
    <w:rsid w:val="00D9776D"/>
    <w:rsid w:val="00D9784A"/>
    <w:rsid w:val="00D97980"/>
    <w:rsid w:val="00D97A4A"/>
    <w:rsid w:val="00DA005B"/>
    <w:rsid w:val="00DA056B"/>
    <w:rsid w:val="00DA0910"/>
    <w:rsid w:val="00DA0CE0"/>
    <w:rsid w:val="00DA0D83"/>
    <w:rsid w:val="00DA1000"/>
    <w:rsid w:val="00DA10C1"/>
    <w:rsid w:val="00DA10EC"/>
    <w:rsid w:val="00DA13E8"/>
    <w:rsid w:val="00DA1460"/>
    <w:rsid w:val="00DA1BBA"/>
    <w:rsid w:val="00DA1D1B"/>
    <w:rsid w:val="00DA1DCA"/>
    <w:rsid w:val="00DA1E82"/>
    <w:rsid w:val="00DA1FE1"/>
    <w:rsid w:val="00DA1FEE"/>
    <w:rsid w:val="00DA208D"/>
    <w:rsid w:val="00DA22DC"/>
    <w:rsid w:val="00DA233C"/>
    <w:rsid w:val="00DA2354"/>
    <w:rsid w:val="00DA241E"/>
    <w:rsid w:val="00DA2CE7"/>
    <w:rsid w:val="00DA2D37"/>
    <w:rsid w:val="00DA2D60"/>
    <w:rsid w:val="00DA31E9"/>
    <w:rsid w:val="00DA3480"/>
    <w:rsid w:val="00DA39D0"/>
    <w:rsid w:val="00DA3A4A"/>
    <w:rsid w:val="00DA3C1F"/>
    <w:rsid w:val="00DA3C47"/>
    <w:rsid w:val="00DA404F"/>
    <w:rsid w:val="00DA40D8"/>
    <w:rsid w:val="00DA48A3"/>
    <w:rsid w:val="00DA4A1C"/>
    <w:rsid w:val="00DA4C8E"/>
    <w:rsid w:val="00DA4DA8"/>
    <w:rsid w:val="00DA4F72"/>
    <w:rsid w:val="00DA4FAC"/>
    <w:rsid w:val="00DA526C"/>
    <w:rsid w:val="00DA5A28"/>
    <w:rsid w:val="00DA5A4B"/>
    <w:rsid w:val="00DA5C10"/>
    <w:rsid w:val="00DA5F08"/>
    <w:rsid w:val="00DA638B"/>
    <w:rsid w:val="00DA6436"/>
    <w:rsid w:val="00DA65AC"/>
    <w:rsid w:val="00DA6BA5"/>
    <w:rsid w:val="00DA6C57"/>
    <w:rsid w:val="00DA6D86"/>
    <w:rsid w:val="00DA6E33"/>
    <w:rsid w:val="00DA71DF"/>
    <w:rsid w:val="00DA72A1"/>
    <w:rsid w:val="00DA75AB"/>
    <w:rsid w:val="00DA78E5"/>
    <w:rsid w:val="00DA7AC5"/>
    <w:rsid w:val="00DA7D68"/>
    <w:rsid w:val="00DA7E45"/>
    <w:rsid w:val="00DA7FFD"/>
    <w:rsid w:val="00DB0495"/>
    <w:rsid w:val="00DB0974"/>
    <w:rsid w:val="00DB0C12"/>
    <w:rsid w:val="00DB0C27"/>
    <w:rsid w:val="00DB0C92"/>
    <w:rsid w:val="00DB0CE7"/>
    <w:rsid w:val="00DB0D36"/>
    <w:rsid w:val="00DB0E3E"/>
    <w:rsid w:val="00DB1120"/>
    <w:rsid w:val="00DB12C6"/>
    <w:rsid w:val="00DB17B1"/>
    <w:rsid w:val="00DB1D08"/>
    <w:rsid w:val="00DB1D62"/>
    <w:rsid w:val="00DB1D73"/>
    <w:rsid w:val="00DB1F70"/>
    <w:rsid w:val="00DB2067"/>
    <w:rsid w:val="00DB207E"/>
    <w:rsid w:val="00DB2153"/>
    <w:rsid w:val="00DB2648"/>
    <w:rsid w:val="00DB2749"/>
    <w:rsid w:val="00DB2A82"/>
    <w:rsid w:val="00DB30CF"/>
    <w:rsid w:val="00DB355A"/>
    <w:rsid w:val="00DB35E8"/>
    <w:rsid w:val="00DB37CB"/>
    <w:rsid w:val="00DB3981"/>
    <w:rsid w:val="00DB3A40"/>
    <w:rsid w:val="00DB3A61"/>
    <w:rsid w:val="00DB3F4C"/>
    <w:rsid w:val="00DB417C"/>
    <w:rsid w:val="00DB47DE"/>
    <w:rsid w:val="00DB494B"/>
    <w:rsid w:val="00DB4B7A"/>
    <w:rsid w:val="00DB4BA5"/>
    <w:rsid w:val="00DB4FE9"/>
    <w:rsid w:val="00DB533E"/>
    <w:rsid w:val="00DB557F"/>
    <w:rsid w:val="00DB584C"/>
    <w:rsid w:val="00DB5A82"/>
    <w:rsid w:val="00DB5A9B"/>
    <w:rsid w:val="00DB5E35"/>
    <w:rsid w:val="00DB5E43"/>
    <w:rsid w:val="00DB60D3"/>
    <w:rsid w:val="00DB63B6"/>
    <w:rsid w:val="00DB6696"/>
    <w:rsid w:val="00DB6B9C"/>
    <w:rsid w:val="00DB6BD6"/>
    <w:rsid w:val="00DB6CDA"/>
    <w:rsid w:val="00DB6CDF"/>
    <w:rsid w:val="00DB6F27"/>
    <w:rsid w:val="00DB6FAE"/>
    <w:rsid w:val="00DB718E"/>
    <w:rsid w:val="00DB72D0"/>
    <w:rsid w:val="00DB72DB"/>
    <w:rsid w:val="00DB7311"/>
    <w:rsid w:val="00DB73E4"/>
    <w:rsid w:val="00DB7473"/>
    <w:rsid w:val="00DB77C3"/>
    <w:rsid w:val="00DB788A"/>
    <w:rsid w:val="00DB790F"/>
    <w:rsid w:val="00DB7B93"/>
    <w:rsid w:val="00DB7C0F"/>
    <w:rsid w:val="00DB7CE0"/>
    <w:rsid w:val="00DC0039"/>
    <w:rsid w:val="00DC0122"/>
    <w:rsid w:val="00DC0202"/>
    <w:rsid w:val="00DC021B"/>
    <w:rsid w:val="00DC03FE"/>
    <w:rsid w:val="00DC0505"/>
    <w:rsid w:val="00DC05C1"/>
    <w:rsid w:val="00DC060C"/>
    <w:rsid w:val="00DC0672"/>
    <w:rsid w:val="00DC083C"/>
    <w:rsid w:val="00DC0974"/>
    <w:rsid w:val="00DC0CC3"/>
    <w:rsid w:val="00DC106B"/>
    <w:rsid w:val="00DC1108"/>
    <w:rsid w:val="00DC16BA"/>
    <w:rsid w:val="00DC176C"/>
    <w:rsid w:val="00DC2198"/>
    <w:rsid w:val="00DC260C"/>
    <w:rsid w:val="00DC26D0"/>
    <w:rsid w:val="00DC2721"/>
    <w:rsid w:val="00DC2788"/>
    <w:rsid w:val="00DC2981"/>
    <w:rsid w:val="00DC2988"/>
    <w:rsid w:val="00DC2CB5"/>
    <w:rsid w:val="00DC3492"/>
    <w:rsid w:val="00DC34E5"/>
    <w:rsid w:val="00DC3512"/>
    <w:rsid w:val="00DC3AF6"/>
    <w:rsid w:val="00DC3B1B"/>
    <w:rsid w:val="00DC3F99"/>
    <w:rsid w:val="00DC4257"/>
    <w:rsid w:val="00DC45B1"/>
    <w:rsid w:val="00DC46AC"/>
    <w:rsid w:val="00DC47A8"/>
    <w:rsid w:val="00DC489D"/>
    <w:rsid w:val="00DC4BCD"/>
    <w:rsid w:val="00DC4E8C"/>
    <w:rsid w:val="00DC51C4"/>
    <w:rsid w:val="00DC55E2"/>
    <w:rsid w:val="00DC57D0"/>
    <w:rsid w:val="00DC57EB"/>
    <w:rsid w:val="00DC5842"/>
    <w:rsid w:val="00DC5969"/>
    <w:rsid w:val="00DC5A6E"/>
    <w:rsid w:val="00DC5EC6"/>
    <w:rsid w:val="00DC640A"/>
    <w:rsid w:val="00DC64B6"/>
    <w:rsid w:val="00DC6D86"/>
    <w:rsid w:val="00DC6FC1"/>
    <w:rsid w:val="00DC7282"/>
    <w:rsid w:val="00DC7481"/>
    <w:rsid w:val="00DC7832"/>
    <w:rsid w:val="00DC7BAD"/>
    <w:rsid w:val="00DC7BB8"/>
    <w:rsid w:val="00DC7C27"/>
    <w:rsid w:val="00DC7CC2"/>
    <w:rsid w:val="00DD0223"/>
    <w:rsid w:val="00DD058C"/>
    <w:rsid w:val="00DD0911"/>
    <w:rsid w:val="00DD091C"/>
    <w:rsid w:val="00DD0A05"/>
    <w:rsid w:val="00DD1922"/>
    <w:rsid w:val="00DD1ADF"/>
    <w:rsid w:val="00DD1CC9"/>
    <w:rsid w:val="00DD1D10"/>
    <w:rsid w:val="00DD1F13"/>
    <w:rsid w:val="00DD1F3A"/>
    <w:rsid w:val="00DD20B9"/>
    <w:rsid w:val="00DD25F0"/>
    <w:rsid w:val="00DD25FB"/>
    <w:rsid w:val="00DD2978"/>
    <w:rsid w:val="00DD2AD0"/>
    <w:rsid w:val="00DD2B6C"/>
    <w:rsid w:val="00DD2FDE"/>
    <w:rsid w:val="00DD304F"/>
    <w:rsid w:val="00DD30E4"/>
    <w:rsid w:val="00DD38E2"/>
    <w:rsid w:val="00DD3AF4"/>
    <w:rsid w:val="00DD3BFF"/>
    <w:rsid w:val="00DD3EAB"/>
    <w:rsid w:val="00DD4151"/>
    <w:rsid w:val="00DD431C"/>
    <w:rsid w:val="00DD48E0"/>
    <w:rsid w:val="00DD4AF0"/>
    <w:rsid w:val="00DD4C72"/>
    <w:rsid w:val="00DD4C82"/>
    <w:rsid w:val="00DD518A"/>
    <w:rsid w:val="00DD54D5"/>
    <w:rsid w:val="00DD5598"/>
    <w:rsid w:val="00DD5661"/>
    <w:rsid w:val="00DD56B1"/>
    <w:rsid w:val="00DD5800"/>
    <w:rsid w:val="00DD5853"/>
    <w:rsid w:val="00DD5A9E"/>
    <w:rsid w:val="00DD6421"/>
    <w:rsid w:val="00DD6563"/>
    <w:rsid w:val="00DD65E3"/>
    <w:rsid w:val="00DD6736"/>
    <w:rsid w:val="00DD6753"/>
    <w:rsid w:val="00DD67BD"/>
    <w:rsid w:val="00DD67FC"/>
    <w:rsid w:val="00DD6AE5"/>
    <w:rsid w:val="00DD6F62"/>
    <w:rsid w:val="00DD7019"/>
    <w:rsid w:val="00DD7155"/>
    <w:rsid w:val="00DD74B4"/>
    <w:rsid w:val="00DD7722"/>
    <w:rsid w:val="00DD793A"/>
    <w:rsid w:val="00DD7CCC"/>
    <w:rsid w:val="00DD7E18"/>
    <w:rsid w:val="00DE0264"/>
    <w:rsid w:val="00DE0628"/>
    <w:rsid w:val="00DE06F9"/>
    <w:rsid w:val="00DE0D5D"/>
    <w:rsid w:val="00DE0E86"/>
    <w:rsid w:val="00DE10B3"/>
    <w:rsid w:val="00DE1108"/>
    <w:rsid w:val="00DE112D"/>
    <w:rsid w:val="00DE11BF"/>
    <w:rsid w:val="00DE139E"/>
    <w:rsid w:val="00DE17BD"/>
    <w:rsid w:val="00DE17C8"/>
    <w:rsid w:val="00DE17D6"/>
    <w:rsid w:val="00DE1916"/>
    <w:rsid w:val="00DE1A41"/>
    <w:rsid w:val="00DE1A65"/>
    <w:rsid w:val="00DE1E2C"/>
    <w:rsid w:val="00DE1E31"/>
    <w:rsid w:val="00DE1FDB"/>
    <w:rsid w:val="00DE2022"/>
    <w:rsid w:val="00DE208B"/>
    <w:rsid w:val="00DE2330"/>
    <w:rsid w:val="00DE2517"/>
    <w:rsid w:val="00DE25CB"/>
    <w:rsid w:val="00DE2BE0"/>
    <w:rsid w:val="00DE2E0F"/>
    <w:rsid w:val="00DE2F09"/>
    <w:rsid w:val="00DE323E"/>
    <w:rsid w:val="00DE3301"/>
    <w:rsid w:val="00DE350D"/>
    <w:rsid w:val="00DE3513"/>
    <w:rsid w:val="00DE3633"/>
    <w:rsid w:val="00DE379A"/>
    <w:rsid w:val="00DE39F7"/>
    <w:rsid w:val="00DE3E09"/>
    <w:rsid w:val="00DE3F19"/>
    <w:rsid w:val="00DE4114"/>
    <w:rsid w:val="00DE4117"/>
    <w:rsid w:val="00DE41B7"/>
    <w:rsid w:val="00DE4214"/>
    <w:rsid w:val="00DE47BD"/>
    <w:rsid w:val="00DE4813"/>
    <w:rsid w:val="00DE4B9E"/>
    <w:rsid w:val="00DE4C5F"/>
    <w:rsid w:val="00DE4D78"/>
    <w:rsid w:val="00DE5102"/>
    <w:rsid w:val="00DE51A3"/>
    <w:rsid w:val="00DE540D"/>
    <w:rsid w:val="00DE5786"/>
    <w:rsid w:val="00DE579F"/>
    <w:rsid w:val="00DE57FA"/>
    <w:rsid w:val="00DE5881"/>
    <w:rsid w:val="00DE5A64"/>
    <w:rsid w:val="00DE5D92"/>
    <w:rsid w:val="00DE5EDB"/>
    <w:rsid w:val="00DE5F6D"/>
    <w:rsid w:val="00DE6286"/>
    <w:rsid w:val="00DE6459"/>
    <w:rsid w:val="00DE67B3"/>
    <w:rsid w:val="00DE6852"/>
    <w:rsid w:val="00DE72B3"/>
    <w:rsid w:val="00DE72F9"/>
    <w:rsid w:val="00DE76F4"/>
    <w:rsid w:val="00DE798A"/>
    <w:rsid w:val="00DE7A0C"/>
    <w:rsid w:val="00DE7B16"/>
    <w:rsid w:val="00DE7B6C"/>
    <w:rsid w:val="00DE7BEB"/>
    <w:rsid w:val="00DE7D42"/>
    <w:rsid w:val="00DE7F3B"/>
    <w:rsid w:val="00DE7F71"/>
    <w:rsid w:val="00DF0794"/>
    <w:rsid w:val="00DF0A4B"/>
    <w:rsid w:val="00DF0A89"/>
    <w:rsid w:val="00DF0AE8"/>
    <w:rsid w:val="00DF0B9B"/>
    <w:rsid w:val="00DF0CA1"/>
    <w:rsid w:val="00DF1065"/>
    <w:rsid w:val="00DF1073"/>
    <w:rsid w:val="00DF109C"/>
    <w:rsid w:val="00DF10F7"/>
    <w:rsid w:val="00DF131C"/>
    <w:rsid w:val="00DF1531"/>
    <w:rsid w:val="00DF1617"/>
    <w:rsid w:val="00DF1681"/>
    <w:rsid w:val="00DF1843"/>
    <w:rsid w:val="00DF189F"/>
    <w:rsid w:val="00DF18F2"/>
    <w:rsid w:val="00DF1911"/>
    <w:rsid w:val="00DF1948"/>
    <w:rsid w:val="00DF1D73"/>
    <w:rsid w:val="00DF2065"/>
    <w:rsid w:val="00DF2421"/>
    <w:rsid w:val="00DF2774"/>
    <w:rsid w:val="00DF2A84"/>
    <w:rsid w:val="00DF2C83"/>
    <w:rsid w:val="00DF2C8A"/>
    <w:rsid w:val="00DF2D79"/>
    <w:rsid w:val="00DF2DB5"/>
    <w:rsid w:val="00DF3027"/>
    <w:rsid w:val="00DF321D"/>
    <w:rsid w:val="00DF337B"/>
    <w:rsid w:val="00DF35E2"/>
    <w:rsid w:val="00DF36BD"/>
    <w:rsid w:val="00DF37D0"/>
    <w:rsid w:val="00DF38CE"/>
    <w:rsid w:val="00DF398F"/>
    <w:rsid w:val="00DF3DA3"/>
    <w:rsid w:val="00DF3FA2"/>
    <w:rsid w:val="00DF43FD"/>
    <w:rsid w:val="00DF475C"/>
    <w:rsid w:val="00DF4ED6"/>
    <w:rsid w:val="00DF4F9C"/>
    <w:rsid w:val="00DF521A"/>
    <w:rsid w:val="00DF5230"/>
    <w:rsid w:val="00DF55FE"/>
    <w:rsid w:val="00DF574D"/>
    <w:rsid w:val="00DF5786"/>
    <w:rsid w:val="00DF5A12"/>
    <w:rsid w:val="00DF5FB9"/>
    <w:rsid w:val="00DF607B"/>
    <w:rsid w:val="00DF621E"/>
    <w:rsid w:val="00DF6220"/>
    <w:rsid w:val="00DF6386"/>
    <w:rsid w:val="00DF6651"/>
    <w:rsid w:val="00DF665C"/>
    <w:rsid w:val="00DF669F"/>
    <w:rsid w:val="00DF6814"/>
    <w:rsid w:val="00DF682D"/>
    <w:rsid w:val="00DF6D7E"/>
    <w:rsid w:val="00DF6ED7"/>
    <w:rsid w:val="00DF6FD9"/>
    <w:rsid w:val="00DF70D1"/>
    <w:rsid w:val="00DF71A6"/>
    <w:rsid w:val="00DF7383"/>
    <w:rsid w:val="00DF7611"/>
    <w:rsid w:val="00DF7CF7"/>
    <w:rsid w:val="00DF7D80"/>
    <w:rsid w:val="00DF7E8E"/>
    <w:rsid w:val="00E002E0"/>
    <w:rsid w:val="00E00621"/>
    <w:rsid w:val="00E00796"/>
    <w:rsid w:val="00E00C01"/>
    <w:rsid w:val="00E00DD2"/>
    <w:rsid w:val="00E01125"/>
    <w:rsid w:val="00E01668"/>
    <w:rsid w:val="00E01D89"/>
    <w:rsid w:val="00E01DF9"/>
    <w:rsid w:val="00E023FD"/>
    <w:rsid w:val="00E02514"/>
    <w:rsid w:val="00E0292E"/>
    <w:rsid w:val="00E02954"/>
    <w:rsid w:val="00E02ACE"/>
    <w:rsid w:val="00E02CE2"/>
    <w:rsid w:val="00E02D20"/>
    <w:rsid w:val="00E02D5C"/>
    <w:rsid w:val="00E030AF"/>
    <w:rsid w:val="00E034B4"/>
    <w:rsid w:val="00E038BD"/>
    <w:rsid w:val="00E03967"/>
    <w:rsid w:val="00E03ABF"/>
    <w:rsid w:val="00E03B50"/>
    <w:rsid w:val="00E03B6A"/>
    <w:rsid w:val="00E03BE3"/>
    <w:rsid w:val="00E03C71"/>
    <w:rsid w:val="00E03E08"/>
    <w:rsid w:val="00E03F7C"/>
    <w:rsid w:val="00E04176"/>
    <w:rsid w:val="00E041B4"/>
    <w:rsid w:val="00E042C9"/>
    <w:rsid w:val="00E04377"/>
    <w:rsid w:val="00E04405"/>
    <w:rsid w:val="00E0465F"/>
    <w:rsid w:val="00E049A6"/>
    <w:rsid w:val="00E049E0"/>
    <w:rsid w:val="00E04AAF"/>
    <w:rsid w:val="00E04B34"/>
    <w:rsid w:val="00E04CCE"/>
    <w:rsid w:val="00E04E3A"/>
    <w:rsid w:val="00E0535B"/>
    <w:rsid w:val="00E056F3"/>
    <w:rsid w:val="00E05E66"/>
    <w:rsid w:val="00E05F4A"/>
    <w:rsid w:val="00E060BB"/>
    <w:rsid w:val="00E06130"/>
    <w:rsid w:val="00E06864"/>
    <w:rsid w:val="00E0692D"/>
    <w:rsid w:val="00E06B29"/>
    <w:rsid w:val="00E07253"/>
    <w:rsid w:val="00E0730E"/>
    <w:rsid w:val="00E073F1"/>
    <w:rsid w:val="00E073F2"/>
    <w:rsid w:val="00E075DB"/>
    <w:rsid w:val="00E0760B"/>
    <w:rsid w:val="00E077D3"/>
    <w:rsid w:val="00E0781A"/>
    <w:rsid w:val="00E07B24"/>
    <w:rsid w:val="00E07EF3"/>
    <w:rsid w:val="00E07F97"/>
    <w:rsid w:val="00E1016F"/>
    <w:rsid w:val="00E101D1"/>
    <w:rsid w:val="00E101DA"/>
    <w:rsid w:val="00E10580"/>
    <w:rsid w:val="00E105B7"/>
    <w:rsid w:val="00E105C4"/>
    <w:rsid w:val="00E1085B"/>
    <w:rsid w:val="00E10874"/>
    <w:rsid w:val="00E10A2B"/>
    <w:rsid w:val="00E10C5E"/>
    <w:rsid w:val="00E113F7"/>
    <w:rsid w:val="00E114BB"/>
    <w:rsid w:val="00E114D6"/>
    <w:rsid w:val="00E11596"/>
    <w:rsid w:val="00E11743"/>
    <w:rsid w:val="00E11BB0"/>
    <w:rsid w:val="00E11EE1"/>
    <w:rsid w:val="00E11F3F"/>
    <w:rsid w:val="00E12322"/>
    <w:rsid w:val="00E12578"/>
    <w:rsid w:val="00E126A3"/>
    <w:rsid w:val="00E128B8"/>
    <w:rsid w:val="00E129D3"/>
    <w:rsid w:val="00E12BDB"/>
    <w:rsid w:val="00E12C33"/>
    <w:rsid w:val="00E134F0"/>
    <w:rsid w:val="00E134F2"/>
    <w:rsid w:val="00E13628"/>
    <w:rsid w:val="00E1370A"/>
    <w:rsid w:val="00E138D1"/>
    <w:rsid w:val="00E13C0E"/>
    <w:rsid w:val="00E13D9C"/>
    <w:rsid w:val="00E13E05"/>
    <w:rsid w:val="00E13E5A"/>
    <w:rsid w:val="00E1436B"/>
    <w:rsid w:val="00E144A1"/>
    <w:rsid w:val="00E144E8"/>
    <w:rsid w:val="00E14532"/>
    <w:rsid w:val="00E1470D"/>
    <w:rsid w:val="00E14799"/>
    <w:rsid w:val="00E148A2"/>
    <w:rsid w:val="00E14924"/>
    <w:rsid w:val="00E1495E"/>
    <w:rsid w:val="00E14C0F"/>
    <w:rsid w:val="00E14E1F"/>
    <w:rsid w:val="00E14F87"/>
    <w:rsid w:val="00E1503D"/>
    <w:rsid w:val="00E15285"/>
    <w:rsid w:val="00E15348"/>
    <w:rsid w:val="00E154CD"/>
    <w:rsid w:val="00E155DF"/>
    <w:rsid w:val="00E1560C"/>
    <w:rsid w:val="00E156F2"/>
    <w:rsid w:val="00E15A35"/>
    <w:rsid w:val="00E15CD1"/>
    <w:rsid w:val="00E15DE4"/>
    <w:rsid w:val="00E1639F"/>
    <w:rsid w:val="00E1662B"/>
    <w:rsid w:val="00E16934"/>
    <w:rsid w:val="00E169C3"/>
    <w:rsid w:val="00E16AAF"/>
    <w:rsid w:val="00E16B4B"/>
    <w:rsid w:val="00E16CC7"/>
    <w:rsid w:val="00E1727D"/>
    <w:rsid w:val="00E1745C"/>
    <w:rsid w:val="00E174E1"/>
    <w:rsid w:val="00E175E4"/>
    <w:rsid w:val="00E177FA"/>
    <w:rsid w:val="00E17A3B"/>
    <w:rsid w:val="00E17A69"/>
    <w:rsid w:val="00E17A75"/>
    <w:rsid w:val="00E17CB7"/>
    <w:rsid w:val="00E17D67"/>
    <w:rsid w:val="00E202DD"/>
    <w:rsid w:val="00E204DB"/>
    <w:rsid w:val="00E20A7E"/>
    <w:rsid w:val="00E20B48"/>
    <w:rsid w:val="00E20CFE"/>
    <w:rsid w:val="00E20D59"/>
    <w:rsid w:val="00E20E90"/>
    <w:rsid w:val="00E20EA9"/>
    <w:rsid w:val="00E20FF0"/>
    <w:rsid w:val="00E21008"/>
    <w:rsid w:val="00E2118E"/>
    <w:rsid w:val="00E21389"/>
    <w:rsid w:val="00E2140D"/>
    <w:rsid w:val="00E21C64"/>
    <w:rsid w:val="00E21CBE"/>
    <w:rsid w:val="00E21D3C"/>
    <w:rsid w:val="00E22435"/>
    <w:rsid w:val="00E229F5"/>
    <w:rsid w:val="00E22BBA"/>
    <w:rsid w:val="00E22E1C"/>
    <w:rsid w:val="00E22EB8"/>
    <w:rsid w:val="00E23070"/>
    <w:rsid w:val="00E230EF"/>
    <w:rsid w:val="00E23241"/>
    <w:rsid w:val="00E232F7"/>
    <w:rsid w:val="00E23890"/>
    <w:rsid w:val="00E23891"/>
    <w:rsid w:val="00E23C20"/>
    <w:rsid w:val="00E23C6A"/>
    <w:rsid w:val="00E23D7E"/>
    <w:rsid w:val="00E23F92"/>
    <w:rsid w:val="00E244BF"/>
    <w:rsid w:val="00E244E6"/>
    <w:rsid w:val="00E24840"/>
    <w:rsid w:val="00E24B8C"/>
    <w:rsid w:val="00E24BD8"/>
    <w:rsid w:val="00E24CE4"/>
    <w:rsid w:val="00E250F8"/>
    <w:rsid w:val="00E25197"/>
    <w:rsid w:val="00E2521D"/>
    <w:rsid w:val="00E25376"/>
    <w:rsid w:val="00E254C7"/>
    <w:rsid w:val="00E25C46"/>
    <w:rsid w:val="00E25DB7"/>
    <w:rsid w:val="00E25E63"/>
    <w:rsid w:val="00E25EF3"/>
    <w:rsid w:val="00E260C2"/>
    <w:rsid w:val="00E26302"/>
    <w:rsid w:val="00E2696E"/>
    <w:rsid w:val="00E26A4C"/>
    <w:rsid w:val="00E26CCC"/>
    <w:rsid w:val="00E27381"/>
    <w:rsid w:val="00E27527"/>
    <w:rsid w:val="00E275FA"/>
    <w:rsid w:val="00E279EF"/>
    <w:rsid w:val="00E27B75"/>
    <w:rsid w:val="00E27C84"/>
    <w:rsid w:val="00E27C9F"/>
    <w:rsid w:val="00E27D1E"/>
    <w:rsid w:val="00E304E8"/>
    <w:rsid w:val="00E30643"/>
    <w:rsid w:val="00E3077E"/>
    <w:rsid w:val="00E30E0D"/>
    <w:rsid w:val="00E314FB"/>
    <w:rsid w:val="00E31A80"/>
    <w:rsid w:val="00E31B3D"/>
    <w:rsid w:val="00E31BAB"/>
    <w:rsid w:val="00E31C4D"/>
    <w:rsid w:val="00E31CE3"/>
    <w:rsid w:val="00E31F51"/>
    <w:rsid w:val="00E321DC"/>
    <w:rsid w:val="00E32505"/>
    <w:rsid w:val="00E325AB"/>
    <w:rsid w:val="00E325EC"/>
    <w:rsid w:val="00E32958"/>
    <w:rsid w:val="00E32993"/>
    <w:rsid w:val="00E32D3C"/>
    <w:rsid w:val="00E32EFA"/>
    <w:rsid w:val="00E33136"/>
    <w:rsid w:val="00E33154"/>
    <w:rsid w:val="00E33389"/>
    <w:rsid w:val="00E3353A"/>
    <w:rsid w:val="00E337DC"/>
    <w:rsid w:val="00E3383D"/>
    <w:rsid w:val="00E33943"/>
    <w:rsid w:val="00E33A05"/>
    <w:rsid w:val="00E33A22"/>
    <w:rsid w:val="00E33B9A"/>
    <w:rsid w:val="00E33D29"/>
    <w:rsid w:val="00E33FA0"/>
    <w:rsid w:val="00E340F6"/>
    <w:rsid w:val="00E34396"/>
    <w:rsid w:val="00E34451"/>
    <w:rsid w:val="00E34519"/>
    <w:rsid w:val="00E345AC"/>
    <w:rsid w:val="00E34A9D"/>
    <w:rsid w:val="00E34CC6"/>
    <w:rsid w:val="00E34EBF"/>
    <w:rsid w:val="00E35070"/>
    <w:rsid w:val="00E353BC"/>
    <w:rsid w:val="00E357F3"/>
    <w:rsid w:val="00E359E7"/>
    <w:rsid w:val="00E35B32"/>
    <w:rsid w:val="00E361F8"/>
    <w:rsid w:val="00E36299"/>
    <w:rsid w:val="00E362B5"/>
    <w:rsid w:val="00E36546"/>
    <w:rsid w:val="00E365D0"/>
    <w:rsid w:val="00E367F7"/>
    <w:rsid w:val="00E36860"/>
    <w:rsid w:val="00E3689C"/>
    <w:rsid w:val="00E36DE3"/>
    <w:rsid w:val="00E373AD"/>
    <w:rsid w:val="00E3776D"/>
    <w:rsid w:val="00E37990"/>
    <w:rsid w:val="00E37BCE"/>
    <w:rsid w:val="00E37C0F"/>
    <w:rsid w:val="00E37DFA"/>
    <w:rsid w:val="00E37FEC"/>
    <w:rsid w:val="00E4052E"/>
    <w:rsid w:val="00E4054B"/>
    <w:rsid w:val="00E40653"/>
    <w:rsid w:val="00E4070C"/>
    <w:rsid w:val="00E407B6"/>
    <w:rsid w:val="00E40860"/>
    <w:rsid w:val="00E40BFB"/>
    <w:rsid w:val="00E40F04"/>
    <w:rsid w:val="00E410C3"/>
    <w:rsid w:val="00E4139F"/>
    <w:rsid w:val="00E41732"/>
    <w:rsid w:val="00E41A03"/>
    <w:rsid w:val="00E41A5F"/>
    <w:rsid w:val="00E41CA5"/>
    <w:rsid w:val="00E41D32"/>
    <w:rsid w:val="00E41DC4"/>
    <w:rsid w:val="00E421AB"/>
    <w:rsid w:val="00E422AB"/>
    <w:rsid w:val="00E42323"/>
    <w:rsid w:val="00E423FB"/>
    <w:rsid w:val="00E42491"/>
    <w:rsid w:val="00E425B9"/>
    <w:rsid w:val="00E42A20"/>
    <w:rsid w:val="00E42A59"/>
    <w:rsid w:val="00E42A94"/>
    <w:rsid w:val="00E42BA1"/>
    <w:rsid w:val="00E42DCC"/>
    <w:rsid w:val="00E43F7D"/>
    <w:rsid w:val="00E4402C"/>
    <w:rsid w:val="00E441BF"/>
    <w:rsid w:val="00E44355"/>
    <w:rsid w:val="00E4444E"/>
    <w:rsid w:val="00E447F2"/>
    <w:rsid w:val="00E44973"/>
    <w:rsid w:val="00E44974"/>
    <w:rsid w:val="00E449A6"/>
    <w:rsid w:val="00E44A2B"/>
    <w:rsid w:val="00E44B78"/>
    <w:rsid w:val="00E44E59"/>
    <w:rsid w:val="00E4508F"/>
    <w:rsid w:val="00E450BF"/>
    <w:rsid w:val="00E451AE"/>
    <w:rsid w:val="00E45266"/>
    <w:rsid w:val="00E452CF"/>
    <w:rsid w:val="00E45591"/>
    <w:rsid w:val="00E455C8"/>
    <w:rsid w:val="00E457F7"/>
    <w:rsid w:val="00E45914"/>
    <w:rsid w:val="00E459B2"/>
    <w:rsid w:val="00E45E1B"/>
    <w:rsid w:val="00E461D0"/>
    <w:rsid w:val="00E464B5"/>
    <w:rsid w:val="00E46B08"/>
    <w:rsid w:val="00E4732D"/>
    <w:rsid w:val="00E47530"/>
    <w:rsid w:val="00E47788"/>
    <w:rsid w:val="00E477C0"/>
    <w:rsid w:val="00E47AA2"/>
    <w:rsid w:val="00E47E9C"/>
    <w:rsid w:val="00E47EB1"/>
    <w:rsid w:val="00E5020A"/>
    <w:rsid w:val="00E502E7"/>
    <w:rsid w:val="00E50404"/>
    <w:rsid w:val="00E50635"/>
    <w:rsid w:val="00E50800"/>
    <w:rsid w:val="00E50814"/>
    <w:rsid w:val="00E50900"/>
    <w:rsid w:val="00E50972"/>
    <w:rsid w:val="00E50B67"/>
    <w:rsid w:val="00E50C04"/>
    <w:rsid w:val="00E51126"/>
    <w:rsid w:val="00E51158"/>
    <w:rsid w:val="00E51915"/>
    <w:rsid w:val="00E51A65"/>
    <w:rsid w:val="00E51D4A"/>
    <w:rsid w:val="00E5222D"/>
    <w:rsid w:val="00E522B5"/>
    <w:rsid w:val="00E522DE"/>
    <w:rsid w:val="00E525FA"/>
    <w:rsid w:val="00E5265F"/>
    <w:rsid w:val="00E527AE"/>
    <w:rsid w:val="00E5293E"/>
    <w:rsid w:val="00E52AA6"/>
    <w:rsid w:val="00E52CF9"/>
    <w:rsid w:val="00E52E08"/>
    <w:rsid w:val="00E52FD2"/>
    <w:rsid w:val="00E533B6"/>
    <w:rsid w:val="00E53413"/>
    <w:rsid w:val="00E53468"/>
    <w:rsid w:val="00E535DB"/>
    <w:rsid w:val="00E5398C"/>
    <w:rsid w:val="00E539CD"/>
    <w:rsid w:val="00E53CD9"/>
    <w:rsid w:val="00E53EA0"/>
    <w:rsid w:val="00E54138"/>
    <w:rsid w:val="00E54465"/>
    <w:rsid w:val="00E54611"/>
    <w:rsid w:val="00E54911"/>
    <w:rsid w:val="00E54B04"/>
    <w:rsid w:val="00E54BE8"/>
    <w:rsid w:val="00E54E5B"/>
    <w:rsid w:val="00E54EFB"/>
    <w:rsid w:val="00E54F3C"/>
    <w:rsid w:val="00E55562"/>
    <w:rsid w:val="00E55584"/>
    <w:rsid w:val="00E5593D"/>
    <w:rsid w:val="00E55B3F"/>
    <w:rsid w:val="00E55B5F"/>
    <w:rsid w:val="00E55B78"/>
    <w:rsid w:val="00E561FD"/>
    <w:rsid w:val="00E565CE"/>
    <w:rsid w:val="00E568D8"/>
    <w:rsid w:val="00E569B1"/>
    <w:rsid w:val="00E569DB"/>
    <w:rsid w:val="00E56C8F"/>
    <w:rsid w:val="00E56D54"/>
    <w:rsid w:val="00E56F6E"/>
    <w:rsid w:val="00E5753B"/>
    <w:rsid w:val="00E577BA"/>
    <w:rsid w:val="00E57BD8"/>
    <w:rsid w:val="00E6038E"/>
    <w:rsid w:val="00E603B0"/>
    <w:rsid w:val="00E60462"/>
    <w:rsid w:val="00E60500"/>
    <w:rsid w:val="00E605E6"/>
    <w:rsid w:val="00E60632"/>
    <w:rsid w:val="00E60635"/>
    <w:rsid w:val="00E606CE"/>
    <w:rsid w:val="00E6070E"/>
    <w:rsid w:val="00E60814"/>
    <w:rsid w:val="00E6095A"/>
    <w:rsid w:val="00E60A53"/>
    <w:rsid w:val="00E60A62"/>
    <w:rsid w:val="00E60D35"/>
    <w:rsid w:val="00E60E72"/>
    <w:rsid w:val="00E60F52"/>
    <w:rsid w:val="00E61154"/>
    <w:rsid w:val="00E613D0"/>
    <w:rsid w:val="00E6145F"/>
    <w:rsid w:val="00E6147C"/>
    <w:rsid w:val="00E614A8"/>
    <w:rsid w:val="00E614BE"/>
    <w:rsid w:val="00E61584"/>
    <w:rsid w:val="00E615B0"/>
    <w:rsid w:val="00E615C9"/>
    <w:rsid w:val="00E61BB2"/>
    <w:rsid w:val="00E61BC7"/>
    <w:rsid w:val="00E61C90"/>
    <w:rsid w:val="00E62058"/>
    <w:rsid w:val="00E626BB"/>
    <w:rsid w:val="00E62769"/>
    <w:rsid w:val="00E6286F"/>
    <w:rsid w:val="00E62E62"/>
    <w:rsid w:val="00E6315F"/>
    <w:rsid w:val="00E632C4"/>
    <w:rsid w:val="00E63329"/>
    <w:rsid w:val="00E6357F"/>
    <w:rsid w:val="00E636E9"/>
    <w:rsid w:val="00E63BCA"/>
    <w:rsid w:val="00E63C61"/>
    <w:rsid w:val="00E63D42"/>
    <w:rsid w:val="00E63D44"/>
    <w:rsid w:val="00E63ECB"/>
    <w:rsid w:val="00E649F0"/>
    <w:rsid w:val="00E64B21"/>
    <w:rsid w:val="00E64C1A"/>
    <w:rsid w:val="00E64E2F"/>
    <w:rsid w:val="00E64FEC"/>
    <w:rsid w:val="00E65183"/>
    <w:rsid w:val="00E651A9"/>
    <w:rsid w:val="00E655A7"/>
    <w:rsid w:val="00E655FC"/>
    <w:rsid w:val="00E657EB"/>
    <w:rsid w:val="00E660F3"/>
    <w:rsid w:val="00E66171"/>
    <w:rsid w:val="00E66465"/>
    <w:rsid w:val="00E664C4"/>
    <w:rsid w:val="00E6661E"/>
    <w:rsid w:val="00E66816"/>
    <w:rsid w:val="00E6691E"/>
    <w:rsid w:val="00E66B2A"/>
    <w:rsid w:val="00E66BD7"/>
    <w:rsid w:val="00E66E27"/>
    <w:rsid w:val="00E66EC7"/>
    <w:rsid w:val="00E66F71"/>
    <w:rsid w:val="00E6717C"/>
    <w:rsid w:val="00E67199"/>
    <w:rsid w:val="00E67387"/>
    <w:rsid w:val="00E67435"/>
    <w:rsid w:val="00E676DC"/>
    <w:rsid w:val="00E677B2"/>
    <w:rsid w:val="00E6791A"/>
    <w:rsid w:val="00E67B15"/>
    <w:rsid w:val="00E67BE2"/>
    <w:rsid w:val="00E67C0D"/>
    <w:rsid w:val="00E67D16"/>
    <w:rsid w:val="00E67D43"/>
    <w:rsid w:val="00E67D86"/>
    <w:rsid w:val="00E67E09"/>
    <w:rsid w:val="00E67E8F"/>
    <w:rsid w:val="00E7029C"/>
    <w:rsid w:val="00E702BA"/>
    <w:rsid w:val="00E703BD"/>
    <w:rsid w:val="00E70457"/>
    <w:rsid w:val="00E705E5"/>
    <w:rsid w:val="00E706B8"/>
    <w:rsid w:val="00E70841"/>
    <w:rsid w:val="00E70952"/>
    <w:rsid w:val="00E70AB5"/>
    <w:rsid w:val="00E70AD3"/>
    <w:rsid w:val="00E70BB0"/>
    <w:rsid w:val="00E70D53"/>
    <w:rsid w:val="00E70E67"/>
    <w:rsid w:val="00E70FFD"/>
    <w:rsid w:val="00E710EE"/>
    <w:rsid w:val="00E716D8"/>
    <w:rsid w:val="00E71BAA"/>
    <w:rsid w:val="00E71F46"/>
    <w:rsid w:val="00E72659"/>
    <w:rsid w:val="00E726CF"/>
    <w:rsid w:val="00E72755"/>
    <w:rsid w:val="00E72AC7"/>
    <w:rsid w:val="00E72BCC"/>
    <w:rsid w:val="00E73126"/>
    <w:rsid w:val="00E7319B"/>
    <w:rsid w:val="00E73414"/>
    <w:rsid w:val="00E735D8"/>
    <w:rsid w:val="00E736C0"/>
    <w:rsid w:val="00E73B75"/>
    <w:rsid w:val="00E73E20"/>
    <w:rsid w:val="00E74328"/>
    <w:rsid w:val="00E744A2"/>
    <w:rsid w:val="00E74830"/>
    <w:rsid w:val="00E74C14"/>
    <w:rsid w:val="00E74D78"/>
    <w:rsid w:val="00E75149"/>
    <w:rsid w:val="00E75273"/>
    <w:rsid w:val="00E754CC"/>
    <w:rsid w:val="00E75C9C"/>
    <w:rsid w:val="00E75CF0"/>
    <w:rsid w:val="00E75E40"/>
    <w:rsid w:val="00E75FB7"/>
    <w:rsid w:val="00E76018"/>
    <w:rsid w:val="00E7606F"/>
    <w:rsid w:val="00E76412"/>
    <w:rsid w:val="00E764E4"/>
    <w:rsid w:val="00E76626"/>
    <w:rsid w:val="00E7688B"/>
    <w:rsid w:val="00E76B9E"/>
    <w:rsid w:val="00E76D39"/>
    <w:rsid w:val="00E76F3F"/>
    <w:rsid w:val="00E77506"/>
    <w:rsid w:val="00E77754"/>
    <w:rsid w:val="00E77956"/>
    <w:rsid w:val="00E77A2A"/>
    <w:rsid w:val="00E77B97"/>
    <w:rsid w:val="00E77E7D"/>
    <w:rsid w:val="00E8037A"/>
    <w:rsid w:val="00E80603"/>
    <w:rsid w:val="00E80688"/>
    <w:rsid w:val="00E80B37"/>
    <w:rsid w:val="00E8110C"/>
    <w:rsid w:val="00E814AE"/>
    <w:rsid w:val="00E817AF"/>
    <w:rsid w:val="00E817C7"/>
    <w:rsid w:val="00E819A0"/>
    <w:rsid w:val="00E81B53"/>
    <w:rsid w:val="00E81BBA"/>
    <w:rsid w:val="00E81E8E"/>
    <w:rsid w:val="00E81FB6"/>
    <w:rsid w:val="00E82152"/>
    <w:rsid w:val="00E826FC"/>
    <w:rsid w:val="00E8282E"/>
    <w:rsid w:val="00E82BB0"/>
    <w:rsid w:val="00E82BCA"/>
    <w:rsid w:val="00E830D2"/>
    <w:rsid w:val="00E83401"/>
    <w:rsid w:val="00E834D3"/>
    <w:rsid w:val="00E83515"/>
    <w:rsid w:val="00E83602"/>
    <w:rsid w:val="00E838FF"/>
    <w:rsid w:val="00E83A0A"/>
    <w:rsid w:val="00E83A67"/>
    <w:rsid w:val="00E84020"/>
    <w:rsid w:val="00E8443C"/>
    <w:rsid w:val="00E84461"/>
    <w:rsid w:val="00E8489D"/>
    <w:rsid w:val="00E849B5"/>
    <w:rsid w:val="00E84B9A"/>
    <w:rsid w:val="00E84C55"/>
    <w:rsid w:val="00E84D41"/>
    <w:rsid w:val="00E84DFD"/>
    <w:rsid w:val="00E85434"/>
    <w:rsid w:val="00E854B1"/>
    <w:rsid w:val="00E85698"/>
    <w:rsid w:val="00E856CC"/>
    <w:rsid w:val="00E8592D"/>
    <w:rsid w:val="00E85B07"/>
    <w:rsid w:val="00E85BCF"/>
    <w:rsid w:val="00E85D0E"/>
    <w:rsid w:val="00E85D47"/>
    <w:rsid w:val="00E85E7C"/>
    <w:rsid w:val="00E860D8"/>
    <w:rsid w:val="00E86342"/>
    <w:rsid w:val="00E865A7"/>
    <w:rsid w:val="00E86681"/>
    <w:rsid w:val="00E86762"/>
    <w:rsid w:val="00E8676D"/>
    <w:rsid w:val="00E86ACC"/>
    <w:rsid w:val="00E86D0D"/>
    <w:rsid w:val="00E86F86"/>
    <w:rsid w:val="00E86FB4"/>
    <w:rsid w:val="00E873BB"/>
    <w:rsid w:val="00E87541"/>
    <w:rsid w:val="00E87840"/>
    <w:rsid w:val="00E87886"/>
    <w:rsid w:val="00E878F9"/>
    <w:rsid w:val="00E87B52"/>
    <w:rsid w:val="00E87C5D"/>
    <w:rsid w:val="00E87E0C"/>
    <w:rsid w:val="00E90372"/>
    <w:rsid w:val="00E90465"/>
    <w:rsid w:val="00E906DC"/>
    <w:rsid w:val="00E90757"/>
    <w:rsid w:val="00E90938"/>
    <w:rsid w:val="00E90B35"/>
    <w:rsid w:val="00E90CC1"/>
    <w:rsid w:val="00E90DE1"/>
    <w:rsid w:val="00E90E36"/>
    <w:rsid w:val="00E90FBE"/>
    <w:rsid w:val="00E90FC1"/>
    <w:rsid w:val="00E91010"/>
    <w:rsid w:val="00E9101B"/>
    <w:rsid w:val="00E91036"/>
    <w:rsid w:val="00E910E2"/>
    <w:rsid w:val="00E912A5"/>
    <w:rsid w:val="00E914D9"/>
    <w:rsid w:val="00E915D6"/>
    <w:rsid w:val="00E9181B"/>
    <w:rsid w:val="00E91D5D"/>
    <w:rsid w:val="00E9206B"/>
    <w:rsid w:val="00E92214"/>
    <w:rsid w:val="00E92367"/>
    <w:rsid w:val="00E92851"/>
    <w:rsid w:val="00E928E8"/>
    <w:rsid w:val="00E92911"/>
    <w:rsid w:val="00E92CC8"/>
    <w:rsid w:val="00E92CE6"/>
    <w:rsid w:val="00E93164"/>
    <w:rsid w:val="00E93205"/>
    <w:rsid w:val="00E93983"/>
    <w:rsid w:val="00E9398E"/>
    <w:rsid w:val="00E93A75"/>
    <w:rsid w:val="00E941B4"/>
    <w:rsid w:val="00E94495"/>
    <w:rsid w:val="00E948A8"/>
    <w:rsid w:val="00E948CE"/>
    <w:rsid w:val="00E948DF"/>
    <w:rsid w:val="00E94B01"/>
    <w:rsid w:val="00E94C31"/>
    <w:rsid w:val="00E94C46"/>
    <w:rsid w:val="00E94DCD"/>
    <w:rsid w:val="00E94E65"/>
    <w:rsid w:val="00E94FCD"/>
    <w:rsid w:val="00E95049"/>
    <w:rsid w:val="00E95429"/>
    <w:rsid w:val="00E955D5"/>
    <w:rsid w:val="00E95786"/>
    <w:rsid w:val="00E958E9"/>
    <w:rsid w:val="00E95984"/>
    <w:rsid w:val="00E95DEC"/>
    <w:rsid w:val="00E95EED"/>
    <w:rsid w:val="00E95FF4"/>
    <w:rsid w:val="00E9652E"/>
    <w:rsid w:val="00E969A2"/>
    <w:rsid w:val="00E96A77"/>
    <w:rsid w:val="00E96F07"/>
    <w:rsid w:val="00E96FFF"/>
    <w:rsid w:val="00E9725E"/>
    <w:rsid w:val="00E973FD"/>
    <w:rsid w:val="00E97481"/>
    <w:rsid w:val="00E97697"/>
    <w:rsid w:val="00E978D5"/>
    <w:rsid w:val="00E97967"/>
    <w:rsid w:val="00E97B94"/>
    <w:rsid w:val="00E97C6C"/>
    <w:rsid w:val="00EA03BF"/>
    <w:rsid w:val="00EA049B"/>
    <w:rsid w:val="00EA09BF"/>
    <w:rsid w:val="00EA0A6F"/>
    <w:rsid w:val="00EA0ADA"/>
    <w:rsid w:val="00EA12B0"/>
    <w:rsid w:val="00EA13D9"/>
    <w:rsid w:val="00EA16D9"/>
    <w:rsid w:val="00EA17F9"/>
    <w:rsid w:val="00EA1A54"/>
    <w:rsid w:val="00EA1A5E"/>
    <w:rsid w:val="00EA1C70"/>
    <w:rsid w:val="00EA1E5A"/>
    <w:rsid w:val="00EA1FA3"/>
    <w:rsid w:val="00EA2310"/>
    <w:rsid w:val="00EA23FF"/>
    <w:rsid w:val="00EA2689"/>
    <w:rsid w:val="00EA26EA"/>
    <w:rsid w:val="00EA287A"/>
    <w:rsid w:val="00EA296E"/>
    <w:rsid w:val="00EA2A60"/>
    <w:rsid w:val="00EA2CC4"/>
    <w:rsid w:val="00EA2CFC"/>
    <w:rsid w:val="00EA2FFF"/>
    <w:rsid w:val="00EA318D"/>
    <w:rsid w:val="00EA3215"/>
    <w:rsid w:val="00EA32C5"/>
    <w:rsid w:val="00EA32CF"/>
    <w:rsid w:val="00EA352B"/>
    <w:rsid w:val="00EA355E"/>
    <w:rsid w:val="00EA35B0"/>
    <w:rsid w:val="00EA3662"/>
    <w:rsid w:val="00EA3742"/>
    <w:rsid w:val="00EA3B47"/>
    <w:rsid w:val="00EA3B49"/>
    <w:rsid w:val="00EA3EB1"/>
    <w:rsid w:val="00EA471D"/>
    <w:rsid w:val="00EA4D7A"/>
    <w:rsid w:val="00EA4E7E"/>
    <w:rsid w:val="00EA5035"/>
    <w:rsid w:val="00EA51A0"/>
    <w:rsid w:val="00EA51B9"/>
    <w:rsid w:val="00EA51D3"/>
    <w:rsid w:val="00EA53A6"/>
    <w:rsid w:val="00EA5599"/>
    <w:rsid w:val="00EA55EE"/>
    <w:rsid w:val="00EA570C"/>
    <w:rsid w:val="00EA58CF"/>
    <w:rsid w:val="00EA5BDF"/>
    <w:rsid w:val="00EA5E6A"/>
    <w:rsid w:val="00EA5F72"/>
    <w:rsid w:val="00EA5FCB"/>
    <w:rsid w:val="00EA60B9"/>
    <w:rsid w:val="00EA6349"/>
    <w:rsid w:val="00EA6381"/>
    <w:rsid w:val="00EA6383"/>
    <w:rsid w:val="00EA64AC"/>
    <w:rsid w:val="00EA653F"/>
    <w:rsid w:val="00EA6722"/>
    <w:rsid w:val="00EA6EE7"/>
    <w:rsid w:val="00EA72EA"/>
    <w:rsid w:val="00EA7471"/>
    <w:rsid w:val="00EA754D"/>
    <w:rsid w:val="00EA75E6"/>
    <w:rsid w:val="00EA76B9"/>
    <w:rsid w:val="00EA7911"/>
    <w:rsid w:val="00EA7AE7"/>
    <w:rsid w:val="00EA7EE7"/>
    <w:rsid w:val="00EA7FCA"/>
    <w:rsid w:val="00EB0090"/>
    <w:rsid w:val="00EB00E0"/>
    <w:rsid w:val="00EB05EE"/>
    <w:rsid w:val="00EB05F8"/>
    <w:rsid w:val="00EB0666"/>
    <w:rsid w:val="00EB0B80"/>
    <w:rsid w:val="00EB0C27"/>
    <w:rsid w:val="00EB0C3C"/>
    <w:rsid w:val="00EB0C65"/>
    <w:rsid w:val="00EB0C88"/>
    <w:rsid w:val="00EB0E4A"/>
    <w:rsid w:val="00EB0EE0"/>
    <w:rsid w:val="00EB105C"/>
    <w:rsid w:val="00EB117E"/>
    <w:rsid w:val="00EB120A"/>
    <w:rsid w:val="00EB14A1"/>
    <w:rsid w:val="00EB1539"/>
    <w:rsid w:val="00EB17A2"/>
    <w:rsid w:val="00EB19D0"/>
    <w:rsid w:val="00EB1CF1"/>
    <w:rsid w:val="00EB1E69"/>
    <w:rsid w:val="00EB2130"/>
    <w:rsid w:val="00EB2190"/>
    <w:rsid w:val="00EB22B2"/>
    <w:rsid w:val="00EB238A"/>
    <w:rsid w:val="00EB2407"/>
    <w:rsid w:val="00EB2498"/>
    <w:rsid w:val="00EB24BE"/>
    <w:rsid w:val="00EB2C56"/>
    <w:rsid w:val="00EB3305"/>
    <w:rsid w:val="00EB3344"/>
    <w:rsid w:val="00EB3510"/>
    <w:rsid w:val="00EB37DA"/>
    <w:rsid w:val="00EB3888"/>
    <w:rsid w:val="00EB398C"/>
    <w:rsid w:val="00EB3A6D"/>
    <w:rsid w:val="00EB3C4B"/>
    <w:rsid w:val="00EB3CCD"/>
    <w:rsid w:val="00EB3CE6"/>
    <w:rsid w:val="00EB3D25"/>
    <w:rsid w:val="00EB3E78"/>
    <w:rsid w:val="00EB3E7D"/>
    <w:rsid w:val="00EB41CF"/>
    <w:rsid w:val="00EB42F6"/>
    <w:rsid w:val="00EB4335"/>
    <w:rsid w:val="00EB43EA"/>
    <w:rsid w:val="00EB4584"/>
    <w:rsid w:val="00EB4600"/>
    <w:rsid w:val="00EB4715"/>
    <w:rsid w:val="00EB4BF5"/>
    <w:rsid w:val="00EB4C81"/>
    <w:rsid w:val="00EB4D61"/>
    <w:rsid w:val="00EB4DB6"/>
    <w:rsid w:val="00EB4E83"/>
    <w:rsid w:val="00EB4F1A"/>
    <w:rsid w:val="00EB5774"/>
    <w:rsid w:val="00EB57FE"/>
    <w:rsid w:val="00EB594F"/>
    <w:rsid w:val="00EB5FA9"/>
    <w:rsid w:val="00EB63C1"/>
    <w:rsid w:val="00EB647D"/>
    <w:rsid w:val="00EB6684"/>
    <w:rsid w:val="00EB671A"/>
    <w:rsid w:val="00EB6812"/>
    <w:rsid w:val="00EB684C"/>
    <w:rsid w:val="00EB6DE4"/>
    <w:rsid w:val="00EB6F0E"/>
    <w:rsid w:val="00EB705A"/>
    <w:rsid w:val="00EB7541"/>
    <w:rsid w:val="00EB7969"/>
    <w:rsid w:val="00EB7A2C"/>
    <w:rsid w:val="00EB7A7F"/>
    <w:rsid w:val="00EC00F0"/>
    <w:rsid w:val="00EC01B3"/>
    <w:rsid w:val="00EC037F"/>
    <w:rsid w:val="00EC0772"/>
    <w:rsid w:val="00EC07C0"/>
    <w:rsid w:val="00EC088C"/>
    <w:rsid w:val="00EC0891"/>
    <w:rsid w:val="00EC0AAF"/>
    <w:rsid w:val="00EC0BDF"/>
    <w:rsid w:val="00EC0CF2"/>
    <w:rsid w:val="00EC1031"/>
    <w:rsid w:val="00EC1090"/>
    <w:rsid w:val="00EC1352"/>
    <w:rsid w:val="00EC13F0"/>
    <w:rsid w:val="00EC1440"/>
    <w:rsid w:val="00EC15A1"/>
    <w:rsid w:val="00EC190B"/>
    <w:rsid w:val="00EC1BA0"/>
    <w:rsid w:val="00EC1F7D"/>
    <w:rsid w:val="00EC2154"/>
    <w:rsid w:val="00EC2184"/>
    <w:rsid w:val="00EC22FA"/>
    <w:rsid w:val="00EC24A8"/>
    <w:rsid w:val="00EC27BB"/>
    <w:rsid w:val="00EC289C"/>
    <w:rsid w:val="00EC29BC"/>
    <w:rsid w:val="00EC2C0F"/>
    <w:rsid w:val="00EC2EB2"/>
    <w:rsid w:val="00EC2FD8"/>
    <w:rsid w:val="00EC2FEC"/>
    <w:rsid w:val="00EC32E9"/>
    <w:rsid w:val="00EC35BC"/>
    <w:rsid w:val="00EC3B9B"/>
    <w:rsid w:val="00EC3D66"/>
    <w:rsid w:val="00EC3D7A"/>
    <w:rsid w:val="00EC4246"/>
    <w:rsid w:val="00EC42F3"/>
    <w:rsid w:val="00EC42F5"/>
    <w:rsid w:val="00EC431C"/>
    <w:rsid w:val="00EC43E0"/>
    <w:rsid w:val="00EC4A97"/>
    <w:rsid w:val="00EC4E19"/>
    <w:rsid w:val="00EC4FAF"/>
    <w:rsid w:val="00EC4FE2"/>
    <w:rsid w:val="00EC51D9"/>
    <w:rsid w:val="00EC531F"/>
    <w:rsid w:val="00EC549B"/>
    <w:rsid w:val="00EC553F"/>
    <w:rsid w:val="00EC559C"/>
    <w:rsid w:val="00EC580E"/>
    <w:rsid w:val="00EC5894"/>
    <w:rsid w:val="00EC5936"/>
    <w:rsid w:val="00EC59CB"/>
    <w:rsid w:val="00EC5A71"/>
    <w:rsid w:val="00EC5B11"/>
    <w:rsid w:val="00EC5E82"/>
    <w:rsid w:val="00EC6013"/>
    <w:rsid w:val="00EC6052"/>
    <w:rsid w:val="00EC606A"/>
    <w:rsid w:val="00EC628C"/>
    <w:rsid w:val="00EC671D"/>
    <w:rsid w:val="00EC679C"/>
    <w:rsid w:val="00EC6BE5"/>
    <w:rsid w:val="00EC707F"/>
    <w:rsid w:val="00EC71DC"/>
    <w:rsid w:val="00EC7563"/>
    <w:rsid w:val="00EC7752"/>
    <w:rsid w:val="00EC79F7"/>
    <w:rsid w:val="00EC7A5D"/>
    <w:rsid w:val="00EC7C1B"/>
    <w:rsid w:val="00EC7CF5"/>
    <w:rsid w:val="00EC7D62"/>
    <w:rsid w:val="00EC7FA4"/>
    <w:rsid w:val="00EC7FF1"/>
    <w:rsid w:val="00ED02CF"/>
    <w:rsid w:val="00ED0576"/>
    <w:rsid w:val="00ED07AC"/>
    <w:rsid w:val="00ED07F3"/>
    <w:rsid w:val="00ED0851"/>
    <w:rsid w:val="00ED08F7"/>
    <w:rsid w:val="00ED0988"/>
    <w:rsid w:val="00ED0AEB"/>
    <w:rsid w:val="00ED142B"/>
    <w:rsid w:val="00ED14FF"/>
    <w:rsid w:val="00ED1526"/>
    <w:rsid w:val="00ED1622"/>
    <w:rsid w:val="00ED16B3"/>
    <w:rsid w:val="00ED1743"/>
    <w:rsid w:val="00ED187B"/>
    <w:rsid w:val="00ED19BD"/>
    <w:rsid w:val="00ED2097"/>
    <w:rsid w:val="00ED20BA"/>
    <w:rsid w:val="00ED2509"/>
    <w:rsid w:val="00ED2592"/>
    <w:rsid w:val="00ED266A"/>
    <w:rsid w:val="00ED2AA6"/>
    <w:rsid w:val="00ED2AFE"/>
    <w:rsid w:val="00ED2B84"/>
    <w:rsid w:val="00ED2CB3"/>
    <w:rsid w:val="00ED2D16"/>
    <w:rsid w:val="00ED2D52"/>
    <w:rsid w:val="00ED2ED4"/>
    <w:rsid w:val="00ED2F6A"/>
    <w:rsid w:val="00ED3436"/>
    <w:rsid w:val="00ED3554"/>
    <w:rsid w:val="00ED36D0"/>
    <w:rsid w:val="00ED3881"/>
    <w:rsid w:val="00ED3A2B"/>
    <w:rsid w:val="00ED3A8E"/>
    <w:rsid w:val="00ED3F39"/>
    <w:rsid w:val="00ED41ED"/>
    <w:rsid w:val="00ED46CF"/>
    <w:rsid w:val="00ED4708"/>
    <w:rsid w:val="00ED4A17"/>
    <w:rsid w:val="00ED4E41"/>
    <w:rsid w:val="00ED4FE6"/>
    <w:rsid w:val="00ED4FFB"/>
    <w:rsid w:val="00ED5094"/>
    <w:rsid w:val="00ED57DA"/>
    <w:rsid w:val="00ED5895"/>
    <w:rsid w:val="00ED5B8A"/>
    <w:rsid w:val="00ED5CA4"/>
    <w:rsid w:val="00ED5CB7"/>
    <w:rsid w:val="00ED5CF8"/>
    <w:rsid w:val="00ED6091"/>
    <w:rsid w:val="00ED60EE"/>
    <w:rsid w:val="00ED628C"/>
    <w:rsid w:val="00ED68E6"/>
    <w:rsid w:val="00ED6A5F"/>
    <w:rsid w:val="00ED701E"/>
    <w:rsid w:val="00ED71C5"/>
    <w:rsid w:val="00ED7495"/>
    <w:rsid w:val="00ED7A29"/>
    <w:rsid w:val="00ED7C10"/>
    <w:rsid w:val="00ED7C54"/>
    <w:rsid w:val="00ED7DC0"/>
    <w:rsid w:val="00ED7FC1"/>
    <w:rsid w:val="00EE0365"/>
    <w:rsid w:val="00EE045A"/>
    <w:rsid w:val="00EE075C"/>
    <w:rsid w:val="00EE0C47"/>
    <w:rsid w:val="00EE0C4F"/>
    <w:rsid w:val="00EE0CC2"/>
    <w:rsid w:val="00EE0DF1"/>
    <w:rsid w:val="00EE0E87"/>
    <w:rsid w:val="00EE0EC7"/>
    <w:rsid w:val="00EE0EC9"/>
    <w:rsid w:val="00EE1486"/>
    <w:rsid w:val="00EE1557"/>
    <w:rsid w:val="00EE1697"/>
    <w:rsid w:val="00EE17B3"/>
    <w:rsid w:val="00EE18C6"/>
    <w:rsid w:val="00EE1972"/>
    <w:rsid w:val="00EE1A2A"/>
    <w:rsid w:val="00EE1AD9"/>
    <w:rsid w:val="00EE1FBB"/>
    <w:rsid w:val="00EE2418"/>
    <w:rsid w:val="00EE24A1"/>
    <w:rsid w:val="00EE25A6"/>
    <w:rsid w:val="00EE2795"/>
    <w:rsid w:val="00EE27EA"/>
    <w:rsid w:val="00EE2B83"/>
    <w:rsid w:val="00EE2CAF"/>
    <w:rsid w:val="00EE2D6F"/>
    <w:rsid w:val="00EE2F17"/>
    <w:rsid w:val="00EE300D"/>
    <w:rsid w:val="00EE31DA"/>
    <w:rsid w:val="00EE38F7"/>
    <w:rsid w:val="00EE41BE"/>
    <w:rsid w:val="00EE4C54"/>
    <w:rsid w:val="00EE4D64"/>
    <w:rsid w:val="00EE4DE0"/>
    <w:rsid w:val="00EE4EA7"/>
    <w:rsid w:val="00EE5103"/>
    <w:rsid w:val="00EE5467"/>
    <w:rsid w:val="00EE5651"/>
    <w:rsid w:val="00EE59BE"/>
    <w:rsid w:val="00EE5D47"/>
    <w:rsid w:val="00EE5F37"/>
    <w:rsid w:val="00EE611E"/>
    <w:rsid w:val="00EE61E2"/>
    <w:rsid w:val="00EE6497"/>
    <w:rsid w:val="00EE65DC"/>
    <w:rsid w:val="00EE6738"/>
    <w:rsid w:val="00EE67FA"/>
    <w:rsid w:val="00EE68FA"/>
    <w:rsid w:val="00EE6912"/>
    <w:rsid w:val="00EE6E07"/>
    <w:rsid w:val="00EE7641"/>
    <w:rsid w:val="00EE7846"/>
    <w:rsid w:val="00EE7941"/>
    <w:rsid w:val="00EE79A7"/>
    <w:rsid w:val="00EE79FC"/>
    <w:rsid w:val="00EE7AE4"/>
    <w:rsid w:val="00EE7B0C"/>
    <w:rsid w:val="00EF00ED"/>
    <w:rsid w:val="00EF03AB"/>
    <w:rsid w:val="00EF04F1"/>
    <w:rsid w:val="00EF0820"/>
    <w:rsid w:val="00EF085C"/>
    <w:rsid w:val="00EF0E92"/>
    <w:rsid w:val="00EF1041"/>
    <w:rsid w:val="00EF12D3"/>
    <w:rsid w:val="00EF13E4"/>
    <w:rsid w:val="00EF15DF"/>
    <w:rsid w:val="00EF1687"/>
    <w:rsid w:val="00EF1788"/>
    <w:rsid w:val="00EF1CAC"/>
    <w:rsid w:val="00EF1E0D"/>
    <w:rsid w:val="00EF2007"/>
    <w:rsid w:val="00EF2115"/>
    <w:rsid w:val="00EF21E6"/>
    <w:rsid w:val="00EF2856"/>
    <w:rsid w:val="00EF2AE1"/>
    <w:rsid w:val="00EF2D94"/>
    <w:rsid w:val="00EF2EAB"/>
    <w:rsid w:val="00EF314B"/>
    <w:rsid w:val="00EF33F3"/>
    <w:rsid w:val="00EF348B"/>
    <w:rsid w:val="00EF3684"/>
    <w:rsid w:val="00EF38E0"/>
    <w:rsid w:val="00EF395E"/>
    <w:rsid w:val="00EF40A7"/>
    <w:rsid w:val="00EF418C"/>
    <w:rsid w:val="00EF47BD"/>
    <w:rsid w:val="00EF48B7"/>
    <w:rsid w:val="00EF4AE1"/>
    <w:rsid w:val="00EF4B34"/>
    <w:rsid w:val="00EF4C9D"/>
    <w:rsid w:val="00EF4D4B"/>
    <w:rsid w:val="00EF4D7A"/>
    <w:rsid w:val="00EF4E64"/>
    <w:rsid w:val="00EF5124"/>
    <w:rsid w:val="00EF516A"/>
    <w:rsid w:val="00EF5252"/>
    <w:rsid w:val="00EF52EA"/>
    <w:rsid w:val="00EF592C"/>
    <w:rsid w:val="00EF59A4"/>
    <w:rsid w:val="00EF59EA"/>
    <w:rsid w:val="00EF5CFA"/>
    <w:rsid w:val="00EF5FE6"/>
    <w:rsid w:val="00EF605D"/>
    <w:rsid w:val="00EF6148"/>
    <w:rsid w:val="00EF62B9"/>
    <w:rsid w:val="00EF62EA"/>
    <w:rsid w:val="00EF662D"/>
    <w:rsid w:val="00EF66CB"/>
    <w:rsid w:val="00EF66FC"/>
    <w:rsid w:val="00EF67F9"/>
    <w:rsid w:val="00EF68AF"/>
    <w:rsid w:val="00EF6915"/>
    <w:rsid w:val="00EF6E0C"/>
    <w:rsid w:val="00EF6E71"/>
    <w:rsid w:val="00EF7112"/>
    <w:rsid w:val="00EF7129"/>
    <w:rsid w:val="00EF718D"/>
    <w:rsid w:val="00EF7565"/>
    <w:rsid w:val="00EF7567"/>
    <w:rsid w:val="00EF76DB"/>
    <w:rsid w:val="00EF791B"/>
    <w:rsid w:val="00EF797C"/>
    <w:rsid w:val="00F00011"/>
    <w:rsid w:val="00F00065"/>
    <w:rsid w:val="00F007EC"/>
    <w:rsid w:val="00F009B3"/>
    <w:rsid w:val="00F00C18"/>
    <w:rsid w:val="00F00EF6"/>
    <w:rsid w:val="00F00F4B"/>
    <w:rsid w:val="00F013A5"/>
    <w:rsid w:val="00F013E9"/>
    <w:rsid w:val="00F014A6"/>
    <w:rsid w:val="00F01A97"/>
    <w:rsid w:val="00F01B59"/>
    <w:rsid w:val="00F01D62"/>
    <w:rsid w:val="00F020BC"/>
    <w:rsid w:val="00F02140"/>
    <w:rsid w:val="00F021CB"/>
    <w:rsid w:val="00F021E4"/>
    <w:rsid w:val="00F022CA"/>
    <w:rsid w:val="00F02368"/>
    <w:rsid w:val="00F02453"/>
    <w:rsid w:val="00F02509"/>
    <w:rsid w:val="00F025A7"/>
    <w:rsid w:val="00F02692"/>
    <w:rsid w:val="00F0280C"/>
    <w:rsid w:val="00F02954"/>
    <w:rsid w:val="00F02968"/>
    <w:rsid w:val="00F02D79"/>
    <w:rsid w:val="00F030C3"/>
    <w:rsid w:val="00F03216"/>
    <w:rsid w:val="00F03766"/>
    <w:rsid w:val="00F03940"/>
    <w:rsid w:val="00F03A90"/>
    <w:rsid w:val="00F03CE7"/>
    <w:rsid w:val="00F03E21"/>
    <w:rsid w:val="00F03E57"/>
    <w:rsid w:val="00F03F15"/>
    <w:rsid w:val="00F04003"/>
    <w:rsid w:val="00F04994"/>
    <w:rsid w:val="00F049CD"/>
    <w:rsid w:val="00F04A92"/>
    <w:rsid w:val="00F04C30"/>
    <w:rsid w:val="00F04DAE"/>
    <w:rsid w:val="00F04EC2"/>
    <w:rsid w:val="00F05583"/>
    <w:rsid w:val="00F059D9"/>
    <w:rsid w:val="00F05A07"/>
    <w:rsid w:val="00F06176"/>
    <w:rsid w:val="00F06393"/>
    <w:rsid w:val="00F064E4"/>
    <w:rsid w:val="00F06544"/>
    <w:rsid w:val="00F065CB"/>
    <w:rsid w:val="00F0662D"/>
    <w:rsid w:val="00F06A46"/>
    <w:rsid w:val="00F06A58"/>
    <w:rsid w:val="00F07417"/>
    <w:rsid w:val="00F07592"/>
    <w:rsid w:val="00F07685"/>
    <w:rsid w:val="00F077D8"/>
    <w:rsid w:val="00F077EF"/>
    <w:rsid w:val="00F0785A"/>
    <w:rsid w:val="00F078EB"/>
    <w:rsid w:val="00F07A91"/>
    <w:rsid w:val="00F10355"/>
    <w:rsid w:val="00F10454"/>
    <w:rsid w:val="00F10914"/>
    <w:rsid w:val="00F10A7A"/>
    <w:rsid w:val="00F10AC6"/>
    <w:rsid w:val="00F10AD8"/>
    <w:rsid w:val="00F10B30"/>
    <w:rsid w:val="00F10F8E"/>
    <w:rsid w:val="00F111CB"/>
    <w:rsid w:val="00F11377"/>
    <w:rsid w:val="00F1137A"/>
    <w:rsid w:val="00F113DB"/>
    <w:rsid w:val="00F115D2"/>
    <w:rsid w:val="00F11AB4"/>
    <w:rsid w:val="00F11BE6"/>
    <w:rsid w:val="00F11C49"/>
    <w:rsid w:val="00F11D5D"/>
    <w:rsid w:val="00F120CF"/>
    <w:rsid w:val="00F12166"/>
    <w:rsid w:val="00F1249D"/>
    <w:rsid w:val="00F12711"/>
    <w:rsid w:val="00F12946"/>
    <w:rsid w:val="00F129A5"/>
    <w:rsid w:val="00F130A3"/>
    <w:rsid w:val="00F13266"/>
    <w:rsid w:val="00F132BD"/>
    <w:rsid w:val="00F133A3"/>
    <w:rsid w:val="00F134C7"/>
    <w:rsid w:val="00F13618"/>
    <w:rsid w:val="00F13690"/>
    <w:rsid w:val="00F1377F"/>
    <w:rsid w:val="00F13822"/>
    <w:rsid w:val="00F138CC"/>
    <w:rsid w:val="00F139AD"/>
    <w:rsid w:val="00F13B3A"/>
    <w:rsid w:val="00F13BCB"/>
    <w:rsid w:val="00F13CD9"/>
    <w:rsid w:val="00F13CFB"/>
    <w:rsid w:val="00F14016"/>
    <w:rsid w:val="00F14058"/>
    <w:rsid w:val="00F1425C"/>
    <w:rsid w:val="00F145D3"/>
    <w:rsid w:val="00F14712"/>
    <w:rsid w:val="00F14781"/>
    <w:rsid w:val="00F148C9"/>
    <w:rsid w:val="00F14AB2"/>
    <w:rsid w:val="00F14B72"/>
    <w:rsid w:val="00F14D38"/>
    <w:rsid w:val="00F14E46"/>
    <w:rsid w:val="00F14EFD"/>
    <w:rsid w:val="00F1536A"/>
    <w:rsid w:val="00F15454"/>
    <w:rsid w:val="00F154BF"/>
    <w:rsid w:val="00F156CF"/>
    <w:rsid w:val="00F15C1D"/>
    <w:rsid w:val="00F15CE6"/>
    <w:rsid w:val="00F15F2B"/>
    <w:rsid w:val="00F15F76"/>
    <w:rsid w:val="00F1633E"/>
    <w:rsid w:val="00F167C1"/>
    <w:rsid w:val="00F168F2"/>
    <w:rsid w:val="00F16B91"/>
    <w:rsid w:val="00F16DDB"/>
    <w:rsid w:val="00F17097"/>
    <w:rsid w:val="00F171B2"/>
    <w:rsid w:val="00F17270"/>
    <w:rsid w:val="00F175D5"/>
    <w:rsid w:val="00F17610"/>
    <w:rsid w:val="00F178C5"/>
    <w:rsid w:val="00F17C25"/>
    <w:rsid w:val="00F17C67"/>
    <w:rsid w:val="00F17D2C"/>
    <w:rsid w:val="00F17DD8"/>
    <w:rsid w:val="00F17E45"/>
    <w:rsid w:val="00F20157"/>
    <w:rsid w:val="00F20BE3"/>
    <w:rsid w:val="00F20C42"/>
    <w:rsid w:val="00F20D29"/>
    <w:rsid w:val="00F2125A"/>
    <w:rsid w:val="00F2134C"/>
    <w:rsid w:val="00F21371"/>
    <w:rsid w:val="00F213A9"/>
    <w:rsid w:val="00F21869"/>
    <w:rsid w:val="00F21A6F"/>
    <w:rsid w:val="00F21BD6"/>
    <w:rsid w:val="00F21D35"/>
    <w:rsid w:val="00F21E07"/>
    <w:rsid w:val="00F21F06"/>
    <w:rsid w:val="00F22335"/>
    <w:rsid w:val="00F22680"/>
    <w:rsid w:val="00F226BB"/>
    <w:rsid w:val="00F22B0E"/>
    <w:rsid w:val="00F22BE9"/>
    <w:rsid w:val="00F22DB2"/>
    <w:rsid w:val="00F231BF"/>
    <w:rsid w:val="00F232DC"/>
    <w:rsid w:val="00F233FF"/>
    <w:rsid w:val="00F235DC"/>
    <w:rsid w:val="00F23622"/>
    <w:rsid w:val="00F23893"/>
    <w:rsid w:val="00F23AC9"/>
    <w:rsid w:val="00F23BC6"/>
    <w:rsid w:val="00F23FAA"/>
    <w:rsid w:val="00F240A4"/>
    <w:rsid w:val="00F2418C"/>
    <w:rsid w:val="00F241A2"/>
    <w:rsid w:val="00F241D7"/>
    <w:rsid w:val="00F2420C"/>
    <w:rsid w:val="00F243F8"/>
    <w:rsid w:val="00F247A9"/>
    <w:rsid w:val="00F248EA"/>
    <w:rsid w:val="00F2499C"/>
    <w:rsid w:val="00F24A90"/>
    <w:rsid w:val="00F24CEF"/>
    <w:rsid w:val="00F24FF8"/>
    <w:rsid w:val="00F253B2"/>
    <w:rsid w:val="00F25484"/>
    <w:rsid w:val="00F256F0"/>
    <w:rsid w:val="00F2588F"/>
    <w:rsid w:val="00F25B9E"/>
    <w:rsid w:val="00F25CFA"/>
    <w:rsid w:val="00F26016"/>
    <w:rsid w:val="00F261A1"/>
    <w:rsid w:val="00F263B6"/>
    <w:rsid w:val="00F26482"/>
    <w:rsid w:val="00F26660"/>
    <w:rsid w:val="00F266A4"/>
    <w:rsid w:val="00F268D8"/>
    <w:rsid w:val="00F27062"/>
    <w:rsid w:val="00F27738"/>
    <w:rsid w:val="00F27DE0"/>
    <w:rsid w:val="00F27E1A"/>
    <w:rsid w:val="00F30306"/>
    <w:rsid w:val="00F306CE"/>
    <w:rsid w:val="00F30704"/>
    <w:rsid w:val="00F30B76"/>
    <w:rsid w:val="00F3101C"/>
    <w:rsid w:val="00F31289"/>
    <w:rsid w:val="00F313CC"/>
    <w:rsid w:val="00F31639"/>
    <w:rsid w:val="00F3172F"/>
    <w:rsid w:val="00F31A4A"/>
    <w:rsid w:val="00F31DAF"/>
    <w:rsid w:val="00F321B4"/>
    <w:rsid w:val="00F32289"/>
    <w:rsid w:val="00F327D0"/>
    <w:rsid w:val="00F32902"/>
    <w:rsid w:val="00F32D4C"/>
    <w:rsid w:val="00F32E47"/>
    <w:rsid w:val="00F3301C"/>
    <w:rsid w:val="00F3306E"/>
    <w:rsid w:val="00F3310F"/>
    <w:rsid w:val="00F3321A"/>
    <w:rsid w:val="00F33958"/>
    <w:rsid w:val="00F33C43"/>
    <w:rsid w:val="00F33CB3"/>
    <w:rsid w:val="00F33EA0"/>
    <w:rsid w:val="00F341CA"/>
    <w:rsid w:val="00F341E7"/>
    <w:rsid w:val="00F34310"/>
    <w:rsid w:val="00F34697"/>
    <w:rsid w:val="00F346BF"/>
    <w:rsid w:val="00F34A1D"/>
    <w:rsid w:val="00F34DDF"/>
    <w:rsid w:val="00F3533E"/>
    <w:rsid w:val="00F35786"/>
    <w:rsid w:val="00F357B6"/>
    <w:rsid w:val="00F35CE1"/>
    <w:rsid w:val="00F35EE5"/>
    <w:rsid w:val="00F36140"/>
    <w:rsid w:val="00F3614D"/>
    <w:rsid w:val="00F365EC"/>
    <w:rsid w:val="00F36A4D"/>
    <w:rsid w:val="00F36AB4"/>
    <w:rsid w:val="00F36D8C"/>
    <w:rsid w:val="00F36DEE"/>
    <w:rsid w:val="00F36E7F"/>
    <w:rsid w:val="00F37076"/>
    <w:rsid w:val="00F37085"/>
    <w:rsid w:val="00F37258"/>
    <w:rsid w:val="00F376A9"/>
    <w:rsid w:val="00F379B4"/>
    <w:rsid w:val="00F37D86"/>
    <w:rsid w:val="00F37FC8"/>
    <w:rsid w:val="00F4000B"/>
    <w:rsid w:val="00F40234"/>
    <w:rsid w:val="00F40322"/>
    <w:rsid w:val="00F40636"/>
    <w:rsid w:val="00F40678"/>
    <w:rsid w:val="00F40942"/>
    <w:rsid w:val="00F40AC6"/>
    <w:rsid w:val="00F40C38"/>
    <w:rsid w:val="00F40C91"/>
    <w:rsid w:val="00F413E9"/>
    <w:rsid w:val="00F41554"/>
    <w:rsid w:val="00F41A0F"/>
    <w:rsid w:val="00F41B9A"/>
    <w:rsid w:val="00F41C55"/>
    <w:rsid w:val="00F41ECE"/>
    <w:rsid w:val="00F41ED3"/>
    <w:rsid w:val="00F41FF8"/>
    <w:rsid w:val="00F4248D"/>
    <w:rsid w:val="00F424B5"/>
    <w:rsid w:val="00F4250A"/>
    <w:rsid w:val="00F42738"/>
    <w:rsid w:val="00F42B53"/>
    <w:rsid w:val="00F42C7E"/>
    <w:rsid w:val="00F42DDF"/>
    <w:rsid w:val="00F42E9F"/>
    <w:rsid w:val="00F42ED7"/>
    <w:rsid w:val="00F42F43"/>
    <w:rsid w:val="00F43031"/>
    <w:rsid w:val="00F4325E"/>
    <w:rsid w:val="00F4339E"/>
    <w:rsid w:val="00F43565"/>
    <w:rsid w:val="00F439AB"/>
    <w:rsid w:val="00F43ADB"/>
    <w:rsid w:val="00F43B65"/>
    <w:rsid w:val="00F43B8A"/>
    <w:rsid w:val="00F43BEB"/>
    <w:rsid w:val="00F4405C"/>
    <w:rsid w:val="00F4455C"/>
    <w:rsid w:val="00F44599"/>
    <w:rsid w:val="00F44AFC"/>
    <w:rsid w:val="00F44EC0"/>
    <w:rsid w:val="00F44FB8"/>
    <w:rsid w:val="00F45139"/>
    <w:rsid w:val="00F45349"/>
    <w:rsid w:val="00F4541C"/>
    <w:rsid w:val="00F45588"/>
    <w:rsid w:val="00F458B7"/>
    <w:rsid w:val="00F45B4F"/>
    <w:rsid w:val="00F45C75"/>
    <w:rsid w:val="00F45D5D"/>
    <w:rsid w:val="00F45FDE"/>
    <w:rsid w:val="00F464DA"/>
    <w:rsid w:val="00F46525"/>
    <w:rsid w:val="00F4655C"/>
    <w:rsid w:val="00F468A3"/>
    <w:rsid w:val="00F4695A"/>
    <w:rsid w:val="00F46C9D"/>
    <w:rsid w:val="00F46CB9"/>
    <w:rsid w:val="00F46F38"/>
    <w:rsid w:val="00F4721F"/>
    <w:rsid w:val="00F475E3"/>
    <w:rsid w:val="00F476F0"/>
    <w:rsid w:val="00F47703"/>
    <w:rsid w:val="00F47BA3"/>
    <w:rsid w:val="00F47F6E"/>
    <w:rsid w:val="00F50018"/>
    <w:rsid w:val="00F5020B"/>
    <w:rsid w:val="00F5028F"/>
    <w:rsid w:val="00F503AE"/>
    <w:rsid w:val="00F50418"/>
    <w:rsid w:val="00F50507"/>
    <w:rsid w:val="00F505F8"/>
    <w:rsid w:val="00F50684"/>
    <w:rsid w:val="00F50782"/>
    <w:rsid w:val="00F508AD"/>
    <w:rsid w:val="00F509BB"/>
    <w:rsid w:val="00F509D9"/>
    <w:rsid w:val="00F50AE6"/>
    <w:rsid w:val="00F50F9C"/>
    <w:rsid w:val="00F50FE0"/>
    <w:rsid w:val="00F51126"/>
    <w:rsid w:val="00F511A2"/>
    <w:rsid w:val="00F514EF"/>
    <w:rsid w:val="00F51548"/>
    <w:rsid w:val="00F51881"/>
    <w:rsid w:val="00F51966"/>
    <w:rsid w:val="00F5199C"/>
    <w:rsid w:val="00F51A76"/>
    <w:rsid w:val="00F51C93"/>
    <w:rsid w:val="00F51ED9"/>
    <w:rsid w:val="00F52003"/>
    <w:rsid w:val="00F521DF"/>
    <w:rsid w:val="00F52255"/>
    <w:rsid w:val="00F5249E"/>
    <w:rsid w:val="00F52878"/>
    <w:rsid w:val="00F52B0C"/>
    <w:rsid w:val="00F52B39"/>
    <w:rsid w:val="00F52C8A"/>
    <w:rsid w:val="00F52C90"/>
    <w:rsid w:val="00F52DFA"/>
    <w:rsid w:val="00F52E82"/>
    <w:rsid w:val="00F52FC7"/>
    <w:rsid w:val="00F5352D"/>
    <w:rsid w:val="00F536A2"/>
    <w:rsid w:val="00F5373C"/>
    <w:rsid w:val="00F53766"/>
    <w:rsid w:val="00F53C32"/>
    <w:rsid w:val="00F53D40"/>
    <w:rsid w:val="00F53FE8"/>
    <w:rsid w:val="00F540F1"/>
    <w:rsid w:val="00F5416B"/>
    <w:rsid w:val="00F542A1"/>
    <w:rsid w:val="00F543F9"/>
    <w:rsid w:val="00F546D9"/>
    <w:rsid w:val="00F548B1"/>
    <w:rsid w:val="00F54A57"/>
    <w:rsid w:val="00F54C69"/>
    <w:rsid w:val="00F55099"/>
    <w:rsid w:val="00F552DB"/>
    <w:rsid w:val="00F554B6"/>
    <w:rsid w:val="00F555AB"/>
    <w:rsid w:val="00F555D2"/>
    <w:rsid w:val="00F556EB"/>
    <w:rsid w:val="00F5570E"/>
    <w:rsid w:val="00F558CB"/>
    <w:rsid w:val="00F55989"/>
    <w:rsid w:val="00F55BAF"/>
    <w:rsid w:val="00F55C6D"/>
    <w:rsid w:val="00F55E58"/>
    <w:rsid w:val="00F55FB3"/>
    <w:rsid w:val="00F562F1"/>
    <w:rsid w:val="00F56358"/>
    <w:rsid w:val="00F56750"/>
    <w:rsid w:val="00F569C0"/>
    <w:rsid w:val="00F56A46"/>
    <w:rsid w:val="00F56BCA"/>
    <w:rsid w:val="00F56C85"/>
    <w:rsid w:val="00F56DC2"/>
    <w:rsid w:val="00F56EA4"/>
    <w:rsid w:val="00F56F5D"/>
    <w:rsid w:val="00F5761B"/>
    <w:rsid w:val="00F578C0"/>
    <w:rsid w:val="00F579CD"/>
    <w:rsid w:val="00F579D5"/>
    <w:rsid w:val="00F57A3C"/>
    <w:rsid w:val="00F57A89"/>
    <w:rsid w:val="00F57BC6"/>
    <w:rsid w:val="00F57DDA"/>
    <w:rsid w:val="00F60614"/>
    <w:rsid w:val="00F60719"/>
    <w:rsid w:val="00F607BA"/>
    <w:rsid w:val="00F60B67"/>
    <w:rsid w:val="00F61139"/>
    <w:rsid w:val="00F61441"/>
    <w:rsid w:val="00F615B9"/>
    <w:rsid w:val="00F615C9"/>
    <w:rsid w:val="00F61888"/>
    <w:rsid w:val="00F61D9E"/>
    <w:rsid w:val="00F61F2B"/>
    <w:rsid w:val="00F622F8"/>
    <w:rsid w:val="00F6240F"/>
    <w:rsid w:val="00F624BC"/>
    <w:rsid w:val="00F6262A"/>
    <w:rsid w:val="00F62776"/>
    <w:rsid w:val="00F627E8"/>
    <w:rsid w:val="00F6281C"/>
    <w:rsid w:val="00F62D7E"/>
    <w:rsid w:val="00F63151"/>
    <w:rsid w:val="00F63237"/>
    <w:rsid w:val="00F634A4"/>
    <w:rsid w:val="00F635C4"/>
    <w:rsid w:val="00F636B0"/>
    <w:rsid w:val="00F637D3"/>
    <w:rsid w:val="00F63DB8"/>
    <w:rsid w:val="00F63E89"/>
    <w:rsid w:val="00F64281"/>
    <w:rsid w:val="00F64534"/>
    <w:rsid w:val="00F64569"/>
    <w:rsid w:val="00F64AA4"/>
    <w:rsid w:val="00F64E23"/>
    <w:rsid w:val="00F64E71"/>
    <w:rsid w:val="00F64EFD"/>
    <w:rsid w:val="00F65118"/>
    <w:rsid w:val="00F652C4"/>
    <w:rsid w:val="00F6549D"/>
    <w:rsid w:val="00F654E5"/>
    <w:rsid w:val="00F656F7"/>
    <w:rsid w:val="00F658E9"/>
    <w:rsid w:val="00F6595E"/>
    <w:rsid w:val="00F66448"/>
    <w:rsid w:val="00F66646"/>
    <w:rsid w:val="00F6675F"/>
    <w:rsid w:val="00F668ED"/>
    <w:rsid w:val="00F66A40"/>
    <w:rsid w:val="00F66CC8"/>
    <w:rsid w:val="00F66D4D"/>
    <w:rsid w:val="00F67093"/>
    <w:rsid w:val="00F67247"/>
    <w:rsid w:val="00F67307"/>
    <w:rsid w:val="00F678D8"/>
    <w:rsid w:val="00F67A08"/>
    <w:rsid w:val="00F67DBB"/>
    <w:rsid w:val="00F67F91"/>
    <w:rsid w:val="00F67FBB"/>
    <w:rsid w:val="00F702D4"/>
    <w:rsid w:val="00F70470"/>
    <w:rsid w:val="00F706C8"/>
    <w:rsid w:val="00F708B8"/>
    <w:rsid w:val="00F7099E"/>
    <w:rsid w:val="00F70F93"/>
    <w:rsid w:val="00F714E3"/>
    <w:rsid w:val="00F71654"/>
    <w:rsid w:val="00F719E0"/>
    <w:rsid w:val="00F71A22"/>
    <w:rsid w:val="00F71AF2"/>
    <w:rsid w:val="00F71BF6"/>
    <w:rsid w:val="00F71C83"/>
    <w:rsid w:val="00F71DBE"/>
    <w:rsid w:val="00F720A5"/>
    <w:rsid w:val="00F7226C"/>
    <w:rsid w:val="00F724CF"/>
    <w:rsid w:val="00F72816"/>
    <w:rsid w:val="00F72BF2"/>
    <w:rsid w:val="00F72C32"/>
    <w:rsid w:val="00F72C5C"/>
    <w:rsid w:val="00F72CFA"/>
    <w:rsid w:val="00F72D1C"/>
    <w:rsid w:val="00F72DA4"/>
    <w:rsid w:val="00F72FC9"/>
    <w:rsid w:val="00F7343C"/>
    <w:rsid w:val="00F736CB"/>
    <w:rsid w:val="00F73ADB"/>
    <w:rsid w:val="00F73B8F"/>
    <w:rsid w:val="00F73E31"/>
    <w:rsid w:val="00F73F67"/>
    <w:rsid w:val="00F740E7"/>
    <w:rsid w:val="00F743CC"/>
    <w:rsid w:val="00F74413"/>
    <w:rsid w:val="00F74417"/>
    <w:rsid w:val="00F744A7"/>
    <w:rsid w:val="00F745C2"/>
    <w:rsid w:val="00F74696"/>
    <w:rsid w:val="00F74A6B"/>
    <w:rsid w:val="00F74BCD"/>
    <w:rsid w:val="00F74CB0"/>
    <w:rsid w:val="00F74FBC"/>
    <w:rsid w:val="00F75142"/>
    <w:rsid w:val="00F756EC"/>
    <w:rsid w:val="00F7595D"/>
    <w:rsid w:val="00F75961"/>
    <w:rsid w:val="00F75C3C"/>
    <w:rsid w:val="00F75D05"/>
    <w:rsid w:val="00F75EBB"/>
    <w:rsid w:val="00F75F59"/>
    <w:rsid w:val="00F7610C"/>
    <w:rsid w:val="00F765E7"/>
    <w:rsid w:val="00F768DB"/>
    <w:rsid w:val="00F76C12"/>
    <w:rsid w:val="00F76C5A"/>
    <w:rsid w:val="00F76C9B"/>
    <w:rsid w:val="00F76F5B"/>
    <w:rsid w:val="00F772F2"/>
    <w:rsid w:val="00F773F3"/>
    <w:rsid w:val="00F77482"/>
    <w:rsid w:val="00F7778D"/>
    <w:rsid w:val="00F777B6"/>
    <w:rsid w:val="00F77906"/>
    <w:rsid w:val="00F77D3A"/>
    <w:rsid w:val="00F77EC1"/>
    <w:rsid w:val="00F77F7E"/>
    <w:rsid w:val="00F77FAF"/>
    <w:rsid w:val="00F803D1"/>
    <w:rsid w:val="00F80471"/>
    <w:rsid w:val="00F805C9"/>
    <w:rsid w:val="00F8068B"/>
    <w:rsid w:val="00F8073D"/>
    <w:rsid w:val="00F808A2"/>
    <w:rsid w:val="00F80A2E"/>
    <w:rsid w:val="00F80EAA"/>
    <w:rsid w:val="00F80EFD"/>
    <w:rsid w:val="00F80FF0"/>
    <w:rsid w:val="00F810CD"/>
    <w:rsid w:val="00F8127E"/>
    <w:rsid w:val="00F81300"/>
    <w:rsid w:val="00F817CD"/>
    <w:rsid w:val="00F81860"/>
    <w:rsid w:val="00F81911"/>
    <w:rsid w:val="00F81938"/>
    <w:rsid w:val="00F81E60"/>
    <w:rsid w:val="00F81E9F"/>
    <w:rsid w:val="00F82010"/>
    <w:rsid w:val="00F82084"/>
    <w:rsid w:val="00F82210"/>
    <w:rsid w:val="00F82290"/>
    <w:rsid w:val="00F8259B"/>
    <w:rsid w:val="00F82781"/>
    <w:rsid w:val="00F82893"/>
    <w:rsid w:val="00F82A06"/>
    <w:rsid w:val="00F82B9C"/>
    <w:rsid w:val="00F82BA4"/>
    <w:rsid w:val="00F82C4F"/>
    <w:rsid w:val="00F82DC2"/>
    <w:rsid w:val="00F82E35"/>
    <w:rsid w:val="00F831FA"/>
    <w:rsid w:val="00F835BC"/>
    <w:rsid w:val="00F8381E"/>
    <w:rsid w:val="00F83C77"/>
    <w:rsid w:val="00F83F1C"/>
    <w:rsid w:val="00F84262"/>
    <w:rsid w:val="00F843F0"/>
    <w:rsid w:val="00F84B42"/>
    <w:rsid w:val="00F84E4C"/>
    <w:rsid w:val="00F850D7"/>
    <w:rsid w:val="00F85243"/>
    <w:rsid w:val="00F85303"/>
    <w:rsid w:val="00F853D3"/>
    <w:rsid w:val="00F853E7"/>
    <w:rsid w:val="00F85513"/>
    <w:rsid w:val="00F85AA0"/>
    <w:rsid w:val="00F85AAA"/>
    <w:rsid w:val="00F85B61"/>
    <w:rsid w:val="00F85DBD"/>
    <w:rsid w:val="00F85F6F"/>
    <w:rsid w:val="00F8628D"/>
    <w:rsid w:val="00F86B32"/>
    <w:rsid w:val="00F86BB3"/>
    <w:rsid w:val="00F86CE6"/>
    <w:rsid w:val="00F86FFF"/>
    <w:rsid w:val="00F87325"/>
    <w:rsid w:val="00F8735F"/>
    <w:rsid w:val="00F874BD"/>
    <w:rsid w:val="00F8753C"/>
    <w:rsid w:val="00F87D40"/>
    <w:rsid w:val="00F87F2E"/>
    <w:rsid w:val="00F90010"/>
    <w:rsid w:val="00F90038"/>
    <w:rsid w:val="00F90118"/>
    <w:rsid w:val="00F9018D"/>
    <w:rsid w:val="00F901B2"/>
    <w:rsid w:val="00F90945"/>
    <w:rsid w:val="00F90966"/>
    <w:rsid w:val="00F90D97"/>
    <w:rsid w:val="00F91068"/>
    <w:rsid w:val="00F9141C"/>
    <w:rsid w:val="00F9144A"/>
    <w:rsid w:val="00F917A9"/>
    <w:rsid w:val="00F919A9"/>
    <w:rsid w:val="00F91C58"/>
    <w:rsid w:val="00F91CC6"/>
    <w:rsid w:val="00F91D2D"/>
    <w:rsid w:val="00F92072"/>
    <w:rsid w:val="00F920FA"/>
    <w:rsid w:val="00F9215A"/>
    <w:rsid w:val="00F92208"/>
    <w:rsid w:val="00F92296"/>
    <w:rsid w:val="00F922B4"/>
    <w:rsid w:val="00F926FB"/>
    <w:rsid w:val="00F928D5"/>
    <w:rsid w:val="00F928ED"/>
    <w:rsid w:val="00F92AA7"/>
    <w:rsid w:val="00F92D29"/>
    <w:rsid w:val="00F9336C"/>
    <w:rsid w:val="00F934CF"/>
    <w:rsid w:val="00F93EB4"/>
    <w:rsid w:val="00F94036"/>
    <w:rsid w:val="00F9406B"/>
    <w:rsid w:val="00F940AC"/>
    <w:rsid w:val="00F94176"/>
    <w:rsid w:val="00F941FD"/>
    <w:rsid w:val="00F947D0"/>
    <w:rsid w:val="00F9483F"/>
    <w:rsid w:val="00F9487A"/>
    <w:rsid w:val="00F95145"/>
    <w:rsid w:val="00F957D0"/>
    <w:rsid w:val="00F95B2E"/>
    <w:rsid w:val="00F95BAC"/>
    <w:rsid w:val="00F95E17"/>
    <w:rsid w:val="00F95E28"/>
    <w:rsid w:val="00F95E68"/>
    <w:rsid w:val="00F95E7C"/>
    <w:rsid w:val="00F95EBF"/>
    <w:rsid w:val="00F95FAC"/>
    <w:rsid w:val="00F9600D"/>
    <w:rsid w:val="00F960E1"/>
    <w:rsid w:val="00F96167"/>
    <w:rsid w:val="00F9636A"/>
    <w:rsid w:val="00F964D8"/>
    <w:rsid w:val="00F9674F"/>
    <w:rsid w:val="00F96AD0"/>
    <w:rsid w:val="00F96D47"/>
    <w:rsid w:val="00F97670"/>
    <w:rsid w:val="00F97DE5"/>
    <w:rsid w:val="00FA001B"/>
    <w:rsid w:val="00FA0374"/>
    <w:rsid w:val="00FA0572"/>
    <w:rsid w:val="00FA0780"/>
    <w:rsid w:val="00FA079E"/>
    <w:rsid w:val="00FA07DA"/>
    <w:rsid w:val="00FA08C8"/>
    <w:rsid w:val="00FA0C4A"/>
    <w:rsid w:val="00FA0FDD"/>
    <w:rsid w:val="00FA11A0"/>
    <w:rsid w:val="00FA1281"/>
    <w:rsid w:val="00FA15D3"/>
    <w:rsid w:val="00FA16F1"/>
    <w:rsid w:val="00FA18A4"/>
    <w:rsid w:val="00FA18F4"/>
    <w:rsid w:val="00FA1B6A"/>
    <w:rsid w:val="00FA1C5E"/>
    <w:rsid w:val="00FA1FA9"/>
    <w:rsid w:val="00FA22CA"/>
    <w:rsid w:val="00FA2637"/>
    <w:rsid w:val="00FA265B"/>
    <w:rsid w:val="00FA2678"/>
    <w:rsid w:val="00FA2707"/>
    <w:rsid w:val="00FA2888"/>
    <w:rsid w:val="00FA2A16"/>
    <w:rsid w:val="00FA2D6F"/>
    <w:rsid w:val="00FA30DB"/>
    <w:rsid w:val="00FA339B"/>
    <w:rsid w:val="00FA33B1"/>
    <w:rsid w:val="00FA398E"/>
    <w:rsid w:val="00FA39DB"/>
    <w:rsid w:val="00FA3A0F"/>
    <w:rsid w:val="00FA3A8A"/>
    <w:rsid w:val="00FA3C7E"/>
    <w:rsid w:val="00FA3CED"/>
    <w:rsid w:val="00FA3F80"/>
    <w:rsid w:val="00FA437D"/>
    <w:rsid w:val="00FA4769"/>
    <w:rsid w:val="00FA4938"/>
    <w:rsid w:val="00FA4AE7"/>
    <w:rsid w:val="00FA4FE0"/>
    <w:rsid w:val="00FA5A74"/>
    <w:rsid w:val="00FA5D64"/>
    <w:rsid w:val="00FA5F9D"/>
    <w:rsid w:val="00FA5FE0"/>
    <w:rsid w:val="00FA6030"/>
    <w:rsid w:val="00FA6982"/>
    <w:rsid w:val="00FA70AE"/>
    <w:rsid w:val="00FA7758"/>
    <w:rsid w:val="00FA776A"/>
    <w:rsid w:val="00FA77AA"/>
    <w:rsid w:val="00FA796A"/>
    <w:rsid w:val="00FA798E"/>
    <w:rsid w:val="00FA7A6E"/>
    <w:rsid w:val="00FA7B3D"/>
    <w:rsid w:val="00FA7C20"/>
    <w:rsid w:val="00FA7CB7"/>
    <w:rsid w:val="00FB0230"/>
    <w:rsid w:val="00FB0CED"/>
    <w:rsid w:val="00FB0D82"/>
    <w:rsid w:val="00FB0E41"/>
    <w:rsid w:val="00FB0E98"/>
    <w:rsid w:val="00FB10B5"/>
    <w:rsid w:val="00FB1225"/>
    <w:rsid w:val="00FB134C"/>
    <w:rsid w:val="00FB1599"/>
    <w:rsid w:val="00FB175B"/>
    <w:rsid w:val="00FB1806"/>
    <w:rsid w:val="00FB1AAC"/>
    <w:rsid w:val="00FB20C9"/>
    <w:rsid w:val="00FB2373"/>
    <w:rsid w:val="00FB2450"/>
    <w:rsid w:val="00FB263D"/>
    <w:rsid w:val="00FB27AA"/>
    <w:rsid w:val="00FB2A44"/>
    <w:rsid w:val="00FB2A85"/>
    <w:rsid w:val="00FB2C69"/>
    <w:rsid w:val="00FB2E3C"/>
    <w:rsid w:val="00FB3059"/>
    <w:rsid w:val="00FB3097"/>
    <w:rsid w:val="00FB33C0"/>
    <w:rsid w:val="00FB358C"/>
    <w:rsid w:val="00FB36C2"/>
    <w:rsid w:val="00FB3752"/>
    <w:rsid w:val="00FB3B41"/>
    <w:rsid w:val="00FB3C10"/>
    <w:rsid w:val="00FB3DA6"/>
    <w:rsid w:val="00FB3E6F"/>
    <w:rsid w:val="00FB440D"/>
    <w:rsid w:val="00FB470A"/>
    <w:rsid w:val="00FB4770"/>
    <w:rsid w:val="00FB4929"/>
    <w:rsid w:val="00FB49A6"/>
    <w:rsid w:val="00FB4D46"/>
    <w:rsid w:val="00FB4F73"/>
    <w:rsid w:val="00FB4F9F"/>
    <w:rsid w:val="00FB504D"/>
    <w:rsid w:val="00FB5188"/>
    <w:rsid w:val="00FB51FC"/>
    <w:rsid w:val="00FB53AF"/>
    <w:rsid w:val="00FB5489"/>
    <w:rsid w:val="00FB549F"/>
    <w:rsid w:val="00FB54E2"/>
    <w:rsid w:val="00FB5B04"/>
    <w:rsid w:val="00FB5DC0"/>
    <w:rsid w:val="00FB6136"/>
    <w:rsid w:val="00FB6198"/>
    <w:rsid w:val="00FB61F6"/>
    <w:rsid w:val="00FB6259"/>
    <w:rsid w:val="00FB62F0"/>
    <w:rsid w:val="00FB62FD"/>
    <w:rsid w:val="00FB6B70"/>
    <w:rsid w:val="00FB6C08"/>
    <w:rsid w:val="00FB6D39"/>
    <w:rsid w:val="00FB71F0"/>
    <w:rsid w:val="00FB7209"/>
    <w:rsid w:val="00FB74DC"/>
    <w:rsid w:val="00FB75A9"/>
    <w:rsid w:val="00FB7655"/>
    <w:rsid w:val="00FB7BB8"/>
    <w:rsid w:val="00FB7C25"/>
    <w:rsid w:val="00FB7EB1"/>
    <w:rsid w:val="00FC0134"/>
    <w:rsid w:val="00FC023A"/>
    <w:rsid w:val="00FC0622"/>
    <w:rsid w:val="00FC06D8"/>
    <w:rsid w:val="00FC0718"/>
    <w:rsid w:val="00FC08B6"/>
    <w:rsid w:val="00FC090D"/>
    <w:rsid w:val="00FC0AD1"/>
    <w:rsid w:val="00FC0E3B"/>
    <w:rsid w:val="00FC0EF9"/>
    <w:rsid w:val="00FC11D2"/>
    <w:rsid w:val="00FC13EF"/>
    <w:rsid w:val="00FC16F0"/>
    <w:rsid w:val="00FC1878"/>
    <w:rsid w:val="00FC1A9C"/>
    <w:rsid w:val="00FC2320"/>
    <w:rsid w:val="00FC25B8"/>
    <w:rsid w:val="00FC26FD"/>
    <w:rsid w:val="00FC275C"/>
    <w:rsid w:val="00FC27DE"/>
    <w:rsid w:val="00FC2917"/>
    <w:rsid w:val="00FC2920"/>
    <w:rsid w:val="00FC2B0C"/>
    <w:rsid w:val="00FC2BB6"/>
    <w:rsid w:val="00FC2C3F"/>
    <w:rsid w:val="00FC2E87"/>
    <w:rsid w:val="00FC3176"/>
    <w:rsid w:val="00FC32C4"/>
    <w:rsid w:val="00FC3438"/>
    <w:rsid w:val="00FC34E1"/>
    <w:rsid w:val="00FC366C"/>
    <w:rsid w:val="00FC4121"/>
    <w:rsid w:val="00FC48DB"/>
    <w:rsid w:val="00FC4C00"/>
    <w:rsid w:val="00FC4ED4"/>
    <w:rsid w:val="00FC5091"/>
    <w:rsid w:val="00FC50BC"/>
    <w:rsid w:val="00FC5128"/>
    <w:rsid w:val="00FC5692"/>
    <w:rsid w:val="00FC5ACE"/>
    <w:rsid w:val="00FC5CCF"/>
    <w:rsid w:val="00FC5FCA"/>
    <w:rsid w:val="00FC6037"/>
    <w:rsid w:val="00FC6125"/>
    <w:rsid w:val="00FC649D"/>
    <w:rsid w:val="00FC66A8"/>
    <w:rsid w:val="00FC69F7"/>
    <w:rsid w:val="00FC6BFC"/>
    <w:rsid w:val="00FC6D64"/>
    <w:rsid w:val="00FC7861"/>
    <w:rsid w:val="00FC79C2"/>
    <w:rsid w:val="00FC7C92"/>
    <w:rsid w:val="00FC7E4B"/>
    <w:rsid w:val="00FD0097"/>
    <w:rsid w:val="00FD018F"/>
    <w:rsid w:val="00FD0191"/>
    <w:rsid w:val="00FD0261"/>
    <w:rsid w:val="00FD0375"/>
    <w:rsid w:val="00FD0453"/>
    <w:rsid w:val="00FD05E3"/>
    <w:rsid w:val="00FD0683"/>
    <w:rsid w:val="00FD079D"/>
    <w:rsid w:val="00FD0B39"/>
    <w:rsid w:val="00FD1051"/>
    <w:rsid w:val="00FD14B1"/>
    <w:rsid w:val="00FD1F34"/>
    <w:rsid w:val="00FD2050"/>
    <w:rsid w:val="00FD2096"/>
    <w:rsid w:val="00FD2119"/>
    <w:rsid w:val="00FD2197"/>
    <w:rsid w:val="00FD2210"/>
    <w:rsid w:val="00FD22FD"/>
    <w:rsid w:val="00FD23DA"/>
    <w:rsid w:val="00FD283B"/>
    <w:rsid w:val="00FD2955"/>
    <w:rsid w:val="00FD2A5B"/>
    <w:rsid w:val="00FD2D26"/>
    <w:rsid w:val="00FD2F5F"/>
    <w:rsid w:val="00FD313C"/>
    <w:rsid w:val="00FD337D"/>
    <w:rsid w:val="00FD341B"/>
    <w:rsid w:val="00FD36C2"/>
    <w:rsid w:val="00FD3BE1"/>
    <w:rsid w:val="00FD3D17"/>
    <w:rsid w:val="00FD3E81"/>
    <w:rsid w:val="00FD40FD"/>
    <w:rsid w:val="00FD419B"/>
    <w:rsid w:val="00FD4359"/>
    <w:rsid w:val="00FD4695"/>
    <w:rsid w:val="00FD4872"/>
    <w:rsid w:val="00FD491E"/>
    <w:rsid w:val="00FD4A40"/>
    <w:rsid w:val="00FD4C7F"/>
    <w:rsid w:val="00FD51C4"/>
    <w:rsid w:val="00FD5AE0"/>
    <w:rsid w:val="00FD5B6B"/>
    <w:rsid w:val="00FD5E2E"/>
    <w:rsid w:val="00FD6753"/>
    <w:rsid w:val="00FD69D6"/>
    <w:rsid w:val="00FD6B98"/>
    <w:rsid w:val="00FD6D80"/>
    <w:rsid w:val="00FD6D82"/>
    <w:rsid w:val="00FD6DED"/>
    <w:rsid w:val="00FD6EE2"/>
    <w:rsid w:val="00FD781C"/>
    <w:rsid w:val="00FD7D03"/>
    <w:rsid w:val="00FD7FB5"/>
    <w:rsid w:val="00FE0005"/>
    <w:rsid w:val="00FE0240"/>
    <w:rsid w:val="00FE02A5"/>
    <w:rsid w:val="00FE06A2"/>
    <w:rsid w:val="00FE073B"/>
    <w:rsid w:val="00FE0AF4"/>
    <w:rsid w:val="00FE0E60"/>
    <w:rsid w:val="00FE1143"/>
    <w:rsid w:val="00FE11B1"/>
    <w:rsid w:val="00FE12A9"/>
    <w:rsid w:val="00FE12E8"/>
    <w:rsid w:val="00FE1812"/>
    <w:rsid w:val="00FE2085"/>
    <w:rsid w:val="00FE214A"/>
    <w:rsid w:val="00FE25A7"/>
    <w:rsid w:val="00FE2686"/>
    <w:rsid w:val="00FE2812"/>
    <w:rsid w:val="00FE28AD"/>
    <w:rsid w:val="00FE28DA"/>
    <w:rsid w:val="00FE2A0B"/>
    <w:rsid w:val="00FE2B7A"/>
    <w:rsid w:val="00FE2C8B"/>
    <w:rsid w:val="00FE2F37"/>
    <w:rsid w:val="00FE2FEB"/>
    <w:rsid w:val="00FE32E2"/>
    <w:rsid w:val="00FE33F6"/>
    <w:rsid w:val="00FE36B1"/>
    <w:rsid w:val="00FE374D"/>
    <w:rsid w:val="00FE3913"/>
    <w:rsid w:val="00FE3B3A"/>
    <w:rsid w:val="00FE4818"/>
    <w:rsid w:val="00FE489D"/>
    <w:rsid w:val="00FE48B7"/>
    <w:rsid w:val="00FE4928"/>
    <w:rsid w:val="00FE4DF8"/>
    <w:rsid w:val="00FE4E55"/>
    <w:rsid w:val="00FE5497"/>
    <w:rsid w:val="00FE555C"/>
    <w:rsid w:val="00FE5757"/>
    <w:rsid w:val="00FE5A41"/>
    <w:rsid w:val="00FE5CFB"/>
    <w:rsid w:val="00FE5EC3"/>
    <w:rsid w:val="00FE65B8"/>
    <w:rsid w:val="00FE6884"/>
    <w:rsid w:val="00FE68E1"/>
    <w:rsid w:val="00FE6A4F"/>
    <w:rsid w:val="00FE6C8A"/>
    <w:rsid w:val="00FE72D5"/>
    <w:rsid w:val="00FE754C"/>
    <w:rsid w:val="00FE76F7"/>
    <w:rsid w:val="00FE7D4A"/>
    <w:rsid w:val="00FF02EE"/>
    <w:rsid w:val="00FF0607"/>
    <w:rsid w:val="00FF0639"/>
    <w:rsid w:val="00FF0BC1"/>
    <w:rsid w:val="00FF0BD7"/>
    <w:rsid w:val="00FF0BEE"/>
    <w:rsid w:val="00FF0DCA"/>
    <w:rsid w:val="00FF0EB4"/>
    <w:rsid w:val="00FF1325"/>
    <w:rsid w:val="00FF1332"/>
    <w:rsid w:val="00FF137E"/>
    <w:rsid w:val="00FF152F"/>
    <w:rsid w:val="00FF153C"/>
    <w:rsid w:val="00FF175C"/>
    <w:rsid w:val="00FF1A51"/>
    <w:rsid w:val="00FF1B4F"/>
    <w:rsid w:val="00FF1E6E"/>
    <w:rsid w:val="00FF20AA"/>
    <w:rsid w:val="00FF2296"/>
    <w:rsid w:val="00FF23B0"/>
    <w:rsid w:val="00FF26F1"/>
    <w:rsid w:val="00FF278F"/>
    <w:rsid w:val="00FF2A80"/>
    <w:rsid w:val="00FF2D2E"/>
    <w:rsid w:val="00FF3540"/>
    <w:rsid w:val="00FF3788"/>
    <w:rsid w:val="00FF37AB"/>
    <w:rsid w:val="00FF395C"/>
    <w:rsid w:val="00FF39BA"/>
    <w:rsid w:val="00FF4262"/>
    <w:rsid w:val="00FF44E4"/>
    <w:rsid w:val="00FF49E8"/>
    <w:rsid w:val="00FF4C11"/>
    <w:rsid w:val="00FF4CA8"/>
    <w:rsid w:val="00FF53EC"/>
    <w:rsid w:val="00FF5991"/>
    <w:rsid w:val="00FF5B0C"/>
    <w:rsid w:val="00FF5B9B"/>
    <w:rsid w:val="00FF5DE9"/>
    <w:rsid w:val="00FF60D4"/>
    <w:rsid w:val="00FF62D8"/>
    <w:rsid w:val="00FF6366"/>
    <w:rsid w:val="00FF655E"/>
    <w:rsid w:val="00FF6861"/>
    <w:rsid w:val="00FF6935"/>
    <w:rsid w:val="00FF6AAB"/>
    <w:rsid w:val="00FF6D7C"/>
    <w:rsid w:val="00FF7186"/>
    <w:rsid w:val="00FF7996"/>
    <w:rsid w:val="00FF79C2"/>
    <w:rsid w:val="00FF7F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11AA1F79"/>
  <w15:docId w15:val="{0968ED42-D5E4-43C2-9AB1-19739C14C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14781"/>
    <w:pPr>
      <w:widowControl w:val="0"/>
      <w:autoSpaceDE w:val="0"/>
      <w:autoSpaceDN w:val="0"/>
      <w:adjustRightInd w:val="0"/>
      <w:ind w:firstLine="709"/>
      <w:jc w:val="both"/>
    </w:pPr>
    <w:rPr>
      <w:rFonts w:ascii="Times New Roman" w:hAnsi="Times New Roman"/>
      <w:sz w:val="24"/>
      <w:szCs w:val="24"/>
    </w:rPr>
  </w:style>
  <w:style w:type="paragraph" w:styleId="1">
    <w:name w:val="heading 1"/>
    <w:basedOn w:val="a4"/>
    <w:next w:val="a4"/>
    <w:link w:val="10"/>
    <w:qFormat/>
    <w:rsid w:val="00AF6EF6"/>
    <w:pPr>
      <w:keepNext/>
      <w:tabs>
        <w:tab w:val="left" w:pos="284"/>
      </w:tabs>
      <w:spacing w:before="240" w:after="120"/>
      <w:ind w:firstLine="0"/>
      <w:jc w:val="center"/>
      <w:outlineLvl w:val="0"/>
    </w:pPr>
    <w:rPr>
      <w:b/>
      <w:kern w:val="28"/>
    </w:rPr>
  </w:style>
  <w:style w:type="paragraph" w:styleId="22">
    <w:name w:val="heading 2"/>
    <w:aliases w:val="Обычный нумерованный"/>
    <w:basedOn w:val="a4"/>
    <w:next w:val="a4"/>
    <w:link w:val="23"/>
    <w:qFormat/>
    <w:rsid w:val="008A6214"/>
    <w:pPr>
      <w:ind w:firstLine="0"/>
      <w:outlineLvl w:val="1"/>
    </w:pPr>
    <w:rPr>
      <w:szCs w:val="20"/>
    </w:rPr>
  </w:style>
  <w:style w:type="paragraph" w:styleId="30">
    <w:name w:val="heading 3"/>
    <w:basedOn w:val="a4"/>
    <w:next w:val="a4"/>
    <w:link w:val="31"/>
    <w:uiPriority w:val="99"/>
    <w:qFormat/>
    <w:rsid w:val="00BE58A4"/>
    <w:pPr>
      <w:keepNext/>
      <w:spacing w:after="120"/>
      <w:outlineLvl w:val="2"/>
    </w:pPr>
    <w:rPr>
      <w:b/>
      <w:sz w:val="20"/>
      <w:szCs w:val="20"/>
    </w:rPr>
  </w:style>
  <w:style w:type="paragraph" w:styleId="4">
    <w:name w:val="heading 4"/>
    <w:basedOn w:val="a4"/>
    <w:next w:val="a4"/>
    <w:link w:val="40"/>
    <w:uiPriority w:val="99"/>
    <w:qFormat/>
    <w:rsid w:val="00BE58A4"/>
    <w:pPr>
      <w:keepNext/>
      <w:outlineLvl w:val="3"/>
    </w:pPr>
    <w:rPr>
      <w:b/>
      <w:sz w:val="20"/>
      <w:szCs w:val="20"/>
    </w:rPr>
  </w:style>
  <w:style w:type="paragraph" w:styleId="5">
    <w:name w:val="heading 5"/>
    <w:basedOn w:val="a4"/>
    <w:next w:val="a4"/>
    <w:link w:val="50"/>
    <w:uiPriority w:val="99"/>
    <w:qFormat/>
    <w:rsid w:val="00BE58A4"/>
    <w:pPr>
      <w:keepNext/>
      <w:spacing w:before="240"/>
      <w:outlineLvl w:val="4"/>
    </w:pPr>
    <w:rPr>
      <w:b/>
      <w:sz w:val="20"/>
      <w:szCs w:val="20"/>
    </w:rPr>
  </w:style>
  <w:style w:type="paragraph" w:styleId="6">
    <w:name w:val="heading 6"/>
    <w:basedOn w:val="a4"/>
    <w:next w:val="a4"/>
    <w:link w:val="60"/>
    <w:uiPriority w:val="99"/>
    <w:qFormat/>
    <w:rsid w:val="00BE58A4"/>
    <w:pPr>
      <w:keepNext/>
      <w:outlineLvl w:val="5"/>
    </w:pPr>
    <w:rPr>
      <w:b/>
      <w:sz w:val="16"/>
      <w:szCs w:val="20"/>
    </w:rPr>
  </w:style>
  <w:style w:type="paragraph" w:styleId="7">
    <w:name w:val="heading 7"/>
    <w:basedOn w:val="a4"/>
    <w:next w:val="a4"/>
    <w:link w:val="70"/>
    <w:uiPriority w:val="99"/>
    <w:qFormat/>
    <w:rsid w:val="00BE58A4"/>
    <w:pPr>
      <w:keepNext/>
      <w:ind w:right="47" w:firstLine="0"/>
      <w:outlineLvl w:val="6"/>
    </w:pPr>
    <w:rPr>
      <w:b/>
      <w:sz w:val="20"/>
      <w:szCs w:val="20"/>
    </w:rPr>
  </w:style>
  <w:style w:type="paragraph" w:styleId="8">
    <w:name w:val="heading 8"/>
    <w:basedOn w:val="a4"/>
    <w:next w:val="a4"/>
    <w:link w:val="80"/>
    <w:uiPriority w:val="99"/>
    <w:qFormat/>
    <w:rsid w:val="00BE58A4"/>
    <w:pPr>
      <w:keepNext/>
      <w:spacing w:before="240" w:after="120"/>
      <w:ind w:firstLine="0"/>
      <w:jc w:val="center"/>
      <w:outlineLvl w:val="7"/>
    </w:pPr>
    <w:rPr>
      <w:b/>
      <w:color w:val="000000"/>
      <w:sz w:val="20"/>
      <w:szCs w:val="20"/>
      <w:u w:val="single"/>
      <w:lang w:val="en-US"/>
    </w:rPr>
  </w:style>
  <w:style w:type="paragraph" w:styleId="9">
    <w:name w:val="heading 9"/>
    <w:basedOn w:val="a4"/>
    <w:next w:val="a4"/>
    <w:link w:val="90"/>
    <w:uiPriority w:val="99"/>
    <w:qFormat/>
    <w:rsid w:val="00BE58A4"/>
    <w:pPr>
      <w:keepNext/>
      <w:ind w:firstLine="0"/>
      <w:outlineLvl w:val="8"/>
    </w:pPr>
    <w:rPr>
      <w:b/>
      <w:color w:val="000000"/>
      <w:sz w:val="2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link w:val="1"/>
    <w:locked/>
    <w:rsid w:val="00AF6EF6"/>
    <w:rPr>
      <w:rFonts w:ascii="Times New Roman" w:hAnsi="Times New Roman"/>
      <w:b/>
      <w:kern w:val="28"/>
      <w:sz w:val="24"/>
      <w:szCs w:val="24"/>
    </w:rPr>
  </w:style>
  <w:style w:type="character" w:customStyle="1" w:styleId="23">
    <w:name w:val="Заголовок 2 Знак"/>
    <w:aliases w:val="Обычный нумерованный Знак"/>
    <w:link w:val="22"/>
    <w:locked/>
    <w:rsid w:val="008A6214"/>
    <w:rPr>
      <w:rFonts w:ascii="Times New Roman" w:hAnsi="Times New Roman"/>
      <w:sz w:val="24"/>
    </w:rPr>
  </w:style>
  <w:style w:type="character" w:customStyle="1" w:styleId="31">
    <w:name w:val="Заголовок 3 Знак"/>
    <w:link w:val="30"/>
    <w:uiPriority w:val="99"/>
    <w:locked/>
    <w:rsid w:val="00BE58A4"/>
    <w:rPr>
      <w:rFonts w:ascii="Times New Roman" w:hAnsi="Times New Roman"/>
      <w:b/>
    </w:rPr>
  </w:style>
  <w:style w:type="character" w:customStyle="1" w:styleId="40">
    <w:name w:val="Заголовок 4 Знак"/>
    <w:link w:val="4"/>
    <w:uiPriority w:val="99"/>
    <w:locked/>
    <w:rsid w:val="00BE58A4"/>
    <w:rPr>
      <w:rFonts w:ascii="Times New Roman" w:hAnsi="Times New Roman" w:cs="Times New Roman"/>
      <w:b/>
      <w:snapToGrid w:val="0"/>
      <w:sz w:val="20"/>
      <w:szCs w:val="20"/>
      <w:lang w:eastAsia="ru-RU"/>
    </w:rPr>
  </w:style>
  <w:style w:type="character" w:customStyle="1" w:styleId="50">
    <w:name w:val="Заголовок 5 Знак"/>
    <w:link w:val="5"/>
    <w:uiPriority w:val="99"/>
    <w:locked/>
    <w:rsid w:val="00BE58A4"/>
    <w:rPr>
      <w:rFonts w:ascii="Times New Roman" w:hAnsi="Times New Roman" w:cs="Times New Roman"/>
      <w:b/>
      <w:sz w:val="20"/>
      <w:szCs w:val="20"/>
      <w:lang w:eastAsia="ru-RU"/>
    </w:rPr>
  </w:style>
  <w:style w:type="character" w:customStyle="1" w:styleId="60">
    <w:name w:val="Заголовок 6 Знак"/>
    <w:link w:val="6"/>
    <w:uiPriority w:val="99"/>
    <w:locked/>
    <w:rsid w:val="00BE58A4"/>
    <w:rPr>
      <w:rFonts w:ascii="Times New Roman" w:hAnsi="Times New Roman"/>
      <w:b/>
      <w:sz w:val="16"/>
    </w:rPr>
  </w:style>
  <w:style w:type="character" w:customStyle="1" w:styleId="70">
    <w:name w:val="Заголовок 7 Знак"/>
    <w:link w:val="7"/>
    <w:uiPriority w:val="99"/>
    <w:locked/>
    <w:rsid w:val="00BE58A4"/>
    <w:rPr>
      <w:rFonts w:ascii="Times New Roman" w:hAnsi="Times New Roman"/>
      <w:b/>
    </w:rPr>
  </w:style>
  <w:style w:type="character" w:customStyle="1" w:styleId="80">
    <w:name w:val="Заголовок 8 Знак"/>
    <w:link w:val="8"/>
    <w:uiPriority w:val="99"/>
    <w:locked/>
    <w:rsid w:val="00BE58A4"/>
    <w:rPr>
      <w:rFonts w:ascii="Times New Roman" w:hAnsi="Times New Roman"/>
      <w:b/>
      <w:color w:val="000000"/>
      <w:u w:val="single"/>
      <w:lang w:val="en-US"/>
    </w:rPr>
  </w:style>
  <w:style w:type="character" w:customStyle="1" w:styleId="90">
    <w:name w:val="Заголовок 9 Знак"/>
    <w:link w:val="9"/>
    <w:uiPriority w:val="99"/>
    <w:locked/>
    <w:rsid w:val="00BE58A4"/>
    <w:rPr>
      <w:rFonts w:ascii="Times New Roman" w:hAnsi="Times New Roman"/>
      <w:b/>
      <w:color w:val="000000"/>
    </w:rPr>
  </w:style>
  <w:style w:type="paragraph" w:styleId="a8">
    <w:name w:val="header"/>
    <w:basedOn w:val="a4"/>
    <w:link w:val="a9"/>
    <w:uiPriority w:val="99"/>
    <w:rsid w:val="00BE58A4"/>
    <w:pPr>
      <w:pBdr>
        <w:bottom w:val="single" w:sz="4" w:space="1" w:color="auto"/>
      </w:pBdr>
      <w:tabs>
        <w:tab w:val="center" w:pos="4677"/>
        <w:tab w:val="right" w:pos="9355"/>
      </w:tabs>
      <w:jc w:val="right"/>
    </w:pPr>
    <w:rPr>
      <w:i/>
      <w:iCs/>
      <w:sz w:val="16"/>
      <w:szCs w:val="20"/>
    </w:rPr>
  </w:style>
  <w:style w:type="character" w:customStyle="1" w:styleId="a9">
    <w:name w:val="Верхний колонтитул Знак"/>
    <w:link w:val="a8"/>
    <w:uiPriority w:val="99"/>
    <w:locked/>
    <w:rsid w:val="00BE58A4"/>
    <w:rPr>
      <w:rFonts w:ascii="Times New Roman" w:hAnsi="Times New Roman" w:cs="Times New Roman"/>
      <w:i/>
      <w:iCs/>
      <w:sz w:val="20"/>
      <w:szCs w:val="20"/>
      <w:lang w:eastAsia="ru-RU"/>
    </w:rPr>
  </w:style>
  <w:style w:type="character" w:styleId="aa">
    <w:name w:val="Emphasis"/>
    <w:qFormat/>
    <w:rsid w:val="00BE58A4"/>
    <w:rPr>
      <w:rFonts w:ascii="AGOpus" w:hAnsi="AGOpus" w:cs="Times New Roman"/>
      <w:sz w:val="18"/>
    </w:rPr>
  </w:style>
  <w:style w:type="character" w:styleId="ab">
    <w:name w:val="Hyperlink"/>
    <w:uiPriority w:val="99"/>
    <w:rsid w:val="00BE58A4"/>
    <w:rPr>
      <w:rFonts w:cs="Times New Roman"/>
      <w:color w:val="0000FF"/>
      <w:u w:val="single"/>
    </w:rPr>
  </w:style>
  <w:style w:type="paragraph" w:customStyle="1" w:styleId="61">
    <w:name w:val="заголовок 6"/>
    <w:basedOn w:val="a4"/>
    <w:next w:val="a4"/>
    <w:rsid w:val="00BE58A4"/>
    <w:pPr>
      <w:keepNext/>
      <w:jc w:val="center"/>
    </w:pPr>
    <w:rPr>
      <w:b/>
      <w:caps/>
      <w:sz w:val="20"/>
      <w:szCs w:val="20"/>
      <w:u w:val="single"/>
    </w:rPr>
  </w:style>
  <w:style w:type="character" w:styleId="ac">
    <w:name w:val="annotation reference"/>
    <w:uiPriority w:val="99"/>
    <w:qFormat/>
    <w:rsid w:val="00BE58A4"/>
    <w:rPr>
      <w:rFonts w:ascii="AGOpus" w:hAnsi="AGOpus" w:cs="Times New Roman"/>
      <w:sz w:val="16"/>
      <w:vertAlign w:val="superscript"/>
    </w:rPr>
  </w:style>
  <w:style w:type="character" w:styleId="ad">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 1,Знак сноски-FN"/>
    <w:uiPriority w:val="99"/>
    <w:qFormat/>
    <w:rsid w:val="00DD3BFF"/>
    <w:rPr>
      <w:rFonts w:ascii="Times New Roman" w:hAnsi="Times New Roman" w:cs="Times New Roman"/>
      <w:b w:val="0"/>
      <w:caps w:val="0"/>
      <w:smallCaps w:val="0"/>
      <w:strike w:val="0"/>
      <w:dstrike w:val="0"/>
      <w:vanish w:val="0"/>
      <w:sz w:val="24"/>
      <w:vertAlign w:val="superscript"/>
    </w:rPr>
  </w:style>
  <w:style w:type="paragraph" w:styleId="a0">
    <w:name w:val="List Bullet"/>
    <w:basedOn w:val="a4"/>
    <w:autoRedefine/>
    <w:rsid w:val="00BE58A4"/>
    <w:pPr>
      <w:numPr>
        <w:numId w:val="4"/>
      </w:numPr>
      <w:spacing w:before="60"/>
      <w:ind w:left="425" w:hanging="425"/>
    </w:pPr>
    <w:rPr>
      <w:sz w:val="20"/>
      <w:szCs w:val="20"/>
    </w:rPr>
  </w:style>
  <w:style w:type="paragraph" w:styleId="ae">
    <w:name w:val="Title"/>
    <w:basedOn w:val="a4"/>
    <w:link w:val="af"/>
    <w:qFormat/>
    <w:rsid w:val="00BE58A4"/>
    <w:pPr>
      <w:jc w:val="center"/>
    </w:pPr>
    <w:rPr>
      <w:b/>
      <w:sz w:val="32"/>
      <w:szCs w:val="20"/>
    </w:rPr>
  </w:style>
  <w:style w:type="character" w:customStyle="1" w:styleId="af">
    <w:name w:val="Заголовок Знак"/>
    <w:link w:val="ae"/>
    <w:uiPriority w:val="99"/>
    <w:locked/>
    <w:rsid w:val="00BE58A4"/>
    <w:rPr>
      <w:rFonts w:ascii="Times New Roman" w:hAnsi="Times New Roman" w:cs="Times New Roman"/>
      <w:b/>
      <w:sz w:val="20"/>
      <w:szCs w:val="20"/>
      <w:lang w:eastAsia="ru-RU"/>
    </w:rPr>
  </w:style>
  <w:style w:type="paragraph" w:styleId="af0">
    <w:name w:val="caption"/>
    <w:basedOn w:val="a4"/>
    <w:next w:val="a4"/>
    <w:qFormat/>
    <w:rsid w:val="00BE58A4"/>
    <w:pPr>
      <w:keepNext/>
      <w:keepLines/>
      <w:spacing w:after="120"/>
      <w:ind w:left="1080" w:hanging="1080"/>
      <w:jc w:val="center"/>
    </w:pPr>
    <w:rPr>
      <w:sz w:val="20"/>
      <w:szCs w:val="20"/>
    </w:rPr>
  </w:style>
  <w:style w:type="paragraph" w:styleId="af1">
    <w:name w:val="footer"/>
    <w:basedOn w:val="a4"/>
    <w:link w:val="af2"/>
    <w:uiPriority w:val="99"/>
    <w:rsid w:val="00BE58A4"/>
    <w:pPr>
      <w:pBdr>
        <w:top w:val="single" w:sz="4" w:space="1" w:color="auto"/>
      </w:pBdr>
      <w:tabs>
        <w:tab w:val="center" w:pos="4677"/>
        <w:tab w:val="right" w:pos="9355"/>
      </w:tabs>
      <w:ind w:right="360"/>
    </w:pPr>
    <w:rPr>
      <w:i/>
      <w:iCs/>
      <w:sz w:val="20"/>
      <w:szCs w:val="20"/>
    </w:rPr>
  </w:style>
  <w:style w:type="character" w:customStyle="1" w:styleId="af2">
    <w:name w:val="Нижний колонтитул Знак"/>
    <w:link w:val="af1"/>
    <w:uiPriority w:val="99"/>
    <w:locked/>
    <w:rsid w:val="00BE58A4"/>
    <w:rPr>
      <w:rFonts w:ascii="Times New Roman" w:hAnsi="Times New Roman" w:cs="Times New Roman"/>
      <w:i/>
      <w:iCs/>
      <w:sz w:val="20"/>
      <w:szCs w:val="20"/>
      <w:lang w:eastAsia="ru-RU"/>
    </w:rPr>
  </w:style>
  <w:style w:type="character" w:styleId="af3">
    <w:name w:val="page number"/>
    <w:rsid w:val="00BE58A4"/>
    <w:rPr>
      <w:rFonts w:ascii="AGOpus" w:hAnsi="AGOpus" w:cs="Times New Roman"/>
      <w:sz w:val="18"/>
    </w:rPr>
  </w:style>
  <w:style w:type="paragraph" w:styleId="a">
    <w:name w:val="List Number"/>
    <w:basedOn w:val="a4"/>
    <w:rsid w:val="00BE58A4"/>
    <w:pPr>
      <w:numPr>
        <w:numId w:val="1"/>
      </w:numPr>
    </w:pPr>
    <w:rPr>
      <w:sz w:val="20"/>
      <w:szCs w:val="20"/>
    </w:rPr>
  </w:style>
  <w:style w:type="paragraph" w:styleId="11">
    <w:name w:val="toc 1"/>
    <w:basedOn w:val="a4"/>
    <w:next w:val="a4"/>
    <w:autoRedefine/>
    <w:uiPriority w:val="39"/>
    <w:rsid w:val="00E34451"/>
    <w:pPr>
      <w:tabs>
        <w:tab w:val="left" w:pos="284"/>
        <w:tab w:val="left" w:pos="567"/>
        <w:tab w:val="left" w:pos="1564"/>
        <w:tab w:val="right" w:leader="dot" w:pos="8820"/>
      </w:tabs>
      <w:ind w:left="142" w:firstLine="0"/>
      <w:outlineLvl w:val="0"/>
    </w:pPr>
    <w:rPr>
      <w:rFonts w:eastAsia="Times New Roman"/>
      <w:noProof/>
      <w:kern w:val="28"/>
    </w:rPr>
  </w:style>
  <w:style w:type="paragraph" w:styleId="24">
    <w:name w:val="toc 2"/>
    <w:basedOn w:val="a4"/>
    <w:next w:val="a4"/>
    <w:autoRedefine/>
    <w:uiPriority w:val="39"/>
    <w:rsid w:val="003D78E3"/>
    <w:pPr>
      <w:tabs>
        <w:tab w:val="left" w:pos="284"/>
        <w:tab w:val="left" w:pos="426"/>
        <w:tab w:val="left" w:pos="709"/>
        <w:tab w:val="right" w:leader="dot" w:pos="8789"/>
      </w:tabs>
      <w:spacing w:before="120" w:after="120"/>
      <w:outlineLvl w:val="1"/>
    </w:pPr>
    <w:rPr>
      <w:i/>
      <w:caps/>
      <w:noProof/>
    </w:rPr>
  </w:style>
  <w:style w:type="paragraph" w:styleId="32">
    <w:name w:val="toc 3"/>
    <w:basedOn w:val="a4"/>
    <w:next w:val="a4"/>
    <w:autoRedefine/>
    <w:uiPriority w:val="39"/>
    <w:rsid w:val="00BE58A4"/>
    <w:pPr>
      <w:tabs>
        <w:tab w:val="right" w:leader="dot" w:pos="8820"/>
      </w:tabs>
      <w:spacing w:before="40"/>
      <w:ind w:left="547"/>
    </w:pPr>
    <w:rPr>
      <w:noProof/>
      <w:sz w:val="20"/>
      <w:szCs w:val="20"/>
    </w:rPr>
  </w:style>
  <w:style w:type="paragraph" w:styleId="41">
    <w:name w:val="toc 4"/>
    <w:basedOn w:val="a4"/>
    <w:next w:val="a4"/>
    <w:autoRedefine/>
    <w:uiPriority w:val="39"/>
    <w:rsid w:val="00BE58A4"/>
    <w:pPr>
      <w:ind w:left="540"/>
    </w:pPr>
    <w:rPr>
      <w:sz w:val="20"/>
      <w:szCs w:val="20"/>
    </w:rPr>
  </w:style>
  <w:style w:type="paragraph" w:styleId="51">
    <w:name w:val="toc 5"/>
    <w:basedOn w:val="a4"/>
    <w:next w:val="a4"/>
    <w:autoRedefine/>
    <w:uiPriority w:val="39"/>
    <w:rsid w:val="00BE58A4"/>
    <w:pPr>
      <w:ind w:left="720"/>
    </w:pPr>
    <w:rPr>
      <w:sz w:val="20"/>
      <w:szCs w:val="20"/>
    </w:rPr>
  </w:style>
  <w:style w:type="paragraph" w:styleId="62">
    <w:name w:val="toc 6"/>
    <w:basedOn w:val="a4"/>
    <w:next w:val="a4"/>
    <w:autoRedefine/>
    <w:uiPriority w:val="39"/>
    <w:rsid w:val="00BE58A4"/>
    <w:pPr>
      <w:ind w:left="900"/>
    </w:pPr>
    <w:rPr>
      <w:sz w:val="20"/>
      <w:szCs w:val="20"/>
    </w:rPr>
  </w:style>
  <w:style w:type="paragraph" w:styleId="71">
    <w:name w:val="toc 7"/>
    <w:basedOn w:val="a4"/>
    <w:next w:val="a4"/>
    <w:autoRedefine/>
    <w:uiPriority w:val="39"/>
    <w:rsid w:val="00BE58A4"/>
    <w:pPr>
      <w:ind w:left="1080"/>
    </w:pPr>
    <w:rPr>
      <w:sz w:val="20"/>
      <w:szCs w:val="20"/>
    </w:rPr>
  </w:style>
  <w:style w:type="paragraph" w:styleId="81">
    <w:name w:val="toc 8"/>
    <w:basedOn w:val="a4"/>
    <w:next w:val="a4"/>
    <w:autoRedefine/>
    <w:uiPriority w:val="39"/>
    <w:rsid w:val="00BE58A4"/>
    <w:pPr>
      <w:ind w:left="1260"/>
    </w:pPr>
    <w:rPr>
      <w:sz w:val="20"/>
      <w:szCs w:val="20"/>
    </w:rPr>
  </w:style>
  <w:style w:type="paragraph" w:styleId="91">
    <w:name w:val="toc 9"/>
    <w:basedOn w:val="a4"/>
    <w:next w:val="a4"/>
    <w:autoRedefine/>
    <w:uiPriority w:val="39"/>
    <w:rsid w:val="00BE58A4"/>
    <w:pPr>
      <w:ind w:left="1360"/>
    </w:pPr>
    <w:rPr>
      <w:sz w:val="20"/>
      <w:szCs w:val="20"/>
    </w:rPr>
  </w:style>
  <w:style w:type="character" w:styleId="af4">
    <w:name w:val="FollowedHyperlink"/>
    <w:uiPriority w:val="99"/>
    <w:rsid w:val="00BE58A4"/>
    <w:rPr>
      <w:rFonts w:cs="Times New Roman"/>
      <w:color w:val="800080"/>
      <w:u w:val="single"/>
    </w:rPr>
  </w:style>
  <w:style w:type="paragraph" w:customStyle="1" w:styleId="-4">
    <w:name w:val="Таблица - заголовок"/>
    <w:basedOn w:val="a4"/>
    <w:rsid w:val="00BE58A4"/>
    <w:pPr>
      <w:spacing w:before="60"/>
      <w:jc w:val="center"/>
    </w:pPr>
    <w:rPr>
      <w:b/>
      <w:sz w:val="16"/>
      <w:szCs w:val="20"/>
    </w:rPr>
  </w:style>
  <w:style w:type="paragraph" w:customStyle="1" w:styleId="-5">
    <w:name w:val="Таблица - источник"/>
    <w:basedOn w:val="a4"/>
    <w:rsid w:val="00BE58A4"/>
    <w:pPr>
      <w:spacing w:after="120"/>
      <w:jc w:val="center"/>
    </w:pPr>
    <w:rPr>
      <w:i/>
      <w:sz w:val="16"/>
      <w:szCs w:val="20"/>
    </w:rPr>
  </w:style>
  <w:style w:type="paragraph" w:customStyle="1" w:styleId="-6">
    <w:name w:val="Таблица - название"/>
    <w:basedOn w:val="a4"/>
    <w:rsid w:val="00BE58A4"/>
    <w:pPr>
      <w:spacing w:before="240" w:after="120"/>
      <w:ind w:left="2835"/>
    </w:pPr>
    <w:rPr>
      <w:b/>
      <w:bCs/>
      <w:sz w:val="20"/>
      <w:szCs w:val="20"/>
    </w:rPr>
  </w:style>
  <w:style w:type="paragraph" w:customStyle="1" w:styleId="-7">
    <w:name w:val="Таблица - текст"/>
    <w:basedOn w:val="a4"/>
    <w:rsid w:val="00BE58A4"/>
    <w:pPr>
      <w:spacing w:before="60"/>
      <w:jc w:val="right"/>
    </w:pPr>
    <w:rPr>
      <w:sz w:val="16"/>
      <w:szCs w:val="20"/>
    </w:rPr>
  </w:style>
  <w:style w:type="paragraph" w:styleId="af5">
    <w:name w:val="annotation text"/>
    <w:basedOn w:val="a4"/>
    <w:link w:val="af6"/>
    <w:uiPriority w:val="99"/>
    <w:qFormat/>
    <w:rsid w:val="00485553"/>
    <w:rPr>
      <w:sz w:val="20"/>
      <w:szCs w:val="20"/>
    </w:rPr>
  </w:style>
  <w:style w:type="character" w:customStyle="1" w:styleId="af6">
    <w:name w:val="Текст примечания Знак"/>
    <w:link w:val="af5"/>
    <w:uiPriority w:val="99"/>
    <w:locked/>
    <w:rsid w:val="00BE58A4"/>
    <w:rPr>
      <w:rFonts w:ascii="Times New Roman" w:hAnsi="Times New Roman"/>
    </w:rPr>
  </w:style>
  <w:style w:type="paragraph" w:styleId="af7">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4"/>
    <w:link w:val="af8"/>
    <w:qFormat/>
    <w:rsid w:val="00BE58A4"/>
    <w:rPr>
      <w:sz w:val="16"/>
      <w:szCs w:val="20"/>
    </w:rPr>
  </w:style>
  <w:style w:type="character" w:customStyle="1" w:styleId="af8">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7"/>
    <w:locked/>
    <w:rsid w:val="00BE58A4"/>
    <w:rPr>
      <w:rFonts w:ascii="Times New Roman" w:hAnsi="Times New Roman" w:cs="Times New Roman"/>
      <w:sz w:val="20"/>
      <w:szCs w:val="20"/>
      <w:lang w:eastAsia="ru-RU"/>
    </w:rPr>
  </w:style>
  <w:style w:type="paragraph" w:styleId="af9">
    <w:name w:val="Body Text"/>
    <w:basedOn w:val="a4"/>
    <w:link w:val="afa"/>
    <w:uiPriority w:val="99"/>
    <w:rsid w:val="00BE58A4"/>
    <w:pPr>
      <w:spacing w:after="120"/>
    </w:pPr>
    <w:rPr>
      <w:szCs w:val="20"/>
    </w:rPr>
  </w:style>
  <w:style w:type="character" w:customStyle="1" w:styleId="afa">
    <w:name w:val="Основной текст Знак"/>
    <w:link w:val="af9"/>
    <w:uiPriority w:val="99"/>
    <w:locked/>
    <w:rsid w:val="00BE58A4"/>
    <w:rPr>
      <w:rFonts w:ascii="Times New Roman" w:hAnsi="Times New Roman" w:cs="Times New Roman"/>
      <w:sz w:val="20"/>
      <w:szCs w:val="20"/>
      <w:lang w:eastAsia="ru-RU"/>
    </w:rPr>
  </w:style>
  <w:style w:type="paragraph" w:styleId="afb">
    <w:name w:val="Document Map"/>
    <w:basedOn w:val="a4"/>
    <w:link w:val="afc"/>
    <w:uiPriority w:val="99"/>
    <w:semiHidden/>
    <w:rsid w:val="00BE58A4"/>
    <w:pPr>
      <w:shd w:val="clear" w:color="auto" w:fill="000080"/>
    </w:pPr>
    <w:rPr>
      <w:rFonts w:ascii="Tahoma" w:hAnsi="Tahoma" w:cs="Tahoma"/>
      <w:sz w:val="20"/>
      <w:szCs w:val="20"/>
    </w:rPr>
  </w:style>
  <w:style w:type="character" w:customStyle="1" w:styleId="afc">
    <w:name w:val="Схема документа Знак"/>
    <w:link w:val="afb"/>
    <w:uiPriority w:val="99"/>
    <w:locked/>
    <w:rsid w:val="00BE58A4"/>
    <w:rPr>
      <w:rFonts w:ascii="Tahoma" w:hAnsi="Tahoma" w:cs="Tahoma"/>
      <w:sz w:val="20"/>
      <w:szCs w:val="20"/>
      <w:shd w:val="clear" w:color="auto" w:fill="000080"/>
      <w:lang w:eastAsia="ru-RU"/>
    </w:rPr>
  </w:style>
  <w:style w:type="paragraph" w:customStyle="1" w:styleId="Web">
    <w:name w:val="Обычный (Web)"/>
    <w:basedOn w:val="a4"/>
    <w:rsid w:val="00BE58A4"/>
    <w:pPr>
      <w:spacing w:after="129"/>
    </w:pPr>
    <w:rPr>
      <w:rFonts w:ascii="Verdana" w:hAnsi="Verdana"/>
      <w:color w:val="000000"/>
      <w:sz w:val="14"/>
      <w:szCs w:val="14"/>
    </w:rPr>
  </w:style>
  <w:style w:type="paragraph" w:customStyle="1" w:styleId="rvps48222">
    <w:name w:val="rvps48222"/>
    <w:basedOn w:val="a4"/>
    <w:rsid w:val="00BE58A4"/>
    <w:pPr>
      <w:spacing w:after="129"/>
      <w:jc w:val="right"/>
    </w:pPr>
    <w:rPr>
      <w:rFonts w:ascii="Verdana" w:hAnsi="Verdana"/>
      <w:color w:val="000000"/>
      <w:sz w:val="14"/>
      <w:szCs w:val="14"/>
    </w:rPr>
  </w:style>
  <w:style w:type="character" w:customStyle="1" w:styleId="rvts48220">
    <w:name w:val="rvts48220"/>
    <w:rsid w:val="00BE58A4"/>
    <w:rPr>
      <w:rFonts w:ascii="Verdana" w:hAnsi="Verdana"/>
      <w:color w:val="000000"/>
      <w:sz w:val="16"/>
      <w:u w:val="none"/>
      <w:effect w:val="none"/>
    </w:rPr>
  </w:style>
  <w:style w:type="character" w:customStyle="1" w:styleId="rvts48223">
    <w:name w:val="rvts48223"/>
    <w:rsid w:val="00BE58A4"/>
    <w:rPr>
      <w:rFonts w:ascii="Verdana" w:hAnsi="Verdana"/>
      <w:b/>
      <w:color w:val="000080"/>
      <w:sz w:val="16"/>
      <w:u w:val="none"/>
      <w:effect w:val="none"/>
      <w:shd w:val="clear" w:color="auto" w:fill="auto"/>
    </w:rPr>
  </w:style>
  <w:style w:type="character" w:customStyle="1" w:styleId="rvts482213">
    <w:name w:val="rvts482213"/>
    <w:rsid w:val="00BE58A4"/>
    <w:rPr>
      <w:rFonts w:ascii="Verdana" w:hAnsi="Verdana"/>
      <w:color w:val="000000"/>
      <w:sz w:val="16"/>
      <w:u w:val="none"/>
      <w:effect w:val="none"/>
      <w:shd w:val="clear" w:color="auto" w:fill="auto"/>
    </w:rPr>
  </w:style>
  <w:style w:type="paragraph" w:customStyle="1" w:styleId="12">
    <w:name w:val="Обычный1"/>
    <w:uiPriority w:val="99"/>
    <w:rsid w:val="00BE58A4"/>
    <w:pPr>
      <w:widowControl w:val="0"/>
      <w:spacing w:before="120" w:after="120"/>
      <w:ind w:firstLine="567"/>
      <w:jc w:val="both"/>
    </w:pPr>
    <w:rPr>
      <w:rFonts w:ascii="Times New Roman" w:hAnsi="Times New Roman"/>
      <w:sz w:val="24"/>
    </w:rPr>
  </w:style>
  <w:style w:type="paragraph" w:styleId="25">
    <w:name w:val="Body Text 2"/>
    <w:basedOn w:val="a4"/>
    <w:link w:val="26"/>
    <w:uiPriority w:val="99"/>
    <w:rsid w:val="00BE58A4"/>
    <w:pPr>
      <w:spacing w:after="120" w:line="480" w:lineRule="auto"/>
    </w:pPr>
    <w:rPr>
      <w:sz w:val="20"/>
      <w:szCs w:val="20"/>
    </w:rPr>
  </w:style>
  <w:style w:type="character" w:customStyle="1" w:styleId="26">
    <w:name w:val="Основной текст 2 Знак"/>
    <w:link w:val="25"/>
    <w:uiPriority w:val="99"/>
    <w:locked/>
    <w:rsid w:val="00BE58A4"/>
    <w:rPr>
      <w:rFonts w:ascii="Times New Roman" w:hAnsi="Times New Roman" w:cs="Times New Roman"/>
      <w:sz w:val="20"/>
      <w:szCs w:val="20"/>
      <w:lang w:eastAsia="ru-RU"/>
    </w:rPr>
  </w:style>
  <w:style w:type="paragraph" w:customStyle="1" w:styleId="Header2-SubClauses">
    <w:name w:val="Header 2 - SubClauses"/>
    <w:basedOn w:val="a4"/>
    <w:rsid w:val="00BE58A4"/>
    <w:pPr>
      <w:numPr>
        <w:numId w:val="5"/>
      </w:numPr>
      <w:tabs>
        <w:tab w:val="left" w:pos="619"/>
      </w:tabs>
      <w:spacing w:before="120" w:after="120"/>
    </w:pPr>
    <w:rPr>
      <w:szCs w:val="20"/>
      <w:lang w:val="es-ES_tradnl"/>
    </w:rPr>
  </w:style>
  <w:style w:type="paragraph" w:styleId="afd">
    <w:name w:val="Balloon Text"/>
    <w:basedOn w:val="a4"/>
    <w:link w:val="afe"/>
    <w:uiPriority w:val="99"/>
    <w:semiHidden/>
    <w:rsid w:val="00BE58A4"/>
    <w:rPr>
      <w:rFonts w:ascii="Tahoma" w:hAnsi="Tahoma" w:cs="Tahoma"/>
      <w:sz w:val="16"/>
      <w:szCs w:val="16"/>
    </w:rPr>
  </w:style>
  <w:style w:type="character" w:customStyle="1" w:styleId="afe">
    <w:name w:val="Текст выноски Знак"/>
    <w:link w:val="afd"/>
    <w:uiPriority w:val="99"/>
    <w:semiHidden/>
    <w:locked/>
    <w:rsid w:val="00BE58A4"/>
    <w:rPr>
      <w:rFonts w:ascii="Tahoma" w:hAnsi="Tahoma" w:cs="Tahoma"/>
      <w:sz w:val="16"/>
      <w:szCs w:val="16"/>
      <w:lang w:eastAsia="ru-RU"/>
    </w:rPr>
  </w:style>
  <w:style w:type="paragraph" w:customStyle="1" w:styleId="Default">
    <w:name w:val="Default"/>
    <w:rsid w:val="00BE58A4"/>
    <w:pPr>
      <w:autoSpaceDE w:val="0"/>
      <w:autoSpaceDN w:val="0"/>
      <w:adjustRightInd w:val="0"/>
    </w:pPr>
    <w:rPr>
      <w:rFonts w:ascii="Times New Roman" w:hAnsi="Times New Roman"/>
      <w:color w:val="000000"/>
      <w:sz w:val="24"/>
      <w:szCs w:val="24"/>
    </w:rPr>
  </w:style>
  <w:style w:type="paragraph" w:customStyle="1" w:styleId="27">
    <w:name w:val="Обычный2"/>
    <w:basedOn w:val="Default"/>
    <w:next w:val="Default"/>
    <w:rsid w:val="00BE58A4"/>
    <w:rPr>
      <w:color w:val="auto"/>
    </w:rPr>
  </w:style>
  <w:style w:type="paragraph" w:customStyle="1" w:styleId="aff">
    <w:name w:val="Пункт"/>
    <w:basedOn w:val="af9"/>
    <w:rsid w:val="00BE58A4"/>
    <w:pPr>
      <w:tabs>
        <w:tab w:val="num" w:pos="720"/>
        <w:tab w:val="num" w:pos="1985"/>
      </w:tabs>
      <w:spacing w:after="0" w:line="360" w:lineRule="auto"/>
      <w:ind w:left="1985" w:hanging="851"/>
    </w:pPr>
    <w:rPr>
      <w:sz w:val="28"/>
      <w:szCs w:val="28"/>
    </w:rPr>
  </w:style>
  <w:style w:type="paragraph" w:customStyle="1" w:styleId="aff0">
    <w:name w:val="Подпункт"/>
    <w:basedOn w:val="aff"/>
    <w:rsid w:val="00BE58A4"/>
    <w:pPr>
      <w:tabs>
        <w:tab w:val="clear" w:pos="720"/>
        <w:tab w:val="num" w:pos="360"/>
        <w:tab w:val="num" w:pos="3119"/>
      </w:tabs>
      <w:ind w:left="3119" w:hanging="1134"/>
    </w:pPr>
  </w:style>
  <w:style w:type="character" w:customStyle="1" w:styleId="aff1">
    <w:name w:val="комментарий"/>
    <w:rsid w:val="00BE58A4"/>
    <w:rPr>
      <w:b/>
      <w:i/>
      <w:sz w:val="28"/>
    </w:rPr>
  </w:style>
  <w:style w:type="paragraph" w:customStyle="1" w:styleId="aff2">
    <w:name w:val="Таблица шапка"/>
    <w:basedOn w:val="a4"/>
    <w:rsid w:val="00BE58A4"/>
    <w:pPr>
      <w:keepNext/>
      <w:spacing w:before="40" w:after="40"/>
      <w:ind w:left="57" w:right="57"/>
    </w:pPr>
  </w:style>
  <w:style w:type="paragraph" w:customStyle="1" w:styleId="aff3">
    <w:name w:val="Таблица текст"/>
    <w:basedOn w:val="a4"/>
    <w:rsid w:val="00BE58A4"/>
    <w:pPr>
      <w:spacing w:before="40" w:after="40"/>
      <w:ind w:left="57" w:right="57"/>
    </w:pPr>
    <w:rPr>
      <w:sz w:val="28"/>
      <w:szCs w:val="28"/>
    </w:rPr>
  </w:style>
  <w:style w:type="paragraph" w:customStyle="1" w:styleId="ConsNormal">
    <w:name w:val="ConsNormal"/>
    <w:uiPriority w:val="99"/>
    <w:rsid w:val="00BE58A4"/>
    <w:pPr>
      <w:widowControl w:val="0"/>
      <w:ind w:firstLine="720"/>
    </w:pPr>
    <w:rPr>
      <w:rFonts w:ascii="Consultant" w:hAnsi="Consultant"/>
      <w:lang w:eastAsia="en-US"/>
    </w:rPr>
  </w:style>
  <w:style w:type="paragraph" w:styleId="2">
    <w:name w:val="List Bullet 2"/>
    <w:basedOn w:val="a4"/>
    <w:autoRedefine/>
    <w:rsid w:val="00BE58A4"/>
    <w:pPr>
      <w:numPr>
        <w:numId w:val="2"/>
      </w:numPr>
      <w:tabs>
        <w:tab w:val="clear" w:pos="360"/>
        <w:tab w:val="num" w:pos="643"/>
      </w:tabs>
      <w:ind w:left="643"/>
    </w:pPr>
    <w:rPr>
      <w:lang w:val="en-US"/>
    </w:rPr>
  </w:style>
  <w:style w:type="paragraph" w:customStyle="1" w:styleId="100">
    <w:name w:val="Основной текст+10"/>
    <w:basedOn w:val="af9"/>
    <w:rsid w:val="00BE58A4"/>
    <w:pPr>
      <w:spacing w:before="120"/>
    </w:pPr>
    <w:rPr>
      <w:rFonts w:ascii="AGOpus" w:hAnsi="AGOpus"/>
      <w:sz w:val="20"/>
      <w:szCs w:val="24"/>
    </w:rPr>
  </w:style>
  <w:style w:type="character" w:customStyle="1" w:styleId="DefaultChar">
    <w:name w:val="Default Char"/>
    <w:rsid w:val="00BE58A4"/>
    <w:rPr>
      <w:color w:val="000000"/>
      <w:sz w:val="24"/>
      <w:lang w:val="ru-RU" w:eastAsia="ru-RU"/>
    </w:rPr>
  </w:style>
  <w:style w:type="character" w:customStyle="1" w:styleId="Char">
    <w:name w:val="Обычный Char"/>
    <w:rsid w:val="00BE58A4"/>
    <w:rPr>
      <w:color w:val="000000"/>
      <w:sz w:val="24"/>
      <w:lang w:val="ru-RU" w:eastAsia="ru-RU"/>
    </w:rPr>
  </w:style>
  <w:style w:type="paragraph" w:styleId="aff4">
    <w:name w:val="Body Text Indent"/>
    <w:basedOn w:val="a4"/>
    <w:link w:val="aff5"/>
    <w:uiPriority w:val="99"/>
    <w:rsid w:val="00BE58A4"/>
    <w:pPr>
      <w:spacing w:after="120"/>
      <w:ind w:left="283"/>
    </w:pPr>
    <w:rPr>
      <w:sz w:val="20"/>
      <w:szCs w:val="20"/>
    </w:rPr>
  </w:style>
  <w:style w:type="character" w:customStyle="1" w:styleId="aff5">
    <w:name w:val="Основной текст с отступом Знак"/>
    <w:link w:val="aff4"/>
    <w:uiPriority w:val="99"/>
    <w:locked/>
    <w:rsid w:val="00BE58A4"/>
    <w:rPr>
      <w:rFonts w:ascii="Times New Roman" w:hAnsi="Times New Roman" w:cs="Times New Roman"/>
      <w:sz w:val="20"/>
      <w:szCs w:val="20"/>
      <w:lang w:eastAsia="ru-RU"/>
    </w:rPr>
  </w:style>
  <w:style w:type="paragraph" w:styleId="33">
    <w:name w:val="Body Text 3"/>
    <w:basedOn w:val="a4"/>
    <w:link w:val="34"/>
    <w:uiPriority w:val="99"/>
    <w:rsid w:val="00BE58A4"/>
    <w:pPr>
      <w:spacing w:after="120"/>
    </w:pPr>
    <w:rPr>
      <w:sz w:val="16"/>
      <w:szCs w:val="16"/>
    </w:rPr>
  </w:style>
  <w:style w:type="character" w:customStyle="1" w:styleId="34">
    <w:name w:val="Основной текст 3 Знак"/>
    <w:link w:val="33"/>
    <w:uiPriority w:val="99"/>
    <w:locked/>
    <w:rsid w:val="00BE58A4"/>
    <w:rPr>
      <w:rFonts w:ascii="Times New Roman" w:hAnsi="Times New Roman" w:cs="Times New Roman"/>
      <w:sz w:val="16"/>
      <w:szCs w:val="16"/>
      <w:lang w:eastAsia="ru-RU"/>
    </w:rPr>
  </w:style>
  <w:style w:type="paragraph" w:styleId="35">
    <w:name w:val="Body Text Indent 3"/>
    <w:basedOn w:val="a4"/>
    <w:link w:val="36"/>
    <w:uiPriority w:val="99"/>
    <w:rsid w:val="00BE58A4"/>
    <w:pPr>
      <w:spacing w:after="120"/>
      <w:ind w:left="283"/>
    </w:pPr>
    <w:rPr>
      <w:sz w:val="16"/>
      <w:szCs w:val="16"/>
    </w:rPr>
  </w:style>
  <w:style w:type="character" w:customStyle="1" w:styleId="36">
    <w:name w:val="Основной текст с отступом 3 Знак"/>
    <w:link w:val="35"/>
    <w:uiPriority w:val="99"/>
    <w:locked/>
    <w:rsid w:val="00BE58A4"/>
    <w:rPr>
      <w:rFonts w:ascii="Times New Roman" w:hAnsi="Times New Roman" w:cs="Times New Roman"/>
      <w:sz w:val="16"/>
      <w:szCs w:val="16"/>
      <w:lang w:eastAsia="ru-RU"/>
    </w:rPr>
  </w:style>
  <w:style w:type="paragraph" w:styleId="3">
    <w:name w:val="List Bullet 3"/>
    <w:basedOn w:val="a4"/>
    <w:autoRedefine/>
    <w:rsid w:val="00BE58A4"/>
    <w:pPr>
      <w:numPr>
        <w:numId w:val="3"/>
      </w:numPr>
      <w:tabs>
        <w:tab w:val="clear" w:pos="643"/>
        <w:tab w:val="num" w:pos="926"/>
      </w:tabs>
      <w:ind w:left="926"/>
    </w:pPr>
    <w:rPr>
      <w:szCs w:val="20"/>
      <w:lang w:val="en-US"/>
    </w:rPr>
  </w:style>
  <w:style w:type="paragraph" w:styleId="aff6">
    <w:name w:val="toa heading"/>
    <w:basedOn w:val="a4"/>
    <w:next w:val="a4"/>
    <w:semiHidden/>
    <w:rsid w:val="00BE58A4"/>
    <w:pPr>
      <w:spacing w:before="120"/>
    </w:pPr>
    <w:rPr>
      <w:rFonts w:ascii="Arial" w:hAnsi="Arial"/>
      <w:b/>
      <w:szCs w:val="20"/>
      <w:lang w:val="en-US"/>
    </w:rPr>
  </w:style>
  <w:style w:type="character" w:customStyle="1" w:styleId="1Char">
    <w:name w:val="Обычный1 Char"/>
    <w:rsid w:val="00BE58A4"/>
    <w:rPr>
      <w:sz w:val="24"/>
      <w:lang w:val="ru-RU" w:eastAsia="ru-RU"/>
    </w:rPr>
  </w:style>
  <w:style w:type="character" w:customStyle="1" w:styleId="1char0">
    <w:name w:val="1char"/>
    <w:rsid w:val="00BE58A4"/>
    <w:rPr>
      <w:rFonts w:cs="Times New Roman"/>
    </w:rPr>
  </w:style>
  <w:style w:type="paragraph" w:customStyle="1" w:styleId="13">
    <w:name w:val="Стиль1"/>
    <w:basedOn w:val="a0"/>
    <w:link w:val="14"/>
    <w:qFormat/>
    <w:rsid w:val="00BE58A4"/>
    <w:pPr>
      <w:ind w:left="1995" w:hanging="360"/>
    </w:pPr>
    <w:rPr>
      <w:rFonts w:ascii="AGOpus" w:eastAsia="MS Mincho" w:hAnsi="AGOpus"/>
      <w:sz w:val="18"/>
      <w:lang w:eastAsia="ja-JP"/>
    </w:rPr>
  </w:style>
  <w:style w:type="paragraph" w:styleId="aff7">
    <w:name w:val="annotation subject"/>
    <w:basedOn w:val="af5"/>
    <w:next w:val="af5"/>
    <w:link w:val="aff8"/>
    <w:uiPriority w:val="99"/>
    <w:semiHidden/>
    <w:rsid w:val="00BE58A4"/>
    <w:rPr>
      <w:b/>
      <w:bCs/>
    </w:rPr>
  </w:style>
  <w:style w:type="character" w:customStyle="1" w:styleId="aff8">
    <w:name w:val="Тема примечания Знак"/>
    <w:link w:val="aff7"/>
    <w:uiPriority w:val="99"/>
    <w:semiHidden/>
    <w:locked/>
    <w:rsid w:val="00BE58A4"/>
    <w:rPr>
      <w:rFonts w:ascii="Times New Roman" w:hAnsi="Times New Roman" w:cs="Times New Roman"/>
      <w:b/>
      <w:bCs/>
      <w:sz w:val="20"/>
      <w:szCs w:val="20"/>
      <w:lang w:eastAsia="ru-RU"/>
    </w:rPr>
  </w:style>
  <w:style w:type="paragraph" w:customStyle="1" w:styleId="15">
    <w:name w:val="Абзац списка1"/>
    <w:basedOn w:val="a4"/>
    <w:rsid w:val="00BE58A4"/>
    <w:pPr>
      <w:ind w:left="720"/>
      <w:contextualSpacing/>
    </w:pPr>
  </w:style>
  <w:style w:type="paragraph" w:styleId="a3">
    <w:name w:val="Plain Text"/>
    <w:basedOn w:val="a4"/>
    <w:link w:val="aff9"/>
    <w:uiPriority w:val="99"/>
    <w:rsid w:val="00BE58A4"/>
    <w:pPr>
      <w:numPr>
        <w:ilvl w:val="2"/>
        <w:numId w:val="8"/>
      </w:numPr>
    </w:pPr>
    <w:rPr>
      <w:rFonts w:ascii="Courier New" w:hAnsi="Courier New" w:cs="Courier New"/>
      <w:sz w:val="20"/>
      <w:szCs w:val="20"/>
    </w:rPr>
  </w:style>
  <w:style w:type="character" w:customStyle="1" w:styleId="aff9">
    <w:name w:val="Текст Знак"/>
    <w:link w:val="a3"/>
    <w:uiPriority w:val="99"/>
    <w:locked/>
    <w:rsid w:val="00BE58A4"/>
    <w:rPr>
      <w:rFonts w:ascii="Courier New" w:hAnsi="Courier New" w:cs="Courier New"/>
    </w:rPr>
  </w:style>
  <w:style w:type="character" w:customStyle="1" w:styleId="BodyText2">
    <w:name w:val="Body Text 2 Знак"/>
    <w:rsid w:val="00BE58A4"/>
    <w:rPr>
      <w:rFonts w:ascii="Arial" w:hAnsi="Arial"/>
      <w:color w:val="FF00FF"/>
      <w:sz w:val="22"/>
      <w:lang w:val="ru-RU" w:eastAsia="ru-RU"/>
    </w:rPr>
  </w:style>
  <w:style w:type="paragraph" w:customStyle="1" w:styleId="210">
    <w:name w:val="Основной текст 21"/>
    <w:basedOn w:val="a4"/>
    <w:rsid w:val="00BE58A4"/>
    <w:pPr>
      <w:overflowPunct w:val="0"/>
      <w:spacing w:before="120"/>
      <w:textAlignment w:val="baseline"/>
    </w:pPr>
    <w:rPr>
      <w:rFonts w:ascii="Arial" w:hAnsi="Arial"/>
      <w:color w:val="FF00FF"/>
      <w:szCs w:val="20"/>
    </w:rPr>
  </w:style>
  <w:style w:type="paragraph" w:styleId="28">
    <w:name w:val="Body Text Indent 2"/>
    <w:basedOn w:val="a4"/>
    <w:link w:val="29"/>
    <w:uiPriority w:val="99"/>
    <w:semiHidden/>
    <w:rsid w:val="00BE58A4"/>
    <w:pPr>
      <w:spacing w:after="120" w:line="480" w:lineRule="auto"/>
      <w:ind w:left="283"/>
    </w:pPr>
    <w:rPr>
      <w:sz w:val="20"/>
      <w:szCs w:val="20"/>
    </w:rPr>
  </w:style>
  <w:style w:type="character" w:customStyle="1" w:styleId="29">
    <w:name w:val="Основной текст с отступом 2 Знак"/>
    <w:link w:val="28"/>
    <w:uiPriority w:val="99"/>
    <w:semiHidden/>
    <w:locked/>
    <w:rsid w:val="00BE58A4"/>
    <w:rPr>
      <w:rFonts w:ascii="Times New Roman" w:hAnsi="Times New Roman" w:cs="Times New Roman"/>
      <w:sz w:val="20"/>
      <w:szCs w:val="20"/>
      <w:lang w:eastAsia="ru-RU"/>
    </w:rPr>
  </w:style>
  <w:style w:type="table" w:styleId="affa">
    <w:name w:val="Table Grid"/>
    <w:basedOn w:val="a6"/>
    <w:uiPriority w:val="59"/>
    <w:rsid w:val="00BE58A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Subtitle"/>
    <w:basedOn w:val="a4"/>
    <w:next w:val="a4"/>
    <w:link w:val="affc"/>
    <w:qFormat/>
    <w:rsid w:val="00BE58A4"/>
    <w:pPr>
      <w:numPr>
        <w:ilvl w:val="1"/>
      </w:numPr>
      <w:ind w:firstLine="709"/>
    </w:pPr>
    <w:rPr>
      <w:rFonts w:ascii="Cambria" w:hAnsi="Cambria"/>
      <w:i/>
      <w:iCs/>
      <w:color w:val="4F81BD"/>
      <w:spacing w:val="15"/>
    </w:rPr>
  </w:style>
  <w:style w:type="character" w:customStyle="1" w:styleId="affc">
    <w:name w:val="Подзаголовок Знак"/>
    <w:link w:val="affb"/>
    <w:locked/>
    <w:rsid w:val="00BE58A4"/>
    <w:rPr>
      <w:rFonts w:ascii="Cambria" w:hAnsi="Cambria" w:cs="Times New Roman"/>
      <w:i/>
      <w:iCs/>
      <w:color w:val="4F81BD"/>
      <w:spacing w:val="15"/>
      <w:sz w:val="24"/>
      <w:szCs w:val="24"/>
      <w:lang w:eastAsia="ru-RU"/>
    </w:rPr>
  </w:style>
  <w:style w:type="paragraph" w:customStyle="1" w:styleId="16">
    <w:name w:val="Без интервала1"/>
    <w:link w:val="NoSpacingChar"/>
    <w:rsid w:val="00BE58A4"/>
    <w:pPr>
      <w:spacing w:after="200" w:line="276" w:lineRule="auto"/>
    </w:pPr>
    <w:rPr>
      <w:rFonts w:eastAsia="Times New Roman"/>
      <w:sz w:val="22"/>
      <w:szCs w:val="22"/>
    </w:rPr>
  </w:style>
  <w:style w:type="character" w:customStyle="1" w:styleId="NoSpacingChar">
    <w:name w:val="No Spacing Char"/>
    <w:link w:val="16"/>
    <w:locked/>
    <w:rsid w:val="00BE58A4"/>
    <w:rPr>
      <w:sz w:val="22"/>
      <w:lang w:eastAsia="ru-RU"/>
    </w:rPr>
  </w:style>
  <w:style w:type="table" w:customStyle="1" w:styleId="17">
    <w:name w:val="Сетка таблицы1"/>
    <w:uiPriority w:val="39"/>
    <w:rsid w:val="00BE58A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аголовок оглавления1"/>
    <w:basedOn w:val="1"/>
    <w:next w:val="a4"/>
    <w:rsid w:val="00BE58A4"/>
    <w:pPr>
      <w:keepLines/>
      <w:spacing w:before="480" w:after="0" w:line="276" w:lineRule="auto"/>
      <w:outlineLvl w:val="9"/>
    </w:pPr>
    <w:rPr>
      <w:rFonts w:ascii="Cambria" w:hAnsi="Cambria"/>
      <w:bCs/>
      <w:color w:val="365F91"/>
      <w:kern w:val="0"/>
      <w:szCs w:val="28"/>
    </w:rPr>
  </w:style>
  <w:style w:type="table" w:customStyle="1" w:styleId="2a">
    <w:name w:val="Сетка таблицы2"/>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rsid w:val="00E8282E"/>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Стиль Заголовок 1 + 11 пт"/>
    <w:basedOn w:val="1"/>
    <w:link w:val="1111"/>
    <w:rsid w:val="00A70FCC"/>
    <w:pPr>
      <w:numPr>
        <w:numId w:val="9"/>
      </w:numPr>
      <w:spacing w:before="360"/>
    </w:pPr>
    <w:rPr>
      <w:rFonts w:eastAsia="Times New Roman"/>
      <w:bCs/>
      <w:kern w:val="0"/>
      <w:sz w:val="22"/>
    </w:rPr>
  </w:style>
  <w:style w:type="paragraph" w:customStyle="1" w:styleId="a1">
    <w:name w:val="статьи договора"/>
    <w:basedOn w:val="111"/>
    <w:link w:val="19"/>
    <w:rsid w:val="00A70FCC"/>
    <w:pPr>
      <w:keepNext w:val="0"/>
      <w:numPr>
        <w:ilvl w:val="1"/>
      </w:numPr>
      <w:spacing w:before="0" w:after="60"/>
      <w:jc w:val="both"/>
      <w:outlineLvl w:val="1"/>
    </w:pPr>
    <w:rPr>
      <w:b w:val="0"/>
      <w:bCs w:val="0"/>
      <w:szCs w:val="22"/>
    </w:rPr>
  </w:style>
  <w:style w:type="paragraph" w:customStyle="1" w:styleId="a2">
    <w:name w:val="подпункты договора"/>
    <w:basedOn w:val="a1"/>
    <w:uiPriority w:val="99"/>
    <w:rsid w:val="00A70FCC"/>
    <w:pPr>
      <w:numPr>
        <w:ilvl w:val="2"/>
      </w:numPr>
    </w:pPr>
    <w:rPr>
      <w:bCs/>
    </w:rPr>
  </w:style>
  <w:style w:type="paragraph" w:customStyle="1" w:styleId="TXTDESCSPISOK">
    <w:name w:val="TXTDESCSPISOK"/>
    <w:rsid w:val="00E8592D"/>
    <w:pPr>
      <w:ind w:left="1134" w:hanging="425"/>
      <w:jc w:val="both"/>
    </w:pPr>
    <w:rPr>
      <w:rFonts w:ascii="Times New Roman" w:eastAsia="Times New Roman" w:hAnsi="Times New Roman"/>
      <w:color w:val="0000A0"/>
      <w:sz w:val="26"/>
    </w:rPr>
  </w:style>
  <w:style w:type="paragraph" w:customStyle="1" w:styleId="affd">
    <w:name w:val="Заголовок приложения"/>
    <w:basedOn w:val="a4"/>
    <w:next w:val="a4"/>
    <w:uiPriority w:val="99"/>
    <w:rsid w:val="004A267E"/>
    <w:pPr>
      <w:keepNext/>
      <w:keepLines/>
      <w:overflowPunct w:val="0"/>
      <w:spacing w:before="60" w:after="240"/>
      <w:jc w:val="center"/>
      <w:textAlignment w:val="baseline"/>
    </w:pPr>
    <w:rPr>
      <w:b/>
      <w:sz w:val="28"/>
      <w:szCs w:val="20"/>
    </w:rPr>
  </w:style>
  <w:style w:type="character" w:customStyle="1" w:styleId="affe">
    <w:name w:val="ЗнакТекстЖ"/>
    <w:rsid w:val="00A41A39"/>
    <w:rPr>
      <w:rFonts w:cs="Times New Roman"/>
      <w:b/>
      <w:color w:val="auto"/>
    </w:rPr>
  </w:style>
  <w:style w:type="paragraph" w:customStyle="1" w:styleId="afff">
    <w:name w:val="ТаблицаТекстЛ"/>
    <w:basedOn w:val="a4"/>
    <w:uiPriority w:val="99"/>
    <w:rsid w:val="00A41A39"/>
    <w:pPr>
      <w:numPr>
        <w:ilvl w:val="12"/>
      </w:numPr>
      <w:spacing w:before="60"/>
      <w:ind w:firstLine="709"/>
    </w:pPr>
    <w:rPr>
      <w:iCs/>
      <w:szCs w:val="20"/>
    </w:rPr>
  </w:style>
  <w:style w:type="paragraph" w:styleId="1a">
    <w:name w:val="index 1"/>
    <w:basedOn w:val="a4"/>
    <w:next w:val="a4"/>
    <w:autoRedefine/>
    <w:semiHidden/>
    <w:locked/>
    <w:rsid w:val="00D27D12"/>
    <w:pPr>
      <w:ind w:left="220" w:hanging="220"/>
    </w:pPr>
  </w:style>
  <w:style w:type="paragraph" w:customStyle="1" w:styleId="afff0">
    <w:name w:val="Стиль статьи договора + курсив"/>
    <w:basedOn w:val="a4"/>
    <w:rsid w:val="000D05A8"/>
    <w:pPr>
      <w:spacing w:after="60"/>
      <w:outlineLvl w:val="1"/>
    </w:pPr>
    <w:rPr>
      <w:iCs/>
    </w:rPr>
  </w:style>
  <w:style w:type="paragraph" w:styleId="afff1">
    <w:name w:val="List Paragraph"/>
    <w:aliases w:val="Лучший 1.1,нумерация,Заголовок_3,Bullet_IRAO,Мой Список,AC List 01,Подпись рисунка,Table-Normal,RSHB_Table-Normal,List Paragraph1,Bullet Number,Figure_name,numbered,Bullet List,FooterText,Paragraphe de liste1,2 заголовок,1,List Paragraph"/>
    <w:basedOn w:val="a4"/>
    <w:link w:val="afff2"/>
    <w:uiPriority w:val="34"/>
    <w:qFormat/>
    <w:rsid w:val="00212E1D"/>
    <w:pPr>
      <w:ind w:firstLine="0"/>
    </w:pPr>
  </w:style>
  <w:style w:type="paragraph" w:styleId="HTML">
    <w:name w:val="HTML Preformatted"/>
    <w:basedOn w:val="a4"/>
    <w:link w:val="HTML0"/>
    <w:rsid w:val="00CE6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f3">
    <w:name w:val="Normal (Web)"/>
    <w:basedOn w:val="a4"/>
    <w:uiPriority w:val="99"/>
    <w:rsid w:val="00C629E9"/>
    <w:pPr>
      <w:spacing w:before="100" w:beforeAutospacing="1" w:after="100" w:afterAutospacing="1"/>
    </w:pPr>
  </w:style>
  <w:style w:type="paragraph" w:customStyle="1" w:styleId="xl67">
    <w:name w:val="xl67"/>
    <w:basedOn w:val="a4"/>
    <w:rsid w:val="00E94495"/>
    <w:pPr>
      <w:spacing w:before="100" w:beforeAutospacing="1" w:after="100" w:afterAutospacing="1"/>
    </w:pPr>
    <w:rPr>
      <w:rFonts w:ascii="Arial" w:hAnsi="Arial" w:cs="Arial"/>
    </w:rPr>
  </w:style>
  <w:style w:type="paragraph" w:customStyle="1" w:styleId="xl68">
    <w:name w:val="xl68"/>
    <w:basedOn w:val="a4"/>
    <w:rsid w:val="00E94495"/>
    <w:pPr>
      <w:spacing w:before="100" w:beforeAutospacing="1" w:after="100" w:afterAutospacing="1"/>
      <w:jc w:val="center"/>
      <w:textAlignment w:val="center"/>
    </w:pPr>
    <w:rPr>
      <w:rFonts w:ascii="Arial" w:hAnsi="Arial" w:cs="Arial"/>
    </w:rPr>
  </w:style>
  <w:style w:type="paragraph" w:customStyle="1" w:styleId="xl69">
    <w:name w:val="xl69"/>
    <w:basedOn w:val="a4"/>
    <w:rsid w:val="00E94495"/>
    <w:pPr>
      <w:spacing w:before="100" w:beforeAutospacing="1" w:after="100" w:afterAutospacing="1"/>
    </w:pPr>
    <w:rPr>
      <w:rFonts w:ascii="Arial" w:hAnsi="Arial" w:cs="Arial"/>
    </w:rPr>
  </w:style>
  <w:style w:type="paragraph" w:customStyle="1" w:styleId="xl70">
    <w:name w:val="xl7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4">
    <w:name w:val="xl7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5">
    <w:name w:val="xl75"/>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6">
    <w:name w:val="xl7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7">
    <w:name w:val="xl77"/>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9">
    <w:name w:val="xl79"/>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
    <w:name w:val="xl8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1">
    <w:name w:val="xl8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83">
    <w:name w:val="xl8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4">
    <w:name w:val="xl8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85">
    <w:name w:val="xl85"/>
    <w:basedOn w:val="a4"/>
    <w:rsid w:val="00E94495"/>
    <w:pPr>
      <w:spacing w:before="100" w:beforeAutospacing="1" w:after="100" w:afterAutospacing="1"/>
      <w:textAlignment w:val="center"/>
    </w:pPr>
    <w:rPr>
      <w:b/>
      <w:bCs/>
      <w:color w:val="000000"/>
    </w:rPr>
  </w:style>
  <w:style w:type="paragraph" w:customStyle="1" w:styleId="xl86">
    <w:name w:val="xl86"/>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7">
    <w:name w:val="xl87"/>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88">
    <w:name w:val="xl88"/>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89">
    <w:name w:val="xl89"/>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0">
    <w:name w:val="xl90"/>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91">
    <w:name w:val="xl91"/>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2">
    <w:name w:val="xl92"/>
    <w:basedOn w:val="a4"/>
    <w:rsid w:val="00E94495"/>
    <w:pPr>
      <w:spacing w:before="100" w:beforeAutospacing="1" w:after="100" w:afterAutospacing="1"/>
      <w:textAlignment w:val="center"/>
    </w:pPr>
  </w:style>
  <w:style w:type="paragraph" w:customStyle="1" w:styleId="xl93">
    <w:name w:val="xl9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4"/>
    <w:rsid w:val="00E94495"/>
    <w:pPr>
      <w:spacing w:before="100" w:beforeAutospacing="1" w:after="100" w:afterAutospacing="1"/>
      <w:textAlignment w:val="center"/>
    </w:pPr>
    <w:rPr>
      <w:rFonts w:ascii="Arial" w:hAnsi="Arial" w:cs="Arial"/>
      <w:b/>
      <w:bCs/>
    </w:rPr>
  </w:style>
  <w:style w:type="paragraph" w:customStyle="1" w:styleId="xl100">
    <w:name w:val="xl10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6">
    <w:name w:val="xl106"/>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7">
    <w:name w:val="xl107"/>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8">
    <w:name w:val="xl108"/>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1">
    <w:name w:val="xl111"/>
    <w:basedOn w:val="a4"/>
    <w:rsid w:val="00E94495"/>
    <w:pPr>
      <w:shd w:val="clear" w:color="000000" w:fill="FFFFFF"/>
      <w:spacing w:before="100" w:beforeAutospacing="1" w:after="100" w:afterAutospacing="1"/>
      <w:textAlignment w:val="center"/>
    </w:pPr>
  </w:style>
  <w:style w:type="paragraph" w:customStyle="1" w:styleId="xl112">
    <w:name w:val="xl112"/>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4">
    <w:name w:val="xl114"/>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9">
    <w:name w:val="xl119"/>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21">
    <w:name w:val="xl12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2">
    <w:name w:val="xl122"/>
    <w:basedOn w:val="a4"/>
    <w:rsid w:val="00E944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123">
    <w:name w:val="xl12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4"/>
    <w:rsid w:val="00E9449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5">
    <w:name w:val="xl125"/>
    <w:basedOn w:val="a4"/>
    <w:rsid w:val="00E94495"/>
    <w:pPr>
      <w:spacing w:before="100" w:beforeAutospacing="1" w:after="100" w:afterAutospacing="1"/>
      <w:textAlignment w:val="center"/>
    </w:pPr>
  </w:style>
  <w:style w:type="paragraph" w:customStyle="1" w:styleId="xl126">
    <w:name w:val="xl12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7">
    <w:name w:val="xl127"/>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
    <w:name w:val="xl13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2">
    <w:name w:val="xl13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3">
    <w:name w:val="xl133"/>
    <w:basedOn w:val="a4"/>
    <w:rsid w:val="00E94495"/>
    <w:pPr>
      <w:spacing w:before="100" w:beforeAutospacing="1" w:after="100" w:afterAutospacing="1"/>
      <w:textAlignment w:val="center"/>
    </w:pPr>
    <w:rPr>
      <w:b/>
      <w:bCs/>
    </w:rPr>
  </w:style>
  <w:style w:type="paragraph" w:customStyle="1" w:styleId="xl134">
    <w:name w:val="xl13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5">
    <w:name w:val="xl135"/>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6">
    <w:name w:val="xl13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1">
    <w:name w:val="xl141"/>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2">
    <w:name w:val="xl14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3">
    <w:name w:val="xl14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4">
    <w:name w:val="xl14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5">
    <w:name w:val="xl145"/>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6">
    <w:name w:val="xl146"/>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4"/>
    <w:rsid w:val="00E94495"/>
    <w:pPr>
      <w:spacing w:before="100" w:beforeAutospacing="1" w:after="100" w:afterAutospacing="1"/>
      <w:jc w:val="center"/>
      <w:textAlignment w:val="center"/>
    </w:pPr>
    <w:rPr>
      <w:b/>
      <w:bCs/>
      <w:sz w:val="20"/>
      <w:szCs w:val="20"/>
    </w:rPr>
  </w:style>
  <w:style w:type="paragraph" w:customStyle="1" w:styleId="xl148">
    <w:name w:val="xl148"/>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49">
    <w:name w:val="xl149"/>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50">
    <w:name w:val="xl150"/>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1">
    <w:name w:val="xl151"/>
    <w:basedOn w:val="a4"/>
    <w:rsid w:val="00E94495"/>
    <w:pPr>
      <w:spacing w:before="100" w:beforeAutospacing="1" w:after="100" w:afterAutospacing="1"/>
      <w:textAlignment w:val="center"/>
    </w:pPr>
    <w:rPr>
      <w:i/>
      <w:iCs/>
    </w:rPr>
  </w:style>
  <w:style w:type="paragraph" w:customStyle="1" w:styleId="xl152">
    <w:name w:val="xl152"/>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3">
    <w:name w:val="xl153"/>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54">
    <w:name w:val="xl154"/>
    <w:basedOn w:val="a4"/>
    <w:rsid w:val="00E94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5">
    <w:name w:val="font5"/>
    <w:basedOn w:val="a4"/>
    <w:rsid w:val="0016679B"/>
    <w:pPr>
      <w:spacing w:before="100" w:beforeAutospacing="1" w:after="100" w:afterAutospacing="1"/>
    </w:pPr>
  </w:style>
  <w:style w:type="paragraph" w:customStyle="1" w:styleId="font6">
    <w:name w:val="font6"/>
    <w:basedOn w:val="a4"/>
    <w:rsid w:val="0016679B"/>
    <w:pPr>
      <w:spacing w:before="100" w:beforeAutospacing="1" w:after="100" w:afterAutospacing="1"/>
    </w:pPr>
    <w:rPr>
      <w:i/>
      <w:iCs/>
    </w:rPr>
  </w:style>
  <w:style w:type="paragraph" w:customStyle="1" w:styleId="xl155">
    <w:name w:val="xl155"/>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6">
    <w:name w:val="xl156"/>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8">
    <w:name w:val="xl158"/>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9">
    <w:name w:val="xl159"/>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0">
    <w:name w:val="xl160"/>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2">
    <w:name w:val="xl162"/>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4">
    <w:name w:val="xl164"/>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5">
    <w:name w:val="xl165"/>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6">
    <w:name w:val="xl166"/>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7">
    <w:name w:val="xl167"/>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8">
    <w:name w:val="xl168"/>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9">
    <w:name w:val="xl169"/>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0">
    <w:name w:val="xl170"/>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1">
    <w:name w:val="xl171"/>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2">
    <w:name w:val="xl172"/>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3">
    <w:name w:val="xl173"/>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75">
    <w:name w:val="xl175"/>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
    <w:name w:val="xl176"/>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
    <w:name w:val="xl178"/>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9">
    <w:name w:val="xl179"/>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1">
    <w:name w:val="xl181"/>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2">
    <w:name w:val="xl182"/>
    <w:basedOn w:val="a4"/>
    <w:rsid w:val="0016679B"/>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3">
    <w:name w:val="xl183"/>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4">
    <w:name w:val="xl184"/>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5">
    <w:name w:val="xl185"/>
    <w:basedOn w:val="a4"/>
    <w:rsid w:val="0016679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
    <w:name w:val="xl186"/>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7">
    <w:name w:val="xl187"/>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88">
    <w:name w:val="xl188"/>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0">
    <w:name w:val="xl190"/>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91">
    <w:name w:val="xl191"/>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2">
    <w:name w:val="xl192"/>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193">
    <w:name w:val="xl193"/>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4">
    <w:name w:val="xl194"/>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95">
    <w:name w:val="xl195"/>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6">
    <w:name w:val="xl196"/>
    <w:basedOn w:val="a4"/>
    <w:rsid w:val="0016679B"/>
    <w:pPr>
      <w:spacing w:before="100" w:beforeAutospacing="1" w:after="100" w:afterAutospacing="1"/>
      <w:textAlignment w:val="center"/>
    </w:pPr>
    <w:rPr>
      <w:b/>
      <w:bCs/>
    </w:rPr>
  </w:style>
  <w:style w:type="paragraph" w:customStyle="1" w:styleId="xl197">
    <w:name w:val="xl197"/>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8">
    <w:name w:val="xl198"/>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9">
    <w:name w:val="xl199"/>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0">
    <w:name w:val="xl200"/>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2">
    <w:name w:val="xl202"/>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4">
    <w:name w:val="xl204"/>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5">
    <w:name w:val="xl205"/>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6">
    <w:name w:val="xl206"/>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07">
    <w:name w:val="xl207"/>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8">
    <w:name w:val="xl208"/>
    <w:basedOn w:val="a4"/>
    <w:rsid w:val="001667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b">
    <w:name w:val="Нет списка1"/>
    <w:next w:val="a7"/>
    <w:uiPriority w:val="99"/>
    <w:semiHidden/>
    <w:unhideWhenUsed/>
    <w:rsid w:val="00395674"/>
  </w:style>
  <w:style w:type="table" w:customStyle="1" w:styleId="37">
    <w:name w:val="Сетка таблицы3"/>
    <w:basedOn w:val="a6"/>
    <w:next w:val="affa"/>
    <w:uiPriority w:val="39"/>
    <w:rsid w:val="00395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rsid w:val="0039567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0">
    <w:name w:val="Стандартный HTML Знак"/>
    <w:link w:val="HTML"/>
    <w:rsid w:val="00395674"/>
    <w:rPr>
      <w:rFonts w:ascii="Courier New" w:eastAsia="Times New Roman" w:hAnsi="Courier New" w:cs="Courier New"/>
    </w:rPr>
  </w:style>
  <w:style w:type="table" w:customStyle="1" w:styleId="42">
    <w:name w:val="Сетка таблицы4"/>
    <w:basedOn w:val="a6"/>
    <w:next w:val="affa"/>
    <w:uiPriority w:val="59"/>
    <w:rsid w:val="0072760A"/>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4">
    <w:name w:val="No Spacing"/>
    <w:link w:val="afff5"/>
    <w:uiPriority w:val="1"/>
    <w:qFormat/>
    <w:rsid w:val="00157735"/>
    <w:rPr>
      <w:rFonts w:eastAsia="Times New Roman"/>
      <w:sz w:val="22"/>
      <w:szCs w:val="22"/>
    </w:rPr>
  </w:style>
  <w:style w:type="character" w:customStyle="1" w:styleId="afff5">
    <w:name w:val="Без интервала Знак"/>
    <w:link w:val="afff4"/>
    <w:uiPriority w:val="1"/>
    <w:rsid w:val="00157735"/>
    <w:rPr>
      <w:rFonts w:eastAsia="Times New Roman"/>
      <w:sz w:val="22"/>
      <w:szCs w:val="22"/>
    </w:rPr>
  </w:style>
  <w:style w:type="paragraph" w:customStyle="1" w:styleId="1c">
    <w:name w:val="Список 1"/>
    <w:basedOn w:val="a4"/>
    <w:uiPriority w:val="99"/>
    <w:rsid w:val="00F744A7"/>
    <w:pPr>
      <w:keepLines/>
      <w:tabs>
        <w:tab w:val="num" w:pos="360"/>
        <w:tab w:val="left" w:pos="1276"/>
      </w:tabs>
      <w:overflowPunct w:val="0"/>
      <w:spacing w:before="60"/>
      <w:ind w:left="360" w:hanging="360"/>
    </w:pPr>
    <w:rPr>
      <w:sz w:val="26"/>
      <w:szCs w:val="20"/>
    </w:rPr>
  </w:style>
  <w:style w:type="paragraph" w:customStyle="1" w:styleId="1d">
    <w:name w:val="ПрилТекст1"/>
    <w:basedOn w:val="a4"/>
    <w:next w:val="a4"/>
    <w:uiPriority w:val="99"/>
    <w:rsid w:val="00F744A7"/>
    <w:pPr>
      <w:tabs>
        <w:tab w:val="num" w:pos="1995"/>
      </w:tabs>
      <w:overflowPunct w:val="0"/>
      <w:spacing w:before="60"/>
      <w:ind w:left="1995" w:hanging="360"/>
    </w:pPr>
    <w:rPr>
      <w:sz w:val="26"/>
      <w:szCs w:val="20"/>
    </w:rPr>
  </w:style>
  <w:style w:type="paragraph" w:customStyle="1" w:styleId="afff6">
    <w:name w:val="Текст обычный"/>
    <w:basedOn w:val="a4"/>
    <w:uiPriority w:val="99"/>
    <w:rsid w:val="00F744A7"/>
    <w:pPr>
      <w:overflowPunct w:val="0"/>
      <w:spacing w:before="60"/>
    </w:pPr>
    <w:rPr>
      <w:sz w:val="26"/>
      <w:szCs w:val="20"/>
    </w:rPr>
  </w:style>
  <w:style w:type="paragraph" w:styleId="HTML1">
    <w:name w:val="HTML Address"/>
    <w:basedOn w:val="a4"/>
    <w:link w:val="HTML10"/>
    <w:unhideWhenUsed/>
    <w:rsid w:val="00F744A7"/>
    <w:rPr>
      <w:i/>
      <w:iCs/>
      <w:szCs w:val="20"/>
    </w:rPr>
  </w:style>
  <w:style w:type="character" w:customStyle="1" w:styleId="HTML2">
    <w:name w:val="Адрес HTML Знак"/>
    <w:basedOn w:val="a5"/>
    <w:rsid w:val="00F744A7"/>
    <w:rPr>
      <w:rFonts w:eastAsia="Times New Roman"/>
      <w:i/>
      <w:iCs/>
      <w:sz w:val="22"/>
      <w:szCs w:val="22"/>
      <w:lang w:eastAsia="en-US"/>
    </w:rPr>
  </w:style>
  <w:style w:type="paragraph" w:customStyle="1" w:styleId="ConsPlusNormal">
    <w:name w:val="ConsPlusNormal"/>
    <w:rsid w:val="00F744A7"/>
    <w:pPr>
      <w:autoSpaceDE w:val="0"/>
      <w:autoSpaceDN w:val="0"/>
      <w:adjustRightInd w:val="0"/>
      <w:ind w:firstLine="720"/>
    </w:pPr>
    <w:rPr>
      <w:rFonts w:ascii="Arial" w:eastAsia="Times New Roman" w:hAnsi="Arial" w:cs="Arial"/>
      <w:sz w:val="16"/>
      <w:szCs w:val="16"/>
    </w:rPr>
  </w:style>
  <w:style w:type="paragraph" w:customStyle="1" w:styleId="2b">
    <w:name w:val="Абзац списка2"/>
    <w:basedOn w:val="a4"/>
    <w:uiPriority w:val="99"/>
    <w:rsid w:val="00F744A7"/>
    <w:pPr>
      <w:ind w:left="720"/>
    </w:pPr>
    <w:rPr>
      <w:rFonts w:cs="Calibri"/>
    </w:rPr>
  </w:style>
  <w:style w:type="paragraph" w:customStyle="1" w:styleId="ConsPlusNonformat">
    <w:name w:val="ConsPlusNonformat"/>
    <w:uiPriority w:val="99"/>
    <w:rsid w:val="00F744A7"/>
    <w:pPr>
      <w:widowControl w:val="0"/>
      <w:autoSpaceDE w:val="0"/>
      <w:autoSpaceDN w:val="0"/>
      <w:adjustRightInd w:val="0"/>
    </w:pPr>
    <w:rPr>
      <w:rFonts w:ascii="Courier New" w:eastAsia="Times New Roman" w:hAnsi="Courier New" w:cs="Courier New"/>
      <w:sz w:val="16"/>
      <w:szCs w:val="16"/>
    </w:rPr>
  </w:style>
  <w:style w:type="character" w:customStyle="1" w:styleId="1111">
    <w:name w:val="Стиль Заголовок 1 + 11 пт Знак1"/>
    <w:link w:val="111"/>
    <w:locked/>
    <w:rsid w:val="00F744A7"/>
    <w:rPr>
      <w:rFonts w:ascii="Times New Roman" w:eastAsia="Times New Roman" w:hAnsi="Times New Roman"/>
      <w:b/>
      <w:bCs/>
      <w:sz w:val="22"/>
      <w:szCs w:val="24"/>
    </w:rPr>
  </w:style>
  <w:style w:type="character" w:customStyle="1" w:styleId="19">
    <w:name w:val="статьи договора Знак1"/>
    <w:link w:val="a1"/>
    <w:locked/>
    <w:rsid w:val="00F744A7"/>
    <w:rPr>
      <w:rFonts w:ascii="Times New Roman" w:eastAsia="Times New Roman" w:hAnsi="Times New Roman"/>
      <w:sz w:val="22"/>
      <w:szCs w:val="22"/>
    </w:rPr>
  </w:style>
  <w:style w:type="paragraph" w:customStyle="1" w:styleId="afff7">
    <w:name w:val="Прил№"/>
    <w:basedOn w:val="a4"/>
    <w:next w:val="affd"/>
    <w:uiPriority w:val="99"/>
    <w:rsid w:val="00F744A7"/>
    <w:pPr>
      <w:overflowPunct w:val="0"/>
      <w:spacing w:before="60"/>
      <w:jc w:val="right"/>
    </w:pPr>
    <w:rPr>
      <w:b/>
      <w:bCs/>
      <w:sz w:val="26"/>
      <w:szCs w:val="20"/>
    </w:rPr>
  </w:style>
  <w:style w:type="paragraph" w:customStyle="1" w:styleId="afff8">
    <w:name w:val="Текст по центру"/>
    <w:basedOn w:val="a4"/>
    <w:uiPriority w:val="99"/>
    <w:rsid w:val="00F744A7"/>
    <w:pPr>
      <w:overflowPunct w:val="0"/>
      <w:spacing w:before="60"/>
      <w:jc w:val="center"/>
    </w:pPr>
    <w:rPr>
      <w:sz w:val="26"/>
      <w:szCs w:val="20"/>
    </w:rPr>
  </w:style>
  <w:style w:type="paragraph" w:customStyle="1" w:styleId="121">
    <w:name w:val="ТаблицаЗаголовок12"/>
    <w:basedOn w:val="a4"/>
    <w:autoRedefine/>
    <w:uiPriority w:val="99"/>
    <w:rsid w:val="00F744A7"/>
    <w:pPr>
      <w:keepNext/>
      <w:keepLines/>
      <w:overflowPunct w:val="0"/>
      <w:spacing w:before="60" w:after="60"/>
    </w:pPr>
    <w:rPr>
      <w:spacing w:val="-2"/>
    </w:rPr>
  </w:style>
  <w:style w:type="paragraph" w:customStyle="1" w:styleId="afff9">
    <w:name w:val="На одном листе"/>
    <w:basedOn w:val="a4"/>
    <w:rsid w:val="00F744A7"/>
    <w:pPr>
      <w:tabs>
        <w:tab w:val="num" w:pos="1418"/>
      </w:tabs>
      <w:overflowPunct w:val="0"/>
      <w:spacing w:before="600"/>
      <w:jc w:val="center"/>
    </w:pPr>
    <w:rPr>
      <w:b/>
      <w:sz w:val="26"/>
      <w:szCs w:val="20"/>
    </w:rPr>
  </w:style>
  <w:style w:type="paragraph" w:customStyle="1" w:styleId="21">
    <w:name w:val="ПрилТекст2"/>
    <w:basedOn w:val="a4"/>
    <w:uiPriority w:val="99"/>
    <w:rsid w:val="00F744A7"/>
    <w:pPr>
      <w:numPr>
        <w:ilvl w:val="1"/>
        <w:numId w:val="7"/>
      </w:numPr>
      <w:overflowPunct w:val="0"/>
      <w:spacing w:before="60"/>
    </w:pPr>
    <w:rPr>
      <w:sz w:val="26"/>
      <w:szCs w:val="20"/>
    </w:rPr>
  </w:style>
  <w:style w:type="paragraph" w:customStyle="1" w:styleId="1e">
    <w:name w:val="Заголовок1"/>
    <w:basedOn w:val="a4"/>
    <w:autoRedefine/>
    <w:uiPriority w:val="99"/>
    <w:rsid w:val="00F744A7"/>
    <w:pPr>
      <w:overflowPunct w:val="0"/>
      <w:jc w:val="center"/>
    </w:pPr>
    <w:rPr>
      <w:b/>
      <w:bCs/>
    </w:rPr>
  </w:style>
  <w:style w:type="paragraph" w:customStyle="1" w:styleId="THKBodytext">
    <w:name w:val="THKBodytext"/>
    <w:basedOn w:val="a4"/>
    <w:uiPriority w:val="99"/>
    <w:rsid w:val="00F744A7"/>
    <w:pPr>
      <w:tabs>
        <w:tab w:val="left" w:pos="1336"/>
      </w:tabs>
      <w:spacing w:after="280" w:line="280" w:lineRule="exact"/>
    </w:pPr>
    <w:rPr>
      <w:rFonts w:ascii="Arial" w:hAnsi="Arial"/>
    </w:rPr>
  </w:style>
  <w:style w:type="paragraph" w:customStyle="1" w:styleId="Char0">
    <w:name w:val="Char"/>
    <w:basedOn w:val="a4"/>
    <w:uiPriority w:val="99"/>
    <w:rsid w:val="00F744A7"/>
    <w:pPr>
      <w:keepLines/>
      <w:spacing w:after="160" w:line="240" w:lineRule="exact"/>
    </w:pPr>
    <w:rPr>
      <w:rFonts w:ascii="Verdana" w:eastAsia="MS Mincho" w:hAnsi="Verdana" w:cs="Verdana"/>
      <w:sz w:val="20"/>
      <w:szCs w:val="20"/>
      <w:lang w:val="en-US"/>
    </w:rPr>
  </w:style>
  <w:style w:type="paragraph" w:customStyle="1" w:styleId="63">
    <w:name w:val="Титульный лист 6"/>
    <w:basedOn w:val="a4"/>
    <w:uiPriority w:val="99"/>
    <w:rsid w:val="00F744A7"/>
    <w:pPr>
      <w:overflowPunct w:val="0"/>
      <w:jc w:val="center"/>
    </w:pPr>
    <w:rPr>
      <w:b/>
      <w:sz w:val="36"/>
      <w:szCs w:val="20"/>
    </w:rPr>
  </w:style>
  <w:style w:type="paragraph" w:customStyle="1" w:styleId="ConsPlusTitle">
    <w:name w:val="ConsPlusTitle"/>
    <w:uiPriority w:val="99"/>
    <w:rsid w:val="00F744A7"/>
    <w:pPr>
      <w:widowControl w:val="0"/>
      <w:autoSpaceDE w:val="0"/>
      <w:autoSpaceDN w:val="0"/>
      <w:adjustRightInd w:val="0"/>
    </w:pPr>
    <w:rPr>
      <w:rFonts w:ascii="Arial" w:eastAsia="Times New Roman" w:hAnsi="Arial" w:cs="Arial"/>
      <w:b/>
      <w:bCs/>
    </w:rPr>
  </w:style>
  <w:style w:type="paragraph" w:customStyle="1" w:styleId="rvps31451">
    <w:name w:val="rvps31451"/>
    <w:basedOn w:val="a4"/>
    <w:uiPriority w:val="99"/>
    <w:rsid w:val="00F744A7"/>
    <w:pPr>
      <w:spacing w:after="300"/>
    </w:pPr>
    <w:rPr>
      <w:rFonts w:ascii="Verdana" w:hAnsi="Verdana"/>
      <w:color w:val="000000"/>
      <w:sz w:val="17"/>
      <w:szCs w:val="17"/>
    </w:rPr>
  </w:style>
  <w:style w:type="character" w:customStyle="1" w:styleId="HTML10">
    <w:name w:val="Адрес HTML Знак1"/>
    <w:basedOn w:val="a5"/>
    <w:link w:val="HTML1"/>
    <w:locked/>
    <w:rsid w:val="00F744A7"/>
    <w:rPr>
      <w:rFonts w:ascii="Times New Roman" w:eastAsia="Times New Roman" w:hAnsi="Times New Roman"/>
      <w:i/>
      <w:iCs/>
      <w:sz w:val="24"/>
    </w:rPr>
  </w:style>
  <w:style w:type="character" w:customStyle="1" w:styleId="1f">
    <w:name w:val="Схема документа Знак1"/>
    <w:basedOn w:val="a5"/>
    <w:uiPriority w:val="99"/>
    <w:semiHidden/>
    <w:locked/>
    <w:rsid w:val="00F744A7"/>
    <w:rPr>
      <w:rFonts w:ascii="Tahoma" w:eastAsia="Times New Roman" w:hAnsi="Tahoma" w:cs="Tahoma"/>
      <w:sz w:val="24"/>
      <w:shd w:val="clear" w:color="auto" w:fill="000080"/>
    </w:rPr>
  </w:style>
  <w:style w:type="character" w:customStyle="1" w:styleId="1f0">
    <w:name w:val="Текст выноски Знак1"/>
    <w:basedOn w:val="a5"/>
    <w:uiPriority w:val="99"/>
    <w:semiHidden/>
    <w:locked/>
    <w:rsid w:val="00F744A7"/>
    <w:rPr>
      <w:rFonts w:ascii="Tahoma" w:eastAsia="Times New Roman" w:hAnsi="Tahoma" w:cs="Tahoma"/>
      <w:sz w:val="16"/>
      <w:szCs w:val="16"/>
    </w:rPr>
  </w:style>
  <w:style w:type="character" w:customStyle="1" w:styleId="1f1">
    <w:name w:val="Текст примечания Знак1"/>
    <w:basedOn w:val="a5"/>
    <w:uiPriority w:val="99"/>
    <w:semiHidden/>
    <w:locked/>
    <w:rsid w:val="00F744A7"/>
    <w:rPr>
      <w:rFonts w:ascii="Times New Roman" w:eastAsia="Times New Roman" w:hAnsi="Times New Roman"/>
    </w:rPr>
  </w:style>
  <w:style w:type="character" w:customStyle="1" w:styleId="1f2">
    <w:name w:val="Тема примечания Знак1"/>
    <w:basedOn w:val="1f1"/>
    <w:uiPriority w:val="99"/>
    <w:semiHidden/>
    <w:locked/>
    <w:rsid w:val="00F744A7"/>
    <w:rPr>
      <w:rFonts w:ascii="Times New Roman" w:eastAsia="Times New Roman" w:hAnsi="Times New Roman"/>
      <w:b/>
      <w:bCs/>
    </w:rPr>
  </w:style>
  <w:style w:type="character" w:customStyle="1" w:styleId="212">
    <w:name w:val="Основной текст с отступом 2 Знак1"/>
    <w:rsid w:val="00F744A7"/>
    <w:rPr>
      <w:rFonts w:ascii="Times New Roman" w:eastAsia="Times New Roman" w:hAnsi="Times New Roman" w:cs="Times New Roman" w:hint="default"/>
      <w:sz w:val="20"/>
      <w:szCs w:val="20"/>
      <w:lang w:eastAsia="ru-RU"/>
    </w:rPr>
  </w:style>
  <w:style w:type="character" w:customStyle="1" w:styleId="1f3">
    <w:name w:val="Название Знак1"/>
    <w:rsid w:val="00F744A7"/>
    <w:rPr>
      <w:rFonts w:ascii="Cambria" w:eastAsia="Times New Roman" w:hAnsi="Cambria" w:cs="Times New Roman" w:hint="default"/>
      <w:color w:val="17365D"/>
      <w:spacing w:val="5"/>
      <w:kern w:val="28"/>
      <w:sz w:val="52"/>
      <w:szCs w:val="52"/>
      <w:lang w:eastAsia="ru-RU"/>
    </w:rPr>
  </w:style>
  <w:style w:type="character" w:customStyle="1" w:styleId="213">
    <w:name w:val="Основной текст 2 Знак1"/>
    <w:basedOn w:val="a5"/>
    <w:uiPriority w:val="99"/>
    <w:semiHidden/>
    <w:locked/>
    <w:rsid w:val="00F744A7"/>
    <w:rPr>
      <w:sz w:val="22"/>
      <w:szCs w:val="22"/>
      <w:lang w:eastAsia="en-US"/>
    </w:rPr>
  </w:style>
  <w:style w:type="character" w:customStyle="1" w:styleId="310">
    <w:name w:val="Основной текст 3 Знак1"/>
    <w:basedOn w:val="a5"/>
    <w:uiPriority w:val="99"/>
    <w:semiHidden/>
    <w:locked/>
    <w:rsid w:val="00F744A7"/>
    <w:rPr>
      <w:rFonts w:ascii="Times New Roman" w:eastAsia="Times New Roman" w:hAnsi="Times New Roman"/>
      <w:sz w:val="24"/>
    </w:rPr>
  </w:style>
  <w:style w:type="character" w:customStyle="1" w:styleId="postal-code">
    <w:name w:val="postal-code"/>
    <w:basedOn w:val="a5"/>
    <w:rsid w:val="00F744A7"/>
  </w:style>
  <w:style w:type="character" w:customStyle="1" w:styleId="country-name">
    <w:name w:val="country-name"/>
    <w:basedOn w:val="a5"/>
    <w:rsid w:val="00F744A7"/>
  </w:style>
  <w:style w:type="character" w:customStyle="1" w:styleId="region">
    <w:name w:val="region"/>
    <w:basedOn w:val="a5"/>
    <w:rsid w:val="00F744A7"/>
  </w:style>
  <w:style w:type="character" w:customStyle="1" w:styleId="locality">
    <w:name w:val="locality"/>
    <w:basedOn w:val="a5"/>
    <w:rsid w:val="00F744A7"/>
  </w:style>
  <w:style w:type="character" w:customStyle="1" w:styleId="street-address">
    <w:name w:val="street-address"/>
    <w:basedOn w:val="a5"/>
    <w:rsid w:val="00F744A7"/>
  </w:style>
  <w:style w:type="character" w:customStyle="1" w:styleId="afffa">
    <w:name w:val="Основной текст_"/>
    <w:basedOn w:val="a5"/>
    <w:link w:val="52"/>
    <w:rsid w:val="002A0EFC"/>
    <w:rPr>
      <w:rFonts w:ascii="Times New Roman" w:eastAsia="Times New Roman" w:hAnsi="Times New Roman"/>
      <w:sz w:val="21"/>
      <w:szCs w:val="21"/>
      <w:shd w:val="clear" w:color="auto" w:fill="FFFFFF"/>
    </w:rPr>
  </w:style>
  <w:style w:type="character" w:customStyle="1" w:styleId="afffb">
    <w:name w:val="Основной текст + Полужирный"/>
    <w:basedOn w:val="afffa"/>
    <w:uiPriority w:val="99"/>
    <w:rsid w:val="002A0EFC"/>
    <w:rPr>
      <w:rFonts w:ascii="Times New Roman" w:eastAsia="Times New Roman" w:hAnsi="Times New Roman"/>
      <w:b/>
      <w:bCs/>
      <w:sz w:val="21"/>
      <w:szCs w:val="21"/>
      <w:shd w:val="clear" w:color="auto" w:fill="FFFFFF"/>
    </w:rPr>
  </w:style>
  <w:style w:type="paragraph" w:customStyle="1" w:styleId="52">
    <w:name w:val="Основной текст5"/>
    <w:basedOn w:val="a4"/>
    <w:link w:val="afffa"/>
    <w:rsid w:val="002A0EFC"/>
    <w:pPr>
      <w:shd w:val="clear" w:color="auto" w:fill="FFFFFF"/>
      <w:spacing w:before="300" w:line="0" w:lineRule="atLeast"/>
      <w:ind w:hanging="2000"/>
    </w:pPr>
    <w:rPr>
      <w:sz w:val="21"/>
      <w:szCs w:val="21"/>
    </w:rPr>
  </w:style>
  <w:style w:type="character" w:customStyle="1" w:styleId="1f4">
    <w:name w:val="Основной текст1"/>
    <w:basedOn w:val="afffa"/>
    <w:rsid w:val="00D03644"/>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43">
    <w:name w:val="Основной текст (4)_"/>
    <w:basedOn w:val="a5"/>
    <w:link w:val="44"/>
    <w:rsid w:val="003B2641"/>
    <w:rPr>
      <w:rFonts w:ascii="Times New Roman" w:eastAsia="Times New Roman" w:hAnsi="Times New Roman"/>
      <w:sz w:val="21"/>
      <w:szCs w:val="21"/>
      <w:shd w:val="clear" w:color="auto" w:fill="FFFFFF"/>
    </w:rPr>
  </w:style>
  <w:style w:type="character" w:customStyle="1" w:styleId="95pt">
    <w:name w:val="Основной текст + 9;5 pt;Полужирный"/>
    <w:basedOn w:val="afffa"/>
    <w:rsid w:val="003B2641"/>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4135pt">
    <w:name w:val="Основной текст (4) + 13;5 pt;Курсив"/>
    <w:basedOn w:val="43"/>
    <w:rsid w:val="003B2641"/>
    <w:rPr>
      <w:rFonts w:ascii="Times New Roman" w:eastAsia="Times New Roman" w:hAnsi="Times New Roman"/>
      <w:i/>
      <w:iCs/>
      <w:sz w:val="27"/>
      <w:szCs w:val="27"/>
      <w:shd w:val="clear" w:color="auto" w:fill="FFFFFF"/>
    </w:rPr>
  </w:style>
  <w:style w:type="paragraph" w:customStyle="1" w:styleId="44">
    <w:name w:val="Основной текст (4)"/>
    <w:basedOn w:val="a4"/>
    <w:link w:val="43"/>
    <w:rsid w:val="003B2641"/>
    <w:pPr>
      <w:shd w:val="clear" w:color="auto" w:fill="FFFFFF"/>
      <w:spacing w:line="173" w:lineRule="exact"/>
      <w:ind w:hanging="640"/>
    </w:pPr>
    <w:rPr>
      <w:sz w:val="21"/>
      <w:szCs w:val="21"/>
    </w:rPr>
  </w:style>
  <w:style w:type="character" w:customStyle="1" w:styleId="2c">
    <w:name w:val="Основной текст2"/>
    <w:basedOn w:val="afffa"/>
    <w:rsid w:val="0044521B"/>
    <w:rPr>
      <w:rFonts w:ascii="Times New Roman" w:eastAsia="Times New Roman" w:hAnsi="Times New Roman" w:cs="Times New Roman"/>
      <w:b w:val="0"/>
      <w:bCs w:val="0"/>
      <w:i w:val="0"/>
      <w:iCs w:val="0"/>
      <w:smallCaps w:val="0"/>
      <w:strike w:val="0"/>
      <w:spacing w:val="0"/>
      <w:sz w:val="21"/>
      <w:szCs w:val="21"/>
      <w:u w:val="single"/>
      <w:shd w:val="clear" w:color="auto" w:fill="FFFFFF"/>
    </w:rPr>
  </w:style>
  <w:style w:type="character" w:customStyle="1" w:styleId="38">
    <w:name w:val="Заголовок №3_"/>
    <w:basedOn w:val="a5"/>
    <w:link w:val="39"/>
    <w:rsid w:val="0044521B"/>
    <w:rPr>
      <w:rFonts w:ascii="Trebuchet MS" w:eastAsia="Trebuchet MS" w:hAnsi="Trebuchet MS" w:cs="Trebuchet MS"/>
      <w:sz w:val="26"/>
      <w:szCs w:val="26"/>
      <w:shd w:val="clear" w:color="auto" w:fill="FFFFFF"/>
    </w:rPr>
  </w:style>
  <w:style w:type="paragraph" w:customStyle="1" w:styleId="39">
    <w:name w:val="Заголовок №3"/>
    <w:basedOn w:val="a4"/>
    <w:link w:val="38"/>
    <w:rsid w:val="0044521B"/>
    <w:pPr>
      <w:shd w:val="clear" w:color="auto" w:fill="FFFFFF"/>
      <w:spacing w:before="780" w:line="778" w:lineRule="exact"/>
      <w:ind w:firstLine="3700"/>
      <w:outlineLvl w:val="2"/>
    </w:pPr>
    <w:rPr>
      <w:rFonts w:ascii="Trebuchet MS" w:eastAsia="Trebuchet MS" w:hAnsi="Trebuchet MS" w:cs="Trebuchet MS"/>
      <w:sz w:val="26"/>
      <w:szCs w:val="26"/>
    </w:rPr>
  </w:style>
  <w:style w:type="character" w:customStyle="1" w:styleId="9pt0pt">
    <w:name w:val="Основной текст + 9 pt;Интервал 0 pt"/>
    <w:basedOn w:val="afffa"/>
    <w:rsid w:val="00796466"/>
    <w:rPr>
      <w:rFonts w:ascii="Times New Roman" w:eastAsia="Times New Roman" w:hAnsi="Times New Roman" w:cs="Times New Roman"/>
      <w:b w:val="0"/>
      <w:bCs w:val="0"/>
      <w:i w:val="0"/>
      <w:iCs w:val="0"/>
      <w:smallCaps w:val="0"/>
      <w:strike w:val="0"/>
      <w:spacing w:val="10"/>
      <w:sz w:val="18"/>
      <w:szCs w:val="18"/>
      <w:shd w:val="clear" w:color="auto" w:fill="FFFFFF"/>
    </w:rPr>
  </w:style>
  <w:style w:type="character" w:customStyle="1" w:styleId="92">
    <w:name w:val="Заголовок №9_"/>
    <w:basedOn w:val="a5"/>
    <w:link w:val="93"/>
    <w:rsid w:val="00625B79"/>
    <w:rPr>
      <w:rFonts w:ascii="Times New Roman" w:eastAsia="Times New Roman" w:hAnsi="Times New Roman"/>
      <w:sz w:val="21"/>
      <w:szCs w:val="21"/>
      <w:shd w:val="clear" w:color="auto" w:fill="FFFFFF"/>
    </w:rPr>
  </w:style>
  <w:style w:type="paragraph" w:customStyle="1" w:styleId="93">
    <w:name w:val="Заголовок №9"/>
    <w:basedOn w:val="a4"/>
    <w:link w:val="92"/>
    <w:rsid w:val="00625B79"/>
    <w:pPr>
      <w:shd w:val="clear" w:color="auto" w:fill="FFFFFF"/>
      <w:spacing w:before="240" w:after="240" w:line="0" w:lineRule="atLeast"/>
      <w:outlineLvl w:val="8"/>
    </w:pPr>
    <w:rPr>
      <w:sz w:val="21"/>
      <w:szCs w:val="21"/>
    </w:rPr>
  </w:style>
  <w:style w:type="character" w:customStyle="1" w:styleId="afffc">
    <w:name w:val="Колонтитул_"/>
    <w:basedOn w:val="a5"/>
    <w:rsid w:val="00752A29"/>
    <w:rPr>
      <w:rFonts w:ascii="Times New Roman" w:eastAsia="Times New Roman" w:hAnsi="Times New Roman" w:cs="Times New Roman"/>
      <w:b w:val="0"/>
      <w:bCs w:val="0"/>
      <w:i w:val="0"/>
      <w:iCs w:val="0"/>
      <w:smallCaps w:val="0"/>
      <w:strike w:val="0"/>
      <w:sz w:val="20"/>
      <w:szCs w:val="20"/>
    </w:rPr>
  </w:style>
  <w:style w:type="character" w:customStyle="1" w:styleId="afffd">
    <w:name w:val="Колонтитул"/>
    <w:basedOn w:val="afffc"/>
    <w:rsid w:val="00752A29"/>
    <w:rPr>
      <w:rFonts w:ascii="Times New Roman" w:eastAsia="Times New Roman" w:hAnsi="Times New Roman" w:cs="Times New Roman"/>
      <w:b w:val="0"/>
      <w:bCs w:val="0"/>
      <w:i w:val="0"/>
      <w:iCs w:val="0"/>
      <w:smallCaps w:val="0"/>
      <w:strike w:val="0"/>
      <w:spacing w:val="0"/>
      <w:sz w:val="20"/>
      <w:szCs w:val="20"/>
    </w:rPr>
  </w:style>
  <w:style w:type="character" w:customStyle="1" w:styleId="101">
    <w:name w:val="Заголовок №10_"/>
    <w:basedOn w:val="a5"/>
    <w:link w:val="102"/>
    <w:rsid w:val="00D660FA"/>
    <w:rPr>
      <w:rFonts w:ascii="Times New Roman" w:eastAsia="Times New Roman" w:hAnsi="Times New Roman"/>
      <w:sz w:val="21"/>
      <w:szCs w:val="21"/>
      <w:shd w:val="clear" w:color="auto" w:fill="FFFFFF"/>
    </w:rPr>
  </w:style>
  <w:style w:type="character" w:customStyle="1" w:styleId="7pt">
    <w:name w:val="Основной текст + Интервал 7 pt"/>
    <w:basedOn w:val="afffa"/>
    <w:rsid w:val="00D660FA"/>
    <w:rPr>
      <w:rFonts w:ascii="Times New Roman" w:eastAsia="Times New Roman" w:hAnsi="Times New Roman" w:cs="Times New Roman"/>
      <w:b w:val="0"/>
      <w:bCs w:val="0"/>
      <w:i w:val="0"/>
      <w:iCs w:val="0"/>
      <w:smallCaps w:val="0"/>
      <w:strike w:val="0"/>
      <w:spacing w:val="140"/>
      <w:sz w:val="21"/>
      <w:szCs w:val="21"/>
      <w:shd w:val="clear" w:color="auto" w:fill="FFFFFF"/>
    </w:rPr>
  </w:style>
  <w:style w:type="paragraph" w:customStyle="1" w:styleId="102">
    <w:name w:val="Заголовок №10"/>
    <w:basedOn w:val="a4"/>
    <w:link w:val="101"/>
    <w:rsid w:val="00D660FA"/>
    <w:pPr>
      <w:shd w:val="clear" w:color="auto" w:fill="FFFFFF"/>
      <w:spacing w:line="257" w:lineRule="exact"/>
      <w:ind w:hanging="740"/>
    </w:pPr>
    <w:rPr>
      <w:sz w:val="21"/>
      <w:szCs w:val="21"/>
    </w:rPr>
  </w:style>
  <w:style w:type="paragraph" w:customStyle="1" w:styleId="72">
    <w:name w:val="Основной текст7"/>
    <w:basedOn w:val="a4"/>
    <w:rsid w:val="00E42323"/>
    <w:pPr>
      <w:shd w:val="clear" w:color="auto" w:fill="FFFFFF"/>
      <w:spacing w:before="240" w:after="240" w:line="0" w:lineRule="atLeast"/>
    </w:pPr>
    <w:rPr>
      <w:color w:val="000000"/>
      <w:lang w:val="ru"/>
    </w:rPr>
  </w:style>
  <w:style w:type="character" w:customStyle="1" w:styleId="afffe">
    <w:name w:val="Сноска_"/>
    <w:basedOn w:val="a5"/>
    <w:link w:val="affff"/>
    <w:rsid w:val="0056760A"/>
    <w:rPr>
      <w:rFonts w:ascii="Times New Roman" w:eastAsia="Times New Roman" w:hAnsi="Times New Roman"/>
      <w:sz w:val="24"/>
      <w:szCs w:val="24"/>
      <w:shd w:val="clear" w:color="auto" w:fill="FFFFFF"/>
    </w:rPr>
  </w:style>
  <w:style w:type="paragraph" w:customStyle="1" w:styleId="affff">
    <w:name w:val="Сноска"/>
    <w:basedOn w:val="a4"/>
    <w:link w:val="afffe"/>
    <w:autoRedefine/>
    <w:qFormat/>
    <w:rsid w:val="0056760A"/>
    <w:pPr>
      <w:shd w:val="clear" w:color="auto" w:fill="FFFFFF"/>
      <w:spacing w:line="271" w:lineRule="exact"/>
      <w:ind w:firstLine="880"/>
    </w:pPr>
  </w:style>
  <w:style w:type="character" w:customStyle="1" w:styleId="94">
    <w:name w:val="Основной текст (9)_"/>
    <w:basedOn w:val="a5"/>
    <w:link w:val="95"/>
    <w:rsid w:val="003B65CE"/>
    <w:rPr>
      <w:rFonts w:ascii="Franklin Gothic Book" w:eastAsia="Franklin Gothic Book" w:hAnsi="Franklin Gothic Book" w:cs="Franklin Gothic Book"/>
      <w:spacing w:val="-10"/>
      <w:sz w:val="22"/>
      <w:szCs w:val="22"/>
      <w:shd w:val="clear" w:color="auto" w:fill="FFFFFF"/>
    </w:rPr>
  </w:style>
  <w:style w:type="character" w:customStyle="1" w:styleId="3a">
    <w:name w:val="Основной текст3"/>
    <w:basedOn w:val="afffa"/>
    <w:rsid w:val="003B65CE"/>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50">
    <w:name w:val="Основной текст (15)_"/>
    <w:basedOn w:val="a5"/>
    <w:link w:val="151"/>
    <w:rsid w:val="003B65CE"/>
    <w:rPr>
      <w:rFonts w:ascii="Times New Roman" w:eastAsia="Times New Roman" w:hAnsi="Times New Roman"/>
      <w:spacing w:val="-10"/>
      <w:sz w:val="54"/>
      <w:szCs w:val="54"/>
      <w:shd w:val="clear" w:color="auto" w:fill="FFFFFF"/>
    </w:rPr>
  </w:style>
  <w:style w:type="character" w:customStyle="1" w:styleId="154pt0pt">
    <w:name w:val="Основной текст (15) + 4 pt;Не курсив;Интервал 0 pt"/>
    <w:basedOn w:val="150"/>
    <w:rsid w:val="003B65CE"/>
    <w:rPr>
      <w:rFonts w:ascii="Times New Roman" w:eastAsia="Times New Roman" w:hAnsi="Times New Roman"/>
      <w:i/>
      <w:iCs/>
      <w:spacing w:val="0"/>
      <w:sz w:val="8"/>
      <w:szCs w:val="8"/>
      <w:shd w:val="clear" w:color="auto" w:fill="FFFFFF"/>
    </w:rPr>
  </w:style>
  <w:style w:type="character" w:customStyle="1" w:styleId="90pt">
    <w:name w:val="Основной текст (9) + Интервал 0 pt"/>
    <w:basedOn w:val="94"/>
    <w:rsid w:val="003B65CE"/>
    <w:rPr>
      <w:rFonts w:ascii="Franklin Gothic Book" w:eastAsia="Franklin Gothic Book" w:hAnsi="Franklin Gothic Book" w:cs="Franklin Gothic Book"/>
      <w:spacing w:val="0"/>
      <w:sz w:val="22"/>
      <w:szCs w:val="22"/>
      <w:shd w:val="clear" w:color="auto" w:fill="FFFFFF"/>
    </w:rPr>
  </w:style>
  <w:style w:type="character" w:customStyle="1" w:styleId="160">
    <w:name w:val="Основной текст (16)_"/>
    <w:basedOn w:val="a5"/>
    <w:link w:val="161"/>
    <w:rsid w:val="003B65CE"/>
    <w:rPr>
      <w:rFonts w:ascii="Arial" w:eastAsia="Arial" w:hAnsi="Arial" w:cs="Arial"/>
      <w:sz w:val="26"/>
      <w:szCs w:val="26"/>
      <w:shd w:val="clear" w:color="auto" w:fill="FFFFFF"/>
    </w:rPr>
  </w:style>
  <w:style w:type="character" w:customStyle="1" w:styleId="160pt">
    <w:name w:val="Основной текст (16) + Интервал 0 pt"/>
    <w:basedOn w:val="160"/>
    <w:rsid w:val="003B65CE"/>
    <w:rPr>
      <w:rFonts w:ascii="Arial" w:eastAsia="Arial" w:hAnsi="Arial" w:cs="Arial"/>
      <w:spacing w:val="-10"/>
      <w:sz w:val="26"/>
      <w:szCs w:val="26"/>
      <w:shd w:val="clear" w:color="auto" w:fill="FFFFFF"/>
    </w:rPr>
  </w:style>
  <w:style w:type="character" w:customStyle="1" w:styleId="45">
    <w:name w:val="Основной текст4"/>
    <w:basedOn w:val="afffa"/>
    <w:rsid w:val="003B65CE"/>
    <w:rPr>
      <w:rFonts w:ascii="Times New Roman" w:eastAsia="Times New Roman" w:hAnsi="Times New Roman" w:cs="Times New Roman"/>
      <w:b w:val="0"/>
      <w:bCs w:val="0"/>
      <w:i w:val="0"/>
      <w:iCs w:val="0"/>
      <w:smallCaps w:val="0"/>
      <w:strike w:val="0"/>
      <w:spacing w:val="0"/>
      <w:sz w:val="24"/>
      <w:szCs w:val="24"/>
      <w:u w:val="single"/>
      <w:shd w:val="clear" w:color="auto" w:fill="FFFFFF"/>
    </w:rPr>
  </w:style>
  <w:style w:type="character" w:customStyle="1" w:styleId="90pt0">
    <w:name w:val="Основной текст (9) + Не полужирный;Интервал 0 pt"/>
    <w:basedOn w:val="94"/>
    <w:rsid w:val="003B65CE"/>
    <w:rPr>
      <w:rFonts w:ascii="Franklin Gothic Book" w:eastAsia="Franklin Gothic Book" w:hAnsi="Franklin Gothic Book" w:cs="Franklin Gothic Book"/>
      <w:b/>
      <w:bCs/>
      <w:spacing w:val="0"/>
      <w:sz w:val="22"/>
      <w:szCs w:val="22"/>
      <w:shd w:val="clear" w:color="auto" w:fill="FFFFFF"/>
    </w:rPr>
  </w:style>
  <w:style w:type="character" w:customStyle="1" w:styleId="9Arial105pt0pt">
    <w:name w:val="Основной текст (9) + Arial;10;5 pt;Не полужирный;Малые прописные;Интервал 0 pt"/>
    <w:basedOn w:val="94"/>
    <w:rsid w:val="003B65CE"/>
    <w:rPr>
      <w:rFonts w:ascii="Arial" w:eastAsia="Arial" w:hAnsi="Arial" w:cs="Arial"/>
      <w:b/>
      <w:bCs/>
      <w:smallCaps/>
      <w:spacing w:val="10"/>
      <w:sz w:val="21"/>
      <w:szCs w:val="21"/>
      <w:shd w:val="clear" w:color="auto" w:fill="FFFFFF"/>
    </w:rPr>
  </w:style>
  <w:style w:type="character" w:customStyle="1" w:styleId="140">
    <w:name w:val="Основной текст (14)_"/>
    <w:basedOn w:val="a5"/>
    <w:link w:val="141"/>
    <w:rsid w:val="003B65CE"/>
    <w:rPr>
      <w:rFonts w:ascii="Arial" w:eastAsia="Arial" w:hAnsi="Arial" w:cs="Arial"/>
      <w:spacing w:val="-10"/>
      <w:sz w:val="21"/>
      <w:szCs w:val="21"/>
      <w:shd w:val="clear" w:color="auto" w:fill="FFFFFF"/>
    </w:rPr>
  </w:style>
  <w:style w:type="character" w:customStyle="1" w:styleId="9Tahoma85pt0pt">
    <w:name w:val="Основной текст (9) + Tahoma;8;5 pt;Не полужирный;Интервал 0 pt"/>
    <w:basedOn w:val="94"/>
    <w:rsid w:val="003B65CE"/>
    <w:rPr>
      <w:rFonts w:ascii="Tahoma" w:eastAsia="Tahoma" w:hAnsi="Tahoma" w:cs="Tahoma"/>
      <w:b/>
      <w:bCs/>
      <w:spacing w:val="0"/>
      <w:sz w:val="17"/>
      <w:szCs w:val="17"/>
      <w:shd w:val="clear" w:color="auto" w:fill="FFFFFF"/>
    </w:rPr>
  </w:style>
  <w:style w:type="paragraph" w:customStyle="1" w:styleId="95">
    <w:name w:val="Основной текст (9)"/>
    <w:basedOn w:val="a4"/>
    <w:link w:val="94"/>
    <w:rsid w:val="003B65CE"/>
    <w:pPr>
      <w:shd w:val="clear" w:color="auto" w:fill="FFFFFF"/>
      <w:spacing w:after="300" w:line="0" w:lineRule="atLeast"/>
    </w:pPr>
    <w:rPr>
      <w:rFonts w:ascii="Franklin Gothic Book" w:eastAsia="Franklin Gothic Book" w:hAnsi="Franklin Gothic Book" w:cs="Franklin Gothic Book"/>
      <w:spacing w:val="-10"/>
    </w:rPr>
  </w:style>
  <w:style w:type="paragraph" w:customStyle="1" w:styleId="151">
    <w:name w:val="Основной текст (15)"/>
    <w:basedOn w:val="a4"/>
    <w:link w:val="150"/>
    <w:rsid w:val="003B65CE"/>
    <w:pPr>
      <w:shd w:val="clear" w:color="auto" w:fill="FFFFFF"/>
      <w:spacing w:before="240" w:line="0" w:lineRule="atLeast"/>
    </w:pPr>
    <w:rPr>
      <w:spacing w:val="-10"/>
      <w:sz w:val="54"/>
      <w:szCs w:val="54"/>
    </w:rPr>
  </w:style>
  <w:style w:type="paragraph" w:customStyle="1" w:styleId="161">
    <w:name w:val="Основной текст (16)"/>
    <w:basedOn w:val="a4"/>
    <w:link w:val="160"/>
    <w:rsid w:val="003B65CE"/>
    <w:pPr>
      <w:shd w:val="clear" w:color="auto" w:fill="FFFFFF"/>
      <w:spacing w:line="0" w:lineRule="atLeast"/>
    </w:pPr>
    <w:rPr>
      <w:rFonts w:ascii="Arial" w:eastAsia="Arial" w:hAnsi="Arial" w:cs="Arial"/>
      <w:sz w:val="26"/>
      <w:szCs w:val="26"/>
    </w:rPr>
  </w:style>
  <w:style w:type="paragraph" w:customStyle="1" w:styleId="141">
    <w:name w:val="Основной текст (14)"/>
    <w:basedOn w:val="a4"/>
    <w:link w:val="140"/>
    <w:rsid w:val="003B65CE"/>
    <w:pPr>
      <w:shd w:val="clear" w:color="auto" w:fill="FFFFFF"/>
      <w:spacing w:line="0" w:lineRule="atLeast"/>
    </w:pPr>
    <w:rPr>
      <w:rFonts w:ascii="Arial" w:eastAsia="Arial" w:hAnsi="Arial" w:cs="Arial"/>
      <w:spacing w:val="-10"/>
      <w:sz w:val="21"/>
      <w:szCs w:val="21"/>
    </w:rPr>
  </w:style>
  <w:style w:type="character" w:customStyle="1" w:styleId="53">
    <w:name w:val="Основной текст (5)_"/>
    <w:basedOn w:val="a5"/>
    <w:link w:val="54"/>
    <w:rsid w:val="00034E7C"/>
    <w:rPr>
      <w:rFonts w:ascii="Franklin Gothic Book" w:eastAsia="Franklin Gothic Book" w:hAnsi="Franklin Gothic Book" w:cs="Franklin Gothic Book"/>
      <w:spacing w:val="-10"/>
      <w:w w:val="60"/>
      <w:sz w:val="34"/>
      <w:szCs w:val="34"/>
      <w:shd w:val="clear" w:color="auto" w:fill="FFFFFF"/>
    </w:rPr>
  </w:style>
  <w:style w:type="character" w:customStyle="1" w:styleId="122">
    <w:name w:val="Основной текст (12)_"/>
    <w:basedOn w:val="a5"/>
    <w:link w:val="123"/>
    <w:rsid w:val="00034E7C"/>
    <w:rPr>
      <w:rFonts w:ascii="Franklin Gothic Book" w:eastAsia="Franklin Gothic Book" w:hAnsi="Franklin Gothic Book" w:cs="Franklin Gothic Book"/>
      <w:sz w:val="18"/>
      <w:szCs w:val="18"/>
      <w:shd w:val="clear" w:color="auto" w:fill="FFFFFF"/>
    </w:rPr>
  </w:style>
  <w:style w:type="character" w:customStyle="1" w:styleId="190">
    <w:name w:val="Основной текст (19)_"/>
    <w:basedOn w:val="a5"/>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0">
    <w:name w:val="Основной текст (18)_"/>
    <w:basedOn w:val="a5"/>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91">
    <w:name w:val="Основной текст (19)"/>
    <w:basedOn w:val="19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181">
    <w:name w:val="Основной текст (18)"/>
    <w:basedOn w:val="180"/>
    <w:rsid w:val="00034E7C"/>
    <w:rPr>
      <w:rFonts w:ascii="Times New Roman" w:eastAsia="Times New Roman" w:hAnsi="Times New Roman" w:cs="Times New Roman"/>
      <w:b w:val="0"/>
      <w:bCs w:val="0"/>
      <w:i w:val="0"/>
      <w:iCs w:val="0"/>
      <w:smallCaps w:val="0"/>
      <w:strike w:val="0"/>
      <w:spacing w:val="0"/>
      <w:sz w:val="20"/>
      <w:szCs w:val="20"/>
    </w:rPr>
  </w:style>
  <w:style w:type="character" w:customStyle="1" w:styleId="50pt">
    <w:name w:val="Основной текст (5) + Интервал 0 pt"/>
    <w:basedOn w:val="53"/>
    <w:rsid w:val="00034E7C"/>
    <w:rPr>
      <w:rFonts w:ascii="Franklin Gothic Book" w:eastAsia="Franklin Gothic Book" w:hAnsi="Franklin Gothic Book" w:cs="Franklin Gothic Book"/>
      <w:spacing w:val="0"/>
      <w:w w:val="60"/>
      <w:sz w:val="34"/>
      <w:szCs w:val="34"/>
      <w:shd w:val="clear" w:color="auto" w:fill="FFFFFF"/>
    </w:rPr>
  </w:style>
  <w:style w:type="character" w:customStyle="1" w:styleId="51pt">
    <w:name w:val="Основной текст (5) + Интервал 1 pt"/>
    <w:basedOn w:val="53"/>
    <w:rsid w:val="00034E7C"/>
    <w:rPr>
      <w:rFonts w:ascii="Franklin Gothic Book" w:eastAsia="Franklin Gothic Book" w:hAnsi="Franklin Gothic Book" w:cs="Franklin Gothic Book"/>
      <w:spacing w:val="30"/>
      <w:w w:val="60"/>
      <w:sz w:val="34"/>
      <w:szCs w:val="34"/>
      <w:shd w:val="clear" w:color="auto" w:fill="FFFFFF"/>
    </w:rPr>
  </w:style>
  <w:style w:type="paragraph" w:customStyle="1" w:styleId="54">
    <w:name w:val="Основной текст (5)"/>
    <w:basedOn w:val="a4"/>
    <w:link w:val="53"/>
    <w:rsid w:val="00034E7C"/>
    <w:pPr>
      <w:shd w:val="clear" w:color="auto" w:fill="FFFFFF"/>
      <w:spacing w:line="0" w:lineRule="atLeast"/>
    </w:pPr>
    <w:rPr>
      <w:rFonts w:ascii="Franklin Gothic Book" w:eastAsia="Franklin Gothic Book" w:hAnsi="Franklin Gothic Book" w:cs="Franklin Gothic Book"/>
      <w:spacing w:val="-10"/>
      <w:w w:val="60"/>
      <w:sz w:val="34"/>
      <w:szCs w:val="34"/>
    </w:rPr>
  </w:style>
  <w:style w:type="paragraph" w:customStyle="1" w:styleId="123">
    <w:name w:val="Основной текст (12)"/>
    <w:basedOn w:val="a4"/>
    <w:link w:val="122"/>
    <w:rsid w:val="00034E7C"/>
    <w:pPr>
      <w:shd w:val="clear" w:color="auto" w:fill="FFFFFF"/>
      <w:spacing w:line="0" w:lineRule="atLeast"/>
    </w:pPr>
    <w:rPr>
      <w:rFonts w:ascii="Franklin Gothic Book" w:eastAsia="Franklin Gothic Book" w:hAnsi="Franklin Gothic Book" w:cs="Franklin Gothic Book"/>
      <w:sz w:val="18"/>
      <w:szCs w:val="18"/>
    </w:rPr>
  </w:style>
  <w:style w:type="paragraph" w:customStyle="1" w:styleId="Textbody">
    <w:name w:val="Text body"/>
    <w:basedOn w:val="a4"/>
    <w:rsid w:val="002D4C0E"/>
    <w:pPr>
      <w:shd w:val="clear" w:color="auto" w:fill="FFFFFF"/>
      <w:suppressAutoHyphens/>
      <w:spacing w:after="120" w:line="240" w:lineRule="atLeast"/>
      <w:ind w:hanging="300"/>
      <w:textAlignment w:val="baseline"/>
    </w:pPr>
    <w:rPr>
      <w:rFonts w:ascii="Arial Unicode MS" w:eastAsia="Arial Unicode MS" w:hAnsi="Arial Unicode MS"/>
      <w:color w:val="000000"/>
      <w:kern w:val="3"/>
      <w:sz w:val="20"/>
      <w:szCs w:val="20"/>
      <w:lang w:eastAsia="zh-CN"/>
    </w:rPr>
  </w:style>
  <w:style w:type="numbering" w:customStyle="1" w:styleId="WW8Num2">
    <w:name w:val="WW8Num2"/>
    <w:basedOn w:val="a7"/>
    <w:rsid w:val="002D4C0E"/>
    <w:pPr>
      <w:numPr>
        <w:numId w:val="10"/>
      </w:numPr>
    </w:pPr>
  </w:style>
  <w:style w:type="paragraph" w:styleId="affff0">
    <w:name w:val="Normal Indent"/>
    <w:basedOn w:val="a4"/>
    <w:rsid w:val="009465A6"/>
    <w:pPr>
      <w:spacing w:after="120"/>
      <w:ind w:firstLine="567"/>
    </w:pPr>
    <w:rPr>
      <w:lang w:eastAsia="zh-CN"/>
    </w:rPr>
  </w:style>
  <w:style w:type="character" w:customStyle="1" w:styleId="3b">
    <w:name w:val="Основной текст (3)_"/>
    <w:basedOn w:val="a5"/>
    <w:link w:val="3c"/>
    <w:uiPriority w:val="99"/>
    <w:locked/>
    <w:rsid w:val="006646E8"/>
    <w:rPr>
      <w:rFonts w:ascii="Times New Roman" w:hAnsi="Times New Roman"/>
      <w:b/>
      <w:bCs/>
      <w:shd w:val="clear" w:color="auto" w:fill="FFFFFF"/>
    </w:rPr>
  </w:style>
  <w:style w:type="paragraph" w:customStyle="1" w:styleId="3c">
    <w:name w:val="Основной текст (3)"/>
    <w:basedOn w:val="a4"/>
    <w:link w:val="3b"/>
    <w:uiPriority w:val="99"/>
    <w:rsid w:val="006646E8"/>
    <w:pPr>
      <w:shd w:val="clear" w:color="auto" w:fill="FFFFFF"/>
      <w:spacing w:line="298" w:lineRule="exact"/>
    </w:pPr>
    <w:rPr>
      <w:b/>
      <w:bCs/>
      <w:sz w:val="20"/>
      <w:szCs w:val="20"/>
    </w:rPr>
  </w:style>
  <w:style w:type="character" w:customStyle="1" w:styleId="2d">
    <w:name w:val="Основной текст (2)_"/>
    <w:basedOn w:val="a5"/>
    <w:link w:val="214"/>
    <w:uiPriority w:val="99"/>
    <w:locked/>
    <w:rsid w:val="002B307F"/>
    <w:rPr>
      <w:rFonts w:ascii="Times New Roman" w:hAnsi="Times New Roman"/>
      <w:sz w:val="18"/>
      <w:szCs w:val="18"/>
      <w:shd w:val="clear" w:color="auto" w:fill="FFFFFF"/>
    </w:rPr>
  </w:style>
  <w:style w:type="character" w:customStyle="1" w:styleId="1f5">
    <w:name w:val="Заголовок №1_"/>
    <w:basedOn w:val="a5"/>
    <w:link w:val="1f6"/>
    <w:uiPriority w:val="99"/>
    <w:locked/>
    <w:rsid w:val="002B307F"/>
    <w:rPr>
      <w:rFonts w:ascii="Times New Roman" w:hAnsi="Times New Roman"/>
      <w:b/>
      <w:bCs/>
      <w:sz w:val="23"/>
      <w:szCs w:val="23"/>
      <w:shd w:val="clear" w:color="auto" w:fill="FFFFFF"/>
    </w:rPr>
  </w:style>
  <w:style w:type="paragraph" w:customStyle="1" w:styleId="214">
    <w:name w:val="Основной текст (2)1"/>
    <w:basedOn w:val="a4"/>
    <w:link w:val="2d"/>
    <w:uiPriority w:val="99"/>
    <w:rsid w:val="002B307F"/>
    <w:pPr>
      <w:shd w:val="clear" w:color="auto" w:fill="FFFFFF"/>
      <w:spacing w:after="540" w:line="307" w:lineRule="exact"/>
    </w:pPr>
    <w:rPr>
      <w:sz w:val="18"/>
      <w:szCs w:val="18"/>
    </w:rPr>
  </w:style>
  <w:style w:type="paragraph" w:customStyle="1" w:styleId="1f6">
    <w:name w:val="Заголовок №1"/>
    <w:basedOn w:val="a4"/>
    <w:link w:val="1f5"/>
    <w:uiPriority w:val="99"/>
    <w:rsid w:val="002B307F"/>
    <w:pPr>
      <w:shd w:val="clear" w:color="auto" w:fill="FFFFFF"/>
      <w:spacing w:before="540" w:after="600" w:line="240" w:lineRule="atLeast"/>
      <w:outlineLvl w:val="0"/>
    </w:pPr>
    <w:rPr>
      <w:b/>
      <w:bCs/>
      <w:sz w:val="23"/>
      <w:szCs w:val="23"/>
    </w:rPr>
  </w:style>
  <w:style w:type="paragraph" w:styleId="affff1">
    <w:name w:val="List"/>
    <w:basedOn w:val="a4"/>
    <w:semiHidden/>
    <w:unhideWhenUsed/>
    <w:rsid w:val="00DD3BFF"/>
    <w:pPr>
      <w:ind w:left="283" w:hanging="283"/>
      <w:contextualSpacing/>
    </w:pPr>
    <w:rPr>
      <w:sz w:val="20"/>
    </w:rPr>
  </w:style>
  <w:style w:type="character" w:customStyle="1" w:styleId="afff2">
    <w:name w:val="Абзац списка Знак"/>
    <w:aliases w:val="Лучший 1.1 Знак,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
    <w:basedOn w:val="a5"/>
    <w:link w:val="afff1"/>
    <w:uiPriority w:val="34"/>
    <w:qFormat/>
    <w:locked/>
    <w:rsid w:val="00D137CE"/>
    <w:rPr>
      <w:rFonts w:ascii="Times New Roman" w:hAnsi="Times New Roman"/>
      <w:sz w:val="24"/>
      <w:szCs w:val="24"/>
    </w:rPr>
  </w:style>
  <w:style w:type="paragraph" w:customStyle="1" w:styleId="20">
    <w:name w:val="Стиль2"/>
    <w:basedOn w:val="afff1"/>
    <w:autoRedefine/>
    <w:rsid w:val="003E0E83"/>
    <w:pPr>
      <w:numPr>
        <w:numId w:val="12"/>
      </w:numPr>
      <w:tabs>
        <w:tab w:val="num" w:pos="360"/>
      </w:tabs>
      <w:spacing w:line="252" w:lineRule="auto"/>
      <w:ind w:left="720" w:firstLine="0"/>
    </w:pPr>
    <w:rPr>
      <w:rFonts w:ascii="Tahoma" w:hAnsi="Tahoma" w:cs="Tahoma"/>
    </w:rPr>
  </w:style>
  <w:style w:type="paragraph" w:styleId="affff2">
    <w:name w:val="Revision"/>
    <w:hidden/>
    <w:uiPriority w:val="99"/>
    <w:semiHidden/>
    <w:rsid w:val="003E0E83"/>
    <w:rPr>
      <w:rFonts w:eastAsia="Times New Roman"/>
      <w:sz w:val="22"/>
      <w:szCs w:val="22"/>
      <w:lang w:eastAsia="en-US"/>
    </w:rPr>
  </w:style>
  <w:style w:type="paragraph" w:customStyle="1" w:styleId="affff3">
    <w:name w:val="Обычный курсив"/>
    <w:basedOn w:val="a4"/>
    <w:link w:val="affff4"/>
    <w:qFormat/>
    <w:rsid w:val="00CC51C1"/>
    <w:rPr>
      <w:i/>
    </w:rPr>
  </w:style>
  <w:style w:type="character" w:customStyle="1" w:styleId="affff4">
    <w:name w:val="Обычный курсив Знак"/>
    <w:basedOn w:val="a5"/>
    <w:link w:val="affff3"/>
    <w:rsid w:val="00CC51C1"/>
    <w:rPr>
      <w:rFonts w:ascii="Times New Roman" w:hAnsi="Times New Roman"/>
      <w:i/>
      <w:sz w:val="24"/>
      <w:szCs w:val="24"/>
    </w:rPr>
  </w:style>
  <w:style w:type="paragraph" w:styleId="affff5">
    <w:name w:val="endnote text"/>
    <w:basedOn w:val="a4"/>
    <w:link w:val="affff6"/>
    <w:uiPriority w:val="99"/>
    <w:unhideWhenUsed/>
    <w:rsid w:val="001F1664"/>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6">
    <w:name w:val="Текст концевой сноски Знак"/>
    <w:basedOn w:val="a5"/>
    <w:link w:val="affff5"/>
    <w:uiPriority w:val="99"/>
    <w:rsid w:val="001F1664"/>
    <w:rPr>
      <w:rFonts w:asciiTheme="minorHAnsi" w:eastAsiaTheme="minorHAnsi" w:hAnsiTheme="minorHAnsi" w:cstheme="minorBidi"/>
      <w:lang w:eastAsia="en-US"/>
    </w:rPr>
  </w:style>
  <w:style w:type="character" w:styleId="affff7">
    <w:name w:val="endnote reference"/>
    <w:basedOn w:val="a5"/>
    <w:uiPriority w:val="99"/>
    <w:semiHidden/>
    <w:unhideWhenUsed/>
    <w:rsid w:val="001F1664"/>
    <w:rPr>
      <w:vertAlign w:val="superscript"/>
    </w:rPr>
  </w:style>
  <w:style w:type="paragraph" w:customStyle="1" w:styleId="Indent2">
    <w:name w:val="Indent 2"/>
    <w:basedOn w:val="a4"/>
    <w:link w:val="Indent2Char"/>
    <w:rsid w:val="006D221D"/>
    <w:pPr>
      <w:autoSpaceDE/>
      <w:autoSpaceDN/>
      <w:adjustRightInd/>
      <w:ind w:left="1134" w:hanging="567"/>
    </w:pPr>
    <w:rPr>
      <w:rFonts w:ascii="Arial" w:eastAsia="Times New Roman" w:hAnsi="Arial" w:cs="Arial"/>
      <w:noProof/>
      <w:sz w:val="20"/>
      <w:szCs w:val="20"/>
      <w:lang w:val="en-GB" w:eastAsia="en-US"/>
    </w:rPr>
  </w:style>
  <w:style w:type="character" w:customStyle="1" w:styleId="Indent2Char">
    <w:name w:val="Indent 2 Char"/>
    <w:link w:val="Indent2"/>
    <w:rsid w:val="006D221D"/>
    <w:rPr>
      <w:rFonts w:ascii="Arial" w:eastAsia="Times New Roman" w:hAnsi="Arial" w:cs="Arial"/>
      <w:noProof/>
      <w:lang w:val="en-GB" w:eastAsia="en-US"/>
    </w:rPr>
  </w:style>
  <w:style w:type="character" w:customStyle="1" w:styleId="14">
    <w:name w:val="Стиль1 Знак"/>
    <w:basedOn w:val="a5"/>
    <w:link w:val="13"/>
    <w:rsid w:val="006D221D"/>
    <w:rPr>
      <w:rFonts w:ascii="AGOpus" w:eastAsia="MS Mincho" w:hAnsi="AGOpus"/>
      <w:sz w:val="18"/>
      <w:lang w:eastAsia="ja-JP"/>
    </w:rPr>
  </w:style>
  <w:style w:type="paragraph" w:customStyle="1" w:styleId="-">
    <w:name w:val="П-Текст контракта"/>
    <w:basedOn w:val="a4"/>
    <w:link w:val="-8"/>
    <w:rsid w:val="00D94EE0"/>
    <w:pPr>
      <w:numPr>
        <w:ilvl w:val="1"/>
        <w:numId w:val="14"/>
      </w:numPr>
      <w:suppressAutoHyphens/>
      <w:autoSpaceDE/>
      <w:autoSpaceDN/>
      <w:adjustRightInd/>
      <w:spacing w:before="120"/>
    </w:pPr>
    <w:rPr>
      <w:rFonts w:eastAsia="Times New Roman"/>
      <w:lang w:val="x-none" w:eastAsia="x-none"/>
    </w:rPr>
  </w:style>
  <w:style w:type="paragraph" w:customStyle="1" w:styleId="-1">
    <w:name w:val="Заголовок-1"/>
    <w:basedOn w:val="-"/>
    <w:rsid w:val="00D94EE0"/>
    <w:pPr>
      <w:numPr>
        <w:ilvl w:val="0"/>
      </w:numPr>
      <w:tabs>
        <w:tab w:val="num" w:pos="360"/>
      </w:tabs>
      <w:spacing w:after="120"/>
      <w:ind w:left="1277" w:hanging="360"/>
      <w:jc w:val="center"/>
    </w:pPr>
    <w:rPr>
      <w:b/>
    </w:rPr>
  </w:style>
  <w:style w:type="character" w:customStyle="1" w:styleId="-8">
    <w:name w:val="П-Текст контракта Знак Знак"/>
    <w:link w:val="-"/>
    <w:rsid w:val="00D94EE0"/>
    <w:rPr>
      <w:rFonts w:ascii="Times New Roman" w:eastAsia="Times New Roman" w:hAnsi="Times New Roman"/>
      <w:sz w:val="24"/>
      <w:szCs w:val="24"/>
      <w:lang w:val="x-none" w:eastAsia="x-none"/>
    </w:rPr>
  </w:style>
  <w:style w:type="paragraph" w:customStyle="1" w:styleId="-0">
    <w:name w:val="ПП-Текст контракта"/>
    <w:basedOn w:val="-"/>
    <w:rsid w:val="00D94EE0"/>
    <w:pPr>
      <w:numPr>
        <w:ilvl w:val="2"/>
      </w:numPr>
      <w:tabs>
        <w:tab w:val="num" w:pos="360"/>
      </w:tabs>
      <w:ind w:left="360" w:hanging="360"/>
    </w:pPr>
  </w:style>
  <w:style w:type="paragraph" w:customStyle="1" w:styleId="-2">
    <w:name w:val="ППП-Текст контракта"/>
    <w:basedOn w:val="-0"/>
    <w:rsid w:val="00D94EE0"/>
    <w:pPr>
      <w:numPr>
        <w:ilvl w:val="3"/>
      </w:numPr>
      <w:tabs>
        <w:tab w:val="num" w:pos="360"/>
      </w:tabs>
      <w:ind w:left="360" w:hanging="360"/>
    </w:pPr>
  </w:style>
  <w:style w:type="paragraph" w:customStyle="1" w:styleId="-3">
    <w:name w:val="ПППП-Текст контракта"/>
    <w:basedOn w:val="-2"/>
    <w:qFormat/>
    <w:rsid w:val="00D94EE0"/>
    <w:pPr>
      <w:numPr>
        <w:ilvl w:val="4"/>
      </w:numPr>
      <w:tabs>
        <w:tab w:val="num" w:pos="360"/>
      </w:tabs>
      <w:ind w:left="360" w:hanging="360"/>
    </w:pPr>
  </w:style>
  <w:style w:type="character" w:styleId="affff8">
    <w:name w:val="Strong"/>
    <w:basedOn w:val="a5"/>
    <w:qFormat/>
    <w:rsid w:val="00C80DDA"/>
    <w:rPr>
      <w:b/>
      <w:bCs/>
    </w:rPr>
  </w:style>
  <w:style w:type="paragraph" w:styleId="affff9">
    <w:name w:val="TOC Heading"/>
    <w:basedOn w:val="1"/>
    <w:next w:val="a4"/>
    <w:uiPriority w:val="39"/>
    <w:unhideWhenUsed/>
    <w:qFormat/>
    <w:rsid w:val="008E72B9"/>
    <w:pPr>
      <w:keepLines/>
      <w:widowControl/>
      <w:tabs>
        <w:tab w:val="clear" w:pos="284"/>
      </w:tabs>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9">
    <w:name w:val="Б-Текст контракта"/>
    <w:basedOn w:val="a4"/>
    <w:rsid w:val="00580724"/>
    <w:pPr>
      <w:widowControl/>
      <w:autoSpaceDE/>
      <w:autoSpaceDN/>
      <w:adjustRightInd/>
      <w:spacing w:before="120"/>
      <w:ind w:firstLine="0"/>
    </w:pPr>
    <w:rPr>
      <w:rFonts w:eastAsia="Times New Roman"/>
      <w:szCs w:val="20"/>
      <w:lang w:val="en-GB"/>
    </w:rPr>
  </w:style>
  <w:style w:type="paragraph" w:customStyle="1" w:styleId="-Textofthecontract">
    <w:name w:val="П-Text of the contract"/>
    <w:basedOn w:val="-"/>
    <w:rsid w:val="009C23A3"/>
    <w:pPr>
      <w:numPr>
        <w:numId w:val="15"/>
      </w:numPr>
    </w:pPr>
    <w:rPr>
      <w:lang w:val="en-US" w:eastAsia="en-US"/>
    </w:rPr>
  </w:style>
  <w:style w:type="paragraph" w:customStyle="1" w:styleId="-1-eng">
    <w:name w:val="Заголовок-1-eng"/>
    <w:basedOn w:val="-Textofthecontract"/>
    <w:rsid w:val="009C23A3"/>
    <w:pPr>
      <w:numPr>
        <w:ilvl w:val="0"/>
      </w:numPr>
      <w:tabs>
        <w:tab w:val="num" w:pos="360"/>
      </w:tabs>
      <w:spacing w:after="120"/>
      <w:jc w:val="center"/>
    </w:pPr>
    <w:rPr>
      <w:b/>
    </w:rPr>
  </w:style>
  <w:style w:type="paragraph" w:customStyle="1" w:styleId="-Textofthecontract0">
    <w:name w:val="ПП-Text of the contract"/>
    <w:basedOn w:val="-Textofthecontract"/>
    <w:rsid w:val="009C23A3"/>
    <w:pPr>
      <w:numPr>
        <w:ilvl w:val="2"/>
      </w:numPr>
      <w:tabs>
        <w:tab w:val="num" w:pos="360"/>
      </w:tabs>
      <w:ind w:left="317"/>
    </w:pPr>
  </w:style>
  <w:style w:type="paragraph" w:customStyle="1" w:styleId="-Textofthecontract1">
    <w:name w:val="ППП-Text of the contract"/>
    <w:basedOn w:val="-Textofthecontract0"/>
    <w:rsid w:val="009C23A3"/>
    <w:pPr>
      <w:numPr>
        <w:ilvl w:val="3"/>
      </w:numPr>
      <w:tabs>
        <w:tab w:val="num" w:pos="360"/>
      </w:tabs>
      <w:ind w:left="743"/>
    </w:pPr>
    <w:rPr>
      <w:lang w:val="ru-RU"/>
    </w:rPr>
  </w:style>
  <w:style w:type="paragraph" w:customStyle="1" w:styleId="-Textofthecontract2">
    <w:name w:val="ПППП-Text of the contract"/>
    <w:basedOn w:val="-Textofthecontract1"/>
    <w:qFormat/>
    <w:rsid w:val="009C23A3"/>
    <w:pPr>
      <w:numPr>
        <w:ilvl w:val="4"/>
      </w:numPr>
      <w:tabs>
        <w:tab w:val="num" w:pos="360"/>
      </w:tabs>
      <w:ind w:left="1167"/>
    </w:pPr>
  </w:style>
  <w:style w:type="paragraph" w:customStyle="1" w:styleId="affffa">
    <w:name w:val="Приложение_Разделы"/>
    <w:basedOn w:val="a4"/>
    <w:rsid w:val="00C84A4A"/>
    <w:pPr>
      <w:widowControl/>
      <w:autoSpaceDE/>
      <w:autoSpaceDN/>
      <w:adjustRightInd/>
      <w:ind w:firstLine="0"/>
    </w:pPr>
    <w:rPr>
      <w:rFonts w:ascii="Tahoma" w:eastAsia="Times New Roman" w:hAnsi="Tahoma" w:cs="Tahoma"/>
    </w:rPr>
  </w:style>
  <w:style w:type="paragraph" w:customStyle="1" w:styleId="1112">
    <w:name w:val="Лучш 1.1.1"/>
    <w:basedOn w:val="afff1"/>
    <w:link w:val="1113"/>
    <w:qFormat/>
    <w:rsid w:val="008E7D20"/>
  </w:style>
  <w:style w:type="character" w:styleId="affffb">
    <w:name w:val="Book Title"/>
    <w:basedOn w:val="a5"/>
    <w:uiPriority w:val="33"/>
    <w:qFormat/>
    <w:rsid w:val="00EF1E0D"/>
    <w:rPr>
      <w:b/>
      <w:bCs/>
      <w:i/>
      <w:iCs/>
      <w:spacing w:val="5"/>
    </w:rPr>
  </w:style>
  <w:style w:type="character" w:customStyle="1" w:styleId="1113">
    <w:name w:val="Лучш 1.1.1 Знак"/>
    <w:basedOn w:val="afff2"/>
    <w:link w:val="1112"/>
    <w:rsid w:val="00FF153C"/>
    <w:rPr>
      <w:rFonts w:ascii="Times New Roman" w:hAnsi="Times New Roman"/>
      <w:sz w:val="24"/>
      <w:szCs w:val="24"/>
    </w:rPr>
  </w:style>
  <w:style w:type="character" w:customStyle="1" w:styleId="1f7">
    <w:name w:val="Текст сноски Знак1"/>
    <w:aliases w:val="Car Знак1"/>
    <w:basedOn w:val="a5"/>
    <w:uiPriority w:val="99"/>
    <w:rsid w:val="00FF7186"/>
    <w:rPr>
      <w:rFonts w:ascii="Times New Roman" w:eastAsia="Times New Roman" w:hAnsi="Times New Roman" w:cs="Calibri"/>
      <w:sz w:val="20"/>
      <w:szCs w:val="20"/>
      <w:lang w:eastAsia="ar-SA"/>
    </w:rPr>
  </w:style>
  <w:style w:type="paragraph" w:customStyle="1" w:styleId="affffc">
    <w:name w:val="х.х.х."/>
    <w:link w:val="Char1"/>
    <w:qFormat/>
    <w:rsid w:val="00951D8C"/>
    <w:pPr>
      <w:pBdr>
        <w:top w:val="nil"/>
        <w:left w:val="nil"/>
        <w:bottom w:val="nil"/>
        <w:right w:val="nil"/>
        <w:between w:val="nil"/>
        <w:bar w:val="nil"/>
      </w:pBdr>
      <w:tabs>
        <w:tab w:val="left" w:pos="1560"/>
      </w:tabs>
      <w:ind w:firstLine="709"/>
      <w:jc w:val="both"/>
    </w:pPr>
    <w:rPr>
      <w:rFonts w:ascii="Times New Roman" w:eastAsia="Arial Unicode MS" w:hAnsi="Times New Roman" w:cs="Arial Unicode MS"/>
      <w:color w:val="000000"/>
      <w:sz w:val="24"/>
      <w:szCs w:val="24"/>
      <w:u w:color="000000"/>
      <w:bdr w:val="nil"/>
    </w:rPr>
  </w:style>
  <w:style w:type="character" w:customStyle="1" w:styleId="Char1">
    <w:name w:val="х.х.х. Char"/>
    <w:basedOn w:val="a5"/>
    <w:link w:val="affffc"/>
    <w:rsid w:val="00951D8C"/>
    <w:rPr>
      <w:rFonts w:ascii="Times New Roman" w:eastAsia="Arial Unicode MS" w:hAnsi="Times New Roman" w:cs="Arial Unicode MS"/>
      <w:color w:val="000000"/>
      <w:sz w:val="24"/>
      <w:szCs w:val="24"/>
      <w:u w:color="000000"/>
      <w:bdr w:val="nil"/>
    </w:rPr>
  </w:style>
  <w:style w:type="paragraph" w:customStyle="1" w:styleId="Level3">
    <w:name w:val="Level 3"/>
    <w:basedOn w:val="a4"/>
    <w:qFormat/>
    <w:rsid w:val="000574C4"/>
    <w:pPr>
      <w:widowControl/>
      <w:numPr>
        <w:ilvl w:val="2"/>
        <w:numId w:val="16"/>
      </w:numPr>
      <w:tabs>
        <w:tab w:val="num" w:pos="2041"/>
        <w:tab w:val="num" w:pos="2160"/>
      </w:tabs>
      <w:autoSpaceDE/>
      <w:autoSpaceDN/>
      <w:adjustRightInd/>
      <w:spacing w:after="240"/>
      <w:outlineLvl w:val="2"/>
    </w:pPr>
    <w:rPr>
      <w:rFonts w:ascii="Arial" w:eastAsia="Times New Roman" w:hAnsi="Arial"/>
      <w:kern w:val="20"/>
      <w:sz w:val="20"/>
      <w:lang w:val="en-GB" w:eastAsia="en-US"/>
    </w:rPr>
  </w:style>
  <w:style w:type="paragraph" w:customStyle="1" w:styleId="affffd">
    <w:name w:val="х.х."/>
    <w:qFormat/>
    <w:rsid w:val="00467752"/>
    <w:pPr>
      <w:widowControl w:val="0"/>
      <w:pBdr>
        <w:top w:val="nil"/>
        <w:left w:val="nil"/>
        <w:bottom w:val="nil"/>
        <w:right w:val="nil"/>
        <w:between w:val="nil"/>
        <w:bar w:val="nil"/>
      </w:pBdr>
      <w:tabs>
        <w:tab w:val="left" w:pos="851"/>
        <w:tab w:val="left" w:pos="1276"/>
      </w:tabs>
      <w:suppressAutoHyphens/>
      <w:ind w:firstLine="709"/>
      <w:jc w:val="both"/>
    </w:pPr>
    <w:rPr>
      <w:rFonts w:ascii="Times New Roman" w:eastAsia="Arial Unicode MS" w:hAnsi="Times New Roman" w:cs="Arial Unicode MS"/>
      <w:color w:val="000000"/>
      <w:sz w:val="24"/>
      <w:szCs w:val="24"/>
      <w:u w:color="000000"/>
      <w:bdr w:val="nil"/>
    </w:rPr>
  </w:style>
  <w:style w:type="character" w:customStyle="1" w:styleId="Hyperlink0">
    <w:name w:val="Hyperlink.0"/>
    <w:basedOn w:val="a5"/>
    <w:rsid w:val="00467752"/>
    <w:rPr>
      <w:lang w:val="ru-RU"/>
    </w:rPr>
  </w:style>
  <w:style w:type="paragraph" w:styleId="affffe">
    <w:name w:val="Message Header"/>
    <w:basedOn w:val="af9"/>
    <w:link w:val="afffff"/>
    <w:uiPriority w:val="99"/>
    <w:rsid w:val="00F756EC"/>
    <w:pPr>
      <w:keepLines/>
      <w:widowControl/>
      <w:tabs>
        <w:tab w:val="left" w:pos="720"/>
      </w:tabs>
      <w:autoSpaceDE/>
      <w:autoSpaceDN/>
      <w:adjustRightInd/>
      <w:spacing w:line="180" w:lineRule="atLeast"/>
      <w:ind w:left="720" w:hanging="720"/>
      <w:jc w:val="left"/>
    </w:pPr>
    <w:rPr>
      <w:rFonts w:ascii="Arial" w:eastAsia="Times New Roman" w:hAnsi="Arial" w:cs="Arial"/>
      <w:sz w:val="20"/>
    </w:rPr>
  </w:style>
  <w:style w:type="character" w:customStyle="1" w:styleId="afffff">
    <w:name w:val="Шапка Знак"/>
    <w:basedOn w:val="a5"/>
    <w:link w:val="affffe"/>
    <w:uiPriority w:val="99"/>
    <w:rsid w:val="00F756EC"/>
    <w:rPr>
      <w:rFonts w:ascii="Arial" w:eastAsia="Times New Roman" w:hAnsi="Arial" w:cs="Arial"/>
    </w:rPr>
  </w:style>
  <w:style w:type="character" w:customStyle="1" w:styleId="afffff0">
    <w:name w:val="ШапкаОсн"/>
    <w:uiPriority w:val="99"/>
    <w:rsid w:val="00F756EC"/>
    <w:rPr>
      <w:rFonts w:ascii="Arial" w:hAnsi="Arial" w:cs="Arial"/>
      <w:b/>
      <w:bCs/>
      <w:spacing w:val="0"/>
      <w:sz w:val="18"/>
      <w:szCs w:val="18"/>
    </w:rPr>
  </w:style>
  <w:style w:type="character" w:customStyle="1" w:styleId="afffff1">
    <w:name w:val="Нет"/>
    <w:rsid w:val="00D800C9"/>
  </w:style>
  <w:style w:type="paragraph" w:customStyle="1" w:styleId="afffff2">
    <w:name w:val="Рядовой"/>
    <w:basedOn w:val="9"/>
    <w:rsid w:val="001866C9"/>
    <w:pPr>
      <w:keepNext w:val="0"/>
      <w:widowControl/>
      <w:suppressLineNumbers/>
      <w:suppressAutoHyphens/>
      <w:autoSpaceDE/>
      <w:autoSpaceDN/>
      <w:adjustRightInd/>
      <w:spacing w:after="120" w:line="264" w:lineRule="auto"/>
    </w:pPr>
    <w:rPr>
      <w:rFonts w:eastAsia="Times New Roman"/>
      <w:b w:val="0"/>
      <w:color w:val="auto"/>
      <w:sz w:val="22"/>
    </w:rPr>
  </w:style>
  <w:style w:type="paragraph" w:customStyle="1" w:styleId="SL0TextSimplawyer">
    <w:name w:val="SL 0 Text — Simplawyer"/>
    <w:basedOn w:val="af9"/>
    <w:uiPriority w:val="19"/>
    <w:rsid w:val="00094F76"/>
    <w:pPr>
      <w:widowControl/>
      <w:tabs>
        <w:tab w:val="left" w:pos="851"/>
        <w:tab w:val="left" w:pos="1418"/>
        <w:tab w:val="left" w:pos="3119"/>
      </w:tabs>
      <w:suppressAutoHyphens/>
      <w:autoSpaceDE/>
      <w:autoSpaceDN/>
      <w:adjustRightInd/>
      <w:spacing w:before="120"/>
      <w:ind w:firstLine="0"/>
      <w:jc w:val="left"/>
    </w:pPr>
    <w:rPr>
      <w:rFonts w:ascii="Tahoma" w:eastAsia="Tahoma" w:hAnsi="Tahoma" w:cs="Tahoma"/>
      <w:sz w:val="20"/>
      <w:lang w:eastAsia="en-US"/>
    </w:rPr>
  </w:style>
  <w:style w:type="paragraph" w:customStyle="1" w:styleId="SL0CommentSimplawyer">
    <w:name w:val="SL 0 Comment — Simplawyer"/>
    <w:basedOn w:val="a4"/>
    <w:uiPriority w:val="21"/>
    <w:rsid w:val="00094F76"/>
    <w:pPr>
      <w:keepNext/>
      <w:widowControl/>
      <w:tabs>
        <w:tab w:val="left" w:pos="851"/>
        <w:tab w:val="left" w:pos="1418"/>
        <w:tab w:val="left" w:pos="3119"/>
      </w:tabs>
      <w:suppressAutoHyphens/>
      <w:autoSpaceDE/>
      <w:autoSpaceDN/>
      <w:adjustRightInd/>
      <w:spacing w:before="60" w:after="60"/>
      <w:ind w:firstLine="0"/>
      <w:jc w:val="left"/>
    </w:pPr>
    <w:rPr>
      <w:rFonts w:ascii="Tahoma" w:eastAsia="Tahoma" w:hAnsi="Tahoma" w:cs="Tahoma"/>
      <w:sz w:val="12"/>
      <w:szCs w:val="12"/>
      <w:lang w:eastAsia="en-US"/>
    </w:rPr>
  </w:style>
  <w:style w:type="table" w:customStyle="1" w:styleId="55">
    <w:name w:val="Сетка таблицы5"/>
    <w:basedOn w:val="a6"/>
    <w:next w:val="affa"/>
    <w:uiPriority w:val="39"/>
    <w:rsid w:val="0002024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fa"/>
    <w:uiPriority w:val="39"/>
    <w:rsid w:val="00E541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fa"/>
    <w:uiPriority w:val="39"/>
    <w:rsid w:val="00A519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indent"/>
    <w:basedOn w:val="a4"/>
    <w:rsid w:val="00A606F8"/>
    <w:pPr>
      <w:widowControl/>
      <w:autoSpaceDE/>
      <w:autoSpaceDN/>
      <w:adjustRightInd/>
      <w:spacing w:before="100" w:beforeAutospacing="1" w:after="100" w:afterAutospacing="1"/>
      <w:ind w:firstLine="0"/>
      <w:jc w:val="left"/>
    </w:pPr>
    <w:rPr>
      <w:rFonts w:eastAsia="Times New Roman"/>
    </w:rPr>
  </w:style>
  <w:style w:type="character" w:customStyle="1" w:styleId="doc-rollbutton-text">
    <w:name w:val="doc-roll__button-text"/>
    <w:basedOn w:val="a5"/>
    <w:rsid w:val="00A606F8"/>
  </w:style>
  <w:style w:type="table" w:customStyle="1" w:styleId="82">
    <w:name w:val="Сетка таблицы8"/>
    <w:basedOn w:val="a6"/>
    <w:next w:val="affa"/>
    <w:uiPriority w:val="59"/>
    <w:rsid w:val="00B3376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3">
    <w:name w:val="Сноска текст"/>
    <w:basedOn w:val="af7"/>
    <w:link w:val="afffff4"/>
    <w:qFormat/>
    <w:rsid w:val="00886DAF"/>
    <w:pPr>
      <w:widowControl/>
      <w:suppressAutoHyphens/>
      <w:autoSpaceDE/>
      <w:autoSpaceDN/>
      <w:adjustRightInd/>
      <w:ind w:firstLine="0"/>
      <w:jc w:val="left"/>
    </w:pPr>
    <w:rPr>
      <w:rFonts w:ascii="Tahoma" w:eastAsia="Times New Roman" w:hAnsi="Tahoma" w:cs="Tahoma"/>
      <w:szCs w:val="16"/>
      <w:lang w:eastAsia="ar-SA"/>
    </w:rPr>
  </w:style>
  <w:style w:type="character" w:customStyle="1" w:styleId="afffff4">
    <w:name w:val="Сноска текст Знак"/>
    <w:basedOn w:val="a5"/>
    <w:link w:val="afffff3"/>
    <w:rsid w:val="00886DAF"/>
    <w:rPr>
      <w:rFonts w:ascii="Tahoma" w:eastAsia="Times New Roman" w:hAnsi="Tahoma" w:cs="Tahoma"/>
      <w:sz w:val="16"/>
      <w:szCs w:val="16"/>
      <w:lang w:eastAsia="ar-SA"/>
    </w:rPr>
  </w:style>
  <w:style w:type="character" w:customStyle="1" w:styleId="afffff5">
    <w:name w:val="Сноска Знак"/>
    <w:basedOn w:val="a5"/>
    <w:rsid w:val="00550000"/>
    <w:rPr>
      <w:rFonts w:ascii="Tahoma" w:hAnsi="Tahoma" w:cs="Tahoma"/>
      <w:sz w:val="16"/>
      <w:szCs w:val="16"/>
      <w:lang w:eastAsia="ar-SA"/>
    </w:rPr>
  </w:style>
  <w:style w:type="paragraph" w:customStyle="1" w:styleId="afffff6">
    <w:name w:val="Пункт без номера"/>
    <w:basedOn w:val="30"/>
    <w:link w:val="afffff7"/>
    <w:qFormat/>
    <w:rsid w:val="00733391"/>
    <w:pPr>
      <w:keepNext w:val="0"/>
      <w:widowControl/>
      <w:tabs>
        <w:tab w:val="left" w:pos="851"/>
        <w:tab w:val="left" w:pos="1418"/>
        <w:tab w:val="left" w:pos="3119"/>
      </w:tabs>
      <w:suppressAutoHyphens/>
      <w:autoSpaceDE/>
      <w:autoSpaceDN/>
      <w:adjustRightInd/>
      <w:spacing w:before="120" w:after="240"/>
      <w:ind w:left="851" w:firstLine="0"/>
    </w:pPr>
    <w:rPr>
      <w:rFonts w:ascii="Tahoma" w:eastAsia="Tahoma" w:hAnsi="Tahoma" w:cs="Tahoma"/>
      <w:b w:val="0"/>
      <w:lang w:eastAsia="en-US"/>
    </w:rPr>
  </w:style>
  <w:style w:type="character" w:customStyle="1" w:styleId="afffff7">
    <w:name w:val="Пункт без номера Знак"/>
    <w:basedOn w:val="a5"/>
    <w:link w:val="afffff6"/>
    <w:rsid w:val="00733391"/>
    <w:rPr>
      <w:rFonts w:ascii="Tahoma" w:eastAsia="Tahoma" w:hAnsi="Tahoma" w:cs="Tahoma"/>
      <w:lang w:eastAsia="en-US"/>
    </w:rPr>
  </w:style>
  <w:style w:type="paragraph" w:customStyle="1" w:styleId="SL0Text8Simplawyer">
    <w:name w:val="SL 0 Text 8 — Simplawyer"/>
    <w:basedOn w:val="a4"/>
    <w:uiPriority w:val="19"/>
    <w:rsid w:val="009B0C8D"/>
    <w:pPr>
      <w:widowControl/>
      <w:tabs>
        <w:tab w:val="left" w:pos="851"/>
        <w:tab w:val="left" w:pos="1418"/>
        <w:tab w:val="left" w:pos="3119"/>
      </w:tabs>
      <w:suppressAutoHyphens/>
      <w:autoSpaceDE/>
      <w:autoSpaceDN/>
      <w:adjustRightInd/>
      <w:spacing w:before="120" w:after="120"/>
      <w:ind w:firstLine="0"/>
      <w:jc w:val="left"/>
    </w:pPr>
    <w:rPr>
      <w:rFonts w:ascii="Tahoma" w:eastAsia="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4598">
      <w:bodyDiv w:val="1"/>
      <w:marLeft w:val="0"/>
      <w:marRight w:val="0"/>
      <w:marTop w:val="0"/>
      <w:marBottom w:val="0"/>
      <w:divBdr>
        <w:top w:val="none" w:sz="0" w:space="0" w:color="auto"/>
        <w:left w:val="none" w:sz="0" w:space="0" w:color="auto"/>
        <w:bottom w:val="none" w:sz="0" w:space="0" w:color="auto"/>
        <w:right w:val="none" w:sz="0" w:space="0" w:color="auto"/>
      </w:divBdr>
    </w:div>
    <w:div w:id="13002218">
      <w:bodyDiv w:val="1"/>
      <w:marLeft w:val="0"/>
      <w:marRight w:val="0"/>
      <w:marTop w:val="0"/>
      <w:marBottom w:val="0"/>
      <w:divBdr>
        <w:top w:val="none" w:sz="0" w:space="0" w:color="auto"/>
        <w:left w:val="none" w:sz="0" w:space="0" w:color="auto"/>
        <w:bottom w:val="none" w:sz="0" w:space="0" w:color="auto"/>
        <w:right w:val="none" w:sz="0" w:space="0" w:color="auto"/>
      </w:divBdr>
    </w:div>
    <w:div w:id="15153743">
      <w:bodyDiv w:val="1"/>
      <w:marLeft w:val="0"/>
      <w:marRight w:val="0"/>
      <w:marTop w:val="0"/>
      <w:marBottom w:val="0"/>
      <w:divBdr>
        <w:top w:val="none" w:sz="0" w:space="0" w:color="auto"/>
        <w:left w:val="none" w:sz="0" w:space="0" w:color="auto"/>
        <w:bottom w:val="none" w:sz="0" w:space="0" w:color="auto"/>
        <w:right w:val="none" w:sz="0" w:space="0" w:color="auto"/>
      </w:divBdr>
    </w:div>
    <w:div w:id="23874920">
      <w:bodyDiv w:val="1"/>
      <w:marLeft w:val="0"/>
      <w:marRight w:val="0"/>
      <w:marTop w:val="0"/>
      <w:marBottom w:val="0"/>
      <w:divBdr>
        <w:top w:val="none" w:sz="0" w:space="0" w:color="auto"/>
        <w:left w:val="none" w:sz="0" w:space="0" w:color="auto"/>
        <w:bottom w:val="none" w:sz="0" w:space="0" w:color="auto"/>
        <w:right w:val="none" w:sz="0" w:space="0" w:color="auto"/>
      </w:divBdr>
    </w:div>
    <w:div w:id="25374825">
      <w:bodyDiv w:val="1"/>
      <w:marLeft w:val="0"/>
      <w:marRight w:val="0"/>
      <w:marTop w:val="0"/>
      <w:marBottom w:val="0"/>
      <w:divBdr>
        <w:top w:val="none" w:sz="0" w:space="0" w:color="auto"/>
        <w:left w:val="none" w:sz="0" w:space="0" w:color="auto"/>
        <w:bottom w:val="none" w:sz="0" w:space="0" w:color="auto"/>
        <w:right w:val="none" w:sz="0" w:space="0" w:color="auto"/>
      </w:divBdr>
    </w:div>
    <w:div w:id="53431587">
      <w:bodyDiv w:val="1"/>
      <w:marLeft w:val="0"/>
      <w:marRight w:val="0"/>
      <w:marTop w:val="0"/>
      <w:marBottom w:val="0"/>
      <w:divBdr>
        <w:top w:val="none" w:sz="0" w:space="0" w:color="auto"/>
        <w:left w:val="none" w:sz="0" w:space="0" w:color="auto"/>
        <w:bottom w:val="none" w:sz="0" w:space="0" w:color="auto"/>
        <w:right w:val="none" w:sz="0" w:space="0" w:color="auto"/>
      </w:divBdr>
    </w:div>
    <w:div w:id="58401782">
      <w:bodyDiv w:val="1"/>
      <w:marLeft w:val="0"/>
      <w:marRight w:val="0"/>
      <w:marTop w:val="0"/>
      <w:marBottom w:val="0"/>
      <w:divBdr>
        <w:top w:val="none" w:sz="0" w:space="0" w:color="auto"/>
        <w:left w:val="none" w:sz="0" w:space="0" w:color="auto"/>
        <w:bottom w:val="none" w:sz="0" w:space="0" w:color="auto"/>
        <w:right w:val="none" w:sz="0" w:space="0" w:color="auto"/>
      </w:divBdr>
    </w:div>
    <w:div w:id="65614846">
      <w:bodyDiv w:val="1"/>
      <w:marLeft w:val="0"/>
      <w:marRight w:val="0"/>
      <w:marTop w:val="0"/>
      <w:marBottom w:val="0"/>
      <w:divBdr>
        <w:top w:val="none" w:sz="0" w:space="0" w:color="auto"/>
        <w:left w:val="none" w:sz="0" w:space="0" w:color="auto"/>
        <w:bottom w:val="none" w:sz="0" w:space="0" w:color="auto"/>
        <w:right w:val="none" w:sz="0" w:space="0" w:color="auto"/>
      </w:divBdr>
    </w:div>
    <w:div w:id="79910848">
      <w:bodyDiv w:val="1"/>
      <w:marLeft w:val="0"/>
      <w:marRight w:val="0"/>
      <w:marTop w:val="0"/>
      <w:marBottom w:val="0"/>
      <w:divBdr>
        <w:top w:val="none" w:sz="0" w:space="0" w:color="auto"/>
        <w:left w:val="none" w:sz="0" w:space="0" w:color="auto"/>
        <w:bottom w:val="none" w:sz="0" w:space="0" w:color="auto"/>
        <w:right w:val="none" w:sz="0" w:space="0" w:color="auto"/>
      </w:divBdr>
    </w:div>
    <w:div w:id="119229005">
      <w:bodyDiv w:val="1"/>
      <w:marLeft w:val="0"/>
      <w:marRight w:val="0"/>
      <w:marTop w:val="0"/>
      <w:marBottom w:val="0"/>
      <w:divBdr>
        <w:top w:val="none" w:sz="0" w:space="0" w:color="auto"/>
        <w:left w:val="none" w:sz="0" w:space="0" w:color="auto"/>
        <w:bottom w:val="none" w:sz="0" w:space="0" w:color="auto"/>
        <w:right w:val="none" w:sz="0" w:space="0" w:color="auto"/>
      </w:divBdr>
    </w:div>
    <w:div w:id="124083247">
      <w:bodyDiv w:val="1"/>
      <w:marLeft w:val="0"/>
      <w:marRight w:val="0"/>
      <w:marTop w:val="0"/>
      <w:marBottom w:val="0"/>
      <w:divBdr>
        <w:top w:val="none" w:sz="0" w:space="0" w:color="auto"/>
        <w:left w:val="none" w:sz="0" w:space="0" w:color="auto"/>
        <w:bottom w:val="none" w:sz="0" w:space="0" w:color="auto"/>
        <w:right w:val="none" w:sz="0" w:space="0" w:color="auto"/>
      </w:divBdr>
    </w:div>
    <w:div w:id="124979340">
      <w:bodyDiv w:val="1"/>
      <w:marLeft w:val="0"/>
      <w:marRight w:val="0"/>
      <w:marTop w:val="0"/>
      <w:marBottom w:val="0"/>
      <w:divBdr>
        <w:top w:val="none" w:sz="0" w:space="0" w:color="auto"/>
        <w:left w:val="none" w:sz="0" w:space="0" w:color="auto"/>
        <w:bottom w:val="none" w:sz="0" w:space="0" w:color="auto"/>
        <w:right w:val="none" w:sz="0" w:space="0" w:color="auto"/>
      </w:divBdr>
    </w:div>
    <w:div w:id="129709257">
      <w:bodyDiv w:val="1"/>
      <w:marLeft w:val="0"/>
      <w:marRight w:val="0"/>
      <w:marTop w:val="0"/>
      <w:marBottom w:val="0"/>
      <w:divBdr>
        <w:top w:val="none" w:sz="0" w:space="0" w:color="auto"/>
        <w:left w:val="none" w:sz="0" w:space="0" w:color="auto"/>
        <w:bottom w:val="none" w:sz="0" w:space="0" w:color="auto"/>
        <w:right w:val="none" w:sz="0" w:space="0" w:color="auto"/>
      </w:divBdr>
    </w:div>
    <w:div w:id="145585965">
      <w:bodyDiv w:val="1"/>
      <w:marLeft w:val="0"/>
      <w:marRight w:val="0"/>
      <w:marTop w:val="0"/>
      <w:marBottom w:val="0"/>
      <w:divBdr>
        <w:top w:val="none" w:sz="0" w:space="0" w:color="auto"/>
        <w:left w:val="none" w:sz="0" w:space="0" w:color="auto"/>
        <w:bottom w:val="none" w:sz="0" w:space="0" w:color="auto"/>
        <w:right w:val="none" w:sz="0" w:space="0" w:color="auto"/>
      </w:divBdr>
    </w:div>
    <w:div w:id="146481701">
      <w:bodyDiv w:val="1"/>
      <w:marLeft w:val="0"/>
      <w:marRight w:val="0"/>
      <w:marTop w:val="0"/>
      <w:marBottom w:val="0"/>
      <w:divBdr>
        <w:top w:val="none" w:sz="0" w:space="0" w:color="auto"/>
        <w:left w:val="none" w:sz="0" w:space="0" w:color="auto"/>
        <w:bottom w:val="none" w:sz="0" w:space="0" w:color="auto"/>
        <w:right w:val="none" w:sz="0" w:space="0" w:color="auto"/>
      </w:divBdr>
    </w:div>
    <w:div w:id="147478054">
      <w:bodyDiv w:val="1"/>
      <w:marLeft w:val="0"/>
      <w:marRight w:val="0"/>
      <w:marTop w:val="0"/>
      <w:marBottom w:val="0"/>
      <w:divBdr>
        <w:top w:val="none" w:sz="0" w:space="0" w:color="auto"/>
        <w:left w:val="none" w:sz="0" w:space="0" w:color="auto"/>
        <w:bottom w:val="none" w:sz="0" w:space="0" w:color="auto"/>
        <w:right w:val="none" w:sz="0" w:space="0" w:color="auto"/>
      </w:divBdr>
    </w:div>
    <w:div w:id="159152175">
      <w:bodyDiv w:val="1"/>
      <w:marLeft w:val="0"/>
      <w:marRight w:val="0"/>
      <w:marTop w:val="0"/>
      <w:marBottom w:val="0"/>
      <w:divBdr>
        <w:top w:val="none" w:sz="0" w:space="0" w:color="auto"/>
        <w:left w:val="none" w:sz="0" w:space="0" w:color="auto"/>
        <w:bottom w:val="none" w:sz="0" w:space="0" w:color="auto"/>
        <w:right w:val="none" w:sz="0" w:space="0" w:color="auto"/>
      </w:divBdr>
    </w:div>
    <w:div w:id="164903256">
      <w:bodyDiv w:val="1"/>
      <w:marLeft w:val="0"/>
      <w:marRight w:val="0"/>
      <w:marTop w:val="0"/>
      <w:marBottom w:val="0"/>
      <w:divBdr>
        <w:top w:val="none" w:sz="0" w:space="0" w:color="auto"/>
        <w:left w:val="none" w:sz="0" w:space="0" w:color="auto"/>
        <w:bottom w:val="none" w:sz="0" w:space="0" w:color="auto"/>
        <w:right w:val="none" w:sz="0" w:space="0" w:color="auto"/>
      </w:divBdr>
    </w:div>
    <w:div w:id="178275854">
      <w:bodyDiv w:val="1"/>
      <w:marLeft w:val="0"/>
      <w:marRight w:val="0"/>
      <w:marTop w:val="0"/>
      <w:marBottom w:val="0"/>
      <w:divBdr>
        <w:top w:val="none" w:sz="0" w:space="0" w:color="auto"/>
        <w:left w:val="none" w:sz="0" w:space="0" w:color="auto"/>
        <w:bottom w:val="none" w:sz="0" w:space="0" w:color="auto"/>
        <w:right w:val="none" w:sz="0" w:space="0" w:color="auto"/>
      </w:divBdr>
    </w:div>
    <w:div w:id="178390898">
      <w:bodyDiv w:val="1"/>
      <w:marLeft w:val="0"/>
      <w:marRight w:val="0"/>
      <w:marTop w:val="0"/>
      <w:marBottom w:val="0"/>
      <w:divBdr>
        <w:top w:val="none" w:sz="0" w:space="0" w:color="auto"/>
        <w:left w:val="none" w:sz="0" w:space="0" w:color="auto"/>
        <w:bottom w:val="none" w:sz="0" w:space="0" w:color="auto"/>
        <w:right w:val="none" w:sz="0" w:space="0" w:color="auto"/>
      </w:divBdr>
    </w:div>
    <w:div w:id="182522097">
      <w:bodyDiv w:val="1"/>
      <w:marLeft w:val="0"/>
      <w:marRight w:val="0"/>
      <w:marTop w:val="0"/>
      <w:marBottom w:val="0"/>
      <w:divBdr>
        <w:top w:val="none" w:sz="0" w:space="0" w:color="auto"/>
        <w:left w:val="none" w:sz="0" w:space="0" w:color="auto"/>
        <w:bottom w:val="none" w:sz="0" w:space="0" w:color="auto"/>
        <w:right w:val="none" w:sz="0" w:space="0" w:color="auto"/>
      </w:divBdr>
    </w:div>
    <w:div w:id="188683197">
      <w:bodyDiv w:val="1"/>
      <w:marLeft w:val="0"/>
      <w:marRight w:val="0"/>
      <w:marTop w:val="0"/>
      <w:marBottom w:val="0"/>
      <w:divBdr>
        <w:top w:val="none" w:sz="0" w:space="0" w:color="auto"/>
        <w:left w:val="none" w:sz="0" w:space="0" w:color="auto"/>
        <w:bottom w:val="none" w:sz="0" w:space="0" w:color="auto"/>
        <w:right w:val="none" w:sz="0" w:space="0" w:color="auto"/>
      </w:divBdr>
    </w:div>
    <w:div w:id="225268096">
      <w:bodyDiv w:val="1"/>
      <w:marLeft w:val="0"/>
      <w:marRight w:val="0"/>
      <w:marTop w:val="0"/>
      <w:marBottom w:val="0"/>
      <w:divBdr>
        <w:top w:val="none" w:sz="0" w:space="0" w:color="auto"/>
        <w:left w:val="none" w:sz="0" w:space="0" w:color="auto"/>
        <w:bottom w:val="none" w:sz="0" w:space="0" w:color="auto"/>
        <w:right w:val="none" w:sz="0" w:space="0" w:color="auto"/>
      </w:divBdr>
    </w:div>
    <w:div w:id="233862457">
      <w:bodyDiv w:val="1"/>
      <w:marLeft w:val="0"/>
      <w:marRight w:val="0"/>
      <w:marTop w:val="0"/>
      <w:marBottom w:val="0"/>
      <w:divBdr>
        <w:top w:val="none" w:sz="0" w:space="0" w:color="auto"/>
        <w:left w:val="none" w:sz="0" w:space="0" w:color="auto"/>
        <w:bottom w:val="none" w:sz="0" w:space="0" w:color="auto"/>
        <w:right w:val="none" w:sz="0" w:space="0" w:color="auto"/>
      </w:divBdr>
    </w:div>
    <w:div w:id="252057852">
      <w:bodyDiv w:val="1"/>
      <w:marLeft w:val="0"/>
      <w:marRight w:val="0"/>
      <w:marTop w:val="0"/>
      <w:marBottom w:val="0"/>
      <w:divBdr>
        <w:top w:val="none" w:sz="0" w:space="0" w:color="auto"/>
        <w:left w:val="none" w:sz="0" w:space="0" w:color="auto"/>
        <w:bottom w:val="none" w:sz="0" w:space="0" w:color="auto"/>
        <w:right w:val="none" w:sz="0" w:space="0" w:color="auto"/>
      </w:divBdr>
    </w:div>
    <w:div w:id="254873774">
      <w:bodyDiv w:val="1"/>
      <w:marLeft w:val="0"/>
      <w:marRight w:val="0"/>
      <w:marTop w:val="0"/>
      <w:marBottom w:val="0"/>
      <w:divBdr>
        <w:top w:val="none" w:sz="0" w:space="0" w:color="auto"/>
        <w:left w:val="none" w:sz="0" w:space="0" w:color="auto"/>
        <w:bottom w:val="none" w:sz="0" w:space="0" w:color="auto"/>
        <w:right w:val="none" w:sz="0" w:space="0" w:color="auto"/>
      </w:divBdr>
    </w:div>
    <w:div w:id="260768880">
      <w:bodyDiv w:val="1"/>
      <w:marLeft w:val="0"/>
      <w:marRight w:val="0"/>
      <w:marTop w:val="0"/>
      <w:marBottom w:val="0"/>
      <w:divBdr>
        <w:top w:val="none" w:sz="0" w:space="0" w:color="auto"/>
        <w:left w:val="none" w:sz="0" w:space="0" w:color="auto"/>
        <w:bottom w:val="none" w:sz="0" w:space="0" w:color="auto"/>
        <w:right w:val="none" w:sz="0" w:space="0" w:color="auto"/>
      </w:divBdr>
    </w:div>
    <w:div w:id="264458827">
      <w:bodyDiv w:val="1"/>
      <w:marLeft w:val="0"/>
      <w:marRight w:val="0"/>
      <w:marTop w:val="0"/>
      <w:marBottom w:val="0"/>
      <w:divBdr>
        <w:top w:val="none" w:sz="0" w:space="0" w:color="auto"/>
        <w:left w:val="none" w:sz="0" w:space="0" w:color="auto"/>
        <w:bottom w:val="none" w:sz="0" w:space="0" w:color="auto"/>
        <w:right w:val="none" w:sz="0" w:space="0" w:color="auto"/>
      </w:divBdr>
    </w:div>
    <w:div w:id="287930431">
      <w:bodyDiv w:val="1"/>
      <w:marLeft w:val="0"/>
      <w:marRight w:val="0"/>
      <w:marTop w:val="0"/>
      <w:marBottom w:val="0"/>
      <w:divBdr>
        <w:top w:val="none" w:sz="0" w:space="0" w:color="auto"/>
        <w:left w:val="none" w:sz="0" w:space="0" w:color="auto"/>
        <w:bottom w:val="none" w:sz="0" w:space="0" w:color="auto"/>
        <w:right w:val="none" w:sz="0" w:space="0" w:color="auto"/>
      </w:divBdr>
    </w:div>
    <w:div w:id="296376079">
      <w:bodyDiv w:val="1"/>
      <w:marLeft w:val="0"/>
      <w:marRight w:val="0"/>
      <w:marTop w:val="0"/>
      <w:marBottom w:val="0"/>
      <w:divBdr>
        <w:top w:val="none" w:sz="0" w:space="0" w:color="auto"/>
        <w:left w:val="none" w:sz="0" w:space="0" w:color="auto"/>
        <w:bottom w:val="none" w:sz="0" w:space="0" w:color="auto"/>
        <w:right w:val="none" w:sz="0" w:space="0" w:color="auto"/>
      </w:divBdr>
      <w:divsChild>
        <w:div w:id="727805203">
          <w:marLeft w:val="0"/>
          <w:marRight w:val="0"/>
          <w:marTop w:val="210"/>
          <w:marBottom w:val="0"/>
          <w:divBdr>
            <w:top w:val="none" w:sz="0" w:space="0" w:color="auto"/>
            <w:left w:val="none" w:sz="0" w:space="0" w:color="auto"/>
            <w:bottom w:val="none" w:sz="0" w:space="0" w:color="auto"/>
            <w:right w:val="none" w:sz="0" w:space="0" w:color="auto"/>
          </w:divBdr>
          <w:divsChild>
            <w:div w:id="1810971650">
              <w:marLeft w:val="0"/>
              <w:marRight w:val="0"/>
              <w:marTop w:val="0"/>
              <w:marBottom w:val="0"/>
              <w:divBdr>
                <w:top w:val="none" w:sz="0" w:space="0" w:color="auto"/>
                <w:left w:val="none" w:sz="0" w:space="0" w:color="auto"/>
                <w:bottom w:val="none" w:sz="0" w:space="0" w:color="auto"/>
                <w:right w:val="none" w:sz="0" w:space="0" w:color="auto"/>
              </w:divBdr>
              <w:divsChild>
                <w:div w:id="45567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5015">
          <w:marLeft w:val="0"/>
          <w:marRight w:val="0"/>
          <w:marTop w:val="0"/>
          <w:marBottom w:val="0"/>
          <w:divBdr>
            <w:top w:val="none" w:sz="0" w:space="0" w:color="auto"/>
            <w:left w:val="none" w:sz="0" w:space="0" w:color="auto"/>
            <w:bottom w:val="none" w:sz="0" w:space="0" w:color="auto"/>
            <w:right w:val="none" w:sz="0" w:space="0" w:color="auto"/>
          </w:divBdr>
        </w:div>
      </w:divsChild>
    </w:div>
    <w:div w:id="323822113">
      <w:bodyDiv w:val="1"/>
      <w:marLeft w:val="0"/>
      <w:marRight w:val="0"/>
      <w:marTop w:val="0"/>
      <w:marBottom w:val="0"/>
      <w:divBdr>
        <w:top w:val="none" w:sz="0" w:space="0" w:color="auto"/>
        <w:left w:val="none" w:sz="0" w:space="0" w:color="auto"/>
        <w:bottom w:val="none" w:sz="0" w:space="0" w:color="auto"/>
        <w:right w:val="none" w:sz="0" w:space="0" w:color="auto"/>
      </w:divBdr>
    </w:div>
    <w:div w:id="351340271">
      <w:bodyDiv w:val="1"/>
      <w:marLeft w:val="0"/>
      <w:marRight w:val="0"/>
      <w:marTop w:val="0"/>
      <w:marBottom w:val="0"/>
      <w:divBdr>
        <w:top w:val="none" w:sz="0" w:space="0" w:color="auto"/>
        <w:left w:val="none" w:sz="0" w:space="0" w:color="auto"/>
        <w:bottom w:val="none" w:sz="0" w:space="0" w:color="auto"/>
        <w:right w:val="none" w:sz="0" w:space="0" w:color="auto"/>
      </w:divBdr>
    </w:div>
    <w:div w:id="368070435">
      <w:bodyDiv w:val="1"/>
      <w:marLeft w:val="0"/>
      <w:marRight w:val="0"/>
      <w:marTop w:val="0"/>
      <w:marBottom w:val="0"/>
      <w:divBdr>
        <w:top w:val="none" w:sz="0" w:space="0" w:color="auto"/>
        <w:left w:val="none" w:sz="0" w:space="0" w:color="auto"/>
        <w:bottom w:val="none" w:sz="0" w:space="0" w:color="auto"/>
        <w:right w:val="none" w:sz="0" w:space="0" w:color="auto"/>
      </w:divBdr>
    </w:div>
    <w:div w:id="376702645">
      <w:bodyDiv w:val="1"/>
      <w:marLeft w:val="0"/>
      <w:marRight w:val="0"/>
      <w:marTop w:val="0"/>
      <w:marBottom w:val="0"/>
      <w:divBdr>
        <w:top w:val="none" w:sz="0" w:space="0" w:color="auto"/>
        <w:left w:val="none" w:sz="0" w:space="0" w:color="auto"/>
        <w:bottom w:val="none" w:sz="0" w:space="0" w:color="auto"/>
        <w:right w:val="none" w:sz="0" w:space="0" w:color="auto"/>
      </w:divBdr>
    </w:div>
    <w:div w:id="394814958">
      <w:bodyDiv w:val="1"/>
      <w:marLeft w:val="0"/>
      <w:marRight w:val="0"/>
      <w:marTop w:val="0"/>
      <w:marBottom w:val="0"/>
      <w:divBdr>
        <w:top w:val="none" w:sz="0" w:space="0" w:color="auto"/>
        <w:left w:val="none" w:sz="0" w:space="0" w:color="auto"/>
        <w:bottom w:val="none" w:sz="0" w:space="0" w:color="auto"/>
        <w:right w:val="none" w:sz="0" w:space="0" w:color="auto"/>
      </w:divBdr>
    </w:div>
    <w:div w:id="404691833">
      <w:bodyDiv w:val="1"/>
      <w:marLeft w:val="0"/>
      <w:marRight w:val="0"/>
      <w:marTop w:val="0"/>
      <w:marBottom w:val="0"/>
      <w:divBdr>
        <w:top w:val="none" w:sz="0" w:space="0" w:color="auto"/>
        <w:left w:val="none" w:sz="0" w:space="0" w:color="auto"/>
        <w:bottom w:val="none" w:sz="0" w:space="0" w:color="auto"/>
        <w:right w:val="none" w:sz="0" w:space="0" w:color="auto"/>
      </w:divBdr>
    </w:div>
    <w:div w:id="407658330">
      <w:bodyDiv w:val="1"/>
      <w:marLeft w:val="0"/>
      <w:marRight w:val="0"/>
      <w:marTop w:val="0"/>
      <w:marBottom w:val="0"/>
      <w:divBdr>
        <w:top w:val="none" w:sz="0" w:space="0" w:color="auto"/>
        <w:left w:val="none" w:sz="0" w:space="0" w:color="auto"/>
        <w:bottom w:val="none" w:sz="0" w:space="0" w:color="auto"/>
        <w:right w:val="none" w:sz="0" w:space="0" w:color="auto"/>
      </w:divBdr>
    </w:div>
    <w:div w:id="435950619">
      <w:bodyDiv w:val="1"/>
      <w:marLeft w:val="0"/>
      <w:marRight w:val="0"/>
      <w:marTop w:val="0"/>
      <w:marBottom w:val="0"/>
      <w:divBdr>
        <w:top w:val="none" w:sz="0" w:space="0" w:color="auto"/>
        <w:left w:val="none" w:sz="0" w:space="0" w:color="auto"/>
        <w:bottom w:val="none" w:sz="0" w:space="0" w:color="auto"/>
        <w:right w:val="none" w:sz="0" w:space="0" w:color="auto"/>
      </w:divBdr>
    </w:div>
    <w:div w:id="436100482">
      <w:bodyDiv w:val="1"/>
      <w:marLeft w:val="0"/>
      <w:marRight w:val="0"/>
      <w:marTop w:val="0"/>
      <w:marBottom w:val="0"/>
      <w:divBdr>
        <w:top w:val="none" w:sz="0" w:space="0" w:color="auto"/>
        <w:left w:val="none" w:sz="0" w:space="0" w:color="auto"/>
        <w:bottom w:val="none" w:sz="0" w:space="0" w:color="auto"/>
        <w:right w:val="none" w:sz="0" w:space="0" w:color="auto"/>
      </w:divBdr>
    </w:div>
    <w:div w:id="439105926">
      <w:bodyDiv w:val="1"/>
      <w:marLeft w:val="0"/>
      <w:marRight w:val="0"/>
      <w:marTop w:val="0"/>
      <w:marBottom w:val="0"/>
      <w:divBdr>
        <w:top w:val="none" w:sz="0" w:space="0" w:color="auto"/>
        <w:left w:val="none" w:sz="0" w:space="0" w:color="auto"/>
        <w:bottom w:val="none" w:sz="0" w:space="0" w:color="auto"/>
        <w:right w:val="none" w:sz="0" w:space="0" w:color="auto"/>
      </w:divBdr>
    </w:div>
    <w:div w:id="440345694">
      <w:bodyDiv w:val="1"/>
      <w:marLeft w:val="0"/>
      <w:marRight w:val="0"/>
      <w:marTop w:val="0"/>
      <w:marBottom w:val="0"/>
      <w:divBdr>
        <w:top w:val="none" w:sz="0" w:space="0" w:color="auto"/>
        <w:left w:val="none" w:sz="0" w:space="0" w:color="auto"/>
        <w:bottom w:val="none" w:sz="0" w:space="0" w:color="auto"/>
        <w:right w:val="none" w:sz="0" w:space="0" w:color="auto"/>
      </w:divBdr>
    </w:div>
    <w:div w:id="450511565">
      <w:bodyDiv w:val="1"/>
      <w:marLeft w:val="0"/>
      <w:marRight w:val="0"/>
      <w:marTop w:val="0"/>
      <w:marBottom w:val="0"/>
      <w:divBdr>
        <w:top w:val="none" w:sz="0" w:space="0" w:color="auto"/>
        <w:left w:val="none" w:sz="0" w:space="0" w:color="auto"/>
        <w:bottom w:val="none" w:sz="0" w:space="0" w:color="auto"/>
        <w:right w:val="none" w:sz="0" w:space="0" w:color="auto"/>
      </w:divBdr>
    </w:div>
    <w:div w:id="451098980">
      <w:bodyDiv w:val="1"/>
      <w:marLeft w:val="0"/>
      <w:marRight w:val="0"/>
      <w:marTop w:val="0"/>
      <w:marBottom w:val="0"/>
      <w:divBdr>
        <w:top w:val="none" w:sz="0" w:space="0" w:color="auto"/>
        <w:left w:val="none" w:sz="0" w:space="0" w:color="auto"/>
        <w:bottom w:val="none" w:sz="0" w:space="0" w:color="auto"/>
        <w:right w:val="none" w:sz="0" w:space="0" w:color="auto"/>
      </w:divBdr>
    </w:div>
    <w:div w:id="464926948">
      <w:bodyDiv w:val="1"/>
      <w:marLeft w:val="0"/>
      <w:marRight w:val="0"/>
      <w:marTop w:val="0"/>
      <w:marBottom w:val="0"/>
      <w:divBdr>
        <w:top w:val="none" w:sz="0" w:space="0" w:color="auto"/>
        <w:left w:val="none" w:sz="0" w:space="0" w:color="auto"/>
        <w:bottom w:val="none" w:sz="0" w:space="0" w:color="auto"/>
        <w:right w:val="none" w:sz="0" w:space="0" w:color="auto"/>
      </w:divBdr>
    </w:div>
    <w:div w:id="470290531">
      <w:bodyDiv w:val="1"/>
      <w:marLeft w:val="0"/>
      <w:marRight w:val="0"/>
      <w:marTop w:val="0"/>
      <w:marBottom w:val="0"/>
      <w:divBdr>
        <w:top w:val="none" w:sz="0" w:space="0" w:color="auto"/>
        <w:left w:val="none" w:sz="0" w:space="0" w:color="auto"/>
        <w:bottom w:val="none" w:sz="0" w:space="0" w:color="auto"/>
        <w:right w:val="none" w:sz="0" w:space="0" w:color="auto"/>
      </w:divBdr>
    </w:div>
    <w:div w:id="503668134">
      <w:bodyDiv w:val="1"/>
      <w:marLeft w:val="0"/>
      <w:marRight w:val="0"/>
      <w:marTop w:val="0"/>
      <w:marBottom w:val="0"/>
      <w:divBdr>
        <w:top w:val="none" w:sz="0" w:space="0" w:color="auto"/>
        <w:left w:val="none" w:sz="0" w:space="0" w:color="auto"/>
        <w:bottom w:val="none" w:sz="0" w:space="0" w:color="auto"/>
        <w:right w:val="none" w:sz="0" w:space="0" w:color="auto"/>
      </w:divBdr>
    </w:div>
    <w:div w:id="508642638">
      <w:bodyDiv w:val="1"/>
      <w:marLeft w:val="0"/>
      <w:marRight w:val="0"/>
      <w:marTop w:val="0"/>
      <w:marBottom w:val="0"/>
      <w:divBdr>
        <w:top w:val="none" w:sz="0" w:space="0" w:color="auto"/>
        <w:left w:val="none" w:sz="0" w:space="0" w:color="auto"/>
        <w:bottom w:val="none" w:sz="0" w:space="0" w:color="auto"/>
        <w:right w:val="none" w:sz="0" w:space="0" w:color="auto"/>
      </w:divBdr>
    </w:div>
    <w:div w:id="522014991">
      <w:bodyDiv w:val="1"/>
      <w:marLeft w:val="0"/>
      <w:marRight w:val="0"/>
      <w:marTop w:val="0"/>
      <w:marBottom w:val="0"/>
      <w:divBdr>
        <w:top w:val="none" w:sz="0" w:space="0" w:color="auto"/>
        <w:left w:val="none" w:sz="0" w:space="0" w:color="auto"/>
        <w:bottom w:val="none" w:sz="0" w:space="0" w:color="auto"/>
        <w:right w:val="none" w:sz="0" w:space="0" w:color="auto"/>
      </w:divBdr>
    </w:div>
    <w:div w:id="527334454">
      <w:bodyDiv w:val="1"/>
      <w:marLeft w:val="0"/>
      <w:marRight w:val="0"/>
      <w:marTop w:val="0"/>
      <w:marBottom w:val="0"/>
      <w:divBdr>
        <w:top w:val="none" w:sz="0" w:space="0" w:color="auto"/>
        <w:left w:val="none" w:sz="0" w:space="0" w:color="auto"/>
        <w:bottom w:val="none" w:sz="0" w:space="0" w:color="auto"/>
        <w:right w:val="none" w:sz="0" w:space="0" w:color="auto"/>
      </w:divBdr>
    </w:div>
    <w:div w:id="531384169">
      <w:bodyDiv w:val="1"/>
      <w:marLeft w:val="0"/>
      <w:marRight w:val="0"/>
      <w:marTop w:val="0"/>
      <w:marBottom w:val="0"/>
      <w:divBdr>
        <w:top w:val="none" w:sz="0" w:space="0" w:color="auto"/>
        <w:left w:val="none" w:sz="0" w:space="0" w:color="auto"/>
        <w:bottom w:val="none" w:sz="0" w:space="0" w:color="auto"/>
        <w:right w:val="none" w:sz="0" w:space="0" w:color="auto"/>
      </w:divBdr>
    </w:div>
    <w:div w:id="545946656">
      <w:bodyDiv w:val="1"/>
      <w:marLeft w:val="0"/>
      <w:marRight w:val="0"/>
      <w:marTop w:val="0"/>
      <w:marBottom w:val="0"/>
      <w:divBdr>
        <w:top w:val="none" w:sz="0" w:space="0" w:color="auto"/>
        <w:left w:val="none" w:sz="0" w:space="0" w:color="auto"/>
        <w:bottom w:val="none" w:sz="0" w:space="0" w:color="auto"/>
        <w:right w:val="none" w:sz="0" w:space="0" w:color="auto"/>
      </w:divBdr>
    </w:div>
    <w:div w:id="551422515">
      <w:bodyDiv w:val="1"/>
      <w:marLeft w:val="0"/>
      <w:marRight w:val="0"/>
      <w:marTop w:val="0"/>
      <w:marBottom w:val="0"/>
      <w:divBdr>
        <w:top w:val="none" w:sz="0" w:space="0" w:color="auto"/>
        <w:left w:val="none" w:sz="0" w:space="0" w:color="auto"/>
        <w:bottom w:val="none" w:sz="0" w:space="0" w:color="auto"/>
        <w:right w:val="none" w:sz="0" w:space="0" w:color="auto"/>
      </w:divBdr>
    </w:div>
    <w:div w:id="552278119">
      <w:bodyDiv w:val="1"/>
      <w:marLeft w:val="0"/>
      <w:marRight w:val="0"/>
      <w:marTop w:val="0"/>
      <w:marBottom w:val="0"/>
      <w:divBdr>
        <w:top w:val="none" w:sz="0" w:space="0" w:color="auto"/>
        <w:left w:val="none" w:sz="0" w:space="0" w:color="auto"/>
        <w:bottom w:val="none" w:sz="0" w:space="0" w:color="auto"/>
        <w:right w:val="none" w:sz="0" w:space="0" w:color="auto"/>
      </w:divBdr>
    </w:div>
    <w:div w:id="570695930">
      <w:bodyDiv w:val="1"/>
      <w:marLeft w:val="0"/>
      <w:marRight w:val="0"/>
      <w:marTop w:val="0"/>
      <w:marBottom w:val="0"/>
      <w:divBdr>
        <w:top w:val="none" w:sz="0" w:space="0" w:color="auto"/>
        <w:left w:val="none" w:sz="0" w:space="0" w:color="auto"/>
        <w:bottom w:val="none" w:sz="0" w:space="0" w:color="auto"/>
        <w:right w:val="none" w:sz="0" w:space="0" w:color="auto"/>
      </w:divBdr>
    </w:div>
    <w:div w:id="572550553">
      <w:bodyDiv w:val="1"/>
      <w:marLeft w:val="0"/>
      <w:marRight w:val="0"/>
      <w:marTop w:val="0"/>
      <w:marBottom w:val="0"/>
      <w:divBdr>
        <w:top w:val="none" w:sz="0" w:space="0" w:color="auto"/>
        <w:left w:val="none" w:sz="0" w:space="0" w:color="auto"/>
        <w:bottom w:val="none" w:sz="0" w:space="0" w:color="auto"/>
        <w:right w:val="none" w:sz="0" w:space="0" w:color="auto"/>
      </w:divBdr>
    </w:div>
    <w:div w:id="573783290">
      <w:bodyDiv w:val="1"/>
      <w:marLeft w:val="0"/>
      <w:marRight w:val="0"/>
      <w:marTop w:val="0"/>
      <w:marBottom w:val="0"/>
      <w:divBdr>
        <w:top w:val="none" w:sz="0" w:space="0" w:color="auto"/>
        <w:left w:val="none" w:sz="0" w:space="0" w:color="auto"/>
        <w:bottom w:val="none" w:sz="0" w:space="0" w:color="auto"/>
        <w:right w:val="none" w:sz="0" w:space="0" w:color="auto"/>
      </w:divBdr>
    </w:div>
    <w:div w:id="587269832">
      <w:bodyDiv w:val="1"/>
      <w:marLeft w:val="0"/>
      <w:marRight w:val="0"/>
      <w:marTop w:val="0"/>
      <w:marBottom w:val="0"/>
      <w:divBdr>
        <w:top w:val="none" w:sz="0" w:space="0" w:color="auto"/>
        <w:left w:val="none" w:sz="0" w:space="0" w:color="auto"/>
        <w:bottom w:val="none" w:sz="0" w:space="0" w:color="auto"/>
        <w:right w:val="none" w:sz="0" w:space="0" w:color="auto"/>
      </w:divBdr>
    </w:div>
    <w:div w:id="588583647">
      <w:bodyDiv w:val="1"/>
      <w:marLeft w:val="0"/>
      <w:marRight w:val="0"/>
      <w:marTop w:val="0"/>
      <w:marBottom w:val="0"/>
      <w:divBdr>
        <w:top w:val="none" w:sz="0" w:space="0" w:color="auto"/>
        <w:left w:val="none" w:sz="0" w:space="0" w:color="auto"/>
        <w:bottom w:val="none" w:sz="0" w:space="0" w:color="auto"/>
        <w:right w:val="none" w:sz="0" w:space="0" w:color="auto"/>
      </w:divBdr>
    </w:div>
    <w:div w:id="600652351">
      <w:bodyDiv w:val="1"/>
      <w:marLeft w:val="0"/>
      <w:marRight w:val="0"/>
      <w:marTop w:val="0"/>
      <w:marBottom w:val="0"/>
      <w:divBdr>
        <w:top w:val="none" w:sz="0" w:space="0" w:color="auto"/>
        <w:left w:val="none" w:sz="0" w:space="0" w:color="auto"/>
        <w:bottom w:val="none" w:sz="0" w:space="0" w:color="auto"/>
        <w:right w:val="none" w:sz="0" w:space="0" w:color="auto"/>
      </w:divBdr>
    </w:div>
    <w:div w:id="619915448">
      <w:bodyDiv w:val="1"/>
      <w:marLeft w:val="0"/>
      <w:marRight w:val="0"/>
      <w:marTop w:val="0"/>
      <w:marBottom w:val="0"/>
      <w:divBdr>
        <w:top w:val="none" w:sz="0" w:space="0" w:color="auto"/>
        <w:left w:val="none" w:sz="0" w:space="0" w:color="auto"/>
        <w:bottom w:val="none" w:sz="0" w:space="0" w:color="auto"/>
        <w:right w:val="none" w:sz="0" w:space="0" w:color="auto"/>
      </w:divBdr>
    </w:div>
    <w:div w:id="644503817">
      <w:bodyDiv w:val="1"/>
      <w:marLeft w:val="0"/>
      <w:marRight w:val="0"/>
      <w:marTop w:val="0"/>
      <w:marBottom w:val="0"/>
      <w:divBdr>
        <w:top w:val="none" w:sz="0" w:space="0" w:color="auto"/>
        <w:left w:val="none" w:sz="0" w:space="0" w:color="auto"/>
        <w:bottom w:val="none" w:sz="0" w:space="0" w:color="auto"/>
        <w:right w:val="none" w:sz="0" w:space="0" w:color="auto"/>
      </w:divBdr>
    </w:div>
    <w:div w:id="645358138">
      <w:bodyDiv w:val="1"/>
      <w:marLeft w:val="0"/>
      <w:marRight w:val="0"/>
      <w:marTop w:val="0"/>
      <w:marBottom w:val="0"/>
      <w:divBdr>
        <w:top w:val="none" w:sz="0" w:space="0" w:color="auto"/>
        <w:left w:val="none" w:sz="0" w:space="0" w:color="auto"/>
        <w:bottom w:val="none" w:sz="0" w:space="0" w:color="auto"/>
        <w:right w:val="none" w:sz="0" w:space="0" w:color="auto"/>
      </w:divBdr>
    </w:div>
    <w:div w:id="662049883">
      <w:bodyDiv w:val="1"/>
      <w:marLeft w:val="0"/>
      <w:marRight w:val="0"/>
      <w:marTop w:val="0"/>
      <w:marBottom w:val="0"/>
      <w:divBdr>
        <w:top w:val="none" w:sz="0" w:space="0" w:color="auto"/>
        <w:left w:val="none" w:sz="0" w:space="0" w:color="auto"/>
        <w:bottom w:val="none" w:sz="0" w:space="0" w:color="auto"/>
        <w:right w:val="none" w:sz="0" w:space="0" w:color="auto"/>
      </w:divBdr>
    </w:div>
    <w:div w:id="668101526">
      <w:bodyDiv w:val="1"/>
      <w:marLeft w:val="0"/>
      <w:marRight w:val="0"/>
      <w:marTop w:val="0"/>
      <w:marBottom w:val="0"/>
      <w:divBdr>
        <w:top w:val="none" w:sz="0" w:space="0" w:color="auto"/>
        <w:left w:val="none" w:sz="0" w:space="0" w:color="auto"/>
        <w:bottom w:val="none" w:sz="0" w:space="0" w:color="auto"/>
        <w:right w:val="none" w:sz="0" w:space="0" w:color="auto"/>
      </w:divBdr>
    </w:div>
    <w:div w:id="695421387">
      <w:bodyDiv w:val="1"/>
      <w:marLeft w:val="0"/>
      <w:marRight w:val="0"/>
      <w:marTop w:val="0"/>
      <w:marBottom w:val="0"/>
      <w:divBdr>
        <w:top w:val="none" w:sz="0" w:space="0" w:color="auto"/>
        <w:left w:val="none" w:sz="0" w:space="0" w:color="auto"/>
        <w:bottom w:val="none" w:sz="0" w:space="0" w:color="auto"/>
        <w:right w:val="none" w:sz="0" w:space="0" w:color="auto"/>
      </w:divBdr>
    </w:div>
    <w:div w:id="704335076">
      <w:bodyDiv w:val="1"/>
      <w:marLeft w:val="0"/>
      <w:marRight w:val="0"/>
      <w:marTop w:val="0"/>
      <w:marBottom w:val="0"/>
      <w:divBdr>
        <w:top w:val="none" w:sz="0" w:space="0" w:color="auto"/>
        <w:left w:val="none" w:sz="0" w:space="0" w:color="auto"/>
        <w:bottom w:val="none" w:sz="0" w:space="0" w:color="auto"/>
        <w:right w:val="none" w:sz="0" w:space="0" w:color="auto"/>
      </w:divBdr>
    </w:div>
    <w:div w:id="709377952">
      <w:bodyDiv w:val="1"/>
      <w:marLeft w:val="0"/>
      <w:marRight w:val="0"/>
      <w:marTop w:val="0"/>
      <w:marBottom w:val="0"/>
      <w:divBdr>
        <w:top w:val="none" w:sz="0" w:space="0" w:color="auto"/>
        <w:left w:val="none" w:sz="0" w:space="0" w:color="auto"/>
        <w:bottom w:val="none" w:sz="0" w:space="0" w:color="auto"/>
        <w:right w:val="none" w:sz="0" w:space="0" w:color="auto"/>
      </w:divBdr>
    </w:div>
    <w:div w:id="713426246">
      <w:bodyDiv w:val="1"/>
      <w:marLeft w:val="0"/>
      <w:marRight w:val="0"/>
      <w:marTop w:val="0"/>
      <w:marBottom w:val="0"/>
      <w:divBdr>
        <w:top w:val="none" w:sz="0" w:space="0" w:color="auto"/>
        <w:left w:val="none" w:sz="0" w:space="0" w:color="auto"/>
        <w:bottom w:val="none" w:sz="0" w:space="0" w:color="auto"/>
        <w:right w:val="none" w:sz="0" w:space="0" w:color="auto"/>
      </w:divBdr>
    </w:div>
    <w:div w:id="721290031">
      <w:bodyDiv w:val="1"/>
      <w:marLeft w:val="0"/>
      <w:marRight w:val="0"/>
      <w:marTop w:val="0"/>
      <w:marBottom w:val="0"/>
      <w:divBdr>
        <w:top w:val="none" w:sz="0" w:space="0" w:color="auto"/>
        <w:left w:val="none" w:sz="0" w:space="0" w:color="auto"/>
        <w:bottom w:val="none" w:sz="0" w:space="0" w:color="auto"/>
        <w:right w:val="none" w:sz="0" w:space="0" w:color="auto"/>
      </w:divBdr>
    </w:div>
    <w:div w:id="730932789">
      <w:bodyDiv w:val="1"/>
      <w:marLeft w:val="0"/>
      <w:marRight w:val="0"/>
      <w:marTop w:val="0"/>
      <w:marBottom w:val="0"/>
      <w:divBdr>
        <w:top w:val="none" w:sz="0" w:space="0" w:color="auto"/>
        <w:left w:val="none" w:sz="0" w:space="0" w:color="auto"/>
        <w:bottom w:val="none" w:sz="0" w:space="0" w:color="auto"/>
        <w:right w:val="none" w:sz="0" w:space="0" w:color="auto"/>
      </w:divBdr>
    </w:div>
    <w:div w:id="740718668">
      <w:bodyDiv w:val="1"/>
      <w:marLeft w:val="0"/>
      <w:marRight w:val="0"/>
      <w:marTop w:val="0"/>
      <w:marBottom w:val="0"/>
      <w:divBdr>
        <w:top w:val="none" w:sz="0" w:space="0" w:color="auto"/>
        <w:left w:val="none" w:sz="0" w:space="0" w:color="auto"/>
        <w:bottom w:val="none" w:sz="0" w:space="0" w:color="auto"/>
        <w:right w:val="none" w:sz="0" w:space="0" w:color="auto"/>
      </w:divBdr>
    </w:div>
    <w:div w:id="751466050">
      <w:bodyDiv w:val="1"/>
      <w:marLeft w:val="0"/>
      <w:marRight w:val="0"/>
      <w:marTop w:val="0"/>
      <w:marBottom w:val="0"/>
      <w:divBdr>
        <w:top w:val="none" w:sz="0" w:space="0" w:color="auto"/>
        <w:left w:val="none" w:sz="0" w:space="0" w:color="auto"/>
        <w:bottom w:val="none" w:sz="0" w:space="0" w:color="auto"/>
        <w:right w:val="none" w:sz="0" w:space="0" w:color="auto"/>
      </w:divBdr>
    </w:div>
    <w:div w:id="762144452">
      <w:bodyDiv w:val="1"/>
      <w:marLeft w:val="0"/>
      <w:marRight w:val="0"/>
      <w:marTop w:val="0"/>
      <w:marBottom w:val="0"/>
      <w:divBdr>
        <w:top w:val="none" w:sz="0" w:space="0" w:color="auto"/>
        <w:left w:val="none" w:sz="0" w:space="0" w:color="auto"/>
        <w:bottom w:val="none" w:sz="0" w:space="0" w:color="auto"/>
        <w:right w:val="none" w:sz="0" w:space="0" w:color="auto"/>
      </w:divBdr>
    </w:div>
    <w:div w:id="765272922">
      <w:bodyDiv w:val="1"/>
      <w:marLeft w:val="0"/>
      <w:marRight w:val="0"/>
      <w:marTop w:val="0"/>
      <w:marBottom w:val="0"/>
      <w:divBdr>
        <w:top w:val="none" w:sz="0" w:space="0" w:color="auto"/>
        <w:left w:val="none" w:sz="0" w:space="0" w:color="auto"/>
        <w:bottom w:val="none" w:sz="0" w:space="0" w:color="auto"/>
        <w:right w:val="none" w:sz="0" w:space="0" w:color="auto"/>
      </w:divBdr>
    </w:div>
    <w:div w:id="772212611">
      <w:bodyDiv w:val="1"/>
      <w:marLeft w:val="0"/>
      <w:marRight w:val="0"/>
      <w:marTop w:val="0"/>
      <w:marBottom w:val="0"/>
      <w:divBdr>
        <w:top w:val="none" w:sz="0" w:space="0" w:color="auto"/>
        <w:left w:val="none" w:sz="0" w:space="0" w:color="auto"/>
        <w:bottom w:val="none" w:sz="0" w:space="0" w:color="auto"/>
        <w:right w:val="none" w:sz="0" w:space="0" w:color="auto"/>
      </w:divBdr>
    </w:div>
    <w:div w:id="777409259">
      <w:bodyDiv w:val="1"/>
      <w:marLeft w:val="0"/>
      <w:marRight w:val="0"/>
      <w:marTop w:val="0"/>
      <w:marBottom w:val="0"/>
      <w:divBdr>
        <w:top w:val="none" w:sz="0" w:space="0" w:color="auto"/>
        <w:left w:val="none" w:sz="0" w:space="0" w:color="auto"/>
        <w:bottom w:val="none" w:sz="0" w:space="0" w:color="auto"/>
        <w:right w:val="none" w:sz="0" w:space="0" w:color="auto"/>
      </w:divBdr>
    </w:div>
    <w:div w:id="796333801">
      <w:bodyDiv w:val="1"/>
      <w:marLeft w:val="0"/>
      <w:marRight w:val="0"/>
      <w:marTop w:val="0"/>
      <w:marBottom w:val="0"/>
      <w:divBdr>
        <w:top w:val="none" w:sz="0" w:space="0" w:color="auto"/>
        <w:left w:val="none" w:sz="0" w:space="0" w:color="auto"/>
        <w:bottom w:val="none" w:sz="0" w:space="0" w:color="auto"/>
        <w:right w:val="none" w:sz="0" w:space="0" w:color="auto"/>
      </w:divBdr>
    </w:div>
    <w:div w:id="800683831">
      <w:bodyDiv w:val="1"/>
      <w:marLeft w:val="0"/>
      <w:marRight w:val="0"/>
      <w:marTop w:val="0"/>
      <w:marBottom w:val="0"/>
      <w:divBdr>
        <w:top w:val="none" w:sz="0" w:space="0" w:color="auto"/>
        <w:left w:val="none" w:sz="0" w:space="0" w:color="auto"/>
        <w:bottom w:val="none" w:sz="0" w:space="0" w:color="auto"/>
        <w:right w:val="none" w:sz="0" w:space="0" w:color="auto"/>
      </w:divBdr>
    </w:div>
    <w:div w:id="835266180">
      <w:bodyDiv w:val="1"/>
      <w:marLeft w:val="0"/>
      <w:marRight w:val="0"/>
      <w:marTop w:val="0"/>
      <w:marBottom w:val="0"/>
      <w:divBdr>
        <w:top w:val="none" w:sz="0" w:space="0" w:color="auto"/>
        <w:left w:val="none" w:sz="0" w:space="0" w:color="auto"/>
        <w:bottom w:val="none" w:sz="0" w:space="0" w:color="auto"/>
        <w:right w:val="none" w:sz="0" w:space="0" w:color="auto"/>
      </w:divBdr>
    </w:div>
    <w:div w:id="850677273">
      <w:bodyDiv w:val="1"/>
      <w:marLeft w:val="0"/>
      <w:marRight w:val="0"/>
      <w:marTop w:val="0"/>
      <w:marBottom w:val="0"/>
      <w:divBdr>
        <w:top w:val="none" w:sz="0" w:space="0" w:color="auto"/>
        <w:left w:val="none" w:sz="0" w:space="0" w:color="auto"/>
        <w:bottom w:val="none" w:sz="0" w:space="0" w:color="auto"/>
        <w:right w:val="none" w:sz="0" w:space="0" w:color="auto"/>
      </w:divBdr>
    </w:div>
    <w:div w:id="855193299">
      <w:bodyDiv w:val="1"/>
      <w:marLeft w:val="0"/>
      <w:marRight w:val="0"/>
      <w:marTop w:val="0"/>
      <w:marBottom w:val="0"/>
      <w:divBdr>
        <w:top w:val="none" w:sz="0" w:space="0" w:color="auto"/>
        <w:left w:val="none" w:sz="0" w:space="0" w:color="auto"/>
        <w:bottom w:val="none" w:sz="0" w:space="0" w:color="auto"/>
        <w:right w:val="none" w:sz="0" w:space="0" w:color="auto"/>
      </w:divBdr>
    </w:div>
    <w:div w:id="857236954">
      <w:bodyDiv w:val="1"/>
      <w:marLeft w:val="0"/>
      <w:marRight w:val="0"/>
      <w:marTop w:val="0"/>
      <w:marBottom w:val="0"/>
      <w:divBdr>
        <w:top w:val="none" w:sz="0" w:space="0" w:color="auto"/>
        <w:left w:val="none" w:sz="0" w:space="0" w:color="auto"/>
        <w:bottom w:val="none" w:sz="0" w:space="0" w:color="auto"/>
        <w:right w:val="none" w:sz="0" w:space="0" w:color="auto"/>
      </w:divBdr>
    </w:div>
    <w:div w:id="862744988">
      <w:bodyDiv w:val="1"/>
      <w:marLeft w:val="0"/>
      <w:marRight w:val="0"/>
      <w:marTop w:val="0"/>
      <w:marBottom w:val="0"/>
      <w:divBdr>
        <w:top w:val="none" w:sz="0" w:space="0" w:color="auto"/>
        <w:left w:val="none" w:sz="0" w:space="0" w:color="auto"/>
        <w:bottom w:val="none" w:sz="0" w:space="0" w:color="auto"/>
        <w:right w:val="none" w:sz="0" w:space="0" w:color="auto"/>
      </w:divBdr>
    </w:div>
    <w:div w:id="864753141">
      <w:bodyDiv w:val="1"/>
      <w:marLeft w:val="0"/>
      <w:marRight w:val="0"/>
      <w:marTop w:val="0"/>
      <w:marBottom w:val="0"/>
      <w:divBdr>
        <w:top w:val="none" w:sz="0" w:space="0" w:color="auto"/>
        <w:left w:val="none" w:sz="0" w:space="0" w:color="auto"/>
        <w:bottom w:val="none" w:sz="0" w:space="0" w:color="auto"/>
        <w:right w:val="none" w:sz="0" w:space="0" w:color="auto"/>
      </w:divBdr>
    </w:div>
    <w:div w:id="869564328">
      <w:bodyDiv w:val="1"/>
      <w:marLeft w:val="0"/>
      <w:marRight w:val="0"/>
      <w:marTop w:val="0"/>
      <w:marBottom w:val="0"/>
      <w:divBdr>
        <w:top w:val="none" w:sz="0" w:space="0" w:color="auto"/>
        <w:left w:val="none" w:sz="0" w:space="0" w:color="auto"/>
        <w:bottom w:val="none" w:sz="0" w:space="0" w:color="auto"/>
        <w:right w:val="none" w:sz="0" w:space="0" w:color="auto"/>
      </w:divBdr>
    </w:div>
    <w:div w:id="880820777">
      <w:bodyDiv w:val="1"/>
      <w:marLeft w:val="0"/>
      <w:marRight w:val="0"/>
      <w:marTop w:val="0"/>
      <w:marBottom w:val="0"/>
      <w:divBdr>
        <w:top w:val="none" w:sz="0" w:space="0" w:color="auto"/>
        <w:left w:val="none" w:sz="0" w:space="0" w:color="auto"/>
        <w:bottom w:val="none" w:sz="0" w:space="0" w:color="auto"/>
        <w:right w:val="none" w:sz="0" w:space="0" w:color="auto"/>
      </w:divBdr>
    </w:div>
    <w:div w:id="898056700">
      <w:bodyDiv w:val="1"/>
      <w:marLeft w:val="0"/>
      <w:marRight w:val="0"/>
      <w:marTop w:val="0"/>
      <w:marBottom w:val="0"/>
      <w:divBdr>
        <w:top w:val="none" w:sz="0" w:space="0" w:color="auto"/>
        <w:left w:val="none" w:sz="0" w:space="0" w:color="auto"/>
        <w:bottom w:val="none" w:sz="0" w:space="0" w:color="auto"/>
        <w:right w:val="none" w:sz="0" w:space="0" w:color="auto"/>
      </w:divBdr>
    </w:div>
    <w:div w:id="899900078">
      <w:bodyDiv w:val="1"/>
      <w:marLeft w:val="0"/>
      <w:marRight w:val="0"/>
      <w:marTop w:val="0"/>
      <w:marBottom w:val="0"/>
      <w:divBdr>
        <w:top w:val="none" w:sz="0" w:space="0" w:color="auto"/>
        <w:left w:val="none" w:sz="0" w:space="0" w:color="auto"/>
        <w:bottom w:val="none" w:sz="0" w:space="0" w:color="auto"/>
        <w:right w:val="none" w:sz="0" w:space="0" w:color="auto"/>
      </w:divBdr>
    </w:div>
    <w:div w:id="903175233">
      <w:bodyDiv w:val="1"/>
      <w:marLeft w:val="0"/>
      <w:marRight w:val="0"/>
      <w:marTop w:val="0"/>
      <w:marBottom w:val="0"/>
      <w:divBdr>
        <w:top w:val="none" w:sz="0" w:space="0" w:color="auto"/>
        <w:left w:val="none" w:sz="0" w:space="0" w:color="auto"/>
        <w:bottom w:val="none" w:sz="0" w:space="0" w:color="auto"/>
        <w:right w:val="none" w:sz="0" w:space="0" w:color="auto"/>
      </w:divBdr>
    </w:div>
    <w:div w:id="905916802">
      <w:bodyDiv w:val="1"/>
      <w:marLeft w:val="0"/>
      <w:marRight w:val="0"/>
      <w:marTop w:val="0"/>
      <w:marBottom w:val="0"/>
      <w:divBdr>
        <w:top w:val="none" w:sz="0" w:space="0" w:color="auto"/>
        <w:left w:val="none" w:sz="0" w:space="0" w:color="auto"/>
        <w:bottom w:val="none" w:sz="0" w:space="0" w:color="auto"/>
        <w:right w:val="none" w:sz="0" w:space="0" w:color="auto"/>
      </w:divBdr>
    </w:div>
    <w:div w:id="925116885">
      <w:bodyDiv w:val="1"/>
      <w:marLeft w:val="0"/>
      <w:marRight w:val="0"/>
      <w:marTop w:val="0"/>
      <w:marBottom w:val="0"/>
      <w:divBdr>
        <w:top w:val="none" w:sz="0" w:space="0" w:color="auto"/>
        <w:left w:val="none" w:sz="0" w:space="0" w:color="auto"/>
        <w:bottom w:val="none" w:sz="0" w:space="0" w:color="auto"/>
        <w:right w:val="none" w:sz="0" w:space="0" w:color="auto"/>
      </w:divBdr>
    </w:div>
    <w:div w:id="929386235">
      <w:bodyDiv w:val="1"/>
      <w:marLeft w:val="0"/>
      <w:marRight w:val="0"/>
      <w:marTop w:val="0"/>
      <w:marBottom w:val="0"/>
      <w:divBdr>
        <w:top w:val="none" w:sz="0" w:space="0" w:color="auto"/>
        <w:left w:val="none" w:sz="0" w:space="0" w:color="auto"/>
        <w:bottom w:val="none" w:sz="0" w:space="0" w:color="auto"/>
        <w:right w:val="none" w:sz="0" w:space="0" w:color="auto"/>
      </w:divBdr>
    </w:div>
    <w:div w:id="933243791">
      <w:bodyDiv w:val="1"/>
      <w:marLeft w:val="0"/>
      <w:marRight w:val="0"/>
      <w:marTop w:val="0"/>
      <w:marBottom w:val="0"/>
      <w:divBdr>
        <w:top w:val="none" w:sz="0" w:space="0" w:color="auto"/>
        <w:left w:val="none" w:sz="0" w:space="0" w:color="auto"/>
        <w:bottom w:val="none" w:sz="0" w:space="0" w:color="auto"/>
        <w:right w:val="none" w:sz="0" w:space="0" w:color="auto"/>
      </w:divBdr>
    </w:div>
    <w:div w:id="938873829">
      <w:bodyDiv w:val="1"/>
      <w:marLeft w:val="0"/>
      <w:marRight w:val="0"/>
      <w:marTop w:val="0"/>
      <w:marBottom w:val="0"/>
      <w:divBdr>
        <w:top w:val="none" w:sz="0" w:space="0" w:color="auto"/>
        <w:left w:val="none" w:sz="0" w:space="0" w:color="auto"/>
        <w:bottom w:val="none" w:sz="0" w:space="0" w:color="auto"/>
        <w:right w:val="none" w:sz="0" w:space="0" w:color="auto"/>
      </w:divBdr>
    </w:div>
    <w:div w:id="946348208">
      <w:bodyDiv w:val="1"/>
      <w:marLeft w:val="0"/>
      <w:marRight w:val="0"/>
      <w:marTop w:val="0"/>
      <w:marBottom w:val="0"/>
      <w:divBdr>
        <w:top w:val="none" w:sz="0" w:space="0" w:color="auto"/>
        <w:left w:val="none" w:sz="0" w:space="0" w:color="auto"/>
        <w:bottom w:val="none" w:sz="0" w:space="0" w:color="auto"/>
        <w:right w:val="none" w:sz="0" w:space="0" w:color="auto"/>
      </w:divBdr>
    </w:div>
    <w:div w:id="951982010">
      <w:bodyDiv w:val="1"/>
      <w:marLeft w:val="0"/>
      <w:marRight w:val="0"/>
      <w:marTop w:val="0"/>
      <w:marBottom w:val="0"/>
      <w:divBdr>
        <w:top w:val="none" w:sz="0" w:space="0" w:color="auto"/>
        <w:left w:val="none" w:sz="0" w:space="0" w:color="auto"/>
        <w:bottom w:val="none" w:sz="0" w:space="0" w:color="auto"/>
        <w:right w:val="none" w:sz="0" w:space="0" w:color="auto"/>
      </w:divBdr>
    </w:div>
    <w:div w:id="953171089">
      <w:bodyDiv w:val="1"/>
      <w:marLeft w:val="0"/>
      <w:marRight w:val="0"/>
      <w:marTop w:val="0"/>
      <w:marBottom w:val="0"/>
      <w:divBdr>
        <w:top w:val="none" w:sz="0" w:space="0" w:color="auto"/>
        <w:left w:val="none" w:sz="0" w:space="0" w:color="auto"/>
        <w:bottom w:val="none" w:sz="0" w:space="0" w:color="auto"/>
        <w:right w:val="none" w:sz="0" w:space="0" w:color="auto"/>
      </w:divBdr>
    </w:div>
    <w:div w:id="954097955">
      <w:bodyDiv w:val="1"/>
      <w:marLeft w:val="0"/>
      <w:marRight w:val="0"/>
      <w:marTop w:val="0"/>
      <w:marBottom w:val="0"/>
      <w:divBdr>
        <w:top w:val="none" w:sz="0" w:space="0" w:color="auto"/>
        <w:left w:val="none" w:sz="0" w:space="0" w:color="auto"/>
        <w:bottom w:val="none" w:sz="0" w:space="0" w:color="auto"/>
        <w:right w:val="none" w:sz="0" w:space="0" w:color="auto"/>
      </w:divBdr>
    </w:div>
    <w:div w:id="955597272">
      <w:bodyDiv w:val="1"/>
      <w:marLeft w:val="0"/>
      <w:marRight w:val="0"/>
      <w:marTop w:val="0"/>
      <w:marBottom w:val="0"/>
      <w:divBdr>
        <w:top w:val="none" w:sz="0" w:space="0" w:color="auto"/>
        <w:left w:val="none" w:sz="0" w:space="0" w:color="auto"/>
        <w:bottom w:val="none" w:sz="0" w:space="0" w:color="auto"/>
        <w:right w:val="none" w:sz="0" w:space="0" w:color="auto"/>
      </w:divBdr>
    </w:div>
    <w:div w:id="981734547">
      <w:bodyDiv w:val="1"/>
      <w:marLeft w:val="0"/>
      <w:marRight w:val="0"/>
      <w:marTop w:val="0"/>
      <w:marBottom w:val="0"/>
      <w:divBdr>
        <w:top w:val="none" w:sz="0" w:space="0" w:color="auto"/>
        <w:left w:val="none" w:sz="0" w:space="0" w:color="auto"/>
        <w:bottom w:val="none" w:sz="0" w:space="0" w:color="auto"/>
        <w:right w:val="none" w:sz="0" w:space="0" w:color="auto"/>
      </w:divBdr>
    </w:div>
    <w:div w:id="983851705">
      <w:bodyDiv w:val="1"/>
      <w:marLeft w:val="0"/>
      <w:marRight w:val="0"/>
      <w:marTop w:val="0"/>
      <w:marBottom w:val="0"/>
      <w:divBdr>
        <w:top w:val="none" w:sz="0" w:space="0" w:color="auto"/>
        <w:left w:val="none" w:sz="0" w:space="0" w:color="auto"/>
        <w:bottom w:val="none" w:sz="0" w:space="0" w:color="auto"/>
        <w:right w:val="none" w:sz="0" w:space="0" w:color="auto"/>
      </w:divBdr>
    </w:div>
    <w:div w:id="1017729069">
      <w:bodyDiv w:val="1"/>
      <w:marLeft w:val="0"/>
      <w:marRight w:val="0"/>
      <w:marTop w:val="0"/>
      <w:marBottom w:val="0"/>
      <w:divBdr>
        <w:top w:val="none" w:sz="0" w:space="0" w:color="auto"/>
        <w:left w:val="none" w:sz="0" w:space="0" w:color="auto"/>
        <w:bottom w:val="none" w:sz="0" w:space="0" w:color="auto"/>
        <w:right w:val="none" w:sz="0" w:space="0" w:color="auto"/>
      </w:divBdr>
    </w:div>
    <w:div w:id="1027829586">
      <w:bodyDiv w:val="1"/>
      <w:marLeft w:val="0"/>
      <w:marRight w:val="0"/>
      <w:marTop w:val="0"/>
      <w:marBottom w:val="0"/>
      <w:divBdr>
        <w:top w:val="none" w:sz="0" w:space="0" w:color="auto"/>
        <w:left w:val="none" w:sz="0" w:space="0" w:color="auto"/>
        <w:bottom w:val="none" w:sz="0" w:space="0" w:color="auto"/>
        <w:right w:val="none" w:sz="0" w:space="0" w:color="auto"/>
      </w:divBdr>
    </w:div>
    <w:div w:id="1027830665">
      <w:bodyDiv w:val="1"/>
      <w:marLeft w:val="0"/>
      <w:marRight w:val="0"/>
      <w:marTop w:val="0"/>
      <w:marBottom w:val="0"/>
      <w:divBdr>
        <w:top w:val="none" w:sz="0" w:space="0" w:color="auto"/>
        <w:left w:val="none" w:sz="0" w:space="0" w:color="auto"/>
        <w:bottom w:val="none" w:sz="0" w:space="0" w:color="auto"/>
        <w:right w:val="none" w:sz="0" w:space="0" w:color="auto"/>
      </w:divBdr>
    </w:div>
    <w:div w:id="1048335580">
      <w:bodyDiv w:val="1"/>
      <w:marLeft w:val="0"/>
      <w:marRight w:val="0"/>
      <w:marTop w:val="0"/>
      <w:marBottom w:val="0"/>
      <w:divBdr>
        <w:top w:val="none" w:sz="0" w:space="0" w:color="auto"/>
        <w:left w:val="none" w:sz="0" w:space="0" w:color="auto"/>
        <w:bottom w:val="none" w:sz="0" w:space="0" w:color="auto"/>
        <w:right w:val="none" w:sz="0" w:space="0" w:color="auto"/>
      </w:divBdr>
    </w:div>
    <w:div w:id="1058700664">
      <w:bodyDiv w:val="1"/>
      <w:marLeft w:val="0"/>
      <w:marRight w:val="0"/>
      <w:marTop w:val="0"/>
      <w:marBottom w:val="0"/>
      <w:divBdr>
        <w:top w:val="none" w:sz="0" w:space="0" w:color="auto"/>
        <w:left w:val="none" w:sz="0" w:space="0" w:color="auto"/>
        <w:bottom w:val="none" w:sz="0" w:space="0" w:color="auto"/>
        <w:right w:val="none" w:sz="0" w:space="0" w:color="auto"/>
      </w:divBdr>
      <w:divsChild>
        <w:div w:id="717046106">
          <w:marLeft w:val="0"/>
          <w:marRight w:val="0"/>
          <w:marTop w:val="0"/>
          <w:marBottom w:val="0"/>
          <w:divBdr>
            <w:top w:val="none" w:sz="0" w:space="0" w:color="auto"/>
            <w:left w:val="none" w:sz="0" w:space="0" w:color="auto"/>
            <w:bottom w:val="none" w:sz="0" w:space="0" w:color="auto"/>
            <w:right w:val="none" w:sz="0" w:space="0" w:color="auto"/>
          </w:divBdr>
          <w:divsChild>
            <w:div w:id="1489318756">
              <w:marLeft w:val="0"/>
              <w:marRight w:val="0"/>
              <w:marTop w:val="0"/>
              <w:marBottom w:val="0"/>
              <w:divBdr>
                <w:top w:val="none" w:sz="0" w:space="0" w:color="auto"/>
                <w:left w:val="none" w:sz="0" w:space="0" w:color="auto"/>
                <w:bottom w:val="none" w:sz="0" w:space="0" w:color="auto"/>
                <w:right w:val="none" w:sz="0" w:space="0" w:color="auto"/>
              </w:divBdr>
              <w:divsChild>
                <w:div w:id="114427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397">
      <w:bodyDiv w:val="1"/>
      <w:marLeft w:val="0"/>
      <w:marRight w:val="0"/>
      <w:marTop w:val="0"/>
      <w:marBottom w:val="0"/>
      <w:divBdr>
        <w:top w:val="none" w:sz="0" w:space="0" w:color="auto"/>
        <w:left w:val="none" w:sz="0" w:space="0" w:color="auto"/>
        <w:bottom w:val="none" w:sz="0" w:space="0" w:color="auto"/>
        <w:right w:val="none" w:sz="0" w:space="0" w:color="auto"/>
      </w:divBdr>
    </w:div>
    <w:div w:id="1073510821">
      <w:bodyDiv w:val="1"/>
      <w:marLeft w:val="0"/>
      <w:marRight w:val="0"/>
      <w:marTop w:val="0"/>
      <w:marBottom w:val="0"/>
      <w:divBdr>
        <w:top w:val="none" w:sz="0" w:space="0" w:color="auto"/>
        <w:left w:val="none" w:sz="0" w:space="0" w:color="auto"/>
        <w:bottom w:val="none" w:sz="0" w:space="0" w:color="auto"/>
        <w:right w:val="none" w:sz="0" w:space="0" w:color="auto"/>
      </w:divBdr>
    </w:div>
    <w:div w:id="1098602021">
      <w:bodyDiv w:val="1"/>
      <w:marLeft w:val="0"/>
      <w:marRight w:val="0"/>
      <w:marTop w:val="0"/>
      <w:marBottom w:val="0"/>
      <w:divBdr>
        <w:top w:val="none" w:sz="0" w:space="0" w:color="auto"/>
        <w:left w:val="none" w:sz="0" w:space="0" w:color="auto"/>
        <w:bottom w:val="none" w:sz="0" w:space="0" w:color="auto"/>
        <w:right w:val="none" w:sz="0" w:space="0" w:color="auto"/>
      </w:divBdr>
    </w:div>
    <w:div w:id="1099451395">
      <w:bodyDiv w:val="1"/>
      <w:marLeft w:val="0"/>
      <w:marRight w:val="0"/>
      <w:marTop w:val="0"/>
      <w:marBottom w:val="0"/>
      <w:divBdr>
        <w:top w:val="none" w:sz="0" w:space="0" w:color="auto"/>
        <w:left w:val="none" w:sz="0" w:space="0" w:color="auto"/>
        <w:bottom w:val="none" w:sz="0" w:space="0" w:color="auto"/>
        <w:right w:val="none" w:sz="0" w:space="0" w:color="auto"/>
      </w:divBdr>
    </w:div>
    <w:div w:id="1101880491">
      <w:bodyDiv w:val="1"/>
      <w:marLeft w:val="0"/>
      <w:marRight w:val="0"/>
      <w:marTop w:val="0"/>
      <w:marBottom w:val="0"/>
      <w:divBdr>
        <w:top w:val="none" w:sz="0" w:space="0" w:color="auto"/>
        <w:left w:val="none" w:sz="0" w:space="0" w:color="auto"/>
        <w:bottom w:val="none" w:sz="0" w:space="0" w:color="auto"/>
        <w:right w:val="none" w:sz="0" w:space="0" w:color="auto"/>
      </w:divBdr>
    </w:div>
    <w:div w:id="1107889748">
      <w:bodyDiv w:val="1"/>
      <w:marLeft w:val="0"/>
      <w:marRight w:val="0"/>
      <w:marTop w:val="0"/>
      <w:marBottom w:val="0"/>
      <w:divBdr>
        <w:top w:val="none" w:sz="0" w:space="0" w:color="auto"/>
        <w:left w:val="none" w:sz="0" w:space="0" w:color="auto"/>
        <w:bottom w:val="none" w:sz="0" w:space="0" w:color="auto"/>
        <w:right w:val="none" w:sz="0" w:space="0" w:color="auto"/>
      </w:divBdr>
    </w:div>
    <w:div w:id="1120412444">
      <w:bodyDiv w:val="1"/>
      <w:marLeft w:val="0"/>
      <w:marRight w:val="0"/>
      <w:marTop w:val="0"/>
      <w:marBottom w:val="0"/>
      <w:divBdr>
        <w:top w:val="none" w:sz="0" w:space="0" w:color="auto"/>
        <w:left w:val="none" w:sz="0" w:space="0" w:color="auto"/>
        <w:bottom w:val="none" w:sz="0" w:space="0" w:color="auto"/>
        <w:right w:val="none" w:sz="0" w:space="0" w:color="auto"/>
      </w:divBdr>
    </w:div>
    <w:div w:id="1124617946">
      <w:bodyDiv w:val="1"/>
      <w:marLeft w:val="0"/>
      <w:marRight w:val="0"/>
      <w:marTop w:val="0"/>
      <w:marBottom w:val="0"/>
      <w:divBdr>
        <w:top w:val="none" w:sz="0" w:space="0" w:color="auto"/>
        <w:left w:val="none" w:sz="0" w:space="0" w:color="auto"/>
        <w:bottom w:val="none" w:sz="0" w:space="0" w:color="auto"/>
        <w:right w:val="none" w:sz="0" w:space="0" w:color="auto"/>
      </w:divBdr>
    </w:div>
    <w:div w:id="1143742775">
      <w:bodyDiv w:val="1"/>
      <w:marLeft w:val="0"/>
      <w:marRight w:val="0"/>
      <w:marTop w:val="0"/>
      <w:marBottom w:val="0"/>
      <w:divBdr>
        <w:top w:val="none" w:sz="0" w:space="0" w:color="auto"/>
        <w:left w:val="none" w:sz="0" w:space="0" w:color="auto"/>
        <w:bottom w:val="none" w:sz="0" w:space="0" w:color="auto"/>
        <w:right w:val="none" w:sz="0" w:space="0" w:color="auto"/>
      </w:divBdr>
    </w:div>
    <w:div w:id="1150831578">
      <w:bodyDiv w:val="1"/>
      <w:marLeft w:val="0"/>
      <w:marRight w:val="0"/>
      <w:marTop w:val="0"/>
      <w:marBottom w:val="0"/>
      <w:divBdr>
        <w:top w:val="none" w:sz="0" w:space="0" w:color="auto"/>
        <w:left w:val="none" w:sz="0" w:space="0" w:color="auto"/>
        <w:bottom w:val="none" w:sz="0" w:space="0" w:color="auto"/>
        <w:right w:val="none" w:sz="0" w:space="0" w:color="auto"/>
      </w:divBdr>
    </w:div>
    <w:div w:id="1162432366">
      <w:bodyDiv w:val="1"/>
      <w:marLeft w:val="0"/>
      <w:marRight w:val="0"/>
      <w:marTop w:val="0"/>
      <w:marBottom w:val="0"/>
      <w:divBdr>
        <w:top w:val="none" w:sz="0" w:space="0" w:color="auto"/>
        <w:left w:val="none" w:sz="0" w:space="0" w:color="auto"/>
        <w:bottom w:val="none" w:sz="0" w:space="0" w:color="auto"/>
        <w:right w:val="none" w:sz="0" w:space="0" w:color="auto"/>
      </w:divBdr>
    </w:div>
    <w:div w:id="1187864168">
      <w:bodyDiv w:val="1"/>
      <w:marLeft w:val="0"/>
      <w:marRight w:val="0"/>
      <w:marTop w:val="0"/>
      <w:marBottom w:val="0"/>
      <w:divBdr>
        <w:top w:val="none" w:sz="0" w:space="0" w:color="auto"/>
        <w:left w:val="none" w:sz="0" w:space="0" w:color="auto"/>
        <w:bottom w:val="none" w:sz="0" w:space="0" w:color="auto"/>
        <w:right w:val="none" w:sz="0" w:space="0" w:color="auto"/>
      </w:divBdr>
    </w:div>
    <w:div w:id="1202134748">
      <w:bodyDiv w:val="1"/>
      <w:marLeft w:val="0"/>
      <w:marRight w:val="0"/>
      <w:marTop w:val="0"/>
      <w:marBottom w:val="0"/>
      <w:divBdr>
        <w:top w:val="none" w:sz="0" w:space="0" w:color="auto"/>
        <w:left w:val="none" w:sz="0" w:space="0" w:color="auto"/>
        <w:bottom w:val="none" w:sz="0" w:space="0" w:color="auto"/>
        <w:right w:val="none" w:sz="0" w:space="0" w:color="auto"/>
      </w:divBdr>
    </w:div>
    <w:div w:id="1206985185">
      <w:bodyDiv w:val="1"/>
      <w:marLeft w:val="0"/>
      <w:marRight w:val="0"/>
      <w:marTop w:val="0"/>
      <w:marBottom w:val="0"/>
      <w:divBdr>
        <w:top w:val="none" w:sz="0" w:space="0" w:color="auto"/>
        <w:left w:val="none" w:sz="0" w:space="0" w:color="auto"/>
        <w:bottom w:val="none" w:sz="0" w:space="0" w:color="auto"/>
        <w:right w:val="none" w:sz="0" w:space="0" w:color="auto"/>
      </w:divBdr>
    </w:div>
    <w:div w:id="1209217563">
      <w:bodyDiv w:val="1"/>
      <w:marLeft w:val="0"/>
      <w:marRight w:val="0"/>
      <w:marTop w:val="0"/>
      <w:marBottom w:val="0"/>
      <w:divBdr>
        <w:top w:val="none" w:sz="0" w:space="0" w:color="auto"/>
        <w:left w:val="none" w:sz="0" w:space="0" w:color="auto"/>
        <w:bottom w:val="none" w:sz="0" w:space="0" w:color="auto"/>
        <w:right w:val="none" w:sz="0" w:space="0" w:color="auto"/>
      </w:divBdr>
    </w:div>
    <w:div w:id="1223711263">
      <w:bodyDiv w:val="1"/>
      <w:marLeft w:val="0"/>
      <w:marRight w:val="0"/>
      <w:marTop w:val="0"/>
      <w:marBottom w:val="0"/>
      <w:divBdr>
        <w:top w:val="none" w:sz="0" w:space="0" w:color="auto"/>
        <w:left w:val="none" w:sz="0" w:space="0" w:color="auto"/>
        <w:bottom w:val="none" w:sz="0" w:space="0" w:color="auto"/>
        <w:right w:val="none" w:sz="0" w:space="0" w:color="auto"/>
      </w:divBdr>
    </w:div>
    <w:div w:id="1229531281">
      <w:bodyDiv w:val="1"/>
      <w:marLeft w:val="0"/>
      <w:marRight w:val="0"/>
      <w:marTop w:val="0"/>
      <w:marBottom w:val="0"/>
      <w:divBdr>
        <w:top w:val="none" w:sz="0" w:space="0" w:color="auto"/>
        <w:left w:val="none" w:sz="0" w:space="0" w:color="auto"/>
        <w:bottom w:val="none" w:sz="0" w:space="0" w:color="auto"/>
        <w:right w:val="none" w:sz="0" w:space="0" w:color="auto"/>
      </w:divBdr>
    </w:div>
    <w:div w:id="1245215820">
      <w:bodyDiv w:val="1"/>
      <w:marLeft w:val="0"/>
      <w:marRight w:val="0"/>
      <w:marTop w:val="0"/>
      <w:marBottom w:val="0"/>
      <w:divBdr>
        <w:top w:val="none" w:sz="0" w:space="0" w:color="auto"/>
        <w:left w:val="none" w:sz="0" w:space="0" w:color="auto"/>
        <w:bottom w:val="none" w:sz="0" w:space="0" w:color="auto"/>
        <w:right w:val="none" w:sz="0" w:space="0" w:color="auto"/>
      </w:divBdr>
    </w:div>
    <w:div w:id="1256012300">
      <w:bodyDiv w:val="1"/>
      <w:marLeft w:val="0"/>
      <w:marRight w:val="0"/>
      <w:marTop w:val="0"/>
      <w:marBottom w:val="0"/>
      <w:divBdr>
        <w:top w:val="none" w:sz="0" w:space="0" w:color="auto"/>
        <w:left w:val="none" w:sz="0" w:space="0" w:color="auto"/>
        <w:bottom w:val="none" w:sz="0" w:space="0" w:color="auto"/>
        <w:right w:val="none" w:sz="0" w:space="0" w:color="auto"/>
      </w:divBdr>
    </w:div>
    <w:div w:id="1261446648">
      <w:bodyDiv w:val="1"/>
      <w:marLeft w:val="0"/>
      <w:marRight w:val="0"/>
      <w:marTop w:val="0"/>
      <w:marBottom w:val="0"/>
      <w:divBdr>
        <w:top w:val="none" w:sz="0" w:space="0" w:color="auto"/>
        <w:left w:val="none" w:sz="0" w:space="0" w:color="auto"/>
        <w:bottom w:val="none" w:sz="0" w:space="0" w:color="auto"/>
        <w:right w:val="none" w:sz="0" w:space="0" w:color="auto"/>
      </w:divBdr>
    </w:div>
    <w:div w:id="1265378743">
      <w:bodyDiv w:val="1"/>
      <w:marLeft w:val="0"/>
      <w:marRight w:val="0"/>
      <w:marTop w:val="0"/>
      <w:marBottom w:val="0"/>
      <w:divBdr>
        <w:top w:val="none" w:sz="0" w:space="0" w:color="auto"/>
        <w:left w:val="none" w:sz="0" w:space="0" w:color="auto"/>
        <w:bottom w:val="none" w:sz="0" w:space="0" w:color="auto"/>
        <w:right w:val="none" w:sz="0" w:space="0" w:color="auto"/>
      </w:divBdr>
    </w:div>
    <w:div w:id="1267351052">
      <w:bodyDiv w:val="1"/>
      <w:marLeft w:val="0"/>
      <w:marRight w:val="0"/>
      <w:marTop w:val="0"/>
      <w:marBottom w:val="0"/>
      <w:divBdr>
        <w:top w:val="none" w:sz="0" w:space="0" w:color="auto"/>
        <w:left w:val="none" w:sz="0" w:space="0" w:color="auto"/>
        <w:bottom w:val="none" w:sz="0" w:space="0" w:color="auto"/>
        <w:right w:val="none" w:sz="0" w:space="0" w:color="auto"/>
      </w:divBdr>
    </w:div>
    <w:div w:id="1323777843">
      <w:bodyDiv w:val="1"/>
      <w:marLeft w:val="0"/>
      <w:marRight w:val="0"/>
      <w:marTop w:val="0"/>
      <w:marBottom w:val="0"/>
      <w:divBdr>
        <w:top w:val="none" w:sz="0" w:space="0" w:color="auto"/>
        <w:left w:val="none" w:sz="0" w:space="0" w:color="auto"/>
        <w:bottom w:val="none" w:sz="0" w:space="0" w:color="auto"/>
        <w:right w:val="none" w:sz="0" w:space="0" w:color="auto"/>
      </w:divBdr>
    </w:div>
    <w:div w:id="1353336762">
      <w:bodyDiv w:val="1"/>
      <w:marLeft w:val="0"/>
      <w:marRight w:val="0"/>
      <w:marTop w:val="0"/>
      <w:marBottom w:val="0"/>
      <w:divBdr>
        <w:top w:val="none" w:sz="0" w:space="0" w:color="auto"/>
        <w:left w:val="none" w:sz="0" w:space="0" w:color="auto"/>
        <w:bottom w:val="none" w:sz="0" w:space="0" w:color="auto"/>
        <w:right w:val="none" w:sz="0" w:space="0" w:color="auto"/>
      </w:divBdr>
    </w:div>
    <w:div w:id="1358431614">
      <w:bodyDiv w:val="1"/>
      <w:marLeft w:val="0"/>
      <w:marRight w:val="0"/>
      <w:marTop w:val="0"/>
      <w:marBottom w:val="0"/>
      <w:divBdr>
        <w:top w:val="none" w:sz="0" w:space="0" w:color="auto"/>
        <w:left w:val="none" w:sz="0" w:space="0" w:color="auto"/>
        <w:bottom w:val="none" w:sz="0" w:space="0" w:color="auto"/>
        <w:right w:val="none" w:sz="0" w:space="0" w:color="auto"/>
      </w:divBdr>
    </w:div>
    <w:div w:id="1376659940">
      <w:bodyDiv w:val="1"/>
      <w:marLeft w:val="0"/>
      <w:marRight w:val="0"/>
      <w:marTop w:val="0"/>
      <w:marBottom w:val="0"/>
      <w:divBdr>
        <w:top w:val="none" w:sz="0" w:space="0" w:color="auto"/>
        <w:left w:val="none" w:sz="0" w:space="0" w:color="auto"/>
        <w:bottom w:val="none" w:sz="0" w:space="0" w:color="auto"/>
        <w:right w:val="none" w:sz="0" w:space="0" w:color="auto"/>
      </w:divBdr>
    </w:div>
    <w:div w:id="1389764574">
      <w:bodyDiv w:val="1"/>
      <w:marLeft w:val="0"/>
      <w:marRight w:val="0"/>
      <w:marTop w:val="0"/>
      <w:marBottom w:val="0"/>
      <w:divBdr>
        <w:top w:val="none" w:sz="0" w:space="0" w:color="auto"/>
        <w:left w:val="none" w:sz="0" w:space="0" w:color="auto"/>
        <w:bottom w:val="none" w:sz="0" w:space="0" w:color="auto"/>
        <w:right w:val="none" w:sz="0" w:space="0" w:color="auto"/>
      </w:divBdr>
    </w:div>
    <w:div w:id="1405496048">
      <w:bodyDiv w:val="1"/>
      <w:marLeft w:val="0"/>
      <w:marRight w:val="0"/>
      <w:marTop w:val="0"/>
      <w:marBottom w:val="0"/>
      <w:divBdr>
        <w:top w:val="none" w:sz="0" w:space="0" w:color="auto"/>
        <w:left w:val="none" w:sz="0" w:space="0" w:color="auto"/>
        <w:bottom w:val="none" w:sz="0" w:space="0" w:color="auto"/>
        <w:right w:val="none" w:sz="0" w:space="0" w:color="auto"/>
      </w:divBdr>
    </w:div>
    <w:div w:id="1408527894">
      <w:bodyDiv w:val="1"/>
      <w:marLeft w:val="0"/>
      <w:marRight w:val="0"/>
      <w:marTop w:val="0"/>
      <w:marBottom w:val="0"/>
      <w:divBdr>
        <w:top w:val="none" w:sz="0" w:space="0" w:color="auto"/>
        <w:left w:val="none" w:sz="0" w:space="0" w:color="auto"/>
        <w:bottom w:val="none" w:sz="0" w:space="0" w:color="auto"/>
        <w:right w:val="none" w:sz="0" w:space="0" w:color="auto"/>
      </w:divBdr>
    </w:div>
    <w:div w:id="1415132383">
      <w:bodyDiv w:val="1"/>
      <w:marLeft w:val="0"/>
      <w:marRight w:val="0"/>
      <w:marTop w:val="0"/>
      <w:marBottom w:val="0"/>
      <w:divBdr>
        <w:top w:val="none" w:sz="0" w:space="0" w:color="auto"/>
        <w:left w:val="none" w:sz="0" w:space="0" w:color="auto"/>
        <w:bottom w:val="none" w:sz="0" w:space="0" w:color="auto"/>
        <w:right w:val="none" w:sz="0" w:space="0" w:color="auto"/>
      </w:divBdr>
    </w:div>
    <w:div w:id="1438451752">
      <w:bodyDiv w:val="1"/>
      <w:marLeft w:val="0"/>
      <w:marRight w:val="0"/>
      <w:marTop w:val="0"/>
      <w:marBottom w:val="0"/>
      <w:divBdr>
        <w:top w:val="none" w:sz="0" w:space="0" w:color="auto"/>
        <w:left w:val="none" w:sz="0" w:space="0" w:color="auto"/>
        <w:bottom w:val="none" w:sz="0" w:space="0" w:color="auto"/>
        <w:right w:val="none" w:sz="0" w:space="0" w:color="auto"/>
      </w:divBdr>
    </w:div>
    <w:div w:id="1475831215">
      <w:bodyDiv w:val="1"/>
      <w:marLeft w:val="0"/>
      <w:marRight w:val="0"/>
      <w:marTop w:val="0"/>
      <w:marBottom w:val="0"/>
      <w:divBdr>
        <w:top w:val="none" w:sz="0" w:space="0" w:color="auto"/>
        <w:left w:val="none" w:sz="0" w:space="0" w:color="auto"/>
        <w:bottom w:val="none" w:sz="0" w:space="0" w:color="auto"/>
        <w:right w:val="none" w:sz="0" w:space="0" w:color="auto"/>
      </w:divBdr>
    </w:div>
    <w:div w:id="1484352722">
      <w:bodyDiv w:val="1"/>
      <w:marLeft w:val="0"/>
      <w:marRight w:val="0"/>
      <w:marTop w:val="0"/>
      <w:marBottom w:val="0"/>
      <w:divBdr>
        <w:top w:val="none" w:sz="0" w:space="0" w:color="auto"/>
        <w:left w:val="none" w:sz="0" w:space="0" w:color="auto"/>
        <w:bottom w:val="none" w:sz="0" w:space="0" w:color="auto"/>
        <w:right w:val="none" w:sz="0" w:space="0" w:color="auto"/>
      </w:divBdr>
    </w:div>
    <w:div w:id="1487938117">
      <w:bodyDiv w:val="1"/>
      <w:marLeft w:val="0"/>
      <w:marRight w:val="0"/>
      <w:marTop w:val="0"/>
      <w:marBottom w:val="0"/>
      <w:divBdr>
        <w:top w:val="none" w:sz="0" w:space="0" w:color="auto"/>
        <w:left w:val="none" w:sz="0" w:space="0" w:color="auto"/>
        <w:bottom w:val="none" w:sz="0" w:space="0" w:color="auto"/>
        <w:right w:val="none" w:sz="0" w:space="0" w:color="auto"/>
      </w:divBdr>
    </w:div>
    <w:div w:id="1521046984">
      <w:bodyDiv w:val="1"/>
      <w:marLeft w:val="0"/>
      <w:marRight w:val="0"/>
      <w:marTop w:val="0"/>
      <w:marBottom w:val="0"/>
      <w:divBdr>
        <w:top w:val="none" w:sz="0" w:space="0" w:color="auto"/>
        <w:left w:val="none" w:sz="0" w:space="0" w:color="auto"/>
        <w:bottom w:val="none" w:sz="0" w:space="0" w:color="auto"/>
        <w:right w:val="none" w:sz="0" w:space="0" w:color="auto"/>
      </w:divBdr>
    </w:div>
    <w:div w:id="1527713809">
      <w:bodyDiv w:val="1"/>
      <w:marLeft w:val="0"/>
      <w:marRight w:val="0"/>
      <w:marTop w:val="0"/>
      <w:marBottom w:val="0"/>
      <w:divBdr>
        <w:top w:val="none" w:sz="0" w:space="0" w:color="auto"/>
        <w:left w:val="none" w:sz="0" w:space="0" w:color="auto"/>
        <w:bottom w:val="none" w:sz="0" w:space="0" w:color="auto"/>
        <w:right w:val="none" w:sz="0" w:space="0" w:color="auto"/>
      </w:divBdr>
    </w:div>
    <w:div w:id="1530071732">
      <w:bodyDiv w:val="1"/>
      <w:marLeft w:val="0"/>
      <w:marRight w:val="0"/>
      <w:marTop w:val="0"/>
      <w:marBottom w:val="0"/>
      <w:divBdr>
        <w:top w:val="none" w:sz="0" w:space="0" w:color="auto"/>
        <w:left w:val="none" w:sz="0" w:space="0" w:color="auto"/>
        <w:bottom w:val="none" w:sz="0" w:space="0" w:color="auto"/>
        <w:right w:val="none" w:sz="0" w:space="0" w:color="auto"/>
      </w:divBdr>
    </w:div>
    <w:div w:id="1535389633">
      <w:bodyDiv w:val="1"/>
      <w:marLeft w:val="0"/>
      <w:marRight w:val="0"/>
      <w:marTop w:val="0"/>
      <w:marBottom w:val="0"/>
      <w:divBdr>
        <w:top w:val="none" w:sz="0" w:space="0" w:color="auto"/>
        <w:left w:val="none" w:sz="0" w:space="0" w:color="auto"/>
        <w:bottom w:val="none" w:sz="0" w:space="0" w:color="auto"/>
        <w:right w:val="none" w:sz="0" w:space="0" w:color="auto"/>
      </w:divBdr>
    </w:div>
    <w:div w:id="1548444951">
      <w:bodyDiv w:val="1"/>
      <w:marLeft w:val="0"/>
      <w:marRight w:val="0"/>
      <w:marTop w:val="0"/>
      <w:marBottom w:val="0"/>
      <w:divBdr>
        <w:top w:val="none" w:sz="0" w:space="0" w:color="auto"/>
        <w:left w:val="none" w:sz="0" w:space="0" w:color="auto"/>
        <w:bottom w:val="none" w:sz="0" w:space="0" w:color="auto"/>
        <w:right w:val="none" w:sz="0" w:space="0" w:color="auto"/>
      </w:divBdr>
    </w:div>
    <w:div w:id="1561819039">
      <w:bodyDiv w:val="1"/>
      <w:marLeft w:val="0"/>
      <w:marRight w:val="0"/>
      <w:marTop w:val="0"/>
      <w:marBottom w:val="0"/>
      <w:divBdr>
        <w:top w:val="none" w:sz="0" w:space="0" w:color="auto"/>
        <w:left w:val="none" w:sz="0" w:space="0" w:color="auto"/>
        <w:bottom w:val="none" w:sz="0" w:space="0" w:color="auto"/>
        <w:right w:val="none" w:sz="0" w:space="0" w:color="auto"/>
      </w:divBdr>
    </w:div>
    <w:div w:id="1565868818">
      <w:bodyDiv w:val="1"/>
      <w:marLeft w:val="0"/>
      <w:marRight w:val="0"/>
      <w:marTop w:val="0"/>
      <w:marBottom w:val="0"/>
      <w:divBdr>
        <w:top w:val="none" w:sz="0" w:space="0" w:color="auto"/>
        <w:left w:val="none" w:sz="0" w:space="0" w:color="auto"/>
        <w:bottom w:val="none" w:sz="0" w:space="0" w:color="auto"/>
        <w:right w:val="none" w:sz="0" w:space="0" w:color="auto"/>
      </w:divBdr>
    </w:div>
    <w:div w:id="1569223818">
      <w:bodyDiv w:val="1"/>
      <w:marLeft w:val="0"/>
      <w:marRight w:val="0"/>
      <w:marTop w:val="0"/>
      <w:marBottom w:val="0"/>
      <w:divBdr>
        <w:top w:val="none" w:sz="0" w:space="0" w:color="auto"/>
        <w:left w:val="none" w:sz="0" w:space="0" w:color="auto"/>
        <w:bottom w:val="none" w:sz="0" w:space="0" w:color="auto"/>
        <w:right w:val="none" w:sz="0" w:space="0" w:color="auto"/>
      </w:divBdr>
    </w:div>
    <w:div w:id="1584142826">
      <w:bodyDiv w:val="1"/>
      <w:marLeft w:val="0"/>
      <w:marRight w:val="0"/>
      <w:marTop w:val="0"/>
      <w:marBottom w:val="0"/>
      <w:divBdr>
        <w:top w:val="none" w:sz="0" w:space="0" w:color="auto"/>
        <w:left w:val="none" w:sz="0" w:space="0" w:color="auto"/>
        <w:bottom w:val="none" w:sz="0" w:space="0" w:color="auto"/>
        <w:right w:val="none" w:sz="0" w:space="0" w:color="auto"/>
      </w:divBdr>
    </w:div>
    <w:div w:id="1584995482">
      <w:bodyDiv w:val="1"/>
      <w:marLeft w:val="0"/>
      <w:marRight w:val="0"/>
      <w:marTop w:val="0"/>
      <w:marBottom w:val="0"/>
      <w:divBdr>
        <w:top w:val="none" w:sz="0" w:space="0" w:color="auto"/>
        <w:left w:val="none" w:sz="0" w:space="0" w:color="auto"/>
        <w:bottom w:val="none" w:sz="0" w:space="0" w:color="auto"/>
        <w:right w:val="none" w:sz="0" w:space="0" w:color="auto"/>
      </w:divBdr>
    </w:div>
    <w:div w:id="1593005547">
      <w:bodyDiv w:val="1"/>
      <w:marLeft w:val="0"/>
      <w:marRight w:val="0"/>
      <w:marTop w:val="0"/>
      <w:marBottom w:val="0"/>
      <w:divBdr>
        <w:top w:val="none" w:sz="0" w:space="0" w:color="auto"/>
        <w:left w:val="none" w:sz="0" w:space="0" w:color="auto"/>
        <w:bottom w:val="none" w:sz="0" w:space="0" w:color="auto"/>
        <w:right w:val="none" w:sz="0" w:space="0" w:color="auto"/>
      </w:divBdr>
    </w:div>
    <w:div w:id="1597129127">
      <w:bodyDiv w:val="1"/>
      <w:marLeft w:val="0"/>
      <w:marRight w:val="0"/>
      <w:marTop w:val="0"/>
      <w:marBottom w:val="0"/>
      <w:divBdr>
        <w:top w:val="none" w:sz="0" w:space="0" w:color="auto"/>
        <w:left w:val="none" w:sz="0" w:space="0" w:color="auto"/>
        <w:bottom w:val="none" w:sz="0" w:space="0" w:color="auto"/>
        <w:right w:val="none" w:sz="0" w:space="0" w:color="auto"/>
      </w:divBdr>
    </w:div>
    <w:div w:id="1603566484">
      <w:bodyDiv w:val="1"/>
      <w:marLeft w:val="0"/>
      <w:marRight w:val="0"/>
      <w:marTop w:val="0"/>
      <w:marBottom w:val="0"/>
      <w:divBdr>
        <w:top w:val="none" w:sz="0" w:space="0" w:color="auto"/>
        <w:left w:val="none" w:sz="0" w:space="0" w:color="auto"/>
        <w:bottom w:val="none" w:sz="0" w:space="0" w:color="auto"/>
        <w:right w:val="none" w:sz="0" w:space="0" w:color="auto"/>
      </w:divBdr>
    </w:div>
    <w:div w:id="1611163112">
      <w:bodyDiv w:val="1"/>
      <w:marLeft w:val="0"/>
      <w:marRight w:val="0"/>
      <w:marTop w:val="0"/>
      <w:marBottom w:val="0"/>
      <w:divBdr>
        <w:top w:val="none" w:sz="0" w:space="0" w:color="auto"/>
        <w:left w:val="none" w:sz="0" w:space="0" w:color="auto"/>
        <w:bottom w:val="none" w:sz="0" w:space="0" w:color="auto"/>
        <w:right w:val="none" w:sz="0" w:space="0" w:color="auto"/>
      </w:divBdr>
    </w:div>
    <w:div w:id="1613979985">
      <w:bodyDiv w:val="1"/>
      <w:marLeft w:val="0"/>
      <w:marRight w:val="0"/>
      <w:marTop w:val="0"/>
      <w:marBottom w:val="0"/>
      <w:divBdr>
        <w:top w:val="none" w:sz="0" w:space="0" w:color="auto"/>
        <w:left w:val="none" w:sz="0" w:space="0" w:color="auto"/>
        <w:bottom w:val="none" w:sz="0" w:space="0" w:color="auto"/>
        <w:right w:val="none" w:sz="0" w:space="0" w:color="auto"/>
      </w:divBdr>
    </w:div>
    <w:div w:id="1642539700">
      <w:bodyDiv w:val="1"/>
      <w:marLeft w:val="0"/>
      <w:marRight w:val="0"/>
      <w:marTop w:val="0"/>
      <w:marBottom w:val="0"/>
      <w:divBdr>
        <w:top w:val="none" w:sz="0" w:space="0" w:color="auto"/>
        <w:left w:val="none" w:sz="0" w:space="0" w:color="auto"/>
        <w:bottom w:val="none" w:sz="0" w:space="0" w:color="auto"/>
        <w:right w:val="none" w:sz="0" w:space="0" w:color="auto"/>
      </w:divBdr>
    </w:div>
    <w:div w:id="1645160007">
      <w:bodyDiv w:val="1"/>
      <w:marLeft w:val="0"/>
      <w:marRight w:val="0"/>
      <w:marTop w:val="0"/>
      <w:marBottom w:val="0"/>
      <w:divBdr>
        <w:top w:val="none" w:sz="0" w:space="0" w:color="auto"/>
        <w:left w:val="none" w:sz="0" w:space="0" w:color="auto"/>
        <w:bottom w:val="none" w:sz="0" w:space="0" w:color="auto"/>
        <w:right w:val="none" w:sz="0" w:space="0" w:color="auto"/>
      </w:divBdr>
    </w:div>
    <w:div w:id="1653288303">
      <w:bodyDiv w:val="1"/>
      <w:marLeft w:val="0"/>
      <w:marRight w:val="0"/>
      <w:marTop w:val="0"/>
      <w:marBottom w:val="0"/>
      <w:divBdr>
        <w:top w:val="none" w:sz="0" w:space="0" w:color="auto"/>
        <w:left w:val="none" w:sz="0" w:space="0" w:color="auto"/>
        <w:bottom w:val="none" w:sz="0" w:space="0" w:color="auto"/>
        <w:right w:val="none" w:sz="0" w:space="0" w:color="auto"/>
      </w:divBdr>
    </w:div>
    <w:div w:id="1656490465">
      <w:bodyDiv w:val="1"/>
      <w:marLeft w:val="0"/>
      <w:marRight w:val="0"/>
      <w:marTop w:val="0"/>
      <w:marBottom w:val="0"/>
      <w:divBdr>
        <w:top w:val="none" w:sz="0" w:space="0" w:color="auto"/>
        <w:left w:val="none" w:sz="0" w:space="0" w:color="auto"/>
        <w:bottom w:val="none" w:sz="0" w:space="0" w:color="auto"/>
        <w:right w:val="none" w:sz="0" w:space="0" w:color="auto"/>
      </w:divBdr>
    </w:div>
    <w:div w:id="1673296513">
      <w:bodyDiv w:val="1"/>
      <w:marLeft w:val="0"/>
      <w:marRight w:val="0"/>
      <w:marTop w:val="0"/>
      <w:marBottom w:val="0"/>
      <w:divBdr>
        <w:top w:val="none" w:sz="0" w:space="0" w:color="auto"/>
        <w:left w:val="none" w:sz="0" w:space="0" w:color="auto"/>
        <w:bottom w:val="none" w:sz="0" w:space="0" w:color="auto"/>
        <w:right w:val="none" w:sz="0" w:space="0" w:color="auto"/>
      </w:divBdr>
    </w:div>
    <w:div w:id="1674651241">
      <w:bodyDiv w:val="1"/>
      <w:marLeft w:val="0"/>
      <w:marRight w:val="0"/>
      <w:marTop w:val="0"/>
      <w:marBottom w:val="0"/>
      <w:divBdr>
        <w:top w:val="none" w:sz="0" w:space="0" w:color="auto"/>
        <w:left w:val="none" w:sz="0" w:space="0" w:color="auto"/>
        <w:bottom w:val="none" w:sz="0" w:space="0" w:color="auto"/>
        <w:right w:val="none" w:sz="0" w:space="0" w:color="auto"/>
      </w:divBdr>
    </w:div>
    <w:div w:id="1681352850">
      <w:bodyDiv w:val="1"/>
      <w:marLeft w:val="0"/>
      <w:marRight w:val="0"/>
      <w:marTop w:val="0"/>
      <w:marBottom w:val="0"/>
      <w:divBdr>
        <w:top w:val="none" w:sz="0" w:space="0" w:color="auto"/>
        <w:left w:val="none" w:sz="0" w:space="0" w:color="auto"/>
        <w:bottom w:val="none" w:sz="0" w:space="0" w:color="auto"/>
        <w:right w:val="none" w:sz="0" w:space="0" w:color="auto"/>
      </w:divBdr>
    </w:div>
    <w:div w:id="1682389673">
      <w:bodyDiv w:val="1"/>
      <w:marLeft w:val="0"/>
      <w:marRight w:val="0"/>
      <w:marTop w:val="0"/>
      <w:marBottom w:val="0"/>
      <w:divBdr>
        <w:top w:val="none" w:sz="0" w:space="0" w:color="auto"/>
        <w:left w:val="none" w:sz="0" w:space="0" w:color="auto"/>
        <w:bottom w:val="none" w:sz="0" w:space="0" w:color="auto"/>
        <w:right w:val="none" w:sz="0" w:space="0" w:color="auto"/>
      </w:divBdr>
    </w:div>
    <w:div w:id="1690374322">
      <w:bodyDiv w:val="1"/>
      <w:marLeft w:val="0"/>
      <w:marRight w:val="0"/>
      <w:marTop w:val="0"/>
      <w:marBottom w:val="0"/>
      <w:divBdr>
        <w:top w:val="none" w:sz="0" w:space="0" w:color="auto"/>
        <w:left w:val="none" w:sz="0" w:space="0" w:color="auto"/>
        <w:bottom w:val="none" w:sz="0" w:space="0" w:color="auto"/>
        <w:right w:val="none" w:sz="0" w:space="0" w:color="auto"/>
      </w:divBdr>
    </w:div>
    <w:div w:id="1695880227">
      <w:bodyDiv w:val="1"/>
      <w:marLeft w:val="0"/>
      <w:marRight w:val="0"/>
      <w:marTop w:val="0"/>
      <w:marBottom w:val="0"/>
      <w:divBdr>
        <w:top w:val="none" w:sz="0" w:space="0" w:color="auto"/>
        <w:left w:val="none" w:sz="0" w:space="0" w:color="auto"/>
        <w:bottom w:val="none" w:sz="0" w:space="0" w:color="auto"/>
        <w:right w:val="none" w:sz="0" w:space="0" w:color="auto"/>
      </w:divBdr>
    </w:div>
    <w:div w:id="1698042226">
      <w:bodyDiv w:val="1"/>
      <w:marLeft w:val="0"/>
      <w:marRight w:val="0"/>
      <w:marTop w:val="0"/>
      <w:marBottom w:val="0"/>
      <w:divBdr>
        <w:top w:val="none" w:sz="0" w:space="0" w:color="auto"/>
        <w:left w:val="none" w:sz="0" w:space="0" w:color="auto"/>
        <w:bottom w:val="none" w:sz="0" w:space="0" w:color="auto"/>
        <w:right w:val="none" w:sz="0" w:space="0" w:color="auto"/>
      </w:divBdr>
    </w:div>
    <w:div w:id="1714233824">
      <w:bodyDiv w:val="1"/>
      <w:marLeft w:val="0"/>
      <w:marRight w:val="0"/>
      <w:marTop w:val="0"/>
      <w:marBottom w:val="0"/>
      <w:divBdr>
        <w:top w:val="none" w:sz="0" w:space="0" w:color="auto"/>
        <w:left w:val="none" w:sz="0" w:space="0" w:color="auto"/>
        <w:bottom w:val="none" w:sz="0" w:space="0" w:color="auto"/>
        <w:right w:val="none" w:sz="0" w:space="0" w:color="auto"/>
      </w:divBdr>
    </w:div>
    <w:div w:id="1739740844">
      <w:bodyDiv w:val="1"/>
      <w:marLeft w:val="0"/>
      <w:marRight w:val="0"/>
      <w:marTop w:val="0"/>
      <w:marBottom w:val="0"/>
      <w:divBdr>
        <w:top w:val="none" w:sz="0" w:space="0" w:color="auto"/>
        <w:left w:val="none" w:sz="0" w:space="0" w:color="auto"/>
        <w:bottom w:val="none" w:sz="0" w:space="0" w:color="auto"/>
        <w:right w:val="none" w:sz="0" w:space="0" w:color="auto"/>
      </w:divBdr>
    </w:div>
    <w:div w:id="1744453834">
      <w:bodyDiv w:val="1"/>
      <w:marLeft w:val="0"/>
      <w:marRight w:val="0"/>
      <w:marTop w:val="0"/>
      <w:marBottom w:val="0"/>
      <w:divBdr>
        <w:top w:val="none" w:sz="0" w:space="0" w:color="auto"/>
        <w:left w:val="none" w:sz="0" w:space="0" w:color="auto"/>
        <w:bottom w:val="none" w:sz="0" w:space="0" w:color="auto"/>
        <w:right w:val="none" w:sz="0" w:space="0" w:color="auto"/>
      </w:divBdr>
    </w:div>
    <w:div w:id="1747918457">
      <w:bodyDiv w:val="1"/>
      <w:marLeft w:val="0"/>
      <w:marRight w:val="0"/>
      <w:marTop w:val="0"/>
      <w:marBottom w:val="0"/>
      <w:divBdr>
        <w:top w:val="none" w:sz="0" w:space="0" w:color="auto"/>
        <w:left w:val="none" w:sz="0" w:space="0" w:color="auto"/>
        <w:bottom w:val="none" w:sz="0" w:space="0" w:color="auto"/>
        <w:right w:val="none" w:sz="0" w:space="0" w:color="auto"/>
      </w:divBdr>
    </w:div>
    <w:div w:id="1750690907">
      <w:bodyDiv w:val="1"/>
      <w:marLeft w:val="0"/>
      <w:marRight w:val="0"/>
      <w:marTop w:val="0"/>
      <w:marBottom w:val="0"/>
      <w:divBdr>
        <w:top w:val="none" w:sz="0" w:space="0" w:color="auto"/>
        <w:left w:val="none" w:sz="0" w:space="0" w:color="auto"/>
        <w:bottom w:val="none" w:sz="0" w:space="0" w:color="auto"/>
        <w:right w:val="none" w:sz="0" w:space="0" w:color="auto"/>
      </w:divBdr>
    </w:div>
    <w:div w:id="1759717652">
      <w:bodyDiv w:val="1"/>
      <w:marLeft w:val="0"/>
      <w:marRight w:val="0"/>
      <w:marTop w:val="0"/>
      <w:marBottom w:val="0"/>
      <w:divBdr>
        <w:top w:val="none" w:sz="0" w:space="0" w:color="auto"/>
        <w:left w:val="none" w:sz="0" w:space="0" w:color="auto"/>
        <w:bottom w:val="none" w:sz="0" w:space="0" w:color="auto"/>
        <w:right w:val="none" w:sz="0" w:space="0" w:color="auto"/>
      </w:divBdr>
    </w:div>
    <w:div w:id="1762683143">
      <w:bodyDiv w:val="1"/>
      <w:marLeft w:val="0"/>
      <w:marRight w:val="0"/>
      <w:marTop w:val="0"/>
      <w:marBottom w:val="0"/>
      <w:divBdr>
        <w:top w:val="none" w:sz="0" w:space="0" w:color="auto"/>
        <w:left w:val="none" w:sz="0" w:space="0" w:color="auto"/>
        <w:bottom w:val="none" w:sz="0" w:space="0" w:color="auto"/>
        <w:right w:val="none" w:sz="0" w:space="0" w:color="auto"/>
      </w:divBdr>
    </w:div>
    <w:div w:id="1779060198">
      <w:bodyDiv w:val="1"/>
      <w:marLeft w:val="0"/>
      <w:marRight w:val="0"/>
      <w:marTop w:val="0"/>
      <w:marBottom w:val="0"/>
      <w:divBdr>
        <w:top w:val="none" w:sz="0" w:space="0" w:color="auto"/>
        <w:left w:val="none" w:sz="0" w:space="0" w:color="auto"/>
        <w:bottom w:val="none" w:sz="0" w:space="0" w:color="auto"/>
        <w:right w:val="none" w:sz="0" w:space="0" w:color="auto"/>
      </w:divBdr>
    </w:div>
    <w:div w:id="1793860667">
      <w:bodyDiv w:val="1"/>
      <w:marLeft w:val="0"/>
      <w:marRight w:val="0"/>
      <w:marTop w:val="0"/>
      <w:marBottom w:val="0"/>
      <w:divBdr>
        <w:top w:val="none" w:sz="0" w:space="0" w:color="auto"/>
        <w:left w:val="none" w:sz="0" w:space="0" w:color="auto"/>
        <w:bottom w:val="none" w:sz="0" w:space="0" w:color="auto"/>
        <w:right w:val="none" w:sz="0" w:space="0" w:color="auto"/>
      </w:divBdr>
    </w:div>
    <w:div w:id="1796563095">
      <w:bodyDiv w:val="1"/>
      <w:marLeft w:val="0"/>
      <w:marRight w:val="0"/>
      <w:marTop w:val="0"/>
      <w:marBottom w:val="0"/>
      <w:divBdr>
        <w:top w:val="none" w:sz="0" w:space="0" w:color="auto"/>
        <w:left w:val="none" w:sz="0" w:space="0" w:color="auto"/>
        <w:bottom w:val="none" w:sz="0" w:space="0" w:color="auto"/>
        <w:right w:val="none" w:sz="0" w:space="0" w:color="auto"/>
      </w:divBdr>
    </w:div>
    <w:div w:id="1815028889">
      <w:bodyDiv w:val="1"/>
      <w:marLeft w:val="0"/>
      <w:marRight w:val="0"/>
      <w:marTop w:val="0"/>
      <w:marBottom w:val="0"/>
      <w:divBdr>
        <w:top w:val="none" w:sz="0" w:space="0" w:color="auto"/>
        <w:left w:val="none" w:sz="0" w:space="0" w:color="auto"/>
        <w:bottom w:val="none" w:sz="0" w:space="0" w:color="auto"/>
        <w:right w:val="none" w:sz="0" w:space="0" w:color="auto"/>
      </w:divBdr>
    </w:div>
    <w:div w:id="1816990441">
      <w:bodyDiv w:val="1"/>
      <w:marLeft w:val="0"/>
      <w:marRight w:val="0"/>
      <w:marTop w:val="0"/>
      <w:marBottom w:val="0"/>
      <w:divBdr>
        <w:top w:val="none" w:sz="0" w:space="0" w:color="auto"/>
        <w:left w:val="none" w:sz="0" w:space="0" w:color="auto"/>
        <w:bottom w:val="none" w:sz="0" w:space="0" w:color="auto"/>
        <w:right w:val="none" w:sz="0" w:space="0" w:color="auto"/>
      </w:divBdr>
    </w:div>
    <w:div w:id="1819102657">
      <w:bodyDiv w:val="1"/>
      <w:marLeft w:val="0"/>
      <w:marRight w:val="0"/>
      <w:marTop w:val="0"/>
      <w:marBottom w:val="0"/>
      <w:divBdr>
        <w:top w:val="none" w:sz="0" w:space="0" w:color="auto"/>
        <w:left w:val="none" w:sz="0" w:space="0" w:color="auto"/>
        <w:bottom w:val="none" w:sz="0" w:space="0" w:color="auto"/>
        <w:right w:val="none" w:sz="0" w:space="0" w:color="auto"/>
      </w:divBdr>
    </w:div>
    <w:div w:id="1825703334">
      <w:bodyDiv w:val="1"/>
      <w:marLeft w:val="0"/>
      <w:marRight w:val="0"/>
      <w:marTop w:val="0"/>
      <w:marBottom w:val="0"/>
      <w:divBdr>
        <w:top w:val="none" w:sz="0" w:space="0" w:color="auto"/>
        <w:left w:val="none" w:sz="0" w:space="0" w:color="auto"/>
        <w:bottom w:val="none" w:sz="0" w:space="0" w:color="auto"/>
        <w:right w:val="none" w:sz="0" w:space="0" w:color="auto"/>
      </w:divBdr>
    </w:div>
    <w:div w:id="1832523139">
      <w:bodyDiv w:val="1"/>
      <w:marLeft w:val="0"/>
      <w:marRight w:val="0"/>
      <w:marTop w:val="0"/>
      <w:marBottom w:val="0"/>
      <w:divBdr>
        <w:top w:val="none" w:sz="0" w:space="0" w:color="auto"/>
        <w:left w:val="none" w:sz="0" w:space="0" w:color="auto"/>
        <w:bottom w:val="none" w:sz="0" w:space="0" w:color="auto"/>
        <w:right w:val="none" w:sz="0" w:space="0" w:color="auto"/>
      </w:divBdr>
    </w:div>
    <w:div w:id="1841113533">
      <w:bodyDiv w:val="1"/>
      <w:marLeft w:val="0"/>
      <w:marRight w:val="0"/>
      <w:marTop w:val="0"/>
      <w:marBottom w:val="0"/>
      <w:divBdr>
        <w:top w:val="none" w:sz="0" w:space="0" w:color="auto"/>
        <w:left w:val="none" w:sz="0" w:space="0" w:color="auto"/>
        <w:bottom w:val="none" w:sz="0" w:space="0" w:color="auto"/>
        <w:right w:val="none" w:sz="0" w:space="0" w:color="auto"/>
      </w:divBdr>
    </w:div>
    <w:div w:id="1847089509">
      <w:bodyDiv w:val="1"/>
      <w:marLeft w:val="0"/>
      <w:marRight w:val="0"/>
      <w:marTop w:val="0"/>
      <w:marBottom w:val="0"/>
      <w:divBdr>
        <w:top w:val="none" w:sz="0" w:space="0" w:color="auto"/>
        <w:left w:val="none" w:sz="0" w:space="0" w:color="auto"/>
        <w:bottom w:val="none" w:sz="0" w:space="0" w:color="auto"/>
        <w:right w:val="none" w:sz="0" w:space="0" w:color="auto"/>
      </w:divBdr>
    </w:div>
    <w:div w:id="1852061837">
      <w:bodyDiv w:val="1"/>
      <w:marLeft w:val="0"/>
      <w:marRight w:val="0"/>
      <w:marTop w:val="0"/>
      <w:marBottom w:val="0"/>
      <w:divBdr>
        <w:top w:val="none" w:sz="0" w:space="0" w:color="auto"/>
        <w:left w:val="none" w:sz="0" w:space="0" w:color="auto"/>
        <w:bottom w:val="none" w:sz="0" w:space="0" w:color="auto"/>
        <w:right w:val="none" w:sz="0" w:space="0" w:color="auto"/>
      </w:divBdr>
    </w:div>
    <w:div w:id="1868563558">
      <w:bodyDiv w:val="1"/>
      <w:marLeft w:val="0"/>
      <w:marRight w:val="0"/>
      <w:marTop w:val="0"/>
      <w:marBottom w:val="0"/>
      <w:divBdr>
        <w:top w:val="none" w:sz="0" w:space="0" w:color="auto"/>
        <w:left w:val="none" w:sz="0" w:space="0" w:color="auto"/>
        <w:bottom w:val="none" w:sz="0" w:space="0" w:color="auto"/>
        <w:right w:val="none" w:sz="0" w:space="0" w:color="auto"/>
      </w:divBdr>
    </w:div>
    <w:div w:id="1869874291">
      <w:bodyDiv w:val="1"/>
      <w:marLeft w:val="0"/>
      <w:marRight w:val="0"/>
      <w:marTop w:val="0"/>
      <w:marBottom w:val="0"/>
      <w:divBdr>
        <w:top w:val="none" w:sz="0" w:space="0" w:color="auto"/>
        <w:left w:val="none" w:sz="0" w:space="0" w:color="auto"/>
        <w:bottom w:val="none" w:sz="0" w:space="0" w:color="auto"/>
        <w:right w:val="none" w:sz="0" w:space="0" w:color="auto"/>
      </w:divBdr>
    </w:div>
    <w:div w:id="1870485923">
      <w:bodyDiv w:val="1"/>
      <w:marLeft w:val="0"/>
      <w:marRight w:val="0"/>
      <w:marTop w:val="0"/>
      <w:marBottom w:val="0"/>
      <w:divBdr>
        <w:top w:val="none" w:sz="0" w:space="0" w:color="auto"/>
        <w:left w:val="none" w:sz="0" w:space="0" w:color="auto"/>
        <w:bottom w:val="none" w:sz="0" w:space="0" w:color="auto"/>
        <w:right w:val="none" w:sz="0" w:space="0" w:color="auto"/>
      </w:divBdr>
    </w:div>
    <w:div w:id="1875606554">
      <w:bodyDiv w:val="1"/>
      <w:marLeft w:val="0"/>
      <w:marRight w:val="0"/>
      <w:marTop w:val="0"/>
      <w:marBottom w:val="0"/>
      <w:divBdr>
        <w:top w:val="none" w:sz="0" w:space="0" w:color="auto"/>
        <w:left w:val="none" w:sz="0" w:space="0" w:color="auto"/>
        <w:bottom w:val="none" w:sz="0" w:space="0" w:color="auto"/>
        <w:right w:val="none" w:sz="0" w:space="0" w:color="auto"/>
      </w:divBdr>
    </w:div>
    <w:div w:id="1879851329">
      <w:bodyDiv w:val="1"/>
      <w:marLeft w:val="0"/>
      <w:marRight w:val="0"/>
      <w:marTop w:val="0"/>
      <w:marBottom w:val="0"/>
      <w:divBdr>
        <w:top w:val="none" w:sz="0" w:space="0" w:color="auto"/>
        <w:left w:val="none" w:sz="0" w:space="0" w:color="auto"/>
        <w:bottom w:val="none" w:sz="0" w:space="0" w:color="auto"/>
        <w:right w:val="none" w:sz="0" w:space="0" w:color="auto"/>
      </w:divBdr>
    </w:div>
    <w:div w:id="1882597503">
      <w:bodyDiv w:val="1"/>
      <w:marLeft w:val="0"/>
      <w:marRight w:val="0"/>
      <w:marTop w:val="0"/>
      <w:marBottom w:val="0"/>
      <w:divBdr>
        <w:top w:val="none" w:sz="0" w:space="0" w:color="auto"/>
        <w:left w:val="none" w:sz="0" w:space="0" w:color="auto"/>
        <w:bottom w:val="none" w:sz="0" w:space="0" w:color="auto"/>
        <w:right w:val="none" w:sz="0" w:space="0" w:color="auto"/>
      </w:divBdr>
    </w:div>
    <w:div w:id="1897428890">
      <w:bodyDiv w:val="1"/>
      <w:marLeft w:val="0"/>
      <w:marRight w:val="0"/>
      <w:marTop w:val="0"/>
      <w:marBottom w:val="0"/>
      <w:divBdr>
        <w:top w:val="none" w:sz="0" w:space="0" w:color="auto"/>
        <w:left w:val="none" w:sz="0" w:space="0" w:color="auto"/>
        <w:bottom w:val="none" w:sz="0" w:space="0" w:color="auto"/>
        <w:right w:val="none" w:sz="0" w:space="0" w:color="auto"/>
      </w:divBdr>
    </w:div>
    <w:div w:id="1897623515">
      <w:bodyDiv w:val="1"/>
      <w:marLeft w:val="0"/>
      <w:marRight w:val="0"/>
      <w:marTop w:val="0"/>
      <w:marBottom w:val="0"/>
      <w:divBdr>
        <w:top w:val="none" w:sz="0" w:space="0" w:color="auto"/>
        <w:left w:val="none" w:sz="0" w:space="0" w:color="auto"/>
        <w:bottom w:val="none" w:sz="0" w:space="0" w:color="auto"/>
        <w:right w:val="none" w:sz="0" w:space="0" w:color="auto"/>
      </w:divBdr>
    </w:div>
    <w:div w:id="1901863457">
      <w:bodyDiv w:val="1"/>
      <w:marLeft w:val="0"/>
      <w:marRight w:val="0"/>
      <w:marTop w:val="0"/>
      <w:marBottom w:val="0"/>
      <w:divBdr>
        <w:top w:val="none" w:sz="0" w:space="0" w:color="auto"/>
        <w:left w:val="none" w:sz="0" w:space="0" w:color="auto"/>
        <w:bottom w:val="none" w:sz="0" w:space="0" w:color="auto"/>
        <w:right w:val="none" w:sz="0" w:space="0" w:color="auto"/>
      </w:divBdr>
    </w:div>
    <w:div w:id="1919434672">
      <w:bodyDiv w:val="1"/>
      <w:marLeft w:val="0"/>
      <w:marRight w:val="0"/>
      <w:marTop w:val="0"/>
      <w:marBottom w:val="0"/>
      <w:divBdr>
        <w:top w:val="none" w:sz="0" w:space="0" w:color="auto"/>
        <w:left w:val="none" w:sz="0" w:space="0" w:color="auto"/>
        <w:bottom w:val="none" w:sz="0" w:space="0" w:color="auto"/>
        <w:right w:val="none" w:sz="0" w:space="0" w:color="auto"/>
      </w:divBdr>
    </w:div>
    <w:div w:id="1924607657">
      <w:bodyDiv w:val="1"/>
      <w:marLeft w:val="0"/>
      <w:marRight w:val="0"/>
      <w:marTop w:val="0"/>
      <w:marBottom w:val="0"/>
      <w:divBdr>
        <w:top w:val="none" w:sz="0" w:space="0" w:color="auto"/>
        <w:left w:val="none" w:sz="0" w:space="0" w:color="auto"/>
        <w:bottom w:val="none" w:sz="0" w:space="0" w:color="auto"/>
        <w:right w:val="none" w:sz="0" w:space="0" w:color="auto"/>
      </w:divBdr>
    </w:div>
    <w:div w:id="1926567984">
      <w:bodyDiv w:val="1"/>
      <w:marLeft w:val="0"/>
      <w:marRight w:val="0"/>
      <w:marTop w:val="0"/>
      <w:marBottom w:val="0"/>
      <w:divBdr>
        <w:top w:val="none" w:sz="0" w:space="0" w:color="auto"/>
        <w:left w:val="none" w:sz="0" w:space="0" w:color="auto"/>
        <w:bottom w:val="none" w:sz="0" w:space="0" w:color="auto"/>
        <w:right w:val="none" w:sz="0" w:space="0" w:color="auto"/>
      </w:divBdr>
    </w:div>
    <w:div w:id="1936933353">
      <w:bodyDiv w:val="1"/>
      <w:marLeft w:val="0"/>
      <w:marRight w:val="0"/>
      <w:marTop w:val="0"/>
      <w:marBottom w:val="0"/>
      <w:divBdr>
        <w:top w:val="none" w:sz="0" w:space="0" w:color="auto"/>
        <w:left w:val="none" w:sz="0" w:space="0" w:color="auto"/>
        <w:bottom w:val="none" w:sz="0" w:space="0" w:color="auto"/>
        <w:right w:val="none" w:sz="0" w:space="0" w:color="auto"/>
      </w:divBdr>
    </w:div>
    <w:div w:id="1939944447">
      <w:bodyDiv w:val="1"/>
      <w:marLeft w:val="0"/>
      <w:marRight w:val="0"/>
      <w:marTop w:val="0"/>
      <w:marBottom w:val="0"/>
      <w:divBdr>
        <w:top w:val="none" w:sz="0" w:space="0" w:color="auto"/>
        <w:left w:val="none" w:sz="0" w:space="0" w:color="auto"/>
        <w:bottom w:val="none" w:sz="0" w:space="0" w:color="auto"/>
        <w:right w:val="none" w:sz="0" w:space="0" w:color="auto"/>
      </w:divBdr>
    </w:div>
    <w:div w:id="1941987979">
      <w:bodyDiv w:val="1"/>
      <w:marLeft w:val="0"/>
      <w:marRight w:val="0"/>
      <w:marTop w:val="0"/>
      <w:marBottom w:val="0"/>
      <w:divBdr>
        <w:top w:val="none" w:sz="0" w:space="0" w:color="auto"/>
        <w:left w:val="none" w:sz="0" w:space="0" w:color="auto"/>
        <w:bottom w:val="none" w:sz="0" w:space="0" w:color="auto"/>
        <w:right w:val="none" w:sz="0" w:space="0" w:color="auto"/>
      </w:divBdr>
    </w:div>
    <w:div w:id="1946496972">
      <w:bodyDiv w:val="1"/>
      <w:marLeft w:val="0"/>
      <w:marRight w:val="0"/>
      <w:marTop w:val="0"/>
      <w:marBottom w:val="0"/>
      <w:divBdr>
        <w:top w:val="none" w:sz="0" w:space="0" w:color="auto"/>
        <w:left w:val="none" w:sz="0" w:space="0" w:color="auto"/>
        <w:bottom w:val="none" w:sz="0" w:space="0" w:color="auto"/>
        <w:right w:val="none" w:sz="0" w:space="0" w:color="auto"/>
      </w:divBdr>
    </w:div>
    <w:div w:id="1963533820">
      <w:bodyDiv w:val="1"/>
      <w:marLeft w:val="0"/>
      <w:marRight w:val="0"/>
      <w:marTop w:val="0"/>
      <w:marBottom w:val="0"/>
      <w:divBdr>
        <w:top w:val="none" w:sz="0" w:space="0" w:color="auto"/>
        <w:left w:val="none" w:sz="0" w:space="0" w:color="auto"/>
        <w:bottom w:val="none" w:sz="0" w:space="0" w:color="auto"/>
        <w:right w:val="none" w:sz="0" w:space="0" w:color="auto"/>
      </w:divBdr>
    </w:div>
    <w:div w:id="1982268600">
      <w:bodyDiv w:val="1"/>
      <w:marLeft w:val="0"/>
      <w:marRight w:val="0"/>
      <w:marTop w:val="0"/>
      <w:marBottom w:val="0"/>
      <w:divBdr>
        <w:top w:val="none" w:sz="0" w:space="0" w:color="auto"/>
        <w:left w:val="none" w:sz="0" w:space="0" w:color="auto"/>
        <w:bottom w:val="none" w:sz="0" w:space="0" w:color="auto"/>
        <w:right w:val="none" w:sz="0" w:space="0" w:color="auto"/>
      </w:divBdr>
    </w:div>
    <w:div w:id="1982733139">
      <w:bodyDiv w:val="1"/>
      <w:marLeft w:val="0"/>
      <w:marRight w:val="0"/>
      <w:marTop w:val="0"/>
      <w:marBottom w:val="0"/>
      <w:divBdr>
        <w:top w:val="none" w:sz="0" w:space="0" w:color="auto"/>
        <w:left w:val="none" w:sz="0" w:space="0" w:color="auto"/>
        <w:bottom w:val="none" w:sz="0" w:space="0" w:color="auto"/>
        <w:right w:val="none" w:sz="0" w:space="0" w:color="auto"/>
      </w:divBdr>
    </w:div>
    <w:div w:id="1997418989">
      <w:bodyDiv w:val="1"/>
      <w:marLeft w:val="0"/>
      <w:marRight w:val="0"/>
      <w:marTop w:val="0"/>
      <w:marBottom w:val="0"/>
      <w:divBdr>
        <w:top w:val="none" w:sz="0" w:space="0" w:color="auto"/>
        <w:left w:val="none" w:sz="0" w:space="0" w:color="auto"/>
        <w:bottom w:val="none" w:sz="0" w:space="0" w:color="auto"/>
        <w:right w:val="none" w:sz="0" w:space="0" w:color="auto"/>
      </w:divBdr>
    </w:div>
    <w:div w:id="2003728543">
      <w:bodyDiv w:val="1"/>
      <w:marLeft w:val="0"/>
      <w:marRight w:val="0"/>
      <w:marTop w:val="0"/>
      <w:marBottom w:val="0"/>
      <w:divBdr>
        <w:top w:val="none" w:sz="0" w:space="0" w:color="auto"/>
        <w:left w:val="none" w:sz="0" w:space="0" w:color="auto"/>
        <w:bottom w:val="none" w:sz="0" w:space="0" w:color="auto"/>
        <w:right w:val="none" w:sz="0" w:space="0" w:color="auto"/>
      </w:divBdr>
    </w:div>
    <w:div w:id="2016106109">
      <w:bodyDiv w:val="1"/>
      <w:marLeft w:val="0"/>
      <w:marRight w:val="0"/>
      <w:marTop w:val="0"/>
      <w:marBottom w:val="0"/>
      <w:divBdr>
        <w:top w:val="none" w:sz="0" w:space="0" w:color="auto"/>
        <w:left w:val="none" w:sz="0" w:space="0" w:color="auto"/>
        <w:bottom w:val="none" w:sz="0" w:space="0" w:color="auto"/>
        <w:right w:val="none" w:sz="0" w:space="0" w:color="auto"/>
      </w:divBdr>
    </w:div>
    <w:div w:id="2038311385">
      <w:bodyDiv w:val="1"/>
      <w:marLeft w:val="0"/>
      <w:marRight w:val="0"/>
      <w:marTop w:val="0"/>
      <w:marBottom w:val="0"/>
      <w:divBdr>
        <w:top w:val="none" w:sz="0" w:space="0" w:color="auto"/>
        <w:left w:val="none" w:sz="0" w:space="0" w:color="auto"/>
        <w:bottom w:val="none" w:sz="0" w:space="0" w:color="auto"/>
        <w:right w:val="none" w:sz="0" w:space="0" w:color="auto"/>
      </w:divBdr>
    </w:div>
    <w:div w:id="2051029159">
      <w:bodyDiv w:val="1"/>
      <w:marLeft w:val="0"/>
      <w:marRight w:val="0"/>
      <w:marTop w:val="0"/>
      <w:marBottom w:val="0"/>
      <w:divBdr>
        <w:top w:val="none" w:sz="0" w:space="0" w:color="auto"/>
        <w:left w:val="none" w:sz="0" w:space="0" w:color="auto"/>
        <w:bottom w:val="none" w:sz="0" w:space="0" w:color="auto"/>
        <w:right w:val="none" w:sz="0" w:space="0" w:color="auto"/>
      </w:divBdr>
    </w:div>
    <w:div w:id="2070226988">
      <w:bodyDiv w:val="1"/>
      <w:marLeft w:val="0"/>
      <w:marRight w:val="0"/>
      <w:marTop w:val="0"/>
      <w:marBottom w:val="0"/>
      <w:divBdr>
        <w:top w:val="none" w:sz="0" w:space="0" w:color="auto"/>
        <w:left w:val="none" w:sz="0" w:space="0" w:color="auto"/>
        <w:bottom w:val="none" w:sz="0" w:space="0" w:color="auto"/>
        <w:right w:val="none" w:sz="0" w:space="0" w:color="auto"/>
      </w:divBdr>
    </w:div>
    <w:div w:id="2071340778">
      <w:bodyDiv w:val="1"/>
      <w:marLeft w:val="0"/>
      <w:marRight w:val="0"/>
      <w:marTop w:val="0"/>
      <w:marBottom w:val="0"/>
      <w:divBdr>
        <w:top w:val="none" w:sz="0" w:space="0" w:color="auto"/>
        <w:left w:val="none" w:sz="0" w:space="0" w:color="auto"/>
        <w:bottom w:val="none" w:sz="0" w:space="0" w:color="auto"/>
        <w:right w:val="none" w:sz="0" w:space="0" w:color="auto"/>
      </w:divBdr>
    </w:div>
    <w:div w:id="2075002315">
      <w:bodyDiv w:val="1"/>
      <w:marLeft w:val="0"/>
      <w:marRight w:val="0"/>
      <w:marTop w:val="0"/>
      <w:marBottom w:val="0"/>
      <w:divBdr>
        <w:top w:val="none" w:sz="0" w:space="0" w:color="auto"/>
        <w:left w:val="none" w:sz="0" w:space="0" w:color="auto"/>
        <w:bottom w:val="none" w:sz="0" w:space="0" w:color="auto"/>
        <w:right w:val="none" w:sz="0" w:space="0" w:color="auto"/>
      </w:divBdr>
    </w:div>
    <w:div w:id="2085957028">
      <w:bodyDiv w:val="1"/>
      <w:marLeft w:val="0"/>
      <w:marRight w:val="0"/>
      <w:marTop w:val="0"/>
      <w:marBottom w:val="0"/>
      <w:divBdr>
        <w:top w:val="none" w:sz="0" w:space="0" w:color="auto"/>
        <w:left w:val="none" w:sz="0" w:space="0" w:color="auto"/>
        <w:bottom w:val="none" w:sz="0" w:space="0" w:color="auto"/>
        <w:right w:val="none" w:sz="0" w:space="0" w:color="auto"/>
      </w:divBdr>
    </w:div>
    <w:div w:id="2090956934">
      <w:bodyDiv w:val="1"/>
      <w:marLeft w:val="0"/>
      <w:marRight w:val="0"/>
      <w:marTop w:val="0"/>
      <w:marBottom w:val="0"/>
      <w:divBdr>
        <w:top w:val="none" w:sz="0" w:space="0" w:color="auto"/>
        <w:left w:val="none" w:sz="0" w:space="0" w:color="auto"/>
        <w:bottom w:val="none" w:sz="0" w:space="0" w:color="auto"/>
        <w:right w:val="none" w:sz="0" w:space="0" w:color="auto"/>
      </w:divBdr>
    </w:div>
    <w:div w:id="2093433295">
      <w:bodyDiv w:val="1"/>
      <w:marLeft w:val="0"/>
      <w:marRight w:val="0"/>
      <w:marTop w:val="0"/>
      <w:marBottom w:val="0"/>
      <w:divBdr>
        <w:top w:val="none" w:sz="0" w:space="0" w:color="auto"/>
        <w:left w:val="none" w:sz="0" w:space="0" w:color="auto"/>
        <w:bottom w:val="none" w:sz="0" w:space="0" w:color="auto"/>
        <w:right w:val="none" w:sz="0" w:space="0" w:color="auto"/>
      </w:divBdr>
    </w:div>
    <w:div w:id="2105028747">
      <w:bodyDiv w:val="1"/>
      <w:marLeft w:val="0"/>
      <w:marRight w:val="0"/>
      <w:marTop w:val="0"/>
      <w:marBottom w:val="0"/>
      <w:divBdr>
        <w:top w:val="none" w:sz="0" w:space="0" w:color="auto"/>
        <w:left w:val="none" w:sz="0" w:space="0" w:color="auto"/>
        <w:bottom w:val="none" w:sz="0" w:space="0" w:color="auto"/>
        <w:right w:val="none" w:sz="0" w:space="0" w:color="auto"/>
      </w:divBdr>
    </w:div>
    <w:div w:id="2112120729">
      <w:bodyDiv w:val="1"/>
      <w:marLeft w:val="0"/>
      <w:marRight w:val="0"/>
      <w:marTop w:val="0"/>
      <w:marBottom w:val="0"/>
      <w:divBdr>
        <w:top w:val="none" w:sz="0" w:space="0" w:color="auto"/>
        <w:left w:val="none" w:sz="0" w:space="0" w:color="auto"/>
        <w:bottom w:val="none" w:sz="0" w:space="0" w:color="auto"/>
        <w:right w:val="none" w:sz="0" w:space="0" w:color="auto"/>
      </w:divBdr>
    </w:div>
    <w:div w:id="212646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kasud.nornik.ru/webdav/nodes/ontent.MSO/71E47937.xlsx" TargetMode="External"/><Relationship Id="rId18" Type="http://schemas.openxmlformats.org/officeDocument/2006/relationships/hyperlink" Target="https://www.nornickel.ru/company/profile/" TargetMode="External"/><Relationship Id="rId3" Type="http://schemas.openxmlformats.org/officeDocument/2006/relationships/styles" Target="styles.xml"/><Relationship Id="rId21" Type="http://schemas.openxmlformats.org/officeDocument/2006/relationships/hyperlink" Target="mailto:skd@nornik.ru" TargetMode="External"/><Relationship Id="rId7" Type="http://schemas.openxmlformats.org/officeDocument/2006/relationships/endnotes" Target="endnotes.xml"/><Relationship Id="rId12" Type="http://schemas.openxmlformats.org/officeDocument/2006/relationships/hyperlink" Target="https://kasud.nornik.ru/webdav/nodes/ontent.MSO/71E47937.xlsx" TargetMode="External"/><Relationship Id="rId17" Type="http://schemas.openxmlformats.org/officeDocument/2006/relationships/hyperlink" Target="mailto:insdep@nornik.ru" TargetMode="External"/><Relationship Id="rId2" Type="http://schemas.openxmlformats.org/officeDocument/2006/relationships/numbering" Target="numbering.xml"/><Relationship Id="rId16" Type="http://schemas.openxmlformats.org/officeDocument/2006/relationships/hyperlink" Target="mailto:insdep@nornik.ru" TargetMode="External"/><Relationship Id="rId20" Type="http://schemas.openxmlformats.org/officeDocument/2006/relationships/hyperlink" Target="mailto:serovpm@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sud.nornik.ru/webdav/nodes/ontent.MSO/71E47937.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asud.nornik.ru/webdav/nodes/ontent.MSO/71E47937.xlsx" TargetMode="External"/><Relationship Id="rId23" Type="http://schemas.microsoft.com/office/2011/relationships/people" Target="people.xml"/><Relationship Id="rId10" Type="http://schemas.openxmlformats.org/officeDocument/2006/relationships/hyperlink" Target="https://nornickel.ru/suppliers/contractual-documentation/" TargetMode="External"/><Relationship Id="rId19" Type="http://schemas.openxmlformats.org/officeDocument/2006/relationships/hyperlink" Target="http://www.nornickel.ru/suppliers/contractual-documentatio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asud.nornik.ru/webdav/nodes/ontent.MSO/71E47937.xlsx"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2D01F-E033-43F2-AC73-97DBC5A7A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4127</TotalTime>
  <Pages>110</Pages>
  <Words>43494</Words>
  <Characters>247919</Characters>
  <Application>Microsoft Office Word</Application>
  <DocSecurity>0</DocSecurity>
  <Lines>2065</Lines>
  <Paragraphs>581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ПАО "ГМК "Норильский никель"</Company>
  <LinksUpToDate>false</LinksUpToDate>
  <CharactersWithSpaces>290832</CharactersWithSpaces>
  <SharedDoc>false</SharedDoc>
  <HLinks>
    <vt:vector size="18" baseType="variant">
      <vt:variant>
        <vt:i4>7733310</vt:i4>
      </vt:variant>
      <vt:variant>
        <vt:i4>9</vt:i4>
      </vt:variant>
      <vt:variant>
        <vt:i4>0</vt:i4>
      </vt:variant>
      <vt:variant>
        <vt:i4>5</vt:i4>
      </vt:variant>
      <vt:variant>
        <vt:lpwstr>http://ru.wikisource.org/wiki/%D0%93%D1%80%D0%B0%D0%B4%D0%BE%D1%81%D1%82%D1%80%D0%BE%D0%B8%D1%82%D0%B5%D0%BB%D1%8C%D0%BD%D1%8B%D0%B9_%D0%BA%D0%BE%D0%B4%D0%B5%D0%BA%D1%81_%D0%A0%D0%A4</vt:lpwstr>
      </vt:variant>
      <vt:variant>
        <vt:lpwstr>.D1.81.D1.8255</vt:lpwstr>
      </vt:variant>
      <vt:variant>
        <vt:i4>7471166</vt:i4>
      </vt:variant>
      <vt:variant>
        <vt:i4>6</vt:i4>
      </vt:variant>
      <vt:variant>
        <vt:i4>0</vt:i4>
      </vt:variant>
      <vt:variant>
        <vt:i4>5</vt:i4>
      </vt:variant>
      <vt:variant>
        <vt:lpwstr>http://ru.wikisource.org/wiki/%D0%93%D1%80%D0%B0%D0%B4%D0%BE%D1%81%D1%82%D1%80%D0%BE%D0%B8%D1%82%D0%B5%D0%BB%D1%8C%D0%BD%D1%8B%D0%B9_%D0%BA%D0%BE%D0%B4%D0%B5%D0%BA%D1%81_%D0%A0%D0%A4</vt:lpwstr>
      </vt:variant>
      <vt:variant>
        <vt:lpwstr>.D1.81.D1.8251</vt:lpwstr>
      </vt:variant>
      <vt:variant>
        <vt:i4>7471109</vt:i4>
      </vt:variant>
      <vt:variant>
        <vt:i4>3</vt:i4>
      </vt:variant>
      <vt:variant>
        <vt:i4>0</vt:i4>
      </vt:variant>
      <vt:variant>
        <vt:i4>5</vt:i4>
      </vt:variant>
      <vt:variant>
        <vt:lpwstr>http://ru.wikipedia.org/wiki/%D0%93%D1%80%D0%B0%D0%B4%D0%BE%D1%81%D1%82%D1%80%D0%BE%D0%B8%D1%82%D0%B5%D0%BB%D1%8C%D0%BD%D1%8B%D0%B9_%D0%BA%D0%BE%D0%B4%D0%B5%D0%BA%D1%81_%D0%A0%D0%BE%D1%81%D1%81%D0%B8%D0%B9%D1%81%D0%BA%D0%BE%D0%B9_%D0%A4%D0%B5%D0%B4%D0%B5%D1%80%D0%B0%D1%86%D0%B8%D0%B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Волошина Вероника Евгеньевна</cp:lastModifiedBy>
  <cp:revision>106</cp:revision>
  <cp:lastPrinted>2025-06-24T15:37:00Z</cp:lastPrinted>
  <dcterms:created xsi:type="dcterms:W3CDTF">2025-06-16T10:21:00Z</dcterms:created>
  <dcterms:modified xsi:type="dcterms:W3CDTF">2026-02-10T16:06:00Z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-456868427</vt:i4>
  </property>
</Properties>
</file>